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t>Průmyslové inženýrství</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AB0192">
        <w:rPr>
          <w:b/>
          <w:sz w:val="28"/>
        </w:rPr>
        <w:t xml:space="preserve"> </w:t>
      </w:r>
      <w:r>
        <w:rPr>
          <w:b/>
          <w:sz w:val="28"/>
        </w:rPr>
        <w:t xml:space="preserve">   </w:t>
      </w:r>
      <w:r w:rsidR="00AB0192">
        <w:rPr>
          <w:b/>
          <w:sz w:val="28"/>
        </w:rPr>
        <w:t>25. 5. 2018</w:t>
      </w:r>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 na elektronickou podobu žádosti:</w:t>
      </w:r>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Odkazy na relevantní vnitřní předpisy:</w:t>
      </w:r>
    </w:p>
    <w:p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8" w:history="1">
        <w:r w:rsidRPr="000E5C1B">
          <w:rPr>
            <w:rStyle w:val="Hypertextovodkaz"/>
            <w:sz w:val="24"/>
          </w:rPr>
          <w:t>https://www.utb.cz/univerzita/uredni-deska/vnitrni-normy-a-predpisy/vnitrni-predpisy/</w:t>
        </w:r>
      </w:hyperlink>
      <w:r w:rsidRPr="000E5C1B">
        <w:rPr>
          <w:sz w:val="24"/>
        </w:rPr>
        <w:t xml:space="preserve"> </w:t>
      </w:r>
    </w:p>
    <w:p w:rsidR="00F94273" w:rsidRDefault="00F94273" w:rsidP="00F94273">
      <w:pPr>
        <w:spacing w:after="240"/>
        <w:rPr>
          <w:sz w:val="32"/>
        </w:rPr>
      </w:pPr>
      <w:r w:rsidRPr="002B070F">
        <w:rPr>
          <w:sz w:val="24"/>
        </w:rPr>
        <w:t xml:space="preserve">Vnitřní předpisy FaME: </w:t>
      </w:r>
      <w:hyperlink r:id="rId9" w:history="1">
        <w:r w:rsidRPr="006B19CF">
          <w:rPr>
            <w:rStyle w:val="Hypertextovodkaz"/>
            <w:sz w:val="24"/>
          </w:rPr>
          <w:t>https://fame.utb.cz/o-fakulte/uredni-deska/vnitrni-normy-a-predpisy/vnitrni-predpisy/</w:t>
        </w:r>
      </w:hyperlink>
      <w:r>
        <w:rPr>
          <w:sz w:val="32"/>
        </w:rPr>
        <w:t xml:space="preserve"> </w:t>
      </w:r>
    </w:p>
    <w:p w:rsidR="00357A55" w:rsidRDefault="00357A55" w:rsidP="00357A55">
      <w:pPr>
        <w:rPr>
          <w:b/>
          <w:sz w:val="28"/>
        </w:rPr>
      </w:pPr>
      <w:r>
        <w:rPr>
          <w:b/>
          <w:sz w:val="28"/>
        </w:rPr>
        <w:t>Odkazy na interní stránky UTB a FaME:</w:t>
      </w:r>
    </w:p>
    <w:p w:rsidR="00357A55" w:rsidRPr="00723898" w:rsidRDefault="00357A55" w:rsidP="00357A55">
      <w:pPr>
        <w:rPr>
          <w:b/>
          <w:sz w:val="24"/>
        </w:rPr>
      </w:pPr>
      <w:r w:rsidRPr="00723898">
        <w:rPr>
          <w:b/>
          <w:sz w:val="24"/>
        </w:rPr>
        <w:t xml:space="preserve">Univerzita Tomáše Bati </w:t>
      </w:r>
      <w:r w:rsidRPr="0015624F">
        <w:rPr>
          <w:sz w:val="24"/>
        </w:rPr>
        <w:t xml:space="preserve">- </w:t>
      </w:r>
      <w:hyperlink r:id="rId10" w:history="1">
        <w:r w:rsidRPr="0015624F">
          <w:rPr>
            <w:rStyle w:val="Hypertextovodkaz"/>
            <w:sz w:val="24"/>
          </w:rPr>
          <w:t>https://www.utb.cz/wp-login.php</w:t>
        </w:r>
      </w:hyperlink>
      <w:r>
        <w:rPr>
          <w:sz w:val="24"/>
        </w:rPr>
        <w:t xml:space="preserve"> </w:t>
      </w:r>
    </w:p>
    <w:p w:rsidR="00357A55" w:rsidRDefault="00357A55" w:rsidP="00357A55">
      <w:pPr>
        <w:rPr>
          <w:sz w:val="24"/>
        </w:rPr>
      </w:pPr>
      <w:r w:rsidRPr="00723898">
        <w:rPr>
          <w:b/>
          <w:sz w:val="24"/>
        </w:rPr>
        <w:t xml:space="preserve">Fakulta managementu a ekonomiky </w:t>
      </w:r>
      <w:r w:rsidRPr="0015624F">
        <w:rPr>
          <w:sz w:val="24"/>
        </w:rPr>
        <w:t xml:space="preserve">- </w:t>
      </w:r>
      <w:hyperlink r:id="rId11" w:history="1">
        <w:r w:rsidRPr="0015624F">
          <w:rPr>
            <w:rStyle w:val="Hypertextovodkaz"/>
            <w:sz w:val="24"/>
          </w:rPr>
          <w:t>https://fame.utb.cz/wp-login.php</w:t>
        </w:r>
      </w:hyperlink>
      <w:r>
        <w:rPr>
          <w:sz w:val="24"/>
        </w:rPr>
        <w:t xml:space="preserve"> </w:t>
      </w:r>
    </w:p>
    <w:p w:rsidR="00357A55" w:rsidRDefault="00357A55" w:rsidP="00357A55">
      <w:pPr>
        <w:rPr>
          <w:sz w:val="24"/>
        </w:rPr>
      </w:pPr>
      <w:r>
        <w:rPr>
          <w:sz w:val="24"/>
        </w:rPr>
        <w:t>Login: akreditace@utb.cz</w:t>
      </w:r>
    </w:p>
    <w:p w:rsidR="00357A55" w:rsidRPr="0015624F" w:rsidRDefault="00357A55" w:rsidP="00357A55">
      <w:pPr>
        <w:spacing w:after="240"/>
        <w:rPr>
          <w:b/>
          <w:sz w:val="24"/>
        </w:rPr>
      </w:pPr>
      <w:r>
        <w:rPr>
          <w:sz w:val="24"/>
        </w:rPr>
        <w:t>Heslo: akreditaceutb062018</w:t>
      </w:r>
    </w:p>
    <w:p w:rsidR="001B2FB5" w:rsidRDefault="001B2FB5" w:rsidP="001B2FB5">
      <w:pPr>
        <w:spacing w:after="240"/>
        <w:rPr>
          <w:b/>
          <w:sz w:val="28"/>
        </w:rPr>
      </w:pPr>
    </w:p>
    <w:p w:rsidR="001B2FB5" w:rsidRDefault="001B2FB5" w:rsidP="001B2FB5">
      <w:pPr>
        <w:spacing w:after="240"/>
        <w:rPr>
          <w:b/>
          <w:sz w:val="28"/>
        </w:rPr>
      </w:pPr>
      <w:r>
        <w:rPr>
          <w:b/>
          <w:sz w:val="28"/>
        </w:rPr>
        <w:t>ISCED F:</w:t>
      </w:r>
      <w:r w:rsidR="00D70041">
        <w:rPr>
          <w:b/>
          <w:sz w:val="28"/>
        </w:rPr>
        <w:t xml:space="preserve"> </w:t>
      </w:r>
      <w:r w:rsidR="006F1E8A">
        <w:rPr>
          <w:b/>
          <w:sz w:val="28"/>
        </w:rPr>
        <w:t xml:space="preserve">0311, </w:t>
      </w:r>
      <w:r w:rsidR="00D70041">
        <w:rPr>
          <w:b/>
          <w:sz w:val="28"/>
        </w:rPr>
        <w:t>0488, 0788</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51651A" w:rsidRDefault="001B2FB5" w:rsidP="003F6EB7">
            <w:pPr>
              <w:rPr>
                <w:b/>
              </w:rPr>
            </w:pPr>
            <w:r w:rsidRPr="0051651A">
              <w:rPr>
                <w:b/>
              </w:rPr>
              <w:t>Průmyslové inženýrství</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1B2FB5" w:rsidP="003F6EB7">
            <w: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3F6EB7">
            <w:r>
              <w:t xml:space="preserve">prezenční – kombinovaná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1B2FB5" w:rsidP="003F6EB7">
            <w:r>
              <w:t>český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Garant studijního programu</w:t>
            </w:r>
          </w:p>
        </w:tc>
        <w:tc>
          <w:tcPr>
            <w:tcW w:w="6117" w:type="dxa"/>
            <w:gridSpan w:val="3"/>
            <w:tcBorders>
              <w:bottom w:val="single" w:sz="2" w:space="0" w:color="auto"/>
            </w:tcBorders>
          </w:tcPr>
          <w:p w:rsidR="001B2FB5" w:rsidRPr="000D6D70" w:rsidRDefault="001B2FB5" w:rsidP="003F6EB7">
            <w:pPr>
              <w:rPr>
                <w:b/>
              </w:rPr>
            </w:pPr>
            <w:r w:rsidRPr="000D6D70">
              <w:rPr>
                <w:b/>
              </w:rPr>
              <w:t>prof</w:t>
            </w:r>
            <w:r w:rsidR="0050053B">
              <w:rPr>
                <w:b/>
              </w:rPr>
              <w:t>. Ing. Felicita Chromjaková, Ph</w:t>
            </w:r>
            <w:r w:rsidRPr="000D6D70">
              <w:rPr>
                <w:b/>
              </w:rPr>
              <w:t>D.</w:t>
            </w:r>
          </w:p>
        </w:tc>
      </w:tr>
      <w:tr w:rsidR="001B2FB5"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rsidR="001B2FB5" w:rsidRDefault="001B2FB5" w:rsidP="003F6EB7">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1B2FB5" w:rsidRDefault="001B2FB5" w:rsidP="003F6EB7">
            <w:r>
              <w:t>ne</w:t>
            </w:r>
          </w:p>
        </w:tc>
      </w:tr>
      <w:tr w:rsidR="001B2FB5"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rsidR="001B2FB5" w:rsidRDefault="001B2FB5" w:rsidP="003F6EB7">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1B2FB5" w:rsidRDefault="001B2FB5" w:rsidP="003F6EB7">
            <w:r>
              <w:t>ne</w:t>
            </w:r>
          </w:p>
        </w:tc>
      </w:tr>
      <w:tr w:rsidR="001B2FB5" w:rsidTr="003F6EB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1B2FB5" w:rsidRDefault="001B2FB5" w:rsidP="003F6EB7">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1B2FB5" w:rsidRDefault="001B2FB5" w:rsidP="003F6EB7"/>
        </w:tc>
      </w:tr>
      <w:tr w:rsidR="001B2FB5" w:rsidTr="003F6EB7">
        <w:tc>
          <w:tcPr>
            <w:tcW w:w="9285" w:type="dxa"/>
            <w:gridSpan w:val="4"/>
            <w:tcBorders>
              <w:top w:val="single" w:sz="2" w:space="0" w:color="auto"/>
            </w:tcBorders>
            <w:shd w:val="clear" w:color="auto" w:fill="F7CAAC"/>
          </w:tcPr>
          <w:p w:rsidR="001B2FB5" w:rsidRDefault="001B2FB5" w:rsidP="003F6EB7">
            <w:pPr>
              <w:jc w:val="both"/>
            </w:pPr>
            <w:r>
              <w:rPr>
                <w:b/>
              </w:rPr>
              <w:t>Oblast(i) vzdělávání a u kombinovaného studijního programu podíl jednotlivých oblastí vzdělávání v %</w:t>
            </w:r>
          </w:p>
        </w:tc>
      </w:tr>
      <w:tr w:rsidR="001B2FB5" w:rsidTr="003F6EB7">
        <w:trPr>
          <w:trHeight w:val="1198"/>
        </w:trPr>
        <w:tc>
          <w:tcPr>
            <w:tcW w:w="9285" w:type="dxa"/>
            <w:gridSpan w:val="4"/>
            <w:shd w:val="clear" w:color="auto" w:fill="FFFFFF"/>
          </w:tcPr>
          <w:p w:rsidR="001B2FB5" w:rsidRDefault="001B2FB5" w:rsidP="003F6EB7"/>
          <w:p w:rsidR="001B2FB5" w:rsidRDefault="001B2FB5" w:rsidP="003F6EB7">
            <w:r>
              <w:t>Ekonom</w:t>
            </w:r>
            <w:r w:rsidR="00C5611D">
              <w:t>ické obory</w:t>
            </w:r>
            <w:r>
              <w:t xml:space="preserve"> (40%) + informatika (20%) + </w:t>
            </w:r>
            <w:r w:rsidR="00C5611D">
              <w:t>strojírenství, technologie a materiály</w:t>
            </w:r>
            <w:r>
              <w:t xml:space="preserve"> (40%)</w:t>
            </w:r>
          </w:p>
          <w:p w:rsidR="001B2FB5" w:rsidRDefault="001B2FB5" w:rsidP="003F6EB7"/>
          <w:p w:rsidR="001B2FB5" w:rsidRDefault="001B2FB5" w:rsidP="003F6EB7"/>
        </w:tc>
      </w:tr>
      <w:tr w:rsidR="001B2FB5" w:rsidTr="003F6EB7">
        <w:trPr>
          <w:trHeight w:val="70"/>
        </w:trPr>
        <w:tc>
          <w:tcPr>
            <w:tcW w:w="9285" w:type="dxa"/>
            <w:gridSpan w:val="4"/>
            <w:shd w:val="clear" w:color="auto" w:fill="F7CAAC"/>
          </w:tcPr>
          <w:p w:rsidR="001B2FB5" w:rsidRDefault="001B2FB5" w:rsidP="003F6EB7">
            <w:r>
              <w:rPr>
                <w:b/>
              </w:rPr>
              <w:t>Cíle studia ve studijním programu</w:t>
            </w:r>
          </w:p>
        </w:tc>
      </w:tr>
      <w:tr w:rsidR="001B2FB5" w:rsidTr="003F6EB7">
        <w:trPr>
          <w:trHeight w:val="2108"/>
        </w:trPr>
        <w:tc>
          <w:tcPr>
            <w:tcW w:w="9285" w:type="dxa"/>
            <w:gridSpan w:val="4"/>
            <w:shd w:val="clear" w:color="auto" w:fill="FFFFFF"/>
          </w:tcPr>
          <w:p w:rsidR="001B2FB5" w:rsidRDefault="001B2FB5" w:rsidP="003F6EB7">
            <w:pPr>
              <w:jc w:val="both"/>
              <w:rPr>
                <w:color w:val="000000" w:themeColor="text1"/>
              </w:rPr>
            </w:pPr>
            <w:r>
              <w:rPr>
                <w:color w:val="000000" w:themeColor="text1"/>
              </w:rPr>
              <w:t>Cílem studijního programu je vyprofilovat odborníka</w:t>
            </w:r>
            <w:r w:rsidR="00685B0B">
              <w:rPr>
                <w:color w:val="000000" w:themeColor="text1"/>
              </w:rPr>
              <w:t>, který má</w:t>
            </w:r>
            <w:r>
              <w:rPr>
                <w:color w:val="000000" w:themeColor="text1"/>
              </w:rPr>
              <w:t xml:space="preserve"> </w:t>
            </w:r>
            <w:r>
              <w:rPr>
                <w:b/>
                <w:color w:val="000000" w:themeColor="text1"/>
              </w:rPr>
              <w:t>znalosti</w:t>
            </w:r>
            <w:r>
              <w:rPr>
                <w:color w:val="000000" w:themeColor="text1"/>
              </w:rPr>
              <w:t xml:space="preserve"> ekonomie, podnikové ekonomiky, průmyslového inženýrství a informačních technologií, které v průběhu studia rozšíří o </w:t>
            </w:r>
            <w:r>
              <w:rPr>
                <w:b/>
                <w:color w:val="000000" w:themeColor="text1"/>
              </w:rPr>
              <w:t xml:space="preserve">dovednosti </w:t>
            </w:r>
            <w:r>
              <w:rPr>
                <w:color w:val="000000" w:themeColor="text1"/>
              </w:rPr>
              <w:t xml:space="preserve">v oblastech počítačového zpracování dat, aplikované statistiky a informatiky, projektování, zlepšování integrovaných systémů lidí, strojů, materiálů i energií s cílem dosahovat optimální produktivitu výrobních podnikových procesů. V průběhu studia je kladen důraz i na získání </w:t>
            </w:r>
            <w:r>
              <w:rPr>
                <w:b/>
                <w:color w:val="000000" w:themeColor="text1"/>
              </w:rPr>
              <w:t>schopností</w:t>
            </w:r>
            <w:r>
              <w:rPr>
                <w:color w:val="000000" w:themeColor="text1"/>
              </w:rPr>
              <w:t xml:space="preserve"> v oblastech manažerské psychologie</w:t>
            </w:r>
            <w:r w:rsidR="00C2343D">
              <w:rPr>
                <w:color w:val="000000" w:themeColor="text1"/>
              </w:rPr>
              <w:t xml:space="preserve"> a</w:t>
            </w:r>
            <w:r>
              <w:rPr>
                <w:color w:val="000000" w:themeColor="text1"/>
              </w:rPr>
              <w:t xml:space="preserve"> </w:t>
            </w:r>
            <w:r w:rsidR="00804490">
              <w:rPr>
                <w:color w:val="000000" w:themeColor="text1"/>
              </w:rPr>
              <w:t xml:space="preserve">sociologie, </w:t>
            </w:r>
            <w:r>
              <w:rPr>
                <w:color w:val="000000" w:themeColor="text1"/>
              </w:rPr>
              <w:t>řízení lidských zdrojů, důležitých pro působení absolventa v oblasti řízení a organizace výroby, projektovém řízení. Specifikum a atraktivita oboru spočívá v propojení akademického vzdělání v mezioborových oblastech matematiky, produktového managementu, technologie výrob, softwarové podpory průmyslového inženýrství.</w:t>
            </w:r>
          </w:p>
          <w:p w:rsidR="001B2FB5" w:rsidRPr="001C6516" w:rsidRDefault="001B2FB5" w:rsidP="003F6EB7">
            <w:pPr>
              <w:jc w:val="both"/>
              <w:rPr>
                <w:b/>
              </w:rPr>
            </w:pPr>
            <w:r>
              <w:rPr>
                <w:color w:val="000000" w:themeColor="text1"/>
              </w:rPr>
              <w:t>Součástí studia je pravidelná semestrální odborná praxe, zaměřená na praktické osvojení si postupně získávaných znalostí, dovedností a schopností, která výrazně ovlivní uplatnitelnost absolventa v praxi a umožní znalostně kvalitní zpracování bakalářské práce.</w:t>
            </w:r>
          </w:p>
        </w:tc>
      </w:tr>
      <w:tr w:rsidR="001B2FB5" w:rsidTr="003F6EB7">
        <w:trPr>
          <w:trHeight w:val="187"/>
        </w:trPr>
        <w:tc>
          <w:tcPr>
            <w:tcW w:w="9285" w:type="dxa"/>
            <w:gridSpan w:val="4"/>
            <w:shd w:val="clear" w:color="auto" w:fill="F7CAAC"/>
          </w:tcPr>
          <w:p w:rsidR="001B2FB5" w:rsidRDefault="001B2FB5" w:rsidP="003F6EB7">
            <w:pPr>
              <w:jc w:val="both"/>
            </w:pPr>
            <w:r>
              <w:rPr>
                <w:b/>
              </w:rPr>
              <w:t>Profil absolventa studijního programu</w:t>
            </w:r>
          </w:p>
        </w:tc>
      </w:tr>
      <w:tr w:rsidR="001B2FB5" w:rsidTr="003F6EB7">
        <w:trPr>
          <w:trHeight w:val="2694"/>
        </w:trPr>
        <w:tc>
          <w:tcPr>
            <w:tcW w:w="9285" w:type="dxa"/>
            <w:gridSpan w:val="4"/>
            <w:shd w:val="clear" w:color="auto" w:fill="FFFFFF"/>
          </w:tcPr>
          <w:p w:rsidR="001B2FB5" w:rsidRDefault="001B2FB5" w:rsidP="003F6EB7">
            <w:pPr>
              <w:jc w:val="both"/>
              <w:rPr>
                <w:lang w:eastAsia="en-US"/>
              </w:rPr>
            </w:pPr>
            <w:r>
              <w:rPr>
                <w:lang w:eastAsia="en-US"/>
              </w:rPr>
              <w:t xml:space="preserve">Základem profilu absolventa je pochopení podstaty procesů realizovaných v průmyslových firmách z hlediska tvorby a výroby produktů a projektování a řízení výrobních procesů. V průběhu studia absolvent získá znalosti z oblasti obecné ekonomické teorie, podnikové ekonomiky, lidských zdrojů, kvantitativních metod a informačních technologií pro řešení vybraných problémů v organizaci a řízení zejména výrobních procesů a na ně navazujících podpůrných procesů. Absolvent rovněž získá klíčové poznatky z oblasti moderních konceptů řízení a organizace výroby, průmyslu 4.0 a dalších, které podpoří jeho uplatnitelnost na trhu práce. Na profil absolventa mají podstatný vliv i předměty směřující k získání aktivních znalostí IT podpory podnikových procesů.  K uplatnění absolventů na trhu práce přispívá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Profil absolventa, struktura studijního programu byly konzultovány se zástupci průmyslových firem a reflektují výsledky kontinuálního výzkumu mezi průmyslovými firmami v ČR i ve světě. Absolvent </w:t>
            </w:r>
            <w:r w:rsidRPr="007E436D">
              <w:rPr>
                <w:lang w:eastAsia="en-US"/>
              </w:rPr>
              <w:t>má m</w:t>
            </w:r>
            <w:r>
              <w:rPr>
                <w:lang w:eastAsia="en-US"/>
              </w:rPr>
              <w:t>ožnost pokračovat v</w:t>
            </w:r>
            <w:r w:rsidRPr="007E436D">
              <w:rPr>
                <w:lang w:eastAsia="en-US"/>
              </w:rPr>
              <w:t xml:space="preserve"> magisterských studijních programech na FaME nebo studovat obdobný stu</w:t>
            </w:r>
            <w:r>
              <w:rPr>
                <w:lang w:eastAsia="en-US"/>
              </w:rPr>
              <w:t>dijní program na jiné</w:t>
            </w:r>
            <w:r w:rsidRPr="007E436D">
              <w:rPr>
                <w:lang w:eastAsia="en-US"/>
              </w:rPr>
              <w:t xml:space="preserve"> fakultě v České republice nebo v</w:t>
            </w:r>
            <w:r>
              <w:rPr>
                <w:lang w:eastAsia="en-US"/>
              </w:rPr>
              <w:t> </w:t>
            </w:r>
            <w:r w:rsidRPr="007E436D">
              <w:rPr>
                <w:lang w:eastAsia="en-US"/>
              </w:rPr>
              <w:t>zahraničí</w:t>
            </w:r>
            <w:r>
              <w:rPr>
                <w:lang w:eastAsia="en-US"/>
              </w:rPr>
              <w:t>.</w:t>
            </w:r>
          </w:p>
          <w:p w:rsidR="001B2FB5" w:rsidRPr="00055374" w:rsidRDefault="001B2FB5" w:rsidP="003F6EB7">
            <w:pPr>
              <w:jc w:val="both"/>
              <w:rPr>
                <w:b/>
                <w:lang w:eastAsia="en-US"/>
              </w:rPr>
            </w:pPr>
            <w:r w:rsidRPr="00055374">
              <w:rPr>
                <w:b/>
                <w:lang w:eastAsia="en-US"/>
              </w:rPr>
              <w:t>Odborné znalosti:</w:t>
            </w:r>
          </w:p>
          <w:p w:rsidR="001B2FB5" w:rsidRDefault="001B2FB5" w:rsidP="003F6EB7">
            <w:pPr>
              <w:jc w:val="both"/>
              <w:rPr>
                <w:lang w:eastAsia="en-US"/>
              </w:rPr>
            </w:pPr>
            <w:r>
              <w:rPr>
                <w:lang w:eastAsia="en-US"/>
              </w:rPr>
              <w:t>V rámci předmětů profilujícího základu studijního programu Průmyslové inženýrství absolvent získá následující odborné znalosti:</w:t>
            </w:r>
          </w:p>
          <w:p w:rsidR="001B2FB5" w:rsidRDefault="001B2FB5" w:rsidP="003F6EB7">
            <w:pPr>
              <w:pStyle w:val="Odstavecseseznamem"/>
              <w:numPr>
                <w:ilvl w:val="0"/>
                <w:numId w:val="1"/>
              </w:numPr>
              <w:jc w:val="both"/>
              <w:rPr>
                <w:lang w:eastAsia="en-US"/>
              </w:rPr>
            </w:pPr>
            <w:r>
              <w:rPr>
                <w:lang w:eastAsia="en-US"/>
              </w:rPr>
              <w:t>má znalosti klíčových makroekonomických a mikroekonomických teorií a je schopen je kombinovat se znalostmi z podnikové ekonomiky dle nastavených parametrů pro popisování procesů</w:t>
            </w:r>
            <w:r w:rsidR="00336550">
              <w:rPr>
                <w:lang w:eastAsia="en-US"/>
              </w:rPr>
              <w:t>,</w:t>
            </w:r>
          </w:p>
          <w:p w:rsidR="001B2FB5" w:rsidRDefault="001B2FB5" w:rsidP="003F6EB7">
            <w:pPr>
              <w:pStyle w:val="Odstavecseseznamem"/>
              <w:numPr>
                <w:ilvl w:val="0"/>
                <w:numId w:val="1"/>
              </w:numPr>
              <w:jc w:val="both"/>
              <w:rPr>
                <w:lang w:eastAsia="en-US"/>
              </w:rPr>
            </w:pPr>
            <w:r>
              <w:rPr>
                <w:lang w:eastAsia="en-US"/>
              </w:rPr>
              <w:t>ovládá základní matematicko-statistické metody využitelné pro zpracování a analýzu procesních dat</w:t>
            </w:r>
            <w:r w:rsidR="00336550">
              <w:rPr>
                <w:lang w:eastAsia="en-US"/>
              </w:rPr>
              <w:t>,</w:t>
            </w:r>
          </w:p>
          <w:p w:rsidR="001B2FB5" w:rsidRDefault="001B2FB5" w:rsidP="003F6EB7">
            <w:pPr>
              <w:pStyle w:val="Odstavecseseznamem"/>
              <w:numPr>
                <w:ilvl w:val="0"/>
                <w:numId w:val="1"/>
              </w:numPr>
              <w:jc w:val="both"/>
              <w:rPr>
                <w:lang w:eastAsia="en-US"/>
              </w:rPr>
            </w:pPr>
            <w:r>
              <w:rPr>
                <w:lang w:eastAsia="en-US"/>
              </w:rPr>
              <w:t>umí identifikovat základní principy manažerských teorií a následně je využívat pro plánování procesů v průmyslové firmě</w:t>
            </w:r>
            <w:r w:rsidR="00336550">
              <w:rPr>
                <w:lang w:eastAsia="en-US"/>
              </w:rPr>
              <w:t>,</w:t>
            </w:r>
          </w:p>
          <w:p w:rsidR="001B2FB5" w:rsidRDefault="001B2FB5" w:rsidP="003F6EB7">
            <w:pPr>
              <w:pStyle w:val="Odstavecseseznamem"/>
              <w:numPr>
                <w:ilvl w:val="0"/>
                <w:numId w:val="1"/>
              </w:numPr>
              <w:jc w:val="both"/>
              <w:rPr>
                <w:lang w:eastAsia="en-US"/>
              </w:rPr>
            </w:pPr>
            <w:r>
              <w:rPr>
                <w:lang w:eastAsia="en-US"/>
              </w:rPr>
              <w:lastRenderedPageBreak/>
              <w:t>orientuje se v metodách průmyslového inženýrství, které je schopen využívat pro řešení projektů spojených s plánováním, organizováním a řízením výrobních procesů v průmyslové firmě</w:t>
            </w:r>
            <w:r w:rsidR="00336550">
              <w:rPr>
                <w:lang w:eastAsia="en-US"/>
              </w:rPr>
              <w:t>,</w:t>
            </w:r>
          </w:p>
          <w:p w:rsidR="001B2FB5" w:rsidRDefault="001B2FB5" w:rsidP="003F6EB7">
            <w:pPr>
              <w:pStyle w:val="Odstavecseseznamem"/>
              <w:numPr>
                <w:ilvl w:val="0"/>
                <w:numId w:val="1"/>
              </w:numPr>
              <w:jc w:val="both"/>
              <w:rPr>
                <w:lang w:eastAsia="en-US"/>
              </w:rPr>
            </w:pPr>
            <w:r>
              <w:rPr>
                <w:lang w:eastAsia="en-US"/>
              </w:rPr>
              <w:t>má základy z oblasti produktového managementu, technické přípravy výroby, řízení lidských zdrojů, informačních systémů, systémového inženýrství, výrobního managementu, řízení a organizace výroby a inovačního managementu.</w:t>
            </w:r>
          </w:p>
          <w:p w:rsidR="001B2FB5" w:rsidRPr="00055374" w:rsidRDefault="001B2FB5" w:rsidP="003F6EB7">
            <w:pPr>
              <w:jc w:val="both"/>
              <w:rPr>
                <w:b/>
                <w:lang w:eastAsia="en-US"/>
              </w:rPr>
            </w:pPr>
            <w:r w:rsidRPr="00055374">
              <w:rPr>
                <w:b/>
                <w:lang w:eastAsia="en-US"/>
              </w:rPr>
              <w:t>Odborné dovednosti:</w:t>
            </w:r>
          </w:p>
          <w:p w:rsidR="001B2FB5" w:rsidRDefault="001B2FB5" w:rsidP="003F6EB7">
            <w:pPr>
              <w:jc w:val="both"/>
              <w:rPr>
                <w:lang w:eastAsia="en-US"/>
              </w:rPr>
            </w:pPr>
            <w:r>
              <w:rPr>
                <w:lang w:eastAsia="en-US"/>
              </w:rPr>
              <w:t>V rámci předmětů profilujícího základu studijního programu Průmyslové inženýrství absolvent získá následující odborné dovednosti:</w:t>
            </w:r>
          </w:p>
          <w:p w:rsidR="001B2FB5" w:rsidRDefault="001B2FB5" w:rsidP="003F6EB7">
            <w:pPr>
              <w:pStyle w:val="Odstavecseseznamem"/>
              <w:numPr>
                <w:ilvl w:val="0"/>
                <w:numId w:val="2"/>
              </w:numPr>
              <w:jc w:val="both"/>
              <w:rPr>
                <w:lang w:eastAsia="en-US"/>
              </w:rPr>
            </w:pPr>
            <w:r>
              <w:rPr>
                <w:lang w:eastAsia="en-US"/>
              </w:rPr>
              <w:t>je schopen analyzovat, syntetizovat a interpretovat vybraná data z podnikových procesů pro účely kvantifikace a kvalifikace podstatných procesních parametrů</w:t>
            </w:r>
            <w:r w:rsidR="00336550">
              <w:rPr>
                <w:lang w:eastAsia="en-US"/>
              </w:rPr>
              <w:t>,</w:t>
            </w:r>
          </w:p>
          <w:p w:rsidR="001B2FB5" w:rsidRDefault="001B2FB5" w:rsidP="003F6EB7">
            <w:pPr>
              <w:pStyle w:val="Odstavecseseznamem"/>
              <w:numPr>
                <w:ilvl w:val="0"/>
                <w:numId w:val="2"/>
              </w:numPr>
              <w:jc w:val="both"/>
              <w:rPr>
                <w:lang w:eastAsia="en-US"/>
              </w:rPr>
            </w:pPr>
            <w:r>
              <w:rPr>
                <w:lang w:eastAsia="en-US"/>
              </w:rPr>
              <w:t>v rámci řešení procesu plánování, řízení a zlepšování výrobních procesů má schopnost predikovat vývoj vybraných procesních parametrů s ohledem na optimální plánování a řízení výrobních procesů, modelování a simulace výrobních procesů</w:t>
            </w:r>
            <w:r w:rsidR="00336550">
              <w:rPr>
                <w:lang w:eastAsia="en-US"/>
              </w:rPr>
              <w:t>,</w:t>
            </w:r>
          </w:p>
          <w:p w:rsidR="001B2FB5" w:rsidRDefault="001B2FB5" w:rsidP="003F6EB7">
            <w:pPr>
              <w:pStyle w:val="Odstavecseseznamem"/>
              <w:numPr>
                <w:ilvl w:val="0"/>
                <w:numId w:val="2"/>
              </w:numPr>
              <w:jc w:val="both"/>
              <w:rPr>
                <w:lang w:eastAsia="en-US"/>
              </w:rPr>
            </w:pPr>
            <w:r>
              <w:rPr>
                <w:lang w:eastAsia="en-US"/>
              </w:rPr>
              <w:t>umí definovat a optimalizovat nastavení výrobních layoutů a výkonnost výrobních systémů s využitím vybraných metod průmyslového inženýrství</w:t>
            </w:r>
            <w:r w:rsidR="00336550">
              <w:rPr>
                <w:lang w:eastAsia="en-US"/>
              </w:rPr>
              <w:t>,</w:t>
            </w:r>
          </w:p>
          <w:p w:rsidR="001B2FB5" w:rsidRDefault="001B2FB5" w:rsidP="003F6EB7">
            <w:pPr>
              <w:pStyle w:val="Odstavecseseznamem"/>
              <w:numPr>
                <w:ilvl w:val="0"/>
                <w:numId w:val="2"/>
              </w:numPr>
              <w:jc w:val="both"/>
              <w:rPr>
                <w:lang w:eastAsia="en-US"/>
              </w:rPr>
            </w:pPr>
            <w:r>
              <w:rPr>
                <w:lang w:eastAsia="en-US"/>
              </w:rPr>
              <w:t>dokáže samostatné rozhodovat o souvislostech projektování a řízení výrobních procesů na základě daných předpokladů, koordinovat činnosti výrobních týmů</w:t>
            </w:r>
            <w:r w:rsidR="00336550">
              <w:rPr>
                <w:lang w:eastAsia="en-US"/>
              </w:rPr>
              <w:t>,</w:t>
            </w:r>
          </w:p>
          <w:p w:rsidR="001B2FB5" w:rsidRDefault="001B2FB5" w:rsidP="003F6EB7">
            <w:pPr>
              <w:pStyle w:val="Odstavecseseznamem"/>
              <w:numPr>
                <w:ilvl w:val="0"/>
                <w:numId w:val="2"/>
              </w:numPr>
              <w:jc w:val="both"/>
              <w:rPr>
                <w:lang w:eastAsia="en-US"/>
              </w:rPr>
            </w:pPr>
            <w:r>
              <w:rPr>
                <w:lang w:eastAsia="en-US"/>
              </w:rPr>
              <w:t>umí vést pracovní týmy a workshopy pro zlepšování výrobních procesů s cílem nalezení optimálního řešení na základě znalostí metod a nástrojů průmyslového inženýrství</w:t>
            </w:r>
            <w:r w:rsidR="00336550">
              <w:rPr>
                <w:lang w:eastAsia="en-US"/>
              </w:rPr>
              <w:t>.</w:t>
            </w:r>
          </w:p>
          <w:p w:rsidR="001B2FB5" w:rsidRDefault="001B2FB5" w:rsidP="003F6EB7">
            <w:pPr>
              <w:jc w:val="both"/>
              <w:rPr>
                <w:b/>
                <w:lang w:eastAsia="en-US"/>
              </w:rPr>
            </w:pPr>
            <w:r w:rsidRPr="00055374">
              <w:rPr>
                <w:b/>
                <w:lang w:eastAsia="en-US"/>
              </w:rPr>
              <w:t>Obecné způsobilosti:</w:t>
            </w:r>
          </w:p>
          <w:p w:rsidR="001B2FB5" w:rsidRDefault="001B2FB5" w:rsidP="003F6EB7">
            <w:pPr>
              <w:jc w:val="both"/>
              <w:rPr>
                <w:lang w:eastAsia="en-US"/>
              </w:rPr>
            </w:pPr>
            <w:r>
              <w:rPr>
                <w:lang w:eastAsia="en-US"/>
              </w:rPr>
              <w:t>V rámci studijního programu Průmyslové inženýrství absolvent získá následující obecné způsobilosti:</w:t>
            </w:r>
          </w:p>
          <w:p w:rsidR="001B2FB5" w:rsidRDefault="001B2FB5" w:rsidP="003F6EB7">
            <w:pPr>
              <w:pStyle w:val="Odstavecseseznamem"/>
              <w:numPr>
                <w:ilvl w:val="0"/>
                <w:numId w:val="3"/>
              </w:numPr>
              <w:jc w:val="both"/>
              <w:rPr>
                <w:lang w:eastAsia="en-US"/>
              </w:rPr>
            </w:pPr>
            <w:r>
              <w:rPr>
                <w:lang w:eastAsia="en-US"/>
              </w:rPr>
              <w:t>je schopen samostatně řešit praktické projektové zadání v průmyslové firmě na vybrané téma z oblasti průmyslového inženýrství</w:t>
            </w:r>
            <w:r w:rsidR="00336550">
              <w:rPr>
                <w:lang w:eastAsia="en-US"/>
              </w:rPr>
              <w:t>,</w:t>
            </w:r>
          </w:p>
          <w:p w:rsidR="001B2FB5" w:rsidRDefault="001B2FB5" w:rsidP="003F6EB7">
            <w:pPr>
              <w:pStyle w:val="Odstavecseseznamem"/>
              <w:numPr>
                <w:ilvl w:val="0"/>
                <w:numId w:val="3"/>
              </w:numPr>
              <w:jc w:val="both"/>
              <w:rPr>
                <w:lang w:eastAsia="en-US"/>
              </w:rPr>
            </w:pPr>
            <w:r>
              <w:rPr>
                <w:lang w:eastAsia="en-US"/>
              </w:rPr>
              <w:t>zvládá vedení výrobního týmu pro identifikaci a nastavení projektu zlepšování</w:t>
            </w:r>
            <w:r w:rsidR="00336550">
              <w:rPr>
                <w:lang w:eastAsia="en-US"/>
              </w:rPr>
              <w:t>,</w:t>
            </w:r>
          </w:p>
          <w:p w:rsidR="001B2FB5" w:rsidRDefault="001B2FB5" w:rsidP="003F6EB7">
            <w:pPr>
              <w:pStyle w:val="Odstavecseseznamem"/>
              <w:numPr>
                <w:ilvl w:val="0"/>
                <w:numId w:val="3"/>
              </w:numPr>
              <w:jc w:val="both"/>
              <w:rPr>
                <w:lang w:eastAsia="en-US"/>
              </w:rPr>
            </w:pPr>
            <w:r>
              <w:rPr>
                <w:lang w:eastAsia="en-US"/>
              </w:rPr>
              <w:t>je způsobilý koordinovat a výrobní procesy, nastavovat parametry pro optimalizaci výrobních toků s využitím základ</w:t>
            </w:r>
            <w:r w:rsidR="00336550">
              <w:rPr>
                <w:lang w:eastAsia="en-US"/>
              </w:rPr>
              <w:t>ních metod zlepšování a inovací,</w:t>
            </w:r>
          </w:p>
          <w:p w:rsidR="001B2FB5" w:rsidRDefault="001B2FB5" w:rsidP="003F6EB7">
            <w:pPr>
              <w:pStyle w:val="Odstavecseseznamem"/>
              <w:numPr>
                <w:ilvl w:val="0"/>
                <w:numId w:val="3"/>
              </w:numPr>
              <w:jc w:val="both"/>
            </w:pPr>
            <w:r>
              <w:rPr>
                <w:lang w:eastAsia="en-US"/>
              </w:rPr>
              <w:t>je schopen samostatně a odpovědně rozhodovat o vybraných parametrech výrobních procesů, organizaci a řízení lidí, hodnocení jejich produktivity a výkonnosti</w:t>
            </w:r>
            <w:r w:rsidR="00336550">
              <w:rPr>
                <w:lang w:eastAsia="en-US"/>
              </w:rPr>
              <w:t>.</w:t>
            </w:r>
          </w:p>
        </w:tc>
      </w:tr>
      <w:tr w:rsidR="001B2FB5" w:rsidTr="003F6EB7">
        <w:trPr>
          <w:trHeight w:val="264"/>
        </w:trPr>
        <w:tc>
          <w:tcPr>
            <w:tcW w:w="9285" w:type="dxa"/>
            <w:gridSpan w:val="4"/>
            <w:shd w:val="clear" w:color="auto" w:fill="F7CAAC"/>
          </w:tcPr>
          <w:p w:rsidR="001B2FB5" w:rsidRPr="00ED322D" w:rsidRDefault="001B2FB5" w:rsidP="003F6EB7">
            <w:r w:rsidRPr="00ED322D">
              <w:rPr>
                <w:b/>
              </w:rPr>
              <w:lastRenderedPageBreak/>
              <w:t>Pravidla a podmínky pro tvorbu studijních plánů</w:t>
            </w:r>
          </w:p>
        </w:tc>
      </w:tr>
      <w:tr w:rsidR="001B2FB5" w:rsidTr="00184270">
        <w:trPr>
          <w:trHeight w:val="1472"/>
        </w:trPr>
        <w:tc>
          <w:tcPr>
            <w:tcW w:w="9285" w:type="dxa"/>
            <w:gridSpan w:val="4"/>
            <w:shd w:val="clear" w:color="auto" w:fill="FFFFFF"/>
          </w:tcPr>
          <w:p w:rsidR="001B2FB5" w:rsidRDefault="001B2FB5" w:rsidP="003F6EB7">
            <w:pPr>
              <w:jc w:val="both"/>
            </w:pPr>
            <w:r>
              <w:t xml:space="preserve">Bakalářský studijní program Průmyslové inženýrství je studijní program v prezenční a kombinované formě studia.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bakalářské práce a </w:t>
            </w:r>
            <w:r>
              <w:t>zkouška ze čtyř tematických okruhů.</w:t>
            </w:r>
          </w:p>
        </w:tc>
      </w:tr>
      <w:tr w:rsidR="001B2FB5" w:rsidTr="003F6EB7">
        <w:trPr>
          <w:trHeight w:val="258"/>
        </w:trPr>
        <w:tc>
          <w:tcPr>
            <w:tcW w:w="9285" w:type="dxa"/>
            <w:gridSpan w:val="4"/>
            <w:shd w:val="clear" w:color="auto" w:fill="F7CAAC"/>
          </w:tcPr>
          <w:p w:rsidR="001B2FB5" w:rsidRDefault="001B2FB5" w:rsidP="003F6EB7">
            <w:r>
              <w:rPr>
                <w:b/>
              </w:rPr>
              <w:t xml:space="preserve"> Podmínky k přijetí ke studiu</w:t>
            </w:r>
          </w:p>
        </w:tc>
      </w:tr>
      <w:tr w:rsidR="001B2FB5" w:rsidTr="00184270">
        <w:trPr>
          <w:trHeight w:val="1567"/>
        </w:trPr>
        <w:tc>
          <w:tcPr>
            <w:tcW w:w="9285" w:type="dxa"/>
            <w:gridSpan w:val="4"/>
            <w:shd w:val="clear" w:color="auto" w:fill="FFFFFF"/>
          </w:tcPr>
          <w:p w:rsidR="001B2FB5" w:rsidRPr="00184270" w:rsidRDefault="001B2FB5" w:rsidP="00891A16">
            <w:pPr>
              <w:jc w:val="both"/>
            </w:pPr>
            <w:r>
              <w:t xml:space="preserve">Podmínky pro přijetí jsou upraveny vnitřní normou fakulty. </w:t>
            </w:r>
            <w:r w:rsidRPr="00E97107">
              <w:t xml:space="preserve">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12" w:history="1">
              <w:r w:rsidRPr="00E97107">
                <w:t>www.scio.cz</w:t>
              </w:r>
            </w:hyperlink>
            <w:r w:rsidRPr="00E97107">
              <w:t>, s.r.o</w:t>
            </w:r>
            <w:r>
              <w:t>.</w:t>
            </w:r>
            <w:r w:rsidRPr="00E97107">
              <w:t xml:space="preserve">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1B2FB5" w:rsidTr="003F6EB7">
        <w:trPr>
          <w:trHeight w:val="268"/>
        </w:trPr>
        <w:tc>
          <w:tcPr>
            <w:tcW w:w="9285" w:type="dxa"/>
            <w:gridSpan w:val="4"/>
            <w:shd w:val="clear" w:color="auto" w:fill="F7CAAC"/>
          </w:tcPr>
          <w:p w:rsidR="001B2FB5" w:rsidRDefault="001B2FB5" w:rsidP="003F6EB7">
            <w:pPr>
              <w:rPr>
                <w:b/>
              </w:rPr>
            </w:pPr>
            <w:r>
              <w:rPr>
                <w:b/>
              </w:rPr>
              <w:t>Návaznost na další typy studijních programů</w:t>
            </w:r>
          </w:p>
        </w:tc>
      </w:tr>
      <w:tr w:rsidR="001B2FB5" w:rsidTr="00184270">
        <w:trPr>
          <w:trHeight w:val="518"/>
        </w:trPr>
        <w:tc>
          <w:tcPr>
            <w:tcW w:w="9285" w:type="dxa"/>
            <w:gridSpan w:val="4"/>
            <w:shd w:val="clear" w:color="auto" w:fill="FFFFFF"/>
          </w:tcPr>
          <w:p w:rsidR="001B2FB5" w:rsidRDefault="001B2FB5" w:rsidP="003F6EB7">
            <w:pPr>
              <w:jc w:val="both"/>
            </w:pPr>
            <w:r>
              <w:t>Na bakalářský studijní program Průmyslové inženýrství navazuje magisterský studijní program Průmyslové inženýrství.</w:t>
            </w:r>
          </w:p>
        </w:tc>
      </w:tr>
    </w:tbl>
    <w:p w:rsidR="001B2FB5" w:rsidRDefault="001B2FB5"/>
    <w:p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rsidTr="00EA3784">
        <w:tc>
          <w:tcPr>
            <w:tcW w:w="9285" w:type="dxa"/>
            <w:gridSpan w:val="8"/>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174EC9" w:rsidTr="0034438B">
        <w:tc>
          <w:tcPr>
            <w:tcW w:w="2654" w:type="dxa"/>
            <w:gridSpan w:val="2"/>
            <w:shd w:val="clear" w:color="auto" w:fill="F7CAAC"/>
          </w:tcPr>
          <w:p w:rsidR="00174EC9" w:rsidRDefault="00174EC9">
            <w:pPr>
              <w:rPr>
                <w:b/>
                <w:sz w:val="22"/>
              </w:rPr>
            </w:pPr>
            <w:r>
              <w:rPr>
                <w:b/>
                <w:sz w:val="22"/>
              </w:rPr>
              <w:t>Označení studijního plánu</w:t>
            </w:r>
          </w:p>
        </w:tc>
        <w:tc>
          <w:tcPr>
            <w:tcW w:w="6631" w:type="dxa"/>
            <w:gridSpan w:val="6"/>
          </w:tcPr>
          <w:p w:rsidR="00174EC9" w:rsidRDefault="0093489A" w:rsidP="0093489A">
            <w:pPr>
              <w:rPr>
                <w:b/>
                <w:sz w:val="22"/>
              </w:rPr>
            </w:pPr>
            <w:r>
              <w:rPr>
                <w:b/>
                <w:sz w:val="22"/>
              </w:rPr>
              <w:t>Průmyslové inženýrství</w:t>
            </w:r>
            <w:r w:rsidR="00AE143F">
              <w:rPr>
                <w:b/>
                <w:sz w:val="22"/>
              </w:rPr>
              <w:t xml:space="preserve"> – prezenční forma studia</w:t>
            </w:r>
          </w:p>
        </w:tc>
      </w:tr>
      <w:tr w:rsidR="00174EC9" w:rsidTr="00EA3784">
        <w:tc>
          <w:tcPr>
            <w:tcW w:w="9285" w:type="dxa"/>
            <w:gridSpan w:val="8"/>
            <w:shd w:val="clear" w:color="auto" w:fill="F7CAAC"/>
          </w:tcPr>
          <w:p w:rsidR="00174EC9" w:rsidRDefault="00174EC9">
            <w:pPr>
              <w:jc w:val="center"/>
              <w:rPr>
                <w:b/>
                <w:sz w:val="22"/>
              </w:rPr>
            </w:pPr>
            <w:r>
              <w:rPr>
                <w:b/>
                <w:sz w:val="22"/>
              </w:rPr>
              <w:t>Povinné předměty</w:t>
            </w:r>
          </w:p>
        </w:tc>
      </w:tr>
      <w:tr w:rsidR="00174EC9" w:rsidTr="0034438B">
        <w:tc>
          <w:tcPr>
            <w:tcW w:w="2370" w:type="dxa"/>
            <w:shd w:val="clear" w:color="auto" w:fill="F7CAAC"/>
          </w:tcPr>
          <w:p w:rsidR="00174EC9" w:rsidRDefault="00174EC9">
            <w:pPr>
              <w:jc w:val="both"/>
              <w:rPr>
                <w:b/>
              </w:rPr>
            </w:pPr>
            <w:r>
              <w:rPr>
                <w:b/>
                <w:sz w:val="22"/>
              </w:rPr>
              <w:t>Název předmětu</w:t>
            </w:r>
          </w:p>
        </w:tc>
        <w:tc>
          <w:tcPr>
            <w:tcW w:w="857" w:type="dxa"/>
            <w:gridSpan w:val="2"/>
            <w:shd w:val="clear" w:color="auto" w:fill="F7CAAC"/>
          </w:tcPr>
          <w:p w:rsidR="00174EC9" w:rsidRDefault="00953D13">
            <w:pPr>
              <w:jc w:val="both"/>
              <w:rPr>
                <w:b/>
                <w:sz w:val="22"/>
              </w:rPr>
            </w:pPr>
            <w:r>
              <w:rPr>
                <w:b/>
                <w:sz w:val="22"/>
              </w:rPr>
              <w:t>R</w:t>
            </w:r>
            <w:r w:rsidR="00174EC9">
              <w:rPr>
                <w:b/>
                <w:sz w:val="22"/>
              </w:rPr>
              <w:t>ozsah</w:t>
            </w:r>
          </w:p>
          <w:p w:rsidR="00953D13" w:rsidRDefault="00953D13">
            <w:pPr>
              <w:jc w:val="both"/>
              <w:rPr>
                <w:b/>
              </w:rPr>
            </w:pPr>
            <w:r>
              <w:rPr>
                <w:b/>
                <w:sz w:val="22"/>
              </w:rPr>
              <w:t>p-c-s</w:t>
            </w:r>
          </w:p>
        </w:tc>
        <w:tc>
          <w:tcPr>
            <w:tcW w:w="850" w:type="dxa"/>
            <w:shd w:val="clear" w:color="auto" w:fill="F7CAAC"/>
          </w:tcPr>
          <w:p w:rsidR="00174EC9" w:rsidRDefault="00174EC9" w:rsidP="0034438B">
            <w:pPr>
              <w:jc w:val="both"/>
              <w:rPr>
                <w:b/>
                <w:sz w:val="22"/>
              </w:rPr>
            </w:pPr>
            <w:r>
              <w:rPr>
                <w:b/>
                <w:sz w:val="22"/>
              </w:rPr>
              <w:t>způsob ověř.</w:t>
            </w:r>
          </w:p>
        </w:tc>
        <w:tc>
          <w:tcPr>
            <w:tcW w:w="709" w:type="dxa"/>
            <w:shd w:val="clear" w:color="auto" w:fill="F7CAAC"/>
          </w:tcPr>
          <w:p w:rsidR="00174EC9" w:rsidRDefault="00174EC9">
            <w:pPr>
              <w:jc w:val="both"/>
              <w:rPr>
                <w:b/>
                <w:sz w:val="22"/>
              </w:rPr>
            </w:pPr>
            <w:r>
              <w:rPr>
                <w:b/>
                <w:sz w:val="22"/>
              </w:rPr>
              <w:t xml:space="preserve"> počet kred.</w:t>
            </w:r>
          </w:p>
        </w:tc>
        <w:tc>
          <w:tcPr>
            <w:tcW w:w="2977" w:type="dxa"/>
            <w:shd w:val="clear" w:color="auto" w:fill="F7CAAC"/>
          </w:tcPr>
          <w:p w:rsidR="00174EC9" w:rsidRDefault="00174EC9">
            <w:pPr>
              <w:jc w:val="both"/>
              <w:rPr>
                <w:b/>
                <w:sz w:val="22"/>
              </w:rPr>
            </w:pPr>
            <w:r>
              <w:rPr>
                <w:b/>
                <w:sz w:val="22"/>
              </w:rPr>
              <w:t>vyučující</w:t>
            </w:r>
          </w:p>
        </w:tc>
        <w:tc>
          <w:tcPr>
            <w:tcW w:w="708" w:type="dxa"/>
            <w:shd w:val="clear" w:color="auto" w:fill="F7CAAC"/>
          </w:tcPr>
          <w:p w:rsidR="00174EC9" w:rsidRDefault="00174EC9">
            <w:pPr>
              <w:jc w:val="both"/>
              <w:rPr>
                <w:b/>
                <w:color w:val="FF0000"/>
                <w:sz w:val="22"/>
              </w:rPr>
            </w:pPr>
            <w:r>
              <w:rPr>
                <w:b/>
                <w:sz w:val="22"/>
              </w:rPr>
              <w:t>dop. roč./sem.</w:t>
            </w:r>
          </w:p>
        </w:tc>
        <w:tc>
          <w:tcPr>
            <w:tcW w:w="814" w:type="dxa"/>
            <w:shd w:val="clear" w:color="auto" w:fill="F7CAAC"/>
          </w:tcPr>
          <w:p w:rsidR="00174EC9" w:rsidRDefault="00174EC9">
            <w:pPr>
              <w:jc w:val="both"/>
              <w:rPr>
                <w:b/>
                <w:sz w:val="22"/>
              </w:rPr>
            </w:pPr>
            <w:r>
              <w:rPr>
                <w:b/>
                <w:sz w:val="22"/>
              </w:rPr>
              <w:t>profil. základ</w:t>
            </w:r>
          </w:p>
        </w:tc>
      </w:tr>
      <w:tr w:rsidR="00174EC9" w:rsidTr="0034438B">
        <w:tc>
          <w:tcPr>
            <w:tcW w:w="2370" w:type="dxa"/>
          </w:tcPr>
          <w:p w:rsidR="00174EC9" w:rsidRDefault="00862707" w:rsidP="00862707">
            <w:r w:rsidRPr="00862707">
              <w:t>Informační technologie pro ekonomy</w:t>
            </w:r>
          </w:p>
        </w:tc>
        <w:tc>
          <w:tcPr>
            <w:tcW w:w="857" w:type="dxa"/>
            <w:gridSpan w:val="2"/>
          </w:tcPr>
          <w:p w:rsidR="00174EC9" w:rsidRDefault="00862707">
            <w:pPr>
              <w:jc w:val="both"/>
            </w:pPr>
            <w:r>
              <w:t>0-2</w:t>
            </w:r>
            <w:r w:rsidR="00406EBE">
              <w:t>6</w:t>
            </w:r>
            <w:r>
              <w:t>-0</w:t>
            </w:r>
          </w:p>
        </w:tc>
        <w:tc>
          <w:tcPr>
            <w:tcW w:w="850" w:type="dxa"/>
          </w:tcPr>
          <w:p w:rsidR="00174EC9" w:rsidRDefault="00862707">
            <w:pPr>
              <w:jc w:val="both"/>
            </w:pPr>
            <w:r>
              <w:t>klz</w:t>
            </w:r>
          </w:p>
        </w:tc>
        <w:tc>
          <w:tcPr>
            <w:tcW w:w="709" w:type="dxa"/>
          </w:tcPr>
          <w:p w:rsidR="00174EC9" w:rsidRDefault="00891A16">
            <w:pPr>
              <w:jc w:val="both"/>
            </w:pPr>
            <w:r>
              <w:t>3</w:t>
            </w:r>
          </w:p>
        </w:tc>
        <w:tc>
          <w:tcPr>
            <w:tcW w:w="2977" w:type="dxa"/>
          </w:tcPr>
          <w:p w:rsidR="003F6EB7" w:rsidRPr="003F6EB7" w:rsidRDefault="003F6EB7" w:rsidP="003F6EB7">
            <w:pPr>
              <w:jc w:val="both"/>
              <w:rPr>
                <w:b/>
                <w:color w:val="000000"/>
              </w:rPr>
            </w:pPr>
            <w:r w:rsidRPr="003F6EB7">
              <w:rPr>
                <w:b/>
                <w:color w:val="000000"/>
              </w:rPr>
              <w:t>doc.</w:t>
            </w:r>
            <w:r>
              <w:rPr>
                <w:b/>
                <w:color w:val="000000"/>
              </w:rPr>
              <w:t xml:space="preserve"> </w:t>
            </w:r>
            <w:r w:rsidRPr="003F6EB7">
              <w:rPr>
                <w:b/>
                <w:color w:val="000000"/>
              </w:rPr>
              <w:t xml:space="preserve">Ing. </w:t>
            </w:r>
            <w:r w:rsidR="00B1417E">
              <w:rPr>
                <w:b/>
                <w:color w:val="000000"/>
              </w:rPr>
              <w:t>Vojtěšek</w:t>
            </w:r>
            <w:r w:rsidRPr="003F6EB7">
              <w:rPr>
                <w:b/>
                <w:color w:val="000000"/>
              </w:rPr>
              <w:t xml:space="preserve">, Ph.D. </w:t>
            </w:r>
          </w:p>
          <w:p w:rsidR="00862707" w:rsidRDefault="00B1417E" w:rsidP="003F6EB7">
            <w:pPr>
              <w:jc w:val="both"/>
            </w:pPr>
            <w:r>
              <w:t>Vojtěšek</w:t>
            </w:r>
            <w:r w:rsidR="006F4471" w:rsidRPr="003F6EB7">
              <w:t xml:space="preserve"> 100%</w:t>
            </w:r>
          </w:p>
        </w:tc>
        <w:tc>
          <w:tcPr>
            <w:tcW w:w="708" w:type="dxa"/>
          </w:tcPr>
          <w:p w:rsidR="00174EC9" w:rsidRDefault="00862707">
            <w:pPr>
              <w:jc w:val="both"/>
            </w:pPr>
            <w:r>
              <w:t>1</w:t>
            </w:r>
            <w:r w:rsidR="009713A5">
              <w:t>/Z</w:t>
            </w:r>
          </w:p>
        </w:tc>
        <w:tc>
          <w:tcPr>
            <w:tcW w:w="814" w:type="dxa"/>
          </w:tcPr>
          <w:p w:rsidR="00174EC9" w:rsidRDefault="00A1232A">
            <w:pPr>
              <w:jc w:val="both"/>
            </w:pPr>
            <w:r>
              <w:t>PZ</w:t>
            </w:r>
          </w:p>
        </w:tc>
      </w:tr>
      <w:tr w:rsidR="00174EC9" w:rsidTr="0034438B">
        <w:tc>
          <w:tcPr>
            <w:tcW w:w="2370" w:type="dxa"/>
          </w:tcPr>
          <w:p w:rsidR="00174EC9" w:rsidRDefault="00A1232A" w:rsidP="00862707">
            <w:r>
              <w:t>Matematika EI</w:t>
            </w:r>
          </w:p>
        </w:tc>
        <w:tc>
          <w:tcPr>
            <w:tcW w:w="857" w:type="dxa"/>
            <w:gridSpan w:val="2"/>
          </w:tcPr>
          <w:p w:rsidR="00174EC9" w:rsidRDefault="00406EBE">
            <w:pPr>
              <w:jc w:val="both"/>
            </w:pPr>
            <w:r>
              <w:t>26-26-0</w:t>
            </w:r>
          </w:p>
        </w:tc>
        <w:tc>
          <w:tcPr>
            <w:tcW w:w="850" w:type="dxa"/>
          </w:tcPr>
          <w:p w:rsidR="00174EC9" w:rsidRDefault="00A1232A">
            <w:pPr>
              <w:jc w:val="both"/>
            </w:pPr>
            <w:r>
              <w:t>zp, zk</w:t>
            </w:r>
          </w:p>
        </w:tc>
        <w:tc>
          <w:tcPr>
            <w:tcW w:w="709" w:type="dxa"/>
          </w:tcPr>
          <w:p w:rsidR="00174EC9" w:rsidRDefault="00A1232A">
            <w:pPr>
              <w:jc w:val="both"/>
            </w:pPr>
            <w:r>
              <w:t>5</w:t>
            </w:r>
          </w:p>
        </w:tc>
        <w:tc>
          <w:tcPr>
            <w:tcW w:w="2977" w:type="dxa"/>
          </w:tcPr>
          <w:p w:rsidR="00174EC9" w:rsidRPr="00004032" w:rsidRDefault="00A1232A">
            <w:pPr>
              <w:jc w:val="both"/>
              <w:rPr>
                <w:b/>
              </w:rPr>
            </w:pPr>
            <w:r w:rsidRPr="00004032">
              <w:rPr>
                <w:b/>
              </w:rPr>
              <w:t>Mgr. Sedláček, Ph.D.</w:t>
            </w:r>
          </w:p>
          <w:p w:rsidR="00A1232A" w:rsidRDefault="00A1232A">
            <w:pPr>
              <w:jc w:val="both"/>
            </w:pPr>
            <w:r>
              <w:t>Sed</w:t>
            </w:r>
            <w:r w:rsidR="00953D13">
              <w:t>l</w:t>
            </w:r>
            <w:r>
              <w:t>áček 60%</w:t>
            </w:r>
          </w:p>
          <w:p w:rsidR="00A1232A" w:rsidRDefault="00A1232A">
            <w:pPr>
              <w:jc w:val="both"/>
            </w:pPr>
            <w:r>
              <w:t>Fialka 40%</w:t>
            </w:r>
          </w:p>
        </w:tc>
        <w:tc>
          <w:tcPr>
            <w:tcW w:w="708" w:type="dxa"/>
          </w:tcPr>
          <w:p w:rsidR="00174EC9" w:rsidRDefault="00A1232A">
            <w:pPr>
              <w:jc w:val="both"/>
            </w:pPr>
            <w:r>
              <w:t>1</w:t>
            </w:r>
            <w:r w:rsidR="009713A5">
              <w:t>/Z</w:t>
            </w:r>
          </w:p>
        </w:tc>
        <w:tc>
          <w:tcPr>
            <w:tcW w:w="814" w:type="dxa"/>
          </w:tcPr>
          <w:p w:rsidR="00174EC9" w:rsidRDefault="00A1232A">
            <w:pPr>
              <w:jc w:val="both"/>
            </w:pPr>
            <w:r>
              <w:t>P</w:t>
            </w:r>
          </w:p>
        </w:tc>
      </w:tr>
      <w:tr w:rsidR="00174EC9" w:rsidTr="0034438B">
        <w:tc>
          <w:tcPr>
            <w:tcW w:w="2370" w:type="dxa"/>
          </w:tcPr>
          <w:p w:rsidR="00174EC9" w:rsidRDefault="00A1232A" w:rsidP="00862707">
            <w:r>
              <w:t>Mikroekonomie</w:t>
            </w:r>
            <w:r w:rsidR="00914AAC">
              <w:t xml:space="preserve"> I</w:t>
            </w:r>
            <w:r w:rsidR="00AD7414">
              <w:t>*</w:t>
            </w:r>
          </w:p>
        </w:tc>
        <w:tc>
          <w:tcPr>
            <w:tcW w:w="857" w:type="dxa"/>
            <w:gridSpan w:val="2"/>
          </w:tcPr>
          <w:p w:rsidR="00174EC9" w:rsidRDefault="00A1232A">
            <w:pPr>
              <w:jc w:val="both"/>
            </w:pPr>
            <w:r>
              <w:t>2</w:t>
            </w:r>
            <w:r w:rsidR="00406EBE">
              <w:t>6</w:t>
            </w:r>
            <w:r>
              <w:t>-0-2</w:t>
            </w:r>
            <w:r w:rsidR="00406EBE">
              <w:t>6</w:t>
            </w:r>
          </w:p>
        </w:tc>
        <w:tc>
          <w:tcPr>
            <w:tcW w:w="850" w:type="dxa"/>
          </w:tcPr>
          <w:p w:rsidR="00174EC9" w:rsidRDefault="00A1232A">
            <w:pPr>
              <w:jc w:val="both"/>
            </w:pPr>
            <w:r>
              <w:t>zp, zk</w:t>
            </w:r>
          </w:p>
        </w:tc>
        <w:tc>
          <w:tcPr>
            <w:tcW w:w="709" w:type="dxa"/>
          </w:tcPr>
          <w:p w:rsidR="00174EC9" w:rsidRDefault="00A1232A">
            <w:pPr>
              <w:jc w:val="both"/>
            </w:pPr>
            <w:r>
              <w:t>6</w:t>
            </w:r>
          </w:p>
        </w:tc>
        <w:tc>
          <w:tcPr>
            <w:tcW w:w="2977" w:type="dxa"/>
          </w:tcPr>
          <w:p w:rsidR="00174EC9" w:rsidRPr="00004032" w:rsidRDefault="00A1232A">
            <w:pPr>
              <w:jc w:val="both"/>
              <w:rPr>
                <w:b/>
              </w:rPr>
            </w:pPr>
            <w:r w:rsidRPr="00004032">
              <w:rPr>
                <w:b/>
              </w:rPr>
              <w:t>Ing. Dobeš, Ph.D.</w:t>
            </w:r>
          </w:p>
          <w:p w:rsidR="00A1232A" w:rsidRDefault="00A1232A">
            <w:pPr>
              <w:jc w:val="both"/>
            </w:pPr>
            <w:r>
              <w:t>Dobeš 100%</w:t>
            </w:r>
          </w:p>
        </w:tc>
        <w:tc>
          <w:tcPr>
            <w:tcW w:w="708" w:type="dxa"/>
          </w:tcPr>
          <w:p w:rsidR="00174EC9" w:rsidRDefault="00A1232A">
            <w:pPr>
              <w:jc w:val="both"/>
            </w:pPr>
            <w:r>
              <w:t>1</w:t>
            </w:r>
            <w:r w:rsidR="009713A5">
              <w:t>/Z</w:t>
            </w:r>
          </w:p>
        </w:tc>
        <w:tc>
          <w:tcPr>
            <w:tcW w:w="814" w:type="dxa"/>
          </w:tcPr>
          <w:p w:rsidR="00174EC9" w:rsidRDefault="00A1232A">
            <w:pPr>
              <w:jc w:val="both"/>
            </w:pPr>
            <w:r>
              <w:t>ZT</w:t>
            </w:r>
          </w:p>
        </w:tc>
      </w:tr>
      <w:tr w:rsidR="00174EC9" w:rsidTr="0034438B">
        <w:tc>
          <w:tcPr>
            <w:tcW w:w="2370" w:type="dxa"/>
          </w:tcPr>
          <w:p w:rsidR="00174EC9" w:rsidRDefault="00A1232A" w:rsidP="006B3DD9">
            <w:r>
              <w:t xml:space="preserve">Management </w:t>
            </w:r>
            <w:r w:rsidR="006B3DD9">
              <w:t>I</w:t>
            </w:r>
            <w:r w:rsidR="00F220F7">
              <w:t>*</w:t>
            </w:r>
          </w:p>
        </w:tc>
        <w:tc>
          <w:tcPr>
            <w:tcW w:w="857" w:type="dxa"/>
            <w:gridSpan w:val="2"/>
          </w:tcPr>
          <w:p w:rsidR="00174EC9" w:rsidRDefault="00A1232A" w:rsidP="006B3DD9">
            <w:pPr>
              <w:jc w:val="both"/>
            </w:pPr>
            <w:r>
              <w:t>2</w:t>
            </w:r>
            <w:r w:rsidR="00406EBE">
              <w:t>6</w:t>
            </w:r>
            <w:r>
              <w:t>-0-1</w:t>
            </w:r>
            <w:r w:rsidR="00406EBE">
              <w:t>3</w:t>
            </w:r>
          </w:p>
        </w:tc>
        <w:tc>
          <w:tcPr>
            <w:tcW w:w="850" w:type="dxa"/>
          </w:tcPr>
          <w:p w:rsidR="00174EC9" w:rsidRDefault="00A1232A">
            <w:pPr>
              <w:jc w:val="both"/>
            </w:pPr>
            <w:r>
              <w:t>zp, zk</w:t>
            </w:r>
          </w:p>
        </w:tc>
        <w:tc>
          <w:tcPr>
            <w:tcW w:w="709" w:type="dxa"/>
          </w:tcPr>
          <w:p w:rsidR="00174EC9" w:rsidRDefault="00A1232A">
            <w:pPr>
              <w:jc w:val="both"/>
            </w:pPr>
            <w:r>
              <w:t>5</w:t>
            </w:r>
          </w:p>
        </w:tc>
        <w:tc>
          <w:tcPr>
            <w:tcW w:w="2977" w:type="dxa"/>
          </w:tcPr>
          <w:p w:rsidR="00174EC9" w:rsidRPr="00004032" w:rsidRDefault="00A1232A">
            <w:pPr>
              <w:jc w:val="both"/>
              <w:rPr>
                <w:b/>
              </w:rPr>
            </w:pPr>
            <w:r w:rsidRPr="00004032">
              <w:rPr>
                <w:b/>
              </w:rPr>
              <w:t>Ing. Vydrová, Ph.D.</w:t>
            </w:r>
          </w:p>
          <w:p w:rsidR="00A1232A" w:rsidRDefault="00A1232A">
            <w:pPr>
              <w:jc w:val="both"/>
            </w:pPr>
            <w:r>
              <w:t>Vydrová 100%</w:t>
            </w:r>
          </w:p>
        </w:tc>
        <w:tc>
          <w:tcPr>
            <w:tcW w:w="708" w:type="dxa"/>
          </w:tcPr>
          <w:p w:rsidR="00174EC9" w:rsidRDefault="00A1232A">
            <w:pPr>
              <w:jc w:val="both"/>
            </w:pPr>
            <w:r>
              <w:t>1</w:t>
            </w:r>
            <w:r w:rsidR="009713A5">
              <w:t>/Z</w:t>
            </w:r>
          </w:p>
        </w:tc>
        <w:tc>
          <w:tcPr>
            <w:tcW w:w="814" w:type="dxa"/>
          </w:tcPr>
          <w:p w:rsidR="00174EC9" w:rsidRDefault="00A1232A">
            <w:pPr>
              <w:jc w:val="both"/>
            </w:pPr>
            <w:r>
              <w:t>PZ</w:t>
            </w:r>
          </w:p>
        </w:tc>
      </w:tr>
      <w:tr w:rsidR="00174EC9" w:rsidTr="0034438B">
        <w:tc>
          <w:tcPr>
            <w:tcW w:w="2370" w:type="dxa"/>
          </w:tcPr>
          <w:p w:rsidR="00174EC9" w:rsidRDefault="00A1232A" w:rsidP="00862707">
            <w:r>
              <w:t>Úvod do průmyslového inženýrství</w:t>
            </w:r>
          </w:p>
        </w:tc>
        <w:tc>
          <w:tcPr>
            <w:tcW w:w="857" w:type="dxa"/>
            <w:gridSpan w:val="2"/>
          </w:tcPr>
          <w:p w:rsidR="00174EC9" w:rsidRDefault="00A1232A">
            <w:pPr>
              <w:jc w:val="both"/>
            </w:pPr>
            <w:r>
              <w:t>1</w:t>
            </w:r>
            <w:r w:rsidR="00406EBE">
              <w:t>3</w:t>
            </w:r>
            <w:r>
              <w:t>-0-2</w:t>
            </w:r>
            <w:r w:rsidR="00406EBE">
              <w:t>6</w:t>
            </w:r>
          </w:p>
        </w:tc>
        <w:tc>
          <w:tcPr>
            <w:tcW w:w="850" w:type="dxa"/>
          </w:tcPr>
          <w:p w:rsidR="00174EC9" w:rsidRDefault="00A1232A">
            <w:pPr>
              <w:jc w:val="both"/>
            </w:pPr>
            <w:r>
              <w:t>zp, zk</w:t>
            </w:r>
          </w:p>
        </w:tc>
        <w:tc>
          <w:tcPr>
            <w:tcW w:w="709" w:type="dxa"/>
          </w:tcPr>
          <w:p w:rsidR="00174EC9" w:rsidRDefault="00A1232A">
            <w:pPr>
              <w:jc w:val="both"/>
            </w:pPr>
            <w:r>
              <w:t>4</w:t>
            </w:r>
          </w:p>
        </w:tc>
        <w:tc>
          <w:tcPr>
            <w:tcW w:w="2977" w:type="dxa"/>
          </w:tcPr>
          <w:p w:rsidR="00174EC9" w:rsidRPr="00004032" w:rsidRDefault="00A1232A">
            <w:pPr>
              <w:jc w:val="both"/>
              <w:rPr>
                <w:b/>
              </w:rPr>
            </w:pPr>
            <w:r w:rsidRPr="00004032">
              <w:rPr>
                <w:b/>
              </w:rPr>
              <w:t>prof. Ing. Chromjaková, PhD.</w:t>
            </w:r>
          </w:p>
          <w:p w:rsidR="00A1232A" w:rsidRDefault="00A1232A">
            <w:pPr>
              <w:jc w:val="both"/>
            </w:pPr>
            <w:r>
              <w:t>Chromjaková 100%</w:t>
            </w:r>
          </w:p>
        </w:tc>
        <w:tc>
          <w:tcPr>
            <w:tcW w:w="708" w:type="dxa"/>
          </w:tcPr>
          <w:p w:rsidR="00174EC9" w:rsidRDefault="00A1232A">
            <w:pPr>
              <w:jc w:val="both"/>
            </w:pPr>
            <w:r>
              <w:t>1</w:t>
            </w:r>
            <w:r w:rsidR="009713A5">
              <w:t>/Z</w:t>
            </w:r>
          </w:p>
        </w:tc>
        <w:tc>
          <w:tcPr>
            <w:tcW w:w="814" w:type="dxa"/>
          </w:tcPr>
          <w:p w:rsidR="00174EC9" w:rsidRDefault="00A1232A">
            <w:pPr>
              <w:jc w:val="both"/>
            </w:pPr>
            <w:r>
              <w:t>PZ</w:t>
            </w:r>
          </w:p>
        </w:tc>
      </w:tr>
      <w:tr w:rsidR="00074487" w:rsidTr="0034438B">
        <w:trPr>
          <w:ins w:id="0" w:author="Michal Pilík" w:date="2018-09-15T12:38:00Z"/>
        </w:trPr>
        <w:tc>
          <w:tcPr>
            <w:tcW w:w="2370" w:type="dxa"/>
          </w:tcPr>
          <w:p w:rsidR="00074487" w:rsidRDefault="00074487" w:rsidP="00074487">
            <w:pPr>
              <w:rPr>
                <w:ins w:id="1" w:author="Michal Pilík" w:date="2018-09-15T12:38:00Z"/>
              </w:rPr>
            </w:pPr>
            <w:ins w:id="2" w:author="Michal Pilík" w:date="2018-09-15T12:38:00Z">
              <w:r>
                <w:t>Cizí jazyk 1</w:t>
              </w:r>
            </w:ins>
            <w:ins w:id="3" w:author="Michal Pilík" w:date="2018-09-15T12:40:00Z">
              <w:r>
                <w:rPr>
                  <w:rStyle w:val="Znakapoznpodarou"/>
                </w:rPr>
                <w:footnoteReference w:id="1"/>
              </w:r>
            </w:ins>
          </w:p>
        </w:tc>
        <w:tc>
          <w:tcPr>
            <w:tcW w:w="857" w:type="dxa"/>
            <w:gridSpan w:val="2"/>
          </w:tcPr>
          <w:p w:rsidR="00074487" w:rsidRDefault="00074487" w:rsidP="00074487">
            <w:pPr>
              <w:jc w:val="both"/>
              <w:rPr>
                <w:ins w:id="9" w:author="Michal Pilík" w:date="2018-09-15T12:38:00Z"/>
              </w:rPr>
            </w:pPr>
            <w:ins w:id="10" w:author="Michal Pilík" w:date="2018-09-15T12:38:00Z">
              <w:r>
                <w:t>0-39-0</w:t>
              </w:r>
            </w:ins>
          </w:p>
        </w:tc>
        <w:tc>
          <w:tcPr>
            <w:tcW w:w="850" w:type="dxa"/>
          </w:tcPr>
          <w:p w:rsidR="00074487" w:rsidRDefault="00074487" w:rsidP="00074487">
            <w:pPr>
              <w:jc w:val="both"/>
              <w:rPr>
                <w:ins w:id="11" w:author="Michal Pilík" w:date="2018-09-15T12:38:00Z"/>
              </w:rPr>
            </w:pPr>
            <w:ins w:id="12" w:author="Michal Pilík" w:date="2018-09-15T12:38:00Z">
              <w:r>
                <w:t>klz</w:t>
              </w:r>
            </w:ins>
          </w:p>
        </w:tc>
        <w:tc>
          <w:tcPr>
            <w:tcW w:w="709" w:type="dxa"/>
          </w:tcPr>
          <w:p w:rsidR="00074487" w:rsidRDefault="00074487" w:rsidP="00074487">
            <w:pPr>
              <w:jc w:val="both"/>
              <w:rPr>
                <w:ins w:id="13" w:author="Michal Pilík" w:date="2018-09-15T12:38:00Z"/>
              </w:rPr>
            </w:pPr>
            <w:ins w:id="14" w:author="Michal Pilík" w:date="2018-09-15T12:38:00Z">
              <w:r>
                <w:t>4</w:t>
              </w:r>
            </w:ins>
          </w:p>
        </w:tc>
        <w:tc>
          <w:tcPr>
            <w:tcW w:w="2977" w:type="dxa"/>
          </w:tcPr>
          <w:p w:rsidR="00074487" w:rsidRPr="00E409BC" w:rsidRDefault="00074487" w:rsidP="00074487">
            <w:pPr>
              <w:jc w:val="both"/>
              <w:rPr>
                <w:ins w:id="15" w:author="Michal Pilík" w:date="2018-09-15T12:38:00Z"/>
                <w:b/>
              </w:rPr>
            </w:pPr>
            <w:ins w:id="16" w:author="Michal Pilík" w:date="2018-09-15T12:38:00Z">
              <w:r w:rsidRPr="00E409BC">
                <w:rPr>
                  <w:b/>
                </w:rPr>
                <w:t>Mgr. Kozáková, Ph.D.</w:t>
              </w:r>
            </w:ins>
          </w:p>
          <w:p w:rsidR="00074487" w:rsidRDefault="00074487" w:rsidP="00074487">
            <w:pPr>
              <w:jc w:val="both"/>
              <w:rPr>
                <w:ins w:id="17" w:author="Michal Pilík" w:date="2018-09-15T12:38:00Z"/>
              </w:rPr>
            </w:pPr>
            <w:ins w:id="18" w:author="Michal Pilík" w:date="2018-09-15T12:38:00Z">
              <w:r>
                <w:t>Kozáková 100%</w:t>
              </w:r>
            </w:ins>
          </w:p>
          <w:p w:rsidR="00074487" w:rsidRPr="00E409BC" w:rsidRDefault="00074487" w:rsidP="00074487">
            <w:pPr>
              <w:jc w:val="both"/>
              <w:rPr>
                <w:ins w:id="19" w:author="Michal Pilík" w:date="2018-09-15T12:38:00Z"/>
                <w:b/>
              </w:rPr>
            </w:pPr>
            <w:ins w:id="20" w:author="Michal Pilík" w:date="2018-09-15T12:38:00Z">
              <w:r w:rsidRPr="00E409BC">
                <w:rPr>
                  <w:b/>
                </w:rPr>
                <w:t>PhDr. Semotamová</w:t>
              </w:r>
            </w:ins>
          </w:p>
          <w:p w:rsidR="00074487" w:rsidRPr="00004032" w:rsidRDefault="00074487" w:rsidP="00074487">
            <w:pPr>
              <w:jc w:val="both"/>
              <w:rPr>
                <w:ins w:id="21" w:author="Michal Pilík" w:date="2018-09-15T12:38:00Z"/>
                <w:b/>
              </w:rPr>
            </w:pPr>
            <w:ins w:id="22" w:author="Michal Pilík" w:date="2018-09-15T12:38:00Z">
              <w:r>
                <w:t>Semotamová 100%</w:t>
              </w:r>
            </w:ins>
          </w:p>
        </w:tc>
        <w:tc>
          <w:tcPr>
            <w:tcW w:w="708" w:type="dxa"/>
          </w:tcPr>
          <w:p w:rsidR="00074487" w:rsidRDefault="00074487" w:rsidP="00074487">
            <w:pPr>
              <w:jc w:val="both"/>
              <w:rPr>
                <w:ins w:id="23" w:author="Michal Pilík" w:date="2018-09-15T12:38:00Z"/>
              </w:rPr>
            </w:pPr>
            <w:ins w:id="24" w:author="Michal Pilík" w:date="2018-09-15T12:38:00Z">
              <w:r>
                <w:t>1/Z</w:t>
              </w:r>
            </w:ins>
          </w:p>
        </w:tc>
        <w:tc>
          <w:tcPr>
            <w:tcW w:w="814" w:type="dxa"/>
          </w:tcPr>
          <w:p w:rsidR="00074487" w:rsidRDefault="00074487" w:rsidP="00074487">
            <w:pPr>
              <w:jc w:val="both"/>
              <w:rPr>
                <w:ins w:id="25" w:author="Michal Pilík" w:date="2018-09-15T12:38:00Z"/>
              </w:rPr>
            </w:pPr>
            <w:ins w:id="26" w:author="Michal Pilík" w:date="2018-09-15T12:38:00Z">
              <w:r>
                <w:t>P</w:t>
              </w:r>
            </w:ins>
          </w:p>
        </w:tc>
      </w:tr>
      <w:tr w:rsidR="00174EC9" w:rsidTr="0034438B">
        <w:tc>
          <w:tcPr>
            <w:tcW w:w="2370" w:type="dxa"/>
          </w:tcPr>
          <w:p w:rsidR="00174EC9" w:rsidRDefault="009713A5" w:rsidP="00862707">
            <w:r>
              <w:t>Nauka o zboží</w:t>
            </w:r>
          </w:p>
        </w:tc>
        <w:tc>
          <w:tcPr>
            <w:tcW w:w="857" w:type="dxa"/>
            <w:gridSpan w:val="2"/>
          </w:tcPr>
          <w:p w:rsidR="00174EC9" w:rsidRDefault="009713A5">
            <w:pPr>
              <w:jc w:val="both"/>
            </w:pPr>
            <w:r>
              <w:t>2</w:t>
            </w:r>
            <w:r w:rsidR="00406EBE">
              <w:t>6</w:t>
            </w:r>
            <w:r>
              <w:t>-1</w:t>
            </w:r>
            <w:r w:rsidR="00406EBE">
              <w:t>3</w:t>
            </w:r>
            <w:r>
              <w:t>-0</w:t>
            </w:r>
          </w:p>
        </w:tc>
        <w:tc>
          <w:tcPr>
            <w:tcW w:w="850" w:type="dxa"/>
          </w:tcPr>
          <w:p w:rsidR="00174EC9" w:rsidRDefault="009713A5">
            <w:pPr>
              <w:jc w:val="both"/>
            </w:pPr>
            <w:r>
              <w:t>zp, zk</w:t>
            </w:r>
          </w:p>
        </w:tc>
        <w:tc>
          <w:tcPr>
            <w:tcW w:w="709" w:type="dxa"/>
          </w:tcPr>
          <w:p w:rsidR="00174EC9" w:rsidRDefault="009713A5">
            <w:pPr>
              <w:jc w:val="both"/>
            </w:pPr>
            <w:r>
              <w:t>4</w:t>
            </w:r>
          </w:p>
        </w:tc>
        <w:tc>
          <w:tcPr>
            <w:tcW w:w="2977" w:type="dxa"/>
          </w:tcPr>
          <w:p w:rsidR="00174EC9" w:rsidRPr="00004032" w:rsidRDefault="009713A5">
            <w:pPr>
              <w:jc w:val="both"/>
              <w:rPr>
                <w:b/>
              </w:rPr>
            </w:pPr>
            <w:r w:rsidRPr="00004032">
              <w:rPr>
                <w:b/>
              </w:rPr>
              <w:t>doc. Ing. Briš, CSc.</w:t>
            </w:r>
          </w:p>
          <w:p w:rsidR="009713A5" w:rsidRDefault="009713A5" w:rsidP="00C67AE9">
            <w:pPr>
              <w:jc w:val="both"/>
            </w:pPr>
            <w:r>
              <w:t xml:space="preserve">Briš </w:t>
            </w:r>
            <w:r w:rsidR="00C67AE9">
              <w:t>70</w:t>
            </w:r>
            <w:r>
              <w:t>%</w:t>
            </w:r>
          </w:p>
          <w:p w:rsidR="00C67AE9" w:rsidRDefault="00C67AE9" w:rsidP="00C67AE9">
            <w:pPr>
              <w:jc w:val="both"/>
            </w:pPr>
            <w:r w:rsidRPr="00E17A40">
              <w:t>Novák 30%</w:t>
            </w:r>
          </w:p>
        </w:tc>
        <w:tc>
          <w:tcPr>
            <w:tcW w:w="708" w:type="dxa"/>
          </w:tcPr>
          <w:p w:rsidR="00174EC9" w:rsidRDefault="009713A5">
            <w:pPr>
              <w:jc w:val="both"/>
            </w:pPr>
            <w:r>
              <w:t>1/L</w:t>
            </w:r>
          </w:p>
        </w:tc>
        <w:tc>
          <w:tcPr>
            <w:tcW w:w="814" w:type="dxa"/>
          </w:tcPr>
          <w:p w:rsidR="00174EC9" w:rsidRDefault="009713A5">
            <w:pPr>
              <w:jc w:val="both"/>
            </w:pPr>
            <w:r>
              <w:t>PZ</w:t>
            </w:r>
          </w:p>
        </w:tc>
      </w:tr>
      <w:tr w:rsidR="00174EC9" w:rsidTr="0034438B">
        <w:tc>
          <w:tcPr>
            <w:tcW w:w="2370" w:type="dxa"/>
          </w:tcPr>
          <w:p w:rsidR="00174EC9" w:rsidRDefault="009713A5" w:rsidP="00862707">
            <w:r>
              <w:t>Řízení lidských zdrojů</w:t>
            </w:r>
            <w:r w:rsidR="006B3DD9">
              <w:t xml:space="preserve"> I</w:t>
            </w:r>
            <w:r w:rsidR="00F220F7">
              <w:t>*</w:t>
            </w:r>
          </w:p>
        </w:tc>
        <w:tc>
          <w:tcPr>
            <w:tcW w:w="857" w:type="dxa"/>
            <w:gridSpan w:val="2"/>
          </w:tcPr>
          <w:p w:rsidR="00174EC9" w:rsidRDefault="00406EBE">
            <w:pPr>
              <w:jc w:val="both"/>
            </w:pPr>
            <w:r>
              <w:t>26-0-13</w:t>
            </w:r>
          </w:p>
        </w:tc>
        <w:tc>
          <w:tcPr>
            <w:tcW w:w="850" w:type="dxa"/>
          </w:tcPr>
          <w:p w:rsidR="00174EC9" w:rsidRDefault="009713A5">
            <w:pPr>
              <w:jc w:val="both"/>
            </w:pPr>
            <w:r>
              <w:t>zp, zk</w:t>
            </w:r>
          </w:p>
        </w:tc>
        <w:tc>
          <w:tcPr>
            <w:tcW w:w="709" w:type="dxa"/>
          </w:tcPr>
          <w:p w:rsidR="00174EC9" w:rsidRDefault="009713A5">
            <w:pPr>
              <w:jc w:val="both"/>
            </w:pPr>
            <w:r>
              <w:t>4</w:t>
            </w:r>
          </w:p>
        </w:tc>
        <w:tc>
          <w:tcPr>
            <w:tcW w:w="2977" w:type="dxa"/>
          </w:tcPr>
          <w:p w:rsidR="00174EC9" w:rsidRPr="00004032" w:rsidRDefault="009713A5">
            <w:pPr>
              <w:jc w:val="both"/>
              <w:rPr>
                <w:b/>
              </w:rPr>
            </w:pPr>
            <w:r w:rsidRPr="00004032">
              <w:rPr>
                <w:b/>
              </w:rPr>
              <w:t xml:space="preserve">Ing. </w:t>
            </w:r>
            <w:r w:rsidR="006B3DD9" w:rsidRPr="00004032">
              <w:rPr>
                <w:b/>
              </w:rPr>
              <w:t>M</w:t>
            </w:r>
            <w:r w:rsidRPr="00004032">
              <w:rPr>
                <w:b/>
              </w:rPr>
              <w:t>atošková, Ph.D.</w:t>
            </w:r>
          </w:p>
          <w:p w:rsidR="009713A5" w:rsidRDefault="00953D13" w:rsidP="009713A5">
            <w:pPr>
              <w:jc w:val="both"/>
            </w:pPr>
            <w:r>
              <w:t>Matošková 6</w:t>
            </w:r>
            <w:r w:rsidR="009713A5">
              <w:t>0%</w:t>
            </w:r>
          </w:p>
          <w:p w:rsidR="00953D13" w:rsidRDefault="00953D13" w:rsidP="009713A5">
            <w:pPr>
              <w:jc w:val="both"/>
            </w:pPr>
            <w:r>
              <w:t>Mušinský 40%</w:t>
            </w:r>
          </w:p>
        </w:tc>
        <w:tc>
          <w:tcPr>
            <w:tcW w:w="708" w:type="dxa"/>
          </w:tcPr>
          <w:p w:rsidR="00174EC9" w:rsidRDefault="009713A5">
            <w:pPr>
              <w:jc w:val="both"/>
            </w:pPr>
            <w:r>
              <w:t>1/L</w:t>
            </w:r>
          </w:p>
        </w:tc>
        <w:tc>
          <w:tcPr>
            <w:tcW w:w="814" w:type="dxa"/>
          </w:tcPr>
          <w:p w:rsidR="00174EC9" w:rsidRDefault="009713A5">
            <w:pPr>
              <w:jc w:val="both"/>
            </w:pPr>
            <w:r>
              <w:t>ZT</w:t>
            </w:r>
          </w:p>
        </w:tc>
      </w:tr>
      <w:tr w:rsidR="00174EC9" w:rsidTr="0034438B">
        <w:tc>
          <w:tcPr>
            <w:tcW w:w="2370" w:type="dxa"/>
          </w:tcPr>
          <w:p w:rsidR="00174EC9" w:rsidRDefault="009713A5" w:rsidP="00862707">
            <w:r>
              <w:t>Makroekonomie I</w:t>
            </w:r>
            <w:r w:rsidR="00AD7414">
              <w:t>*</w:t>
            </w:r>
          </w:p>
        </w:tc>
        <w:tc>
          <w:tcPr>
            <w:tcW w:w="857" w:type="dxa"/>
            <w:gridSpan w:val="2"/>
          </w:tcPr>
          <w:p w:rsidR="00174EC9" w:rsidRDefault="00406EBE">
            <w:pPr>
              <w:jc w:val="both"/>
            </w:pPr>
            <w:r>
              <w:t>26-0-26</w:t>
            </w:r>
          </w:p>
        </w:tc>
        <w:tc>
          <w:tcPr>
            <w:tcW w:w="850" w:type="dxa"/>
          </w:tcPr>
          <w:p w:rsidR="00174EC9" w:rsidRDefault="009713A5">
            <w:pPr>
              <w:jc w:val="both"/>
            </w:pPr>
            <w:r>
              <w:t>zp, zk</w:t>
            </w:r>
          </w:p>
        </w:tc>
        <w:tc>
          <w:tcPr>
            <w:tcW w:w="709" w:type="dxa"/>
          </w:tcPr>
          <w:p w:rsidR="00174EC9" w:rsidRDefault="009713A5">
            <w:pPr>
              <w:jc w:val="both"/>
            </w:pPr>
            <w:r>
              <w:t>6</w:t>
            </w:r>
          </w:p>
        </w:tc>
        <w:tc>
          <w:tcPr>
            <w:tcW w:w="2977" w:type="dxa"/>
          </w:tcPr>
          <w:p w:rsidR="00174EC9" w:rsidRPr="00004032" w:rsidRDefault="009713A5">
            <w:pPr>
              <w:jc w:val="both"/>
              <w:rPr>
                <w:b/>
              </w:rPr>
            </w:pPr>
            <w:r w:rsidRPr="00004032">
              <w:rPr>
                <w:b/>
              </w:rPr>
              <w:t>doc. Ing. Švarcová, Ph.D.</w:t>
            </w:r>
          </w:p>
          <w:p w:rsidR="009713A5" w:rsidRDefault="009713A5">
            <w:pPr>
              <w:jc w:val="both"/>
            </w:pPr>
            <w:r>
              <w:t>Švarcová 100%</w:t>
            </w:r>
          </w:p>
        </w:tc>
        <w:tc>
          <w:tcPr>
            <w:tcW w:w="708" w:type="dxa"/>
          </w:tcPr>
          <w:p w:rsidR="00174EC9" w:rsidRDefault="009713A5">
            <w:pPr>
              <w:jc w:val="both"/>
            </w:pPr>
            <w:r>
              <w:t>1/L</w:t>
            </w:r>
          </w:p>
        </w:tc>
        <w:tc>
          <w:tcPr>
            <w:tcW w:w="814" w:type="dxa"/>
          </w:tcPr>
          <w:p w:rsidR="00174EC9" w:rsidRDefault="009713A5">
            <w:pPr>
              <w:jc w:val="both"/>
            </w:pPr>
            <w:r>
              <w:t>ZT</w:t>
            </w:r>
          </w:p>
        </w:tc>
      </w:tr>
      <w:tr w:rsidR="00174EC9" w:rsidTr="0034438B">
        <w:tc>
          <w:tcPr>
            <w:tcW w:w="2370" w:type="dxa"/>
          </w:tcPr>
          <w:p w:rsidR="00174EC9" w:rsidRDefault="009713A5" w:rsidP="00862707">
            <w:r>
              <w:t>Produktový management</w:t>
            </w:r>
          </w:p>
        </w:tc>
        <w:tc>
          <w:tcPr>
            <w:tcW w:w="857" w:type="dxa"/>
            <w:gridSpan w:val="2"/>
          </w:tcPr>
          <w:p w:rsidR="00174EC9" w:rsidRDefault="009713A5">
            <w:pPr>
              <w:jc w:val="both"/>
            </w:pPr>
            <w:r>
              <w:t>2</w:t>
            </w:r>
            <w:r w:rsidR="00406EBE">
              <w:t>6</w:t>
            </w:r>
            <w:r>
              <w:t>-1</w:t>
            </w:r>
            <w:r w:rsidR="00406EBE">
              <w:t>3</w:t>
            </w:r>
            <w:r>
              <w:t>-0</w:t>
            </w:r>
          </w:p>
        </w:tc>
        <w:tc>
          <w:tcPr>
            <w:tcW w:w="850" w:type="dxa"/>
          </w:tcPr>
          <w:p w:rsidR="00174EC9" w:rsidRDefault="009713A5">
            <w:pPr>
              <w:jc w:val="both"/>
            </w:pPr>
            <w:r>
              <w:t>zp, zk</w:t>
            </w:r>
          </w:p>
        </w:tc>
        <w:tc>
          <w:tcPr>
            <w:tcW w:w="709" w:type="dxa"/>
          </w:tcPr>
          <w:p w:rsidR="00174EC9" w:rsidRDefault="009713A5">
            <w:pPr>
              <w:jc w:val="both"/>
            </w:pPr>
            <w:r>
              <w:t>4</w:t>
            </w:r>
          </w:p>
        </w:tc>
        <w:tc>
          <w:tcPr>
            <w:tcW w:w="2977" w:type="dxa"/>
          </w:tcPr>
          <w:p w:rsidR="00174EC9" w:rsidRPr="00004032" w:rsidRDefault="009713A5">
            <w:pPr>
              <w:jc w:val="both"/>
              <w:rPr>
                <w:b/>
              </w:rPr>
            </w:pPr>
            <w:r w:rsidRPr="00004032">
              <w:rPr>
                <w:b/>
              </w:rPr>
              <w:t xml:space="preserve">doc. Ing. Briš, </w:t>
            </w:r>
            <w:r w:rsidR="00EA3784" w:rsidRPr="00004032">
              <w:rPr>
                <w:b/>
              </w:rPr>
              <w:t>CSc</w:t>
            </w:r>
            <w:r w:rsidRPr="00004032">
              <w:rPr>
                <w:b/>
              </w:rPr>
              <w:t>.</w:t>
            </w:r>
          </w:p>
          <w:p w:rsidR="009713A5" w:rsidRDefault="00953D13">
            <w:pPr>
              <w:jc w:val="both"/>
            </w:pPr>
            <w:r>
              <w:t>Briš 6</w:t>
            </w:r>
            <w:r w:rsidR="009713A5">
              <w:t>0%</w:t>
            </w:r>
          </w:p>
          <w:p w:rsidR="00953D13" w:rsidRDefault="00953D13">
            <w:pPr>
              <w:jc w:val="both"/>
            </w:pPr>
            <w:r>
              <w:t>Popelková 40%</w:t>
            </w:r>
          </w:p>
        </w:tc>
        <w:tc>
          <w:tcPr>
            <w:tcW w:w="708" w:type="dxa"/>
          </w:tcPr>
          <w:p w:rsidR="00174EC9" w:rsidRDefault="009713A5">
            <w:pPr>
              <w:jc w:val="both"/>
            </w:pPr>
            <w:r>
              <w:t>1/L</w:t>
            </w:r>
          </w:p>
        </w:tc>
        <w:tc>
          <w:tcPr>
            <w:tcW w:w="814" w:type="dxa"/>
          </w:tcPr>
          <w:p w:rsidR="00174EC9" w:rsidRDefault="009713A5">
            <w:pPr>
              <w:jc w:val="both"/>
            </w:pPr>
            <w:r>
              <w:t>PZ</w:t>
            </w:r>
          </w:p>
        </w:tc>
      </w:tr>
      <w:tr w:rsidR="00174EC9" w:rsidTr="0034438B">
        <w:tc>
          <w:tcPr>
            <w:tcW w:w="2370" w:type="dxa"/>
          </w:tcPr>
          <w:p w:rsidR="00174EC9" w:rsidRDefault="009713A5" w:rsidP="00862707">
            <w:r>
              <w:t>Podniková ekonomika I</w:t>
            </w:r>
            <w:r w:rsidR="00077625">
              <w:t>*</w:t>
            </w:r>
          </w:p>
        </w:tc>
        <w:tc>
          <w:tcPr>
            <w:tcW w:w="857" w:type="dxa"/>
            <w:gridSpan w:val="2"/>
          </w:tcPr>
          <w:p w:rsidR="00174EC9" w:rsidRDefault="00406EBE">
            <w:pPr>
              <w:jc w:val="both"/>
            </w:pPr>
            <w:r>
              <w:t>26-0-13</w:t>
            </w:r>
          </w:p>
        </w:tc>
        <w:tc>
          <w:tcPr>
            <w:tcW w:w="850" w:type="dxa"/>
          </w:tcPr>
          <w:p w:rsidR="00174EC9" w:rsidRDefault="009713A5">
            <w:pPr>
              <w:jc w:val="both"/>
            </w:pPr>
            <w:r>
              <w:t>zp, zk</w:t>
            </w:r>
          </w:p>
        </w:tc>
        <w:tc>
          <w:tcPr>
            <w:tcW w:w="709" w:type="dxa"/>
          </w:tcPr>
          <w:p w:rsidR="00174EC9" w:rsidRDefault="009713A5">
            <w:pPr>
              <w:jc w:val="both"/>
            </w:pPr>
            <w:r>
              <w:t>5</w:t>
            </w:r>
          </w:p>
        </w:tc>
        <w:tc>
          <w:tcPr>
            <w:tcW w:w="2977" w:type="dxa"/>
          </w:tcPr>
          <w:p w:rsidR="00174EC9" w:rsidRPr="00004032" w:rsidRDefault="009713A5" w:rsidP="009713A5">
            <w:pPr>
              <w:jc w:val="both"/>
              <w:rPr>
                <w:b/>
              </w:rPr>
            </w:pPr>
            <w:r w:rsidRPr="00004032">
              <w:rPr>
                <w:b/>
              </w:rPr>
              <w:t>Ing. Novák Ph.D.</w:t>
            </w:r>
          </w:p>
          <w:p w:rsidR="006B3DD9" w:rsidRDefault="009713A5" w:rsidP="006B3DD9">
            <w:pPr>
              <w:jc w:val="both"/>
            </w:pPr>
            <w:r>
              <w:t xml:space="preserve">Novák </w:t>
            </w:r>
            <w:r w:rsidR="00B45BD8">
              <w:t>10</w:t>
            </w:r>
            <w:r w:rsidR="006B3DD9">
              <w:t>0</w:t>
            </w:r>
            <w:r>
              <w:t>%</w:t>
            </w:r>
          </w:p>
        </w:tc>
        <w:tc>
          <w:tcPr>
            <w:tcW w:w="708" w:type="dxa"/>
          </w:tcPr>
          <w:p w:rsidR="00174EC9" w:rsidRDefault="009713A5">
            <w:pPr>
              <w:jc w:val="both"/>
            </w:pPr>
            <w:r>
              <w:t>1/L</w:t>
            </w:r>
          </w:p>
        </w:tc>
        <w:tc>
          <w:tcPr>
            <w:tcW w:w="814" w:type="dxa"/>
          </w:tcPr>
          <w:p w:rsidR="00174EC9" w:rsidRDefault="00466C1B">
            <w:pPr>
              <w:jc w:val="both"/>
            </w:pPr>
            <w:r>
              <w:t>ZT</w:t>
            </w:r>
          </w:p>
        </w:tc>
      </w:tr>
      <w:tr w:rsidR="00174EC9" w:rsidTr="0034438B">
        <w:tc>
          <w:tcPr>
            <w:tcW w:w="2370" w:type="dxa"/>
          </w:tcPr>
          <w:p w:rsidR="00174EC9" w:rsidRDefault="009713A5" w:rsidP="00862707">
            <w:r>
              <w:t>Odborná praxe PI I</w:t>
            </w:r>
          </w:p>
        </w:tc>
        <w:tc>
          <w:tcPr>
            <w:tcW w:w="857" w:type="dxa"/>
            <w:gridSpan w:val="2"/>
          </w:tcPr>
          <w:p w:rsidR="00174EC9" w:rsidRDefault="003A3C83">
            <w:pPr>
              <w:jc w:val="both"/>
            </w:pPr>
            <w:r>
              <w:t>120h</w:t>
            </w:r>
          </w:p>
        </w:tc>
        <w:tc>
          <w:tcPr>
            <w:tcW w:w="850" w:type="dxa"/>
          </w:tcPr>
          <w:p w:rsidR="00174EC9" w:rsidRDefault="009713A5">
            <w:pPr>
              <w:jc w:val="both"/>
            </w:pPr>
            <w:r>
              <w:t>zp</w:t>
            </w:r>
          </w:p>
        </w:tc>
        <w:tc>
          <w:tcPr>
            <w:tcW w:w="709" w:type="dxa"/>
          </w:tcPr>
          <w:p w:rsidR="00174EC9" w:rsidRDefault="009713A5">
            <w:pPr>
              <w:jc w:val="both"/>
            </w:pPr>
            <w:r>
              <w:t>5</w:t>
            </w:r>
          </w:p>
        </w:tc>
        <w:tc>
          <w:tcPr>
            <w:tcW w:w="2977" w:type="dxa"/>
          </w:tcPr>
          <w:p w:rsidR="00174EC9" w:rsidRPr="00004032" w:rsidRDefault="009713A5">
            <w:pPr>
              <w:jc w:val="both"/>
              <w:rPr>
                <w:b/>
              </w:rPr>
            </w:pPr>
            <w:r w:rsidRPr="00004032">
              <w:rPr>
                <w:b/>
              </w:rPr>
              <w:t>doc. Ing. Tuček, Ph.D.</w:t>
            </w:r>
          </w:p>
          <w:p w:rsidR="009713A5" w:rsidRDefault="009713A5">
            <w:pPr>
              <w:jc w:val="both"/>
            </w:pPr>
            <w:r>
              <w:t>Tuček 60%</w:t>
            </w:r>
          </w:p>
          <w:p w:rsidR="009713A5" w:rsidRDefault="009713A5">
            <w:pPr>
              <w:jc w:val="both"/>
            </w:pPr>
            <w:r>
              <w:t>Chromjaková 40%</w:t>
            </w:r>
          </w:p>
        </w:tc>
        <w:tc>
          <w:tcPr>
            <w:tcW w:w="708" w:type="dxa"/>
          </w:tcPr>
          <w:p w:rsidR="00174EC9" w:rsidRDefault="009713A5">
            <w:pPr>
              <w:jc w:val="both"/>
            </w:pPr>
            <w:r>
              <w:t>1/L</w:t>
            </w:r>
          </w:p>
        </w:tc>
        <w:tc>
          <w:tcPr>
            <w:tcW w:w="814" w:type="dxa"/>
          </w:tcPr>
          <w:p w:rsidR="00174EC9" w:rsidRDefault="000C66D8">
            <w:pPr>
              <w:jc w:val="both"/>
            </w:pPr>
            <w:r>
              <w:t>P</w:t>
            </w:r>
          </w:p>
        </w:tc>
      </w:tr>
      <w:tr w:rsidR="00074487" w:rsidTr="0034438B">
        <w:trPr>
          <w:ins w:id="27" w:author="Michal Pilík" w:date="2018-09-15T12:38:00Z"/>
        </w:trPr>
        <w:tc>
          <w:tcPr>
            <w:tcW w:w="2370" w:type="dxa"/>
          </w:tcPr>
          <w:p w:rsidR="00074487" w:rsidRDefault="00074487" w:rsidP="00074487">
            <w:pPr>
              <w:rPr>
                <w:ins w:id="28" w:author="Michal Pilík" w:date="2018-09-15T12:38:00Z"/>
              </w:rPr>
            </w:pPr>
            <w:ins w:id="29" w:author="Michal Pilík" w:date="2018-09-15T12:38:00Z">
              <w:r>
                <w:t>Cizí jazyk 2</w:t>
              </w:r>
            </w:ins>
          </w:p>
        </w:tc>
        <w:tc>
          <w:tcPr>
            <w:tcW w:w="857" w:type="dxa"/>
            <w:gridSpan w:val="2"/>
          </w:tcPr>
          <w:p w:rsidR="00074487" w:rsidRDefault="00074487" w:rsidP="00074487">
            <w:pPr>
              <w:jc w:val="both"/>
              <w:rPr>
                <w:ins w:id="30" w:author="Michal Pilík" w:date="2018-09-15T12:38:00Z"/>
              </w:rPr>
            </w:pPr>
            <w:ins w:id="31" w:author="Michal Pilík" w:date="2018-09-15T12:38:00Z">
              <w:r>
                <w:t>0-39-0</w:t>
              </w:r>
            </w:ins>
          </w:p>
        </w:tc>
        <w:tc>
          <w:tcPr>
            <w:tcW w:w="850" w:type="dxa"/>
          </w:tcPr>
          <w:p w:rsidR="00074487" w:rsidRDefault="00E67B60" w:rsidP="00074487">
            <w:pPr>
              <w:jc w:val="both"/>
              <w:rPr>
                <w:ins w:id="32" w:author="Michal Pilík" w:date="2018-09-15T12:38:00Z"/>
              </w:rPr>
            </w:pPr>
            <w:ins w:id="33" w:author="Michal Pilík" w:date="2018-09-15T12:45:00Z">
              <w:r>
                <w:t>zp, zk</w:t>
              </w:r>
            </w:ins>
          </w:p>
        </w:tc>
        <w:tc>
          <w:tcPr>
            <w:tcW w:w="709" w:type="dxa"/>
          </w:tcPr>
          <w:p w:rsidR="00074487" w:rsidRDefault="00074487" w:rsidP="00074487">
            <w:pPr>
              <w:jc w:val="both"/>
              <w:rPr>
                <w:ins w:id="34" w:author="Michal Pilík" w:date="2018-09-15T12:38:00Z"/>
              </w:rPr>
            </w:pPr>
            <w:ins w:id="35" w:author="Michal Pilík" w:date="2018-09-15T12:38:00Z">
              <w:r>
                <w:t>4</w:t>
              </w:r>
            </w:ins>
          </w:p>
        </w:tc>
        <w:tc>
          <w:tcPr>
            <w:tcW w:w="2977" w:type="dxa"/>
          </w:tcPr>
          <w:p w:rsidR="00074487" w:rsidRPr="00E409BC" w:rsidRDefault="00074487" w:rsidP="00074487">
            <w:pPr>
              <w:jc w:val="both"/>
              <w:rPr>
                <w:ins w:id="36" w:author="Michal Pilík" w:date="2018-09-15T12:38:00Z"/>
                <w:b/>
              </w:rPr>
            </w:pPr>
            <w:ins w:id="37" w:author="Michal Pilík" w:date="2018-09-15T12:38:00Z">
              <w:r w:rsidRPr="00E409BC">
                <w:rPr>
                  <w:b/>
                </w:rPr>
                <w:t>Mgr. Kozáková, Ph.D.</w:t>
              </w:r>
            </w:ins>
          </w:p>
          <w:p w:rsidR="00074487" w:rsidRDefault="00074487" w:rsidP="00074487">
            <w:pPr>
              <w:jc w:val="both"/>
              <w:rPr>
                <w:ins w:id="38" w:author="Michal Pilík" w:date="2018-09-15T12:38:00Z"/>
              </w:rPr>
            </w:pPr>
            <w:ins w:id="39" w:author="Michal Pilík" w:date="2018-09-15T12:38:00Z">
              <w:r>
                <w:t>Kozáková 100%</w:t>
              </w:r>
            </w:ins>
          </w:p>
          <w:p w:rsidR="00074487" w:rsidRPr="00E409BC" w:rsidRDefault="00074487" w:rsidP="00074487">
            <w:pPr>
              <w:jc w:val="both"/>
              <w:rPr>
                <w:ins w:id="40" w:author="Michal Pilík" w:date="2018-09-15T12:38:00Z"/>
                <w:b/>
              </w:rPr>
            </w:pPr>
            <w:ins w:id="41" w:author="Michal Pilík" w:date="2018-09-15T12:38:00Z">
              <w:r w:rsidRPr="00E409BC">
                <w:rPr>
                  <w:b/>
                </w:rPr>
                <w:t>PhDr. Semotamová</w:t>
              </w:r>
            </w:ins>
          </w:p>
          <w:p w:rsidR="00074487" w:rsidRPr="00004032" w:rsidRDefault="00074487" w:rsidP="00074487">
            <w:pPr>
              <w:jc w:val="both"/>
              <w:rPr>
                <w:ins w:id="42" w:author="Michal Pilík" w:date="2018-09-15T12:38:00Z"/>
                <w:b/>
              </w:rPr>
            </w:pPr>
            <w:ins w:id="43" w:author="Michal Pilík" w:date="2018-09-15T12:38:00Z">
              <w:r>
                <w:t>Semotamová 100%</w:t>
              </w:r>
            </w:ins>
          </w:p>
        </w:tc>
        <w:tc>
          <w:tcPr>
            <w:tcW w:w="708" w:type="dxa"/>
          </w:tcPr>
          <w:p w:rsidR="00074487" w:rsidRDefault="00074487" w:rsidP="00074487">
            <w:pPr>
              <w:jc w:val="both"/>
              <w:rPr>
                <w:ins w:id="44" w:author="Michal Pilík" w:date="2018-09-15T12:38:00Z"/>
              </w:rPr>
            </w:pPr>
            <w:ins w:id="45" w:author="Michal Pilík" w:date="2018-09-15T12:38:00Z">
              <w:r>
                <w:t>1/L</w:t>
              </w:r>
            </w:ins>
          </w:p>
        </w:tc>
        <w:tc>
          <w:tcPr>
            <w:tcW w:w="814" w:type="dxa"/>
          </w:tcPr>
          <w:p w:rsidR="00074487" w:rsidRDefault="00074487" w:rsidP="00074487">
            <w:pPr>
              <w:jc w:val="both"/>
              <w:rPr>
                <w:ins w:id="46" w:author="Michal Pilík" w:date="2018-09-15T12:38:00Z"/>
              </w:rPr>
            </w:pPr>
            <w:ins w:id="47" w:author="Michal Pilík" w:date="2018-09-15T12:38:00Z">
              <w:r>
                <w:t>P</w:t>
              </w:r>
            </w:ins>
          </w:p>
        </w:tc>
      </w:tr>
      <w:tr w:rsidR="00074487" w:rsidTr="0034438B">
        <w:tc>
          <w:tcPr>
            <w:tcW w:w="2370" w:type="dxa"/>
          </w:tcPr>
          <w:p w:rsidR="00074487" w:rsidRDefault="00074487" w:rsidP="00074487">
            <w:del w:id="48" w:author="Michal Pilík" w:date="2018-09-15T12:36:00Z">
              <w:r w:rsidDel="00074487">
                <w:delText>Němčina – CJ1</w:delText>
              </w:r>
            </w:del>
          </w:p>
        </w:tc>
        <w:tc>
          <w:tcPr>
            <w:tcW w:w="857" w:type="dxa"/>
            <w:gridSpan w:val="2"/>
          </w:tcPr>
          <w:p w:rsidR="00074487" w:rsidRDefault="00074487" w:rsidP="00074487">
            <w:pPr>
              <w:jc w:val="both"/>
            </w:pPr>
            <w:del w:id="49" w:author="Michal Pilík" w:date="2018-09-15T12:38:00Z">
              <w:r w:rsidDel="00074487">
                <w:delText>0-39-0</w:delText>
              </w:r>
            </w:del>
          </w:p>
        </w:tc>
        <w:tc>
          <w:tcPr>
            <w:tcW w:w="850" w:type="dxa"/>
          </w:tcPr>
          <w:p w:rsidR="00074487" w:rsidRDefault="00074487" w:rsidP="00074487">
            <w:pPr>
              <w:jc w:val="both"/>
            </w:pPr>
            <w:del w:id="50" w:author="Michal Pilík" w:date="2018-09-15T12:38:00Z">
              <w:r w:rsidDel="00074487">
                <w:delText>klz</w:delText>
              </w:r>
            </w:del>
          </w:p>
        </w:tc>
        <w:tc>
          <w:tcPr>
            <w:tcW w:w="709" w:type="dxa"/>
          </w:tcPr>
          <w:p w:rsidR="00074487" w:rsidRDefault="00074487" w:rsidP="00074487">
            <w:pPr>
              <w:jc w:val="both"/>
            </w:pPr>
            <w:del w:id="51" w:author="Michal Pilík" w:date="2018-09-15T12:38:00Z">
              <w:r w:rsidDel="00074487">
                <w:delText>4</w:delText>
              </w:r>
            </w:del>
          </w:p>
        </w:tc>
        <w:tc>
          <w:tcPr>
            <w:tcW w:w="2977" w:type="dxa"/>
          </w:tcPr>
          <w:p w:rsidR="00074487" w:rsidRPr="00E409BC" w:rsidDel="00074487" w:rsidRDefault="00074487" w:rsidP="00074487">
            <w:pPr>
              <w:jc w:val="both"/>
              <w:rPr>
                <w:del w:id="52" w:author="Michal Pilík" w:date="2018-09-15T12:38:00Z"/>
                <w:b/>
              </w:rPr>
            </w:pPr>
            <w:del w:id="53" w:author="Michal Pilík" w:date="2018-09-15T12:38:00Z">
              <w:r w:rsidRPr="00E409BC" w:rsidDel="00074487">
                <w:rPr>
                  <w:b/>
                </w:rPr>
                <w:delText>Mgr. Kozáková, Ph.D.</w:delText>
              </w:r>
            </w:del>
          </w:p>
          <w:p w:rsidR="00074487" w:rsidRDefault="00074487" w:rsidP="00074487">
            <w:pPr>
              <w:jc w:val="both"/>
            </w:pPr>
            <w:del w:id="54" w:author="Michal Pilík" w:date="2018-09-15T12:38:00Z">
              <w:r w:rsidDel="00074487">
                <w:delText>Kozáková 100%</w:delText>
              </w:r>
            </w:del>
          </w:p>
        </w:tc>
        <w:tc>
          <w:tcPr>
            <w:tcW w:w="708" w:type="dxa"/>
          </w:tcPr>
          <w:p w:rsidR="00074487" w:rsidRDefault="00074487" w:rsidP="00074487">
            <w:pPr>
              <w:jc w:val="both"/>
            </w:pPr>
            <w:del w:id="55" w:author="Michal Pilík" w:date="2018-09-15T12:38:00Z">
              <w:r w:rsidDel="00074487">
                <w:delText>1/Z</w:delText>
              </w:r>
            </w:del>
          </w:p>
        </w:tc>
        <w:tc>
          <w:tcPr>
            <w:tcW w:w="814" w:type="dxa"/>
          </w:tcPr>
          <w:p w:rsidR="00074487" w:rsidRDefault="00074487" w:rsidP="00074487">
            <w:pPr>
              <w:jc w:val="both"/>
            </w:pPr>
            <w:del w:id="56" w:author="Michal Pilík" w:date="2018-09-15T12:38:00Z">
              <w:r w:rsidDel="00074487">
                <w:delText>P</w:delText>
              </w:r>
            </w:del>
          </w:p>
        </w:tc>
      </w:tr>
      <w:tr w:rsidR="00074487" w:rsidDel="00074487" w:rsidTr="0034438B">
        <w:trPr>
          <w:del w:id="57" w:author="Michal Pilík" w:date="2018-09-15T12:36:00Z"/>
        </w:trPr>
        <w:tc>
          <w:tcPr>
            <w:tcW w:w="2370" w:type="dxa"/>
          </w:tcPr>
          <w:p w:rsidR="00074487" w:rsidDel="00074487" w:rsidRDefault="00074487" w:rsidP="00074487">
            <w:pPr>
              <w:rPr>
                <w:del w:id="58" w:author="Michal Pilík" w:date="2018-09-15T12:36:00Z"/>
              </w:rPr>
            </w:pPr>
            <w:del w:id="59" w:author="Michal Pilík" w:date="2018-09-15T12:36:00Z">
              <w:r w:rsidDel="00074487">
                <w:delText>Němčina – CJ1</w:delText>
              </w:r>
            </w:del>
          </w:p>
        </w:tc>
        <w:tc>
          <w:tcPr>
            <w:tcW w:w="857" w:type="dxa"/>
            <w:gridSpan w:val="2"/>
          </w:tcPr>
          <w:p w:rsidR="00074487" w:rsidDel="00074487" w:rsidRDefault="00074487" w:rsidP="00074487">
            <w:pPr>
              <w:rPr>
                <w:del w:id="60" w:author="Michal Pilík" w:date="2018-09-15T12:36:00Z"/>
              </w:rPr>
            </w:pPr>
            <w:del w:id="61" w:author="Michal Pilík" w:date="2018-09-15T12:36:00Z">
              <w:r w:rsidRPr="00C97EC8" w:rsidDel="00074487">
                <w:delText>0-39-0</w:delText>
              </w:r>
            </w:del>
          </w:p>
        </w:tc>
        <w:tc>
          <w:tcPr>
            <w:tcW w:w="850" w:type="dxa"/>
          </w:tcPr>
          <w:p w:rsidR="00074487" w:rsidDel="00074487" w:rsidRDefault="00074487" w:rsidP="00074487">
            <w:pPr>
              <w:jc w:val="both"/>
              <w:rPr>
                <w:del w:id="62" w:author="Michal Pilík" w:date="2018-09-15T12:36:00Z"/>
              </w:rPr>
            </w:pPr>
            <w:del w:id="63" w:author="Michal Pilík" w:date="2018-09-15T12:36:00Z">
              <w:r w:rsidDel="00074487">
                <w:delText>zp, zk</w:delText>
              </w:r>
            </w:del>
          </w:p>
        </w:tc>
        <w:tc>
          <w:tcPr>
            <w:tcW w:w="709" w:type="dxa"/>
          </w:tcPr>
          <w:p w:rsidR="00074487" w:rsidDel="00074487" w:rsidRDefault="00074487" w:rsidP="00074487">
            <w:pPr>
              <w:jc w:val="both"/>
              <w:rPr>
                <w:del w:id="64" w:author="Michal Pilík" w:date="2018-09-15T12:36:00Z"/>
              </w:rPr>
            </w:pPr>
            <w:del w:id="65" w:author="Michal Pilík" w:date="2018-09-15T12:36:00Z">
              <w:r w:rsidDel="00074487">
                <w:delText>4</w:delText>
              </w:r>
            </w:del>
          </w:p>
        </w:tc>
        <w:tc>
          <w:tcPr>
            <w:tcW w:w="2977" w:type="dxa"/>
          </w:tcPr>
          <w:p w:rsidR="00074487" w:rsidRPr="00E409BC" w:rsidDel="00074487" w:rsidRDefault="00074487" w:rsidP="00074487">
            <w:pPr>
              <w:jc w:val="both"/>
              <w:rPr>
                <w:del w:id="66" w:author="Michal Pilík" w:date="2018-09-15T12:36:00Z"/>
                <w:b/>
              </w:rPr>
            </w:pPr>
            <w:del w:id="67" w:author="Michal Pilík" w:date="2018-09-15T12:36:00Z">
              <w:r w:rsidRPr="00E409BC" w:rsidDel="00074487">
                <w:rPr>
                  <w:b/>
                </w:rPr>
                <w:delText>Mgr. Kozáková, Ph.D.</w:delText>
              </w:r>
            </w:del>
          </w:p>
          <w:p w:rsidR="00074487" w:rsidDel="00074487" w:rsidRDefault="00074487" w:rsidP="00074487">
            <w:pPr>
              <w:jc w:val="both"/>
              <w:rPr>
                <w:del w:id="68" w:author="Michal Pilík" w:date="2018-09-15T12:36:00Z"/>
              </w:rPr>
            </w:pPr>
            <w:del w:id="69" w:author="Michal Pilík" w:date="2018-09-15T12:36:00Z">
              <w:r w:rsidDel="00074487">
                <w:delText>Kozáková 100%</w:delText>
              </w:r>
            </w:del>
          </w:p>
        </w:tc>
        <w:tc>
          <w:tcPr>
            <w:tcW w:w="708" w:type="dxa"/>
          </w:tcPr>
          <w:p w:rsidR="00074487" w:rsidDel="00074487" w:rsidRDefault="00074487" w:rsidP="00074487">
            <w:pPr>
              <w:jc w:val="both"/>
              <w:rPr>
                <w:del w:id="70" w:author="Michal Pilík" w:date="2018-09-15T12:36:00Z"/>
              </w:rPr>
            </w:pPr>
            <w:del w:id="71" w:author="Michal Pilík" w:date="2018-09-15T12:36:00Z">
              <w:r w:rsidDel="00074487">
                <w:delText>1/L</w:delText>
              </w:r>
            </w:del>
          </w:p>
        </w:tc>
        <w:tc>
          <w:tcPr>
            <w:tcW w:w="814" w:type="dxa"/>
          </w:tcPr>
          <w:p w:rsidR="00074487" w:rsidDel="00074487" w:rsidRDefault="00074487" w:rsidP="00074487">
            <w:pPr>
              <w:jc w:val="both"/>
              <w:rPr>
                <w:del w:id="72" w:author="Michal Pilík" w:date="2018-09-15T12:36:00Z"/>
              </w:rPr>
            </w:pPr>
            <w:del w:id="73" w:author="Michal Pilík" w:date="2018-09-15T12:36:00Z">
              <w:r w:rsidDel="00074487">
                <w:delText>P</w:delText>
              </w:r>
            </w:del>
          </w:p>
        </w:tc>
      </w:tr>
      <w:tr w:rsidR="00074487" w:rsidDel="00074487" w:rsidTr="0034438B">
        <w:trPr>
          <w:del w:id="74" w:author="Michal Pilík" w:date="2018-09-15T12:36:00Z"/>
        </w:trPr>
        <w:tc>
          <w:tcPr>
            <w:tcW w:w="2370" w:type="dxa"/>
          </w:tcPr>
          <w:p w:rsidR="00074487" w:rsidDel="00074487" w:rsidRDefault="00074487" w:rsidP="00074487">
            <w:pPr>
              <w:rPr>
                <w:del w:id="75" w:author="Michal Pilík" w:date="2018-09-15T12:36:00Z"/>
              </w:rPr>
            </w:pPr>
            <w:del w:id="76" w:author="Michal Pilík" w:date="2018-09-15T12:36:00Z">
              <w:r w:rsidDel="00074487">
                <w:delText>Angličtina – CJ1</w:delText>
              </w:r>
            </w:del>
          </w:p>
        </w:tc>
        <w:tc>
          <w:tcPr>
            <w:tcW w:w="857" w:type="dxa"/>
            <w:gridSpan w:val="2"/>
          </w:tcPr>
          <w:p w:rsidR="00074487" w:rsidDel="00074487" w:rsidRDefault="00074487" w:rsidP="00074487">
            <w:pPr>
              <w:rPr>
                <w:del w:id="77" w:author="Michal Pilík" w:date="2018-09-15T12:36:00Z"/>
              </w:rPr>
            </w:pPr>
            <w:del w:id="78" w:author="Michal Pilík" w:date="2018-09-15T12:36:00Z">
              <w:r w:rsidRPr="00C97EC8" w:rsidDel="00074487">
                <w:delText>0-39-0</w:delText>
              </w:r>
            </w:del>
          </w:p>
        </w:tc>
        <w:tc>
          <w:tcPr>
            <w:tcW w:w="850" w:type="dxa"/>
          </w:tcPr>
          <w:p w:rsidR="00074487" w:rsidDel="00074487" w:rsidRDefault="00074487" w:rsidP="00074487">
            <w:pPr>
              <w:jc w:val="both"/>
              <w:rPr>
                <w:del w:id="79" w:author="Michal Pilík" w:date="2018-09-15T12:36:00Z"/>
              </w:rPr>
            </w:pPr>
            <w:del w:id="80" w:author="Michal Pilík" w:date="2018-09-15T12:36:00Z">
              <w:r w:rsidDel="00074487">
                <w:delText>klz</w:delText>
              </w:r>
            </w:del>
          </w:p>
        </w:tc>
        <w:tc>
          <w:tcPr>
            <w:tcW w:w="709" w:type="dxa"/>
          </w:tcPr>
          <w:p w:rsidR="00074487" w:rsidDel="00074487" w:rsidRDefault="00074487" w:rsidP="00074487">
            <w:pPr>
              <w:jc w:val="both"/>
              <w:rPr>
                <w:del w:id="81" w:author="Michal Pilík" w:date="2018-09-15T12:36:00Z"/>
              </w:rPr>
            </w:pPr>
            <w:del w:id="82" w:author="Michal Pilík" w:date="2018-09-15T12:36:00Z">
              <w:r w:rsidDel="00074487">
                <w:delText>4</w:delText>
              </w:r>
            </w:del>
          </w:p>
        </w:tc>
        <w:tc>
          <w:tcPr>
            <w:tcW w:w="2977" w:type="dxa"/>
          </w:tcPr>
          <w:p w:rsidR="00074487" w:rsidRPr="00E409BC" w:rsidDel="00074487" w:rsidRDefault="00074487" w:rsidP="00074487">
            <w:pPr>
              <w:jc w:val="both"/>
              <w:rPr>
                <w:del w:id="83" w:author="Michal Pilík" w:date="2018-09-15T12:36:00Z"/>
                <w:b/>
              </w:rPr>
            </w:pPr>
            <w:del w:id="84" w:author="Michal Pilík" w:date="2018-09-15T12:36:00Z">
              <w:r w:rsidRPr="00E409BC" w:rsidDel="00074487">
                <w:rPr>
                  <w:b/>
                </w:rPr>
                <w:delText>PhDr. Semotamová</w:delText>
              </w:r>
            </w:del>
          </w:p>
          <w:p w:rsidR="00074487" w:rsidDel="00074487" w:rsidRDefault="00074487" w:rsidP="00074487">
            <w:pPr>
              <w:jc w:val="both"/>
              <w:rPr>
                <w:del w:id="85" w:author="Michal Pilík" w:date="2018-09-15T12:36:00Z"/>
              </w:rPr>
            </w:pPr>
            <w:del w:id="86" w:author="Michal Pilík" w:date="2018-09-15T12:36:00Z">
              <w:r w:rsidDel="00074487">
                <w:delText>Semotamová 100%</w:delText>
              </w:r>
            </w:del>
          </w:p>
        </w:tc>
        <w:tc>
          <w:tcPr>
            <w:tcW w:w="708" w:type="dxa"/>
          </w:tcPr>
          <w:p w:rsidR="00074487" w:rsidDel="00074487" w:rsidRDefault="00074487" w:rsidP="00074487">
            <w:pPr>
              <w:jc w:val="both"/>
              <w:rPr>
                <w:del w:id="87" w:author="Michal Pilík" w:date="2018-09-15T12:36:00Z"/>
              </w:rPr>
            </w:pPr>
            <w:del w:id="88" w:author="Michal Pilík" w:date="2018-09-15T12:36:00Z">
              <w:r w:rsidDel="00074487">
                <w:delText>1/Z</w:delText>
              </w:r>
            </w:del>
          </w:p>
        </w:tc>
        <w:tc>
          <w:tcPr>
            <w:tcW w:w="814" w:type="dxa"/>
          </w:tcPr>
          <w:p w:rsidR="00074487" w:rsidDel="00074487" w:rsidRDefault="00074487" w:rsidP="00074487">
            <w:pPr>
              <w:jc w:val="both"/>
              <w:rPr>
                <w:del w:id="89" w:author="Michal Pilík" w:date="2018-09-15T12:36:00Z"/>
              </w:rPr>
            </w:pPr>
            <w:del w:id="90" w:author="Michal Pilík" w:date="2018-09-15T12:36:00Z">
              <w:r w:rsidDel="00074487">
                <w:delText>P</w:delText>
              </w:r>
            </w:del>
          </w:p>
        </w:tc>
      </w:tr>
      <w:tr w:rsidR="00074487" w:rsidDel="00074487" w:rsidTr="0034438B">
        <w:trPr>
          <w:del w:id="91" w:author="Michal Pilík" w:date="2018-09-15T12:36:00Z"/>
        </w:trPr>
        <w:tc>
          <w:tcPr>
            <w:tcW w:w="2370" w:type="dxa"/>
          </w:tcPr>
          <w:p w:rsidR="00074487" w:rsidDel="00074487" w:rsidRDefault="00074487" w:rsidP="00074487">
            <w:pPr>
              <w:rPr>
                <w:del w:id="92" w:author="Michal Pilík" w:date="2018-09-15T12:36:00Z"/>
              </w:rPr>
            </w:pPr>
            <w:del w:id="93" w:author="Michal Pilík" w:date="2018-09-15T12:36:00Z">
              <w:r w:rsidDel="00074487">
                <w:delText>Angličtina – CJ1</w:delText>
              </w:r>
            </w:del>
          </w:p>
        </w:tc>
        <w:tc>
          <w:tcPr>
            <w:tcW w:w="857" w:type="dxa"/>
            <w:gridSpan w:val="2"/>
          </w:tcPr>
          <w:p w:rsidR="00074487" w:rsidDel="00074487" w:rsidRDefault="00074487" w:rsidP="00074487">
            <w:pPr>
              <w:rPr>
                <w:del w:id="94" w:author="Michal Pilík" w:date="2018-09-15T12:36:00Z"/>
              </w:rPr>
            </w:pPr>
            <w:del w:id="95" w:author="Michal Pilík" w:date="2018-09-15T12:36:00Z">
              <w:r w:rsidRPr="00C97EC8" w:rsidDel="00074487">
                <w:delText>0-39-0</w:delText>
              </w:r>
            </w:del>
          </w:p>
        </w:tc>
        <w:tc>
          <w:tcPr>
            <w:tcW w:w="850" w:type="dxa"/>
          </w:tcPr>
          <w:p w:rsidR="00074487" w:rsidDel="00074487" w:rsidRDefault="00074487" w:rsidP="00074487">
            <w:pPr>
              <w:jc w:val="both"/>
              <w:rPr>
                <w:del w:id="96" w:author="Michal Pilík" w:date="2018-09-15T12:36:00Z"/>
              </w:rPr>
            </w:pPr>
            <w:del w:id="97" w:author="Michal Pilík" w:date="2018-09-15T12:36:00Z">
              <w:r w:rsidDel="00074487">
                <w:delText>zp, zk</w:delText>
              </w:r>
            </w:del>
          </w:p>
        </w:tc>
        <w:tc>
          <w:tcPr>
            <w:tcW w:w="709" w:type="dxa"/>
          </w:tcPr>
          <w:p w:rsidR="00074487" w:rsidDel="00074487" w:rsidRDefault="00074487" w:rsidP="00074487">
            <w:pPr>
              <w:jc w:val="both"/>
              <w:rPr>
                <w:del w:id="98" w:author="Michal Pilík" w:date="2018-09-15T12:36:00Z"/>
              </w:rPr>
            </w:pPr>
            <w:del w:id="99" w:author="Michal Pilík" w:date="2018-09-15T12:36:00Z">
              <w:r w:rsidDel="00074487">
                <w:delText>4</w:delText>
              </w:r>
            </w:del>
          </w:p>
        </w:tc>
        <w:tc>
          <w:tcPr>
            <w:tcW w:w="2977" w:type="dxa"/>
          </w:tcPr>
          <w:p w:rsidR="00074487" w:rsidRPr="00E409BC" w:rsidDel="00074487" w:rsidRDefault="00074487" w:rsidP="00074487">
            <w:pPr>
              <w:jc w:val="both"/>
              <w:rPr>
                <w:del w:id="100" w:author="Michal Pilík" w:date="2018-09-15T12:36:00Z"/>
                <w:b/>
              </w:rPr>
            </w:pPr>
            <w:del w:id="101" w:author="Michal Pilík" w:date="2018-09-15T12:36:00Z">
              <w:r w:rsidRPr="00E409BC" w:rsidDel="00074487">
                <w:rPr>
                  <w:b/>
                </w:rPr>
                <w:delText>PhDr. Semotamová</w:delText>
              </w:r>
            </w:del>
          </w:p>
          <w:p w:rsidR="00074487" w:rsidDel="00074487" w:rsidRDefault="00074487" w:rsidP="00074487">
            <w:pPr>
              <w:jc w:val="both"/>
              <w:rPr>
                <w:del w:id="102" w:author="Michal Pilík" w:date="2018-09-15T12:36:00Z"/>
              </w:rPr>
            </w:pPr>
            <w:del w:id="103" w:author="Michal Pilík" w:date="2018-09-15T12:36:00Z">
              <w:r w:rsidDel="00074487">
                <w:delText>Semotamová 100%</w:delText>
              </w:r>
            </w:del>
          </w:p>
        </w:tc>
        <w:tc>
          <w:tcPr>
            <w:tcW w:w="708" w:type="dxa"/>
          </w:tcPr>
          <w:p w:rsidR="00074487" w:rsidDel="00074487" w:rsidRDefault="00074487" w:rsidP="00074487">
            <w:pPr>
              <w:jc w:val="both"/>
              <w:rPr>
                <w:del w:id="104" w:author="Michal Pilík" w:date="2018-09-15T12:36:00Z"/>
              </w:rPr>
            </w:pPr>
            <w:del w:id="105" w:author="Michal Pilík" w:date="2018-09-15T12:36:00Z">
              <w:r w:rsidDel="00074487">
                <w:delText>1/L</w:delText>
              </w:r>
            </w:del>
          </w:p>
        </w:tc>
        <w:tc>
          <w:tcPr>
            <w:tcW w:w="814" w:type="dxa"/>
          </w:tcPr>
          <w:p w:rsidR="00074487" w:rsidDel="00074487" w:rsidRDefault="00074487" w:rsidP="00074487">
            <w:pPr>
              <w:jc w:val="both"/>
              <w:rPr>
                <w:del w:id="106" w:author="Michal Pilík" w:date="2018-09-15T12:36:00Z"/>
              </w:rPr>
            </w:pPr>
            <w:del w:id="107" w:author="Michal Pilík" w:date="2018-09-15T12:36:00Z">
              <w:r w:rsidDel="00074487">
                <w:delText>P</w:delText>
              </w:r>
            </w:del>
          </w:p>
        </w:tc>
      </w:tr>
      <w:tr w:rsidR="00074487" w:rsidTr="0034438B">
        <w:tc>
          <w:tcPr>
            <w:tcW w:w="2370" w:type="dxa"/>
          </w:tcPr>
          <w:p w:rsidR="00074487" w:rsidRDefault="00074487" w:rsidP="00074487">
            <w:r w:rsidRPr="00AE190B">
              <w:t>Základy výrobních</w:t>
            </w:r>
            <w:r>
              <w:t xml:space="preserve"> technologií</w:t>
            </w:r>
          </w:p>
        </w:tc>
        <w:tc>
          <w:tcPr>
            <w:tcW w:w="857" w:type="dxa"/>
            <w:gridSpan w:val="2"/>
          </w:tcPr>
          <w:p w:rsidR="00074487" w:rsidRDefault="00074487" w:rsidP="00074487">
            <w:pPr>
              <w:jc w:val="both"/>
            </w:pPr>
            <w:r>
              <w:t>26-26-0</w:t>
            </w:r>
          </w:p>
        </w:tc>
        <w:tc>
          <w:tcPr>
            <w:tcW w:w="850" w:type="dxa"/>
          </w:tcPr>
          <w:p w:rsidR="00074487" w:rsidRDefault="00074487" w:rsidP="00074487">
            <w:pPr>
              <w:jc w:val="both"/>
            </w:pPr>
            <w:r>
              <w:t>zp, zk</w:t>
            </w:r>
          </w:p>
        </w:tc>
        <w:tc>
          <w:tcPr>
            <w:tcW w:w="709" w:type="dxa"/>
          </w:tcPr>
          <w:p w:rsidR="00074487" w:rsidRDefault="00074487" w:rsidP="00074487">
            <w:pPr>
              <w:jc w:val="both"/>
            </w:pPr>
            <w:r>
              <w:t>5</w:t>
            </w:r>
          </w:p>
        </w:tc>
        <w:tc>
          <w:tcPr>
            <w:tcW w:w="2977" w:type="dxa"/>
          </w:tcPr>
          <w:p w:rsidR="00074487" w:rsidRPr="00004032" w:rsidRDefault="00074487" w:rsidP="00074487">
            <w:pPr>
              <w:jc w:val="both"/>
              <w:rPr>
                <w:b/>
              </w:rPr>
            </w:pPr>
            <w:r w:rsidRPr="00004032">
              <w:rPr>
                <w:b/>
              </w:rPr>
              <w:t xml:space="preserve">doc. Ing. </w:t>
            </w:r>
            <w:r>
              <w:rPr>
                <w:b/>
              </w:rPr>
              <w:t>Sedlák</w:t>
            </w:r>
            <w:r w:rsidRPr="00004032">
              <w:rPr>
                <w:b/>
              </w:rPr>
              <w:t xml:space="preserve">, </w:t>
            </w:r>
            <w:r>
              <w:rPr>
                <w:b/>
              </w:rPr>
              <w:t>Ph.D.</w:t>
            </w:r>
          </w:p>
          <w:p w:rsidR="00074487" w:rsidRDefault="00074487" w:rsidP="00074487">
            <w:pPr>
              <w:jc w:val="both"/>
            </w:pPr>
            <w:r>
              <w:t>Sedlák 100%</w:t>
            </w:r>
          </w:p>
        </w:tc>
        <w:tc>
          <w:tcPr>
            <w:tcW w:w="708" w:type="dxa"/>
          </w:tcPr>
          <w:p w:rsidR="00074487" w:rsidRDefault="00074487" w:rsidP="00074487">
            <w:pPr>
              <w:jc w:val="both"/>
            </w:pPr>
            <w:r>
              <w:t>2/Z</w:t>
            </w:r>
          </w:p>
        </w:tc>
        <w:tc>
          <w:tcPr>
            <w:tcW w:w="814" w:type="dxa"/>
          </w:tcPr>
          <w:p w:rsidR="00074487" w:rsidRDefault="00074487" w:rsidP="00074487">
            <w:pPr>
              <w:jc w:val="both"/>
            </w:pPr>
            <w:r>
              <w:t>PZ</w:t>
            </w:r>
          </w:p>
        </w:tc>
      </w:tr>
      <w:tr w:rsidR="00074487" w:rsidTr="0034438B">
        <w:tc>
          <w:tcPr>
            <w:tcW w:w="2370" w:type="dxa"/>
          </w:tcPr>
          <w:p w:rsidR="00074487" w:rsidRDefault="00074487" w:rsidP="00074487">
            <w:r>
              <w:t>Projektový management v</w:t>
            </w:r>
            <w:r w:rsidRPr="00BF24B5">
              <w:t xml:space="preserve"> průmyslovém inženýrství</w:t>
            </w:r>
            <w:r>
              <w:t xml:space="preserve"> I</w:t>
            </w:r>
          </w:p>
        </w:tc>
        <w:tc>
          <w:tcPr>
            <w:tcW w:w="857" w:type="dxa"/>
            <w:gridSpan w:val="2"/>
          </w:tcPr>
          <w:p w:rsidR="00074487" w:rsidRDefault="00074487" w:rsidP="00074487">
            <w:pPr>
              <w:jc w:val="both"/>
            </w:pPr>
            <w:r>
              <w:t>13-0-26</w:t>
            </w:r>
          </w:p>
        </w:tc>
        <w:tc>
          <w:tcPr>
            <w:tcW w:w="850" w:type="dxa"/>
          </w:tcPr>
          <w:p w:rsidR="00074487" w:rsidRDefault="00074487" w:rsidP="00074487">
            <w:pPr>
              <w:jc w:val="both"/>
            </w:pPr>
            <w:r>
              <w:t>zp</w:t>
            </w:r>
          </w:p>
        </w:tc>
        <w:tc>
          <w:tcPr>
            <w:tcW w:w="709" w:type="dxa"/>
          </w:tcPr>
          <w:p w:rsidR="00074487" w:rsidRDefault="00074487" w:rsidP="00074487">
            <w:pPr>
              <w:jc w:val="both"/>
            </w:pPr>
            <w:r>
              <w:t>2</w:t>
            </w:r>
          </w:p>
        </w:tc>
        <w:tc>
          <w:tcPr>
            <w:tcW w:w="2977" w:type="dxa"/>
          </w:tcPr>
          <w:p w:rsidR="00074487" w:rsidRPr="00004032" w:rsidRDefault="00074487" w:rsidP="00074487">
            <w:pPr>
              <w:jc w:val="both"/>
              <w:rPr>
                <w:b/>
              </w:rPr>
            </w:pPr>
            <w:r w:rsidRPr="00004032">
              <w:rPr>
                <w:b/>
              </w:rPr>
              <w:t>Ing. Juřičková, Ph.D.</w:t>
            </w:r>
          </w:p>
          <w:p w:rsidR="00074487" w:rsidRDefault="00074487" w:rsidP="00074487">
            <w:pPr>
              <w:jc w:val="both"/>
            </w:pPr>
            <w:r>
              <w:t>Juřičková 100%</w:t>
            </w:r>
          </w:p>
        </w:tc>
        <w:tc>
          <w:tcPr>
            <w:tcW w:w="708" w:type="dxa"/>
          </w:tcPr>
          <w:p w:rsidR="00074487" w:rsidRDefault="00074487" w:rsidP="00074487">
            <w:pPr>
              <w:jc w:val="both"/>
            </w:pPr>
            <w:r>
              <w:t>2/Z</w:t>
            </w:r>
          </w:p>
        </w:tc>
        <w:tc>
          <w:tcPr>
            <w:tcW w:w="814" w:type="dxa"/>
          </w:tcPr>
          <w:p w:rsidR="00074487" w:rsidRDefault="00074487" w:rsidP="00074487">
            <w:pPr>
              <w:jc w:val="both"/>
            </w:pPr>
            <w:r>
              <w:t>PZ</w:t>
            </w:r>
          </w:p>
        </w:tc>
      </w:tr>
      <w:tr w:rsidR="00074487" w:rsidTr="0034438B">
        <w:tc>
          <w:tcPr>
            <w:tcW w:w="2370" w:type="dxa"/>
          </w:tcPr>
          <w:p w:rsidR="00074487" w:rsidRDefault="00074487" w:rsidP="00074487">
            <w:r>
              <w:t>Podniková ekonomika II*</w:t>
            </w:r>
          </w:p>
        </w:tc>
        <w:tc>
          <w:tcPr>
            <w:tcW w:w="857" w:type="dxa"/>
            <w:gridSpan w:val="2"/>
          </w:tcPr>
          <w:p w:rsidR="00074487" w:rsidRDefault="00074487" w:rsidP="00074487">
            <w:pPr>
              <w:jc w:val="both"/>
            </w:pPr>
            <w:r>
              <w:t>26-0-26</w:t>
            </w:r>
          </w:p>
        </w:tc>
        <w:tc>
          <w:tcPr>
            <w:tcW w:w="850" w:type="dxa"/>
          </w:tcPr>
          <w:p w:rsidR="00074487" w:rsidRDefault="00074487" w:rsidP="00074487">
            <w:pPr>
              <w:jc w:val="both"/>
            </w:pPr>
            <w:r>
              <w:t>zp, zk</w:t>
            </w:r>
          </w:p>
        </w:tc>
        <w:tc>
          <w:tcPr>
            <w:tcW w:w="709" w:type="dxa"/>
          </w:tcPr>
          <w:p w:rsidR="00074487" w:rsidRDefault="00074487" w:rsidP="00074487">
            <w:pPr>
              <w:jc w:val="both"/>
            </w:pPr>
            <w:r>
              <w:t>6</w:t>
            </w:r>
          </w:p>
        </w:tc>
        <w:tc>
          <w:tcPr>
            <w:tcW w:w="2977" w:type="dxa"/>
          </w:tcPr>
          <w:p w:rsidR="00074487" w:rsidRPr="00004032" w:rsidRDefault="00074487" w:rsidP="00074487">
            <w:pPr>
              <w:jc w:val="both"/>
              <w:rPr>
                <w:b/>
              </w:rPr>
            </w:pPr>
            <w:r w:rsidRPr="00004032">
              <w:rPr>
                <w:b/>
              </w:rPr>
              <w:t>Ing. Kozubíková, Ph.D.</w:t>
            </w:r>
          </w:p>
          <w:p w:rsidR="00074487" w:rsidRDefault="00074487" w:rsidP="00074487">
            <w:pPr>
              <w:jc w:val="both"/>
            </w:pPr>
            <w:r>
              <w:lastRenderedPageBreak/>
              <w:t>Kozubíková 60%</w:t>
            </w:r>
          </w:p>
          <w:p w:rsidR="00074487" w:rsidRDefault="00074487" w:rsidP="00074487">
            <w:pPr>
              <w:jc w:val="both"/>
            </w:pPr>
            <w:r>
              <w:t>Zámečník 40%</w:t>
            </w:r>
          </w:p>
        </w:tc>
        <w:tc>
          <w:tcPr>
            <w:tcW w:w="708" w:type="dxa"/>
          </w:tcPr>
          <w:p w:rsidR="00074487" w:rsidRDefault="00074487" w:rsidP="00074487">
            <w:pPr>
              <w:jc w:val="both"/>
            </w:pPr>
            <w:r>
              <w:lastRenderedPageBreak/>
              <w:t>2/Z</w:t>
            </w:r>
          </w:p>
        </w:tc>
        <w:tc>
          <w:tcPr>
            <w:tcW w:w="814" w:type="dxa"/>
          </w:tcPr>
          <w:p w:rsidR="00074487" w:rsidRDefault="00074487" w:rsidP="00074487">
            <w:pPr>
              <w:jc w:val="both"/>
            </w:pPr>
            <w:r>
              <w:t>ZT</w:t>
            </w:r>
          </w:p>
        </w:tc>
      </w:tr>
      <w:tr w:rsidR="00074487" w:rsidTr="0034438B">
        <w:tc>
          <w:tcPr>
            <w:tcW w:w="2370" w:type="dxa"/>
          </w:tcPr>
          <w:p w:rsidR="00074487" w:rsidRDefault="00074487" w:rsidP="00074487">
            <w:r>
              <w:lastRenderedPageBreak/>
              <w:t>Technická příprava výroby</w:t>
            </w:r>
          </w:p>
        </w:tc>
        <w:tc>
          <w:tcPr>
            <w:tcW w:w="857" w:type="dxa"/>
            <w:gridSpan w:val="2"/>
          </w:tcPr>
          <w:p w:rsidR="00074487" w:rsidRDefault="00074487" w:rsidP="00074487">
            <w:pPr>
              <w:jc w:val="both"/>
            </w:pPr>
            <w:r>
              <w:t>26-26-0</w:t>
            </w:r>
          </w:p>
        </w:tc>
        <w:tc>
          <w:tcPr>
            <w:tcW w:w="850" w:type="dxa"/>
          </w:tcPr>
          <w:p w:rsidR="00074487" w:rsidRDefault="00074487" w:rsidP="00074487">
            <w:pPr>
              <w:jc w:val="both"/>
            </w:pPr>
            <w:r>
              <w:t>zp, zk</w:t>
            </w:r>
          </w:p>
        </w:tc>
        <w:tc>
          <w:tcPr>
            <w:tcW w:w="709" w:type="dxa"/>
          </w:tcPr>
          <w:p w:rsidR="00074487" w:rsidRDefault="00074487" w:rsidP="00074487">
            <w:pPr>
              <w:jc w:val="both"/>
            </w:pPr>
            <w:r>
              <w:t>5</w:t>
            </w:r>
          </w:p>
        </w:tc>
        <w:tc>
          <w:tcPr>
            <w:tcW w:w="2977" w:type="dxa"/>
          </w:tcPr>
          <w:p w:rsidR="00074487" w:rsidRPr="00004032" w:rsidRDefault="00074487" w:rsidP="00074487">
            <w:pPr>
              <w:jc w:val="both"/>
              <w:rPr>
                <w:b/>
              </w:rPr>
            </w:pPr>
            <w:r w:rsidRPr="00004032">
              <w:rPr>
                <w:b/>
              </w:rPr>
              <w:t xml:space="preserve">doc. Ing. </w:t>
            </w:r>
            <w:r>
              <w:rPr>
                <w:b/>
              </w:rPr>
              <w:t>Sedlák</w:t>
            </w:r>
            <w:r w:rsidRPr="00004032">
              <w:rPr>
                <w:b/>
              </w:rPr>
              <w:t xml:space="preserve">, </w:t>
            </w:r>
            <w:r>
              <w:rPr>
                <w:b/>
              </w:rPr>
              <w:t>Ph.D.</w:t>
            </w:r>
          </w:p>
          <w:p w:rsidR="00074487" w:rsidRDefault="00074487" w:rsidP="00074487">
            <w:pPr>
              <w:jc w:val="both"/>
            </w:pPr>
            <w:r>
              <w:t>Sedlák 100%</w:t>
            </w:r>
          </w:p>
        </w:tc>
        <w:tc>
          <w:tcPr>
            <w:tcW w:w="708" w:type="dxa"/>
          </w:tcPr>
          <w:p w:rsidR="00074487" w:rsidRDefault="00074487" w:rsidP="00074487">
            <w:pPr>
              <w:jc w:val="both"/>
            </w:pPr>
            <w:r>
              <w:t>2/Z</w:t>
            </w:r>
          </w:p>
        </w:tc>
        <w:tc>
          <w:tcPr>
            <w:tcW w:w="814" w:type="dxa"/>
          </w:tcPr>
          <w:p w:rsidR="00074487" w:rsidRDefault="00074487" w:rsidP="00074487">
            <w:pPr>
              <w:jc w:val="both"/>
            </w:pPr>
            <w:r>
              <w:t>ZT</w:t>
            </w:r>
          </w:p>
        </w:tc>
      </w:tr>
      <w:tr w:rsidR="00074487" w:rsidTr="0034438B">
        <w:tc>
          <w:tcPr>
            <w:tcW w:w="2370" w:type="dxa"/>
          </w:tcPr>
          <w:p w:rsidR="00074487" w:rsidRDefault="00074487" w:rsidP="00074487">
            <w:r>
              <w:t>Úvod do studia systémů</w:t>
            </w:r>
          </w:p>
        </w:tc>
        <w:tc>
          <w:tcPr>
            <w:tcW w:w="857" w:type="dxa"/>
            <w:gridSpan w:val="2"/>
          </w:tcPr>
          <w:p w:rsidR="00074487" w:rsidRDefault="00074487" w:rsidP="00074487">
            <w:pPr>
              <w:jc w:val="both"/>
            </w:pPr>
            <w:r>
              <w:t>13-0-26</w:t>
            </w:r>
          </w:p>
        </w:tc>
        <w:tc>
          <w:tcPr>
            <w:tcW w:w="850" w:type="dxa"/>
          </w:tcPr>
          <w:p w:rsidR="00074487" w:rsidRDefault="00074487" w:rsidP="00074487">
            <w:pPr>
              <w:jc w:val="both"/>
            </w:pPr>
            <w:r>
              <w:t>zp, zk</w:t>
            </w:r>
          </w:p>
        </w:tc>
        <w:tc>
          <w:tcPr>
            <w:tcW w:w="709" w:type="dxa"/>
          </w:tcPr>
          <w:p w:rsidR="00074487" w:rsidRDefault="00074487" w:rsidP="00074487">
            <w:pPr>
              <w:jc w:val="both"/>
            </w:pPr>
            <w:r>
              <w:t>4</w:t>
            </w:r>
          </w:p>
        </w:tc>
        <w:tc>
          <w:tcPr>
            <w:tcW w:w="2977" w:type="dxa"/>
          </w:tcPr>
          <w:p w:rsidR="00074487" w:rsidRPr="00004032" w:rsidRDefault="00074487" w:rsidP="00074487">
            <w:pPr>
              <w:jc w:val="both"/>
              <w:rPr>
                <w:b/>
              </w:rPr>
            </w:pPr>
            <w:r w:rsidRPr="00004032">
              <w:rPr>
                <w:b/>
              </w:rPr>
              <w:t>Ing. Pivnička, Ph.D.</w:t>
            </w:r>
          </w:p>
          <w:p w:rsidR="00074487" w:rsidRDefault="00074487" w:rsidP="00074487">
            <w:pPr>
              <w:jc w:val="both"/>
            </w:pPr>
            <w:r>
              <w:t>Pivnička 70%</w:t>
            </w:r>
          </w:p>
          <w:p w:rsidR="00074487" w:rsidRDefault="00074487" w:rsidP="00074487">
            <w:pPr>
              <w:jc w:val="both"/>
            </w:pPr>
            <w:r w:rsidRPr="00E17A40">
              <w:t>Papadakis 30%</w:t>
            </w:r>
          </w:p>
        </w:tc>
        <w:tc>
          <w:tcPr>
            <w:tcW w:w="708" w:type="dxa"/>
          </w:tcPr>
          <w:p w:rsidR="00074487" w:rsidRDefault="00074487" w:rsidP="00074487">
            <w:pPr>
              <w:jc w:val="both"/>
            </w:pPr>
            <w:r>
              <w:t>2/Z</w:t>
            </w:r>
          </w:p>
        </w:tc>
        <w:tc>
          <w:tcPr>
            <w:tcW w:w="814" w:type="dxa"/>
          </w:tcPr>
          <w:p w:rsidR="00074487" w:rsidRDefault="00074487" w:rsidP="00074487">
            <w:pPr>
              <w:jc w:val="both"/>
            </w:pPr>
            <w:r>
              <w:t>PZ</w:t>
            </w:r>
          </w:p>
        </w:tc>
      </w:tr>
      <w:tr w:rsidR="00074487" w:rsidTr="0034438B">
        <w:tc>
          <w:tcPr>
            <w:tcW w:w="2370" w:type="dxa"/>
          </w:tcPr>
          <w:p w:rsidR="00074487" w:rsidRDefault="00074487" w:rsidP="00074487">
            <w:r>
              <w:t>Odborná praxe PI II</w:t>
            </w:r>
          </w:p>
        </w:tc>
        <w:tc>
          <w:tcPr>
            <w:tcW w:w="857" w:type="dxa"/>
            <w:gridSpan w:val="2"/>
          </w:tcPr>
          <w:p w:rsidR="00074487" w:rsidRDefault="00074487" w:rsidP="00074487">
            <w:pPr>
              <w:jc w:val="both"/>
            </w:pPr>
            <w:r>
              <w:t>120h</w:t>
            </w:r>
          </w:p>
        </w:tc>
        <w:tc>
          <w:tcPr>
            <w:tcW w:w="850" w:type="dxa"/>
          </w:tcPr>
          <w:p w:rsidR="00074487" w:rsidRDefault="00074487" w:rsidP="00074487">
            <w:pPr>
              <w:jc w:val="both"/>
            </w:pPr>
            <w:r>
              <w:t>zp</w:t>
            </w:r>
          </w:p>
        </w:tc>
        <w:tc>
          <w:tcPr>
            <w:tcW w:w="709" w:type="dxa"/>
          </w:tcPr>
          <w:p w:rsidR="00074487" w:rsidRDefault="00074487" w:rsidP="00074487">
            <w:pPr>
              <w:jc w:val="both"/>
            </w:pPr>
            <w:r>
              <w:t>5</w:t>
            </w:r>
          </w:p>
        </w:tc>
        <w:tc>
          <w:tcPr>
            <w:tcW w:w="2977" w:type="dxa"/>
          </w:tcPr>
          <w:p w:rsidR="00074487" w:rsidRPr="00004032" w:rsidRDefault="00074487" w:rsidP="00074487">
            <w:pPr>
              <w:jc w:val="both"/>
              <w:rPr>
                <w:b/>
              </w:rPr>
            </w:pPr>
            <w:r w:rsidRPr="00004032">
              <w:rPr>
                <w:b/>
              </w:rPr>
              <w:t>doc. Ing. Tuček, Ph.D.</w:t>
            </w:r>
          </w:p>
          <w:p w:rsidR="00074487" w:rsidRDefault="00074487" w:rsidP="00074487">
            <w:pPr>
              <w:jc w:val="both"/>
            </w:pPr>
            <w:r>
              <w:t>Tuček 60%</w:t>
            </w:r>
          </w:p>
          <w:p w:rsidR="00074487" w:rsidRDefault="00074487" w:rsidP="00074487">
            <w:pPr>
              <w:jc w:val="both"/>
            </w:pPr>
            <w:r>
              <w:t>Chromjaková 40%</w:t>
            </w:r>
          </w:p>
        </w:tc>
        <w:tc>
          <w:tcPr>
            <w:tcW w:w="708" w:type="dxa"/>
          </w:tcPr>
          <w:p w:rsidR="00074487" w:rsidRDefault="00074487" w:rsidP="00074487">
            <w:pPr>
              <w:jc w:val="both"/>
            </w:pPr>
            <w:r>
              <w:t>2/Z</w:t>
            </w:r>
          </w:p>
        </w:tc>
        <w:tc>
          <w:tcPr>
            <w:tcW w:w="814" w:type="dxa"/>
          </w:tcPr>
          <w:p w:rsidR="00074487" w:rsidRDefault="00074487" w:rsidP="00074487">
            <w:pPr>
              <w:jc w:val="both"/>
            </w:pPr>
            <w:r>
              <w:t>P</w:t>
            </w:r>
          </w:p>
        </w:tc>
      </w:tr>
      <w:tr w:rsidR="00074487" w:rsidTr="0034438B">
        <w:trPr>
          <w:ins w:id="108" w:author="Michal Pilík" w:date="2018-09-15T12:39:00Z"/>
        </w:trPr>
        <w:tc>
          <w:tcPr>
            <w:tcW w:w="2370" w:type="dxa"/>
          </w:tcPr>
          <w:p w:rsidR="00074487" w:rsidRDefault="00074487" w:rsidP="00074487">
            <w:pPr>
              <w:rPr>
                <w:ins w:id="109" w:author="Michal Pilík" w:date="2018-09-15T12:39:00Z"/>
              </w:rPr>
            </w:pPr>
            <w:ins w:id="110" w:author="Michal Pilík" w:date="2018-09-15T12:39:00Z">
              <w:r>
                <w:t>Cizí jazyk 3</w:t>
              </w:r>
            </w:ins>
          </w:p>
        </w:tc>
        <w:tc>
          <w:tcPr>
            <w:tcW w:w="857" w:type="dxa"/>
            <w:gridSpan w:val="2"/>
          </w:tcPr>
          <w:p w:rsidR="00074487" w:rsidRDefault="00074487" w:rsidP="00074487">
            <w:pPr>
              <w:jc w:val="both"/>
              <w:rPr>
                <w:ins w:id="111" w:author="Michal Pilík" w:date="2018-09-15T12:39:00Z"/>
              </w:rPr>
            </w:pPr>
            <w:ins w:id="112" w:author="Michal Pilík" w:date="2018-09-15T12:39:00Z">
              <w:r>
                <w:t>0-39-0</w:t>
              </w:r>
            </w:ins>
          </w:p>
        </w:tc>
        <w:tc>
          <w:tcPr>
            <w:tcW w:w="850" w:type="dxa"/>
          </w:tcPr>
          <w:p w:rsidR="00074487" w:rsidRDefault="00074487" w:rsidP="00074487">
            <w:pPr>
              <w:jc w:val="both"/>
              <w:rPr>
                <w:ins w:id="113" w:author="Michal Pilík" w:date="2018-09-15T12:39:00Z"/>
              </w:rPr>
            </w:pPr>
            <w:ins w:id="114" w:author="Michal Pilík" w:date="2018-09-15T12:39:00Z">
              <w:r>
                <w:t>klz</w:t>
              </w:r>
            </w:ins>
          </w:p>
        </w:tc>
        <w:tc>
          <w:tcPr>
            <w:tcW w:w="709" w:type="dxa"/>
          </w:tcPr>
          <w:p w:rsidR="00074487" w:rsidRDefault="00074487" w:rsidP="00074487">
            <w:pPr>
              <w:jc w:val="both"/>
              <w:rPr>
                <w:ins w:id="115" w:author="Michal Pilík" w:date="2018-09-15T12:39:00Z"/>
              </w:rPr>
            </w:pPr>
            <w:ins w:id="116" w:author="Michal Pilík" w:date="2018-09-15T12:39:00Z">
              <w:r>
                <w:t>4</w:t>
              </w:r>
            </w:ins>
          </w:p>
        </w:tc>
        <w:tc>
          <w:tcPr>
            <w:tcW w:w="2977" w:type="dxa"/>
          </w:tcPr>
          <w:p w:rsidR="00074487" w:rsidRPr="00E409BC" w:rsidRDefault="00074487" w:rsidP="00074487">
            <w:pPr>
              <w:jc w:val="both"/>
              <w:rPr>
                <w:ins w:id="117" w:author="Michal Pilík" w:date="2018-09-15T12:39:00Z"/>
                <w:b/>
              </w:rPr>
            </w:pPr>
            <w:ins w:id="118" w:author="Michal Pilík" w:date="2018-09-15T12:39:00Z">
              <w:r w:rsidRPr="00E409BC">
                <w:rPr>
                  <w:b/>
                </w:rPr>
                <w:t>Mgr. Kozáková, Ph.D.</w:t>
              </w:r>
            </w:ins>
          </w:p>
          <w:p w:rsidR="00074487" w:rsidRDefault="00074487" w:rsidP="00074487">
            <w:pPr>
              <w:jc w:val="both"/>
              <w:rPr>
                <w:ins w:id="119" w:author="Michal Pilík" w:date="2018-09-15T12:39:00Z"/>
              </w:rPr>
            </w:pPr>
            <w:ins w:id="120" w:author="Michal Pilík" w:date="2018-09-15T12:39:00Z">
              <w:r>
                <w:t>Kozáková 100%</w:t>
              </w:r>
            </w:ins>
          </w:p>
          <w:p w:rsidR="00074487" w:rsidRPr="00E409BC" w:rsidRDefault="00074487" w:rsidP="00074487">
            <w:pPr>
              <w:jc w:val="both"/>
              <w:rPr>
                <w:ins w:id="121" w:author="Michal Pilík" w:date="2018-09-15T12:39:00Z"/>
                <w:b/>
              </w:rPr>
            </w:pPr>
            <w:ins w:id="122" w:author="Michal Pilík" w:date="2018-09-15T12:39:00Z">
              <w:r w:rsidRPr="00E409BC">
                <w:rPr>
                  <w:b/>
                </w:rPr>
                <w:t>PhDr. Semotamová</w:t>
              </w:r>
            </w:ins>
          </w:p>
          <w:p w:rsidR="00074487" w:rsidRPr="00004032" w:rsidRDefault="00074487" w:rsidP="00074487">
            <w:pPr>
              <w:jc w:val="both"/>
              <w:rPr>
                <w:ins w:id="123" w:author="Michal Pilík" w:date="2018-09-15T12:39:00Z"/>
                <w:b/>
              </w:rPr>
            </w:pPr>
            <w:ins w:id="124" w:author="Michal Pilík" w:date="2018-09-15T12:39:00Z">
              <w:r>
                <w:t>Semotamová 100%</w:t>
              </w:r>
            </w:ins>
          </w:p>
        </w:tc>
        <w:tc>
          <w:tcPr>
            <w:tcW w:w="708" w:type="dxa"/>
          </w:tcPr>
          <w:p w:rsidR="00074487" w:rsidRDefault="00074487" w:rsidP="00074487">
            <w:pPr>
              <w:jc w:val="both"/>
              <w:rPr>
                <w:ins w:id="125" w:author="Michal Pilík" w:date="2018-09-15T12:39:00Z"/>
              </w:rPr>
            </w:pPr>
            <w:ins w:id="126" w:author="Michal Pilík" w:date="2018-09-15T12:39:00Z">
              <w:r>
                <w:t>2/Z</w:t>
              </w:r>
            </w:ins>
          </w:p>
        </w:tc>
        <w:tc>
          <w:tcPr>
            <w:tcW w:w="814" w:type="dxa"/>
          </w:tcPr>
          <w:p w:rsidR="00074487" w:rsidRDefault="00074487" w:rsidP="00074487">
            <w:pPr>
              <w:jc w:val="both"/>
              <w:rPr>
                <w:ins w:id="127" w:author="Michal Pilík" w:date="2018-09-15T12:39:00Z"/>
              </w:rPr>
            </w:pPr>
            <w:ins w:id="128" w:author="Michal Pilík" w:date="2018-09-15T12:39:00Z">
              <w:r>
                <w:t>P</w:t>
              </w:r>
            </w:ins>
          </w:p>
        </w:tc>
      </w:tr>
      <w:tr w:rsidR="00074487" w:rsidTr="0034438B">
        <w:tc>
          <w:tcPr>
            <w:tcW w:w="2370" w:type="dxa"/>
          </w:tcPr>
          <w:p w:rsidR="00074487" w:rsidRDefault="00074487" w:rsidP="00074487">
            <w:r>
              <w:t>Aplikovaná statistika I</w:t>
            </w:r>
          </w:p>
        </w:tc>
        <w:tc>
          <w:tcPr>
            <w:tcW w:w="857" w:type="dxa"/>
            <w:gridSpan w:val="2"/>
          </w:tcPr>
          <w:p w:rsidR="00074487" w:rsidRDefault="00074487" w:rsidP="00074487">
            <w:pPr>
              <w:jc w:val="both"/>
            </w:pPr>
            <w:r>
              <w:t>26-26-0</w:t>
            </w:r>
          </w:p>
        </w:tc>
        <w:tc>
          <w:tcPr>
            <w:tcW w:w="850" w:type="dxa"/>
          </w:tcPr>
          <w:p w:rsidR="00074487" w:rsidRDefault="00074487" w:rsidP="00074487">
            <w:pPr>
              <w:jc w:val="both"/>
            </w:pPr>
            <w:r>
              <w:t>zp, zk</w:t>
            </w:r>
          </w:p>
        </w:tc>
        <w:tc>
          <w:tcPr>
            <w:tcW w:w="709" w:type="dxa"/>
          </w:tcPr>
          <w:p w:rsidR="00074487" w:rsidRDefault="00074487" w:rsidP="00074487">
            <w:pPr>
              <w:jc w:val="both"/>
            </w:pPr>
            <w:r>
              <w:t>5</w:t>
            </w:r>
          </w:p>
        </w:tc>
        <w:tc>
          <w:tcPr>
            <w:tcW w:w="2977" w:type="dxa"/>
          </w:tcPr>
          <w:p w:rsidR="00074487" w:rsidRPr="00004032" w:rsidRDefault="00074487" w:rsidP="00074487">
            <w:pPr>
              <w:jc w:val="both"/>
              <w:rPr>
                <w:b/>
              </w:rPr>
            </w:pPr>
            <w:r w:rsidRPr="00004032">
              <w:rPr>
                <w:b/>
              </w:rPr>
              <w:t>Ing. Kovářík, Ph.D.</w:t>
            </w:r>
          </w:p>
          <w:p w:rsidR="00074487" w:rsidRDefault="00074487" w:rsidP="00074487">
            <w:pPr>
              <w:jc w:val="both"/>
            </w:pPr>
            <w:r>
              <w:t>Kovářík 100%</w:t>
            </w:r>
          </w:p>
        </w:tc>
        <w:tc>
          <w:tcPr>
            <w:tcW w:w="708" w:type="dxa"/>
          </w:tcPr>
          <w:p w:rsidR="00074487" w:rsidRDefault="00074487" w:rsidP="00074487">
            <w:pPr>
              <w:jc w:val="both"/>
            </w:pPr>
            <w:r>
              <w:t>2/L</w:t>
            </w:r>
          </w:p>
        </w:tc>
        <w:tc>
          <w:tcPr>
            <w:tcW w:w="814" w:type="dxa"/>
          </w:tcPr>
          <w:p w:rsidR="00074487" w:rsidRDefault="00074487" w:rsidP="00074487">
            <w:pPr>
              <w:jc w:val="both"/>
            </w:pPr>
            <w:r w:rsidRPr="00167B3E">
              <w:rPr>
                <w:color w:val="0070C0"/>
              </w:rPr>
              <w:t>PZ</w:t>
            </w:r>
          </w:p>
        </w:tc>
      </w:tr>
      <w:tr w:rsidR="00074487" w:rsidTr="0034438B">
        <w:tc>
          <w:tcPr>
            <w:tcW w:w="2370" w:type="dxa"/>
          </w:tcPr>
          <w:p w:rsidR="00074487" w:rsidRDefault="00074487" w:rsidP="00074487">
            <w:r>
              <w:t>Logistika*</w:t>
            </w:r>
          </w:p>
        </w:tc>
        <w:tc>
          <w:tcPr>
            <w:tcW w:w="857" w:type="dxa"/>
            <w:gridSpan w:val="2"/>
          </w:tcPr>
          <w:p w:rsidR="00074487" w:rsidRDefault="00074487" w:rsidP="00074487">
            <w:pPr>
              <w:jc w:val="both"/>
            </w:pPr>
            <w:r>
              <w:t>13-0-26</w:t>
            </w:r>
          </w:p>
        </w:tc>
        <w:tc>
          <w:tcPr>
            <w:tcW w:w="850" w:type="dxa"/>
          </w:tcPr>
          <w:p w:rsidR="00074487" w:rsidRDefault="00074487" w:rsidP="00074487">
            <w:pPr>
              <w:jc w:val="both"/>
            </w:pPr>
            <w:r>
              <w:t>zp, zk</w:t>
            </w:r>
          </w:p>
        </w:tc>
        <w:tc>
          <w:tcPr>
            <w:tcW w:w="709" w:type="dxa"/>
          </w:tcPr>
          <w:p w:rsidR="00074487" w:rsidRDefault="00074487" w:rsidP="00074487">
            <w:pPr>
              <w:jc w:val="both"/>
            </w:pPr>
            <w:r>
              <w:t>4</w:t>
            </w:r>
          </w:p>
        </w:tc>
        <w:tc>
          <w:tcPr>
            <w:tcW w:w="2977" w:type="dxa"/>
          </w:tcPr>
          <w:p w:rsidR="00074487" w:rsidRPr="00004032" w:rsidRDefault="00074487" w:rsidP="00074487">
            <w:pPr>
              <w:jc w:val="both"/>
              <w:rPr>
                <w:b/>
              </w:rPr>
            </w:pPr>
            <w:r w:rsidRPr="00004032">
              <w:rPr>
                <w:b/>
              </w:rPr>
              <w:t>Ing. Macurová, Ph.D.</w:t>
            </w:r>
          </w:p>
          <w:p w:rsidR="00074487" w:rsidRDefault="00074487" w:rsidP="00074487">
            <w:pPr>
              <w:jc w:val="both"/>
            </w:pPr>
            <w:r>
              <w:t>Macurová 60%</w:t>
            </w:r>
          </w:p>
          <w:p w:rsidR="00074487" w:rsidRDefault="00074487" w:rsidP="00074487">
            <w:pPr>
              <w:jc w:val="both"/>
            </w:pPr>
            <w:r>
              <w:t>Ťavodová 40%</w:t>
            </w:r>
          </w:p>
        </w:tc>
        <w:tc>
          <w:tcPr>
            <w:tcW w:w="708" w:type="dxa"/>
          </w:tcPr>
          <w:p w:rsidR="00074487" w:rsidRDefault="00074487" w:rsidP="00074487">
            <w:pPr>
              <w:jc w:val="both"/>
            </w:pPr>
            <w:r>
              <w:t>2/L</w:t>
            </w:r>
          </w:p>
        </w:tc>
        <w:tc>
          <w:tcPr>
            <w:tcW w:w="814" w:type="dxa"/>
          </w:tcPr>
          <w:p w:rsidR="00074487" w:rsidRDefault="00074487" w:rsidP="00074487">
            <w:pPr>
              <w:jc w:val="both"/>
            </w:pPr>
            <w:r>
              <w:t>ZT</w:t>
            </w:r>
          </w:p>
        </w:tc>
      </w:tr>
      <w:tr w:rsidR="00074487" w:rsidTr="0034438B">
        <w:tc>
          <w:tcPr>
            <w:tcW w:w="2370" w:type="dxa"/>
          </w:tcPr>
          <w:p w:rsidR="00074487" w:rsidRDefault="00074487" w:rsidP="00074487">
            <w:r>
              <w:t xml:space="preserve">Projektový management v </w:t>
            </w:r>
            <w:r w:rsidRPr="00BF24B5">
              <w:t>průmyslovém inženýrství</w:t>
            </w:r>
            <w:r>
              <w:t xml:space="preserve"> II</w:t>
            </w:r>
          </w:p>
        </w:tc>
        <w:tc>
          <w:tcPr>
            <w:tcW w:w="857" w:type="dxa"/>
            <w:gridSpan w:val="2"/>
          </w:tcPr>
          <w:p w:rsidR="00074487" w:rsidRDefault="00074487" w:rsidP="00074487">
            <w:pPr>
              <w:jc w:val="both"/>
            </w:pPr>
            <w:r>
              <w:t>13-13-0</w:t>
            </w:r>
          </w:p>
        </w:tc>
        <w:tc>
          <w:tcPr>
            <w:tcW w:w="850" w:type="dxa"/>
          </w:tcPr>
          <w:p w:rsidR="00074487" w:rsidRDefault="00074487" w:rsidP="00074487">
            <w:pPr>
              <w:jc w:val="both"/>
            </w:pPr>
            <w:r>
              <w:t>klz</w:t>
            </w:r>
          </w:p>
        </w:tc>
        <w:tc>
          <w:tcPr>
            <w:tcW w:w="709" w:type="dxa"/>
          </w:tcPr>
          <w:p w:rsidR="00074487" w:rsidRDefault="00074487" w:rsidP="00074487">
            <w:pPr>
              <w:jc w:val="both"/>
            </w:pPr>
            <w:r>
              <w:t>2</w:t>
            </w:r>
          </w:p>
        </w:tc>
        <w:tc>
          <w:tcPr>
            <w:tcW w:w="2977" w:type="dxa"/>
          </w:tcPr>
          <w:p w:rsidR="00074487" w:rsidRPr="00004032" w:rsidRDefault="00074487" w:rsidP="00074487">
            <w:pPr>
              <w:jc w:val="both"/>
              <w:rPr>
                <w:b/>
              </w:rPr>
            </w:pPr>
            <w:r w:rsidRPr="00004032">
              <w:rPr>
                <w:b/>
              </w:rPr>
              <w:t>Ing. Juričková, Ph.D.</w:t>
            </w:r>
          </w:p>
          <w:p w:rsidR="00074487" w:rsidRDefault="00074487" w:rsidP="00074487">
            <w:pPr>
              <w:jc w:val="both"/>
            </w:pPr>
            <w:r>
              <w:t>Juřičková 100%</w:t>
            </w:r>
          </w:p>
        </w:tc>
        <w:tc>
          <w:tcPr>
            <w:tcW w:w="708" w:type="dxa"/>
          </w:tcPr>
          <w:p w:rsidR="00074487" w:rsidRDefault="00074487" w:rsidP="00074487">
            <w:pPr>
              <w:jc w:val="both"/>
            </w:pPr>
            <w:r>
              <w:t>2/L</w:t>
            </w:r>
          </w:p>
        </w:tc>
        <w:tc>
          <w:tcPr>
            <w:tcW w:w="814" w:type="dxa"/>
          </w:tcPr>
          <w:p w:rsidR="00074487" w:rsidRDefault="00074487" w:rsidP="00074487">
            <w:pPr>
              <w:jc w:val="both"/>
            </w:pPr>
            <w:r>
              <w:t>PZ</w:t>
            </w:r>
          </w:p>
        </w:tc>
      </w:tr>
      <w:tr w:rsidR="00074487" w:rsidTr="0034438B">
        <w:tc>
          <w:tcPr>
            <w:tcW w:w="2370" w:type="dxa"/>
          </w:tcPr>
          <w:p w:rsidR="00074487" w:rsidRDefault="00074487" w:rsidP="00074487">
            <w:r>
              <w:t>Manažerské účetnictví*</w:t>
            </w:r>
          </w:p>
        </w:tc>
        <w:tc>
          <w:tcPr>
            <w:tcW w:w="857" w:type="dxa"/>
            <w:gridSpan w:val="2"/>
          </w:tcPr>
          <w:p w:rsidR="00074487" w:rsidRDefault="00074487" w:rsidP="00074487">
            <w:pPr>
              <w:jc w:val="both"/>
            </w:pPr>
            <w:r>
              <w:t>26-26-0</w:t>
            </w:r>
          </w:p>
        </w:tc>
        <w:tc>
          <w:tcPr>
            <w:tcW w:w="850" w:type="dxa"/>
          </w:tcPr>
          <w:p w:rsidR="00074487" w:rsidRDefault="00074487" w:rsidP="00074487">
            <w:pPr>
              <w:jc w:val="both"/>
            </w:pPr>
            <w:r>
              <w:t>zp, zk</w:t>
            </w:r>
          </w:p>
        </w:tc>
        <w:tc>
          <w:tcPr>
            <w:tcW w:w="709" w:type="dxa"/>
          </w:tcPr>
          <w:p w:rsidR="00074487" w:rsidRDefault="00074487" w:rsidP="00074487">
            <w:pPr>
              <w:jc w:val="both"/>
            </w:pPr>
            <w:r>
              <w:t>6</w:t>
            </w:r>
          </w:p>
        </w:tc>
        <w:tc>
          <w:tcPr>
            <w:tcW w:w="2977" w:type="dxa"/>
          </w:tcPr>
          <w:p w:rsidR="00074487" w:rsidRPr="00004032" w:rsidRDefault="00074487" w:rsidP="00074487">
            <w:pPr>
              <w:jc w:val="both"/>
              <w:rPr>
                <w:b/>
              </w:rPr>
            </w:pPr>
            <w:r w:rsidRPr="00004032">
              <w:rPr>
                <w:b/>
              </w:rPr>
              <w:t>doc. Ing. Popesko, Ph.D.</w:t>
            </w:r>
          </w:p>
          <w:p w:rsidR="00074487" w:rsidRDefault="00074487" w:rsidP="00074487">
            <w:pPr>
              <w:jc w:val="both"/>
            </w:pPr>
            <w:r>
              <w:t>Popesko 60%</w:t>
            </w:r>
          </w:p>
          <w:p w:rsidR="00074487" w:rsidRDefault="00074487" w:rsidP="00074487">
            <w:pPr>
              <w:jc w:val="both"/>
            </w:pPr>
            <w:r>
              <w:t>Papadaki 40%</w:t>
            </w:r>
          </w:p>
        </w:tc>
        <w:tc>
          <w:tcPr>
            <w:tcW w:w="708" w:type="dxa"/>
          </w:tcPr>
          <w:p w:rsidR="00074487" w:rsidRDefault="00074487" w:rsidP="00074487">
            <w:pPr>
              <w:jc w:val="both"/>
            </w:pPr>
            <w:r>
              <w:t>2/L</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Odborná praxe PI III</w:t>
            </w:r>
          </w:p>
        </w:tc>
        <w:tc>
          <w:tcPr>
            <w:tcW w:w="857" w:type="dxa"/>
            <w:gridSpan w:val="2"/>
          </w:tcPr>
          <w:p w:rsidR="00074487" w:rsidRDefault="00074487" w:rsidP="00074487">
            <w:pPr>
              <w:jc w:val="both"/>
            </w:pPr>
            <w:r>
              <w:t>120h</w:t>
            </w:r>
          </w:p>
        </w:tc>
        <w:tc>
          <w:tcPr>
            <w:tcW w:w="850" w:type="dxa"/>
          </w:tcPr>
          <w:p w:rsidR="00074487" w:rsidRDefault="00074487" w:rsidP="00074487">
            <w:pPr>
              <w:jc w:val="both"/>
            </w:pPr>
            <w:r>
              <w:t>zp</w:t>
            </w:r>
          </w:p>
        </w:tc>
        <w:tc>
          <w:tcPr>
            <w:tcW w:w="709" w:type="dxa"/>
          </w:tcPr>
          <w:p w:rsidR="00074487" w:rsidRDefault="00074487" w:rsidP="00074487">
            <w:pPr>
              <w:jc w:val="both"/>
            </w:pPr>
            <w:r>
              <w:t>5</w:t>
            </w:r>
          </w:p>
        </w:tc>
        <w:tc>
          <w:tcPr>
            <w:tcW w:w="2977" w:type="dxa"/>
          </w:tcPr>
          <w:p w:rsidR="00074487" w:rsidRPr="00004032" w:rsidRDefault="00074487" w:rsidP="00074487">
            <w:pPr>
              <w:jc w:val="both"/>
              <w:rPr>
                <w:b/>
              </w:rPr>
            </w:pPr>
            <w:r w:rsidRPr="00004032">
              <w:rPr>
                <w:b/>
              </w:rPr>
              <w:t>doc. Ing. Tuček, Ph.D.</w:t>
            </w:r>
          </w:p>
          <w:p w:rsidR="00074487" w:rsidRDefault="00074487" w:rsidP="00074487">
            <w:pPr>
              <w:jc w:val="both"/>
            </w:pPr>
            <w:r>
              <w:t>Tuček 60%</w:t>
            </w:r>
          </w:p>
          <w:p w:rsidR="00074487" w:rsidRDefault="00074487" w:rsidP="00074487">
            <w:pPr>
              <w:jc w:val="both"/>
            </w:pPr>
            <w:r>
              <w:t>Chromjaková 40%</w:t>
            </w:r>
          </w:p>
        </w:tc>
        <w:tc>
          <w:tcPr>
            <w:tcW w:w="708" w:type="dxa"/>
          </w:tcPr>
          <w:p w:rsidR="00074487" w:rsidRDefault="00074487" w:rsidP="00074487">
            <w:pPr>
              <w:jc w:val="both"/>
            </w:pPr>
            <w:r>
              <w:t>2/L</w:t>
            </w:r>
          </w:p>
        </w:tc>
        <w:tc>
          <w:tcPr>
            <w:tcW w:w="814" w:type="dxa"/>
          </w:tcPr>
          <w:p w:rsidR="00074487" w:rsidRDefault="00074487" w:rsidP="00074487">
            <w:pPr>
              <w:jc w:val="both"/>
            </w:pPr>
            <w:r>
              <w:t>P</w:t>
            </w:r>
          </w:p>
        </w:tc>
      </w:tr>
      <w:tr w:rsidR="00074487" w:rsidTr="0034438B">
        <w:trPr>
          <w:ins w:id="129" w:author="Michal Pilík" w:date="2018-09-15T12:39:00Z"/>
        </w:trPr>
        <w:tc>
          <w:tcPr>
            <w:tcW w:w="2370" w:type="dxa"/>
          </w:tcPr>
          <w:p w:rsidR="00074487" w:rsidRDefault="00074487" w:rsidP="00074487">
            <w:pPr>
              <w:rPr>
                <w:ins w:id="130" w:author="Michal Pilík" w:date="2018-09-15T12:39:00Z"/>
              </w:rPr>
            </w:pPr>
            <w:ins w:id="131" w:author="Michal Pilík" w:date="2018-09-15T12:39:00Z">
              <w:r>
                <w:t>Cizí jazyk 4</w:t>
              </w:r>
            </w:ins>
          </w:p>
        </w:tc>
        <w:tc>
          <w:tcPr>
            <w:tcW w:w="857" w:type="dxa"/>
            <w:gridSpan w:val="2"/>
          </w:tcPr>
          <w:p w:rsidR="00074487" w:rsidRDefault="00074487" w:rsidP="00074487">
            <w:pPr>
              <w:jc w:val="both"/>
              <w:rPr>
                <w:ins w:id="132" w:author="Michal Pilík" w:date="2018-09-15T12:39:00Z"/>
              </w:rPr>
            </w:pPr>
            <w:ins w:id="133" w:author="Michal Pilík" w:date="2018-09-15T12:39:00Z">
              <w:r>
                <w:t>0-39-0</w:t>
              </w:r>
            </w:ins>
          </w:p>
        </w:tc>
        <w:tc>
          <w:tcPr>
            <w:tcW w:w="850" w:type="dxa"/>
          </w:tcPr>
          <w:p w:rsidR="00074487" w:rsidRDefault="00E67B60" w:rsidP="00074487">
            <w:pPr>
              <w:jc w:val="both"/>
              <w:rPr>
                <w:ins w:id="134" w:author="Michal Pilík" w:date="2018-09-15T12:39:00Z"/>
              </w:rPr>
            </w:pPr>
            <w:ins w:id="135" w:author="Michal Pilík" w:date="2018-09-15T12:45:00Z">
              <w:r>
                <w:t>zp, zk</w:t>
              </w:r>
            </w:ins>
          </w:p>
        </w:tc>
        <w:tc>
          <w:tcPr>
            <w:tcW w:w="709" w:type="dxa"/>
          </w:tcPr>
          <w:p w:rsidR="00074487" w:rsidRDefault="00074487" w:rsidP="00074487">
            <w:pPr>
              <w:jc w:val="both"/>
              <w:rPr>
                <w:ins w:id="136" w:author="Michal Pilík" w:date="2018-09-15T12:39:00Z"/>
              </w:rPr>
            </w:pPr>
            <w:ins w:id="137" w:author="Michal Pilík" w:date="2018-09-15T12:39:00Z">
              <w:r>
                <w:t>4</w:t>
              </w:r>
            </w:ins>
          </w:p>
        </w:tc>
        <w:tc>
          <w:tcPr>
            <w:tcW w:w="2977" w:type="dxa"/>
          </w:tcPr>
          <w:p w:rsidR="00074487" w:rsidRPr="00E409BC" w:rsidRDefault="00074487" w:rsidP="00074487">
            <w:pPr>
              <w:jc w:val="both"/>
              <w:rPr>
                <w:ins w:id="138" w:author="Michal Pilík" w:date="2018-09-15T12:39:00Z"/>
                <w:b/>
              </w:rPr>
            </w:pPr>
            <w:ins w:id="139" w:author="Michal Pilík" w:date="2018-09-15T12:39:00Z">
              <w:r w:rsidRPr="00E409BC">
                <w:rPr>
                  <w:b/>
                </w:rPr>
                <w:t>Mgr. Kozáková, Ph.D.</w:t>
              </w:r>
            </w:ins>
          </w:p>
          <w:p w:rsidR="00074487" w:rsidRDefault="00074487" w:rsidP="00074487">
            <w:pPr>
              <w:jc w:val="both"/>
              <w:rPr>
                <w:ins w:id="140" w:author="Michal Pilík" w:date="2018-09-15T12:39:00Z"/>
              </w:rPr>
            </w:pPr>
            <w:ins w:id="141" w:author="Michal Pilík" w:date="2018-09-15T12:39:00Z">
              <w:r>
                <w:t>Kozáková 100%</w:t>
              </w:r>
            </w:ins>
          </w:p>
          <w:p w:rsidR="00074487" w:rsidRPr="00E409BC" w:rsidRDefault="00074487" w:rsidP="00074487">
            <w:pPr>
              <w:jc w:val="both"/>
              <w:rPr>
                <w:ins w:id="142" w:author="Michal Pilík" w:date="2018-09-15T12:39:00Z"/>
                <w:b/>
              </w:rPr>
            </w:pPr>
            <w:ins w:id="143" w:author="Michal Pilík" w:date="2018-09-15T12:39:00Z">
              <w:r w:rsidRPr="00E409BC">
                <w:rPr>
                  <w:b/>
                </w:rPr>
                <w:t>PhDr. Semotamová</w:t>
              </w:r>
            </w:ins>
          </w:p>
          <w:p w:rsidR="00074487" w:rsidRPr="00004032" w:rsidRDefault="00074487" w:rsidP="00074487">
            <w:pPr>
              <w:jc w:val="both"/>
              <w:rPr>
                <w:ins w:id="144" w:author="Michal Pilík" w:date="2018-09-15T12:39:00Z"/>
                <w:b/>
              </w:rPr>
            </w:pPr>
            <w:ins w:id="145" w:author="Michal Pilík" w:date="2018-09-15T12:39:00Z">
              <w:r>
                <w:t>Semotamová 100%</w:t>
              </w:r>
            </w:ins>
          </w:p>
        </w:tc>
        <w:tc>
          <w:tcPr>
            <w:tcW w:w="708" w:type="dxa"/>
          </w:tcPr>
          <w:p w:rsidR="00074487" w:rsidRDefault="00074487" w:rsidP="00074487">
            <w:pPr>
              <w:jc w:val="both"/>
              <w:rPr>
                <w:ins w:id="146" w:author="Michal Pilík" w:date="2018-09-15T12:39:00Z"/>
              </w:rPr>
            </w:pPr>
            <w:ins w:id="147" w:author="Michal Pilík" w:date="2018-09-15T12:39:00Z">
              <w:r>
                <w:t>2/L</w:t>
              </w:r>
            </w:ins>
          </w:p>
        </w:tc>
        <w:tc>
          <w:tcPr>
            <w:tcW w:w="814" w:type="dxa"/>
          </w:tcPr>
          <w:p w:rsidR="00074487" w:rsidRDefault="00074487" w:rsidP="00074487">
            <w:pPr>
              <w:jc w:val="both"/>
              <w:rPr>
                <w:ins w:id="148" w:author="Michal Pilík" w:date="2018-09-15T12:39:00Z"/>
              </w:rPr>
            </w:pPr>
            <w:ins w:id="149" w:author="Michal Pilík" w:date="2018-09-15T12:39:00Z">
              <w:r>
                <w:t>P</w:t>
              </w:r>
            </w:ins>
          </w:p>
        </w:tc>
      </w:tr>
      <w:tr w:rsidR="00074487" w:rsidDel="00074487" w:rsidTr="0034438B">
        <w:trPr>
          <w:del w:id="150" w:author="Michal Pilík" w:date="2018-09-15T12:39:00Z"/>
        </w:trPr>
        <w:tc>
          <w:tcPr>
            <w:tcW w:w="2370" w:type="dxa"/>
          </w:tcPr>
          <w:p w:rsidR="00074487" w:rsidDel="00074487" w:rsidRDefault="00074487" w:rsidP="00074487">
            <w:pPr>
              <w:rPr>
                <w:del w:id="151" w:author="Michal Pilík" w:date="2018-09-15T12:39:00Z"/>
              </w:rPr>
            </w:pPr>
            <w:del w:id="152" w:author="Michal Pilík" w:date="2018-09-15T12:39:00Z">
              <w:r w:rsidDel="00074487">
                <w:delText>Němčina – CJ1</w:delText>
              </w:r>
            </w:del>
          </w:p>
        </w:tc>
        <w:tc>
          <w:tcPr>
            <w:tcW w:w="857" w:type="dxa"/>
            <w:gridSpan w:val="2"/>
          </w:tcPr>
          <w:p w:rsidR="00074487" w:rsidDel="00074487" w:rsidRDefault="00074487" w:rsidP="00074487">
            <w:pPr>
              <w:rPr>
                <w:del w:id="153" w:author="Michal Pilík" w:date="2018-09-15T12:39:00Z"/>
              </w:rPr>
            </w:pPr>
            <w:del w:id="154" w:author="Michal Pilík" w:date="2018-09-15T12:39:00Z">
              <w:r w:rsidRPr="00B54A23" w:rsidDel="00074487">
                <w:delText>0-39-0</w:delText>
              </w:r>
            </w:del>
          </w:p>
        </w:tc>
        <w:tc>
          <w:tcPr>
            <w:tcW w:w="850" w:type="dxa"/>
          </w:tcPr>
          <w:p w:rsidR="00074487" w:rsidDel="00074487" w:rsidRDefault="00074487" w:rsidP="00074487">
            <w:pPr>
              <w:jc w:val="both"/>
              <w:rPr>
                <w:del w:id="155" w:author="Michal Pilík" w:date="2018-09-15T12:39:00Z"/>
              </w:rPr>
            </w:pPr>
            <w:del w:id="156" w:author="Michal Pilík" w:date="2018-09-15T12:39:00Z">
              <w:r w:rsidDel="00074487">
                <w:delText>klz</w:delText>
              </w:r>
            </w:del>
          </w:p>
        </w:tc>
        <w:tc>
          <w:tcPr>
            <w:tcW w:w="709" w:type="dxa"/>
          </w:tcPr>
          <w:p w:rsidR="00074487" w:rsidDel="00074487" w:rsidRDefault="00074487" w:rsidP="00074487">
            <w:pPr>
              <w:jc w:val="both"/>
              <w:rPr>
                <w:del w:id="157" w:author="Michal Pilík" w:date="2018-09-15T12:39:00Z"/>
              </w:rPr>
            </w:pPr>
            <w:del w:id="158" w:author="Michal Pilík" w:date="2018-09-15T12:39:00Z">
              <w:r w:rsidDel="00074487">
                <w:delText>4</w:delText>
              </w:r>
            </w:del>
          </w:p>
        </w:tc>
        <w:tc>
          <w:tcPr>
            <w:tcW w:w="2977" w:type="dxa"/>
          </w:tcPr>
          <w:p w:rsidR="00074487" w:rsidRPr="00E409BC" w:rsidDel="00074487" w:rsidRDefault="00074487" w:rsidP="00074487">
            <w:pPr>
              <w:jc w:val="both"/>
              <w:rPr>
                <w:del w:id="159" w:author="Michal Pilík" w:date="2018-09-15T12:39:00Z"/>
                <w:b/>
              </w:rPr>
            </w:pPr>
            <w:del w:id="160" w:author="Michal Pilík" w:date="2018-09-15T12:39:00Z">
              <w:r w:rsidRPr="00E409BC" w:rsidDel="00074487">
                <w:rPr>
                  <w:b/>
                </w:rPr>
                <w:delText>Mgr. Kozáková, Ph.D.</w:delText>
              </w:r>
            </w:del>
          </w:p>
          <w:p w:rsidR="00074487" w:rsidDel="00074487" w:rsidRDefault="00074487" w:rsidP="00074487">
            <w:pPr>
              <w:jc w:val="both"/>
              <w:rPr>
                <w:del w:id="161" w:author="Michal Pilík" w:date="2018-09-15T12:39:00Z"/>
              </w:rPr>
            </w:pPr>
            <w:del w:id="162" w:author="Michal Pilík" w:date="2018-09-15T12:39:00Z">
              <w:r w:rsidDel="00074487">
                <w:delText>Kozáková 100%</w:delText>
              </w:r>
            </w:del>
          </w:p>
        </w:tc>
        <w:tc>
          <w:tcPr>
            <w:tcW w:w="708" w:type="dxa"/>
          </w:tcPr>
          <w:p w:rsidR="00074487" w:rsidDel="00074487" w:rsidRDefault="00074487" w:rsidP="00074487">
            <w:pPr>
              <w:jc w:val="both"/>
              <w:rPr>
                <w:del w:id="163" w:author="Michal Pilík" w:date="2018-09-15T12:39:00Z"/>
              </w:rPr>
            </w:pPr>
            <w:del w:id="164" w:author="Michal Pilík" w:date="2018-09-15T12:39:00Z">
              <w:r w:rsidDel="00074487">
                <w:delText>2/Z</w:delText>
              </w:r>
            </w:del>
          </w:p>
        </w:tc>
        <w:tc>
          <w:tcPr>
            <w:tcW w:w="814" w:type="dxa"/>
          </w:tcPr>
          <w:p w:rsidR="00074487" w:rsidDel="00074487" w:rsidRDefault="00074487" w:rsidP="00074487">
            <w:pPr>
              <w:jc w:val="both"/>
              <w:rPr>
                <w:del w:id="165" w:author="Michal Pilík" w:date="2018-09-15T12:39:00Z"/>
              </w:rPr>
            </w:pPr>
            <w:del w:id="166" w:author="Michal Pilík" w:date="2018-09-15T12:39:00Z">
              <w:r w:rsidDel="00074487">
                <w:delText>P</w:delText>
              </w:r>
            </w:del>
          </w:p>
        </w:tc>
      </w:tr>
      <w:tr w:rsidR="00074487" w:rsidDel="00074487" w:rsidTr="0034438B">
        <w:trPr>
          <w:del w:id="167" w:author="Michal Pilík" w:date="2018-09-15T12:39:00Z"/>
        </w:trPr>
        <w:tc>
          <w:tcPr>
            <w:tcW w:w="2370" w:type="dxa"/>
          </w:tcPr>
          <w:p w:rsidR="00074487" w:rsidDel="00074487" w:rsidRDefault="00074487" w:rsidP="00074487">
            <w:pPr>
              <w:rPr>
                <w:del w:id="168" w:author="Michal Pilík" w:date="2018-09-15T12:39:00Z"/>
              </w:rPr>
            </w:pPr>
            <w:del w:id="169" w:author="Michal Pilík" w:date="2018-09-15T12:39:00Z">
              <w:r w:rsidDel="00074487">
                <w:delText>Němčina – CJ1</w:delText>
              </w:r>
            </w:del>
          </w:p>
        </w:tc>
        <w:tc>
          <w:tcPr>
            <w:tcW w:w="857" w:type="dxa"/>
            <w:gridSpan w:val="2"/>
          </w:tcPr>
          <w:p w:rsidR="00074487" w:rsidDel="00074487" w:rsidRDefault="00074487" w:rsidP="00074487">
            <w:pPr>
              <w:rPr>
                <w:del w:id="170" w:author="Michal Pilík" w:date="2018-09-15T12:39:00Z"/>
              </w:rPr>
            </w:pPr>
            <w:del w:id="171" w:author="Michal Pilík" w:date="2018-09-15T12:39:00Z">
              <w:r w:rsidRPr="00B54A23" w:rsidDel="00074487">
                <w:delText>0-39-0</w:delText>
              </w:r>
            </w:del>
          </w:p>
        </w:tc>
        <w:tc>
          <w:tcPr>
            <w:tcW w:w="850" w:type="dxa"/>
          </w:tcPr>
          <w:p w:rsidR="00074487" w:rsidDel="00074487" w:rsidRDefault="00074487" w:rsidP="00074487">
            <w:pPr>
              <w:jc w:val="both"/>
              <w:rPr>
                <w:del w:id="172" w:author="Michal Pilík" w:date="2018-09-15T12:39:00Z"/>
              </w:rPr>
            </w:pPr>
            <w:del w:id="173" w:author="Michal Pilík" w:date="2018-09-15T12:39:00Z">
              <w:r w:rsidDel="00074487">
                <w:delText>zp, zk</w:delText>
              </w:r>
            </w:del>
          </w:p>
        </w:tc>
        <w:tc>
          <w:tcPr>
            <w:tcW w:w="709" w:type="dxa"/>
          </w:tcPr>
          <w:p w:rsidR="00074487" w:rsidDel="00074487" w:rsidRDefault="00074487" w:rsidP="00074487">
            <w:pPr>
              <w:jc w:val="both"/>
              <w:rPr>
                <w:del w:id="174" w:author="Michal Pilík" w:date="2018-09-15T12:39:00Z"/>
              </w:rPr>
            </w:pPr>
            <w:del w:id="175" w:author="Michal Pilík" w:date="2018-09-15T12:39:00Z">
              <w:r w:rsidDel="00074487">
                <w:delText>4</w:delText>
              </w:r>
            </w:del>
          </w:p>
        </w:tc>
        <w:tc>
          <w:tcPr>
            <w:tcW w:w="2977" w:type="dxa"/>
          </w:tcPr>
          <w:p w:rsidR="00074487" w:rsidRPr="00E409BC" w:rsidDel="00074487" w:rsidRDefault="00074487" w:rsidP="00074487">
            <w:pPr>
              <w:jc w:val="both"/>
              <w:rPr>
                <w:del w:id="176" w:author="Michal Pilík" w:date="2018-09-15T12:39:00Z"/>
                <w:b/>
              </w:rPr>
            </w:pPr>
            <w:del w:id="177" w:author="Michal Pilík" w:date="2018-09-15T12:39:00Z">
              <w:r w:rsidRPr="00E409BC" w:rsidDel="00074487">
                <w:rPr>
                  <w:b/>
                </w:rPr>
                <w:delText>Mgr. Kozáková, Ph.D.</w:delText>
              </w:r>
            </w:del>
          </w:p>
          <w:p w:rsidR="00074487" w:rsidDel="00074487" w:rsidRDefault="00074487" w:rsidP="00074487">
            <w:pPr>
              <w:jc w:val="both"/>
              <w:rPr>
                <w:del w:id="178" w:author="Michal Pilík" w:date="2018-09-15T12:39:00Z"/>
              </w:rPr>
            </w:pPr>
            <w:del w:id="179" w:author="Michal Pilík" w:date="2018-09-15T12:39:00Z">
              <w:r w:rsidDel="00074487">
                <w:delText>Kozáková 100%</w:delText>
              </w:r>
            </w:del>
          </w:p>
        </w:tc>
        <w:tc>
          <w:tcPr>
            <w:tcW w:w="708" w:type="dxa"/>
          </w:tcPr>
          <w:p w:rsidR="00074487" w:rsidDel="00074487" w:rsidRDefault="00074487" w:rsidP="00074487">
            <w:pPr>
              <w:jc w:val="both"/>
              <w:rPr>
                <w:del w:id="180" w:author="Michal Pilík" w:date="2018-09-15T12:39:00Z"/>
              </w:rPr>
            </w:pPr>
            <w:del w:id="181" w:author="Michal Pilík" w:date="2018-09-15T12:39:00Z">
              <w:r w:rsidDel="00074487">
                <w:delText>2/L</w:delText>
              </w:r>
            </w:del>
          </w:p>
        </w:tc>
        <w:tc>
          <w:tcPr>
            <w:tcW w:w="814" w:type="dxa"/>
          </w:tcPr>
          <w:p w:rsidR="00074487" w:rsidDel="00074487" w:rsidRDefault="00074487" w:rsidP="00074487">
            <w:pPr>
              <w:jc w:val="both"/>
              <w:rPr>
                <w:del w:id="182" w:author="Michal Pilík" w:date="2018-09-15T12:39:00Z"/>
              </w:rPr>
            </w:pPr>
            <w:del w:id="183" w:author="Michal Pilík" w:date="2018-09-15T12:39:00Z">
              <w:r w:rsidDel="00074487">
                <w:delText>P</w:delText>
              </w:r>
            </w:del>
          </w:p>
        </w:tc>
      </w:tr>
      <w:tr w:rsidR="00074487" w:rsidDel="00074487" w:rsidTr="0034438B">
        <w:trPr>
          <w:del w:id="184" w:author="Michal Pilík" w:date="2018-09-15T12:39:00Z"/>
        </w:trPr>
        <w:tc>
          <w:tcPr>
            <w:tcW w:w="2370" w:type="dxa"/>
          </w:tcPr>
          <w:p w:rsidR="00074487" w:rsidDel="00074487" w:rsidRDefault="00074487" w:rsidP="00074487">
            <w:pPr>
              <w:rPr>
                <w:del w:id="185" w:author="Michal Pilík" w:date="2018-09-15T12:39:00Z"/>
              </w:rPr>
            </w:pPr>
            <w:del w:id="186" w:author="Michal Pilík" w:date="2018-09-15T12:39:00Z">
              <w:r w:rsidDel="00074487">
                <w:delText>Angličtina – CJ1</w:delText>
              </w:r>
            </w:del>
          </w:p>
        </w:tc>
        <w:tc>
          <w:tcPr>
            <w:tcW w:w="857" w:type="dxa"/>
            <w:gridSpan w:val="2"/>
          </w:tcPr>
          <w:p w:rsidR="00074487" w:rsidDel="00074487" w:rsidRDefault="00074487" w:rsidP="00074487">
            <w:pPr>
              <w:rPr>
                <w:del w:id="187" w:author="Michal Pilík" w:date="2018-09-15T12:39:00Z"/>
              </w:rPr>
            </w:pPr>
            <w:del w:id="188" w:author="Michal Pilík" w:date="2018-09-15T12:39:00Z">
              <w:r w:rsidRPr="00B54A23" w:rsidDel="00074487">
                <w:delText>0-39-0</w:delText>
              </w:r>
            </w:del>
          </w:p>
        </w:tc>
        <w:tc>
          <w:tcPr>
            <w:tcW w:w="850" w:type="dxa"/>
          </w:tcPr>
          <w:p w:rsidR="00074487" w:rsidDel="00074487" w:rsidRDefault="00074487" w:rsidP="00074487">
            <w:pPr>
              <w:jc w:val="both"/>
              <w:rPr>
                <w:del w:id="189" w:author="Michal Pilík" w:date="2018-09-15T12:39:00Z"/>
              </w:rPr>
            </w:pPr>
            <w:del w:id="190" w:author="Michal Pilík" w:date="2018-09-15T12:39:00Z">
              <w:r w:rsidDel="00074487">
                <w:delText>klz</w:delText>
              </w:r>
            </w:del>
          </w:p>
        </w:tc>
        <w:tc>
          <w:tcPr>
            <w:tcW w:w="709" w:type="dxa"/>
          </w:tcPr>
          <w:p w:rsidR="00074487" w:rsidDel="00074487" w:rsidRDefault="00074487" w:rsidP="00074487">
            <w:pPr>
              <w:jc w:val="both"/>
              <w:rPr>
                <w:del w:id="191" w:author="Michal Pilík" w:date="2018-09-15T12:39:00Z"/>
              </w:rPr>
            </w:pPr>
            <w:del w:id="192" w:author="Michal Pilík" w:date="2018-09-15T12:39:00Z">
              <w:r w:rsidDel="00074487">
                <w:delText>4</w:delText>
              </w:r>
            </w:del>
          </w:p>
        </w:tc>
        <w:tc>
          <w:tcPr>
            <w:tcW w:w="2977" w:type="dxa"/>
          </w:tcPr>
          <w:p w:rsidR="00074487" w:rsidRPr="00E409BC" w:rsidDel="00074487" w:rsidRDefault="00074487" w:rsidP="00074487">
            <w:pPr>
              <w:jc w:val="both"/>
              <w:rPr>
                <w:del w:id="193" w:author="Michal Pilík" w:date="2018-09-15T12:39:00Z"/>
                <w:b/>
              </w:rPr>
            </w:pPr>
            <w:del w:id="194" w:author="Michal Pilík" w:date="2018-09-15T12:39:00Z">
              <w:r w:rsidRPr="00E409BC" w:rsidDel="00074487">
                <w:rPr>
                  <w:b/>
                </w:rPr>
                <w:delText>PhDr. Semotamová</w:delText>
              </w:r>
            </w:del>
          </w:p>
          <w:p w:rsidR="00074487" w:rsidDel="00074487" w:rsidRDefault="00074487" w:rsidP="00074487">
            <w:pPr>
              <w:jc w:val="both"/>
              <w:rPr>
                <w:del w:id="195" w:author="Michal Pilík" w:date="2018-09-15T12:39:00Z"/>
              </w:rPr>
            </w:pPr>
            <w:del w:id="196" w:author="Michal Pilík" w:date="2018-09-15T12:39:00Z">
              <w:r w:rsidDel="00074487">
                <w:delText>Semotamová 100%</w:delText>
              </w:r>
            </w:del>
          </w:p>
        </w:tc>
        <w:tc>
          <w:tcPr>
            <w:tcW w:w="708" w:type="dxa"/>
          </w:tcPr>
          <w:p w:rsidR="00074487" w:rsidDel="00074487" w:rsidRDefault="00074487" w:rsidP="00074487">
            <w:pPr>
              <w:jc w:val="both"/>
              <w:rPr>
                <w:del w:id="197" w:author="Michal Pilík" w:date="2018-09-15T12:39:00Z"/>
              </w:rPr>
            </w:pPr>
            <w:del w:id="198" w:author="Michal Pilík" w:date="2018-09-15T12:39:00Z">
              <w:r w:rsidDel="00074487">
                <w:delText>2/Z</w:delText>
              </w:r>
            </w:del>
          </w:p>
        </w:tc>
        <w:tc>
          <w:tcPr>
            <w:tcW w:w="814" w:type="dxa"/>
          </w:tcPr>
          <w:p w:rsidR="00074487" w:rsidDel="00074487" w:rsidRDefault="00074487" w:rsidP="00074487">
            <w:pPr>
              <w:jc w:val="both"/>
              <w:rPr>
                <w:del w:id="199" w:author="Michal Pilík" w:date="2018-09-15T12:39:00Z"/>
              </w:rPr>
            </w:pPr>
            <w:del w:id="200" w:author="Michal Pilík" w:date="2018-09-15T12:39:00Z">
              <w:r w:rsidDel="00074487">
                <w:delText>P</w:delText>
              </w:r>
            </w:del>
          </w:p>
        </w:tc>
      </w:tr>
      <w:tr w:rsidR="00074487" w:rsidDel="00074487" w:rsidTr="0034438B">
        <w:trPr>
          <w:del w:id="201" w:author="Michal Pilík" w:date="2018-09-15T12:39:00Z"/>
        </w:trPr>
        <w:tc>
          <w:tcPr>
            <w:tcW w:w="2370" w:type="dxa"/>
          </w:tcPr>
          <w:p w:rsidR="00074487" w:rsidDel="00074487" w:rsidRDefault="00074487" w:rsidP="00074487">
            <w:pPr>
              <w:rPr>
                <w:del w:id="202" w:author="Michal Pilík" w:date="2018-09-15T12:39:00Z"/>
              </w:rPr>
            </w:pPr>
            <w:del w:id="203" w:author="Michal Pilík" w:date="2018-09-15T12:39:00Z">
              <w:r w:rsidDel="00074487">
                <w:delText>Angličtina – CJ1</w:delText>
              </w:r>
            </w:del>
          </w:p>
        </w:tc>
        <w:tc>
          <w:tcPr>
            <w:tcW w:w="857" w:type="dxa"/>
            <w:gridSpan w:val="2"/>
          </w:tcPr>
          <w:p w:rsidR="00074487" w:rsidDel="00074487" w:rsidRDefault="00074487" w:rsidP="00074487">
            <w:pPr>
              <w:rPr>
                <w:del w:id="204" w:author="Michal Pilík" w:date="2018-09-15T12:39:00Z"/>
              </w:rPr>
            </w:pPr>
            <w:del w:id="205" w:author="Michal Pilík" w:date="2018-09-15T12:39:00Z">
              <w:r w:rsidRPr="00B54A23" w:rsidDel="00074487">
                <w:delText>0-39-0</w:delText>
              </w:r>
            </w:del>
          </w:p>
        </w:tc>
        <w:tc>
          <w:tcPr>
            <w:tcW w:w="850" w:type="dxa"/>
          </w:tcPr>
          <w:p w:rsidR="00074487" w:rsidDel="00074487" w:rsidRDefault="00074487" w:rsidP="00074487">
            <w:pPr>
              <w:jc w:val="both"/>
              <w:rPr>
                <w:del w:id="206" w:author="Michal Pilík" w:date="2018-09-15T12:39:00Z"/>
              </w:rPr>
            </w:pPr>
            <w:del w:id="207" w:author="Michal Pilík" w:date="2018-09-15T12:39:00Z">
              <w:r w:rsidDel="00074487">
                <w:delText>zp, zk</w:delText>
              </w:r>
            </w:del>
          </w:p>
        </w:tc>
        <w:tc>
          <w:tcPr>
            <w:tcW w:w="709" w:type="dxa"/>
          </w:tcPr>
          <w:p w:rsidR="00074487" w:rsidDel="00074487" w:rsidRDefault="00074487" w:rsidP="00074487">
            <w:pPr>
              <w:jc w:val="both"/>
              <w:rPr>
                <w:del w:id="208" w:author="Michal Pilík" w:date="2018-09-15T12:39:00Z"/>
              </w:rPr>
            </w:pPr>
            <w:del w:id="209" w:author="Michal Pilík" w:date="2018-09-15T12:39:00Z">
              <w:r w:rsidDel="00074487">
                <w:delText>4</w:delText>
              </w:r>
            </w:del>
          </w:p>
        </w:tc>
        <w:tc>
          <w:tcPr>
            <w:tcW w:w="2977" w:type="dxa"/>
          </w:tcPr>
          <w:p w:rsidR="00074487" w:rsidRPr="00E409BC" w:rsidDel="00074487" w:rsidRDefault="00074487" w:rsidP="00074487">
            <w:pPr>
              <w:jc w:val="both"/>
              <w:rPr>
                <w:del w:id="210" w:author="Michal Pilík" w:date="2018-09-15T12:39:00Z"/>
                <w:b/>
              </w:rPr>
            </w:pPr>
            <w:del w:id="211" w:author="Michal Pilík" w:date="2018-09-15T12:39:00Z">
              <w:r w:rsidRPr="00E409BC" w:rsidDel="00074487">
                <w:rPr>
                  <w:b/>
                </w:rPr>
                <w:delText>PhDr. Semotamová</w:delText>
              </w:r>
            </w:del>
          </w:p>
          <w:p w:rsidR="00074487" w:rsidDel="00074487" w:rsidRDefault="00074487" w:rsidP="00074487">
            <w:pPr>
              <w:jc w:val="both"/>
              <w:rPr>
                <w:del w:id="212" w:author="Michal Pilík" w:date="2018-09-15T12:39:00Z"/>
              </w:rPr>
            </w:pPr>
            <w:del w:id="213" w:author="Michal Pilík" w:date="2018-09-15T12:39:00Z">
              <w:r w:rsidDel="00074487">
                <w:delText>Semotamová 100%</w:delText>
              </w:r>
            </w:del>
          </w:p>
        </w:tc>
        <w:tc>
          <w:tcPr>
            <w:tcW w:w="708" w:type="dxa"/>
          </w:tcPr>
          <w:p w:rsidR="00074487" w:rsidDel="00074487" w:rsidRDefault="00074487" w:rsidP="00074487">
            <w:pPr>
              <w:jc w:val="both"/>
              <w:rPr>
                <w:del w:id="214" w:author="Michal Pilík" w:date="2018-09-15T12:39:00Z"/>
              </w:rPr>
            </w:pPr>
            <w:del w:id="215" w:author="Michal Pilík" w:date="2018-09-15T12:39:00Z">
              <w:r w:rsidDel="00074487">
                <w:delText>2/L</w:delText>
              </w:r>
            </w:del>
          </w:p>
        </w:tc>
        <w:tc>
          <w:tcPr>
            <w:tcW w:w="814" w:type="dxa"/>
          </w:tcPr>
          <w:p w:rsidR="00074487" w:rsidDel="00074487" w:rsidRDefault="00074487" w:rsidP="00074487">
            <w:pPr>
              <w:jc w:val="both"/>
              <w:rPr>
                <w:del w:id="216" w:author="Michal Pilík" w:date="2018-09-15T12:39:00Z"/>
              </w:rPr>
            </w:pPr>
            <w:del w:id="217" w:author="Michal Pilík" w:date="2018-09-15T12:39:00Z">
              <w:r w:rsidDel="00074487">
                <w:delText>P</w:delText>
              </w:r>
            </w:del>
          </w:p>
        </w:tc>
      </w:tr>
      <w:tr w:rsidR="00074487" w:rsidTr="0034438B">
        <w:tc>
          <w:tcPr>
            <w:tcW w:w="2370" w:type="dxa"/>
          </w:tcPr>
          <w:p w:rsidR="00074487" w:rsidRDefault="00074487" w:rsidP="00074487">
            <w:r>
              <w:t>Seminář k bakalářské práci</w:t>
            </w:r>
          </w:p>
        </w:tc>
        <w:tc>
          <w:tcPr>
            <w:tcW w:w="857" w:type="dxa"/>
            <w:gridSpan w:val="2"/>
          </w:tcPr>
          <w:p w:rsidR="00074487" w:rsidRDefault="00074487" w:rsidP="00074487">
            <w:pPr>
              <w:jc w:val="both"/>
            </w:pPr>
            <w:r>
              <w:t>0-0-13</w:t>
            </w:r>
          </w:p>
        </w:tc>
        <w:tc>
          <w:tcPr>
            <w:tcW w:w="850" w:type="dxa"/>
          </w:tcPr>
          <w:p w:rsidR="00074487" w:rsidRDefault="00074487" w:rsidP="00074487">
            <w:pPr>
              <w:jc w:val="both"/>
            </w:pPr>
            <w:r>
              <w:t>zp</w:t>
            </w:r>
          </w:p>
        </w:tc>
        <w:tc>
          <w:tcPr>
            <w:tcW w:w="709" w:type="dxa"/>
          </w:tcPr>
          <w:p w:rsidR="00074487" w:rsidRDefault="00074487" w:rsidP="00074487">
            <w:pPr>
              <w:jc w:val="both"/>
            </w:pPr>
            <w:r>
              <w:t>2</w:t>
            </w:r>
          </w:p>
        </w:tc>
        <w:tc>
          <w:tcPr>
            <w:tcW w:w="2977" w:type="dxa"/>
          </w:tcPr>
          <w:p w:rsidR="00074487" w:rsidRPr="00004032" w:rsidRDefault="00074487" w:rsidP="00074487">
            <w:pPr>
              <w:jc w:val="both"/>
              <w:rPr>
                <w:b/>
              </w:rPr>
            </w:pPr>
            <w:r w:rsidRPr="00004032">
              <w:rPr>
                <w:b/>
              </w:rPr>
              <w:t>doc. Ing. Pilík, Ph.D.</w:t>
            </w:r>
          </w:p>
          <w:p w:rsidR="00074487" w:rsidRDefault="00074487" w:rsidP="00074487">
            <w:pPr>
              <w:jc w:val="both"/>
            </w:pPr>
            <w:r>
              <w:t>Pilík 80%</w:t>
            </w:r>
          </w:p>
          <w:p w:rsidR="00074487" w:rsidRDefault="00074487" w:rsidP="00074487">
            <w:pPr>
              <w:jc w:val="both"/>
            </w:pPr>
            <w:r>
              <w:t>Staňková 20%</w:t>
            </w:r>
          </w:p>
        </w:tc>
        <w:tc>
          <w:tcPr>
            <w:tcW w:w="708" w:type="dxa"/>
          </w:tcPr>
          <w:p w:rsidR="00074487" w:rsidRDefault="00074487" w:rsidP="00074487">
            <w:pPr>
              <w:jc w:val="both"/>
            </w:pPr>
            <w:r>
              <w:t>3/Z</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Aplikovaná statistika II</w:t>
            </w:r>
          </w:p>
        </w:tc>
        <w:tc>
          <w:tcPr>
            <w:tcW w:w="857" w:type="dxa"/>
            <w:gridSpan w:val="2"/>
          </w:tcPr>
          <w:p w:rsidR="00074487" w:rsidRDefault="00074487" w:rsidP="00074487">
            <w:pPr>
              <w:jc w:val="both"/>
            </w:pPr>
            <w:r>
              <w:t>26-26-0</w:t>
            </w:r>
          </w:p>
        </w:tc>
        <w:tc>
          <w:tcPr>
            <w:tcW w:w="850" w:type="dxa"/>
          </w:tcPr>
          <w:p w:rsidR="00074487" w:rsidRDefault="00074487" w:rsidP="00074487">
            <w:pPr>
              <w:jc w:val="both"/>
            </w:pPr>
            <w:r>
              <w:t>zp, zk</w:t>
            </w:r>
          </w:p>
        </w:tc>
        <w:tc>
          <w:tcPr>
            <w:tcW w:w="709" w:type="dxa"/>
          </w:tcPr>
          <w:p w:rsidR="00074487" w:rsidRDefault="00074487" w:rsidP="00074487">
            <w:pPr>
              <w:jc w:val="both"/>
            </w:pPr>
            <w:r>
              <w:t>5</w:t>
            </w:r>
          </w:p>
        </w:tc>
        <w:tc>
          <w:tcPr>
            <w:tcW w:w="2977" w:type="dxa"/>
          </w:tcPr>
          <w:p w:rsidR="00074487" w:rsidRPr="00F507AA" w:rsidRDefault="00074487" w:rsidP="00074487">
            <w:pPr>
              <w:jc w:val="both"/>
              <w:rPr>
                <w:b/>
              </w:rPr>
            </w:pPr>
            <w:r w:rsidRPr="00F507AA">
              <w:rPr>
                <w:b/>
              </w:rPr>
              <w:t>Ing. Kovářík, Ph.D.</w:t>
            </w:r>
          </w:p>
          <w:p w:rsidR="00074487" w:rsidRDefault="00074487" w:rsidP="00074487">
            <w:pPr>
              <w:jc w:val="both"/>
            </w:pPr>
            <w:r>
              <w:t>Kovářík 60%</w:t>
            </w:r>
          </w:p>
          <w:p w:rsidR="00074487" w:rsidRDefault="00074487" w:rsidP="00074487">
            <w:pPr>
              <w:jc w:val="both"/>
            </w:pPr>
            <w:r>
              <w:t>Dvorský 40%</w:t>
            </w:r>
          </w:p>
        </w:tc>
        <w:tc>
          <w:tcPr>
            <w:tcW w:w="708" w:type="dxa"/>
          </w:tcPr>
          <w:p w:rsidR="00074487" w:rsidRDefault="00074487" w:rsidP="00074487">
            <w:pPr>
              <w:jc w:val="both"/>
            </w:pPr>
            <w:r>
              <w:t>3/Z</w:t>
            </w:r>
          </w:p>
        </w:tc>
        <w:tc>
          <w:tcPr>
            <w:tcW w:w="814" w:type="dxa"/>
          </w:tcPr>
          <w:p w:rsidR="00074487" w:rsidRPr="00443864" w:rsidRDefault="00074487" w:rsidP="00074487">
            <w:pPr>
              <w:jc w:val="both"/>
            </w:pPr>
            <w:r w:rsidRPr="00443864">
              <w:rPr>
                <w:rPrChange w:id="218" w:author="Michal Pilík" w:date="2018-09-17T08:08:00Z">
                  <w:rPr>
                    <w:color w:val="0070C0"/>
                  </w:rPr>
                </w:rPrChange>
              </w:rPr>
              <w:t>PZ</w:t>
            </w:r>
          </w:p>
        </w:tc>
      </w:tr>
      <w:tr w:rsidR="00074487" w:rsidTr="0034438B">
        <w:tc>
          <w:tcPr>
            <w:tcW w:w="2370" w:type="dxa"/>
          </w:tcPr>
          <w:p w:rsidR="00074487" w:rsidRDefault="00074487" w:rsidP="00074487">
            <w:r>
              <w:t>Řízení a organizace výroby</w:t>
            </w:r>
          </w:p>
        </w:tc>
        <w:tc>
          <w:tcPr>
            <w:tcW w:w="857" w:type="dxa"/>
            <w:gridSpan w:val="2"/>
          </w:tcPr>
          <w:p w:rsidR="00074487" w:rsidRDefault="00074487" w:rsidP="00074487">
            <w:pPr>
              <w:jc w:val="both"/>
            </w:pPr>
            <w:r>
              <w:t>26-0-26</w:t>
            </w:r>
          </w:p>
        </w:tc>
        <w:tc>
          <w:tcPr>
            <w:tcW w:w="850" w:type="dxa"/>
          </w:tcPr>
          <w:p w:rsidR="00074487" w:rsidRDefault="00074487" w:rsidP="00074487">
            <w:pPr>
              <w:jc w:val="both"/>
            </w:pPr>
            <w:r>
              <w:t>zp, zk</w:t>
            </w:r>
          </w:p>
        </w:tc>
        <w:tc>
          <w:tcPr>
            <w:tcW w:w="709" w:type="dxa"/>
          </w:tcPr>
          <w:p w:rsidR="00074487" w:rsidRDefault="00074487" w:rsidP="00074487">
            <w:pPr>
              <w:jc w:val="both"/>
            </w:pPr>
            <w:r>
              <w:t>5</w:t>
            </w:r>
          </w:p>
        </w:tc>
        <w:tc>
          <w:tcPr>
            <w:tcW w:w="2977" w:type="dxa"/>
          </w:tcPr>
          <w:p w:rsidR="00074487" w:rsidRPr="00004032" w:rsidRDefault="00074487" w:rsidP="00074487">
            <w:pPr>
              <w:jc w:val="both"/>
              <w:rPr>
                <w:b/>
              </w:rPr>
            </w:pPr>
            <w:r w:rsidRPr="00004032">
              <w:rPr>
                <w:b/>
              </w:rPr>
              <w:t>prof. Ing. Chromjaková, PhD.</w:t>
            </w:r>
          </w:p>
          <w:p w:rsidR="00074487" w:rsidRDefault="00074487" w:rsidP="00074487">
            <w:pPr>
              <w:jc w:val="both"/>
            </w:pPr>
            <w:r>
              <w:t>Chromjaková 60%</w:t>
            </w:r>
          </w:p>
          <w:p w:rsidR="00074487" w:rsidRDefault="00074487" w:rsidP="00074487">
            <w:pPr>
              <w:jc w:val="both"/>
            </w:pPr>
            <w:r>
              <w:t>Maňas 40%</w:t>
            </w:r>
          </w:p>
        </w:tc>
        <w:tc>
          <w:tcPr>
            <w:tcW w:w="708" w:type="dxa"/>
          </w:tcPr>
          <w:p w:rsidR="00074487" w:rsidRDefault="00074487" w:rsidP="00074487">
            <w:pPr>
              <w:jc w:val="both"/>
            </w:pPr>
            <w:r>
              <w:t>3/Z</w:t>
            </w:r>
          </w:p>
        </w:tc>
        <w:tc>
          <w:tcPr>
            <w:tcW w:w="814" w:type="dxa"/>
          </w:tcPr>
          <w:p w:rsidR="00074487" w:rsidRPr="00443864" w:rsidRDefault="00074487" w:rsidP="00074487">
            <w:pPr>
              <w:jc w:val="both"/>
            </w:pPr>
            <w:r w:rsidRPr="00443864">
              <w:t>ZT</w:t>
            </w:r>
          </w:p>
        </w:tc>
      </w:tr>
      <w:tr w:rsidR="00074487" w:rsidTr="0034438B">
        <w:tc>
          <w:tcPr>
            <w:tcW w:w="2370" w:type="dxa"/>
          </w:tcPr>
          <w:p w:rsidR="00074487" w:rsidRDefault="00074487" w:rsidP="00074487">
            <w:r>
              <w:t>Základy kvantitativních metod*</w:t>
            </w:r>
          </w:p>
        </w:tc>
        <w:tc>
          <w:tcPr>
            <w:tcW w:w="857" w:type="dxa"/>
            <w:gridSpan w:val="2"/>
          </w:tcPr>
          <w:p w:rsidR="00074487" w:rsidRDefault="00074487" w:rsidP="00074487">
            <w:pPr>
              <w:jc w:val="both"/>
            </w:pPr>
            <w:r>
              <w:t>13-26-0</w:t>
            </w:r>
          </w:p>
        </w:tc>
        <w:tc>
          <w:tcPr>
            <w:tcW w:w="850" w:type="dxa"/>
          </w:tcPr>
          <w:p w:rsidR="00074487" w:rsidRDefault="00074487" w:rsidP="00074487">
            <w:pPr>
              <w:jc w:val="both"/>
            </w:pPr>
            <w:r>
              <w:t>klz</w:t>
            </w:r>
          </w:p>
        </w:tc>
        <w:tc>
          <w:tcPr>
            <w:tcW w:w="709" w:type="dxa"/>
          </w:tcPr>
          <w:p w:rsidR="00074487" w:rsidRDefault="00074487" w:rsidP="00074487">
            <w:pPr>
              <w:jc w:val="both"/>
            </w:pPr>
            <w:r>
              <w:t>3</w:t>
            </w:r>
          </w:p>
        </w:tc>
        <w:tc>
          <w:tcPr>
            <w:tcW w:w="2977" w:type="dxa"/>
          </w:tcPr>
          <w:p w:rsidR="00074487" w:rsidRPr="00F507AA" w:rsidRDefault="00074487" w:rsidP="00074487">
            <w:pPr>
              <w:jc w:val="both"/>
              <w:rPr>
                <w:b/>
              </w:rPr>
            </w:pPr>
            <w:r w:rsidRPr="00F507AA">
              <w:rPr>
                <w:b/>
              </w:rPr>
              <w:t>Ing. Dolejšová, Ph.D.</w:t>
            </w:r>
          </w:p>
          <w:p w:rsidR="00074487" w:rsidRDefault="00074487" w:rsidP="00074487">
            <w:pPr>
              <w:jc w:val="both"/>
            </w:pPr>
            <w:r>
              <w:t>Dolejšová 60%</w:t>
            </w:r>
          </w:p>
          <w:p w:rsidR="00074487" w:rsidRDefault="00074487" w:rsidP="00074487">
            <w:pPr>
              <w:jc w:val="both"/>
            </w:pPr>
            <w:r>
              <w:t>Benda 40%</w:t>
            </w:r>
          </w:p>
        </w:tc>
        <w:tc>
          <w:tcPr>
            <w:tcW w:w="708" w:type="dxa"/>
          </w:tcPr>
          <w:p w:rsidR="00074487" w:rsidRDefault="00074487" w:rsidP="00074487">
            <w:pPr>
              <w:jc w:val="both"/>
            </w:pPr>
            <w:r>
              <w:t>3/Z</w:t>
            </w:r>
          </w:p>
        </w:tc>
        <w:tc>
          <w:tcPr>
            <w:tcW w:w="814" w:type="dxa"/>
          </w:tcPr>
          <w:p w:rsidR="00074487" w:rsidRPr="00443864" w:rsidRDefault="00074487" w:rsidP="00074487">
            <w:pPr>
              <w:jc w:val="both"/>
            </w:pPr>
            <w:r w:rsidRPr="00443864">
              <w:rPr>
                <w:rPrChange w:id="219" w:author="Michal Pilík" w:date="2018-09-17T08:08:00Z">
                  <w:rPr>
                    <w:color w:val="0070C0"/>
                  </w:rPr>
                </w:rPrChange>
              </w:rPr>
              <w:t>PZ</w:t>
            </w:r>
          </w:p>
        </w:tc>
      </w:tr>
      <w:tr w:rsidR="00074487" w:rsidTr="0034438B">
        <w:tc>
          <w:tcPr>
            <w:tcW w:w="2370" w:type="dxa"/>
          </w:tcPr>
          <w:p w:rsidR="00074487" w:rsidRDefault="00074487" w:rsidP="00074487">
            <w:r>
              <w:t>Kvalita a metrologie</w:t>
            </w:r>
          </w:p>
        </w:tc>
        <w:tc>
          <w:tcPr>
            <w:tcW w:w="857" w:type="dxa"/>
            <w:gridSpan w:val="2"/>
          </w:tcPr>
          <w:p w:rsidR="00074487" w:rsidRDefault="00074487" w:rsidP="00074487">
            <w:pPr>
              <w:jc w:val="both"/>
            </w:pPr>
            <w:r>
              <w:t>26-26-0</w:t>
            </w:r>
          </w:p>
        </w:tc>
        <w:tc>
          <w:tcPr>
            <w:tcW w:w="850" w:type="dxa"/>
          </w:tcPr>
          <w:p w:rsidR="00074487" w:rsidRDefault="00074487" w:rsidP="00074487">
            <w:pPr>
              <w:jc w:val="both"/>
            </w:pPr>
            <w:r>
              <w:t>zp, zk</w:t>
            </w:r>
          </w:p>
        </w:tc>
        <w:tc>
          <w:tcPr>
            <w:tcW w:w="709" w:type="dxa"/>
          </w:tcPr>
          <w:p w:rsidR="00074487" w:rsidRDefault="00074487" w:rsidP="00074487">
            <w:pPr>
              <w:jc w:val="both"/>
            </w:pPr>
            <w:r>
              <w:t>5</w:t>
            </w:r>
          </w:p>
        </w:tc>
        <w:tc>
          <w:tcPr>
            <w:tcW w:w="2977" w:type="dxa"/>
          </w:tcPr>
          <w:p w:rsidR="00074487" w:rsidRPr="00F507AA" w:rsidRDefault="00074487" w:rsidP="00074487">
            <w:pPr>
              <w:jc w:val="both"/>
              <w:rPr>
                <w:b/>
              </w:rPr>
            </w:pPr>
            <w:r w:rsidRPr="00F507AA">
              <w:rPr>
                <w:b/>
              </w:rPr>
              <w:t>doc. Ing. Briš, CSc.</w:t>
            </w:r>
          </w:p>
          <w:p w:rsidR="00074487" w:rsidRDefault="00074487" w:rsidP="00074487">
            <w:pPr>
              <w:jc w:val="both"/>
            </w:pPr>
            <w:r>
              <w:t>Briš 100%</w:t>
            </w:r>
          </w:p>
        </w:tc>
        <w:tc>
          <w:tcPr>
            <w:tcW w:w="708" w:type="dxa"/>
          </w:tcPr>
          <w:p w:rsidR="00074487" w:rsidRDefault="00074487" w:rsidP="00074487">
            <w:pPr>
              <w:jc w:val="both"/>
            </w:pPr>
            <w:r>
              <w:t>3/Z</w:t>
            </w:r>
          </w:p>
        </w:tc>
        <w:tc>
          <w:tcPr>
            <w:tcW w:w="814" w:type="dxa"/>
          </w:tcPr>
          <w:p w:rsidR="00074487" w:rsidRDefault="00074487" w:rsidP="00074487">
            <w:pPr>
              <w:jc w:val="both"/>
            </w:pPr>
            <w:r>
              <w:t>ZT</w:t>
            </w:r>
          </w:p>
        </w:tc>
      </w:tr>
      <w:tr w:rsidR="00074487" w:rsidTr="0034438B">
        <w:tc>
          <w:tcPr>
            <w:tcW w:w="2370" w:type="dxa"/>
          </w:tcPr>
          <w:p w:rsidR="00074487" w:rsidRDefault="00074487" w:rsidP="00074487">
            <w:r>
              <w:t>Inovační management</w:t>
            </w:r>
          </w:p>
        </w:tc>
        <w:tc>
          <w:tcPr>
            <w:tcW w:w="857" w:type="dxa"/>
            <w:gridSpan w:val="2"/>
          </w:tcPr>
          <w:p w:rsidR="00074487" w:rsidRDefault="00074487" w:rsidP="00074487">
            <w:pPr>
              <w:jc w:val="both"/>
            </w:pPr>
            <w:r>
              <w:t>26-0-26</w:t>
            </w:r>
          </w:p>
        </w:tc>
        <w:tc>
          <w:tcPr>
            <w:tcW w:w="850" w:type="dxa"/>
          </w:tcPr>
          <w:p w:rsidR="00074487" w:rsidRDefault="00074487" w:rsidP="00074487">
            <w:pPr>
              <w:jc w:val="both"/>
            </w:pPr>
            <w:r>
              <w:t>zp, zk</w:t>
            </w:r>
          </w:p>
        </w:tc>
        <w:tc>
          <w:tcPr>
            <w:tcW w:w="709" w:type="dxa"/>
          </w:tcPr>
          <w:p w:rsidR="00074487" w:rsidRDefault="00074487" w:rsidP="00074487">
            <w:pPr>
              <w:jc w:val="both"/>
            </w:pPr>
            <w:r>
              <w:t>5</w:t>
            </w:r>
          </w:p>
        </w:tc>
        <w:tc>
          <w:tcPr>
            <w:tcW w:w="2977" w:type="dxa"/>
          </w:tcPr>
          <w:p w:rsidR="00074487" w:rsidRPr="00F507AA" w:rsidRDefault="00074487" w:rsidP="00074487">
            <w:pPr>
              <w:jc w:val="both"/>
              <w:rPr>
                <w:b/>
              </w:rPr>
            </w:pPr>
            <w:r w:rsidRPr="00F507AA">
              <w:rPr>
                <w:b/>
              </w:rPr>
              <w:t>Ing. Juřičková, Ph.D.</w:t>
            </w:r>
          </w:p>
          <w:p w:rsidR="00074487" w:rsidRDefault="00074487" w:rsidP="00074487">
            <w:pPr>
              <w:jc w:val="both"/>
            </w:pPr>
            <w:r>
              <w:t>Juřičková 100%</w:t>
            </w:r>
          </w:p>
        </w:tc>
        <w:tc>
          <w:tcPr>
            <w:tcW w:w="708" w:type="dxa"/>
          </w:tcPr>
          <w:p w:rsidR="00074487" w:rsidRDefault="00074487" w:rsidP="00074487">
            <w:pPr>
              <w:jc w:val="both"/>
            </w:pPr>
            <w:r>
              <w:t>3/Z</w:t>
            </w:r>
          </w:p>
        </w:tc>
        <w:tc>
          <w:tcPr>
            <w:tcW w:w="814" w:type="dxa"/>
          </w:tcPr>
          <w:p w:rsidR="00074487" w:rsidRDefault="00074487" w:rsidP="00074487">
            <w:pPr>
              <w:jc w:val="both"/>
            </w:pPr>
            <w:r>
              <w:t>PZ</w:t>
            </w:r>
          </w:p>
        </w:tc>
      </w:tr>
      <w:tr w:rsidR="00074487" w:rsidTr="0034438B">
        <w:tc>
          <w:tcPr>
            <w:tcW w:w="2370" w:type="dxa"/>
          </w:tcPr>
          <w:p w:rsidR="00074487" w:rsidRDefault="00074487" w:rsidP="00074487">
            <w:r>
              <w:t>Odborná praxe PI IV</w:t>
            </w:r>
          </w:p>
        </w:tc>
        <w:tc>
          <w:tcPr>
            <w:tcW w:w="857" w:type="dxa"/>
            <w:gridSpan w:val="2"/>
          </w:tcPr>
          <w:p w:rsidR="00074487" w:rsidRDefault="00074487" w:rsidP="00074487">
            <w:pPr>
              <w:jc w:val="both"/>
            </w:pPr>
            <w:r>
              <w:t>120h</w:t>
            </w:r>
          </w:p>
        </w:tc>
        <w:tc>
          <w:tcPr>
            <w:tcW w:w="850" w:type="dxa"/>
          </w:tcPr>
          <w:p w:rsidR="00074487" w:rsidRDefault="00074487" w:rsidP="00074487">
            <w:pPr>
              <w:jc w:val="both"/>
            </w:pPr>
            <w:r>
              <w:t>zp</w:t>
            </w:r>
          </w:p>
        </w:tc>
        <w:tc>
          <w:tcPr>
            <w:tcW w:w="709" w:type="dxa"/>
          </w:tcPr>
          <w:p w:rsidR="00074487" w:rsidRDefault="00074487" w:rsidP="00074487">
            <w:pPr>
              <w:jc w:val="both"/>
            </w:pPr>
            <w:r>
              <w:t>5</w:t>
            </w:r>
          </w:p>
        </w:tc>
        <w:tc>
          <w:tcPr>
            <w:tcW w:w="2977" w:type="dxa"/>
          </w:tcPr>
          <w:p w:rsidR="00074487" w:rsidRPr="00F507AA" w:rsidRDefault="00074487" w:rsidP="00074487">
            <w:pPr>
              <w:jc w:val="both"/>
              <w:rPr>
                <w:b/>
              </w:rPr>
            </w:pPr>
            <w:r w:rsidRPr="00F507AA">
              <w:rPr>
                <w:b/>
              </w:rPr>
              <w:t>doc. Ing. Tuček Ph.D.</w:t>
            </w:r>
          </w:p>
          <w:p w:rsidR="00074487" w:rsidRDefault="00074487" w:rsidP="00074487">
            <w:pPr>
              <w:jc w:val="both"/>
            </w:pPr>
            <w:r>
              <w:t xml:space="preserve">Tuček 60% </w:t>
            </w:r>
          </w:p>
          <w:p w:rsidR="00074487" w:rsidRDefault="00074487" w:rsidP="00074487">
            <w:pPr>
              <w:jc w:val="both"/>
            </w:pPr>
            <w:r>
              <w:t>Chromjaková 40%</w:t>
            </w:r>
          </w:p>
        </w:tc>
        <w:tc>
          <w:tcPr>
            <w:tcW w:w="708" w:type="dxa"/>
          </w:tcPr>
          <w:p w:rsidR="00074487" w:rsidRDefault="00074487" w:rsidP="00074487">
            <w:pPr>
              <w:jc w:val="both"/>
            </w:pPr>
            <w:r>
              <w:t>3/Z</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lastRenderedPageBreak/>
              <w:t>Informační systémy v průmyslovém inženýrství</w:t>
            </w:r>
          </w:p>
        </w:tc>
        <w:tc>
          <w:tcPr>
            <w:tcW w:w="857" w:type="dxa"/>
            <w:gridSpan w:val="2"/>
          </w:tcPr>
          <w:p w:rsidR="00074487" w:rsidRDefault="00074487" w:rsidP="00074487">
            <w:pPr>
              <w:jc w:val="both"/>
            </w:pPr>
            <w:r>
              <w:t xml:space="preserve">10-20-0 </w:t>
            </w:r>
          </w:p>
        </w:tc>
        <w:tc>
          <w:tcPr>
            <w:tcW w:w="850" w:type="dxa"/>
          </w:tcPr>
          <w:p w:rsidR="00074487" w:rsidRDefault="00074487" w:rsidP="00074487">
            <w:pPr>
              <w:jc w:val="both"/>
            </w:pPr>
            <w:r>
              <w:t>klz</w:t>
            </w:r>
          </w:p>
        </w:tc>
        <w:tc>
          <w:tcPr>
            <w:tcW w:w="709" w:type="dxa"/>
          </w:tcPr>
          <w:p w:rsidR="00074487" w:rsidRDefault="00074487" w:rsidP="00074487">
            <w:pPr>
              <w:jc w:val="both"/>
            </w:pPr>
            <w:r>
              <w:t>3</w:t>
            </w:r>
          </w:p>
        </w:tc>
        <w:tc>
          <w:tcPr>
            <w:tcW w:w="2977" w:type="dxa"/>
          </w:tcPr>
          <w:p w:rsidR="00074487" w:rsidRPr="003F6EB7" w:rsidRDefault="00074487" w:rsidP="00074487">
            <w:pPr>
              <w:jc w:val="both"/>
              <w:rPr>
                <w:b/>
                <w:color w:val="000000"/>
              </w:rPr>
            </w:pPr>
            <w:r w:rsidRPr="003F6EB7">
              <w:rPr>
                <w:b/>
                <w:color w:val="000000"/>
              </w:rPr>
              <w:t>doc.</w:t>
            </w:r>
            <w:r>
              <w:rPr>
                <w:b/>
                <w:color w:val="000000"/>
              </w:rPr>
              <w:t xml:space="preserve"> </w:t>
            </w:r>
            <w:r w:rsidRPr="003F6EB7">
              <w:rPr>
                <w:b/>
                <w:color w:val="000000"/>
              </w:rPr>
              <w:t xml:space="preserve">Ing. Prokopová, Ph.D. </w:t>
            </w:r>
          </w:p>
          <w:p w:rsidR="00074487" w:rsidRDefault="00074487" w:rsidP="00074487">
            <w:pPr>
              <w:jc w:val="both"/>
            </w:pPr>
            <w:r w:rsidRPr="003F6EB7">
              <w:rPr>
                <w:color w:val="000000"/>
              </w:rPr>
              <w:t>Prokopová</w:t>
            </w:r>
            <w:r w:rsidRPr="003F6EB7">
              <w:t xml:space="preserve"> 100%</w:t>
            </w:r>
          </w:p>
        </w:tc>
        <w:tc>
          <w:tcPr>
            <w:tcW w:w="708" w:type="dxa"/>
          </w:tcPr>
          <w:p w:rsidR="00074487" w:rsidRDefault="00074487" w:rsidP="00074487">
            <w:pPr>
              <w:jc w:val="both"/>
            </w:pPr>
            <w:r>
              <w:t>3/L</w:t>
            </w:r>
          </w:p>
        </w:tc>
        <w:tc>
          <w:tcPr>
            <w:tcW w:w="814" w:type="dxa"/>
          </w:tcPr>
          <w:p w:rsidR="00074487" w:rsidRDefault="00074487" w:rsidP="00074487">
            <w:pPr>
              <w:jc w:val="both"/>
            </w:pPr>
            <w:r>
              <w:t>PZ</w:t>
            </w:r>
          </w:p>
        </w:tc>
      </w:tr>
      <w:tr w:rsidR="00074487" w:rsidTr="0034438B">
        <w:tc>
          <w:tcPr>
            <w:tcW w:w="2370" w:type="dxa"/>
          </w:tcPr>
          <w:p w:rsidR="00074487" w:rsidRDefault="00074487" w:rsidP="00074487">
            <w:r>
              <w:t>Průmysl 4.0-digitalizace výrobních procesů</w:t>
            </w:r>
          </w:p>
        </w:tc>
        <w:tc>
          <w:tcPr>
            <w:tcW w:w="857" w:type="dxa"/>
            <w:gridSpan w:val="2"/>
          </w:tcPr>
          <w:p w:rsidR="00074487" w:rsidRDefault="00074487" w:rsidP="00074487">
            <w:pPr>
              <w:jc w:val="both"/>
            </w:pPr>
            <w:r>
              <w:t>0-0-30</w:t>
            </w:r>
          </w:p>
        </w:tc>
        <w:tc>
          <w:tcPr>
            <w:tcW w:w="850" w:type="dxa"/>
          </w:tcPr>
          <w:p w:rsidR="00074487" w:rsidRDefault="00074487" w:rsidP="00074487">
            <w:pPr>
              <w:jc w:val="both"/>
            </w:pPr>
            <w:r>
              <w:t>klz</w:t>
            </w:r>
          </w:p>
        </w:tc>
        <w:tc>
          <w:tcPr>
            <w:tcW w:w="709" w:type="dxa"/>
          </w:tcPr>
          <w:p w:rsidR="00074487" w:rsidRDefault="00074487" w:rsidP="00074487">
            <w:pPr>
              <w:jc w:val="both"/>
            </w:pPr>
            <w:r>
              <w:t>3</w:t>
            </w:r>
          </w:p>
        </w:tc>
        <w:tc>
          <w:tcPr>
            <w:tcW w:w="2977" w:type="dxa"/>
          </w:tcPr>
          <w:p w:rsidR="00074487" w:rsidRPr="00F507AA" w:rsidRDefault="00074487" w:rsidP="00074487">
            <w:pPr>
              <w:jc w:val="both"/>
              <w:rPr>
                <w:b/>
              </w:rPr>
            </w:pPr>
            <w:r w:rsidRPr="00F507AA">
              <w:rPr>
                <w:b/>
              </w:rPr>
              <w:t>prof. Ing. Chromjaková, PhD.</w:t>
            </w:r>
          </w:p>
          <w:p w:rsidR="00074487" w:rsidRDefault="00074487" w:rsidP="00074487">
            <w:pPr>
              <w:jc w:val="both"/>
            </w:pPr>
            <w:r>
              <w:t>Chromjaková 60%</w:t>
            </w:r>
          </w:p>
          <w:p w:rsidR="00074487" w:rsidRDefault="00074487" w:rsidP="00074487">
            <w:pPr>
              <w:jc w:val="both"/>
            </w:pPr>
            <w:r>
              <w:t>Vavrušová 40%</w:t>
            </w:r>
          </w:p>
        </w:tc>
        <w:tc>
          <w:tcPr>
            <w:tcW w:w="708" w:type="dxa"/>
          </w:tcPr>
          <w:p w:rsidR="00074487" w:rsidRDefault="00074487" w:rsidP="00074487">
            <w:pPr>
              <w:jc w:val="both"/>
            </w:pPr>
            <w:r>
              <w:t>3/L</w:t>
            </w:r>
          </w:p>
        </w:tc>
        <w:tc>
          <w:tcPr>
            <w:tcW w:w="814" w:type="dxa"/>
          </w:tcPr>
          <w:p w:rsidR="00074487" w:rsidRDefault="00074487" w:rsidP="00074487">
            <w:pPr>
              <w:jc w:val="both"/>
            </w:pPr>
            <w:r>
              <w:t>ZT</w:t>
            </w:r>
          </w:p>
        </w:tc>
      </w:tr>
      <w:tr w:rsidR="00074487" w:rsidTr="0034438B">
        <w:tc>
          <w:tcPr>
            <w:tcW w:w="2370" w:type="dxa"/>
          </w:tcPr>
          <w:p w:rsidR="00074487" w:rsidRDefault="00074487" w:rsidP="00074487">
            <w:r>
              <w:t>Právo pro ekonomy</w:t>
            </w:r>
          </w:p>
        </w:tc>
        <w:tc>
          <w:tcPr>
            <w:tcW w:w="857" w:type="dxa"/>
            <w:gridSpan w:val="2"/>
          </w:tcPr>
          <w:p w:rsidR="00074487" w:rsidRDefault="00074487" w:rsidP="00074487">
            <w:pPr>
              <w:jc w:val="both"/>
            </w:pPr>
            <w:r>
              <w:t>30-0-10</w:t>
            </w:r>
          </w:p>
        </w:tc>
        <w:tc>
          <w:tcPr>
            <w:tcW w:w="850" w:type="dxa"/>
          </w:tcPr>
          <w:p w:rsidR="00074487" w:rsidRDefault="00074487" w:rsidP="00074487">
            <w:pPr>
              <w:jc w:val="both"/>
            </w:pPr>
            <w:r>
              <w:t>zp, zk</w:t>
            </w:r>
          </w:p>
        </w:tc>
        <w:tc>
          <w:tcPr>
            <w:tcW w:w="709" w:type="dxa"/>
          </w:tcPr>
          <w:p w:rsidR="00074487" w:rsidRDefault="00074487" w:rsidP="00074487">
            <w:pPr>
              <w:jc w:val="both"/>
            </w:pPr>
            <w:r>
              <w:t>5</w:t>
            </w:r>
          </w:p>
        </w:tc>
        <w:tc>
          <w:tcPr>
            <w:tcW w:w="2977" w:type="dxa"/>
          </w:tcPr>
          <w:p w:rsidR="00074487" w:rsidRPr="00F507AA" w:rsidRDefault="00074487" w:rsidP="00074487">
            <w:pPr>
              <w:jc w:val="both"/>
              <w:rPr>
                <w:b/>
              </w:rPr>
            </w:pPr>
            <w:r w:rsidRPr="00F507AA">
              <w:rPr>
                <w:b/>
              </w:rPr>
              <w:t>JUDr. Kapplová, Ph.D.</w:t>
            </w:r>
          </w:p>
          <w:p w:rsidR="00074487" w:rsidRDefault="00074487" w:rsidP="00074487">
            <w:pPr>
              <w:jc w:val="both"/>
            </w:pPr>
            <w:r>
              <w:t>Kapplová 100%</w:t>
            </w:r>
          </w:p>
        </w:tc>
        <w:tc>
          <w:tcPr>
            <w:tcW w:w="708" w:type="dxa"/>
          </w:tcPr>
          <w:p w:rsidR="00074487" w:rsidRDefault="00074487" w:rsidP="00074487">
            <w:pPr>
              <w:jc w:val="both"/>
            </w:pPr>
            <w:r>
              <w:t>3/L</w:t>
            </w:r>
          </w:p>
        </w:tc>
        <w:tc>
          <w:tcPr>
            <w:tcW w:w="814" w:type="dxa"/>
          </w:tcPr>
          <w:p w:rsidR="00074487" w:rsidRDefault="00074487" w:rsidP="00074487">
            <w:pPr>
              <w:jc w:val="both"/>
            </w:pPr>
            <w:r>
              <w:t>P</w:t>
            </w:r>
          </w:p>
        </w:tc>
      </w:tr>
      <w:tr w:rsidR="00074487" w:rsidTr="0034438B">
        <w:tc>
          <w:tcPr>
            <w:tcW w:w="2370" w:type="dxa"/>
            <w:tcBorders>
              <w:bottom w:val="single" w:sz="4" w:space="0" w:color="auto"/>
            </w:tcBorders>
          </w:tcPr>
          <w:p w:rsidR="00074487" w:rsidRPr="007B16E8" w:rsidRDefault="00074487" w:rsidP="00074487">
            <w:r w:rsidRPr="007B16E8">
              <w:t>Příprava bakalářské práce a odborná praxe</w:t>
            </w:r>
          </w:p>
        </w:tc>
        <w:tc>
          <w:tcPr>
            <w:tcW w:w="857" w:type="dxa"/>
            <w:gridSpan w:val="2"/>
            <w:tcBorders>
              <w:bottom w:val="single" w:sz="4" w:space="0" w:color="auto"/>
            </w:tcBorders>
          </w:tcPr>
          <w:p w:rsidR="00074487" w:rsidRPr="007B16E8" w:rsidRDefault="00074487" w:rsidP="00074487">
            <w:pPr>
              <w:jc w:val="both"/>
            </w:pPr>
            <w:r w:rsidRPr="007B16E8">
              <w:t>0-0-0</w:t>
            </w:r>
          </w:p>
        </w:tc>
        <w:tc>
          <w:tcPr>
            <w:tcW w:w="850" w:type="dxa"/>
            <w:tcBorders>
              <w:bottom w:val="single" w:sz="4" w:space="0" w:color="auto"/>
            </w:tcBorders>
          </w:tcPr>
          <w:p w:rsidR="00074487" w:rsidRPr="007B16E8" w:rsidRDefault="00074487" w:rsidP="00074487">
            <w:pPr>
              <w:jc w:val="both"/>
            </w:pPr>
            <w:r w:rsidRPr="007B16E8">
              <w:t>zp</w:t>
            </w:r>
          </w:p>
        </w:tc>
        <w:tc>
          <w:tcPr>
            <w:tcW w:w="709" w:type="dxa"/>
            <w:tcBorders>
              <w:bottom w:val="single" w:sz="4" w:space="0" w:color="auto"/>
            </w:tcBorders>
          </w:tcPr>
          <w:p w:rsidR="00074487" w:rsidRPr="007B16E8" w:rsidRDefault="00074487" w:rsidP="00074487">
            <w:pPr>
              <w:jc w:val="both"/>
            </w:pPr>
            <w:r w:rsidRPr="007B16E8">
              <w:t>10</w:t>
            </w:r>
          </w:p>
        </w:tc>
        <w:tc>
          <w:tcPr>
            <w:tcW w:w="2977" w:type="dxa"/>
            <w:tcBorders>
              <w:bottom w:val="single" w:sz="4" w:space="0" w:color="auto"/>
            </w:tcBorders>
          </w:tcPr>
          <w:p w:rsidR="00074487" w:rsidRPr="007B16E8" w:rsidRDefault="00074487" w:rsidP="00074487">
            <w:pPr>
              <w:jc w:val="both"/>
              <w:rPr>
                <w:b/>
              </w:rPr>
            </w:pPr>
            <w:r w:rsidRPr="007B16E8">
              <w:rPr>
                <w:b/>
              </w:rPr>
              <w:t>Ing. Hrušecká, Ph.D.</w:t>
            </w:r>
          </w:p>
          <w:p w:rsidR="00074487" w:rsidRPr="007B16E8" w:rsidRDefault="00074487" w:rsidP="00074487">
            <w:pPr>
              <w:jc w:val="both"/>
            </w:pPr>
            <w:r w:rsidRPr="007B16E8">
              <w:t>Hrušecká 100%</w:t>
            </w:r>
          </w:p>
        </w:tc>
        <w:tc>
          <w:tcPr>
            <w:tcW w:w="708" w:type="dxa"/>
            <w:tcBorders>
              <w:bottom w:val="single" w:sz="4" w:space="0" w:color="auto"/>
            </w:tcBorders>
          </w:tcPr>
          <w:p w:rsidR="00074487" w:rsidRPr="007B16E8" w:rsidRDefault="00074487" w:rsidP="00074487">
            <w:pPr>
              <w:jc w:val="both"/>
            </w:pPr>
            <w:r w:rsidRPr="007B16E8">
              <w:t>3/L</w:t>
            </w:r>
          </w:p>
        </w:tc>
        <w:tc>
          <w:tcPr>
            <w:tcW w:w="814" w:type="dxa"/>
            <w:tcBorders>
              <w:bottom w:val="single" w:sz="4" w:space="0" w:color="auto"/>
            </w:tcBorders>
          </w:tcPr>
          <w:p w:rsidR="00074487" w:rsidRPr="007B16E8" w:rsidRDefault="00074487" w:rsidP="00074487">
            <w:pPr>
              <w:jc w:val="both"/>
            </w:pPr>
            <w:r w:rsidRPr="007B16E8">
              <w:t>P</w:t>
            </w:r>
          </w:p>
        </w:tc>
      </w:tr>
      <w:tr w:rsidR="00074487" w:rsidTr="001C6516">
        <w:tc>
          <w:tcPr>
            <w:tcW w:w="9285" w:type="dxa"/>
            <w:gridSpan w:val="8"/>
          </w:tcPr>
          <w:p w:rsidR="00074487" w:rsidRDefault="00074487" w:rsidP="00074487">
            <w:pPr>
              <w:jc w:val="both"/>
            </w:pPr>
            <w:r w:rsidRPr="00134356">
              <w:rPr>
                <w:b/>
                <w:sz w:val="22"/>
              </w:rPr>
              <w:t>Studenti si povinně volí v rámci 3. ročníku BSP jeden předmět z nabídky cizích jazyků</w:t>
            </w:r>
          </w:p>
        </w:tc>
      </w:tr>
      <w:tr w:rsidR="00074487" w:rsidTr="0034438B">
        <w:tc>
          <w:tcPr>
            <w:tcW w:w="2370" w:type="dxa"/>
          </w:tcPr>
          <w:p w:rsidR="00074487" w:rsidRDefault="00074487" w:rsidP="00074487">
            <w:r>
              <w:t>Francouzština 1</w:t>
            </w:r>
          </w:p>
        </w:tc>
        <w:tc>
          <w:tcPr>
            <w:tcW w:w="857" w:type="dxa"/>
            <w:gridSpan w:val="2"/>
          </w:tcPr>
          <w:p w:rsidR="00074487" w:rsidRDefault="00074487" w:rsidP="00074487">
            <w:pPr>
              <w:jc w:val="both"/>
            </w:pPr>
            <w:r>
              <w:t>0-0-26</w:t>
            </w:r>
          </w:p>
        </w:tc>
        <w:tc>
          <w:tcPr>
            <w:tcW w:w="850" w:type="dxa"/>
          </w:tcPr>
          <w:p w:rsidR="00074487" w:rsidRDefault="00074487" w:rsidP="00074487">
            <w:pPr>
              <w:jc w:val="both"/>
            </w:pPr>
            <w:r>
              <w:t>zp</w:t>
            </w:r>
          </w:p>
        </w:tc>
        <w:tc>
          <w:tcPr>
            <w:tcW w:w="709" w:type="dxa"/>
          </w:tcPr>
          <w:p w:rsidR="00074487" w:rsidRDefault="00074487" w:rsidP="00074487">
            <w:pPr>
              <w:jc w:val="both"/>
            </w:pPr>
            <w:r>
              <w:t>3</w:t>
            </w:r>
          </w:p>
        </w:tc>
        <w:tc>
          <w:tcPr>
            <w:tcW w:w="2977" w:type="dxa"/>
          </w:tcPr>
          <w:p w:rsidR="00074487" w:rsidRPr="00E409BC" w:rsidRDefault="00074487" w:rsidP="00074487">
            <w:pPr>
              <w:rPr>
                <w:b/>
              </w:rPr>
            </w:pPr>
            <w:r w:rsidRPr="00E409BC">
              <w:rPr>
                <w:b/>
              </w:rPr>
              <w:t>Mgr. Zálešáková</w:t>
            </w:r>
          </w:p>
          <w:p w:rsidR="00074487" w:rsidRDefault="00074487" w:rsidP="00074487">
            <w:r>
              <w:t>Zálešáková 100%</w:t>
            </w:r>
          </w:p>
        </w:tc>
        <w:tc>
          <w:tcPr>
            <w:tcW w:w="708" w:type="dxa"/>
          </w:tcPr>
          <w:p w:rsidR="00074487" w:rsidRDefault="00074487" w:rsidP="00074487">
            <w:pPr>
              <w:jc w:val="both"/>
            </w:pPr>
            <w:r>
              <w:t>Z</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Francouzština 2</w:t>
            </w:r>
          </w:p>
        </w:tc>
        <w:tc>
          <w:tcPr>
            <w:tcW w:w="857" w:type="dxa"/>
            <w:gridSpan w:val="2"/>
          </w:tcPr>
          <w:p w:rsidR="00074487" w:rsidRDefault="00074487" w:rsidP="00074487">
            <w:r w:rsidRPr="00720D6C">
              <w:t>0-0-26</w:t>
            </w:r>
          </w:p>
        </w:tc>
        <w:tc>
          <w:tcPr>
            <w:tcW w:w="850" w:type="dxa"/>
          </w:tcPr>
          <w:p w:rsidR="00074487" w:rsidRDefault="00074487" w:rsidP="00074487">
            <w:pPr>
              <w:jc w:val="both"/>
            </w:pPr>
            <w:r>
              <w:t>klz</w:t>
            </w:r>
          </w:p>
        </w:tc>
        <w:tc>
          <w:tcPr>
            <w:tcW w:w="709" w:type="dxa"/>
          </w:tcPr>
          <w:p w:rsidR="00074487" w:rsidRDefault="00074487" w:rsidP="00074487">
            <w:pPr>
              <w:jc w:val="both"/>
            </w:pPr>
            <w:r>
              <w:t>3</w:t>
            </w:r>
          </w:p>
        </w:tc>
        <w:tc>
          <w:tcPr>
            <w:tcW w:w="2977" w:type="dxa"/>
          </w:tcPr>
          <w:p w:rsidR="00074487" w:rsidRPr="00E409BC" w:rsidRDefault="00074487" w:rsidP="00074487">
            <w:pPr>
              <w:rPr>
                <w:b/>
              </w:rPr>
            </w:pPr>
            <w:r w:rsidRPr="00E409BC">
              <w:rPr>
                <w:b/>
              </w:rPr>
              <w:t>Mgr. Zálešáková</w:t>
            </w:r>
          </w:p>
          <w:p w:rsidR="00074487" w:rsidRDefault="00074487" w:rsidP="00074487">
            <w:r>
              <w:t>Zálešáková 100%</w:t>
            </w:r>
          </w:p>
        </w:tc>
        <w:tc>
          <w:tcPr>
            <w:tcW w:w="708" w:type="dxa"/>
          </w:tcPr>
          <w:p w:rsidR="00074487" w:rsidRDefault="00074487" w:rsidP="00074487">
            <w:pPr>
              <w:jc w:val="both"/>
            </w:pPr>
            <w:r>
              <w:t>L</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Konverzace v němčině 1</w:t>
            </w:r>
          </w:p>
        </w:tc>
        <w:tc>
          <w:tcPr>
            <w:tcW w:w="857" w:type="dxa"/>
            <w:gridSpan w:val="2"/>
          </w:tcPr>
          <w:p w:rsidR="00074487" w:rsidRDefault="00074487" w:rsidP="00074487">
            <w:r w:rsidRPr="00720D6C">
              <w:t>0-0-26</w:t>
            </w:r>
          </w:p>
        </w:tc>
        <w:tc>
          <w:tcPr>
            <w:tcW w:w="850" w:type="dxa"/>
          </w:tcPr>
          <w:p w:rsidR="00074487" w:rsidRDefault="00074487" w:rsidP="00074487">
            <w:pPr>
              <w:jc w:val="both"/>
            </w:pPr>
            <w:r>
              <w:t>zp</w:t>
            </w:r>
          </w:p>
        </w:tc>
        <w:tc>
          <w:tcPr>
            <w:tcW w:w="709" w:type="dxa"/>
          </w:tcPr>
          <w:p w:rsidR="00074487" w:rsidRDefault="00074487" w:rsidP="00074487">
            <w:pPr>
              <w:jc w:val="both"/>
            </w:pPr>
            <w:r>
              <w:t>3</w:t>
            </w:r>
          </w:p>
        </w:tc>
        <w:tc>
          <w:tcPr>
            <w:tcW w:w="2977" w:type="dxa"/>
          </w:tcPr>
          <w:p w:rsidR="00074487" w:rsidRPr="00E409BC" w:rsidRDefault="00074487" w:rsidP="00074487">
            <w:pPr>
              <w:jc w:val="both"/>
              <w:rPr>
                <w:b/>
              </w:rPr>
            </w:pPr>
            <w:r w:rsidRPr="00E409BC">
              <w:rPr>
                <w:b/>
              </w:rPr>
              <w:t>Mgr. Kozáková, Ph.D.</w:t>
            </w:r>
          </w:p>
          <w:p w:rsidR="00074487" w:rsidRDefault="00074487" w:rsidP="00074487">
            <w:r>
              <w:t>Kozáková 100%</w:t>
            </w:r>
          </w:p>
        </w:tc>
        <w:tc>
          <w:tcPr>
            <w:tcW w:w="708" w:type="dxa"/>
          </w:tcPr>
          <w:p w:rsidR="00074487" w:rsidRDefault="00074487" w:rsidP="00074487">
            <w:pPr>
              <w:jc w:val="both"/>
            </w:pPr>
            <w:r>
              <w:t>Z</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Konverzace v němčině 2</w:t>
            </w:r>
          </w:p>
        </w:tc>
        <w:tc>
          <w:tcPr>
            <w:tcW w:w="857" w:type="dxa"/>
            <w:gridSpan w:val="2"/>
          </w:tcPr>
          <w:p w:rsidR="00074487" w:rsidRDefault="00074487" w:rsidP="00074487">
            <w:r w:rsidRPr="00720D6C">
              <w:t>0-0-26</w:t>
            </w:r>
          </w:p>
        </w:tc>
        <w:tc>
          <w:tcPr>
            <w:tcW w:w="850" w:type="dxa"/>
          </w:tcPr>
          <w:p w:rsidR="00074487" w:rsidRDefault="00074487" w:rsidP="00074487">
            <w:pPr>
              <w:jc w:val="both"/>
            </w:pPr>
            <w:r>
              <w:t>klz</w:t>
            </w:r>
          </w:p>
        </w:tc>
        <w:tc>
          <w:tcPr>
            <w:tcW w:w="709" w:type="dxa"/>
          </w:tcPr>
          <w:p w:rsidR="00074487" w:rsidRDefault="00074487" w:rsidP="00074487">
            <w:pPr>
              <w:jc w:val="both"/>
            </w:pPr>
            <w:r>
              <w:t>3</w:t>
            </w:r>
          </w:p>
        </w:tc>
        <w:tc>
          <w:tcPr>
            <w:tcW w:w="2977" w:type="dxa"/>
          </w:tcPr>
          <w:p w:rsidR="00074487" w:rsidRPr="00E409BC" w:rsidRDefault="00074487" w:rsidP="00074487">
            <w:pPr>
              <w:jc w:val="both"/>
              <w:rPr>
                <w:b/>
              </w:rPr>
            </w:pPr>
            <w:r w:rsidRPr="00E409BC">
              <w:rPr>
                <w:b/>
              </w:rPr>
              <w:t>Mgr. Kozáková, Ph.D.</w:t>
            </w:r>
          </w:p>
          <w:p w:rsidR="00074487" w:rsidRDefault="00074487" w:rsidP="00074487">
            <w:r>
              <w:t>Kozáková 100%</w:t>
            </w:r>
          </w:p>
        </w:tc>
        <w:tc>
          <w:tcPr>
            <w:tcW w:w="708" w:type="dxa"/>
          </w:tcPr>
          <w:p w:rsidR="00074487" w:rsidRDefault="00074487" w:rsidP="00074487">
            <w:pPr>
              <w:jc w:val="both"/>
            </w:pPr>
            <w:r>
              <w:t>L</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Korespondence v angličtině</w:t>
            </w:r>
          </w:p>
        </w:tc>
        <w:tc>
          <w:tcPr>
            <w:tcW w:w="857" w:type="dxa"/>
            <w:gridSpan w:val="2"/>
          </w:tcPr>
          <w:p w:rsidR="00074487" w:rsidRDefault="00074487" w:rsidP="00074487">
            <w:r w:rsidRPr="00720D6C">
              <w:t>0-0-26</w:t>
            </w:r>
          </w:p>
        </w:tc>
        <w:tc>
          <w:tcPr>
            <w:tcW w:w="850" w:type="dxa"/>
          </w:tcPr>
          <w:p w:rsidR="00074487" w:rsidRDefault="00074487" w:rsidP="00074487">
            <w:pPr>
              <w:jc w:val="both"/>
            </w:pPr>
            <w:r>
              <w:t>zp</w:t>
            </w:r>
          </w:p>
        </w:tc>
        <w:tc>
          <w:tcPr>
            <w:tcW w:w="709" w:type="dxa"/>
          </w:tcPr>
          <w:p w:rsidR="00074487" w:rsidRDefault="00074487" w:rsidP="00074487">
            <w:pPr>
              <w:jc w:val="both"/>
            </w:pPr>
            <w:r>
              <w:t>3</w:t>
            </w:r>
          </w:p>
        </w:tc>
        <w:tc>
          <w:tcPr>
            <w:tcW w:w="2977" w:type="dxa"/>
          </w:tcPr>
          <w:p w:rsidR="00074487" w:rsidRPr="001309F5" w:rsidRDefault="00074487" w:rsidP="00074487">
            <w:pPr>
              <w:rPr>
                <w:b/>
              </w:rPr>
            </w:pPr>
            <w:r w:rsidRPr="001309F5">
              <w:rPr>
                <w:b/>
              </w:rPr>
              <w:t>Daniel Paul Sampey, MFA</w:t>
            </w:r>
          </w:p>
          <w:p w:rsidR="00074487" w:rsidRDefault="00074487" w:rsidP="00074487">
            <w:r>
              <w:t>Sampey 100%</w:t>
            </w:r>
          </w:p>
        </w:tc>
        <w:tc>
          <w:tcPr>
            <w:tcW w:w="708" w:type="dxa"/>
          </w:tcPr>
          <w:p w:rsidR="00074487" w:rsidRDefault="00074487" w:rsidP="00074487">
            <w:pPr>
              <w:jc w:val="both"/>
            </w:pPr>
            <w:r>
              <w:t>L</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Ruština 1</w:t>
            </w:r>
          </w:p>
        </w:tc>
        <w:tc>
          <w:tcPr>
            <w:tcW w:w="857" w:type="dxa"/>
            <w:gridSpan w:val="2"/>
          </w:tcPr>
          <w:p w:rsidR="00074487" w:rsidRDefault="00074487" w:rsidP="00074487">
            <w:r w:rsidRPr="00720D6C">
              <w:t>0-0-26</w:t>
            </w:r>
          </w:p>
        </w:tc>
        <w:tc>
          <w:tcPr>
            <w:tcW w:w="850" w:type="dxa"/>
          </w:tcPr>
          <w:p w:rsidR="00074487" w:rsidRDefault="00074487" w:rsidP="00074487">
            <w:pPr>
              <w:jc w:val="both"/>
            </w:pPr>
            <w:r>
              <w:t>zp</w:t>
            </w:r>
          </w:p>
        </w:tc>
        <w:tc>
          <w:tcPr>
            <w:tcW w:w="709" w:type="dxa"/>
          </w:tcPr>
          <w:p w:rsidR="00074487" w:rsidRDefault="00074487" w:rsidP="00074487">
            <w:pPr>
              <w:jc w:val="both"/>
            </w:pPr>
            <w:r>
              <w:t>3</w:t>
            </w:r>
          </w:p>
        </w:tc>
        <w:tc>
          <w:tcPr>
            <w:tcW w:w="2977" w:type="dxa"/>
          </w:tcPr>
          <w:p w:rsidR="00074487" w:rsidRPr="00E409BC" w:rsidRDefault="00074487" w:rsidP="00074487">
            <w:pPr>
              <w:rPr>
                <w:b/>
              </w:rPr>
            </w:pPr>
            <w:r w:rsidRPr="00E409BC">
              <w:rPr>
                <w:b/>
              </w:rPr>
              <w:t>Mgr. Zálešáková</w:t>
            </w:r>
          </w:p>
          <w:p w:rsidR="00074487" w:rsidRDefault="00074487" w:rsidP="00074487">
            <w:r>
              <w:t>Zálešáková 100%</w:t>
            </w:r>
          </w:p>
        </w:tc>
        <w:tc>
          <w:tcPr>
            <w:tcW w:w="708" w:type="dxa"/>
          </w:tcPr>
          <w:p w:rsidR="00074487" w:rsidRDefault="00074487" w:rsidP="00074487">
            <w:pPr>
              <w:jc w:val="both"/>
            </w:pPr>
            <w:r>
              <w:t>Z</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Ruština 2</w:t>
            </w:r>
          </w:p>
        </w:tc>
        <w:tc>
          <w:tcPr>
            <w:tcW w:w="857" w:type="dxa"/>
            <w:gridSpan w:val="2"/>
          </w:tcPr>
          <w:p w:rsidR="00074487" w:rsidRDefault="00074487" w:rsidP="00074487">
            <w:r w:rsidRPr="00720D6C">
              <w:t>0-0-26</w:t>
            </w:r>
          </w:p>
        </w:tc>
        <w:tc>
          <w:tcPr>
            <w:tcW w:w="850" w:type="dxa"/>
          </w:tcPr>
          <w:p w:rsidR="00074487" w:rsidRDefault="00074487" w:rsidP="00074487">
            <w:pPr>
              <w:jc w:val="both"/>
            </w:pPr>
            <w:r>
              <w:t>klz</w:t>
            </w:r>
          </w:p>
        </w:tc>
        <w:tc>
          <w:tcPr>
            <w:tcW w:w="709" w:type="dxa"/>
          </w:tcPr>
          <w:p w:rsidR="00074487" w:rsidRDefault="00074487" w:rsidP="00074487">
            <w:pPr>
              <w:jc w:val="both"/>
            </w:pPr>
            <w:r>
              <w:t>3</w:t>
            </w:r>
          </w:p>
        </w:tc>
        <w:tc>
          <w:tcPr>
            <w:tcW w:w="2977" w:type="dxa"/>
          </w:tcPr>
          <w:p w:rsidR="00074487" w:rsidRPr="00E409BC" w:rsidRDefault="00074487" w:rsidP="00074487">
            <w:pPr>
              <w:rPr>
                <w:b/>
              </w:rPr>
            </w:pPr>
            <w:r w:rsidRPr="00E409BC">
              <w:rPr>
                <w:b/>
              </w:rPr>
              <w:t>Mgr. Zálešáková</w:t>
            </w:r>
          </w:p>
          <w:p w:rsidR="00074487" w:rsidRDefault="00074487" w:rsidP="00074487">
            <w:r>
              <w:t>Zálešáková 100%</w:t>
            </w:r>
          </w:p>
        </w:tc>
        <w:tc>
          <w:tcPr>
            <w:tcW w:w="708" w:type="dxa"/>
          </w:tcPr>
          <w:p w:rsidR="00074487" w:rsidRDefault="00074487" w:rsidP="00074487">
            <w:pPr>
              <w:jc w:val="both"/>
            </w:pPr>
            <w:r>
              <w:t>L</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Španělština 1</w:t>
            </w:r>
          </w:p>
        </w:tc>
        <w:tc>
          <w:tcPr>
            <w:tcW w:w="857" w:type="dxa"/>
            <w:gridSpan w:val="2"/>
          </w:tcPr>
          <w:p w:rsidR="00074487" w:rsidRDefault="00074487" w:rsidP="00074487">
            <w:r w:rsidRPr="00720D6C">
              <w:t>0-0-26</w:t>
            </w:r>
          </w:p>
        </w:tc>
        <w:tc>
          <w:tcPr>
            <w:tcW w:w="850" w:type="dxa"/>
          </w:tcPr>
          <w:p w:rsidR="00074487" w:rsidRDefault="00074487" w:rsidP="00074487">
            <w:pPr>
              <w:jc w:val="both"/>
            </w:pPr>
            <w:r>
              <w:t>zp</w:t>
            </w:r>
          </w:p>
        </w:tc>
        <w:tc>
          <w:tcPr>
            <w:tcW w:w="709" w:type="dxa"/>
          </w:tcPr>
          <w:p w:rsidR="00074487" w:rsidRDefault="00074487" w:rsidP="00074487">
            <w:pPr>
              <w:jc w:val="both"/>
            </w:pPr>
            <w:r>
              <w:t>3</w:t>
            </w:r>
          </w:p>
        </w:tc>
        <w:tc>
          <w:tcPr>
            <w:tcW w:w="2977" w:type="dxa"/>
          </w:tcPr>
          <w:p w:rsidR="00074487" w:rsidRPr="00E409BC" w:rsidRDefault="00074487" w:rsidP="00074487">
            <w:pPr>
              <w:rPr>
                <w:b/>
              </w:rPr>
            </w:pPr>
            <w:r w:rsidRPr="00E409BC">
              <w:rPr>
                <w:b/>
              </w:rPr>
              <w:t>Mgr. Pečivová</w:t>
            </w:r>
          </w:p>
          <w:p w:rsidR="00074487" w:rsidRDefault="00074487" w:rsidP="00074487">
            <w:r>
              <w:t>Pečivová 100%</w:t>
            </w:r>
          </w:p>
        </w:tc>
        <w:tc>
          <w:tcPr>
            <w:tcW w:w="708" w:type="dxa"/>
          </w:tcPr>
          <w:p w:rsidR="00074487" w:rsidRDefault="00074487" w:rsidP="00074487">
            <w:pPr>
              <w:jc w:val="both"/>
            </w:pPr>
            <w:r>
              <w:t>Z</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Španělština 2</w:t>
            </w:r>
          </w:p>
        </w:tc>
        <w:tc>
          <w:tcPr>
            <w:tcW w:w="857" w:type="dxa"/>
            <w:gridSpan w:val="2"/>
          </w:tcPr>
          <w:p w:rsidR="00074487" w:rsidRDefault="00074487" w:rsidP="00074487">
            <w:r w:rsidRPr="00720D6C">
              <w:t>0-0-26</w:t>
            </w:r>
          </w:p>
        </w:tc>
        <w:tc>
          <w:tcPr>
            <w:tcW w:w="850" w:type="dxa"/>
          </w:tcPr>
          <w:p w:rsidR="00074487" w:rsidRDefault="00074487" w:rsidP="00074487">
            <w:pPr>
              <w:jc w:val="both"/>
            </w:pPr>
            <w:r>
              <w:t>klz</w:t>
            </w:r>
          </w:p>
        </w:tc>
        <w:tc>
          <w:tcPr>
            <w:tcW w:w="709" w:type="dxa"/>
          </w:tcPr>
          <w:p w:rsidR="00074487" w:rsidRDefault="00074487" w:rsidP="00074487">
            <w:pPr>
              <w:jc w:val="both"/>
            </w:pPr>
            <w:r>
              <w:t>3</w:t>
            </w:r>
          </w:p>
        </w:tc>
        <w:tc>
          <w:tcPr>
            <w:tcW w:w="2977" w:type="dxa"/>
          </w:tcPr>
          <w:p w:rsidR="00074487" w:rsidRPr="00E409BC" w:rsidRDefault="00074487" w:rsidP="00074487">
            <w:pPr>
              <w:rPr>
                <w:b/>
              </w:rPr>
            </w:pPr>
            <w:r w:rsidRPr="00E409BC">
              <w:rPr>
                <w:b/>
              </w:rPr>
              <w:t>Mgr. Pečivová</w:t>
            </w:r>
          </w:p>
          <w:p w:rsidR="00074487" w:rsidRDefault="00074487" w:rsidP="00074487">
            <w:r>
              <w:t>Pečivová 100%</w:t>
            </w:r>
          </w:p>
        </w:tc>
        <w:tc>
          <w:tcPr>
            <w:tcW w:w="708" w:type="dxa"/>
          </w:tcPr>
          <w:p w:rsidR="00074487" w:rsidRDefault="00074487" w:rsidP="00074487">
            <w:pPr>
              <w:jc w:val="both"/>
            </w:pPr>
            <w:r>
              <w:t>L</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Čínština 1</w:t>
            </w:r>
          </w:p>
        </w:tc>
        <w:tc>
          <w:tcPr>
            <w:tcW w:w="857" w:type="dxa"/>
            <w:gridSpan w:val="2"/>
          </w:tcPr>
          <w:p w:rsidR="00074487" w:rsidRDefault="00074487" w:rsidP="00074487">
            <w:r w:rsidRPr="00720D6C">
              <w:t>0-0-26</w:t>
            </w:r>
          </w:p>
        </w:tc>
        <w:tc>
          <w:tcPr>
            <w:tcW w:w="850" w:type="dxa"/>
          </w:tcPr>
          <w:p w:rsidR="00074487" w:rsidRDefault="00074487" w:rsidP="00074487">
            <w:pPr>
              <w:jc w:val="both"/>
            </w:pPr>
            <w:r>
              <w:t>zp</w:t>
            </w:r>
          </w:p>
        </w:tc>
        <w:tc>
          <w:tcPr>
            <w:tcW w:w="709" w:type="dxa"/>
          </w:tcPr>
          <w:p w:rsidR="00074487" w:rsidRDefault="00074487" w:rsidP="00074487">
            <w:pPr>
              <w:jc w:val="both"/>
            </w:pPr>
            <w:r>
              <w:t>3</w:t>
            </w:r>
          </w:p>
        </w:tc>
        <w:tc>
          <w:tcPr>
            <w:tcW w:w="2977" w:type="dxa"/>
          </w:tcPr>
          <w:p w:rsidR="00074487" w:rsidRDefault="00074487" w:rsidP="00074487">
            <w:pPr>
              <w:rPr>
                <w:b/>
              </w:rPr>
            </w:pPr>
            <w:r w:rsidRPr="001309F5">
              <w:rPr>
                <w:b/>
              </w:rPr>
              <w:t>Ying Xing, M.A.</w:t>
            </w:r>
          </w:p>
          <w:p w:rsidR="00074487" w:rsidRPr="001309F5" w:rsidRDefault="00074487" w:rsidP="00074487">
            <w:r w:rsidRPr="001309F5">
              <w:t xml:space="preserve">Ying Xing, M.A. </w:t>
            </w:r>
            <w:r>
              <w:t>100%</w:t>
            </w:r>
          </w:p>
        </w:tc>
        <w:tc>
          <w:tcPr>
            <w:tcW w:w="708" w:type="dxa"/>
          </w:tcPr>
          <w:p w:rsidR="00074487" w:rsidRDefault="00074487" w:rsidP="00074487">
            <w:pPr>
              <w:jc w:val="both"/>
            </w:pPr>
            <w:r>
              <w:t>Z</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Čínština 2</w:t>
            </w:r>
          </w:p>
        </w:tc>
        <w:tc>
          <w:tcPr>
            <w:tcW w:w="857" w:type="dxa"/>
            <w:gridSpan w:val="2"/>
          </w:tcPr>
          <w:p w:rsidR="00074487" w:rsidRDefault="00074487" w:rsidP="00074487">
            <w:r w:rsidRPr="00720D6C">
              <w:t>0-0-26</w:t>
            </w:r>
          </w:p>
        </w:tc>
        <w:tc>
          <w:tcPr>
            <w:tcW w:w="850" w:type="dxa"/>
          </w:tcPr>
          <w:p w:rsidR="00074487" w:rsidRDefault="00074487" w:rsidP="00074487">
            <w:pPr>
              <w:jc w:val="both"/>
            </w:pPr>
            <w:r>
              <w:t>zp</w:t>
            </w:r>
          </w:p>
        </w:tc>
        <w:tc>
          <w:tcPr>
            <w:tcW w:w="709" w:type="dxa"/>
          </w:tcPr>
          <w:p w:rsidR="00074487" w:rsidRDefault="00074487" w:rsidP="00074487">
            <w:pPr>
              <w:jc w:val="both"/>
            </w:pPr>
            <w:r>
              <w:t>3</w:t>
            </w:r>
          </w:p>
        </w:tc>
        <w:tc>
          <w:tcPr>
            <w:tcW w:w="2977" w:type="dxa"/>
          </w:tcPr>
          <w:p w:rsidR="00074487" w:rsidRDefault="00074487" w:rsidP="00074487">
            <w:pPr>
              <w:rPr>
                <w:b/>
              </w:rPr>
            </w:pPr>
            <w:r w:rsidRPr="001309F5">
              <w:rPr>
                <w:b/>
              </w:rPr>
              <w:t>Ying Xing, M.A.</w:t>
            </w:r>
          </w:p>
          <w:p w:rsidR="00074487" w:rsidRDefault="00074487" w:rsidP="00074487">
            <w:r>
              <w:t xml:space="preserve">Ying Xing, M.A. </w:t>
            </w:r>
            <w:r w:rsidRPr="001309F5">
              <w:t>100%</w:t>
            </w:r>
          </w:p>
        </w:tc>
        <w:tc>
          <w:tcPr>
            <w:tcW w:w="708" w:type="dxa"/>
          </w:tcPr>
          <w:p w:rsidR="00074487" w:rsidRDefault="00074487" w:rsidP="00074487">
            <w:pPr>
              <w:jc w:val="both"/>
            </w:pPr>
            <w:r>
              <w:t>L</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Příprava na zkoušky Cambridge B2</w:t>
            </w:r>
          </w:p>
        </w:tc>
        <w:tc>
          <w:tcPr>
            <w:tcW w:w="857" w:type="dxa"/>
            <w:gridSpan w:val="2"/>
          </w:tcPr>
          <w:p w:rsidR="00074487" w:rsidRDefault="00074487" w:rsidP="00074487">
            <w:r w:rsidRPr="00720D6C">
              <w:t>0-0-26</w:t>
            </w:r>
          </w:p>
        </w:tc>
        <w:tc>
          <w:tcPr>
            <w:tcW w:w="850" w:type="dxa"/>
          </w:tcPr>
          <w:p w:rsidR="00074487" w:rsidRDefault="00074487" w:rsidP="00074487">
            <w:pPr>
              <w:jc w:val="both"/>
            </w:pPr>
            <w:r>
              <w:t>zp</w:t>
            </w:r>
          </w:p>
        </w:tc>
        <w:tc>
          <w:tcPr>
            <w:tcW w:w="709" w:type="dxa"/>
          </w:tcPr>
          <w:p w:rsidR="00074487" w:rsidRDefault="00074487" w:rsidP="00074487">
            <w:pPr>
              <w:jc w:val="both"/>
            </w:pPr>
            <w:r>
              <w:t>3</w:t>
            </w:r>
          </w:p>
        </w:tc>
        <w:tc>
          <w:tcPr>
            <w:tcW w:w="2977" w:type="dxa"/>
          </w:tcPr>
          <w:p w:rsidR="00074487" w:rsidRPr="00E409BC" w:rsidRDefault="00074487" w:rsidP="00074487">
            <w:pPr>
              <w:jc w:val="both"/>
              <w:rPr>
                <w:b/>
              </w:rPr>
            </w:pPr>
            <w:r w:rsidRPr="00E409BC">
              <w:rPr>
                <w:b/>
              </w:rPr>
              <w:t>PhDr. Semotamová</w:t>
            </w:r>
          </w:p>
          <w:p w:rsidR="00074487" w:rsidRDefault="00074487" w:rsidP="00074487">
            <w:r>
              <w:t>Semotamová 100%</w:t>
            </w:r>
          </w:p>
        </w:tc>
        <w:tc>
          <w:tcPr>
            <w:tcW w:w="708" w:type="dxa"/>
          </w:tcPr>
          <w:p w:rsidR="00074487" w:rsidRDefault="00074487" w:rsidP="00074487">
            <w:pPr>
              <w:jc w:val="both"/>
            </w:pPr>
            <w:r>
              <w:t>Z</w:t>
            </w:r>
          </w:p>
        </w:tc>
        <w:tc>
          <w:tcPr>
            <w:tcW w:w="814" w:type="dxa"/>
          </w:tcPr>
          <w:p w:rsidR="00074487" w:rsidRDefault="00074487" w:rsidP="00074487">
            <w:pPr>
              <w:jc w:val="both"/>
            </w:pPr>
            <w:r>
              <w:t>P</w:t>
            </w:r>
          </w:p>
        </w:tc>
      </w:tr>
      <w:tr w:rsidR="00074487" w:rsidTr="0034438B">
        <w:tc>
          <w:tcPr>
            <w:tcW w:w="2370" w:type="dxa"/>
          </w:tcPr>
          <w:p w:rsidR="00074487" w:rsidRPr="00E63101" w:rsidRDefault="00074487" w:rsidP="00074487">
            <w:pPr>
              <w:rPr>
                <w:vertAlign w:val="superscript"/>
              </w:rPr>
            </w:pPr>
            <w:r>
              <w:t>Příprava na zkoušky Cambridge B2</w:t>
            </w:r>
          </w:p>
        </w:tc>
        <w:tc>
          <w:tcPr>
            <w:tcW w:w="857" w:type="dxa"/>
            <w:gridSpan w:val="2"/>
          </w:tcPr>
          <w:p w:rsidR="00074487" w:rsidRDefault="00074487" w:rsidP="00074487">
            <w:r w:rsidRPr="00720D6C">
              <w:t>0-0-26</w:t>
            </w:r>
          </w:p>
        </w:tc>
        <w:tc>
          <w:tcPr>
            <w:tcW w:w="850" w:type="dxa"/>
          </w:tcPr>
          <w:p w:rsidR="00074487" w:rsidRDefault="00074487" w:rsidP="00074487">
            <w:pPr>
              <w:jc w:val="both"/>
            </w:pPr>
          </w:p>
        </w:tc>
        <w:tc>
          <w:tcPr>
            <w:tcW w:w="709" w:type="dxa"/>
          </w:tcPr>
          <w:p w:rsidR="00074487" w:rsidRDefault="00074487" w:rsidP="00074487">
            <w:pPr>
              <w:jc w:val="both"/>
            </w:pPr>
          </w:p>
        </w:tc>
        <w:tc>
          <w:tcPr>
            <w:tcW w:w="2977" w:type="dxa"/>
          </w:tcPr>
          <w:p w:rsidR="00074487" w:rsidRPr="00E409BC" w:rsidRDefault="00074487" w:rsidP="00074487">
            <w:pPr>
              <w:jc w:val="both"/>
              <w:rPr>
                <w:b/>
              </w:rPr>
            </w:pPr>
            <w:r w:rsidRPr="00E409BC">
              <w:rPr>
                <w:b/>
              </w:rPr>
              <w:t>PhDr. Semotamová</w:t>
            </w:r>
          </w:p>
          <w:p w:rsidR="00074487" w:rsidRDefault="00074487" w:rsidP="00074487">
            <w:r>
              <w:t>Semotamová 100%</w:t>
            </w:r>
          </w:p>
        </w:tc>
        <w:tc>
          <w:tcPr>
            <w:tcW w:w="708" w:type="dxa"/>
          </w:tcPr>
          <w:p w:rsidR="00074487" w:rsidRDefault="00074487" w:rsidP="00074487">
            <w:pPr>
              <w:jc w:val="both"/>
            </w:pPr>
            <w:r>
              <w:t>L</w:t>
            </w:r>
          </w:p>
        </w:tc>
        <w:tc>
          <w:tcPr>
            <w:tcW w:w="814" w:type="dxa"/>
          </w:tcPr>
          <w:p w:rsidR="00074487" w:rsidRDefault="00074487" w:rsidP="00074487">
            <w:pPr>
              <w:jc w:val="both"/>
            </w:pPr>
            <w:r>
              <w:t>P</w:t>
            </w:r>
          </w:p>
        </w:tc>
      </w:tr>
      <w:tr w:rsidR="00074487" w:rsidTr="0034438B">
        <w:tc>
          <w:tcPr>
            <w:tcW w:w="2370" w:type="dxa"/>
          </w:tcPr>
          <w:p w:rsidR="00074487" w:rsidRDefault="00074487" w:rsidP="00074487">
            <w:r>
              <w:t>Příprava na zkoušky Cambridge C1</w:t>
            </w:r>
          </w:p>
        </w:tc>
        <w:tc>
          <w:tcPr>
            <w:tcW w:w="857" w:type="dxa"/>
            <w:gridSpan w:val="2"/>
          </w:tcPr>
          <w:p w:rsidR="00074487" w:rsidRDefault="00074487" w:rsidP="00074487">
            <w:r w:rsidRPr="00720D6C">
              <w:t>0-0-26</w:t>
            </w:r>
          </w:p>
        </w:tc>
        <w:tc>
          <w:tcPr>
            <w:tcW w:w="850" w:type="dxa"/>
          </w:tcPr>
          <w:p w:rsidR="00074487" w:rsidRDefault="00074487" w:rsidP="00074487">
            <w:pPr>
              <w:jc w:val="both"/>
            </w:pPr>
            <w:r>
              <w:t>zp</w:t>
            </w:r>
          </w:p>
        </w:tc>
        <w:tc>
          <w:tcPr>
            <w:tcW w:w="709" w:type="dxa"/>
          </w:tcPr>
          <w:p w:rsidR="00074487" w:rsidRDefault="00074487" w:rsidP="00074487">
            <w:pPr>
              <w:jc w:val="both"/>
            </w:pPr>
            <w:r>
              <w:t>3</w:t>
            </w:r>
          </w:p>
        </w:tc>
        <w:tc>
          <w:tcPr>
            <w:tcW w:w="2977" w:type="dxa"/>
          </w:tcPr>
          <w:p w:rsidR="00074487" w:rsidRPr="00E409BC" w:rsidRDefault="00074487" w:rsidP="00074487">
            <w:pPr>
              <w:jc w:val="both"/>
              <w:rPr>
                <w:b/>
              </w:rPr>
            </w:pPr>
            <w:r w:rsidRPr="00E409BC">
              <w:rPr>
                <w:b/>
              </w:rPr>
              <w:t>PhDr. Semotamová</w:t>
            </w:r>
          </w:p>
          <w:p w:rsidR="00074487" w:rsidRDefault="00074487" w:rsidP="00074487">
            <w:r>
              <w:t>Semotamová 100%</w:t>
            </w:r>
          </w:p>
        </w:tc>
        <w:tc>
          <w:tcPr>
            <w:tcW w:w="708" w:type="dxa"/>
          </w:tcPr>
          <w:p w:rsidR="00074487" w:rsidRDefault="00074487" w:rsidP="00074487">
            <w:pPr>
              <w:jc w:val="both"/>
            </w:pPr>
            <w:r>
              <w:t>Z</w:t>
            </w:r>
          </w:p>
        </w:tc>
        <w:tc>
          <w:tcPr>
            <w:tcW w:w="814" w:type="dxa"/>
          </w:tcPr>
          <w:p w:rsidR="00074487" w:rsidRDefault="00074487" w:rsidP="00074487">
            <w:pPr>
              <w:jc w:val="both"/>
            </w:pPr>
            <w:r>
              <w:t>P</w:t>
            </w:r>
          </w:p>
        </w:tc>
      </w:tr>
      <w:tr w:rsidR="00074487" w:rsidTr="0034438B">
        <w:tc>
          <w:tcPr>
            <w:tcW w:w="2370" w:type="dxa"/>
          </w:tcPr>
          <w:p w:rsidR="00074487" w:rsidRPr="00E63101" w:rsidRDefault="00074487" w:rsidP="00074487">
            <w:pPr>
              <w:rPr>
                <w:vertAlign w:val="superscript"/>
              </w:rPr>
            </w:pPr>
            <w:r>
              <w:t>Příprava na zkoušky Cambridge C1</w:t>
            </w:r>
          </w:p>
        </w:tc>
        <w:tc>
          <w:tcPr>
            <w:tcW w:w="857" w:type="dxa"/>
            <w:gridSpan w:val="2"/>
          </w:tcPr>
          <w:p w:rsidR="00074487" w:rsidRDefault="00074487" w:rsidP="00074487">
            <w:r w:rsidRPr="00720D6C">
              <w:t>0-0-26</w:t>
            </w:r>
          </w:p>
        </w:tc>
        <w:tc>
          <w:tcPr>
            <w:tcW w:w="850" w:type="dxa"/>
          </w:tcPr>
          <w:p w:rsidR="00074487" w:rsidRDefault="00074487" w:rsidP="00074487">
            <w:pPr>
              <w:jc w:val="both"/>
            </w:pPr>
          </w:p>
        </w:tc>
        <w:tc>
          <w:tcPr>
            <w:tcW w:w="709" w:type="dxa"/>
          </w:tcPr>
          <w:p w:rsidR="00074487" w:rsidRDefault="00074487" w:rsidP="00074487">
            <w:pPr>
              <w:jc w:val="both"/>
            </w:pPr>
          </w:p>
        </w:tc>
        <w:tc>
          <w:tcPr>
            <w:tcW w:w="2977" w:type="dxa"/>
          </w:tcPr>
          <w:p w:rsidR="00074487" w:rsidRPr="00E409BC" w:rsidRDefault="00074487" w:rsidP="00074487">
            <w:pPr>
              <w:jc w:val="both"/>
              <w:rPr>
                <w:b/>
              </w:rPr>
            </w:pPr>
            <w:r w:rsidRPr="00E409BC">
              <w:rPr>
                <w:b/>
              </w:rPr>
              <w:t>PhDr. Semotamová</w:t>
            </w:r>
          </w:p>
          <w:p w:rsidR="00074487" w:rsidRDefault="00074487" w:rsidP="00074487">
            <w:r>
              <w:t>Semotamová 100%</w:t>
            </w:r>
          </w:p>
        </w:tc>
        <w:tc>
          <w:tcPr>
            <w:tcW w:w="708" w:type="dxa"/>
          </w:tcPr>
          <w:p w:rsidR="00074487" w:rsidRDefault="00074487" w:rsidP="00074487">
            <w:pPr>
              <w:jc w:val="both"/>
            </w:pPr>
            <w:r>
              <w:t>L</w:t>
            </w:r>
          </w:p>
        </w:tc>
        <w:tc>
          <w:tcPr>
            <w:tcW w:w="814" w:type="dxa"/>
          </w:tcPr>
          <w:p w:rsidR="00074487" w:rsidRDefault="00074487" w:rsidP="00074487">
            <w:pPr>
              <w:jc w:val="both"/>
            </w:pPr>
            <w:r>
              <w:t>P</w:t>
            </w:r>
          </w:p>
        </w:tc>
      </w:tr>
      <w:tr w:rsidR="00074487" w:rsidTr="00EA3784">
        <w:tc>
          <w:tcPr>
            <w:tcW w:w="9285" w:type="dxa"/>
            <w:gridSpan w:val="8"/>
            <w:shd w:val="clear" w:color="auto" w:fill="F7CAAC"/>
          </w:tcPr>
          <w:p w:rsidR="00074487" w:rsidRDefault="00074487" w:rsidP="00074487">
            <w:pPr>
              <w:rPr>
                <w:b/>
                <w:sz w:val="22"/>
              </w:rPr>
            </w:pPr>
            <w:r>
              <w:rPr>
                <w:b/>
                <w:sz w:val="22"/>
              </w:rPr>
              <w:t>Studenti si volí povinný tělocvik v 1. a 2. ročníku v každém semestru (4 sportovní aktivity)</w:t>
            </w:r>
          </w:p>
        </w:tc>
      </w:tr>
      <w:tr w:rsidR="00074487" w:rsidTr="0034438B">
        <w:tc>
          <w:tcPr>
            <w:tcW w:w="2370" w:type="dxa"/>
          </w:tcPr>
          <w:p w:rsidR="00074487" w:rsidRDefault="00074487" w:rsidP="00074487">
            <w:pPr>
              <w:jc w:val="both"/>
            </w:pPr>
            <w:r>
              <w:t>Aerobic</w:t>
            </w:r>
          </w:p>
        </w:tc>
        <w:tc>
          <w:tcPr>
            <w:tcW w:w="857" w:type="dxa"/>
            <w:gridSpan w:val="2"/>
          </w:tcPr>
          <w:p w:rsidR="00074487" w:rsidRDefault="00074487" w:rsidP="00074487">
            <w:pPr>
              <w:jc w:val="both"/>
            </w:pPr>
            <w:r>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val="restart"/>
          </w:tcPr>
          <w:p w:rsidR="00074487" w:rsidRPr="00F36463" w:rsidRDefault="00074487" w:rsidP="00074487">
            <w:pPr>
              <w:rPr>
                <w:b/>
              </w:rPr>
            </w:pPr>
            <w:r>
              <w:rPr>
                <w:b/>
              </w:rPr>
              <w:t>Mgr. Melichárek, Ph</w:t>
            </w:r>
            <w:r w:rsidRPr="00F36463">
              <w:rPr>
                <w:b/>
              </w:rPr>
              <w:t>D.</w:t>
            </w:r>
          </w:p>
          <w:p w:rsidR="00074487" w:rsidRDefault="00074487" w:rsidP="00074487">
            <w:pPr>
              <w:jc w:val="both"/>
            </w:pPr>
            <w:r>
              <w:t xml:space="preserve">Melichárek </w:t>
            </w:r>
          </w:p>
          <w:p w:rsidR="00074487" w:rsidRDefault="00074487" w:rsidP="00074487">
            <w:pPr>
              <w:jc w:val="both"/>
            </w:pPr>
            <w:r>
              <w:t>Jenyš</w:t>
            </w:r>
          </w:p>
          <w:p w:rsidR="00074487" w:rsidRDefault="00074487" w:rsidP="00074487">
            <w:pPr>
              <w:jc w:val="both"/>
            </w:pPr>
            <w:r>
              <w:t>Svoboda</w:t>
            </w:r>
          </w:p>
          <w:p w:rsidR="00074487" w:rsidRDefault="00074487" w:rsidP="00074487">
            <w:pPr>
              <w:jc w:val="both"/>
            </w:pPr>
            <w:r>
              <w:t>Kubalčíková</w:t>
            </w: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Aikido</w:t>
            </w:r>
          </w:p>
        </w:tc>
        <w:tc>
          <w:tcPr>
            <w:tcW w:w="857" w:type="dxa"/>
            <w:gridSpan w:val="2"/>
          </w:tcPr>
          <w:p w:rsidR="00074487" w:rsidRDefault="00074487" w:rsidP="00074487">
            <w:pPr>
              <w:jc w:val="both"/>
            </w:pPr>
            <w:r>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rPr>
                <w:b/>
              </w:rPr>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Americký fotbal</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rPr>
                <w:b/>
              </w:rPr>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Basketbal</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Badminton</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Cyklistika</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Florbal</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Golf</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Horolezectví</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Indoor Cycling</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Inline-bruslení</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K2 hiking</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Kendo</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Kurz letní</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Lyžování tuzemské</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Lyžování zahraniční</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Plavání</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lastRenderedPageBreak/>
              <w:t>Sálová kopaná</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lastRenderedPageBreak/>
              <w:t>Sebeobrana</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Squash</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Stolní tenis</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Taekwondo</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Tai Ji Quan</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Tenis</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Thajský box</w:t>
            </w:r>
          </w:p>
        </w:tc>
        <w:tc>
          <w:tcPr>
            <w:tcW w:w="857" w:type="dxa"/>
            <w:gridSpan w:val="2"/>
          </w:tcPr>
          <w:p w:rsidR="00074487" w:rsidRPr="009D6373" w:rsidRDefault="00074487" w:rsidP="00074487">
            <w:r>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Turistický kurz</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Vodácký kurz</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Volejbal</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34438B">
        <w:tc>
          <w:tcPr>
            <w:tcW w:w="2370" w:type="dxa"/>
          </w:tcPr>
          <w:p w:rsidR="00074487" w:rsidRDefault="00074487" w:rsidP="00074487">
            <w:pPr>
              <w:jc w:val="both"/>
            </w:pPr>
            <w:r>
              <w:t>Zdravotní tělesná výchova</w:t>
            </w:r>
          </w:p>
        </w:tc>
        <w:tc>
          <w:tcPr>
            <w:tcW w:w="857" w:type="dxa"/>
            <w:gridSpan w:val="2"/>
          </w:tcPr>
          <w:p w:rsidR="00074487" w:rsidRDefault="00074487" w:rsidP="00074487">
            <w:r w:rsidRPr="009D6373">
              <w:t>0-26-0</w:t>
            </w:r>
          </w:p>
        </w:tc>
        <w:tc>
          <w:tcPr>
            <w:tcW w:w="850" w:type="dxa"/>
          </w:tcPr>
          <w:p w:rsidR="00074487" w:rsidRDefault="00074487" w:rsidP="00074487">
            <w:pPr>
              <w:jc w:val="both"/>
            </w:pPr>
            <w:r>
              <w:t>zp</w:t>
            </w:r>
          </w:p>
        </w:tc>
        <w:tc>
          <w:tcPr>
            <w:tcW w:w="709" w:type="dxa"/>
          </w:tcPr>
          <w:p w:rsidR="00074487" w:rsidRDefault="00074487" w:rsidP="00074487">
            <w:pPr>
              <w:jc w:val="both"/>
            </w:pPr>
            <w:r>
              <w:t>1</w:t>
            </w:r>
          </w:p>
        </w:tc>
        <w:tc>
          <w:tcPr>
            <w:tcW w:w="2977" w:type="dxa"/>
            <w:vMerge/>
          </w:tcPr>
          <w:p w:rsidR="00074487" w:rsidRDefault="00074487" w:rsidP="00074487">
            <w:pPr>
              <w:jc w:val="both"/>
            </w:pPr>
          </w:p>
        </w:tc>
        <w:tc>
          <w:tcPr>
            <w:tcW w:w="708" w:type="dxa"/>
          </w:tcPr>
          <w:p w:rsidR="00074487" w:rsidRDefault="00074487" w:rsidP="00074487">
            <w:pPr>
              <w:jc w:val="both"/>
            </w:pPr>
            <w:r>
              <w:t>Z/L</w:t>
            </w:r>
          </w:p>
        </w:tc>
        <w:tc>
          <w:tcPr>
            <w:tcW w:w="814" w:type="dxa"/>
          </w:tcPr>
          <w:p w:rsidR="00074487" w:rsidRDefault="00074487" w:rsidP="00074487">
            <w:pPr>
              <w:jc w:val="both"/>
            </w:pPr>
          </w:p>
        </w:tc>
      </w:tr>
      <w:tr w:rsidR="00074487" w:rsidTr="00EA3784">
        <w:tc>
          <w:tcPr>
            <w:tcW w:w="9285" w:type="dxa"/>
            <w:gridSpan w:val="8"/>
            <w:shd w:val="clear" w:color="auto" w:fill="F7CAAC"/>
          </w:tcPr>
          <w:p w:rsidR="00074487" w:rsidRDefault="00074487" w:rsidP="00074487">
            <w:pPr>
              <w:jc w:val="center"/>
            </w:pPr>
            <w:r>
              <w:rPr>
                <w:b/>
                <w:sz w:val="22"/>
              </w:rPr>
              <w:t>Povinně volitelné předměty - skupina 1</w:t>
            </w:r>
          </w:p>
        </w:tc>
      </w:tr>
      <w:tr w:rsidR="00074487" w:rsidTr="0034438B">
        <w:tc>
          <w:tcPr>
            <w:tcW w:w="2370" w:type="dxa"/>
          </w:tcPr>
          <w:p w:rsidR="00074487" w:rsidRDefault="00074487" w:rsidP="00074487">
            <w:pPr>
              <w:jc w:val="both"/>
            </w:pPr>
            <w:r>
              <w:t>Angličtina  - CJ2A</w:t>
            </w:r>
          </w:p>
        </w:tc>
        <w:tc>
          <w:tcPr>
            <w:tcW w:w="857" w:type="dxa"/>
            <w:gridSpan w:val="2"/>
          </w:tcPr>
          <w:p w:rsidR="00074487" w:rsidRDefault="00074487" w:rsidP="00074487">
            <w:r w:rsidRPr="00937295">
              <w:t>0-26-0</w:t>
            </w:r>
          </w:p>
        </w:tc>
        <w:tc>
          <w:tcPr>
            <w:tcW w:w="850" w:type="dxa"/>
          </w:tcPr>
          <w:p w:rsidR="00074487" w:rsidRDefault="00074487" w:rsidP="00074487">
            <w:pPr>
              <w:jc w:val="both"/>
            </w:pPr>
            <w:r>
              <w:t>zp</w:t>
            </w:r>
          </w:p>
        </w:tc>
        <w:tc>
          <w:tcPr>
            <w:tcW w:w="709" w:type="dxa"/>
          </w:tcPr>
          <w:p w:rsidR="00074487" w:rsidRDefault="00074487" w:rsidP="00074487">
            <w:pPr>
              <w:jc w:val="both"/>
            </w:pPr>
            <w:r>
              <w:t>3</w:t>
            </w:r>
          </w:p>
        </w:tc>
        <w:tc>
          <w:tcPr>
            <w:tcW w:w="2977" w:type="dxa"/>
          </w:tcPr>
          <w:p w:rsidR="00074487" w:rsidRPr="00E409BC" w:rsidRDefault="00074487" w:rsidP="00074487">
            <w:pPr>
              <w:jc w:val="both"/>
              <w:rPr>
                <w:b/>
              </w:rPr>
            </w:pPr>
            <w:r w:rsidRPr="00E409BC">
              <w:rPr>
                <w:b/>
              </w:rPr>
              <w:t>PhDr. Semotamová</w:t>
            </w:r>
          </w:p>
          <w:p w:rsidR="00074487" w:rsidRDefault="00074487" w:rsidP="00074487">
            <w:pPr>
              <w:jc w:val="both"/>
            </w:pPr>
            <w:r>
              <w:t>Semotamová 100%</w:t>
            </w:r>
          </w:p>
        </w:tc>
        <w:tc>
          <w:tcPr>
            <w:tcW w:w="708" w:type="dxa"/>
          </w:tcPr>
          <w:p w:rsidR="00074487" w:rsidRDefault="00074487" w:rsidP="00074487">
            <w:pPr>
              <w:jc w:val="both"/>
            </w:pPr>
            <w:r>
              <w:t>L</w:t>
            </w:r>
          </w:p>
        </w:tc>
        <w:tc>
          <w:tcPr>
            <w:tcW w:w="814" w:type="dxa"/>
          </w:tcPr>
          <w:p w:rsidR="00074487" w:rsidRDefault="00074487" w:rsidP="00074487">
            <w:pPr>
              <w:jc w:val="both"/>
            </w:pPr>
            <w:r>
              <w:t>PV</w:t>
            </w:r>
          </w:p>
        </w:tc>
      </w:tr>
      <w:tr w:rsidR="00074487" w:rsidTr="0034438B">
        <w:tc>
          <w:tcPr>
            <w:tcW w:w="2370" w:type="dxa"/>
          </w:tcPr>
          <w:p w:rsidR="00074487" w:rsidRDefault="00074487" w:rsidP="00074487">
            <w:pPr>
              <w:jc w:val="both"/>
            </w:pPr>
            <w:r>
              <w:t>Angličtina  - CJ2B</w:t>
            </w:r>
          </w:p>
        </w:tc>
        <w:tc>
          <w:tcPr>
            <w:tcW w:w="857" w:type="dxa"/>
            <w:gridSpan w:val="2"/>
          </w:tcPr>
          <w:p w:rsidR="00074487" w:rsidRDefault="00074487" w:rsidP="00074487">
            <w:r w:rsidRPr="00937295">
              <w:t>0-26-0</w:t>
            </w:r>
          </w:p>
        </w:tc>
        <w:tc>
          <w:tcPr>
            <w:tcW w:w="850" w:type="dxa"/>
          </w:tcPr>
          <w:p w:rsidR="00074487" w:rsidRDefault="00074487" w:rsidP="00074487">
            <w:pPr>
              <w:jc w:val="both"/>
            </w:pPr>
            <w:r>
              <w:t>klz</w:t>
            </w:r>
          </w:p>
        </w:tc>
        <w:tc>
          <w:tcPr>
            <w:tcW w:w="709" w:type="dxa"/>
          </w:tcPr>
          <w:p w:rsidR="00074487" w:rsidRDefault="00074487" w:rsidP="00074487">
            <w:pPr>
              <w:jc w:val="both"/>
            </w:pPr>
            <w:r>
              <w:t>3</w:t>
            </w:r>
          </w:p>
        </w:tc>
        <w:tc>
          <w:tcPr>
            <w:tcW w:w="2977" w:type="dxa"/>
          </w:tcPr>
          <w:p w:rsidR="00074487" w:rsidRPr="00E409BC" w:rsidRDefault="00074487" w:rsidP="00074487">
            <w:pPr>
              <w:jc w:val="both"/>
              <w:rPr>
                <w:b/>
              </w:rPr>
            </w:pPr>
            <w:r w:rsidRPr="00E409BC">
              <w:rPr>
                <w:b/>
              </w:rPr>
              <w:t>PhDr. Semotamová</w:t>
            </w:r>
          </w:p>
          <w:p w:rsidR="00074487" w:rsidRDefault="00074487" w:rsidP="00074487">
            <w:pPr>
              <w:jc w:val="both"/>
            </w:pPr>
            <w:r>
              <w:t>Semotamová 100%</w:t>
            </w:r>
          </w:p>
        </w:tc>
        <w:tc>
          <w:tcPr>
            <w:tcW w:w="708" w:type="dxa"/>
          </w:tcPr>
          <w:p w:rsidR="00074487" w:rsidRDefault="00074487" w:rsidP="00074487">
            <w:pPr>
              <w:jc w:val="both"/>
            </w:pPr>
            <w:r>
              <w:t>Z</w:t>
            </w:r>
          </w:p>
        </w:tc>
        <w:tc>
          <w:tcPr>
            <w:tcW w:w="814" w:type="dxa"/>
          </w:tcPr>
          <w:p w:rsidR="00074487" w:rsidRDefault="00074487" w:rsidP="00074487">
            <w:pPr>
              <w:jc w:val="both"/>
            </w:pPr>
            <w:r>
              <w:t>PV</w:t>
            </w:r>
          </w:p>
        </w:tc>
      </w:tr>
      <w:tr w:rsidR="00074487" w:rsidTr="0034438B">
        <w:tc>
          <w:tcPr>
            <w:tcW w:w="2370" w:type="dxa"/>
          </w:tcPr>
          <w:p w:rsidR="00074487" w:rsidRDefault="00074487" w:rsidP="00074487">
            <w:pPr>
              <w:jc w:val="both"/>
            </w:pPr>
            <w:r>
              <w:t>Angličtina  - CJ2C</w:t>
            </w:r>
          </w:p>
        </w:tc>
        <w:tc>
          <w:tcPr>
            <w:tcW w:w="857" w:type="dxa"/>
            <w:gridSpan w:val="2"/>
          </w:tcPr>
          <w:p w:rsidR="00074487" w:rsidRDefault="00074487" w:rsidP="00074487">
            <w:r w:rsidRPr="00937295">
              <w:t>0-26-0</w:t>
            </w:r>
          </w:p>
        </w:tc>
        <w:tc>
          <w:tcPr>
            <w:tcW w:w="850" w:type="dxa"/>
          </w:tcPr>
          <w:p w:rsidR="00074487" w:rsidRDefault="00074487" w:rsidP="00074487">
            <w:pPr>
              <w:jc w:val="both"/>
            </w:pPr>
            <w:r>
              <w:t>zp, zk</w:t>
            </w:r>
          </w:p>
        </w:tc>
        <w:tc>
          <w:tcPr>
            <w:tcW w:w="709" w:type="dxa"/>
          </w:tcPr>
          <w:p w:rsidR="00074487" w:rsidRDefault="00074487" w:rsidP="00074487">
            <w:pPr>
              <w:jc w:val="both"/>
            </w:pPr>
            <w:r>
              <w:t>3</w:t>
            </w:r>
          </w:p>
        </w:tc>
        <w:tc>
          <w:tcPr>
            <w:tcW w:w="2977" w:type="dxa"/>
          </w:tcPr>
          <w:p w:rsidR="00074487" w:rsidRPr="00E409BC" w:rsidRDefault="00074487" w:rsidP="00074487">
            <w:pPr>
              <w:jc w:val="both"/>
              <w:rPr>
                <w:b/>
              </w:rPr>
            </w:pPr>
            <w:r w:rsidRPr="00E409BC">
              <w:rPr>
                <w:b/>
              </w:rPr>
              <w:t>PhDr. Semotamová</w:t>
            </w:r>
          </w:p>
          <w:p w:rsidR="00074487" w:rsidRDefault="00074487" w:rsidP="00074487">
            <w:pPr>
              <w:jc w:val="both"/>
            </w:pPr>
            <w:r>
              <w:t>Semotamová 100%</w:t>
            </w:r>
          </w:p>
        </w:tc>
        <w:tc>
          <w:tcPr>
            <w:tcW w:w="708" w:type="dxa"/>
          </w:tcPr>
          <w:p w:rsidR="00074487" w:rsidRDefault="00074487" w:rsidP="00074487">
            <w:pPr>
              <w:jc w:val="both"/>
            </w:pPr>
            <w:r>
              <w:t>L</w:t>
            </w:r>
          </w:p>
        </w:tc>
        <w:tc>
          <w:tcPr>
            <w:tcW w:w="814" w:type="dxa"/>
          </w:tcPr>
          <w:p w:rsidR="00074487" w:rsidRDefault="00074487" w:rsidP="00074487">
            <w:pPr>
              <w:jc w:val="both"/>
            </w:pPr>
            <w:r>
              <w:t>PV</w:t>
            </w:r>
          </w:p>
        </w:tc>
      </w:tr>
      <w:tr w:rsidR="00074487" w:rsidTr="0034438B">
        <w:tc>
          <w:tcPr>
            <w:tcW w:w="2370" w:type="dxa"/>
          </w:tcPr>
          <w:p w:rsidR="00074487" w:rsidRDefault="00074487" w:rsidP="00074487">
            <w:pPr>
              <w:jc w:val="both"/>
            </w:pPr>
            <w:r>
              <w:t>Podnikatelská akademie 1</w:t>
            </w:r>
          </w:p>
        </w:tc>
        <w:tc>
          <w:tcPr>
            <w:tcW w:w="857" w:type="dxa"/>
            <w:gridSpan w:val="2"/>
          </w:tcPr>
          <w:p w:rsidR="00074487" w:rsidRDefault="00074487" w:rsidP="00074487">
            <w:pPr>
              <w:jc w:val="both"/>
            </w:pPr>
            <w:r>
              <w:t>0-0-26</w:t>
            </w:r>
          </w:p>
        </w:tc>
        <w:tc>
          <w:tcPr>
            <w:tcW w:w="850" w:type="dxa"/>
          </w:tcPr>
          <w:p w:rsidR="00074487" w:rsidRDefault="00074487" w:rsidP="00074487">
            <w:pPr>
              <w:jc w:val="both"/>
            </w:pPr>
            <w:r>
              <w:t>klz</w:t>
            </w:r>
          </w:p>
        </w:tc>
        <w:tc>
          <w:tcPr>
            <w:tcW w:w="709" w:type="dxa"/>
          </w:tcPr>
          <w:p w:rsidR="00074487" w:rsidRDefault="00074487" w:rsidP="00074487">
            <w:pPr>
              <w:jc w:val="both"/>
            </w:pPr>
            <w:r>
              <w:t>2</w:t>
            </w:r>
          </w:p>
        </w:tc>
        <w:tc>
          <w:tcPr>
            <w:tcW w:w="2977" w:type="dxa"/>
          </w:tcPr>
          <w:p w:rsidR="00074487" w:rsidRPr="00F507AA" w:rsidRDefault="00074487" w:rsidP="00074487">
            <w:pPr>
              <w:jc w:val="both"/>
              <w:rPr>
                <w:b/>
              </w:rPr>
            </w:pPr>
            <w:r w:rsidRPr="00F507AA">
              <w:rPr>
                <w:b/>
              </w:rPr>
              <w:t>Ing. Novák, Ph.D.</w:t>
            </w:r>
          </w:p>
          <w:p w:rsidR="00074487" w:rsidRDefault="00074487" w:rsidP="00074487">
            <w:pPr>
              <w:jc w:val="both"/>
            </w:pPr>
            <w:r>
              <w:t>Novák 70%</w:t>
            </w:r>
          </w:p>
          <w:p w:rsidR="00074487" w:rsidRDefault="00074487" w:rsidP="00074487">
            <w:pPr>
              <w:jc w:val="both"/>
            </w:pPr>
            <w:r>
              <w:t>Konečný 30% ext.</w:t>
            </w:r>
          </w:p>
        </w:tc>
        <w:tc>
          <w:tcPr>
            <w:tcW w:w="708" w:type="dxa"/>
          </w:tcPr>
          <w:p w:rsidR="00074487" w:rsidRDefault="00074487" w:rsidP="00074487">
            <w:pPr>
              <w:jc w:val="both"/>
            </w:pPr>
            <w:r>
              <w:t>2,3/Z</w:t>
            </w:r>
          </w:p>
        </w:tc>
        <w:tc>
          <w:tcPr>
            <w:tcW w:w="814" w:type="dxa"/>
          </w:tcPr>
          <w:p w:rsidR="00074487" w:rsidRDefault="00074487" w:rsidP="00074487">
            <w:pPr>
              <w:jc w:val="both"/>
            </w:pPr>
            <w:r>
              <w:t>PV</w:t>
            </w:r>
          </w:p>
        </w:tc>
      </w:tr>
      <w:tr w:rsidR="00074487" w:rsidTr="0034438B">
        <w:tc>
          <w:tcPr>
            <w:tcW w:w="2370" w:type="dxa"/>
          </w:tcPr>
          <w:p w:rsidR="00074487" w:rsidRDefault="00074487" w:rsidP="00074487">
            <w:pPr>
              <w:jc w:val="both"/>
            </w:pPr>
            <w:r>
              <w:t>Podnikatelská akademie 2</w:t>
            </w:r>
          </w:p>
        </w:tc>
        <w:tc>
          <w:tcPr>
            <w:tcW w:w="857" w:type="dxa"/>
            <w:gridSpan w:val="2"/>
          </w:tcPr>
          <w:p w:rsidR="00074487" w:rsidRDefault="00074487" w:rsidP="00074487">
            <w:pPr>
              <w:jc w:val="both"/>
            </w:pPr>
            <w:r>
              <w:t>0-0-26</w:t>
            </w:r>
          </w:p>
        </w:tc>
        <w:tc>
          <w:tcPr>
            <w:tcW w:w="850" w:type="dxa"/>
          </w:tcPr>
          <w:p w:rsidR="00074487" w:rsidRDefault="00074487" w:rsidP="00074487">
            <w:pPr>
              <w:jc w:val="both"/>
            </w:pPr>
            <w:r>
              <w:t>klz</w:t>
            </w:r>
          </w:p>
        </w:tc>
        <w:tc>
          <w:tcPr>
            <w:tcW w:w="709" w:type="dxa"/>
          </w:tcPr>
          <w:p w:rsidR="00074487" w:rsidRDefault="00074487" w:rsidP="00074487">
            <w:pPr>
              <w:jc w:val="both"/>
            </w:pPr>
            <w:r>
              <w:t>2</w:t>
            </w:r>
          </w:p>
        </w:tc>
        <w:tc>
          <w:tcPr>
            <w:tcW w:w="2977" w:type="dxa"/>
          </w:tcPr>
          <w:p w:rsidR="00074487" w:rsidRPr="00F507AA" w:rsidRDefault="00074487" w:rsidP="00074487">
            <w:pPr>
              <w:jc w:val="both"/>
              <w:rPr>
                <w:b/>
              </w:rPr>
            </w:pPr>
            <w:r w:rsidRPr="00F507AA">
              <w:rPr>
                <w:b/>
              </w:rPr>
              <w:t>doc. Ing. Popesko, Ph.D.</w:t>
            </w:r>
          </w:p>
          <w:p w:rsidR="00074487" w:rsidRDefault="00074487" w:rsidP="00074487">
            <w:pPr>
              <w:jc w:val="both"/>
            </w:pPr>
            <w:r>
              <w:t>Popesko 70%</w:t>
            </w:r>
          </w:p>
          <w:p w:rsidR="00074487" w:rsidRDefault="00074487" w:rsidP="00074487">
            <w:pPr>
              <w:jc w:val="both"/>
            </w:pPr>
            <w:r>
              <w:t>Konečný 30% ext.</w:t>
            </w:r>
          </w:p>
        </w:tc>
        <w:tc>
          <w:tcPr>
            <w:tcW w:w="708" w:type="dxa"/>
          </w:tcPr>
          <w:p w:rsidR="00074487" w:rsidRDefault="00074487" w:rsidP="00074487">
            <w:pPr>
              <w:jc w:val="both"/>
            </w:pPr>
            <w:r>
              <w:t>2,3/L</w:t>
            </w:r>
          </w:p>
        </w:tc>
        <w:tc>
          <w:tcPr>
            <w:tcW w:w="814" w:type="dxa"/>
          </w:tcPr>
          <w:p w:rsidR="00074487" w:rsidRDefault="00074487" w:rsidP="00074487">
            <w:pPr>
              <w:jc w:val="both"/>
            </w:pPr>
            <w:r>
              <w:t>PV</w:t>
            </w:r>
          </w:p>
        </w:tc>
      </w:tr>
      <w:tr w:rsidR="00074487" w:rsidTr="0034438B">
        <w:tc>
          <w:tcPr>
            <w:tcW w:w="2370" w:type="dxa"/>
          </w:tcPr>
          <w:p w:rsidR="00074487" w:rsidRDefault="00074487" w:rsidP="00074487">
            <w:r>
              <w:t>Manažerská psychologie a sociologie</w:t>
            </w:r>
          </w:p>
        </w:tc>
        <w:tc>
          <w:tcPr>
            <w:tcW w:w="857" w:type="dxa"/>
            <w:gridSpan w:val="2"/>
          </w:tcPr>
          <w:p w:rsidR="00074487" w:rsidRDefault="00074487" w:rsidP="00074487">
            <w:pPr>
              <w:jc w:val="both"/>
            </w:pPr>
            <w:r>
              <w:t>26-0-13</w:t>
            </w:r>
          </w:p>
        </w:tc>
        <w:tc>
          <w:tcPr>
            <w:tcW w:w="850" w:type="dxa"/>
          </w:tcPr>
          <w:p w:rsidR="00074487" w:rsidRDefault="00074487" w:rsidP="00074487">
            <w:pPr>
              <w:jc w:val="both"/>
            </w:pPr>
            <w:r>
              <w:t>zp, zk</w:t>
            </w:r>
          </w:p>
        </w:tc>
        <w:tc>
          <w:tcPr>
            <w:tcW w:w="709" w:type="dxa"/>
          </w:tcPr>
          <w:p w:rsidR="00074487" w:rsidRPr="00E56328" w:rsidRDefault="00074487" w:rsidP="00074487">
            <w:pPr>
              <w:jc w:val="both"/>
            </w:pPr>
            <w:r w:rsidRPr="00E56328">
              <w:t>4</w:t>
            </w:r>
          </w:p>
        </w:tc>
        <w:tc>
          <w:tcPr>
            <w:tcW w:w="2977" w:type="dxa"/>
          </w:tcPr>
          <w:p w:rsidR="00074487" w:rsidRPr="00F507AA" w:rsidRDefault="00074487" w:rsidP="00074487">
            <w:pPr>
              <w:jc w:val="both"/>
              <w:rPr>
                <w:b/>
              </w:rPr>
            </w:pPr>
            <w:r w:rsidRPr="00F507AA">
              <w:rPr>
                <w:b/>
              </w:rPr>
              <w:t>Mgr. Kalenda, Ph.D.</w:t>
            </w:r>
          </w:p>
          <w:p w:rsidR="00074487" w:rsidRDefault="00074487" w:rsidP="00074487">
            <w:pPr>
              <w:jc w:val="both"/>
            </w:pPr>
            <w:r>
              <w:t>Kalenda 60%</w:t>
            </w:r>
          </w:p>
          <w:p w:rsidR="00074487" w:rsidRDefault="00074487" w:rsidP="00074487">
            <w:pPr>
              <w:jc w:val="both"/>
            </w:pPr>
            <w:r>
              <w:t>Mandincová 40%</w:t>
            </w:r>
          </w:p>
        </w:tc>
        <w:tc>
          <w:tcPr>
            <w:tcW w:w="708" w:type="dxa"/>
          </w:tcPr>
          <w:p w:rsidR="00074487" w:rsidRDefault="00074487" w:rsidP="00074487">
            <w:pPr>
              <w:jc w:val="both"/>
            </w:pPr>
            <w:r>
              <w:t>2,3/L</w:t>
            </w:r>
          </w:p>
        </w:tc>
        <w:tc>
          <w:tcPr>
            <w:tcW w:w="814" w:type="dxa"/>
          </w:tcPr>
          <w:p w:rsidR="00074487" w:rsidRDefault="00074487" w:rsidP="00074487">
            <w:pPr>
              <w:jc w:val="both"/>
            </w:pPr>
            <w:r>
              <w:t>PV</w:t>
            </w:r>
          </w:p>
        </w:tc>
      </w:tr>
      <w:tr w:rsidR="00074487" w:rsidTr="0034438B">
        <w:tc>
          <w:tcPr>
            <w:tcW w:w="2370" w:type="dxa"/>
          </w:tcPr>
          <w:p w:rsidR="00074487" w:rsidRDefault="00074487" w:rsidP="00074487">
            <w:r>
              <w:t>Manažerské dovednosti a techniky*</w:t>
            </w:r>
          </w:p>
        </w:tc>
        <w:tc>
          <w:tcPr>
            <w:tcW w:w="857" w:type="dxa"/>
            <w:gridSpan w:val="2"/>
          </w:tcPr>
          <w:p w:rsidR="00074487" w:rsidRDefault="00074487" w:rsidP="00074487">
            <w:pPr>
              <w:jc w:val="both"/>
            </w:pPr>
            <w:r>
              <w:t>13-0-26</w:t>
            </w:r>
          </w:p>
        </w:tc>
        <w:tc>
          <w:tcPr>
            <w:tcW w:w="850" w:type="dxa"/>
          </w:tcPr>
          <w:p w:rsidR="00074487" w:rsidRDefault="00074487" w:rsidP="00074487">
            <w:pPr>
              <w:jc w:val="both"/>
            </w:pPr>
            <w:r>
              <w:t>klz</w:t>
            </w:r>
          </w:p>
        </w:tc>
        <w:tc>
          <w:tcPr>
            <w:tcW w:w="709" w:type="dxa"/>
          </w:tcPr>
          <w:p w:rsidR="00074487" w:rsidRPr="00E56328" w:rsidRDefault="00074487" w:rsidP="00074487">
            <w:pPr>
              <w:jc w:val="both"/>
            </w:pPr>
            <w:r w:rsidRPr="00E56328">
              <w:t>3</w:t>
            </w:r>
          </w:p>
        </w:tc>
        <w:tc>
          <w:tcPr>
            <w:tcW w:w="2977" w:type="dxa"/>
          </w:tcPr>
          <w:p w:rsidR="00074487" w:rsidRDefault="00074487" w:rsidP="00074487">
            <w:pPr>
              <w:jc w:val="both"/>
            </w:pPr>
            <w:r w:rsidRPr="00F507AA">
              <w:rPr>
                <w:b/>
              </w:rPr>
              <w:t>Ing. Matošková, Ph.D</w:t>
            </w:r>
            <w:r>
              <w:t>.</w:t>
            </w:r>
          </w:p>
          <w:p w:rsidR="00074487" w:rsidRDefault="00074487" w:rsidP="00074487">
            <w:pPr>
              <w:jc w:val="both"/>
            </w:pPr>
            <w:r>
              <w:t>Matošková 80%</w:t>
            </w:r>
          </w:p>
          <w:p w:rsidR="00074487" w:rsidRDefault="00074487" w:rsidP="00074487">
            <w:pPr>
              <w:jc w:val="both"/>
            </w:pPr>
            <w:r>
              <w:t>Benyahya 20%</w:t>
            </w:r>
          </w:p>
        </w:tc>
        <w:tc>
          <w:tcPr>
            <w:tcW w:w="708" w:type="dxa"/>
          </w:tcPr>
          <w:p w:rsidR="00074487" w:rsidRDefault="00074487" w:rsidP="00074487">
            <w:pPr>
              <w:jc w:val="both"/>
            </w:pPr>
            <w:r>
              <w:t>2,3/Z</w:t>
            </w:r>
          </w:p>
        </w:tc>
        <w:tc>
          <w:tcPr>
            <w:tcW w:w="814" w:type="dxa"/>
          </w:tcPr>
          <w:p w:rsidR="00074487" w:rsidRDefault="00074487" w:rsidP="00074487">
            <w:pPr>
              <w:jc w:val="both"/>
            </w:pPr>
            <w:r>
              <w:t>PV</w:t>
            </w:r>
          </w:p>
        </w:tc>
      </w:tr>
      <w:tr w:rsidR="00074487" w:rsidTr="0034438B">
        <w:tc>
          <w:tcPr>
            <w:tcW w:w="2370" w:type="dxa"/>
          </w:tcPr>
          <w:p w:rsidR="00074487" w:rsidRDefault="00074487" w:rsidP="00074487">
            <w:pPr>
              <w:jc w:val="both"/>
            </w:pPr>
            <w:r>
              <w:t>Systém řízení Baťa</w:t>
            </w:r>
          </w:p>
        </w:tc>
        <w:tc>
          <w:tcPr>
            <w:tcW w:w="857" w:type="dxa"/>
            <w:gridSpan w:val="2"/>
          </w:tcPr>
          <w:p w:rsidR="00074487" w:rsidRDefault="00074487" w:rsidP="00074487">
            <w:pPr>
              <w:jc w:val="both"/>
            </w:pPr>
            <w:r>
              <w:t>13-0-13</w:t>
            </w:r>
          </w:p>
        </w:tc>
        <w:tc>
          <w:tcPr>
            <w:tcW w:w="850" w:type="dxa"/>
          </w:tcPr>
          <w:p w:rsidR="00074487" w:rsidRDefault="00074487" w:rsidP="00074487">
            <w:pPr>
              <w:jc w:val="both"/>
            </w:pPr>
            <w:r>
              <w:t>klz</w:t>
            </w:r>
          </w:p>
        </w:tc>
        <w:tc>
          <w:tcPr>
            <w:tcW w:w="709" w:type="dxa"/>
          </w:tcPr>
          <w:p w:rsidR="00074487" w:rsidRPr="00E56328" w:rsidRDefault="00074487" w:rsidP="00074487">
            <w:pPr>
              <w:jc w:val="both"/>
            </w:pPr>
            <w:r w:rsidRPr="00E56328">
              <w:t>3</w:t>
            </w:r>
          </w:p>
        </w:tc>
        <w:tc>
          <w:tcPr>
            <w:tcW w:w="2977" w:type="dxa"/>
          </w:tcPr>
          <w:p w:rsidR="00074487" w:rsidRDefault="00074487" w:rsidP="00074487">
            <w:pPr>
              <w:jc w:val="both"/>
              <w:rPr>
                <w:b/>
              </w:rPr>
            </w:pPr>
            <w:r w:rsidRPr="00F507AA">
              <w:rPr>
                <w:b/>
              </w:rPr>
              <w:t>doc. Ing. Staňková, Ph.D.</w:t>
            </w:r>
          </w:p>
          <w:p w:rsidR="00074487" w:rsidRDefault="00074487" w:rsidP="00074487">
            <w:pPr>
              <w:jc w:val="both"/>
            </w:pPr>
            <w:r>
              <w:t>Staňková 60%</w:t>
            </w:r>
          </w:p>
          <w:p w:rsidR="00074487" w:rsidRPr="00F507AA" w:rsidRDefault="00074487" w:rsidP="00074487">
            <w:pPr>
              <w:jc w:val="both"/>
              <w:rPr>
                <w:b/>
              </w:rPr>
            </w:pPr>
            <w:r>
              <w:t>Culík Končitíková 40%</w:t>
            </w:r>
          </w:p>
        </w:tc>
        <w:tc>
          <w:tcPr>
            <w:tcW w:w="708" w:type="dxa"/>
          </w:tcPr>
          <w:p w:rsidR="00074487" w:rsidRDefault="00074487" w:rsidP="00074487">
            <w:pPr>
              <w:jc w:val="both"/>
            </w:pPr>
            <w:r>
              <w:t>2/Z</w:t>
            </w:r>
          </w:p>
        </w:tc>
        <w:tc>
          <w:tcPr>
            <w:tcW w:w="814" w:type="dxa"/>
          </w:tcPr>
          <w:p w:rsidR="00074487" w:rsidRDefault="00074487" w:rsidP="00074487">
            <w:pPr>
              <w:jc w:val="both"/>
            </w:pPr>
            <w:r>
              <w:t>PV</w:t>
            </w:r>
          </w:p>
        </w:tc>
      </w:tr>
      <w:tr w:rsidR="00074487" w:rsidTr="0034438B">
        <w:tc>
          <w:tcPr>
            <w:tcW w:w="2370" w:type="dxa"/>
          </w:tcPr>
          <w:p w:rsidR="00074487" w:rsidRDefault="00074487" w:rsidP="00074487">
            <w:r>
              <w:t>Advanced Marketing and Management</w:t>
            </w:r>
          </w:p>
        </w:tc>
        <w:tc>
          <w:tcPr>
            <w:tcW w:w="857" w:type="dxa"/>
            <w:gridSpan w:val="2"/>
          </w:tcPr>
          <w:p w:rsidR="00074487" w:rsidRDefault="00074487" w:rsidP="00074487">
            <w:pPr>
              <w:jc w:val="both"/>
            </w:pPr>
            <w:r>
              <w:t>13-0-13</w:t>
            </w:r>
          </w:p>
        </w:tc>
        <w:tc>
          <w:tcPr>
            <w:tcW w:w="850" w:type="dxa"/>
          </w:tcPr>
          <w:p w:rsidR="00074487" w:rsidRDefault="00074487" w:rsidP="00074487">
            <w:pPr>
              <w:jc w:val="both"/>
            </w:pPr>
            <w:r>
              <w:t>klz</w:t>
            </w:r>
          </w:p>
        </w:tc>
        <w:tc>
          <w:tcPr>
            <w:tcW w:w="709" w:type="dxa"/>
          </w:tcPr>
          <w:p w:rsidR="00074487" w:rsidRPr="00E56328" w:rsidRDefault="00074487" w:rsidP="00074487">
            <w:pPr>
              <w:jc w:val="both"/>
            </w:pPr>
            <w:r w:rsidRPr="00E56328">
              <w:t>3</w:t>
            </w:r>
          </w:p>
        </w:tc>
        <w:tc>
          <w:tcPr>
            <w:tcW w:w="2977" w:type="dxa"/>
          </w:tcPr>
          <w:p w:rsidR="00074487" w:rsidRDefault="00074487" w:rsidP="00074487">
            <w:pPr>
              <w:jc w:val="both"/>
              <w:rPr>
                <w:b/>
              </w:rPr>
            </w:pPr>
            <w:r w:rsidRPr="00F507AA">
              <w:rPr>
                <w:b/>
              </w:rPr>
              <w:t>doc. Ing. Chovancová, CSc.</w:t>
            </w:r>
          </w:p>
          <w:p w:rsidR="00074487" w:rsidRDefault="00074487" w:rsidP="00074487">
            <w:pPr>
              <w:jc w:val="both"/>
            </w:pPr>
            <w:r>
              <w:t>Chovancová 60%</w:t>
            </w:r>
          </w:p>
          <w:p w:rsidR="00074487" w:rsidRPr="00F507AA" w:rsidRDefault="00074487" w:rsidP="00074487">
            <w:pPr>
              <w:jc w:val="both"/>
              <w:rPr>
                <w:b/>
              </w:rPr>
            </w:pPr>
            <w:r>
              <w:t>Pilík 40%</w:t>
            </w:r>
          </w:p>
        </w:tc>
        <w:tc>
          <w:tcPr>
            <w:tcW w:w="708" w:type="dxa"/>
          </w:tcPr>
          <w:p w:rsidR="00074487" w:rsidRDefault="00074487" w:rsidP="00074487">
            <w:pPr>
              <w:jc w:val="both"/>
            </w:pPr>
            <w:r>
              <w:t>3/Z</w:t>
            </w:r>
          </w:p>
        </w:tc>
        <w:tc>
          <w:tcPr>
            <w:tcW w:w="814" w:type="dxa"/>
          </w:tcPr>
          <w:p w:rsidR="00074487" w:rsidRDefault="00074487" w:rsidP="00074487">
            <w:pPr>
              <w:jc w:val="both"/>
            </w:pPr>
            <w:r>
              <w:t>PV</w:t>
            </w:r>
          </w:p>
        </w:tc>
      </w:tr>
      <w:tr w:rsidR="00074487" w:rsidTr="0034438B">
        <w:tc>
          <w:tcPr>
            <w:tcW w:w="2370" w:type="dxa"/>
          </w:tcPr>
          <w:p w:rsidR="00074487" w:rsidRDefault="00074487" w:rsidP="00074487">
            <w:pPr>
              <w:jc w:val="both"/>
            </w:pPr>
            <w:r>
              <w:t>Počítačové zpracování dat</w:t>
            </w:r>
          </w:p>
        </w:tc>
        <w:tc>
          <w:tcPr>
            <w:tcW w:w="857" w:type="dxa"/>
            <w:gridSpan w:val="2"/>
          </w:tcPr>
          <w:p w:rsidR="00074487" w:rsidRDefault="00074487" w:rsidP="00074487">
            <w:pPr>
              <w:jc w:val="both"/>
            </w:pPr>
            <w:r>
              <w:t>0-26-0</w:t>
            </w:r>
          </w:p>
        </w:tc>
        <w:tc>
          <w:tcPr>
            <w:tcW w:w="850" w:type="dxa"/>
          </w:tcPr>
          <w:p w:rsidR="00074487" w:rsidRDefault="00074487" w:rsidP="00074487">
            <w:pPr>
              <w:jc w:val="both"/>
            </w:pPr>
            <w:r>
              <w:t>klz</w:t>
            </w:r>
          </w:p>
        </w:tc>
        <w:tc>
          <w:tcPr>
            <w:tcW w:w="709" w:type="dxa"/>
          </w:tcPr>
          <w:p w:rsidR="00074487" w:rsidRPr="00E56328" w:rsidRDefault="00074487" w:rsidP="00074487">
            <w:pPr>
              <w:jc w:val="both"/>
            </w:pPr>
            <w:r w:rsidRPr="00E56328">
              <w:t>3</w:t>
            </w:r>
          </w:p>
        </w:tc>
        <w:tc>
          <w:tcPr>
            <w:tcW w:w="2977" w:type="dxa"/>
          </w:tcPr>
          <w:p w:rsidR="00074487" w:rsidRDefault="00074487" w:rsidP="00074487">
            <w:pPr>
              <w:jc w:val="both"/>
            </w:pPr>
            <w:r w:rsidRPr="001C31EB">
              <w:rPr>
                <w:b/>
              </w:rPr>
              <w:t>Ing. Dolejšová, Ph.D</w:t>
            </w:r>
          </w:p>
          <w:p w:rsidR="00074487" w:rsidRDefault="00074487" w:rsidP="00074487">
            <w:pPr>
              <w:jc w:val="both"/>
            </w:pPr>
            <w:r>
              <w:t>Dolejšová 60%</w:t>
            </w:r>
          </w:p>
          <w:p w:rsidR="00074487" w:rsidRDefault="00074487" w:rsidP="00074487">
            <w:pPr>
              <w:jc w:val="both"/>
            </w:pPr>
            <w:r>
              <w:t>Benda 40%</w:t>
            </w:r>
          </w:p>
        </w:tc>
        <w:tc>
          <w:tcPr>
            <w:tcW w:w="708" w:type="dxa"/>
          </w:tcPr>
          <w:p w:rsidR="00074487" w:rsidRDefault="00074487" w:rsidP="00074487">
            <w:pPr>
              <w:jc w:val="both"/>
            </w:pPr>
            <w:r>
              <w:t>1/L</w:t>
            </w:r>
          </w:p>
        </w:tc>
        <w:tc>
          <w:tcPr>
            <w:tcW w:w="814" w:type="dxa"/>
          </w:tcPr>
          <w:p w:rsidR="00074487" w:rsidRDefault="00074487" w:rsidP="00074487">
            <w:pPr>
              <w:jc w:val="both"/>
            </w:pPr>
            <w:r>
              <w:t>PV</w:t>
            </w:r>
          </w:p>
        </w:tc>
      </w:tr>
      <w:tr w:rsidR="00074487" w:rsidTr="0034438B">
        <w:tc>
          <w:tcPr>
            <w:tcW w:w="2370" w:type="dxa"/>
          </w:tcPr>
          <w:p w:rsidR="00074487" w:rsidRDefault="00074487" w:rsidP="00074487">
            <w:r>
              <w:t>Software pro design produktů a procesů</w:t>
            </w:r>
          </w:p>
        </w:tc>
        <w:tc>
          <w:tcPr>
            <w:tcW w:w="857" w:type="dxa"/>
            <w:gridSpan w:val="2"/>
          </w:tcPr>
          <w:p w:rsidR="00074487" w:rsidRDefault="00074487" w:rsidP="00074487">
            <w:pPr>
              <w:jc w:val="both"/>
            </w:pPr>
            <w:r>
              <w:t>0-26-0</w:t>
            </w:r>
          </w:p>
        </w:tc>
        <w:tc>
          <w:tcPr>
            <w:tcW w:w="850" w:type="dxa"/>
          </w:tcPr>
          <w:p w:rsidR="00074487" w:rsidRDefault="00074487" w:rsidP="00074487">
            <w:pPr>
              <w:jc w:val="both"/>
            </w:pPr>
            <w:r>
              <w:t>klz</w:t>
            </w:r>
          </w:p>
        </w:tc>
        <w:tc>
          <w:tcPr>
            <w:tcW w:w="709" w:type="dxa"/>
          </w:tcPr>
          <w:p w:rsidR="00074487" w:rsidRPr="00E56328" w:rsidRDefault="00074487" w:rsidP="00074487">
            <w:pPr>
              <w:jc w:val="both"/>
            </w:pPr>
            <w:r w:rsidRPr="00E56328">
              <w:t>3</w:t>
            </w:r>
          </w:p>
        </w:tc>
        <w:tc>
          <w:tcPr>
            <w:tcW w:w="2977" w:type="dxa"/>
          </w:tcPr>
          <w:p w:rsidR="00074487" w:rsidRPr="00F507AA" w:rsidRDefault="00074487" w:rsidP="00074487">
            <w:pPr>
              <w:jc w:val="both"/>
              <w:rPr>
                <w:b/>
              </w:rPr>
            </w:pPr>
            <w:r w:rsidRPr="00F507AA">
              <w:rPr>
                <w:b/>
              </w:rPr>
              <w:t>Ing. Hrušecká, Ph.D.</w:t>
            </w:r>
          </w:p>
          <w:p w:rsidR="00074487" w:rsidRDefault="00074487" w:rsidP="00074487">
            <w:pPr>
              <w:jc w:val="both"/>
            </w:pPr>
            <w:r>
              <w:t>Hrušecká 100%</w:t>
            </w:r>
          </w:p>
        </w:tc>
        <w:tc>
          <w:tcPr>
            <w:tcW w:w="708" w:type="dxa"/>
          </w:tcPr>
          <w:p w:rsidR="00074487" w:rsidRDefault="00074487" w:rsidP="00074487">
            <w:pPr>
              <w:jc w:val="both"/>
            </w:pPr>
            <w:r>
              <w:t>2,3/L</w:t>
            </w:r>
          </w:p>
        </w:tc>
        <w:tc>
          <w:tcPr>
            <w:tcW w:w="814" w:type="dxa"/>
          </w:tcPr>
          <w:p w:rsidR="00074487" w:rsidRDefault="00074487" w:rsidP="00074487">
            <w:pPr>
              <w:jc w:val="both"/>
            </w:pPr>
            <w:r>
              <w:t>PV</w:t>
            </w:r>
          </w:p>
        </w:tc>
      </w:tr>
      <w:tr w:rsidR="00074487" w:rsidTr="0034438B">
        <w:tc>
          <w:tcPr>
            <w:tcW w:w="2370" w:type="dxa"/>
          </w:tcPr>
          <w:p w:rsidR="00074487" w:rsidRDefault="00074487" w:rsidP="00074487">
            <w:pPr>
              <w:jc w:val="both"/>
            </w:pPr>
            <w:r>
              <w:t>Základy controllingu</w:t>
            </w:r>
          </w:p>
        </w:tc>
        <w:tc>
          <w:tcPr>
            <w:tcW w:w="857" w:type="dxa"/>
            <w:gridSpan w:val="2"/>
          </w:tcPr>
          <w:p w:rsidR="00074487" w:rsidRDefault="00074487" w:rsidP="00074487">
            <w:pPr>
              <w:jc w:val="both"/>
            </w:pPr>
            <w:r>
              <w:t>10-10-0</w:t>
            </w:r>
          </w:p>
        </w:tc>
        <w:tc>
          <w:tcPr>
            <w:tcW w:w="850" w:type="dxa"/>
          </w:tcPr>
          <w:p w:rsidR="00074487" w:rsidRDefault="00074487" w:rsidP="00074487">
            <w:pPr>
              <w:jc w:val="both"/>
            </w:pPr>
            <w:r>
              <w:t>zp, zk</w:t>
            </w:r>
          </w:p>
        </w:tc>
        <w:tc>
          <w:tcPr>
            <w:tcW w:w="709" w:type="dxa"/>
          </w:tcPr>
          <w:p w:rsidR="00074487" w:rsidRPr="00E56328" w:rsidRDefault="00074487" w:rsidP="00074487">
            <w:pPr>
              <w:jc w:val="both"/>
            </w:pPr>
            <w:r w:rsidRPr="00E56328">
              <w:t>4</w:t>
            </w:r>
          </w:p>
        </w:tc>
        <w:tc>
          <w:tcPr>
            <w:tcW w:w="2977" w:type="dxa"/>
          </w:tcPr>
          <w:p w:rsidR="00074487" w:rsidRPr="00F507AA" w:rsidRDefault="00074487" w:rsidP="00074487">
            <w:pPr>
              <w:jc w:val="both"/>
              <w:rPr>
                <w:b/>
              </w:rPr>
            </w:pPr>
            <w:r w:rsidRPr="00F507AA">
              <w:rPr>
                <w:b/>
              </w:rPr>
              <w:t>doc. Ing. Zámečník, Ph.D.</w:t>
            </w:r>
          </w:p>
          <w:p w:rsidR="00074487" w:rsidRDefault="00074487" w:rsidP="00074487">
            <w:pPr>
              <w:jc w:val="both"/>
            </w:pPr>
            <w:r>
              <w:t>Zámečník 100%</w:t>
            </w:r>
          </w:p>
        </w:tc>
        <w:tc>
          <w:tcPr>
            <w:tcW w:w="708" w:type="dxa"/>
          </w:tcPr>
          <w:p w:rsidR="00074487" w:rsidRDefault="00074487" w:rsidP="00074487">
            <w:pPr>
              <w:jc w:val="both"/>
            </w:pPr>
            <w:r>
              <w:t>3/L</w:t>
            </w:r>
          </w:p>
        </w:tc>
        <w:tc>
          <w:tcPr>
            <w:tcW w:w="814" w:type="dxa"/>
          </w:tcPr>
          <w:p w:rsidR="00074487" w:rsidRDefault="00074487" w:rsidP="00074487">
            <w:pPr>
              <w:jc w:val="both"/>
            </w:pPr>
            <w:r>
              <w:t>PV</w:t>
            </w:r>
          </w:p>
        </w:tc>
      </w:tr>
      <w:tr w:rsidR="00074487" w:rsidTr="0034438B">
        <w:tc>
          <w:tcPr>
            <w:tcW w:w="2370" w:type="dxa"/>
          </w:tcPr>
          <w:p w:rsidR="00074487" w:rsidRDefault="00074487" w:rsidP="00074487">
            <w:pPr>
              <w:jc w:val="both"/>
            </w:pPr>
            <w:r>
              <w:t>Marketing I*</w:t>
            </w:r>
          </w:p>
        </w:tc>
        <w:tc>
          <w:tcPr>
            <w:tcW w:w="857" w:type="dxa"/>
            <w:gridSpan w:val="2"/>
          </w:tcPr>
          <w:p w:rsidR="00074487" w:rsidRDefault="00074487" w:rsidP="00074487">
            <w:pPr>
              <w:jc w:val="both"/>
            </w:pPr>
            <w:r>
              <w:t>26-0-13</w:t>
            </w:r>
          </w:p>
        </w:tc>
        <w:tc>
          <w:tcPr>
            <w:tcW w:w="850" w:type="dxa"/>
          </w:tcPr>
          <w:p w:rsidR="00074487" w:rsidRDefault="00074487" w:rsidP="00074487">
            <w:pPr>
              <w:jc w:val="both"/>
            </w:pPr>
            <w:r>
              <w:t>zp, zk</w:t>
            </w:r>
          </w:p>
        </w:tc>
        <w:tc>
          <w:tcPr>
            <w:tcW w:w="709" w:type="dxa"/>
          </w:tcPr>
          <w:p w:rsidR="00074487" w:rsidRPr="00E56328" w:rsidRDefault="00074487" w:rsidP="00074487">
            <w:pPr>
              <w:jc w:val="both"/>
            </w:pPr>
            <w:r w:rsidRPr="00E56328">
              <w:t>5</w:t>
            </w:r>
          </w:p>
        </w:tc>
        <w:tc>
          <w:tcPr>
            <w:tcW w:w="2977" w:type="dxa"/>
          </w:tcPr>
          <w:p w:rsidR="00074487" w:rsidRDefault="00074487" w:rsidP="00074487">
            <w:pPr>
              <w:jc w:val="both"/>
              <w:rPr>
                <w:b/>
              </w:rPr>
            </w:pPr>
            <w:r w:rsidRPr="00F507AA">
              <w:rPr>
                <w:b/>
              </w:rPr>
              <w:t>doc. Ing. Pilík, Ph.D.</w:t>
            </w:r>
          </w:p>
          <w:p w:rsidR="00074487" w:rsidRDefault="00074487" w:rsidP="00074487">
            <w:pPr>
              <w:jc w:val="both"/>
            </w:pPr>
            <w:r>
              <w:t>Pilík 60%</w:t>
            </w:r>
          </w:p>
          <w:p w:rsidR="00074487" w:rsidRPr="00F507AA" w:rsidRDefault="00074487" w:rsidP="00074487">
            <w:pPr>
              <w:jc w:val="both"/>
              <w:rPr>
                <w:b/>
              </w:rPr>
            </w:pPr>
            <w:r>
              <w:t>Kozák 40%</w:t>
            </w:r>
          </w:p>
        </w:tc>
        <w:tc>
          <w:tcPr>
            <w:tcW w:w="708" w:type="dxa"/>
          </w:tcPr>
          <w:p w:rsidR="00074487" w:rsidRDefault="00074487" w:rsidP="00074487">
            <w:pPr>
              <w:jc w:val="both"/>
            </w:pPr>
            <w:r>
              <w:t>2/L</w:t>
            </w:r>
          </w:p>
        </w:tc>
        <w:tc>
          <w:tcPr>
            <w:tcW w:w="814" w:type="dxa"/>
          </w:tcPr>
          <w:p w:rsidR="00074487" w:rsidRDefault="00074487" w:rsidP="00074487">
            <w:pPr>
              <w:jc w:val="both"/>
            </w:pPr>
            <w:r>
              <w:t>PV</w:t>
            </w:r>
          </w:p>
        </w:tc>
      </w:tr>
      <w:tr w:rsidR="00074487" w:rsidTr="00041842">
        <w:trPr>
          <w:trHeight w:val="1069"/>
        </w:trPr>
        <w:tc>
          <w:tcPr>
            <w:tcW w:w="9285" w:type="dxa"/>
            <w:gridSpan w:val="8"/>
          </w:tcPr>
          <w:p w:rsidR="00074487" w:rsidRDefault="00074487" w:rsidP="00074487">
            <w:pPr>
              <w:rPr>
                <w:b/>
              </w:rPr>
            </w:pPr>
            <w:r>
              <w:rPr>
                <w:b/>
              </w:rPr>
              <w:t>Podmínka pro splnění této skupiny předmětů:</w:t>
            </w:r>
          </w:p>
          <w:p w:rsidR="00074487" w:rsidRPr="00A95C34" w:rsidRDefault="00074487" w:rsidP="00074487">
            <w:pPr>
              <w:jc w:val="both"/>
            </w:pPr>
            <w:r w:rsidRPr="00A95C34">
              <w:t>Student v prezenč</w:t>
            </w:r>
            <w:r>
              <w:t>n</w:t>
            </w:r>
            <w:r w:rsidRPr="00A95C34">
              <w:t xml:space="preserve">í formě studia si volí z nabídky povinně volitelné předměty minimálně </w:t>
            </w:r>
            <w:r w:rsidRPr="00CC6CEB">
              <w:rPr>
                <w:rPrChange w:id="220" w:author="Michal Pilík" w:date="2018-09-15T13:00:00Z">
                  <w:rPr>
                    <w:color w:val="FF0000"/>
                  </w:rPr>
                </w:rPrChange>
              </w:rPr>
              <w:t xml:space="preserve">za </w:t>
            </w:r>
            <w:r w:rsidRPr="00CC6CEB">
              <w:rPr>
                <w:b/>
                <w:rPrChange w:id="221" w:author="Michal Pilík" w:date="2018-09-15T13:00:00Z">
                  <w:rPr>
                    <w:b/>
                    <w:color w:val="FF0000"/>
                  </w:rPr>
                </w:rPrChange>
              </w:rPr>
              <w:t>6 kreditů</w:t>
            </w:r>
            <w:r w:rsidRPr="00CC6CEB">
              <w:rPr>
                <w:b/>
              </w:rPr>
              <w:t>.</w:t>
            </w:r>
          </w:p>
          <w:p w:rsidR="00074487" w:rsidRDefault="00074487" w:rsidP="00074487"/>
          <w:p w:rsidR="00074487" w:rsidRPr="00336550" w:rsidRDefault="00074487" w:rsidP="00074487">
            <w:pPr>
              <w:rPr>
                <w:b/>
              </w:rPr>
            </w:pPr>
            <w:r>
              <w:rPr>
                <w:b/>
              </w:rPr>
              <w:t>Pozn.: Předměty označené * lze studovat i v anglickém jazyce.</w:t>
            </w:r>
          </w:p>
        </w:tc>
      </w:tr>
      <w:tr w:rsidR="00074487" w:rsidTr="001C6516">
        <w:tc>
          <w:tcPr>
            <w:tcW w:w="9285" w:type="dxa"/>
            <w:gridSpan w:val="8"/>
            <w:shd w:val="clear" w:color="auto" w:fill="F7CAAC"/>
          </w:tcPr>
          <w:p w:rsidR="00074487" w:rsidRDefault="00074487" w:rsidP="00074487">
            <w:r>
              <w:rPr>
                <w:b/>
                <w:sz w:val="22"/>
              </w:rPr>
              <w:t>Volitelné předměty – skupina 2</w:t>
            </w:r>
          </w:p>
        </w:tc>
      </w:tr>
      <w:tr w:rsidR="00074487" w:rsidTr="00EA3784">
        <w:trPr>
          <w:trHeight w:val="747"/>
        </w:trPr>
        <w:tc>
          <w:tcPr>
            <w:tcW w:w="9285" w:type="dxa"/>
            <w:gridSpan w:val="8"/>
          </w:tcPr>
          <w:p w:rsidR="00074487" w:rsidRDefault="00074487" w:rsidP="00074487">
            <w:pPr>
              <w:jc w:val="both"/>
              <w:rPr>
                <w:b/>
              </w:rPr>
            </w:pPr>
            <w:r>
              <w:rPr>
                <w:b/>
              </w:rPr>
              <w:t>Podmínka pro splnění této skupiny předmětů:</w:t>
            </w:r>
          </w:p>
          <w:p w:rsidR="00074487" w:rsidRDefault="00074487" w:rsidP="00074487">
            <w:pPr>
              <w:jc w:val="both"/>
            </w:pPr>
            <w:r>
              <w:t xml:space="preserve">Tato skupina předmětů není specifikována. </w:t>
            </w:r>
            <w:r w:rsidRPr="00FA13C7">
              <w:t xml:space="preserve">Student si může </w:t>
            </w:r>
            <w:r>
              <w:t>v rámci</w:t>
            </w:r>
            <w:r w:rsidRPr="00FA13C7">
              <w:t xml:space="preserve"> této skupiny zvolit předměty minimálně za </w:t>
            </w:r>
            <w:r w:rsidRPr="00FA13C7">
              <w:rPr>
                <w:b/>
              </w:rPr>
              <w:t>3 kredity</w:t>
            </w:r>
            <w:r>
              <w:rPr>
                <w:b/>
              </w:rPr>
              <w:t xml:space="preserve">, </w:t>
            </w:r>
            <w:r w:rsidRPr="00796BD9">
              <w:t xml:space="preserve">a to předměty podle aktuální nabídky mezifakultní nebo meziuniverzitní spolupráce nebo předměty nabízené v rámci ostatních studijních programů na FaME, které mohou sloužit k rozšíření jeho znalostí nebo dovedností. </w:t>
            </w:r>
            <w:r w:rsidRPr="00FA13C7">
              <w:t>V případě, že si nezvolí z této skupiny předmětů, musí si zvolit adekvátně více kreditů za předměty ze skupiny povinně volitelných předmětů.</w:t>
            </w:r>
          </w:p>
        </w:tc>
      </w:tr>
      <w:tr w:rsidR="00074487" w:rsidTr="0034438B">
        <w:tc>
          <w:tcPr>
            <w:tcW w:w="3227" w:type="dxa"/>
            <w:gridSpan w:val="3"/>
            <w:shd w:val="clear" w:color="auto" w:fill="F7CAAC"/>
          </w:tcPr>
          <w:p w:rsidR="00074487" w:rsidRDefault="00074487" w:rsidP="00074487">
            <w:pPr>
              <w:jc w:val="both"/>
              <w:rPr>
                <w:b/>
              </w:rPr>
            </w:pPr>
            <w:r>
              <w:rPr>
                <w:b/>
              </w:rPr>
              <w:lastRenderedPageBreak/>
              <w:t xml:space="preserve"> Součásti SZZ a jejich obsah</w:t>
            </w:r>
          </w:p>
        </w:tc>
        <w:tc>
          <w:tcPr>
            <w:tcW w:w="6058" w:type="dxa"/>
            <w:gridSpan w:val="5"/>
            <w:tcBorders>
              <w:bottom w:val="nil"/>
            </w:tcBorders>
          </w:tcPr>
          <w:p w:rsidR="00074487" w:rsidRDefault="00074487" w:rsidP="00074487">
            <w:pPr>
              <w:jc w:val="both"/>
            </w:pPr>
          </w:p>
        </w:tc>
      </w:tr>
      <w:tr w:rsidR="00074487" w:rsidTr="004C43D6">
        <w:trPr>
          <w:trHeight w:val="708"/>
        </w:trPr>
        <w:tc>
          <w:tcPr>
            <w:tcW w:w="9285" w:type="dxa"/>
            <w:gridSpan w:val="8"/>
            <w:tcBorders>
              <w:top w:val="nil"/>
            </w:tcBorders>
          </w:tcPr>
          <w:p w:rsidR="00074487" w:rsidRPr="00336550" w:rsidRDefault="00074487" w:rsidP="00074487">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074487" w:rsidRPr="00336550" w:rsidRDefault="00074487" w:rsidP="00074487">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obhajoba BP a</w:t>
            </w:r>
          </w:p>
          <w:p w:rsidR="00074487" w:rsidRPr="00336550" w:rsidRDefault="00074487" w:rsidP="00074487">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zkouška z odborné problematiky související se studovaným programem a zaměřením BP</w:t>
            </w:r>
          </w:p>
          <w:p w:rsidR="00074487" w:rsidRPr="00336550" w:rsidRDefault="00074487" w:rsidP="00074487">
            <w:pPr>
              <w:pStyle w:val="Zkladntext"/>
              <w:ind w:left="742"/>
              <w:rPr>
                <w:rFonts w:ascii="Times New Roman" w:hAnsi="Times New Roman"/>
                <w:i w:val="0"/>
                <w:sz w:val="20"/>
                <w:szCs w:val="20"/>
              </w:rPr>
            </w:pPr>
            <w:r w:rsidRPr="00336550">
              <w:rPr>
                <w:rFonts w:ascii="Times New Roman" w:hAnsi="Times New Roman"/>
                <w:i w:val="0"/>
                <w:sz w:val="20"/>
                <w:szCs w:val="20"/>
              </w:rPr>
              <w:t xml:space="preserve"> </w:t>
            </w:r>
          </w:p>
          <w:p w:rsidR="00074487" w:rsidRPr="00336550" w:rsidRDefault="00074487" w:rsidP="00074487">
            <w:pPr>
              <w:jc w:val="both"/>
            </w:pPr>
            <w:r w:rsidRPr="00336550">
              <w:t>Zkouška z odborné problematiky se skládá z odborné rozpravy ze čtyř základních tematických okruhů.</w:t>
            </w:r>
          </w:p>
          <w:p w:rsidR="00074487" w:rsidRPr="00336550" w:rsidRDefault="00074487" w:rsidP="00074487">
            <w:pPr>
              <w:pStyle w:val="Odstavecseseznamem"/>
              <w:numPr>
                <w:ilvl w:val="0"/>
                <w:numId w:val="5"/>
              </w:numPr>
              <w:spacing w:after="160" w:line="259" w:lineRule="auto"/>
              <w:jc w:val="both"/>
              <w:rPr>
                <w:i/>
              </w:rPr>
            </w:pPr>
            <w:r w:rsidRPr="00F51A3C">
              <w:rPr>
                <w:b/>
              </w:rPr>
              <w:t>Ekonomie</w:t>
            </w:r>
            <w:r w:rsidRPr="00336550">
              <w:t xml:space="preserve"> </w:t>
            </w:r>
            <w:r w:rsidRPr="00336550">
              <w:rPr>
                <w:i/>
              </w:rPr>
              <w:t>(rozsah je dán předměty Mikroekonomie I, Makroekonomie I)</w:t>
            </w:r>
          </w:p>
          <w:p w:rsidR="00074487" w:rsidRPr="00336550" w:rsidRDefault="00074487" w:rsidP="00074487">
            <w:pPr>
              <w:pStyle w:val="Odstavecseseznamem"/>
              <w:numPr>
                <w:ilvl w:val="0"/>
                <w:numId w:val="5"/>
              </w:numPr>
              <w:spacing w:after="160" w:line="259" w:lineRule="auto"/>
              <w:jc w:val="both"/>
            </w:pPr>
            <w:r w:rsidRPr="00F51A3C">
              <w:rPr>
                <w:b/>
              </w:rPr>
              <w:t>Podniková ekonomika a management</w:t>
            </w:r>
            <w:r w:rsidRPr="00336550">
              <w:t xml:space="preserve"> </w:t>
            </w:r>
            <w:r w:rsidRPr="00336550">
              <w:rPr>
                <w:i/>
              </w:rPr>
              <w:t>(rozsah je dán předměty Podniková ekonomika I, Podniková ekonomika II, Management I, Řízení lidských zdrojů I, Projektový management I, Projektový management II, Inovační management)</w:t>
            </w:r>
          </w:p>
          <w:p w:rsidR="00074487" w:rsidRPr="00336550" w:rsidRDefault="00074487" w:rsidP="00074487">
            <w:pPr>
              <w:pStyle w:val="Odstavecseseznamem"/>
              <w:numPr>
                <w:ilvl w:val="0"/>
                <w:numId w:val="5"/>
              </w:numPr>
              <w:spacing w:after="160" w:line="259" w:lineRule="auto"/>
              <w:jc w:val="both"/>
            </w:pPr>
            <w:r w:rsidRPr="00F51A3C">
              <w:rPr>
                <w:b/>
              </w:rPr>
              <w:t>Průmyslové inženýrství</w:t>
            </w:r>
            <w:r w:rsidRPr="00336550">
              <w:t xml:space="preserve"> </w:t>
            </w:r>
            <w:r w:rsidRPr="00336550">
              <w:rPr>
                <w:i/>
              </w:rPr>
              <w:t>(rozsah je dán předměty Úvod do průmyslového inženýrství, Produktový management, Nauka o zboží, Základy výrobních technologií, Logistika, Technická příprava výroby, Řízení a organizace výroby, Kvalita a metrologie, Průmysl 4.0 - digitalizace výrobních procesů)</w:t>
            </w:r>
          </w:p>
          <w:p w:rsidR="00074487" w:rsidRPr="00336550" w:rsidRDefault="00074487" w:rsidP="00074487">
            <w:pPr>
              <w:pStyle w:val="Odstavecseseznamem"/>
              <w:numPr>
                <w:ilvl w:val="0"/>
                <w:numId w:val="5"/>
              </w:numPr>
              <w:spacing w:after="160" w:line="259" w:lineRule="auto"/>
              <w:jc w:val="both"/>
            </w:pPr>
            <w:r w:rsidRPr="00F51A3C">
              <w:rPr>
                <w:b/>
              </w:rPr>
              <w:t>Informatika a statistika</w:t>
            </w:r>
            <w:r w:rsidRPr="00336550">
              <w:t xml:space="preserve"> </w:t>
            </w:r>
            <w:r w:rsidRPr="00336550">
              <w:rPr>
                <w:i/>
              </w:rPr>
              <w:t>(rozsah je dán předměty Informační technologie pro ekonomy, Úvod do studia systémů, Aplikovaná statistika I, Aplikovaná statistika II, Základy kvantitativních metod, Informační systémy v průmyslovém inženýrství)</w:t>
            </w:r>
          </w:p>
        </w:tc>
      </w:tr>
      <w:tr w:rsidR="00074487" w:rsidTr="0034438B">
        <w:tc>
          <w:tcPr>
            <w:tcW w:w="3227" w:type="dxa"/>
            <w:gridSpan w:val="3"/>
            <w:shd w:val="clear" w:color="auto" w:fill="F7CAAC"/>
          </w:tcPr>
          <w:p w:rsidR="00074487" w:rsidRDefault="00074487" w:rsidP="00074487">
            <w:pPr>
              <w:jc w:val="both"/>
              <w:rPr>
                <w:b/>
              </w:rPr>
            </w:pPr>
            <w:r>
              <w:rPr>
                <w:b/>
              </w:rPr>
              <w:t>Další studijní povinnosti</w:t>
            </w:r>
          </w:p>
        </w:tc>
        <w:tc>
          <w:tcPr>
            <w:tcW w:w="6058" w:type="dxa"/>
            <w:gridSpan w:val="5"/>
            <w:tcBorders>
              <w:bottom w:val="nil"/>
            </w:tcBorders>
          </w:tcPr>
          <w:p w:rsidR="00074487" w:rsidRPr="00336550" w:rsidRDefault="00074487" w:rsidP="00074487">
            <w:pPr>
              <w:jc w:val="both"/>
            </w:pPr>
          </w:p>
        </w:tc>
      </w:tr>
      <w:tr w:rsidR="00074487" w:rsidTr="00DB5CEF">
        <w:trPr>
          <w:trHeight w:val="581"/>
        </w:trPr>
        <w:tc>
          <w:tcPr>
            <w:tcW w:w="9285" w:type="dxa"/>
            <w:gridSpan w:val="8"/>
            <w:tcBorders>
              <w:top w:val="nil"/>
            </w:tcBorders>
          </w:tcPr>
          <w:p w:rsidR="00074487" w:rsidRDefault="00074487" w:rsidP="00074487">
            <w:pPr>
              <w:jc w:val="both"/>
            </w:pPr>
          </w:p>
          <w:p w:rsidR="00074487" w:rsidRDefault="00074487" w:rsidP="00074487">
            <w:pPr>
              <w:jc w:val="both"/>
            </w:pPr>
          </w:p>
        </w:tc>
      </w:tr>
    </w:tbl>
    <w:p w:rsidR="00041842" w:rsidRDefault="00041842"/>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6058"/>
      </w:tblGrid>
      <w:tr w:rsidR="007C3A07" w:rsidTr="0034438B">
        <w:tc>
          <w:tcPr>
            <w:tcW w:w="3227" w:type="dxa"/>
            <w:shd w:val="clear" w:color="auto" w:fill="F7CAAC"/>
          </w:tcPr>
          <w:p w:rsidR="007C3A07" w:rsidRDefault="007C3A07" w:rsidP="007C3A07">
            <w:pPr>
              <w:rPr>
                <w:b/>
              </w:rPr>
            </w:pPr>
            <w:r>
              <w:rPr>
                <w:b/>
              </w:rPr>
              <w:t>Návrh témat kvalifikačních prací a témata obhájených prací</w:t>
            </w:r>
          </w:p>
        </w:tc>
        <w:tc>
          <w:tcPr>
            <w:tcW w:w="6058" w:type="dxa"/>
            <w:tcBorders>
              <w:bottom w:val="nil"/>
            </w:tcBorders>
          </w:tcPr>
          <w:p w:rsidR="007C3A07" w:rsidRDefault="007C3A07" w:rsidP="007C3A07">
            <w:pPr>
              <w:jc w:val="both"/>
            </w:pPr>
          </w:p>
        </w:tc>
      </w:tr>
      <w:tr w:rsidR="007C3A07" w:rsidTr="00EA3784">
        <w:trPr>
          <w:trHeight w:val="842"/>
        </w:trPr>
        <w:tc>
          <w:tcPr>
            <w:tcW w:w="9285" w:type="dxa"/>
            <w:gridSpan w:val="2"/>
            <w:tcBorders>
              <w:top w:val="nil"/>
            </w:tcBorders>
          </w:tcPr>
          <w:p w:rsidR="007C3A07" w:rsidRPr="004C43D6" w:rsidRDefault="007C3A07" w:rsidP="007C3A07">
            <w:pPr>
              <w:jc w:val="both"/>
              <w:rPr>
                <w:b/>
              </w:rPr>
            </w:pPr>
            <w:r w:rsidRPr="004C43D6">
              <w:rPr>
                <w:b/>
              </w:rPr>
              <w:t>Návrh témat kvalifikačních prací pro SP Průmyslové inženýrství:</w:t>
            </w:r>
          </w:p>
          <w:p w:rsidR="007C3A07" w:rsidRPr="004C43D6" w:rsidRDefault="007C3A07" w:rsidP="007C3A07">
            <w:pPr>
              <w:jc w:val="both"/>
            </w:pPr>
            <w:r w:rsidRPr="004C43D6">
              <w:t>Analýza výrobního procesu ve vybrané společnosti</w:t>
            </w:r>
          </w:p>
          <w:p w:rsidR="007C3A07" w:rsidRPr="004C43D6" w:rsidRDefault="007C3A07" w:rsidP="007C3A07">
            <w:pPr>
              <w:jc w:val="both"/>
            </w:pPr>
            <w:r w:rsidRPr="004C43D6">
              <w:t>Optimalizace logistických toků ve výrobním systému</w:t>
            </w:r>
          </w:p>
          <w:p w:rsidR="007C3A07" w:rsidRPr="004C43D6" w:rsidRDefault="007C3A07" w:rsidP="007C3A07">
            <w:pPr>
              <w:jc w:val="both"/>
            </w:pPr>
            <w:r w:rsidRPr="004C43D6">
              <w:t>Návrh modelu uspořádání výrobního layoutu ve výrobním procesu</w:t>
            </w:r>
          </w:p>
          <w:p w:rsidR="007C3A07" w:rsidRPr="004C43D6" w:rsidRDefault="007C3A07" w:rsidP="007C3A07">
            <w:pPr>
              <w:jc w:val="both"/>
            </w:pPr>
            <w:r w:rsidRPr="004C43D6">
              <w:t>Využití metod průmyslového inženýrství ve výrobním pod</w:t>
            </w:r>
            <w:r>
              <w:t>n</w:t>
            </w:r>
            <w:r w:rsidRPr="004C43D6">
              <w:t>iku</w:t>
            </w:r>
          </w:p>
          <w:p w:rsidR="007C3A07" w:rsidRPr="004C43D6" w:rsidRDefault="007C3A07" w:rsidP="007C3A07">
            <w:pPr>
              <w:jc w:val="both"/>
            </w:pPr>
            <w:r w:rsidRPr="004C43D6">
              <w:t>Analýza a využití projektového řízení v průmyslové společnosti</w:t>
            </w:r>
          </w:p>
          <w:p w:rsidR="007C3A07" w:rsidRPr="004C43D6" w:rsidRDefault="007C3A07" w:rsidP="007C3A07">
            <w:pPr>
              <w:jc w:val="both"/>
            </w:pPr>
            <w:r w:rsidRPr="004C43D6">
              <w:t>Implementace vybraného modelu ERP ve výrobním procesu</w:t>
            </w:r>
          </w:p>
          <w:p w:rsidR="007C3A07" w:rsidRPr="004C43D6" w:rsidRDefault="007C3A07" w:rsidP="007C3A07">
            <w:pPr>
              <w:jc w:val="both"/>
            </w:pPr>
            <w:r w:rsidRPr="004C43D6">
              <w:t>Návrh projektu informačních toku v oblasti plánování a řízení výroby</w:t>
            </w:r>
          </w:p>
          <w:p w:rsidR="007C3A07" w:rsidRPr="004C43D6" w:rsidRDefault="007C3A07" w:rsidP="007C3A07">
            <w:pPr>
              <w:jc w:val="both"/>
            </w:pPr>
            <w:r w:rsidRPr="004C43D6">
              <w:t>Model nastavení procesů managementu kvality v průmyslové společnosti</w:t>
            </w:r>
          </w:p>
          <w:p w:rsidR="007C3A07" w:rsidRPr="004C43D6" w:rsidRDefault="007C3A07" w:rsidP="007C3A07">
            <w:pPr>
              <w:jc w:val="both"/>
            </w:pPr>
            <w:r w:rsidRPr="004C43D6">
              <w:t>Analýza vybraného informačního systému jako podpůrného nástroje digitalizace výrobního procesu</w:t>
            </w:r>
          </w:p>
          <w:p w:rsidR="007C3A07" w:rsidRPr="004C43D6" w:rsidRDefault="007C3A07" w:rsidP="007C3A07">
            <w:pPr>
              <w:jc w:val="both"/>
            </w:pPr>
            <w:r w:rsidRPr="004C43D6">
              <w:t>Zhodnocení implementace systému managementu kvality ve firmě</w:t>
            </w:r>
          </w:p>
          <w:p w:rsidR="007C3A07" w:rsidRPr="004C43D6" w:rsidRDefault="007C3A07" w:rsidP="007C3A07">
            <w:pPr>
              <w:jc w:val="both"/>
            </w:pPr>
            <w:r w:rsidRPr="004C43D6">
              <w:t>Aplikace vybraných nástrojů kvality v průmyslové společnosti</w:t>
            </w:r>
          </w:p>
          <w:p w:rsidR="007C3A07" w:rsidRPr="004C43D6" w:rsidRDefault="007C3A07" w:rsidP="007C3A07">
            <w:pPr>
              <w:jc w:val="both"/>
            </w:pPr>
            <w:r w:rsidRPr="004C43D6">
              <w:t>Návrh procesní mapy pro nastavení procesu implementace konceptu Průmyslu 4.0</w:t>
            </w:r>
          </w:p>
          <w:p w:rsidR="007C3A07" w:rsidRPr="004C43D6" w:rsidRDefault="007C3A07" w:rsidP="007C3A07">
            <w:pPr>
              <w:jc w:val="both"/>
            </w:pPr>
            <w:r w:rsidRPr="004C43D6">
              <w:t xml:space="preserve"> </w:t>
            </w:r>
          </w:p>
          <w:p w:rsidR="007C3A07" w:rsidRPr="004C43D6" w:rsidRDefault="007C3A07" w:rsidP="007C3A07">
            <w:pPr>
              <w:jc w:val="both"/>
              <w:rPr>
                <w:b/>
              </w:rPr>
            </w:pPr>
            <w:r w:rsidRPr="004C43D6">
              <w:rPr>
                <w:b/>
              </w:rPr>
              <w:t>Témata obhájených prací:</w:t>
            </w:r>
          </w:p>
          <w:p w:rsidR="007C3A07" w:rsidRPr="004C43D6" w:rsidRDefault="007C3A07" w:rsidP="007C3A07">
            <w:pPr>
              <w:jc w:val="both"/>
            </w:pPr>
            <w:r w:rsidRPr="004C43D6">
              <w:t>Zavádění metod průmyslového inženýrství ve firmě WEBA Olomouc, s.r.o</w:t>
            </w:r>
          </w:p>
          <w:p w:rsidR="007C3A07" w:rsidRPr="004C43D6" w:rsidRDefault="007C3A07" w:rsidP="007C3A07">
            <w:pPr>
              <w:jc w:val="both"/>
            </w:pPr>
            <w:r w:rsidRPr="004C43D6">
              <w:t>Analýza procesu plánování výroby</w:t>
            </w:r>
          </w:p>
          <w:p w:rsidR="007C3A07" w:rsidRPr="004C43D6" w:rsidRDefault="007C3A07" w:rsidP="007C3A07">
            <w:pPr>
              <w:jc w:val="both"/>
            </w:pPr>
            <w:r w:rsidRPr="004C43D6">
              <w:t>Analýza řízení kvality se zaměřením na neshodu ve vybrané firmě</w:t>
            </w:r>
          </w:p>
          <w:p w:rsidR="007C3A07" w:rsidRPr="004C43D6" w:rsidRDefault="007C3A07" w:rsidP="007C3A07">
            <w:pPr>
              <w:jc w:val="both"/>
            </w:pPr>
            <w:r w:rsidRPr="004C43D6">
              <w:t>Identifikace plýtvání a možnosti eliminace plýtvání ve výrobním podniku</w:t>
            </w:r>
          </w:p>
          <w:p w:rsidR="007C3A07" w:rsidRPr="004C43D6" w:rsidRDefault="007C3A07" w:rsidP="007C3A07">
            <w:pPr>
              <w:jc w:val="both"/>
            </w:pPr>
            <w:r w:rsidRPr="004C43D6">
              <w:t>Analýza výrobního procesu ve firmě ZPS Slév</w:t>
            </w:r>
            <w:r>
              <w:t>á</w:t>
            </w:r>
            <w:r w:rsidRPr="004C43D6">
              <w:t>rna</w:t>
            </w:r>
            <w:r>
              <w:t xml:space="preserve"> </w:t>
            </w:r>
            <w:r w:rsidRPr="004C43D6">
              <w:t>a.s.</w:t>
            </w:r>
          </w:p>
          <w:p w:rsidR="007C3A07" w:rsidRPr="004C43D6" w:rsidRDefault="007C3A07" w:rsidP="007C3A07">
            <w:pPr>
              <w:jc w:val="both"/>
            </w:pPr>
            <w:r w:rsidRPr="004C43D6">
              <w:t>Revize integrovaného systému kvality ve společnosti</w:t>
            </w:r>
          </w:p>
          <w:p w:rsidR="007C3A07" w:rsidRPr="004C43D6" w:rsidRDefault="007C3A07" w:rsidP="007C3A07">
            <w:pPr>
              <w:jc w:val="both"/>
            </w:pPr>
            <w:r w:rsidRPr="004C43D6">
              <w:t>Zavádění systému RQM na obráběcím pracovišti ve společnosti Kovárna VIVA</w:t>
            </w:r>
          </w:p>
          <w:p w:rsidR="007C3A07" w:rsidRDefault="007C3A07" w:rsidP="007C3A07">
            <w:pPr>
              <w:jc w:val="both"/>
            </w:pPr>
            <w:r w:rsidRPr="004C43D6">
              <w:t>Sjednocení standardizace montážní linky ve společnosti Greiner Assistec, s.r.o</w:t>
            </w:r>
          </w:p>
          <w:p w:rsidR="00C8670E" w:rsidRDefault="00C8670E" w:rsidP="007C3A07">
            <w:pPr>
              <w:jc w:val="both"/>
            </w:pPr>
          </w:p>
          <w:p w:rsidR="00C8670E" w:rsidRDefault="00C8670E" w:rsidP="00C8670E">
            <w:pPr>
              <w:jc w:val="both"/>
            </w:pPr>
            <w:r>
              <w:t xml:space="preserve">Jedná se pouze o příklady obhájených témat BP. Kompletní přehled obhájených BP je v informačním systému UTB ve Zlíně </w:t>
            </w:r>
            <w:hyperlink r:id="rId13" w:history="1">
              <w:r>
                <w:rPr>
                  <w:rStyle w:val="Hypertextovodkaz"/>
                </w:rPr>
                <w:t>https://stag.utb.cz/portal/studium/prohlizeni.html</w:t>
              </w:r>
            </w:hyperlink>
            <w:r>
              <w:t xml:space="preserve"> (odkaz Kvalifikační práce).</w:t>
            </w:r>
          </w:p>
          <w:p w:rsidR="007C3A07" w:rsidRDefault="007C3A07" w:rsidP="007C3A07">
            <w:pPr>
              <w:jc w:val="both"/>
            </w:pPr>
            <w:r>
              <w:t xml:space="preserve"> </w:t>
            </w:r>
          </w:p>
        </w:tc>
      </w:tr>
      <w:tr w:rsidR="007C3A07" w:rsidTr="0034438B">
        <w:tc>
          <w:tcPr>
            <w:tcW w:w="3227" w:type="dxa"/>
            <w:shd w:val="clear" w:color="auto" w:fill="F7CAAC"/>
          </w:tcPr>
          <w:p w:rsidR="007C3A07" w:rsidRDefault="007C3A07" w:rsidP="007C3A07">
            <w:r>
              <w:rPr>
                <w:b/>
              </w:rPr>
              <w:t>Návrh témat rigorózních prací a témata obhájených prací</w:t>
            </w:r>
          </w:p>
        </w:tc>
        <w:tc>
          <w:tcPr>
            <w:tcW w:w="6058" w:type="dxa"/>
            <w:tcBorders>
              <w:bottom w:val="nil"/>
            </w:tcBorders>
            <w:shd w:val="clear" w:color="auto" w:fill="FFFFFF"/>
          </w:tcPr>
          <w:p w:rsidR="007C3A07" w:rsidRDefault="007C3A07" w:rsidP="007C3A07">
            <w:pPr>
              <w:jc w:val="center"/>
            </w:pPr>
          </w:p>
        </w:tc>
      </w:tr>
      <w:tr w:rsidR="007C3A07" w:rsidTr="00C8670E">
        <w:trPr>
          <w:trHeight w:val="206"/>
        </w:trPr>
        <w:tc>
          <w:tcPr>
            <w:tcW w:w="9285" w:type="dxa"/>
            <w:gridSpan w:val="2"/>
            <w:tcBorders>
              <w:top w:val="nil"/>
            </w:tcBorders>
          </w:tcPr>
          <w:p w:rsidR="007C3A07" w:rsidRDefault="007C3A07" w:rsidP="007C3A07">
            <w:pPr>
              <w:jc w:val="both"/>
            </w:pPr>
          </w:p>
        </w:tc>
      </w:tr>
      <w:tr w:rsidR="007C3A07" w:rsidTr="0034438B">
        <w:tc>
          <w:tcPr>
            <w:tcW w:w="3227" w:type="dxa"/>
            <w:shd w:val="clear" w:color="auto" w:fill="F7CAAC"/>
          </w:tcPr>
          <w:p w:rsidR="007C3A07" w:rsidRDefault="007C3A07" w:rsidP="007C3A07">
            <w:r>
              <w:rPr>
                <w:b/>
              </w:rPr>
              <w:t xml:space="preserve"> Součásti SRZ a jejich obsah</w:t>
            </w:r>
          </w:p>
        </w:tc>
        <w:tc>
          <w:tcPr>
            <w:tcW w:w="6058" w:type="dxa"/>
            <w:tcBorders>
              <w:bottom w:val="nil"/>
            </w:tcBorders>
            <w:shd w:val="clear" w:color="auto" w:fill="FFFFFF"/>
          </w:tcPr>
          <w:p w:rsidR="007C3A07" w:rsidRDefault="007C3A07" w:rsidP="007C3A07">
            <w:pPr>
              <w:jc w:val="center"/>
            </w:pPr>
          </w:p>
        </w:tc>
      </w:tr>
      <w:tr w:rsidR="007C3A07" w:rsidTr="00C8670E">
        <w:trPr>
          <w:trHeight w:val="284"/>
        </w:trPr>
        <w:tc>
          <w:tcPr>
            <w:tcW w:w="9285" w:type="dxa"/>
            <w:gridSpan w:val="2"/>
            <w:tcBorders>
              <w:top w:val="nil"/>
            </w:tcBorders>
          </w:tcPr>
          <w:p w:rsidR="007C3A07" w:rsidRDefault="007C3A07" w:rsidP="007C3A07">
            <w:pPr>
              <w:jc w:val="both"/>
            </w:pPr>
          </w:p>
        </w:tc>
      </w:tr>
    </w:tbl>
    <w:p w:rsidR="00174EC9" w:rsidRDefault="00174EC9"/>
    <w:p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rsidTr="00406EBE">
        <w:tc>
          <w:tcPr>
            <w:tcW w:w="9285" w:type="dxa"/>
            <w:gridSpan w:val="8"/>
            <w:tcBorders>
              <w:bottom w:val="double" w:sz="4" w:space="0" w:color="auto"/>
            </w:tcBorders>
            <w:shd w:val="clear" w:color="auto" w:fill="BDD6EE"/>
          </w:tcPr>
          <w:p w:rsidR="00406EBE" w:rsidRDefault="00406EBE" w:rsidP="00406EBE">
            <w:pPr>
              <w:jc w:val="both"/>
              <w:rPr>
                <w:b/>
                <w:sz w:val="28"/>
              </w:rPr>
            </w:pPr>
            <w:r>
              <w:rPr>
                <w:b/>
                <w:sz w:val="28"/>
              </w:rPr>
              <w:lastRenderedPageBreak/>
              <w:t>B-IIa – Studijní plány a návrh témat prací (bakalářské a magisterské studijní programy)</w:t>
            </w:r>
          </w:p>
        </w:tc>
      </w:tr>
      <w:tr w:rsidR="00406EBE" w:rsidTr="00406EBE">
        <w:tc>
          <w:tcPr>
            <w:tcW w:w="2654" w:type="dxa"/>
            <w:gridSpan w:val="2"/>
            <w:shd w:val="clear" w:color="auto" w:fill="F7CAAC"/>
          </w:tcPr>
          <w:p w:rsidR="00406EBE" w:rsidRDefault="00406EBE" w:rsidP="00406EBE">
            <w:pPr>
              <w:rPr>
                <w:b/>
                <w:sz w:val="22"/>
              </w:rPr>
            </w:pPr>
            <w:r>
              <w:rPr>
                <w:b/>
                <w:sz w:val="22"/>
              </w:rPr>
              <w:t>Označení studijního plánu</w:t>
            </w:r>
          </w:p>
        </w:tc>
        <w:tc>
          <w:tcPr>
            <w:tcW w:w="6631" w:type="dxa"/>
            <w:gridSpan w:val="6"/>
          </w:tcPr>
          <w:p w:rsidR="00406EBE" w:rsidRDefault="00406EBE">
            <w:pPr>
              <w:rPr>
                <w:b/>
                <w:sz w:val="22"/>
              </w:rPr>
            </w:pPr>
            <w:r>
              <w:rPr>
                <w:b/>
                <w:sz w:val="22"/>
              </w:rPr>
              <w:t>Průmyslové inženýrství</w:t>
            </w:r>
            <w:r w:rsidR="00AE143F">
              <w:rPr>
                <w:b/>
                <w:sz w:val="22"/>
              </w:rPr>
              <w:t xml:space="preserve"> - kombinovaná forma studia</w:t>
            </w:r>
          </w:p>
        </w:tc>
      </w:tr>
      <w:tr w:rsidR="00406EBE" w:rsidTr="00406EBE">
        <w:tc>
          <w:tcPr>
            <w:tcW w:w="9285" w:type="dxa"/>
            <w:gridSpan w:val="8"/>
            <w:shd w:val="clear" w:color="auto" w:fill="F7CAAC"/>
          </w:tcPr>
          <w:p w:rsidR="00406EBE" w:rsidRDefault="00406EBE" w:rsidP="00406EBE">
            <w:pPr>
              <w:jc w:val="center"/>
              <w:rPr>
                <w:b/>
                <w:sz w:val="22"/>
              </w:rPr>
            </w:pPr>
            <w:r>
              <w:rPr>
                <w:b/>
                <w:sz w:val="22"/>
              </w:rPr>
              <w:t>Povinné předměty</w:t>
            </w:r>
          </w:p>
        </w:tc>
      </w:tr>
      <w:tr w:rsidR="00406EBE" w:rsidTr="00406EBE">
        <w:tc>
          <w:tcPr>
            <w:tcW w:w="2370" w:type="dxa"/>
            <w:shd w:val="clear" w:color="auto" w:fill="F7CAAC"/>
          </w:tcPr>
          <w:p w:rsidR="00406EBE" w:rsidRDefault="00406EBE" w:rsidP="00406EBE">
            <w:pPr>
              <w:jc w:val="both"/>
              <w:rPr>
                <w:b/>
              </w:rPr>
            </w:pPr>
            <w:r>
              <w:rPr>
                <w:b/>
                <w:sz w:val="22"/>
              </w:rPr>
              <w:t>Název předmětu</w:t>
            </w:r>
          </w:p>
        </w:tc>
        <w:tc>
          <w:tcPr>
            <w:tcW w:w="857" w:type="dxa"/>
            <w:gridSpan w:val="2"/>
            <w:shd w:val="clear" w:color="auto" w:fill="F7CAAC"/>
          </w:tcPr>
          <w:p w:rsidR="00406EBE" w:rsidRDefault="00406EBE" w:rsidP="00406EBE">
            <w:pPr>
              <w:jc w:val="both"/>
              <w:rPr>
                <w:b/>
              </w:rPr>
            </w:pPr>
            <w:r>
              <w:rPr>
                <w:b/>
                <w:sz w:val="22"/>
              </w:rPr>
              <w:t>rozsah</w:t>
            </w:r>
          </w:p>
        </w:tc>
        <w:tc>
          <w:tcPr>
            <w:tcW w:w="850" w:type="dxa"/>
            <w:shd w:val="clear" w:color="auto" w:fill="F7CAAC"/>
          </w:tcPr>
          <w:p w:rsidR="00406EBE" w:rsidRDefault="00406EBE" w:rsidP="00406EBE">
            <w:pPr>
              <w:jc w:val="both"/>
              <w:rPr>
                <w:b/>
                <w:sz w:val="22"/>
              </w:rPr>
            </w:pPr>
            <w:r>
              <w:rPr>
                <w:b/>
                <w:sz w:val="22"/>
              </w:rPr>
              <w:t>způsob ověř.</w:t>
            </w:r>
          </w:p>
        </w:tc>
        <w:tc>
          <w:tcPr>
            <w:tcW w:w="709" w:type="dxa"/>
            <w:shd w:val="clear" w:color="auto" w:fill="F7CAAC"/>
          </w:tcPr>
          <w:p w:rsidR="00406EBE" w:rsidRDefault="00406EBE" w:rsidP="00406EBE">
            <w:pPr>
              <w:jc w:val="both"/>
              <w:rPr>
                <w:b/>
                <w:sz w:val="22"/>
              </w:rPr>
            </w:pPr>
            <w:r>
              <w:rPr>
                <w:b/>
                <w:sz w:val="22"/>
              </w:rPr>
              <w:t xml:space="preserve"> počet kred.</w:t>
            </w:r>
          </w:p>
        </w:tc>
        <w:tc>
          <w:tcPr>
            <w:tcW w:w="2977" w:type="dxa"/>
            <w:shd w:val="clear" w:color="auto" w:fill="F7CAAC"/>
          </w:tcPr>
          <w:p w:rsidR="00406EBE" w:rsidRDefault="00406EBE" w:rsidP="00406EBE">
            <w:pPr>
              <w:jc w:val="both"/>
              <w:rPr>
                <w:b/>
                <w:sz w:val="22"/>
              </w:rPr>
            </w:pPr>
            <w:r>
              <w:rPr>
                <w:b/>
                <w:sz w:val="22"/>
              </w:rPr>
              <w:t>vyučující</w:t>
            </w:r>
          </w:p>
        </w:tc>
        <w:tc>
          <w:tcPr>
            <w:tcW w:w="708" w:type="dxa"/>
            <w:shd w:val="clear" w:color="auto" w:fill="F7CAAC"/>
          </w:tcPr>
          <w:p w:rsidR="00406EBE" w:rsidRDefault="00406EBE" w:rsidP="00406EBE">
            <w:pPr>
              <w:jc w:val="both"/>
              <w:rPr>
                <w:b/>
                <w:color w:val="FF0000"/>
                <w:sz w:val="22"/>
              </w:rPr>
            </w:pPr>
            <w:r>
              <w:rPr>
                <w:b/>
                <w:sz w:val="22"/>
              </w:rPr>
              <w:t>dop. roč./sem.</w:t>
            </w:r>
          </w:p>
        </w:tc>
        <w:tc>
          <w:tcPr>
            <w:tcW w:w="814" w:type="dxa"/>
            <w:shd w:val="clear" w:color="auto" w:fill="F7CAAC"/>
          </w:tcPr>
          <w:p w:rsidR="00406EBE" w:rsidRDefault="00406EBE" w:rsidP="00406EBE">
            <w:pPr>
              <w:jc w:val="both"/>
              <w:rPr>
                <w:b/>
                <w:sz w:val="22"/>
              </w:rPr>
            </w:pPr>
            <w:r>
              <w:rPr>
                <w:b/>
                <w:sz w:val="22"/>
              </w:rPr>
              <w:t>profil. základ</w:t>
            </w:r>
          </w:p>
        </w:tc>
      </w:tr>
      <w:tr w:rsidR="00406EBE" w:rsidTr="00406EBE">
        <w:tc>
          <w:tcPr>
            <w:tcW w:w="2370" w:type="dxa"/>
          </w:tcPr>
          <w:p w:rsidR="00406EBE" w:rsidRDefault="00406EBE" w:rsidP="00406EBE">
            <w:r w:rsidRPr="00862707">
              <w:t>Informační technologie pro ekonomy</w:t>
            </w:r>
          </w:p>
        </w:tc>
        <w:tc>
          <w:tcPr>
            <w:tcW w:w="857" w:type="dxa"/>
            <w:gridSpan w:val="2"/>
          </w:tcPr>
          <w:p w:rsidR="00406EBE" w:rsidRDefault="00041842" w:rsidP="00041842">
            <w:pPr>
              <w:jc w:val="both"/>
            </w:pPr>
            <w:r>
              <w:t>1</w:t>
            </w:r>
            <w:r w:rsidR="00406EBE">
              <w:t>0-</w:t>
            </w:r>
            <w:r>
              <w:t>0</w:t>
            </w:r>
            <w:r w:rsidR="00406EBE">
              <w:t>-0</w:t>
            </w:r>
          </w:p>
        </w:tc>
        <w:tc>
          <w:tcPr>
            <w:tcW w:w="850" w:type="dxa"/>
          </w:tcPr>
          <w:p w:rsidR="00406EBE" w:rsidRDefault="00406EBE" w:rsidP="00406EBE">
            <w:pPr>
              <w:jc w:val="both"/>
            </w:pPr>
            <w:r>
              <w:t>klz</w:t>
            </w:r>
          </w:p>
        </w:tc>
        <w:tc>
          <w:tcPr>
            <w:tcW w:w="709" w:type="dxa"/>
          </w:tcPr>
          <w:p w:rsidR="00406EBE" w:rsidRDefault="00406EBE" w:rsidP="00406EBE">
            <w:pPr>
              <w:jc w:val="both"/>
            </w:pPr>
            <w:r>
              <w:t>3</w:t>
            </w:r>
          </w:p>
        </w:tc>
        <w:tc>
          <w:tcPr>
            <w:tcW w:w="2977" w:type="dxa"/>
          </w:tcPr>
          <w:p w:rsidR="00406EBE" w:rsidRPr="003F6EB7" w:rsidRDefault="00406EBE" w:rsidP="00406EBE">
            <w:pPr>
              <w:jc w:val="both"/>
              <w:rPr>
                <w:b/>
                <w:color w:val="000000"/>
              </w:rPr>
            </w:pPr>
            <w:r w:rsidRPr="003F6EB7">
              <w:rPr>
                <w:b/>
                <w:color w:val="000000"/>
              </w:rPr>
              <w:t>doc.</w:t>
            </w:r>
            <w:r>
              <w:rPr>
                <w:b/>
                <w:color w:val="000000"/>
              </w:rPr>
              <w:t xml:space="preserve"> </w:t>
            </w:r>
            <w:r w:rsidRPr="003F6EB7">
              <w:rPr>
                <w:b/>
                <w:color w:val="000000"/>
              </w:rPr>
              <w:t xml:space="preserve">Ing. </w:t>
            </w:r>
            <w:r>
              <w:rPr>
                <w:b/>
                <w:color w:val="000000"/>
              </w:rPr>
              <w:t>Vojtěšek</w:t>
            </w:r>
            <w:r w:rsidRPr="003F6EB7">
              <w:rPr>
                <w:b/>
                <w:color w:val="000000"/>
              </w:rPr>
              <w:t xml:space="preserve">, Ph.D. </w:t>
            </w:r>
          </w:p>
          <w:p w:rsidR="00406EBE" w:rsidRDefault="00406EBE" w:rsidP="00406EBE">
            <w:pPr>
              <w:jc w:val="both"/>
            </w:pPr>
            <w:r>
              <w:t>Vojtěšek</w:t>
            </w:r>
            <w:r w:rsidRPr="003F6EB7">
              <w:t xml:space="preserve"> 100%</w:t>
            </w:r>
          </w:p>
        </w:tc>
        <w:tc>
          <w:tcPr>
            <w:tcW w:w="708" w:type="dxa"/>
          </w:tcPr>
          <w:p w:rsidR="00406EBE" w:rsidRDefault="00406EBE" w:rsidP="00406EBE">
            <w:pPr>
              <w:jc w:val="both"/>
            </w:pPr>
            <w:r>
              <w:t>1/Z</w:t>
            </w:r>
          </w:p>
        </w:tc>
        <w:tc>
          <w:tcPr>
            <w:tcW w:w="814" w:type="dxa"/>
          </w:tcPr>
          <w:p w:rsidR="00406EBE" w:rsidRDefault="00406EBE" w:rsidP="00406EBE">
            <w:pPr>
              <w:jc w:val="both"/>
            </w:pPr>
            <w:r>
              <w:t>PZ</w:t>
            </w:r>
          </w:p>
        </w:tc>
      </w:tr>
      <w:tr w:rsidR="00406EBE" w:rsidTr="00406EBE">
        <w:tc>
          <w:tcPr>
            <w:tcW w:w="2370" w:type="dxa"/>
          </w:tcPr>
          <w:p w:rsidR="00406EBE" w:rsidRDefault="00406EBE" w:rsidP="00406EBE">
            <w:r>
              <w:t>Matematika EI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Mgr. Sedláček, Ph.D.</w:t>
            </w:r>
          </w:p>
          <w:p w:rsidR="00406EBE" w:rsidRDefault="00406EBE" w:rsidP="00406EBE">
            <w:pPr>
              <w:jc w:val="both"/>
            </w:pPr>
            <w:r>
              <w:t>Sed</w:t>
            </w:r>
            <w:r w:rsidR="00B50100">
              <w:t>l</w:t>
            </w:r>
            <w:r>
              <w:t>áček 60%</w:t>
            </w:r>
          </w:p>
          <w:p w:rsidR="00406EBE" w:rsidRDefault="00406EBE" w:rsidP="00406EBE">
            <w:pPr>
              <w:jc w:val="both"/>
            </w:pPr>
            <w:r>
              <w:t>Fialka 40%</w:t>
            </w:r>
          </w:p>
        </w:tc>
        <w:tc>
          <w:tcPr>
            <w:tcW w:w="708" w:type="dxa"/>
          </w:tcPr>
          <w:p w:rsidR="00406EBE" w:rsidRDefault="00406EBE" w:rsidP="00406EBE">
            <w:pPr>
              <w:jc w:val="both"/>
            </w:pPr>
            <w:r>
              <w:t>1/Z</w:t>
            </w:r>
          </w:p>
        </w:tc>
        <w:tc>
          <w:tcPr>
            <w:tcW w:w="814" w:type="dxa"/>
          </w:tcPr>
          <w:p w:rsidR="00406EBE" w:rsidRDefault="00406EBE" w:rsidP="00406EBE">
            <w:pPr>
              <w:jc w:val="both"/>
            </w:pPr>
            <w:r>
              <w:t>P</w:t>
            </w:r>
          </w:p>
        </w:tc>
      </w:tr>
      <w:tr w:rsidR="00406EBE" w:rsidTr="00406EBE">
        <w:tc>
          <w:tcPr>
            <w:tcW w:w="2370" w:type="dxa"/>
          </w:tcPr>
          <w:p w:rsidR="00406EBE" w:rsidRDefault="00406EBE" w:rsidP="00406EBE">
            <w:r>
              <w:t>Mikroekonomie 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6</w:t>
            </w:r>
          </w:p>
        </w:tc>
        <w:tc>
          <w:tcPr>
            <w:tcW w:w="2977" w:type="dxa"/>
          </w:tcPr>
          <w:p w:rsidR="00406EBE" w:rsidRPr="00004032" w:rsidRDefault="00406EBE" w:rsidP="00406EBE">
            <w:pPr>
              <w:jc w:val="both"/>
              <w:rPr>
                <w:b/>
              </w:rPr>
            </w:pPr>
            <w:r w:rsidRPr="00004032">
              <w:rPr>
                <w:b/>
              </w:rPr>
              <w:t>Ing. Dobeš, Ph.D.</w:t>
            </w:r>
          </w:p>
          <w:p w:rsidR="00406EBE" w:rsidRDefault="00406EBE" w:rsidP="00406EBE">
            <w:pPr>
              <w:jc w:val="both"/>
            </w:pPr>
            <w:r>
              <w:t>Dobeš 100%</w:t>
            </w:r>
          </w:p>
        </w:tc>
        <w:tc>
          <w:tcPr>
            <w:tcW w:w="708" w:type="dxa"/>
          </w:tcPr>
          <w:p w:rsidR="00406EBE" w:rsidRDefault="00406EBE" w:rsidP="00406EBE">
            <w:pPr>
              <w:jc w:val="both"/>
            </w:pPr>
            <w:r>
              <w:t>1/Z</w:t>
            </w:r>
          </w:p>
        </w:tc>
        <w:tc>
          <w:tcPr>
            <w:tcW w:w="814" w:type="dxa"/>
          </w:tcPr>
          <w:p w:rsidR="00406EBE" w:rsidRDefault="00406EBE" w:rsidP="00406EBE">
            <w:pPr>
              <w:jc w:val="both"/>
            </w:pPr>
            <w:r>
              <w:t>ZT</w:t>
            </w:r>
          </w:p>
        </w:tc>
      </w:tr>
      <w:tr w:rsidR="00406EBE" w:rsidTr="00406EBE">
        <w:tc>
          <w:tcPr>
            <w:tcW w:w="2370" w:type="dxa"/>
          </w:tcPr>
          <w:p w:rsidR="00406EBE" w:rsidRDefault="00406EBE" w:rsidP="00406EBE">
            <w:r>
              <w:t>Management I*</w:t>
            </w:r>
          </w:p>
        </w:tc>
        <w:tc>
          <w:tcPr>
            <w:tcW w:w="857" w:type="dxa"/>
            <w:gridSpan w:val="2"/>
          </w:tcPr>
          <w:p w:rsidR="00406EBE" w:rsidRDefault="00041842" w:rsidP="00041842">
            <w:pPr>
              <w:jc w:val="both"/>
            </w:pPr>
            <w:r w:rsidRPr="00A10E63">
              <w:t>1</w:t>
            </w:r>
            <w:r>
              <w:t>5</w:t>
            </w:r>
            <w:r w:rsidRPr="00A10E63">
              <w:t>-0-0</w:t>
            </w:r>
          </w:p>
        </w:tc>
        <w:tc>
          <w:tcPr>
            <w:tcW w:w="850" w:type="dxa"/>
          </w:tcPr>
          <w:p w:rsidR="00406EBE" w:rsidRDefault="00406EBE" w:rsidP="00406EBE">
            <w:pPr>
              <w:jc w:val="both"/>
            </w:pPr>
            <w:r>
              <w:t>zp, zk</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Ing. Vydrová, Ph.D.</w:t>
            </w:r>
          </w:p>
          <w:p w:rsidR="00406EBE" w:rsidRDefault="00406EBE" w:rsidP="00406EBE">
            <w:pPr>
              <w:jc w:val="both"/>
            </w:pPr>
            <w:r>
              <w:t>Vydrová 100%</w:t>
            </w:r>
          </w:p>
        </w:tc>
        <w:tc>
          <w:tcPr>
            <w:tcW w:w="708" w:type="dxa"/>
          </w:tcPr>
          <w:p w:rsidR="00406EBE" w:rsidRDefault="00406EBE" w:rsidP="00406EBE">
            <w:pPr>
              <w:jc w:val="both"/>
            </w:pPr>
            <w:r>
              <w:t>1/Z</w:t>
            </w:r>
          </w:p>
        </w:tc>
        <w:tc>
          <w:tcPr>
            <w:tcW w:w="814" w:type="dxa"/>
          </w:tcPr>
          <w:p w:rsidR="00406EBE" w:rsidRDefault="00406EBE" w:rsidP="00406EBE">
            <w:pPr>
              <w:jc w:val="both"/>
            </w:pPr>
            <w:r>
              <w:t>PZ</w:t>
            </w:r>
          </w:p>
        </w:tc>
      </w:tr>
      <w:tr w:rsidR="00041842" w:rsidTr="00406EBE">
        <w:tc>
          <w:tcPr>
            <w:tcW w:w="2370" w:type="dxa"/>
          </w:tcPr>
          <w:p w:rsidR="00041842" w:rsidRDefault="00041842" w:rsidP="00041842">
            <w:r>
              <w:t>Úvod do průmyslového inženýrství</w:t>
            </w:r>
          </w:p>
        </w:tc>
        <w:tc>
          <w:tcPr>
            <w:tcW w:w="857" w:type="dxa"/>
            <w:gridSpan w:val="2"/>
          </w:tcPr>
          <w:p w:rsidR="00041842" w:rsidRDefault="00041842" w:rsidP="00041842">
            <w:r w:rsidRPr="000A1E77">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prof. Ing. Chromjaková, PhD.</w:t>
            </w:r>
          </w:p>
          <w:p w:rsidR="00041842" w:rsidRDefault="00041842" w:rsidP="00041842">
            <w:pPr>
              <w:jc w:val="both"/>
            </w:pPr>
            <w:r>
              <w:t>Chromjaková 100%</w:t>
            </w:r>
          </w:p>
        </w:tc>
        <w:tc>
          <w:tcPr>
            <w:tcW w:w="708" w:type="dxa"/>
          </w:tcPr>
          <w:p w:rsidR="00041842" w:rsidRDefault="00041842" w:rsidP="00041842">
            <w:pPr>
              <w:jc w:val="both"/>
            </w:pPr>
            <w:r>
              <w:t>1/Z</w:t>
            </w:r>
          </w:p>
        </w:tc>
        <w:tc>
          <w:tcPr>
            <w:tcW w:w="814" w:type="dxa"/>
          </w:tcPr>
          <w:p w:rsidR="00041842" w:rsidRDefault="00041842" w:rsidP="00041842">
            <w:pPr>
              <w:jc w:val="both"/>
            </w:pPr>
            <w:r>
              <w:t>PZ</w:t>
            </w:r>
          </w:p>
        </w:tc>
      </w:tr>
      <w:tr w:rsidR="00271CE5" w:rsidTr="00406EBE">
        <w:trPr>
          <w:ins w:id="222" w:author="Michal Pilík" w:date="2018-09-15T12:47:00Z"/>
        </w:trPr>
        <w:tc>
          <w:tcPr>
            <w:tcW w:w="2370" w:type="dxa"/>
          </w:tcPr>
          <w:p w:rsidR="00271CE5" w:rsidRDefault="00271CE5" w:rsidP="00041842">
            <w:pPr>
              <w:rPr>
                <w:ins w:id="223" w:author="Michal Pilík" w:date="2018-09-15T12:47:00Z"/>
              </w:rPr>
            </w:pPr>
            <w:ins w:id="224" w:author="Michal Pilík" w:date="2018-09-15T12:47:00Z">
              <w:r>
                <w:t>Cizí jazyk 1</w:t>
              </w:r>
            </w:ins>
            <w:ins w:id="225" w:author="Michal Pilík" w:date="2018-09-15T12:50:00Z">
              <w:r>
                <w:rPr>
                  <w:rStyle w:val="Znakapoznpodarou"/>
                </w:rPr>
                <w:footnoteReference w:id="2"/>
              </w:r>
            </w:ins>
          </w:p>
        </w:tc>
        <w:tc>
          <w:tcPr>
            <w:tcW w:w="857" w:type="dxa"/>
            <w:gridSpan w:val="2"/>
          </w:tcPr>
          <w:p w:rsidR="00271CE5" w:rsidRPr="000A1E77" w:rsidRDefault="00271CE5" w:rsidP="00041842">
            <w:pPr>
              <w:rPr>
                <w:ins w:id="229" w:author="Michal Pilík" w:date="2018-09-15T12:47:00Z"/>
              </w:rPr>
            </w:pPr>
            <w:ins w:id="230" w:author="Michal Pilík" w:date="2018-09-15T12:47:00Z">
              <w:r>
                <w:t>10-0-0</w:t>
              </w:r>
            </w:ins>
          </w:p>
        </w:tc>
        <w:tc>
          <w:tcPr>
            <w:tcW w:w="850" w:type="dxa"/>
          </w:tcPr>
          <w:p w:rsidR="00271CE5" w:rsidRDefault="00271CE5" w:rsidP="00041842">
            <w:pPr>
              <w:jc w:val="both"/>
              <w:rPr>
                <w:ins w:id="231" w:author="Michal Pilík" w:date="2018-09-15T12:47:00Z"/>
              </w:rPr>
            </w:pPr>
            <w:ins w:id="232" w:author="Michal Pilík" w:date="2018-09-15T12:47:00Z">
              <w:r>
                <w:t>klz</w:t>
              </w:r>
            </w:ins>
          </w:p>
        </w:tc>
        <w:tc>
          <w:tcPr>
            <w:tcW w:w="709" w:type="dxa"/>
          </w:tcPr>
          <w:p w:rsidR="00271CE5" w:rsidRDefault="00271CE5" w:rsidP="00041842">
            <w:pPr>
              <w:jc w:val="both"/>
              <w:rPr>
                <w:ins w:id="233" w:author="Michal Pilík" w:date="2018-09-15T12:47:00Z"/>
              </w:rPr>
            </w:pPr>
            <w:ins w:id="234" w:author="Michal Pilík" w:date="2018-09-15T12:47:00Z">
              <w:r>
                <w:t>4</w:t>
              </w:r>
            </w:ins>
          </w:p>
        </w:tc>
        <w:tc>
          <w:tcPr>
            <w:tcW w:w="2977" w:type="dxa"/>
          </w:tcPr>
          <w:p w:rsidR="00823340" w:rsidRPr="00E409BC" w:rsidRDefault="00823340" w:rsidP="00823340">
            <w:pPr>
              <w:jc w:val="both"/>
              <w:rPr>
                <w:ins w:id="235" w:author="Michal Pilík" w:date="2018-09-18T13:57:00Z"/>
                <w:b/>
              </w:rPr>
            </w:pPr>
            <w:ins w:id="236" w:author="Michal Pilík" w:date="2018-09-18T13:57:00Z">
              <w:r w:rsidRPr="00E409BC">
                <w:rPr>
                  <w:b/>
                </w:rPr>
                <w:t>Mgr. Kozáková, Ph.D.</w:t>
              </w:r>
            </w:ins>
          </w:p>
          <w:p w:rsidR="00823340" w:rsidRDefault="00823340" w:rsidP="00823340">
            <w:pPr>
              <w:jc w:val="both"/>
              <w:rPr>
                <w:ins w:id="237" w:author="Michal Pilík" w:date="2018-09-18T13:57:00Z"/>
              </w:rPr>
            </w:pPr>
            <w:ins w:id="238" w:author="Michal Pilík" w:date="2018-09-18T13:57:00Z">
              <w:r>
                <w:t>Kozáková 100%</w:t>
              </w:r>
            </w:ins>
          </w:p>
          <w:p w:rsidR="00823340" w:rsidRPr="00E409BC" w:rsidRDefault="00823340" w:rsidP="00823340">
            <w:pPr>
              <w:jc w:val="both"/>
              <w:rPr>
                <w:ins w:id="239" w:author="Michal Pilík" w:date="2018-09-18T13:57:00Z"/>
                <w:b/>
              </w:rPr>
            </w:pPr>
            <w:ins w:id="240" w:author="Michal Pilík" w:date="2018-09-18T13:57:00Z">
              <w:r w:rsidRPr="00E409BC">
                <w:rPr>
                  <w:b/>
                </w:rPr>
                <w:t>PhDr. Semotamová</w:t>
              </w:r>
            </w:ins>
          </w:p>
          <w:p w:rsidR="00271CE5" w:rsidRPr="00004032" w:rsidRDefault="00823340" w:rsidP="00823340">
            <w:pPr>
              <w:jc w:val="both"/>
              <w:rPr>
                <w:ins w:id="241" w:author="Michal Pilík" w:date="2018-09-15T12:47:00Z"/>
                <w:b/>
              </w:rPr>
            </w:pPr>
            <w:ins w:id="242" w:author="Michal Pilík" w:date="2018-09-18T13:57:00Z">
              <w:r>
                <w:t>Semotamová 100%</w:t>
              </w:r>
            </w:ins>
          </w:p>
        </w:tc>
        <w:tc>
          <w:tcPr>
            <w:tcW w:w="708" w:type="dxa"/>
          </w:tcPr>
          <w:p w:rsidR="00271CE5" w:rsidRDefault="00271CE5" w:rsidP="00041842">
            <w:pPr>
              <w:jc w:val="both"/>
              <w:rPr>
                <w:ins w:id="243" w:author="Michal Pilík" w:date="2018-09-15T12:47:00Z"/>
              </w:rPr>
            </w:pPr>
            <w:ins w:id="244" w:author="Michal Pilík" w:date="2018-09-15T12:48:00Z">
              <w:r>
                <w:t>1/Z</w:t>
              </w:r>
            </w:ins>
          </w:p>
        </w:tc>
        <w:tc>
          <w:tcPr>
            <w:tcW w:w="814" w:type="dxa"/>
          </w:tcPr>
          <w:p w:rsidR="00271CE5" w:rsidRDefault="00271CE5" w:rsidP="00041842">
            <w:pPr>
              <w:jc w:val="both"/>
              <w:rPr>
                <w:ins w:id="245" w:author="Michal Pilík" w:date="2018-09-15T12:47:00Z"/>
              </w:rPr>
            </w:pPr>
            <w:ins w:id="246" w:author="Michal Pilík" w:date="2018-09-15T12:48:00Z">
              <w:r>
                <w:t>P</w:t>
              </w:r>
            </w:ins>
          </w:p>
        </w:tc>
      </w:tr>
      <w:tr w:rsidR="00041842" w:rsidTr="00406EBE">
        <w:tc>
          <w:tcPr>
            <w:tcW w:w="2370" w:type="dxa"/>
          </w:tcPr>
          <w:p w:rsidR="00041842" w:rsidRDefault="00041842" w:rsidP="00041842">
            <w:r>
              <w:t>Nauka o zboží</w:t>
            </w:r>
          </w:p>
        </w:tc>
        <w:tc>
          <w:tcPr>
            <w:tcW w:w="857" w:type="dxa"/>
            <w:gridSpan w:val="2"/>
          </w:tcPr>
          <w:p w:rsidR="00041842" w:rsidRDefault="00041842" w:rsidP="00041842">
            <w:r w:rsidRPr="000A1E77">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doc. Ing. Briš, CSc.</w:t>
            </w:r>
          </w:p>
          <w:p w:rsidR="00041842" w:rsidRDefault="00041842" w:rsidP="00041842">
            <w:pPr>
              <w:jc w:val="both"/>
            </w:pPr>
            <w:r>
              <w:t>Briš 70%</w:t>
            </w:r>
          </w:p>
          <w:p w:rsidR="00041842" w:rsidRDefault="00041842" w:rsidP="00041842">
            <w:pPr>
              <w:jc w:val="both"/>
            </w:pPr>
            <w:r w:rsidRPr="00E17A40">
              <w:t>Novák 30%</w:t>
            </w:r>
          </w:p>
        </w:tc>
        <w:tc>
          <w:tcPr>
            <w:tcW w:w="708" w:type="dxa"/>
          </w:tcPr>
          <w:p w:rsidR="00041842" w:rsidRDefault="00041842" w:rsidP="00041842">
            <w:pPr>
              <w:jc w:val="both"/>
            </w:pPr>
            <w:r>
              <w:t>1/L</w:t>
            </w:r>
          </w:p>
        </w:tc>
        <w:tc>
          <w:tcPr>
            <w:tcW w:w="814" w:type="dxa"/>
          </w:tcPr>
          <w:p w:rsidR="00041842" w:rsidRDefault="00041842" w:rsidP="00041842">
            <w:pPr>
              <w:jc w:val="both"/>
            </w:pPr>
            <w:r>
              <w:t>PZ</w:t>
            </w:r>
          </w:p>
        </w:tc>
      </w:tr>
      <w:tr w:rsidR="00041842" w:rsidTr="00406EBE">
        <w:tc>
          <w:tcPr>
            <w:tcW w:w="2370" w:type="dxa"/>
          </w:tcPr>
          <w:p w:rsidR="00041842" w:rsidRDefault="00041842" w:rsidP="00041842">
            <w:r>
              <w:t>Řízení lidských zdrojů I*</w:t>
            </w:r>
          </w:p>
        </w:tc>
        <w:tc>
          <w:tcPr>
            <w:tcW w:w="857" w:type="dxa"/>
            <w:gridSpan w:val="2"/>
          </w:tcPr>
          <w:p w:rsidR="00041842" w:rsidRDefault="00041842" w:rsidP="00041842">
            <w:r w:rsidRPr="000A1E77">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Ing. Matošková, Ph.D.</w:t>
            </w:r>
          </w:p>
          <w:p w:rsidR="00041842" w:rsidRDefault="00B50100" w:rsidP="00041842">
            <w:pPr>
              <w:jc w:val="both"/>
            </w:pPr>
            <w:r>
              <w:t>Matošková 6</w:t>
            </w:r>
            <w:r w:rsidR="00041842">
              <w:t>0%</w:t>
            </w:r>
          </w:p>
          <w:p w:rsidR="00B50100" w:rsidRDefault="00B50100" w:rsidP="00041842">
            <w:pPr>
              <w:jc w:val="both"/>
            </w:pPr>
            <w:r>
              <w:t>Mušinský 40%</w:t>
            </w:r>
          </w:p>
        </w:tc>
        <w:tc>
          <w:tcPr>
            <w:tcW w:w="708" w:type="dxa"/>
          </w:tcPr>
          <w:p w:rsidR="00041842" w:rsidRDefault="00041842" w:rsidP="00041842">
            <w:pPr>
              <w:jc w:val="both"/>
            </w:pPr>
            <w:r>
              <w:t>1/L</w:t>
            </w:r>
          </w:p>
        </w:tc>
        <w:tc>
          <w:tcPr>
            <w:tcW w:w="814" w:type="dxa"/>
          </w:tcPr>
          <w:p w:rsidR="00041842" w:rsidRDefault="00041842" w:rsidP="00041842">
            <w:pPr>
              <w:jc w:val="both"/>
            </w:pPr>
            <w:r>
              <w:t>ZT</w:t>
            </w:r>
          </w:p>
        </w:tc>
      </w:tr>
      <w:tr w:rsidR="00406EBE" w:rsidTr="00406EBE">
        <w:tc>
          <w:tcPr>
            <w:tcW w:w="2370" w:type="dxa"/>
          </w:tcPr>
          <w:p w:rsidR="00406EBE" w:rsidRDefault="00406EBE" w:rsidP="00406EBE">
            <w:r>
              <w:t>Makroekonomie I*</w:t>
            </w:r>
          </w:p>
        </w:tc>
        <w:tc>
          <w:tcPr>
            <w:tcW w:w="857" w:type="dxa"/>
            <w:gridSpan w:val="2"/>
          </w:tcPr>
          <w:p w:rsidR="00406EBE" w:rsidRDefault="00041842" w:rsidP="00406EBE">
            <w:pPr>
              <w:jc w:val="both"/>
            </w:pPr>
            <w:r>
              <w:t>20-0-0</w:t>
            </w:r>
          </w:p>
        </w:tc>
        <w:tc>
          <w:tcPr>
            <w:tcW w:w="850" w:type="dxa"/>
          </w:tcPr>
          <w:p w:rsidR="00406EBE" w:rsidRDefault="00406EBE" w:rsidP="00406EBE">
            <w:pPr>
              <w:jc w:val="both"/>
            </w:pPr>
            <w:r>
              <w:t>zp, zk</w:t>
            </w:r>
          </w:p>
        </w:tc>
        <w:tc>
          <w:tcPr>
            <w:tcW w:w="709" w:type="dxa"/>
          </w:tcPr>
          <w:p w:rsidR="00406EBE" w:rsidRDefault="00406EBE" w:rsidP="00406EBE">
            <w:pPr>
              <w:jc w:val="both"/>
            </w:pPr>
            <w:r>
              <w:t>6</w:t>
            </w:r>
          </w:p>
        </w:tc>
        <w:tc>
          <w:tcPr>
            <w:tcW w:w="2977" w:type="dxa"/>
          </w:tcPr>
          <w:p w:rsidR="00406EBE" w:rsidRPr="00004032" w:rsidRDefault="00406EBE" w:rsidP="00406EBE">
            <w:pPr>
              <w:jc w:val="both"/>
              <w:rPr>
                <w:b/>
              </w:rPr>
            </w:pPr>
            <w:r w:rsidRPr="00004032">
              <w:rPr>
                <w:b/>
              </w:rPr>
              <w:t>doc. Ing. Švarcová, Ph.D.</w:t>
            </w:r>
          </w:p>
          <w:p w:rsidR="00406EBE" w:rsidRDefault="00406EBE" w:rsidP="00406EBE">
            <w:pPr>
              <w:jc w:val="both"/>
            </w:pPr>
            <w:r>
              <w:t>Švarcová 100%</w:t>
            </w:r>
          </w:p>
        </w:tc>
        <w:tc>
          <w:tcPr>
            <w:tcW w:w="708" w:type="dxa"/>
          </w:tcPr>
          <w:p w:rsidR="00406EBE" w:rsidRDefault="00406EBE" w:rsidP="00406EBE">
            <w:pPr>
              <w:jc w:val="both"/>
            </w:pPr>
            <w:r>
              <w:t>1/L</w:t>
            </w:r>
          </w:p>
        </w:tc>
        <w:tc>
          <w:tcPr>
            <w:tcW w:w="814" w:type="dxa"/>
          </w:tcPr>
          <w:p w:rsidR="00406EBE" w:rsidRDefault="00406EBE" w:rsidP="00406EBE">
            <w:pPr>
              <w:jc w:val="both"/>
            </w:pPr>
            <w:r>
              <w:t>ZT</w:t>
            </w:r>
          </w:p>
        </w:tc>
      </w:tr>
      <w:tr w:rsidR="00041842" w:rsidTr="00406EBE">
        <w:tc>
          <w:tcPr>
            <w:tcW w:w="2370" w:type="dxa"/>
          </w:tcPr>
          <w:p w:rsidR="00041842" w:rsidRDefault="00041842" w:rsidP="00041842">
            <w:r>
              <w:t>Produktový management</w:t>
            </w:r>
          </w:p>
        </w:tc>
        <w:tc>
          <w:tcPr>
            <w:tcW w:w="857" w:type="dxa"/>
            <w:gridSpan w:val="2"/>
          </w:tcPr>
          <w:p w:rsidR="00041842" w:rsidRDefault="00041842" w:rsidP="00041842">
            <w:r w:rsidRPr="00112279">
              <w:t>15-0-0</w:t>
            </w:r>
          </w:p>
        </w:tc>
        <w:tc>
          <w:tcPr>
            <w:tcW w:w="850" w:type="dxa"/>
          </w:tcPr>
          <w:p w:rsidR="00041842" w:rsidRDefault="00041842" w:rsidP="00041842">
            <w:pPr>
              <w:jc w:val="both"/>
            </w:pPr>
            <w:r>
              <w:t>zp, zk</w:t>
            </w:r>
          </w:p>
        </w:tc>
        <w:tc>
          <w:tcPr>
            <w:tcW w:w="709" w:type="dxa"/>
          </w:tcPr>
          <w:p w:rsidR="00041842" w:rsidRDefault="00041842" w:rsidP="00041842">
            <w:pPr>
              <w:jc w:val="both"/>
            </w:pPr>
            <w:r>
              <w:t>4</w:t>
            </w:r>
          </w:p>
        </w:tc>
        <w:tc>
          <w:tcPr>
            <w:tcW w:w="2977" w:type="dxa"/>
          </w:tcPr>
          <w:p w:rsidR="00041842" w:rsidRPr="00004032" w:rsidRDefault="00041842" w:rsidP="00041842">
            <w:pPr>
              <w:jc w:val="both"/>
              <w:rPr>
                <w:b/>
              </w:rPr>
            </w:pPr>
            <w:r w:rsidRPr="00004032">
              <w:rPr>
                <w:b/>
              </w:rPr>
              <w:t>doc. Ing. Briš, CSc.</w:t>
            </w:r>
          </w:p>
          <w:p w:rsidR="00041842" w:rsidRDefault="00B50100" w:rsidP="00041842">
            <w:pPr>
              <w:jc w:val="both"/>
            </w:pPr>
            <w:r>
              <w:t>Briš 6</w:t>
            </w:r>
            <w:r w:rsidR="00041842">
              <w:t>0%</w:t>
            </w:r>
          </w:p>
          <w:p w:rsidR="00B50100" w:rsidRDefault="00B50100" w:rsidP="00041842">
            <w:pPr>
              <w:jc w:val="both"/>
            </w:pPr>
            <w:r>
              <w:t>Popelková 40%</w:t>
            </w:r>
          </w:p>
        </w:tc>
        <w:tc>
          <w:tcPr>
            <w:tcW w:w="708" w:type="dxa"/>
          </w:tcPr>
          <w:p w:rsidR="00041842" w:rsidRDefault="00041842" w:rsidP="00041842">
            <w:pPr>
              <w:jc w:val="both"/>
            </w:pPr>
            <w:r>
              <w:t>1/L</w:t>
            </w:r>
          </w:p>
        </w:tc>
        <w:tc>
          <w:tcPr>
            <w:tcW w:w="814" w:type="dxa"/>
          </w:tcPr>
          <w:p w:rsidR="00041842" w:rsidRDefault="00041842" w:rsidP="00041842">
            <w:pPr>
              <w:jc w:val="both"/>
            </w:pPr>
            <w:r>
              <w:t>PZ</w:t>
            </w:r>
          </w:p>
        </w:tc>
      </w:tr>
      <w:tr w:rsidR="00041842" w:rsidTr="00406EBE">
        <w:tc>
          <w:tcPr>
            <w:tcW w:w="2370" w:type="dxa"/>
          </w:tcPr>
          <w:p w:rsidR="00041842" w:rsidRDefault="00041842" w:rsidP="00041842">
            <w:r>
              <w:t>Podniková ekonomika I*</w:t>
            </w:r>
          </w:p>
        </w:tc>
        <w:tc>
          <w:tcPr>
            <w:tcW w:w="857" w:type="dxa"/>
            <w:gridSpan w:val="2"/>
          </w:tcPr>
          <w:p w:rsidR="00041842" w:rsidRDefault="00041842" w:rsidP="00041842">
            <w:r w:rsidRPr="00112279">
              <w:t>15-0-0</w:t>
            </w:r>
          </w:p>
        </w:tc>
        <w:tc>
          <w:tcPr>
            <w:tcW w:w="850" w:type="dxa"/>
          </w:tcPr>
          <w:p w:rsidR="00041842" w:rsidRDefault="00041842" w:rsidP="00041842">
            <w:pPr>
              <w:jc w:val="both"/>
            </w:pPr>
            <w:r>
              <w:t>zp, zk</w:t>
            </w:r>
          </w:p>
        </w:tc>
        <w:tc>
          <w:tcPr>
            <w:tcW w:w="709" w:type="dxa"/>
          </w:tcPr>
          <w:p w:rsidR="00041842" w:rsidRDefault="00041842" w:rsidP="00041842">
            <w:pPr>
              <w:jc w:val="both"/>
            </w:pPr>
            <w:r>
              <w:t>5</w:t>
            </w:r>
          </w:p>
        </w:tc>
        <w:tc>
          <w:tcPr>
            <w:tcW w:w="2977" w:type="dxa"/>
          </w:tcPr>
          <w:p w:rsidR="00041842" w:rsidRPr="00004032" w:rsidRDefault="00041842" w:rsidP="00041842">
            <w:pPr>
              <w:jc w:val="both"/>
              <w:rPr>
                <w:b/>
              </w:rPr>
            </w:pPr>
            <w:r w:rsidRPr="00004032">
              <w:rPr>
                <w:b/>
              </w:rPr>
              <w:t>Ing. Novák Ph.D.</w:t>
            </w:r>
          </w:p>
          <w:p w:rsidR="00041842" w:rsidRDefault="00041842" w:rsidP="00041842">
            <w:pPr>
              <w:jc w:val="both"/>
            </w:pPr>
            <w:r>
              <w:t xml:space="preserve">Novák </w:t>
            </w:r>
            <w:r w:rsidR="00B45BD8">
              <w:t>10</w:t>
            </w:r>
            <w:r>
              <w:t>0%</w:t>
            </w:r>
          </w:p>
          <w:p w:rsidR="00041842" w:rsidRDefault="00041842" w:rsidP="00041842">
            <w:pPr>
              <w:jc w:val="both"/>
            </w:pPr>
          </w:p>
        </w:tc>
        <w:tc>
          <w:tcPr>
            <w:tcW w:w="708" w:type="dxa"/>
          </w:tcPr>
          <w:p w:rsidR="00041842" w:rsidRDefault="00041842" w:rsidP="00041842">
            <w:pPr>
              <w:jc w:val="both"/>
            </w:pPr>
            <w:r>
              <w:t>1/L</w:t>
            </w:r>
          </w:p>
        </w:tc>
        <w:tc>
          <w:tcPr>
            <w:tcW w:w="814" w:type="dxa"/>
          </w:tcPr>
          <w:p w:rsidR="00041842" w:rsidRDefault="00041842" w:rsidP="00041842">
            <w:pPr>
              <w:jc w:val="both"/>
            </w:pPr>
            <w:r>
              <w:t>ZT</w:t>
            </w:r>
          </w:p>
        </w:tc>
      </w:tr>
      <w:tr w:rsidR="00406EBE" w:rsidTr="00406EBE">
        <w:tc>
          <w:tcPr>
            <w:tcW w:w="2370" w:type="dxa"/>
          </w:tcPr>
          <w:p w:rsidR="00406EBE" w:rsidRDefault="00406EBE" w:rsidP="00406EBE">
            <w:r>
              <w:t>Odborná praxe PI I</w:t>
            </w:r>
          </w:p>
        </w:tc>
        <w:tc>
          <w:tcPr>
            <w:tcW w:w="857" w:type="dxa"/>
            <w:gridSpan w:val="2"/>
          </w:tcPr>
          <w:p w:rsidR="00406EBE" w:rsidRDefault="00406EBE" w:rsidP="00406EBE">
            <w:pPr>
              <w:jc w:val="both"/>
            </w:pPr>
            <w:r>
              <w:t>120h</w:t>
            </w:r>
          </w:p>
        </w:tc>
        <w:tc>
          <w:tcPr>
            <w:tcW w:w="850" w:type="dxa"/>
          </w:tcPr>
          <w:p w:rsidR="00406EBE" w:rsidRDefault="00406EBE" w:rsidP="00406EBE">
            <w:pPr>
              <w:jc w:val="both"/>
            </w:pPr>
            <w:r>
              <w:t>zp</w:t>
            </w:r>
          </w:p>
        </w:tc>
        <w:tc>
          <w:tcPr>
            <w:tcW w:w="709" w:type="dxa"/>
          </w:tcPr>
          <w:p w:rsidR="00406EBE" w:rsidRDefault="00406EBE" w:rsidP="00406EBE">
            <w:pPr>
              <w:jc w:val="both"/>
            </w:pPr>
            <w:r>
              <w:t>5</w:t>
            </w:r>
          </w:p>
        </w:tc>
        <w:tc>
          <w:tcPr>
            <w:tcW w:w="2977" w:type="dxa"/>
          </w:tcPr>
          <w:p w:rsidR="00406EBE" w:rsidRPr="00004032" w:rsidRDefault="00406EBE" w:rsidP="00406EBE">
            <w:pPr>
              <w:jc w:val="both"/>
              <w:rPr>
                <w:b/>
              </w:rPr>
            </w:pPr>
            <w:r w:rsidRPr="00004032">
              <w:rPr>
                <w:b/>
              </w:rPr>
              <w:t>doc. Ing. Tuček, Ph.D.</w:t>
            </w:r>
          </w:p>
          <w:p w:rsidR="00406EBE" w:rsidRDefault="00406EBE" w:rsidP="00406EBE">
            <w:pPr>
              <w:jc w:val="both"/>
            </w:pPr>
            <w:r>
              <w:t>Tuček 60%</w:t>
            </w:r>
          </w:p>
          <w:p w:rsidR="00406EBE" w:rsidRDefault="00406EBE" w:rsidP="00406EBE">
            <w:pPr>
              <w:jc w:val="both"/>
            </w:pPr>
            <w:r>
              <w:t>Chromjaková 40%</w:t>
            </w:r>
          </w:p>
        </w:tc>
        <w:tc>
          <w:tcPr>
            <w:tcW w:w="708" w:type="dxa"/>
          </w:tcPr>
          <w:p w:rsidR="00406EBE" w:rsidRDefault="00406EBE" w:rsidP="00406EBE">
            <w:pPr>
              <w:jc w:val="both"/>
            </w:pPr>
            <w:r>
              <w:t>1/L</w:t>
            </w:r>
          </w:p>
        </w:tc>
        <w:tc>
          <w:tcPr>
            <w:tcW w:w="814" w:type="dxa"/>
          </w:tcPr>
          <w:p w:rsidR="00406EBE" w:rsidRDefault="00406EBE" w:rsidP="00406EBE">
            <w:pPr>
              <w:jc w:val="both"/>
            </w:pPr>
            <w:r>
              <w:t>P</w:t>
            </w:r>
          </w:p>
        </w:tc>
      </w:tr>
      <w:tr w:rsidR="00271CE5" w:rsidTr="00406EBE">
        <w:trPr>
          <w:ins w:id="247" w:author="Michal Pilík" w:date="2018-09-15T12:47:00Z"/>
        </w:trPr>
        <w:tc>
          <w:tcPr>
            <w:tcW w:w="2370" w:type="dxa"/>
          </w:tcPr>
          <w:p w:rsidR="00271CE5" w:rsidRDefault="00271CE5" w:rsidP="00271CE5">
            <w:pPr>
              <w:rPr>
                <w:ins w:id="248" w:author="Michal Pilík" w:date="2018-09-15T12:47:00Z"/>
              </w:rPr>
            </w:pPr>
            <w:ins w:id="249" w:author="Michal Pilík" w:date="2018-09-15T12:48:00Z">
              <w:r>
                <w:t>Cizí jazyk 2</w:t>
              </w:r>
            </w:ins>
          </w:p>
        </w:tc>
        <w:tc>
          <w:tcPr>
            <w:tcW w:w="857" w:type="dxa"/>
            <w:gridSpan w:val="2"/>
          </w:tcPr>
          <w:p w:rsidR="00271CE5" w:rsidRDefault="00271CE5" w:rsidP="00271CE5">
            <w:pPr>
              <w:jc w:val="both"/>
              <w:rPr>
                <w:ins w:id="250" w:author="Michal Pilík" w:date="2018-09-15T12:47:00Z"/>
              </w:rPr>
            </w:pPr>
            <w:ins w:id="251" w:author="Michal Pilík" w:date="2018-09-15T12:48:00Z">
              <w:r>
                <w:t>10-0-0</w:t>
              </w:r>
            </w:ins>
          </w:p>
        </w:tc>
        <w:tc>
          <w:tcPr>
            <w:tcW w:w="850" w:type="dxa"/>
          </w:tcPr>
          <w:p w:rsidR="00271CE5" w:rsidRDefault="00271CE5" w:rsidP="00271CE5">
            <w:pPr>
              <w:jc w:val="both"/>
              <w:rPr>
                <w:ins w:id="252" w:author="Michal Pilík" w:date="2018-09-15T12:47:00Z"/>
              </w:rPr>
            </w:pPr>
            <w:ins w:id="253" w:author="Michal Pilík" w:date="2018-09-15T12:48:00Z">
              <w:r>
                <w:t>zp, zk</w:t>
              </w:r>
            </w:ins>
          </w:p>
        </w:tc>
        <w:tc>
          <w:tcPr>
            <w:tcW w:w="709" w:type="dxa"/>
          </w:tcPr>
          <w:p w:rsidR="00271CE5" w:rsidRDefault="00271CE5" w:rsidP="00271CE5">
            <w:pPr>
              <w:jc w:val="both"/>
              <w:rPr>
                <w:ins w:id="254" w:author="Michal Pilík" w:date="2018-09-15T12:47:00Z"/>
              </w:rPr>
            </w:pPr>
            <w:ins w:id="255" w:author="Michal Pilík" w:date="2018-09-15T12:48:00Z">
              <w:r>
                <w:t>4</w:t>
              </w:r>
            </w:ins>
          </w:p>
        </w:tc>
        <w:tc>
          <w:tcPr>
            <w:tcW w:w="2977" w:type="dxa"/>
          </w:tcPr>
          <w:p w:rsidR="00823340" w:rsidRPr="00E409BC" w:rsidRDefault="00823340" w:rsidP="00823340">
            <w:pPr>
              <w:jc w:val="both"/>
              <w:rPr>
                <w:ins w:id="256" w:author="Michal Pilík" w:date="2018-09-18T13:57:00Z"/>
                <w:b/>
              </w:rPr>
            </w:pPr>
            <w:ins w:id="257" w:author="Michal Pilík" w:date="2018-09-18T13:57:00Z">
              <w:r w:rsidRPr="00E409BC">
                <w:rPr>
                  <w:b/>
                </w:rPr>
                <w:t>Mgr. Kozáková, Ph.D.</w:t>
              </w:r>
            </w:ins>
          </w:p>
          <w:p w:rsidR="00823340" w:rsidRDefault="00823340" w:rsidP="00823340">
            <w:pPr>
              <w:jc w:val="both"/>
              <w:rPr>
                <w:ins w:id="258" w:author="Michal Pilík" w:date="2018-09-18T13:57:00Z"/>
              </w:rPr>
            </w:pPr>
            <w:ins w:id="259" w:author="Michal Pilík" w:date="2018-09-18T13:57:00Z">
              <w:r>
                <w:t>Kozáková 100%</w:t>
              </w:r>
            </w:ins>
          </w:p>
          <w:p w:rsidR="00823340" w:rsidRPr="00E409BC" w:rsidRDefault="00823340" w:rsidP="00823340">
            <w:pPr>
              <w:jc w:val="both"/>
              <w:rPr>
                <w:ins w:id="260" w:author="Michal Pilík" w:date="2018-09-18T13:57:00Z"/>
                <w:b/>
              </w:rPr>
            </w:pPr>
            <w:ins w:id="261" w:author="Michal Pilík" w:date="2018-09-18T13:57:00Z">
              <w:r w:rsidRPr="00E409BC">
                <w:rPr>
                  <w:b/>
                </w:rPr>
                <w:t>PhDr. Semotamová</w:t>
              </w:r>
            </w:ins>
          </w:p>
          <w:p w:rsidR="00271CE5" w:rsidRPr="00004032" w:rsidRDefault="00823340" w:rsidP="00823340">
            <w:pPr>
              <w:jc w:val="both"/>
              <w:rPr>
                <w:ins w:id="262" w:author="Michal Pilík" w:date="2018-09-15T12:47:00Z"/>
                <w:b/>
              </w:rPr>
            </w:pPr>
            <w:ins w:id="263" w:author="Michal Pilík" w:date="2018-09-18T13:57:00Z">
              <w:r>
                <w:t>Semotamová 100%</w:t>
              </w:r>
            </w:ins>
          </w:p>
        </w:tc>
        <w:tc>
          <w:tcPr>
            <w:tcW w:w="708" w:type="dxa"/>
          </w:tcPr>
          <w:p w:rsidR="00271CE5" w:rsidRDefault="00271CE5" w:rsidP="00271CE5">
            <w:pPr>
              <w:jc w:val="both"/>
              <w:rPr>
                <w:ins w:id="264" w:author="Michal Pilík" w:date="2018-09-15T12:47:00Z"/>
              </w:rPr>
            </w:pPr>
            <w:ins w:id="265" w:author="Michal Pilík" w:date="2018-09-15T12:48:00Z">
              <w:r>
                <w:t>1/L</w:t>
              </w:r>
            </w:ins>
          </w:p>
        </w:tc>
        <w:tc>
          <w:tcPr>
            <w:tcW w:w="814" w:type="dxa"/>
          </w:tcPr>
          <w:p w:rsidR="00271CE5" w:rsidRDefault="00271CE5" w:rsidP="00271CE5">
            <w:pPr>
              <w:jc w:val="both"/>
              <w:rPr>
                <w:ins w:id="266" w:author="Michal Pilík" w:date="2018-09-15T12:47:00Z"/>
              </w:rPr>
            </w:pPr>
            <w:ins w:id="267" w:author="Michal Pilík" w:date="2018-09-15T12:48:00Z">
              <w:r>
                <w:t>P</w:t>
              </w:r>
            </w:ins>
          </w:p>
        </w:tc>
      </w:tr>
      <w:tr w:rsidR="00271CE5" w:rsidDel="00271CE5" w:rsidTr="00406EBE">
        <w:trPr>
          <w:del w:id="268" w:author="Michal Pilík" w:date="2018-09-15T12:50:00Z"/>
        </w:trPr>
        <w:tc>
          <w:tcPr>
            <w:tcW w:w="2370" w:type="dxa"/>
          </w:tcPr>
          <w:p w:rsidR="00271CE5" w:rsidDel="00271CE5" w:rsidRDefault="00271CE5" w:rsidP="00271CE5">
            <w:pPr>
              <w:rPr>
                <w:del w:id="269" w:author="Michal Pilík" w:date="2018-09-15T12:50:00Z"/>
              </w:rPr>
            </w:pPr>
            <w:del w:id="270" w:author="Michal Pilík" w:date="2018-09-15T12:50:00Z">
              <w:r w:rsidDel="00271CE5">
                <w:delText>Němčina – CJ1</w:delText>
              </w:r>
            </w:del>
          </w:p>
        </w:tc>
        <w:tc>
          <w:tcPr>
            <w:tcW w:w="857" w:type="dxa"/>
            <w:gridSpan w:val="2"/>
          </w:tcPr>
          <w:p w:rsidR="00271CE5" w:rsidDel="00271CE5" w:rsidRDefault="00271CE5" w:rsidP="00271CE5">
            <w:pPr>
              <w:rPr>
                <w:del w:id="271" w:author="Michal Pilík" w:date="2018-09-15T12:50:00Z"/>
              </w:rPr>
            </w:pPr>
            <w:del w:id="272" w:author="Michal Pilík" w:date="2018-09-15T12:50:00Z">
              <w:r w:rsidRPr="00B115F6" w:rsidDel="00271CE5">
                <w:delText>10-0-0</w:delText>
              </w:r>
            </w:del>
          </w:p>
        </w:tc>
        <w:tc>
          <w:tcPr>
            <w:tcW w:w="850" w:type="dxa"/>
          </w:tcPr>
          <w:p w:rsidR="00271CE5" w:rsidDel="00271CE5" w:rsidRDefault="00271CE5" w:rsidP="00271CE5">
            <w:pPr>
              <w:jc w:val="both"/>
              <w:rPr>
                <w:del w:id="273" w:author="Michal Pilík" w:date="2018-09-15T12:50:00Z"/>
              </w:rPr>
            </w:pPr>
            <w:del w:id="274" w:author="Michal Pilík" w:date="2018-09-15T12:50:00Z">
              <w:r w:rsidDel="00271CE5">
                <w:delText>klz</w:delText>
              </w:r>
            </w:del>
          </w:p>
        </w:tc>
        <w:tc>
          <w:tcPr>
            <w:tcW w:w="709" w:type="dxa"/>
          </w:tcPr>
          <w:p w:rsidR="00271CE5" w:rsidDel="00271CE5" w:rsidRDefault="00271CE5" w:rsidP="00271CE5">
            <w:pPr>
              <w:jc w:val="both"/>
              <w:rPr>
                <w:del w:id="275" w:author="Michal Pilík" w:date="2018-09-15T12:50:00Z"/>
              </w:rPr>
            </w:pPr>
            <w:del w:id="276" w:author="Michal Pilík" w:date="2018-09-15T12:50:00Z">
              <w:r w:rsidDel="00271CE5">
                <w:delText>4</w:delText>
              </w:r>
            </w:del>
          </w:p>
        </w:tc>
        <w:tc>
          <w:tcPr>
            <w:tcW w:w="2977" w:type="dxa"/>
          </w:tcPr>
          <w:p w:rsidR="00271CE5" w:rsidRPr="00E409BC" w:rsidDel="00271CE5" w:rsidRDefault="00271CE5" w:rsidP="00271CE5">
            <w:pPr>
              <w:jc w:val="both"/>
              <w:rPr>
                <w:del w:id="277" w:author="Michal Pilík" w:date="2018-09-15T12:50:00Z"/>
                <w:b/>
              </w:rPr>
            </w:pPr>
            <w:del w:id="278" w:author="Michal Pilík" w:date="2018-09-15T12:50:00Z">
              <w:r w:rsidRPr="00E409BC" w:rsidDel="00271CE5">
                <w:rPr>
                  <w:b/>
                </w:rPr>
                <w:delText>Mgr. Kozáková, Ph.D.</w:delText>
              </w:r>
            </w:del>
          </w:p>
          <w:p w:rsidR="00271CE5" w:rsidDel="00271CE5" w:rsidRDefault="00271CE5" w:rsidP="00271CE5">
            <w:pPr>
              <w:jc w:val="both"/>
              <w:rPr>
                <w:del w:id="279" w:author="Michal Pilík" w:date="2018-09-15T12:50:00Z"/>
              </w:rPr>
            </w:pPr>
            <w:del w:id="280" w:author="Michal Pilík" w:date="2018-09-15T12:50:00Z">
              <w:r w:rsidDel="00271CE5">
                <w:delText>Kozáková 100%</w:delText>
              </w:r>
            </w:del>
          </w:p>
        </w:tc>
        <w:tc>
          <w:tcPr>
            <w:tcW w:w="708" w:type="dxa"/>
          </w:tcPr>
          <w:p w:rsidR="00271CE5" w:rsidDel="00271CE5" w:rsidRDefault="00271CE5" w:rsidP="00271CE5">
            <w:pPr>
              <w:jc w:val="both"/>
              <w:rPr>
                <w:del w:id="281" w:author="Michal Pilík" w:date="2018-09-15T12:50:00Z"/>
              </w:rPr>
            </w:pPr>
            <w:del w:id="282" w:author="Michal Pilík" w:date="2018-09-15T12:50:00Z">
              <w:r w:rsidDel="00271CE5">
                <w:delText>1/Z</w:delText>
              </w:r>
            </w:del>
          </w:p>
        </w:tc>
        <w:tc>
          <w:tcPr>
            <w:tcW w:w="814" w:type="dxa"/>
          </w:tcPr>
          <w:p w:rsidR="00271CE5" w:rsidDel="00271CE5" w:rsidRDefault="00271CE5" w:rsidP="00271CE5">
            <w:pPr>
              <w:jc w:val="both"/>
              <w:rPr>
                <w:del w:id="283" w:author="Michal Pilík" w:date="2018-09-15T12:50:00Z"/>
              </w:rPr>
            </w:pPr>
            <w:del w:id="284" w:author="Michal Pilík" w:date="2018-09-15T12:50:00Z">
              <w:r w:rsidDel="00271CE5">
                <w:delText>P</w:delText>
              </w:r>
            </w:del>
          </w:p>
        </w:tc>
      </w:tr>
      <w:tr w:rsidR="00271CE5" w:rsidDel="00271CE5" w:rsidTr="00406EBE">
        <w:trPr>
          <w:del w:id="285" w:author="Michal Pilík" w:date="2018-09-15T12:50:00Z"/>
        </w:trPr>
        <w:tc>
          <w:tcPr>
            <w:tcW w:w="2370" w:type="dxa"/>
          </w:tcPr>
          <w:p w:rsidR="00271CE5" w:rsidDel="00271CE5" w:rsidRDefault="00271CE5" w:rsidP="00271CE5">
            <w:pPr>
              <w:rPr>
                <w:del w:id="286" w:author="Michal Pilík" w:date="2018-09-15T12:50:00Z"/>
              </w:rPr>
            </w:pPr>
            <w:del w:id="287" w:author="Michal Pilík" w:date="2018-09-15T12:50:00Z">
              <w:r w:rsidDel="00271CE5">
                <w:delText>Němčina – CJ1</w:delText>
              </w:r>
            </w:del>
          </w:p>
        </w:tc>
        <w:tc>
          <w:tcPr>
            <w:tcW w:w="857" w:type="dxa"/>
            <w:gridSpan w:val="2"/>
          </w:tcPr>
          <w:p w:rsidR="00271CE5" w:rsidDel="00271CE5" w:rsidRDefault="00271CE5" w:rsidP="00271CE5">
            <w:pPr>
              <w:rPr>
                <w:del w:id="288" w:author="Michal Pilík" w:date="2018-09-15T12:50:00Z"/>
              </w:rPr>
            </w:pPr>
            <w:del w:id="289" w:author="Michal Pilík" w:date="2018-09-15T12:50:00Z">
              <w:r w:rsidRPr="00B115F6" w:rsidDel="00271CE5">
                <w:delText>10-0-0</w:delText>
              </w:r>
            </w:del>
          </w:p>
        </w:tc>
        <w:tc>
          <w:tcPr>
            <w:tcW w:w="850" w:type="dxa"/>
          </w:tcPr>
          <w:p w:rsidR="00271CE5" w:rsidDel="00271CE5" w:rsidRDefault="00271CE5" w:rsidP="00271CE5">
            <w:pPr>
              <w:jc w:val="both"/>
              <w:rPr>
                <w:del w:id="290" w:author="Michal Pilík" w:date="2018-09-15T12:50:00Z"/>
              </w:rPr>
            </w:pPr>
            <w:del w:id="291" w:author="Michal Pilík" w:date="2018-09-15T12:50:00Z">
              <w:r w:rsidDel="00271CE5">
                <w:delText>zp, zk</w:delText>
              </w:r>
            </w:del>
          </w:p>
        </w:tc>
        <w:tc>
          <w:tcPr>
            <w:tcW w:w="709" w:type="dxa"/>
          </w:tcPr>
          <w:p w:rsidR="00271CE5" w:rsidDel="00271CE5" w:rsidRDefault="00271CE5" w:rsidP="00271CE5">
            <w:pPr>
              <w:jc w:val="both"/>
              <w:rPr>
                <w:del w:id="292" w:author="Michal Pilík" w:date="2018-09-15T12:50:00Z"/>
              </w:rPr>
            </w:pPr>
            <w:del w:id="293" w:author="Michal Pilík" w:date="2018-09-15T12:50:00Z">
              <w:r w:rsidDel="00271CE5">
                <w:delText>4</w:delText>
              </w:r>
            </w:del>
          </w:p>
        </w:tc>
        <w:tc>
          <w:tcPr>
            <w:tcW w:w="2977" w:type="dxa"/>
          </w:tcPr>
          <w:p w:rsidR="00271CE5" w:rsidRPr="00E409BC" w:rsidDel="00271CE5" w:rsidRDefault="00271CE5" w:rsidP="00271CE5">
            <w:pPr>
              <w:jc w:val="both"/>
              <w:rPr>
                <w:del w:id="294" w:author="Michal Pilík" w:date="2018-09-15T12:50:00Z"/>
                <w:b/>
              </w:rPr>
            </w:pPr>
            <w:del w:id="295" w:author="Michal Pilík" w:date="2018-09-15T12:50:00Z">
              <w:r w:rsidRPr="00E409BC" w:rsidDel="00271CE5">
                <w:rPr>
                  <w:b/>
                </w:rPr>
                <w:delText>Mgr. Kozáková, Ph.D.</w:delText>
              </w:r>
            </w:del>
          </w:p>
          <w:p w:rsidR="00271CE5" w:rsidDel="00271CE5" w:rsidRDefault="00271CE5" w:rsidP="00271CE5">
            <w:pPr>
              <w:jc w:val="both"/>
              <w:rPr>
                <w:del w:id="296" w:author="Michal Pilík" w:date="2018-09-15T12:50:00Z"/>
              </w:rPr>
            </w:pPr>
            <w:del w:id="297" w:author="Michal Pilík" w:date="2018-09-15T12:50:00Z">
              <w:r w:rsidDel="00271CE5">
                <w:delText>Kozáková 100%</w:delText>
              </w:r>
            </w:del>
          </w:p>
        </w:tc>
        <w:tc>
          <w:tcPr>
            <w:tcW w:w="708" w:type="dxa"/>
          </w:tcPr>
          <w:p w:rsidR="00271CE5" w:rsidDel="00271CE5" w:rsidRDefault="00271CE5" w:rsidP="00271CE5">
            <w:pPr>
              <w:jc w:val="both"/>
              <w:rPr>
                <w:del w:id="298" w:author="Michal Pilík" w:date="2018-09-15T12:50:00Z"/>
              </w:rPr>
            </w:pPr>
            <w:del w:id="299" w:author="Michal Pilík" w:date="2018-09-15T12:50:00Z">
              <w:r w:rsidDel="00271CE5">
                <w:delText>1/L</w:delText>
              </w:r>
            </w:del>
          </w:p>
        </w:tc>
        <w:tc>
          <w:tcPr>
            <w:tcW w:w="814" w:type="dxa"/>
          </w:tcPr>
          <w:p w:rsidR="00271CE5" w:rsidDel="00271CE5" w:rsidRDefault="00271CE5" w:rsidP="00271CE5">
            <w:pPr>
              <w:jc w:val="both"/>
              <w:rPr>
                <w:del w:id="300" w:author="Michal Pilík" w:date="2018-09-15T12:50:00Z"/>
              </w:rPr>
            </w:pPr>
            <w:del w:id="301" w:author="Michal Pilík" w:date="2018-09-15T12:50:00Z">
              <w:r w:rsidDel="00271CE5">
                <w:delText>P</w:delText>
              </w:r>
            </w:del>
          </w:p>
        </w:tc>
      </w:tr>
      <w:tr w:rsidR="00271CE5" w:rsidDel="00271CE5" w:rsidTr="00406EBE">
        <w:trPr>
          <w:del w:id="302" w:author="Michal Pilík" w:date="2018-09-15T12:50:00Z"/>
        </w:trPr>
        <w:tc>
          <w:tcPr>
            <w:tcW w:w="2370" w:type="dxa"/>
          </w:tcPr>
          <w:p w:rsidR="00271CE5" w:rsidDel="00271CE5" w:rsidRDefault="00271CE5" w:rsidP="00271CE5">
            <w:pPr>
              <w:rPr>
                <w:del w:id="303" w:author="Michal Pilík" w:date="2018-09-15T12:50:00Z"/>
              </w:rPr>
            </w:pPr>
            <w:del w:id="304" w:author="Michal Pilík" w:date="2018-09-15T12:50:00Z">
              <w:r w:rsidDel="00271CE5">
                <w:delText>Angličtina – CJ1</w:delText>
              </w:r>
            </w:del>
          </w:p>
        </w:tc>
        <w:tc>
          <w:tcPr>
            <w:tcW w:w="857" w:type="dxa"/>
            <w:gridSpan w:val="2"/>
          </w:tcPr>
          <w:p w:rsidR="00271CE5" w:rsidDel="00271CE5" w:rsidRDefault="00271CE5" w:rsidP="00271CE5">
            <w:pPr>
              <w:rPr>
                <w:del w:id="305" w:author="Michal Pilík" w:date="2018-09-15T12:50:00Z"/>
              </w:rPr>
            </w:pPr>
            <w:del w:id="306" w:author="Michal Pilík" w:date="2018-09-15T12:50:00Z">
              <w:r w:rsidRPr="00B115F6" w:rsidDel="00271CE5">
                <w:delText>10-0-0</w:delText>
              </w:r>
            </w:del>
          </w:p>
        </w:tc>
        <w:tc>
          <w:tcPr>
            <w:tcW w:w="850" w:type="dxa"/>
          </w:tcPr>
          <w:p w:rsidR="00271CE5" w:rsidDel="00271CE5" w:rsidRDefault="00271CE5" w:rsidP="00271CE5">
            <w:pPr>
              <w:jc w:val="both"/>
              <w:rPr>
                <w:del w:id="307" w:author="Michal Pilík" w:date="2018-09-15T12:50:00Z"/>
              </w:rPr>
            </w:pPr>
            <w:del w:id="308" w:author="Michal Pilík" w:date="2018-09-15T12:50:00Z">
              <w:r w:rsidDel="00271CE5">
                <w:delText>klz</w:delText>
              </w:r>
            </w:del>
          </w:p>
        </w:tc>
        <w:tc>
          <w:tcPr>
            <w:tcW w:w="709" w:type="dxa"/>
          </w:tcPr>
          <w:p w:rsidR="00271CE5" w:rsidDel="00271CE5" w:rsidRDefault="00271CE5" w:rsidP="00271CE5">
            <w:pPr>
              <w:jc w:val="both"/>
              <w:rPr>
                <w:del w:id="309" w:author="Michal Pilík" w:date="2018-09-15T12:50:00Z"/>
              </w:rPr>
            </w:pPr>
            <w:del w:id="310" w:author="Michal Pilík" w:date="2018-09-15T12:50:00Z">
              <w:r w:rsidDel="00271CE5">
                <w:delText>4</w:delText>
              </w:r>
            </w:del>
          </w:p>
        </w:tc>
        <w:tc>
          <w:tcPr>
            <w:tcW w:w="2977" w:type="dxa"/>
          </w:tcPr>
          <w:p w:rsidR="00271CE5" w:rsidRPr="00E409BC" w:rsidDel="00271CE5" w:rsidRDefault="00271CE5" w:rsidP="00271CE5">
            <w:pPr>
              <w:jc w:val="both"/>
              <w:rPr>
                <w:del w:id="311" w:author="Michal Pilík" w:date="2018-09-15T12:47:00Z"/>
                <w:b/>
              </w:rPr>
            </w:pPr>
            <w:del w:id="312" w:author="Michal Pilík" w:date="2018-09-15T12:47:00Z">
              <w:r w:rsidRPr="00E409BC" w:rsidDel="00271CE5">
                <w:rPr>
                  <w:b/>
                </w:rPr>
                <w:delText>PhDr. Semotamová</w:delText>
              </w:r>
            </w:del>
          </w:p>
          <w:p w:rsidR="00271CE5" w:rsidDel="00271CE5" w:rsidRDefault="00271CE5" w:rsidP="00271CE5">
            <w:pPr>
              <w:jc w:val="both"/>
              <w:rPr>
                <w:del w:id="313" w:author="Michal Pilík" w:date="2018-09-15T12:50:00Z"/>
              </w:rPr>
            </w:pPr>
            <w:del w:id="314" w:author="Michal Pilík" w:date="2018-09-15T12:47:00Z">
              <w:r w:rsidDel="00271CE5">
                <w:delText>Semotamová 100%</w:delText>
              </w:r>
            </w:del>
          </w:p>
        </w:tc>
        <w:tc>
          <w:tcPr>
            <w:tcW w:w="708" w:type="dxa"/>
          </w:tcPr>
          <w:p w:rsidR="00271CE5" w:rsidDel="00271CE5" w:rsidRDefault="00271CE5" w:rsidP="00271CE5">
            <w:pPr>
              <w:jc w:val="both"/>
              <w:rPr>
                <w:del w:id="315" w:author="Michal Pilík" w:date="2018-09-15T12:50:00Z"/>
              </w:rPr>
            </w:pPr>
            <w:del w:id="316" w:author="Michal Pilík" w:date="2018-09-15T12:50:00Z">
              <w:r w:rsidDel="00271CE5">
                <w:delText>1/Z</w:delText>
              </w:r>
            </w:del>
          </w:p>
        </w:tc>
        <w:tc>
          <w:tcPr>
            <w:tcW w:w="814" w:type="dxa"/>
          </w:tcPr>
          <w:p w:rsidR="00271CE5" w:rsidDel="00271CE5" w:rsidRDefault="00271CE5" w:rsidP="00271CE5">
            <w:pPr>
              <w:jc w:val="both"/>
              <w:rPr>
                <w:del w:id="317" w:author="Michal Pilík" w:date="2018-09-15T12:50:00Z"/>
              </w:rPr>
            </w:pPr>
            <w:del w:id="318" w:author="Michal Pilík" w:date="2018-09-15T12:50:00Z">
              <w:r w:rsidDel="00271CE5">
                <w:delText>P</w:delText>
              </w:r>
            </w:del>
          </w:p>
        </w:tc>
      </w:tr>
      <w:tr w:rsidR="00271CE5" w:rsidDel="00271CE5" w:rsidTr="00406EBE">
        <w:trPr>
          <w:del w:id="319" w:author="Michal Pilík" w:date="2018-09-15T12:50:00Z"/>
        </w:trPr>
        <w:tc>
          <w:tcPr>
            <w:tcW w:w="2370" w:type="dxa"/>
          </w:tcPr>
          <w:p w:rsidR="00271CE5" w:rsidDel="00271CE5" w:rsidRDefault="00271CE5" w:rsidP="00271CE5">
            <w:pPr>
              <w:rPr>
                <w:del w:id="320" w:author="Michal Pilík" w:date="2018-09-15T12:50:00Z"/>
              </w:rPr>
            </w:pPr>
            <w:del w:id="321" w:author="Michal Pilík" w:date="2018-09-15T12:50:00Z">
              <w:r w:rsidDel="00271CE5">
                <w:delText>Angličtina – CJ1</w:delText>
              </w:r>
            </w:del>
          </w:p>
        </w:tc>
        <w:tc>
          <w:tcPr>
            <w:tcW w:w="857" w:type="dxa"/>
            <w:gridSpan w:val="2"/>
          </w:tcPr>
          <w:p w:rsidR="00271CE5" w:rsidDel="00271CE5" w:rsidRDefault="00271CE5" w:rsidP="00271CE5">
            <w:pPr>
              <w:rPr>
                <w:del w:id="322" w:author="Michal Pilík" w:date="2018-09-15T12:50:00Z"/>
              </w:rPr>
            </w:pPr>
            <w:del w:id="323" w:author="Michal Pilík" w:date="2018-09-15T12:50:00Z">
              <w:r w:rsidRPr="00B115F6" w:rsidDel="00271CE5">
                <w:delText>10-0-0</w:delText>
              </w:r>
            </w:del>
          </w:p>
        </w:tc>
        <w:tc>
          <w:tcPr>
            <w:tcW w:w="850" w:type="dxa"/>
          </w:tcPr>
          <w:p w:rsidR="00271CE5" w:rsidDel="00271CE5" w:rsidRDefault="00271CE5" w:rsidP="00271CE5">
            <w:pPr>
              <w:jc w:val="both"/>
              <w:rPr>
                <w:del w:id="324" w:author="Michal Pilík" w:date="2018-09-15T12:50:00Z"/>
              </w:rPr>
            </w:pPr>
            <w:del w:id="325" w:author="Michal Pilík" w:date="2018-09-15T12:50:00Z">
              <w:r w:rsidDel="00271CE5">
                <w:delText>zp, zk</w:delText>
              </w:r>
            </w:del>
          </w:p>
        </w:tc>
        <w:tc>
          <w:tcPr>
            <w:tcW w:w="709" w:type="dxa"/>
          </w:tcPr>
          <w:p w:rsidR="00271CE5" w:rsidDel="00271CE5" w:rsidRDefault="00271CE5" w:rsidP="00271CE5">
            <w:pPr>
              <w:jc w:val="both"/>
              <w:rPr>
                <w:del w:id="326" w:author="Michal Pilík" w:date="2018-09-15T12:50:00Z"/>
              </w:rPr>
            </w:pPr>
            <w:del w:id="327" w:author="Michal Pilík" w:date="2018-09-15T12:50:00Z">
              <w:r w:rsidDel="00271CE5">
                <w:delText>4</w:delText>
              </w:r>
            </w:del>
          </w:p>
        </w:tc>
        <w:tc>
          <w:tcPr>
            <w:tcW w:w="2977" w:type="dxa"/>
          </w:tcPr>
          <w:p w:rsidR="00271CE5" w:rsidRPr="00E409BC" w:rsidDel="00271CE5" w:rsidRDefault="00271CE5" w:rsidP="00271CE5">
            <w:pPr>
              <w:jc w:val="both"/>
              <w:rPr>
                <w:del w:id="328" w:author="Michal Pilík" w:date="2018-09-15T12:50:00Z"/>
                <w:b/>
              </w:rPr>
            </w:pPr>
            <w:del w:id="329" w:author="Michal Pilík" w:date="2018-09-15T12:50:00Z">
              <w:r w:rsidRPr="00E409BC" w:rsidDel="00271CE5">
                <w:rPr>
                  <w:b/>
                </w:rPr>
                <w:delText>PhDr. Semotamová</w:delText>
              </w:r>
            </w:del>
          </w:p>
          <w:p w:rsidR="00271CE5" w:rsidDel="00271CE5" w:rsidRDefault="00271CE5" w:rsidP="00271CE5">
            <w:pPr>
              <w:jc w:val="both"/>
              <w:rPr>
                <w:del w:id="330" w:author="Michal Pilík" w:date="2018-09-15T12:50:00Z"/>
              </w:rPr>
            </w:pPr>
            <w:del w:id="331" w:author="Michal Pilík" w:date="2018-09-15T12:50:00Z">
              <w:r w:rsidDel="00271CE5">
                <w:delText>Semotamová 100%</w:delText>
              </w:r>
            </w:del>
          </w:p>
        </w:tc>
        <w:tc>
          <w:tcPr>
            <w:tcW w:w="708" w:type="dxa"/>
          </w:tcPr>
          <w:p w:rsidR="00271CE5" w:rsidDel="00271CE5" w:rsidRDefault="00271CE5" w:rsidP="00271CE5">
            <w:pPr>
              <w:jc w:val="both"/>
              <w:rPr>
                <w:del w:id="332" w:author="Michal Pilík" w:date="2018-09-15T12:50:00Z"/>
              </w:rPr>
            </w:pPr>
            <w:del w:id="333" w:author="Michal Pilík" w:date="2018-09-15T12:50:00Z">
              <w:r w:rsidDel="00271CE5">
                <w:delText>1/L</w:delText>
              </w:r>
            </w:del>
          </w:p>
        </w:tc>
        <w:tc>
          <w:tcPr>
            <w:tcW w:w="814" w:type="dxa"/>
          </w:tcPr>
          <w:p w:rsidR="00271CE5" w:rsidDel="00271CE5" w:rsidRDefault="00271CE5" w:rsidP="00271CE5">
            <w:pPr>
              <w:jc w:val="both"/>
              <w:rPr>
                <w:del w:id="334" w:author="Michal Pilík" w:date="2018-09-15T12:50:00Z"/>
              </w:rPr>
            </w:pPr>
            <w:del w:id="335" w:author="Michal Pilík" w:date="2018-09-15T12:50:00Z">
              <w:r w:rsidDel="00271CE5">
                <w:delText>P</w:delText>
              </w:r>
            </w:del>
          </w:p>
        </w:tc>
      </w:tr>
      <w:tr w:rsidR="00271CE5" w:rsidTr="00406EBE">
        <w:tc>
          <w:tcPr>
            <w:tcW w:w="2370" w:type="dxa"/>
          </w:tcPr>
          <w:p w:rsidR="00271CE5" w:rsidRDefault="00271CE5" w:rsidP="00271CE5">
            <w:r w:rsidRPr="00AE190B">
              <w:t>Základy výrobních</w:t>
            </w:r>
            <w:r>
              <w:t xml:space="preserve"> technologií</w:t>
            </w:r>
          </w:p>
        </w:tc>
        <w:tc>
          <w:tcPr>
            <w:tcW w:w="857" w:type="dxa"/>
            <w:gridSpan w:val="2"/>
          </w:tcPr>
          <w:p w:rsidR="00271CE5" w:rsidRDefault="00271CE5" w:rsidP="00271CE5">
            <w:pPr>
              <w:jc w:val="both"/>
            </w:pPr>
            <w:r>
              <w:t>20-0-0</w:t>
            </w:r>
          </w:p>
        </w:tc>
        <w:tc>
          <w:tcPr>
            <w:tcW w:w="850" w:type="dxa"/>
          </w:tcPr>
          <w:p w:rsidR="00271CE5" w:rsidRDefault="00271CE5" w:rsidP="00271CE5">
            <w:pPr>
              <w:jc w:val="both"/>
            </w:pPr>
            <w:r>
              <w:t>zp, zk</w:t>
            </w:r>
          </w:p>
        </w:tc>
        <w:tc>
          <w:tcPr>
            <w:tcW w:w="709" w:type="dxa"/>
          </w:tcPr>
          <w:p w:rsidR="00271CE5" w:rsidRDefault="00271CE5" w:rsidP="00271CE5">
            <w:pPr>
              <w:jc w:val="both"/>
            </w:pPr>
            <w:r>
              <w:t>5</w:t>
            </w:r>
          </w:p>
        </w:tc>
        <w:tc>
          <w:tcPr>
            <w:tcW w:w="2977" w:type="dxa"/>
          </w:tcPr>
          <w:p w:rsidR="00271CE5" w:rsidRPr="00004032" w:rsidRDefault="00271CE5" w:rsidP="00271CE5">
            <w:pPr>
              <w:jc w:val="both"/>
              <w:rPr>
                <w:b/>
              </w:rPr>
            </w:pPr>
            <w:r w:rsidRPr="00004032">
              <w:rPr>
                <w:b/>
              </w:rPr>
              <w:t xml:space="preserve">doc. Ing. </w:t>
            </w:r>
            <w:r>
              <w:rPr>
                <w:b/>
              </w:rPr>
              <w:t>Sedlák</w:t>
            </w:r>
            <w:r w:rsidRPr="00004032">
              <w:rPr>
                <w:b/>
              </w:rPr>
              <w:t xml:space="preserve">, </w:t>
            </w:r>
            <w:r>
              <w:rPr>
                <w:b/>
              </w:rPr>
              <w:t>Ph.D.</w:t>
            </w:r>
          </w:p>
          <w:p w:rsidR="00271CE5" w:rsidRDefault="00271CE5" w:rsidP="00271CE5">
            <w:pPr>
              <w:jc w:val="both"/>
            </w:pPr>
            <w:r>
              <w:t>Sedlák 100%</w:t>
            </w:r>
          </w:p>
        </w:tc>
        <w:tc>
          <w:tcPr>
            <w:tcW w:w="708" w:type="dxa"/>
          </w:tcPr>
          <w:p w:rsidR="00271CE5" w:rsidRDefault="00271CE5" w:rsidP="00271CE5">
            <w:pPr>
              <w:jc w:val="both"/>
            </w:pPr>
            <w:r>
              <w:t>2/Z</w:t>
            </w:r>
          </w:p>
        </w:tc>
        <w:tc>
          <w:tcPr>
            <w:tcW w:w="814" w:type="dxa"/>
          </w:tcPr>
          <w:p w:rsidR="00271CE5" w:rsidRDefault="00271CE5" w:rsidP="00271CE5">
            <w:pPr>
              <w:jc w:val="both"/>
            </w:pPr>
            <w:r>
              <w:t>PZ</w:t>
            </w:r>
          </w:p>
        </w:tc>
      </w:tr>
      <w:tr w:rsidR="00271CE5" w:rsidTr="00406EBE">
        <w:tc>
          <w:tcPr>
            <w:tcW w:w="2370" w:type="dxa"/>
          </w:tcPr>
          <w:p w:rsidR="00271CE5" w:rsidRDefault="00271CE5" w:rsidP="00271CE5">
            <w:r>
              <w:t>Projektový management v</w:t>
            </w:r>
            <w:r w:rsidRPr="00BF24B5">
              <w:t xml:space="preserve"> průmyslovém inženýrství</w:t>
            </w:r>
            <w:r>
              <w:t xml:space="preserve"> I</w:t>
            </w:r>
          </w:p>
        </w:tc>
        <w:tc>
          <w:tcPr>
            <w:tcW w:w="857" w:type="dxa"/>
            <w:gridSpan w:val="2"/>
          </w:tcPr>
          <w:p w:rsidR="00271CE5" w:rsidRDefault="00271CE5" w:rsidP="00271CE5">
            <w:pPr>
              <w:jc w:val="both"/>
            </w:pPr>
            <w:r>
              <w:t>10-0-0</w:t>
            </w:r>
          </w:p>
        </w:tc>
        <w:tc>
          <w:tcPr>
            <w:tcW w:w="850" w:type="dxa"/>
          </w:tcPr>
          <w:p w:rsidR="00271CE5" w:rsidRDefault="00271CE5" w:rsidP="00271CE5">
            <w:pPr>
              <w:jc w:val="both"/>
            </w:pPr>
            <w:r>
              <w:t>zp</w:t>
            </w:r>
          </w:p>
        </w:tc>
        <w:tc>
          <w:tcPr>
            <w:tcW w:w="709" w:type="dxa"/>
          </w:tcPr>
          <w:p w:rsidR="00271CE5" w:rsidRDefault="00271CE5" w:rsidP="00271CE5">
            <w:pPr>
              <w:jc w:val="both"/>
            </w:pPr>
            <w:r>
              <w:t>2</w:t>
            </w:r>
          </w:p>
        </w:tc>
        <w:tc>
          <w:tcPr>
            <w:tcW w:w="2977" w:type="dxa"/>
          </w:tcPr>
          <w:p w:rsidR="00271CE5" w:rsidRPr="00004032" w:rsidRDefault="00271CE5" w:rsidP="00271CE5">
            <w:pPr>
              <w:jc w:val="both"/>
              <w:rPr>
                <w:b/>
              </w:rPr>
            </w:pPr>
            <w:r w:rsidRPr="00004032">
              <w:rPr>
                <w:b/>
              </w:rPr>
              <w:t>Ing. Juřičková, Ph.D.</w:t>
            </w:r>
          </w:p>
          <w:p w:rsidR="00271CE5" w:rsidRDefault="00271CE5" w:rsidP="00271CE5">
            <w:pPr>
              <w:jc w:val="both"/>
            </w:pPr>
            <w:r>
              <w:t>Juřičková 100%</w:t>
            </w:r>
          </w:p>
        </w:tc>
        <w:tc>
          <w:tcPr>
            <w:tcW w:w="708" w:type="dxa"/>
          </w:tcPr>
          <w:p w:rsidR="00271CE5" w:rsidRDefault="00271CE5" w:rsidP="00271CE5">
            <w:pPr>
              <w:jc w:val="both"/>
            </w:pPr>
            <w:r>
              <w:t>2/Z</w:t>
            </w:r>
          </w:p>
        </w:tc>
        <w:tc>
          <w:tcPr>
            <w:tcW w:w="814" w:type="dxa"/>
          </w:tcPr>
          <w:p w:rsidR="00271CE5" w:rsidRDefault="00271CE5" w:rsidP="00271CE5">
            <w:pPr>
              <w:jc w:val="both"/>
            </w:pPr>
            <w:r>
              <w:t>PZ</w:t>
            </w:r>
          </w:p>
        </w:tc>
      </w:tr>
      <w:tr w:rsidR="00271CE5" w:rsidTr="00406EBE">
        <w:tc>
          <w:tcPr>
            <w:tcW w:w="2370" w:type="dxa"/>
          </w:tcPr>
          <w:p w:rsidR="00271CE5" w:rsidRDefault="00271CE5" w:rsidP="00271CE5">
            <w:r>
              <w:lastRenderedPageBreak/>
              <w:t>Podniková ekonomika II*</w:t>
            </w:r>
          </w:p>
        </w:tc>
        <w:tc>
          <w:tcPr>
            <w:tcW w:w="857" w:type="dxa"/>
            <w:gridSpan w:val="2"/>
          </w:tcPr>
          <w:p w:rsidR="00271CE5" w:rsidRDefault="00271CE5" w:rsidP="00271CE5">
            <w:r w:rsidRPr="009751EA">
              <w:t>20-0-0</w:t>
            </w:r>
          </w:p>
        </w:tc>
        <w:tc>
          <w:tcPr>
            <w:tcW w:w="850" w:type="dxa"/>
          </w:tcPr>
          <w:p w:rsidR="00271CE5" w:rsidRDefault="00271CE5" w:rsidP="00271CE5">
            <w:pPr>
              <w:jc w:val="both"/>
            </w:pPr>
            <w:r>
              <w:t>zp, zk</w:t>
            </w:r>
          </w:p>
        </w:tc>
        <w:tc>
          <w:tcPr>
            <w:tcW w:w="709" w:type="dxa"/>
          </w:tcPr>
          <w:p w:rsidR="00271CE5" w:rsidRDefault="00271CE5" w:rsidP="00271CE5">
            <w:pPr>
              <w:jc w:val="both"/>
            </w:pPr>
            <w:r>
              <w:t>6</w:t>
            </w:r>
          </w:p>
        </w:tc>
        <w:tc>
          <w:tcPr>
            <w:tcW w:w="2977" w:type="dxa"/>
          </w:tcPr>
          <w:p w:rsidR="00271CE5" w:rsidRPr="00004032" w:rsidRDefault="00271CE5" w:rsidP="00271CE5">
            <w:pPr>
              <w:jc w:val="both"/>
              <w:rPr>
                <w:b/>
              </w:rPr>
            </w:pPr>
            <w:r w:rsidRPr="00004032">
              <w:rPr>
                <w:b/>
              </w:rPr>
              <w:t>Ing. Kozubíková, Ph.D.</w:t>
            </w:r>
          </w:p>
          <w:p w:rsidR="00271CE5" w:rsidRDefault="00271CE5" w:rsidP="00271CE5">
            <w:pPr>
              <w:jc w:val="both"/>
            </w:pPr>
            <w:r>
              <w:t>Kozubíková 60%</w:t>
            </w:r>
          </w:p>
          <w:p w:rsidR="00271CE5" w:rsidRDefault="00271CE5" w:rsidP="00271CE5">
            <w:pPr>
              <w:jc w:val="both"/>
            </w:pPr>
            <w:r>
              <w:t>Zámečník 40%</w:t>
            </w:r>
          </w:p>
        </w:tc>
        <w:tc>
          <w:tcPr>
            <w:tcW w:w="708" w:type="dxa"/>
          </w:tcPr>
          <w:p w:rsidR="00271CE5" w:rsidRDefault="00271CE5" w:rsidP="00271CE5">
            <w:pPr>
              <w:jc w:val="both"/>
            </w:pPr>
            <w:r>
              <w:t>2/Z</w:t>
            </w:r>
          </w:p>
        </w:tc>
        <w:tc>
          <w:tcPr>
            <w:tcW w:w="814" w:type="dxa"/>
          </w:tcPr>
          <w:p w:rsidR="00271CE5" w:rsidRDefault="00271CE5" w:rsidP="00271CE5">
            <w:pPr>
              <w:jc w:val="both"/>
            </w:pPr>
            <w:r>
              <w:t>ZT</w:t>
            </w:r>
          </w:p>
        </w:tc>
      </w:tr>
      <w:tr w:rsidR="00271CE5" w:rsidTr="00406EBE">
        <w:tc>
          <w:tcPr>
            <w:tcW w:w="2370" w:type="dxa"/>
          </w:tcPr>
          <w:p w:rsidR="00271CE5" w:rsidRDefault="00271CE5" w:rsidP="00271CE5">
            <w:r>
              <w:t>Technická příprava výroby</w:t>
            </w:r>
          </w:p>
        </w:tc>
        <w:tc>
          <w:tcPr>
            <w:tcW w:w="857" w:type="dxa"/>
            <w:gridSpan w:val="2"/>
          </w:tcPr>
          <w:p w:rsidR="00271CE5" w:rsidRDefault="00271CE5" w:rsidP="00271CE5">
            <w:r w:rsidRPr="009751EA">
              <w:t>20-0-0</w:t>
            </w:r>
          </w:p>
        </w:tc>
        <w:tc>
          <w:tcPr>
            <w:tcW w:w="850" w:type="dxa"/>
          </w:tcPr>
          <w:p w:rsidR="00271CE5" w:rsidRDefault="00271CE5" w:rsidP="00271CE5">
            <w:pPr>
              <w:jc w:val="both"/>
            </w:pPr>
            <w:r>
              <w:t>zp, zk</w:t>
            </w:r>
          </w:p>
        </w:tc>
        <w:tc>
          <w:tcPr>
            <w:tcW w:w="709" w:type="dxa"/>
          </w:tcPr>
          <w:p w:rsidR="00271CE5" w:rsidRDefault="00271CE5" w:rsidP="00271CE5">
            <w:pPr>
              <w:jc w:val="both"/>
            </w:pPr>
            <w:r>
              <w:t>5</w:t>
            </w:r>
          </w:p>
        </w:tc>
        <w:tc>
          <w:tcPr>
            <w:tcW w:w="2977" w:type="dxa"/>
          </w:tcPr>
          <w:p w:rsidR="00271CE5" w:rsidRPr="00004032" w:rsidRDefault="00271CE5" w:rsidP="00271CE5">
            <w:pPr>
              <w:jc w:val="both"/>
              <w:rPr>
                <w:b/>
              </w:rPr>
            </w:pPr>
            <w:r w:rsidRPr="00004032">
              <w:rPr>
                <w:b/>
              </w:rPr>
              <w:t xml:space="preserve">doc. Ing. </w:t>
            </w:r>
            <w:r>
              <w:rPr>
                <w:b/>
              </w:rPr>
              <w:t>Sedlák</w:t>
            </w:r>
            <w:r w:rsidRPr="00004032">
              <w:rPr>
                <w:b/>
              </w:rPr>
              <w:t xml:space="preserve">, </w:t>
            </w:r>
            <w:r>
              <w:rPr>
                <w:b/>
              </w:rPr>
              <w:t>Ph.D.</w:t>
            </w:r>
          </w:p>
          <w:p w:rsidR="00271CE5" w:rsidRDefault="00271CE5" w:rsidP="00271CE5">
            <w:pPr>
              <w:jc w:val="both"/>
            </w:pPr>
            <w:r>
              <w:t>Sedlák 100%</w:t>
            </w:r>
          </w:p>
        </w:tc>
        <w:tc>
          <w:tcPr>
            <w:tcW w:w="708" w:type="dxa"/>
          </w:tcPr>
          <w:p w:rsidR="00271CE5" w:rsidRDefault="00271CE5" w:rsidP="00271CE5">
            <w:pPr>
              <w:jc w:val="both"/>
            </w:pPr>
            <w:r>
              <w:t>2/Z</w:t>
            </w:r>
          </w:p>
        </w:tc>
        <w:tc>
          <w:tcPr>
            <w:tcW w:w="814" w:type="dxa"/>
          </w:tcPr>
          <w:p w:rsidR="00271CE5" w:rsidRDefault="00271CE5" w:rsidP="00271CE5">
            <w:pPr>
              <w:jc w:val="both"/>
            </w:pPr>
            <w:r>
              <w:t>ZT</w:t>
            </w:r>
          </w:p>
        </w:tc>
      </w:tr>
      <w:tr w:rsidR="00271CE5" w:rsidTr="00406EBE">
        <w:tc>
          <w:tcPr>
            <w:tcW w:w="2370" w:type="dxa"/>
          </w:tcPr>
          <w:p w:rsidR="00271CE5" w:rsidRDefault="00271CE5" w:rsidP="00271CE5">
            <w:r>
              <w:t>Úvod do studia systémů</w:t>
            </w:r>
          </w:p>
        </w:tc>
        <w:tc>
          <w:tcPr>
            <w:tcW w:w="857" w:type="dxa"/>
            <w:gridSpan w:val="2"/>
          </w:tcPr>
          <w:p w:rsidR="00271CE5" w:rsidRDefault="00271CE5" w:rsidP="00271CE5">
            <w:pPr>
              <w:jc w:val="both"/>
            </w:pPr>
            <w:r w:rsidRPr="00112279">
              <w:t>15-0-0</w:t>
            </w:r>
          </w:p>
        </w:tc>
        <w:tc>
          <w:tcPr>
            <w:tcW w:w="850" w:type="dxa"/>
          </w:tcPr>
          <w:p w:rsidR="00271CE5" w:rsidRDefault="00271CE5" w:rsidP="00271CE5">
            <w:pPr>
              <w:jc w:val="both"/>
            </w:pPr>
            <w:r>
              <w:t>zp, zk</w:t>
            </w:r>
          </w:p>
        </w:tc>
        <w:tc>
          <w:tcPr>
            <w:tcW w:w="709" w:type="dxa"/>
          </w:tcPr>
          <w:p w:rsidR="00271CE5" w:rsidRDefault="00271CE5" w:rsidP="00271CE5">
            <w:pPr>
              <w:jc w:val="both"/>
            </w:pPr>
            <w:r>
              <w:t>4</w:t>
            </w:r>
          </w:p>
        </w:tc>
        <w:tc>
          <w:tcPr>
            <w:tcW w:w="2977" w:type="dxa"/>
          </w:tcPr>
          <w:p w:rsidR="00271CE5" w:rsidRPr="00004032" w:rsidRDefault="00271CE5" w:rsidP="00271CE5">
            <w:pPr>
              <w:jc w:val="both"/>
              <w:rPr>
                <w:b/>
              </w:rPr>
            </w:pPr>
            <w:r w:rsidRPr="00004032">
              <w:rPr>
                <w:b/>
              </w:rPr>
              <w:t>Ing. Pivnička, Ph.D.</w:t>
            </w:r>
          </w:p>
          <w:p w:rsidR="00271CE5" w:rsidRDefault="00271CE5" w:rsidP="00271CE5">
            <w:pPr>
              <w:jc w:val="both"/>
            </w:pPr>
            <w:r>
              <w:t>Pivnička 70%</w:t>
            </w:r>
          </w:p>
          <w:p w:rsidR="00271CE5" w:rsidRDefault="00271CE5" w:rsidP="00271CE5">
            <w:pPr>
              <w:jc w:val="both"/>
            </w:pPr>
            <w:r w:rsidRPr="00E17A40">
              <w:t>Papadakis 30%</w:t>
            </w:r>
          </w:p>
        </w:tc>
        <w:tc>
          <w:tcPr>
            <w:tcW w:w="708" w:type="dxa"/>
          </w:tcPr>
          <w:p w:rsidR="00271CE5" w:rsidRDefault="00271CE5" w:rsidP="00271CE5">
            <w:pPr>
              <w:jc w:val="both"/>
            </w:pPr>
            <w:r>
              <w:t>2/Z</w:t>
            </w:r>
          </w:p>
        </w:tc>
        <w:tc>
          <w:tcPr>
            <w:tcW w:w="814" w:type="dxa"/>
          </w:tcPr>
          <w:p w:rsidR="00271CE5" w:rsidRDefault="00271CE5" w:rsidP="00271CE5">
            <w:pPr>
              <w:jc w:val="both"/>
            </w:pPr>
            <w:r>
              <w:t>PZ</w:t>
            </w:r>
          </w:p>
        </w:tc>
      </w:tr>
      <w:tr w:rsidR="00271CE5" w:rsidTr="00406EBE">
        <w:tc>
          <w:tcPr>
            <w:tcW w:w="2370" w:type="dxa"/>
          </w:tcPr>
          <w:p w:rsidR="00271CE5" w:rsidRDefault="00271CE5" w:rsidP="00271CE5">
            <w:r>
              <w:t>Odborná praxe PI II</w:t>
            </w:r>
          </w:p>
        </w:tc>
        <w:tc>
          <w:tcPr>
            <w:tcW w:w="857" w:type="dxa"/>
            <w:gridSpan w:val="2"/>
          </w:tcPr>
          <w:p w:rsidR="00271CE5" w:rsidRDefault="00271CE5" w:rsidP="00271CE5">
            <w:pPr>
              <w:jc w:val="both"/>
            </w:pPr>
            <w:r>
              <w:t>120h</w:t>
            </w:r>
          </w:p>
        </w:tc>
        <w:tc>
          <w:tcPr>
            <w:tcW w:w="850" w:type="dxa"/>
          </w:tcPr>
          <w:p w:rsidR="00271CE5" w:rsidRDefault="00271CE5" w:rsidP="00271CE5">
            <w:pPr>
              <w:jc w:val="both"/>
            </w:pPr>
            <w:r>
              <w:t>zp</w:t>
            </w:r>
          </w:p>
        </w:tc>
        <w:tc>
          <w:tcPr>
            <w:tcW w:w="709" w:type="dxa"/>
          </w:tcPr>
          <w:p w:rsidR="00271CE5" w:rsidRDefault="00271CE5" w:rsidP="00271CE5">
            <w:pPr>
              <w:jc w:val="both"/>
            </w:pPr>
            <w:r>
              <w:t>5</w:t>
            </w:r>
          </w:p>
        </w:tc>
        <w:tc>
          <w:tcPr>
            <w:tcW w:w="2977" w:type="dxa"/>
          </w:tcPr>
          <w:p w:rsidR="00271CE5" w:rsidRPr="00004032" w:rsidRDefault="00271CE5" w:rsidP="00271CE5">
            <w:pPr>
              <w:jc w:val="both"/>
              <w:rPr>
                <w:b/>
              </w:rPr>
            </w:pPr>
            <w:r w:rsidRPr="00004032">
              <w:rPr>
                <w:b/>
              </w:rPr>
              <w:t>doc. Ing. Tuček, Ph.D.</w:t>
            </w:r>
          </w:p>
          <w:p w:rsidR="00271CE5" w:rsidRDefault="00271CE5" w:rsidP="00271CE5">
            <w:pPr>
              <w:jc w:val="both"/>
            </w:pPr>
            <w:r>
              <w:t>Tuček 60%</w:t>
            </w:r>
          </w:p>
          <w:p w:rsidR="00271CE5" w:rsidRDefault="00271CE5" w:rsidP="00271CE5">
            <w:pPr>
              <w:jc w:val="both"/>
            </w:pPr>
            <w:r>
              <w:t>Chromjaková 40%</w:t>
            </w:r>
          </w:p>
        </w:tc>
        <w:tc>
          <w:tcPr>
            <w:tcW w:w="708" w:type="dxa"/>
          </w:tcPr>
          <w:p w:rsidR="00271CE5" w:rsidRDefault="00271CE5" w:rsidP="00271CE5">
            <w:pPr>
              <w:jc w:val="both"/>
            </w:pPr>
            <w:r>
              <w:t>2/Z</w:t>
            </w:r>
          </w:p>
        </w:tc>
        <w:tc>
          <w:tcPr>
            <w:tcW w:w="814" w:type="dxa"/>
          </w:tcPr>
          <w:p w:rsidR="00271CE5" w:rsidRDefault="00271CE5" w:rsidP="00271CE5">
            <w:pPr>
              <w:jc w:val="both"/>
            </w:pPr>
            <w:r>
              <w:t>P</w:t>
            </w:r>
          </w:p>
        </w:tc>
      </w:tr>
      <w:tr w:rsidR="00271CE5" w:rsidTr="00406EBE">
        <w:trPr>
          <w:ins w:id="336" w:author="Michal Pilík" w:date="2018-09-15T12:47:00Z"/>
        </w:trPr>
        <w:tc>
          <w:tcPr>
            <w:tcW w:w="2370" w:type="dxa"/>
          </w:tcPr>
          <w:p w:rsidR="00271CE5" w:rsidRDefault="00271CE5" w:rsidP="00271CE5">
            <w:pPr>
              <w:rPr>
                <w:ins w:id="337" w:author="Michal Pilík" w:date="2018-09-15T12:47:00Z"/>
              </w:rPr>
            </w:pPr>
            <w:ins w:id="338" w:author="Michal Pilík" w:date="2018-09-15T12:48:00Z">
              <w:r>
                <w:t>Cizí jazyk 3</w:t>
              </w:r>
            </w:ins>
          </w:p>
        </w:tc>
        <w:tc>
          <w:tcPr>
            <w:tcW w:w="857" w:type="dxa"/>
            <w:gridSpan w:val="2"/>
          </w:tcPr>
          <w:p w:rsidR="00271CE5" w:rsidRDefault="00271CE5" w:rsidP="00271CE5">
            <w:pPr>
              <w:jc w:val="both"/>
              <w:rPr>
                <w:ins w:id="339" w:author="Michal Pilík" w:date="2018-09-15T12:47:00Z"/>
              </w:rPr>
            </w:pPr>
            <w:ins w:id="340" w:author="Michal Pilík" w:date="2018-09-15T12:48:00Z">
              <w:r>
                <w:t>10-0-0</w:t>
              </w:r>
            </w:ins>
          </w:p>
        </w:tc>
        <w:tc>
          <w:tcPr>
            <w:tcW w:w="850" w:type="dxa"/>
          </w:tcPr>
          <w:p w:rsidR="00271CE5" w:rsidRDefault="00271CE5" w:rsidP="00271CE5">
            <w:pPr>
              <w:jc w:val="both"/>
              <w:rPr>
                <w:ins w:id="341" w:author="Michal Pilík" w:date="2018-09-15T12:47:00Z"/>
              </w:rPr>
            </w:pPr>
            <w:ins w:id="342" w:author="Michal Pilík" w:date="2018-09-15T12:48:00Z">
              <w:r>
                <w:t>klz</w:t>
              </w:r>
            </w:ins>
          </w:p>
        </w:tc>
        <w:tc>
          <w:tcPr>
            <w:tcW w:w="709" w:type="dxa"/>
          </w:tcPr>
          <w:p w:rsidR="00271CE5" w:rsidRDefault="00271CE5" w:rsidP="00271CE5">
            <w:pPr>
              <w:jc w:val="both"/>
              <w:rPr>
                <w:ins w:id="343" w:author="Michal Pilík" w:date="2018-09-15T12:47:00Z"/>
              </w:rPr>
            </w:pPr>
            <w:ins w:id="344" w:author="Michal Pilík" w:date="2018-09-15T12:48:00Z">
              <w:r>
                <w:t>4</w:t>
              </w:r>
            </w:ins>
          </w:p>
        </w:tc>
        <w:tc>
          <w:tcPr>
            <w:tcW w:w="2977" w:type="dxa"/>
          </w:tcPr>
          <w:p w:rsidR="00823340" w:rsidRPr="00E409BC" w:rsidRDefault="00823340" w:rsidP="00823340">
            <w:pPr>
              <w:jc w:val="both"/>
              <w:rPr>
                <w:ins w:id="345" w:author="Michal Pilík" w:date="2018-09-18T13:57:00Z"/>
                <w:b/>
              </w:rPr>
            </w:pPr>
            <w:ins w:id="346" w:author="Michal Pilík" w:date="2018-09-18T13:57:00Z">
              <w:r w:rsidRPr="00E409BC">
                <w:rPr>
                  <w:b/>
                </w:rPr>
                <w:t>Mgr. Kozáková, Ph.D.</w:t>
              </w:r>
            </w:ins>
          </w:p>
          <w:p w:rsidR="00823340" w:rsidRDefault="00823340" w:rsidP="00823340">
            <w:pPr>
              <w:jc w:val="both"/>
              <w:rPr>
                <w:ins w:id="347" w:author="Michal Pilík" w:date="2018-09-18T13:57:00Z"/>
              </w:rPr>
            </w:pPr>
            <w:ins w:id="348" w:author="Michal Pilík" w:date="2018-09-18T13:57:00Z">
              <w:r>
                <w:t>Kozáková 100%</w:t>
              </w:r>
            </w:ins>
          </w:p>
          <w:p w:rsidR="00823340" w:rsidRPr="00E409BC" w:rsidRDefault="00823340" w:rsidP="00823340">
            <w:pPr>
              <w:jc w:val="both"/>
              <w:rPr>
                <w:ins w:id="349" w:author="Michal Pilík" w:date="2018-09-18T13:57:00Z"/>
                <w:b/>
              </w:rPr>
            </w:pPr>
            <w:ins w:id="350" w:author="Michal Pilík" w:date="2018-09-18T13:57:00Z">
              <w:r w:rsidRPr="00E409BC">
                <w:rPr>
                  <w:b/>
                </w:rPr>
                <w:t>PhDr. Semotamová</w:t>
              </w:r>
            </w:ins>
          </w:p>
          <w:p w:rsidR="00271CE5" w:rsidRPr="00004032" w:rsidRDefault="00823340" w:rsidP="00823340">
            <w:pPr>
              <w:jc w:val="both"/>
              <w:rPr>
                <w:ins w:id="351" w:author="Michal Pilík" w:date="2018-09-15T12:47:00Z"/>
                <w:b/>
              </w:rPr>
            </w:pPr>
            <w:ins w:id="352" w:author="Michal Pilík" w:date="2018-09-18T13:57:00Z">
              <w:r>
                <w:t>Semotamová 100%</w:t>
              </w:r>
            </w:ins>
          </w:p>
        </w:tc>
        <w:tc>
          <w:tcPr>
            <w:tcW w:w="708" w:type="dxa"/>
          </w:tcPr>
          <w:p w:rsidR="00271CE5" w:rsidRDefault="00271CE5" w:rsidP="00271CE5">
            <w:pPr>
              <w:jc w:val="both"/>
              <w:rPr>
                <w:ins w:id="353" w:author="Michal Pilík" w:date="2018-09-15T12:47:00Z"/>
              </w:rPr>
            </w:pPr>
            <w:ins w:id="354" w:author="Michal Pilík" w:date="2018-09-15T12:48:00Z">
              <w:r>
                <w:t>2/Z</w:t>
              </w:r>
            </w:ins>
          </w:p>
        </w:tc>
        <w:tc>
          <w:tcPr>
            <w:tcW w:w="814" w:type="dxa"/>
          </w:tcPr>
          <w:p w:rsidR="00271CE5" w:rsidRDefault="00271CE5" w:rsidP="00271CE5">
            <w:pPr>
              <w:jc w:val="both"/>
              <w:rPr>
                <w:ins w:id="355" w:author="Michal Pilík" w:date="2018-09-15T12:47:00Z"/>
              </w:rPr>
            </w:pPr>
            <w:ins w:id="356" w:author="Michal Pilík" w:date="2018-09-15T12:48:00Z">
              <w:r>
                <w:t>P</w:t>
              </w:r>
            </w:ins>
          </w:p>
        </w:tc>
      </w:tr>
      <w:tr w:rsidR="00271CE5" w:rsidTr="00406EBE">
        <w:tc>
          <w:tcPr>
            <w:tcW w:w="2370" w:type="dxa"/>
          </w:tcPr>
          <w:p w:rsidR="00271CE5" w:rsidRDefault="00271CE5" w:rsidP="00271CE5">
            <w:r>
              <w:t>Aplikovaná statistika I</w:t>
            </w:r>
          </w:p>
        </w:tc>
        <w:tc>
          <w:tcPr>
            <w:tcW w:w="857" w:type="dxa"/>
            <w:gridSpan w:val="2"/>
          </w:tcPr>
          <w:p w:rsidR="00271CE5" w:rsidRDefault="00271CE5" w:rsidP="00271CE5">
            <w:pPr>
              <w:jc w:val="both"/>
            </w:pPr>
            <w:r>
              <w:t>20-0-0</w:t>
            </w:r>
          </w:p>
        </w:tc>
        <w:tc>
          <w:tcPr>
            <w:tcW w:w="850" w:type="dxa"/>
          </w:tcPr>
          <w:p w:rsidR="00271CE5" w:rsidRDefault="00271CE5" w:rsidP="00271CE5">
            <w:pPr>
              <w:jc w:val="both"/>
            </w:pPr>
            <w:r>
              <w:t>zp, zk</w:t>
            </w:r>
          </w:p>
        </w:tc>
        <w:tc>
          <w:tcPr>
            <w:tcW w:w="709" w:type="dxa"/>
          </w:tcPr>
          <w:p w:rsidR="00271CE5" w:rsidRDefault="00271CE5" w:rsidP="00271CE5">
            <w:pPr>
              <w:jc w:val="both"/>
            </w:pPr>
            <w:r>
              <w:t>5</w:t>
            </w:r>
          </w:p>
        </w:tc>
        <w:tc>
          <w:tcPr>
            <w:tcW w:w="2977" w:type="dxa"/>
          </w:tcPr>
          <w:p w:rsidR="00271CE5" w:rsidRPr="00004032" w:rsidRDefault="00271CE5" w:rsidP="00271CE5">
            <w:pPr>
              <w:jc w:val="both"/>
              <w:rPr>
                <w:b/>
              </w:rPr>
            </w:pPr>
            <w:r w:rsidRPr="00004032">
              <w:rPr>
                <w:b/>
              </w:rPr>
              <w:t>Ing. Kovářík, Ph.D.</w:t>
            </w:r>
          </w:p>
          <w:p w:rsidR="00271CE5" w:rsidRDefault="00271CE5" w:rsidP="00271CE5">
            <w:pPr>
              <w:jc w:val="both"/>
            </w:pPr>
            <w:r>
              <w:t>Kovářík 100%</w:t>
            </w:r>
          </w:p>
        </w:tc>
        <w:tc>
          <w:tcPr>
            <w:tcW w:w="708" w:type="dxa"/>
          </w:tcPr>
          <w:p w:rsidR="00271CE5" w:rsidRDefault="00271CE5" w:rsidP="00271CE5">
            <w:pPr>
              <w:jc w:val="both"/>
            </w:pPr>
            <w:r>
              <w:t>2/L</w:t>
            </w:r>
          </w:p>
        </w:tc>
        <w:tc>
          <w:tcPr>
            <w:tcW w:w="814" w:type="dxa"/>
          </w:tcPr>
          <w:p w:rsidR="00271CE5" w:rsidRDefault="00271CE5" w:rsidP="00271CE5">
            <w:pPr>
              <w:jc w:val="both"/>
            </w:pPr>
            <w:r w:rsidRPr="00443864">
              <w:rPr>
                <w:rPrChange w:id="357" w:author="Michal Pilík" w:date="2018-09-17T08:09:00Z">
                  <w:rPr>
                    <w:color w:val="0070C0"/>
                  </w:rPr>
                </w:rPrChange>
              </w:rPr>
              <w:t>PZ</w:t>
            </w:r>
          </w:p>
        </w:tc>
      </w:tr>
      <w:tr w:rsidR="00271CE5" w:rsidTr="00406EBE">
        <w:tc>
          <w:tcPr>
            <w:tcW w:w="2370" w:type="dxa"/>
          </w:tcPr>
          <w:p w:rsidR="00271CE5" w:rsidRDefault="00271CE5" w:rsidP="00271CE5">
            <w:r>
              <w:t>Logistika*</w:t>
            </w:r>
          </w:p>
        </w:tc>
        <w:tc>
          <w:tcPr>
            <w:tcW w:w="857" w:type="dxa"/>
            <w:gridSpan w:val="2"/>
          </w:tcPr>
          <w:p w:rsidR="00271CE5" w:rsidRDefault="00271CE5" w:rsidP="00271CE5">
            <w:pPr>
              <w:jc w:val="both"/>
            </w:pPr>
            <w:r w:rsidRPr="00112279">
              <w:t>15-0-0</w:t>
            </w:r>
          </w:p>
        </w:tc>
        <w:tc>
          <w:tcPr>
            <w:tcW w:w="850" w:type="dxa"/>
          </w:tcPr>
          <w:p w:rsidR="00271CE5" w:rsidRDefault="00271CE5" w:rsidP="00271CE5">
            <w:pPr>
              <w:jc w:val="both"/>
            </w:pPr>
            <w:r>
              <w:t>zp, zk</w:t>
            </w:r>
          </w:p>
        </w:tc>
        <w:tc>
          <w:tcPr>
            <w:tcW w:w="709" w:type="dxa"/>
          </w:tcPr>
          <w:p w:rsidR="00271CE5" w:rsidRDefault="00271CE5" w:rsidP="00271CE5">
            <w:pPr>
              <w:jc w:val="both"/>
            </w:pPr>
            <w:r>
              <w:t>4</w:t>
            </w:r>
          </w:p>
        </w:tc>
        <w:tc>
          <w:tcPr>
            <w:tcW w:w="2977" w:type="dxa"/>
          </w:tcPr>
          <w:p w:rsidR="00271CE5" w:rsidRPr="00004032" w:rsidRDefault="00271CE5" w:rsidP="00271CE5">
            <w:pPr>
              <w:jc w:val="both"/>
              <w:rPr>
                <w:b/>
              </w:rPr>
            </w:pPr>
            <w:r w:rsidRPr="00004032">
              <w:rPr>
                <w:b/>
              </w:rPr>
              <w:t>Ing. Macurová, Ph.D.</w:t>
            </w:r>
          </w:p>
          <w:p w:rsidR="00271CE5" w:rsidRDefault="00271CE5" w:rsidP="00271CE5">
            <w:pPr>
              <w:jc w:val="both"/>
            </w:pPr>
            <w:r>
              <w:t>Macurová 60%</w:t>
            </w:r>
          </w:p>
          <w:p w:rsidR="00271CE5" w:rsidRDefault="00271CE5" w:rsidP="00271CE5">
            <w:pPr>
              <w:jc w:val="both"/>
            </w:pPr>
            <w:r>
              <w:t>Ťavodová 40%</w:t>
            </w:r>
          </w:p>
        </w:tc>
        <w:tc>
          <w:tcPr>
            <w:tcW w:w="708" w:type="dxa"/>
          </w:tcPr>
          <w:p w:rsidR="00271CE5" w:rsidRDefault="00271CE5" w:rsidP="00271CE5">
            <w:pPr>
              <w:jc w:val="both"/>
            </w:pPr>
            <w:r>
              <w:t>2/L</w:t>
            </w:r>
          </w:p>
        </w:tc>
        <w:tc>
          <w:tcPr>
            <w:tcW w:w="814" w:type="dxa"/>
          </w:tcPr>
          <w:p w:rsidR="00271CE5" w:rsidRDefault="00271CE5" w:rsidP="00271CE5">
            <w:pPr>
              <w:jc w:val="both"/>
            </w:pPr>
            <w:r>
              <w:t>ZT</w:t>
            </w:r>
          </w:p>
        </w:tc>
      </w:tr>
      <w:tr w:rsidR="00271CE5" w:rsidTr="00406EBE">
        <w:tc>
          <w:tcPr>
            <w:tcW w:w="2370" w:type="dxa"/>
          </w:tcPr>
          <w:p w:rsidR="00271CE5" w:rsidRDefault="00271CE5" w:rsidP="00271CE5">
            <w:r>
              <w:t xml:space="preserve">Projektový management v </w:t>
            </w:r>
            <w:r w:rsidRPr="00BF24B5">
              <w:t>průmyslovém inženýrství</w:t>
            </w:r>
            <w:r>
              <w:t xml:space="preserve"> II</w:t>
            </w:r>
          </w:p>
        </w:tc>
        <w:tc>
          <w:tcPr>
            <w:tcW w:w="857" w:type="dxa"/>
            <w:gridSpan w:val="2"/>
          </w:tcPr>
          <w:p w:rsidR="00271CE5" w:rsidRDefault="00271CE5" w:rsidP="00271CE5">
            <w:pPr>
              <w:jc w:val="both"/>
            </w:pPr>
            <w:r>
              <w:t>10-0-0</w:t>
            </w:r>
          </w:p>
        </w:tc>
        <w:tc>
          <w:tcPr>
            <w:tcW w:w="850" w:type="dxa"/>
          </w:tcPr>
          <w:p w:rsidR="00271CE5" w:rsidRDefault="00271CE5" w:rsidP="00271CE5">
            <w:pPr>
              <w:jc w:val="both"/>
            </w:pPr>
            <w:r>
              <w:t>klz</w:t>
            </w:r>
          </w:p>
        </w:tc>
        <w:tc>
          <w:tcPr>
            <w:tcW w:w="709" w:type="dxa"/>
          </w:tcPr>
          <w:p w:rsidR="00271CE5" w:rsidRDefault="00271CE5" w:rsidP="00271CE5">
            <w:pPr>
              <w:jc w:val="both"/>
            </w:pPr>
            <w:r>
              <w:t>2</w:t>
            </w:r>
          </w:p>
        </w:tc>
        <w:tc>
          <w:tcPr>
            <w:tcW w:w="2977" w:type="dxa"/>
          </w:tcPr>
          <w:p w:rsidR="00271CE5" w:rsidRPr="00004032" w:rsidRDefault="00271CE5" w:rsidP="00271CE5">
            <w:pPr>
              <w:jc w:val="both"/>
              <w:rPr>
                <w:b/>
              </w:rPr>
            </w:pPr>
            <w:r w:rsidRPr="00004032">
              <w:rPr>
                <w:b/>
              </w:rPr>
              <w:t>Ing. Juričková, Ph.D.</w:t>
            </w:r>
          </w:p>
          <w:p w:rsidR="00271CE5" w:rsidRDefault="00271CE5" w:rsidP="00271CE5">
            <w:pPr>
              <w:jc w:val="both"/>
            </w:pPr>
            <w:r>
              <w:t>Juřičková 100%</w:t>
            </w:r>
          </w:p>
        </w:tc>
        <w:tc>
          <w:tcPr>
            <w:tcW w:w="708" w:type="dxa"/>
          </w:tcPr>
          <w:p w:rsidR="00271CE5" w:rsidRDefault="00271CE5" w:rsidP="00271CE5">
            <w:pPr>
              <w:jc w:val="both"/>
            </w:pPr>
            <w:r>
              <w:t>2/L</w:t>
            </w:r>
          </w:p>
        </w:tc>
        <w:tc>
          <w:tcPr>
            <w:tcW w:w="814" w:type="dxa"/>
          </w:tcPr>
          <w:p w:rsidR="00271CE5" w:rsidRDefault="00271CE5" w:rsidP="00271CE5">
            <w:pPr>
              <w:jc w:val="both"/>
            </w:pPr>
            <w:r>
              <w:t>PZ</w:t>
            </w:r>
          </w:p>
        </w:tc>
      </w:tr>
      <w:tr w:rsidR="00271CE5" w:rsidTr="00406EBE">
        <w:tc>
          <w:tcPr>
            <w:tcW w:w="2370" w:type="dxa"/>
          </w:tcPr>
          <w:p w:rsidR="00271CE5" w:rsidRDefault="00271CE5" w:rsidP="00271CE5">
            <w:r>
              <w:t>Manažerské účetnictví*</w:t>
            </w:r>
          </w:p>
        </w:tc>
        <w:tc>
          <w:tcPr>
            <w:tcW w:w="857" w:type="dxa"/>
            <w:gridSpan w:val="2"/>
          </w:tcPr>
          <w:p w:rsidR="00271CE5" w:rsidRDefault="00271CE5" w:rsidP="00271CE5">
            <w:pPr>
              <w:jc w:val="both"/>
            </w:pPr>
            <w:r>
              <w:t>20-0-0</w:t>
            </w:r>
          </w:p>
        </w:tc>
        <w:tc>
          <w:tcPr>
            <w:tcW w:w="850" w:type="dxa"/>
          </w:tcPr>
          <w:p w:rsidR="00271CE5" w:rsidRDefault="00271CE5" w:rsidP="00271CE5">
            <w:pPr>
              <w:jc w:val="both"/>
            </w:pPr>
            <w:r>
              <w:t>zp, zk</w:t>
            </w:r>
          </w:p>
        </w:tc>
        <w:tc>
          <w:tcPr>
            <w:tcW w:w="709" w:type="dxa"/>
          </w:tcPr>
          <w:p w:rsidR="00271CE5" w:rsidRDefault="00271CE5" w:rsidP="00271CE5">
            <w:pPr>
              <w:jc w:val="both"/>
            </w:pPr>
            <w:r>
              <w:t>6</w:t>
            </w:r>
          </w:p>
        </w:tc>
        <w:tc>
          <w:tcPr>
            <w:tcW w:w="2977" w:type="dxa"/>
          </w:tcPr>
          <w:p w:rsidR="00271CE5" w:rsidRPr="00004032" w:rsidRDefault="00271CE5" w:rsidP="00271CE5">
            <w:pPr>
              <w:jc w:val="both"/>
              <w:rPr>
                <w:b/>
              </w:rPr>
            </w:pPr>
            <w:r w:rsidRPr="00004032">
              <w:rPr>
                <w:b/>
              </w:rPr>
              <w:t>doc. Ing. Popesko, Ph.D.</w:t>
            </w:r>
          </w:p>
          <w:p w:rsidR="00271CE5" w:rsidRDefault="00271CE5" w:rsidP="00271CE5">
            <w:pPr>
              <w:jc w:val="both"/>
            </w:pPr>
            <w:r>
              <w:t>Popesko 60%</w:t>
            </w:r>
          </w:p>
          <w:p w:rsidR="00271CE5" w:rsidRDefault="00271CE5" w:rsidP="00271CE5">
            <w:pPr>
              <w:jc w:val="both"/>
            </w:pPr>
            <w:r>
              <w:t>Papadaki 40%</w:t>
            </w:r>
          </w:p>
        </w:tc>
        <w:tc>
          <w:tcPr>
            <w:tcW w:w="708" w:type="dxa"/>
          </w:tcPr>
          <w:p w:rsidR="00271CE5" w:rsidRDefault="00271CE5" w:rsidP="00271CE5">
            <w:pPr>
              <w:jc w:val="both"/>
            </w:pPr>
            <w:r>
              <w:t>2/L</w:t>
            </w:r>
          </w:p>
        </w:tc>
        <w:tc>
          <w:tcPr>
            <w:tcW w:w="814" w:type="dxa"/>
          </w:tcPr>
          <w:p w:rsidR="00271CE5" w:rsidRDefault="00271CE5" w:rsidP="00271CE5">
            <w:pPr>
              <w:jc w:val="both"/>
            </w:pPr>
            <w:r>
              <w:t>P</w:t>
            </w:r>
          </w:p>
        </w:tc>
      </w:tr>
      <w:tr w:rsidR="00271CE5" w:rsidTr="00406EBE">
        <w:tc>
          <w:tcPr>
            <w:tcW w:w="2370" w:type="dxa"/>
          </w:tcPr>
          <w:p w:rsidR="00271CE5" w:rsidRDefault="00271CE5" w:rsidP="00271CE5">
            <w:r>
              <w:t>Odborná praxe PI III</w:t>
            </w:r>
          </w:p>
        </w:tc>
        <w:tc>
          <w:tcPr>
            <w:tcW w:w="857" w:type="dxa"/>
            <w:gridSpan w:val="2"/>
          </w:tcPr>
          <w:p w:rsidR="00271CE5" w:rsidRDefault="00271CE5" w:rsidP="00271CE5">
            <w:pPr>
              <w:jc w:val="both"/>
            </w:pPr>
            <w:r>
              <w:t>120h</w:t>
            </w:r>
          </w:p>
        </w:tc>
        <w:tc>
          <w:tcPr>
            <w:tcW w:w="850" w:type="dxa"/>
          </w:tcPr>
          <w:p w:rsidR="00271CE5" w:rsidRDefault="00271CE5" w:rsidP="00271CE5">
            <w:pPr>
              <w:jc w:val="both"/>
            </w:pPr>
            <w:r>
              <w:t>zp</w:t>
            </w:r>
          </w:p>
        </w:tc>
        <w:tc>
          <w:tcPr>
            <w:tcW w:w="709" w:type="dxa"/>
          </w:tcPr>
          <w:p w:rsidR="00271CE5" w:rsidRDefault="00271CE5" w:rsidP="00271CE5">
            <w:pPr>
              <w:jc w:val="both"/>
            </w:pPr>
            <w:r>
              <w:t>5</w:t>
            </w:r>
          </w:p>
        </w:tc>
        <w:tc>
          <w:tcPr>
            <w:tcW w:w="2977" w:type="dxa"/>
          </w:tcPr>
          <w:p w:rsidR="00271CE5" w:rsidRPr="00004032" w:rsidRDefault="00271CE5" w:rsidP="00271CE5">
            <w:pPr>
              <w:jc w:val="both"/>
              <w:rPr>
                <w:b/>
              </w:rPr>
            </w:pPr>
            <w:r w:rsidRPr="00004032">
              <w:rPr>
                <w:b/>
              </w:rPr>
              <w:t>doc. Ing. Tuček, Ph.D.</w:t>
            </w:r>
          </w:p>
          <w:p w:rsidR="00271CE5" w:rsidRDefault="00271CE5" w:rsidP="00271CE5">
            <w:pPr>
              <w:jc w:val="both"/>
            </w:pPr>
            <w:r>
              <w:t>Tuček 60%</w:t>
            </w:r>
          </w:p>
          <w:p w:rsidR="00271CE5" w:rsidRDefault="00271CE5" w:rsidP="00271CE5">
            <w:pPr>
              <w:jc w:val="both"/>
            </w:pPr>
            <w:r>
              <w:t>Chromjaková 40%</w:t>
            </w:r>
          </w:p>
        </w:tc>
        <w:tc>
          <w:tcPr>
            <w:tcW w:w="708" w:type="dxa"/>
          </w:tcPr>
          <w:p w:rsidR="00271CE5" w:rsidRDefault="00271CE5" w:rsidP="00271CE5">
            <w:pPr>
              <w:jc w:val="both"/>
            </w:pPr>
            <w:r>
              <w:t>2/L</w:t>
            </w:r>
          </w:p>
        </w:tc>
        <w:tc>
          <w:tcPr>
            <w:tcW w:w="814" w:type="dxa"/>
          </w:tcPr>
          <w:p w:rsidR="00271CE5" w:rsidRDefault="00271CE5" w:rsidP="00271CE5">
            <w:pPr>
              <w:jc w:val="both"/>
            </w:pPr>
            <w:r>
              <w:t>P</w:t>
            </w:r>
          </w:p>
        </w:tc>
      </w:tr>
      <w:tr w:rsidR="00271CE5" w:rsidTr="00406EBE">
        <w:trPr>
          <w:ins w:id="358" w:author="Michal Pilík" w:date="2018-09-15T12:47:00Z"/>
        </w:trPr>
        <w:tc>
          <w:tcPr>
            <w:tcW w:w="2370" w:type="dxa"/>
          </w:tcPr>
          <w:p w:rsidR="00271CE5" w:rsidRDefault="00271CE5" w:rsidP="00271CE5">
            <w:pPr>
              <w:rPr>
                <w:ins w:id="359" w:author="Michal Pilík" w:date="2018-09-15T12:47:00Z"/>
              </w:rPr>
            </w:pPr>
            <w:ins w:id="360" w:author="Michal Pilík" w:date="2018-09-15T12:48:00Z">
              <w:r>
                <w:t>Cizí jazyk 4</w:t>
              </w:r>
            </w:ins>
          </w:p>
        </w:tc>
        <w:tc>
          <w:tcPr>
            <w:tcW w:w="857" w:type="dxa"/>
            <w:gridSpan w:val="2"/>
          </w:tcPr>
          <w:p w:rsidR="00271CE5" w:rsidRDefault="00271CE5" w:rsidP="00271CE5">
            <w:pPr>
              <w:jc w:val="both"/>
              <w:rPr>
                <w:ins w:id="361" w:author="Michal Pilík" w:date="2018-09-15T12:47:00Z"/>
              </w:rPr>
            </w:pPr>
            <w:ins w:id="362" w:author="Michal Pilík" w:date="2018-09-15T12:48:00Z">
              <w:r>
                <w:t>10-0-0</w:t>
              </w:r>
            </w:ins>
          </w:p>
        </w:tc>
        <w:tc>
          <w:tcPr>
            <w:tcW w:w="850" w:type="dxa"/>
          </w:tcPr>
          <w:p w:rsidR="00271CE5" w:rsidRDefault="00271CE5" w:rsidP="00271CE5">
            <w:pPr>
              <w:jc w:val="both"/>
              <w:rPr>
                <w:ins w:id="363" w:author="Michal Pilík" w:date="2018-09-15T12:47:00Z"/>
              </w:rPr>
            </w:pPr>
            <w:ins w:id="364" w:author="Michal Pilík" w:date="2018-09-15T12:48:00Z">
              <w:r>
                <w:t>zp, zk</w:t>
              </w:r>
            </w:ins>
          </w:p>
        </w:tc>
        <w:tc>
          <w:tcPr>
            <w:tcW w:w="709" w:type="dxa"/>
          </w:tcPr>
          <w:p w:rsidR="00271CE5" w:rsidRDefault="00271CE5" w:rsidP="00271CE5">
            <w:pPr>
              <w:jc w:val="both"/>
              <w:rPr>
                <w:ins w:id="365" w:author="Michal Pilík" w:date="2018-09-15T12:47:00Z"/>
              </w:rPr>
            </w:pPr>
            <w:ins w:id="366" w:author="Michal Pilík" w:date="2018-09-15T12:48:00Z">
              <w:r>
                <w:t>4</w:t>
              </w:r>
            </w:ins>
          </w:p>
        </w:tc>
        <w:tc>
          <w:tcPr>
            <w:tcW w:w="2977" w:type="dxa"/>
          </w:tcPr>
          <w:p w:rsidR="00823340" w:rsidRPr="00E409BC" w:rsidRDefault="00823340" w:rsidP="00823340">
            <w:pPr>
              <w:jc w:val="both"/>
              <w:rPr>
                <w:ins w:id="367" w:author="Michal Pilík" w:date="2018-09-18T13:57:00Z"/>
                <w:b/>
              </w:rPr>
            </w:pPr>
            <w:ins w:id="368" w:author="Michal Pilík" w:date="2018-09-18T13:57:00Z">
              <w:r w:rsidRPr="00E409BC">
                <w:rPr>
                  <w:b/>
                </w:rPr>
                <w:t>Mgr. Kozáková, Ph.D.</w:t>
              </w:r>
            </w:ins>
          </w:p>
          <w:p w:rsidR="00823340" w:rsidRDefault="00823340" w:rsidP="00823340">
            <w:pPr>
              <w:jc w:val="both"/>
              <w:rPr>
                <w:ins w:id="369" w:author="Michal Pilík" w:date="2018-09-18T13:57:00Z"/>
              </w:rPr>
            </w:pPr>
            <w:ins w:id="370" w:author="Michal Pilík" w:date="2018-09-18T13:57:00Z">
              <w:r>
                <w:t>Kozáková 100%</w:t>
              </w:r>
            </w:ins>
          </w:p>
          <w:p w:rsidR="00823340" w:rsidRPr="00E409BC" w:rsidRDefault="00823340" w:rsidP="00823340">
            <w:pPr>
              <w:jc w:val="both"/>
              <w:rPr>
                <w:ins w:id="371" w:author="Michal Pilík" w:date="2018-09-18T13:57:00Z"/>
                <w:b/>
              </w:rPr>
            </w:pPr>
            <w:ins w:id="372" w:author="Michal Pilík" w:date="2018-09-18T13:57:00Z">
              <w:r w:rsidRPr="00E409BC">
                <w:rPr>
                  <w:b/>
                </w:rPr>
                <w:t>PhDr. Semotamová</w:t>
              </w:r>
            </w:ins>
          </w:p>
          <w:p w:rsidR="00271CE5" w:rsidRPr="00004032" w:rsidRDefault="00823340" w:rsidP="00823340">
            <w:pPr>
              <w:jc w:val="both"/>
              <w:rPr>
                <w:ins w:id="373" w:author="Michal Pilík" w:date="2018-09-15T12:47:00Z"/>
                <w:b/>
              </w:rPr>
            </w:pPr>
            <w:ins w:id="374" w:author="Michal Pilík" w:date="2018-09-18T13:57:00Z">
              <w:r>
                <w:t>Semotamová 100%</w:t>
              </w:r>
            </w:ins>
          </w:p>
        </w:tc>
        <w:tc>
          <w:tcPr>
            <w:tcW w:w="708" w:type="dxa"/>
          </w:tcPr>
          <w:p w:rsidR="00271CE5" w:rsidRDefault="00271CE5" w:rsidP="00271CE5">
            <w:pPr>
              <w:jc w:val="both"/>
              <w:rPr>
                <w:ins w:id="375" w:author="Michal Pilík" w:date="2018-09-15T12:47:00Z"/>
              </w:rPr>
            </w:pPr>
            <w:ins w:id="376" w:author="Michal Pilík" w:date="2018-09-15T12:48:00Z">
              <w:r>
                <w:t>2/</w:t>
              </w:r>
            </w:ins>
            <w:ins w:id="377" w:author="Michal Pilík" w:date="2018-09-15T12:49:00Z">
              <w:r>
                <w:t>L</w:t>
              </w:r>
            </w:ins>
          </w:p>
        </w:tc>
        <w:tc>
          <w:tcPr>
            <w:tcW w:w="814" w:type="dxa"/>
          </w:tcPr>
          <w:p w:rsidR="00271CE5" w:rsidRDefault="00271CE5" w:rsidP="00271CE5">
            <w:pPr>
              <w:jc w:val="both"/>
              <w:rPr>
                <w:ins w:id="378" w:author="Michal Pilík" w:date="2018-09-15T12:47:00Z"/>
              </w:rPr>
            </w:pPr>
            <w:ins w:id="379" w:author="Michal Pilík" w:date="2018-09-15T12:48:00Z">
              <w:r>
                <w:t>P</w:t>
              </w:r>
            </w:ins>
          </w:p>
        </w:tc>
      </w:tr>
      <w:tr w:rsidR="00271CE5" w:rsidDel="00271CE5" w:rsidTr="00406EBE">
        <w:trPr>
          <w:del w:id="380" w:author="Michal Pilík" w:date="2018-09-15T12:50:00Z"/>
        </w:trPr>
        <w:tc>
          <w:tcPr>
            <w:tcW w:w="2370" w:type="dxa"/>
          </w:tcPr>
          <w:p w:rsidR="00271CE5" w:rsidDel="00271CE5" w:rsidRDefault="00271CE5" w:rsidP="00271CE5">
            <w:pPr>
              <w:rPr>
                <w:del w:id="381" w:author="Michal Pilík" w:date="2018-09-15T12:50:00Z"/>
              </w:rPr>
            </w:pPr>
            <w:del w:id="382" w:author="Michal Pilík" w:date="2018-09-15T12:50:00Z">
              <w:r w:rsidDel="00271CE5">
                <w:delText>Němčina – CJ1</w:delText>
              </w:r>
            </w:del>
          </w:p>
        </w:tc>
        <w:tc>
          <w:tcPr>
            <w:tcW w:w="857" w:type="dxa"/>
            <w:gridSpan w:val="2"/>
          </w:tcPr>
          <w:p w:rsidR="00271CE5" w:rsidDel="00271CE5" w:rsidRDefault="00271CE5" w:rsidP="00271CE5">
            <w:pPr>
              <w:rPr>
                <w:del w:id="383" w:author="Michal Pilík" w:date="2018-09-15T12:50:00Z"/>
              </w:rPr>
            </w:pPr>
            <w:del w:id="384" w:author="Michal Pilík" w:date="2018-09-15T12:50:00Z">
              <w:r w:rsidRPr="00A10E63" w:rsidDel="00271CE5">
                <w:delText>10-0-0</w:delText>
              </w:r>
            </w:del>
          </w:p>
        </w:tc>
        <w:tc>
          <w:tcPr>
            <w:tcW w:w="850" w:type="dxa"/>
          </w:tcPr>
          <w:p w:rsidR="00271CE5" w:rsidDel="00271CE5" w:rsidRDefault="00271CE5" w:rsidP="00271CE5">
            <w:pPr>
              <w:jc w:val="both"/>
              <w:rPr>
                <w:del w:id="385" w:author="Michal Pilík" w:date="2018-09-15T12:50:00Z"/>
              </w:rPr>
            </w:pPr>
            <w:del w:id="386" w:author="Michal Pilík" w:date="2018-09-15T12:50:00Z">
              <w:r w:rsidDel="00271CE5">
                <w:delText>klz</w:delText>
              </w:r>
            </w:del>
          </w:p>
        </w:tc>
        <w:tc>
          <w:tcPr>
            <w:tcW w:w="709" w:type="dxa"/>
          </w:tcPr>
          <w:p w:rsidR="00271CE5" w:rsidDel="00271CE5" w:rsidRDefault="00271CE5" w:rsidP="00271CE5">
            <w:pPr>
              <w:jc w:val="both"/>
              <w:rPr>
                <w:del w:id="387" w:author="Michal Pilík" w:date="2018-09-15T12:50:00Z"/>
              </w:rPr>
            </w:pPr>
            <w:del w:id="388" w:author="Michal Pilík" w:date="2018-09-15T12:50:00Z">
              <w:r w:rsidDel="00271CE5">
                <w:delText>4</w:delText>
              </w:r>
            </w:del>
          </w:p>
        </w:tc>
        <w:tc>
          <w:tcPr>
            <w:tcW w:w="2977" w:type="dxa"/>
          </w:tcPr>
          <w:p w:rsidR="00271CE5" w:rsidRPr="00E409BC" w:rsidDel="00271CE5" w:rsidRDefault="00271CE5" w:rsidP="00271CE5">
            <w:pPr>
              <w:jc w:val="both"/>
              <w:rPr>
                <w:del w:id="389" w:author="Michal Pilík" w:date="2018-09-15T12:50:00Z"/>
                <w:b/>
              </w:rPr>
            </w:pPr>
            <w:del w:id="390" w:author="Michal Pilík" w:date="2018-09-15T12:50:00Z">
              <w:r w:rsidRPr="00E409BC" w:rsidDel="00271CE5">
                <w:rPr>
                  <w:b/>
                </w:rPr>
                <w:delText>Mgr. Kozáková, Ph.D.</w:delText>
              </w:r>
            </w:del>
          </w:p>
          <w:p w:rsidR="00271CE5" w:rsidDel="00271CE5" w:rsidRDefault="00271CE5" w:rsidP="00271CE5">
            <w:pPr>
              <w:jc w:val="both"/>
              <w:rPr>
                <w:del w:id="391" w:author="Michal Pilík" w:date="2018-09-15T12:50:00Z"/>
              </w:rPr>
            </w:pPr>
            <w:del w:id="392" w:author="Michal Pilík" w:date="2018-09-15T12:50:00Z">
              <w:r w:rsidDel="00271CE5">
                <w:delText>Kozáková 100%</w:delText>
              </w:r>
            </w:del>
          </w:p>
        </w:tc>
        <w:tc>
          <w:tcPr>
            <w:tcW w:w="708" w:type="dxa"/>
          </w:tcPr>
          <w:p w:rsidR="00271CE5" w:rsidDel="00271CE5" w:rsidRDefault="00271CE5" w:rsidP="00271CE5">
            <w:pPr>
              <w:jc w:val="both"/>
              <w:rPr>
                <w:del w:id="393" w:author="Michal Pilík" w:date="2018-09-15T12:50:00Z"/>
              </w:rPr>
            </w:pPr>
            <w:del w:id="394" w:author="Michal Pilík" w:date="2018-09-15T12:50:00Z">
              <w:r w:rsidDel="00271CE5">
                <w:delText>2/Z</w:delText>
              </w:r>
            </w:del>
          </w:p>
        </w:tc>
        <w:tc>
          <w:tcPr>
            <w:tcW w:w="814" w:type="dxa"/>
          </w:tcPr>
          <w:p w:rsidR="00271CE5" w:rsidDel="00271CE5" w:rsidRDefault="00271CE5" w:rsidP="00271CE5">
            <w:pPr>
              <w:jc w:val="both"/>
              <w:rPr>
                <w:del w:id="395" w:author="Michal Pilík" w:date="2018-09-15T12:50:00Z"/>
              </w:rPr>
            </w:pPr>
            <w:del w:id="396" w:author="Michal Pilík" w:date="2018-09-15T12:50:00Z">
              <w:r w:rsidDel="00271CE5">
                <w:delText>P</w:delText>
              </w:r>
            </w:del>
          </w:p>
        </w:tc>
      </w:tr>
      <w:tr w:rsidR="00271CE5" w:rsidDel="00271CE5" w:rsidTr="00406EBE">
        <w:trPr>
          <w:del w:id="397" w:author="Michal Pilík" w:date="2018-09-15T12:50:00Z"/>
        </w:trPr>
        <w:tc>
          <w:tcPr>
            <w:tcW w:w="2370" w:type="dxa"/>
          </w:tcPr>
          <w:p w:rsidR="00271CE5" w:rsidDel="00271CE5" w:rsidRDefault="00271CE5" w:rsidP="00271CE5">
            <w:pPr>
              <w:rPr>
                <w:del w:id="398" w:author="Michal Pilík" w:date="2018-09-15T12:50:00Z"/>
              </w:rPr>
            </w:pPr>
            <w:del w:id="399" w:author="Michal Pilík" w:date="2018-09-15T12:50:00Z">
              <w:r w:rsidDel="00271CE5">
                <w:delText>Němčina – CJ1</w:delText>
              </w:r>
            </w:del>
          </w:p>
        </w:tc>
        <w:tc>
          <w:tcPr>
            <w:tcW w:w="857" w:type="dxa"/>
            <w:gridSpan w:val="2"/>
          </w:tcPr>
          <w:p w:rsidR="00271CE5" w:rsidDel="00271CE5" w:rsidRDefault="00271CE5" w:rsidP="00271CE5">
            <w:pPr>
              <w:rPr>
                <w:del w:id="400" w:author="Michal Pilík" w:date="2018-09-15T12:50:00Z"/>
              </w:rPr>
            </w:pPr>
            <w:del w:id="401" w:author="Michal Pilík" w:date="2018-09-15T12:50:00Z">
              <w:r w:rsidRPr="00A10E63" w:rsidDel="00271CE5">
                <w:delText>10-0-0</w:delText>
              </w:r>
            </w:del>
          </w:p>
        </w:tc>
        <w:tc>
          <w:tcPr>
            <w:tcW w:w="850" w:type="dxa"/>
          </w:tcPr>
          <w:p w:rsidR="00271CE5" w:rsidDel="00271CE5" w:rsidRDefault="00271CE5" w:rsidP="00271CE5">
            <w:pPr>
              <w:jc w:val="both"/>
              <w:rPr>
                <w:del w:id="402" w:author="Michal Pilík" w:date="2018-09-15T12:50:00Z"/>
              </w:rPr>
            </w:pPr>
            <w:del w:id="403" w:author="Michal Pilík" w:date="2018-09-15T12:50:00Z">
              <w:r w:rsidDel="00271CE5">
                <w:delText>zp, zk</w:delText>
              </w:r>
            </w:del>
          </w:p>
        </w:tc>
        <w:tc>
          <w:tcPr>
            <w:tcW w:w="709" w:type="dxa"/>
          </w:tcPr>
          <w:p w:rsidR="00271CE5" w:rsidDel="00271CE5" w:rsidRDefault="00271CE5" w:rsidP="00271CE5">
            <w:pPr>
              <w:jc w:val="both"/>
              <w:rPr>
                <w:del w:id="404" w:author="Michal Pilík" w:date="2018-09-15T12:50:00Z"/>
              </w:rPr>
            </w:pPr>
            <w:del w:id="405" w:author="Michal Pilík" w:date="2018-09-15T12:50:00Z">
              <w:r w:rsidDel="00271CE5">
                <w:delText>4</w:delText>
              </w:r>
            </w:del>
          </w:p>
        </w:tc>
        <w:tc>
          <w:tcPr>
            <w:tcW w:w="2977" w:type="dxa"/>
          </w:tcPr>
          <w:p w:rsidR="00271CE5" w:rsidRPr="00E409BC" w:rsidDel="00271CE5" w:rsidRDefault="00271CE5" w:rsidP="00271CE5">
            <w:pPr>
              <w:jc w:val="both"/>
              <w:rPr>
                <w:del w:id="406" w:author="Michal Pilík" w:date="2018-09-15T12:50:00Z"/>
                <w:b/>
              </w:rPr>
            </w:pPr>
            <w:del w:id="407" w:author="Michal Pilík" w:date="2018-09-15T12:50:00Z">
              <w:r w:rsidRPr="00E409BC" w:rsidDel="00271CE5">
                <w:rPr>
                  <w:b/>
                </w:rPr>
                <w:delText>Mgr. Kozáková, Ph.D.</w:delText>
              </w:r>
            </w:del>
          </w:p>
          <w:p w:rsidR="00271CE5" w:rsidDel="00271CE5" w:rsidRDefault="00271CE5" w:rsidP="00271CE5">
            <w:pPr>
              <w:jc w:val="both"/>
              <w:rPr>
                <w:del w:id="408" w:author="Michal Pilík" w:date="2018-09-15T12:50:00Z"/>
              </w:rPr>
            </w:pPr>
            <w:del w:id="409" w:author="Michal Pilík" w:date="2018-09-15T12:50:00Z">
              <w:r w:rsidDel="00271CE5">
                <w:delText>Kozáková 100%</w:delText>
              </w:r>
            </w:del>
          </w:p>
        </w:tc>
        <w:tc>
          <w:tcPr>
            <w:tcW w:w="708" w:type="dxa"/>
          </w:tcPr>
          <w:p w:rsidR="00271CE5" w:rsidDel="00271CE5" w:rsidRDefault="00271CE5" w:rsidP="00271CE5">
            <w:pPr>
              <w:jc w:val="both"/>
              <w:rPr>
                <w:del w:id="410" w:author="Michal Pilík" w:date="2018-09-15T12:50:00Z"/>
              </w:rPr>
            </w:pPr>
            <w:del w:id="411" w:author="Michal Pilík" w:date="2018-09-15T12:50:00Z">
              <w:r w:rsidDel="00271CE5">
                <w:delText>2/L</w:delText>
              </w:r>
            </w:del>
          </w:p>
        </w:tc>
        <w:tc>
          <w:tcPr>
            <w:tcW w:w="814" w:type="dxa"/>
          </w:tcPr>
          <w:p w:rsidR="00271CE5" w:rsidDel="00271CE5" w:rsidRDefault="00271CE5" w:rsidP="00271CE5">
            <w:pPr>
              <w:jc w:val="both"/>
              <w:rPr>
                <w:del w:id="412" w:author="Michal Pilík" w:date="2018-09-15T12:50:00Z"/>
              </w:rPr>
            </w:pPr>
            <w:del w:id="413" w:author="Michal Pilík" w:date="2018-09-15T12:50:00Z">
              <w:r w:rsidDel="00271CE5">
                <w:delText>P</w:delText>
              </w:r>
            </w:del>
          </w:p>
        </w:tc>
      </w:tr>
      <w:tr w:rsidR="00271CE5" w:rsidDel="00271CE5" w:rsidTr="00406EBE">
        <w:trPr>
          <w:del w:id="414" w:author="Michal Pilík" w:date="2018-09-15T12:50:00Z"/>
        </w:trPr>
        <w:tc>
          <w:tcPr>
            <w:tcW w:w="2370" w:type="dxa"/>
          </w:tcPr>
          <w:p w:rsidR="00271CE5" w:rsidDel="00271CE5" w:rsidRDefault="00271CE5" w:rsidP="00271CE5">
            <w:pPr>
              <w:rPr>
                <w:del w:id="415" w:author="Michal Pilík" w:date="2018-09-15T12:50:00Z"/>
              </w:rPr>
            </w:pPr>
            <w:del w:id="416" w:author="Michal Pilík" w:date="2018-09-15T12:50:00Z">
              <w:r w:rsidDel="00271CE5">
                <w:delText>Angličtina – CJ1</w:delText>
              </w:r>
            </w:del>
          </w:p>
        </w:tc>
        <w:tc>
          <w:tcPr>
            <w:tcW w:w="857" w:type="dxa"/>
            <w:gridSpan w:val="2"/>
          </w:tcPr>
          <w:p w:rsidR="00271CE5" w:rsidDel="00271CE5" w:rsidRDefault="00271CE5" w:rsidP="00271CE5">
            <w:pPr>
              <w:rPr>
                <w:del w:id="417" w:author="Michal Pilík" w:date="2018-09-15T12:50:00Z"/>
              </w:rPr>
            </w:pPr>
            <w:del w:id="418" w:author="Michal Pilík" w:date="2018-09-15T12:50:00Z">
              <w:r w:rsidRPr="00A10E63" w:rsidDel="00271CE5">
                <w:delText>10-0-0</w:delText>
              </w:r>
            </w:del>
          </w:p>
        </w:tc>
        <w:tc>
          <w:tcPr>
            <w:tcW w:w="850" w:type="dxa"/>
          </w:tcPr>
          <w:p w:rsidR="00271CE5" w:rsidDel="00271CE5" w:rsidRDefault="00271CE5" w:rsidP="00271CE5">
            <w:pPr>
              <w:jc w:val="both"/>
              <w:rPr>
                <w:del w:id="419" w:author="Michal Pilík" w:date="2018-09-15T12:50:00Z"/>
              </w:rPr>
            </w:pPr>
            <w:del w:id="420" w:author="Michal Pilík" w:date="2018-09-15T12:50:00Z">
              <w:r w:rsidDel="00271CE5">
                <w:delText>klz</w:delText>
              </w:r>
            </w:del>
          </w:p>
        </w:tc>
        <w:tc>
          <w:tcPr>
            <w:tcW w:w="709" w:type="dxa"/>
          </w:tcPr>
          <w:p w:rsidR="00271CE5" w:rsidDel="00271CE5" w:rsidRDefault="00271CE5" w:rsidP="00271CE5">
            <w:pPr>
              <w:jc w:val="both"/>
              <w:rPr>
                <w:del w:id="421" w:author="Michal Pilík" w:date="2018-09-15T12:50:00Z"/>
              </w:rPr>
            </w:pPr>
            <w:del w:id="422" w:author="Michal Pilík" w:date="2018-09-15T12:50:00Z">
              <w:r w:rsidDel="00271CE5">
                <w:delText>4</w:delText>
              </w:r>
            </w:del>
          </w:p>
        </w:tc>
        <w:tc>
          <w:tcPr>
            <w:tcW w:w="2977" w:type="dxa"/>
          </w:tcPr>
          <w:p w:rsidR="00271CE5" w:rsidRPr="00E409BC" w:rsidDel="00271CE5" w:rsidRDefault="00271CE5" w:rsidP="00271CE5">
            <w:pPr>
              <w:jc w:val="both"/>
              <w:rPr>
                <w:del w:id="423" w:author="Michal Pilík" w:date="2018-09-15T12:50:00Z"/>
                <w:b/>
              </w:rPr>
            </w:pPr>
            <w:del w:id="424" w:author="Michal Pilík" w:date="2018-09-15T12:50:00Z">
              <w:r w:rsidRPr="00E409BC" w:rsidDel="00271CE5">
                <w:rPr>
                  <w:b/>
                </w:rPr>
                <w:delText>PhDr. Semotamová</w:delText>
              </w:r>
            </w:del>
          </w:p>
          <w:p w:rsidR="00271CE5" w:rsidDel="00271CE5" w:rsidRDefault="00271CE5" w:rsidP="00271CE5">
            <w:pPr>
              <w:jc w:val="both"/>
              <w:rPr>
                <w:del w:id="425" w:author="Michal Pilík" w:date="2018-09-15T12:50:00Z"/>
              </w:rPr>
            </w:pPr>
            <w:del w:id="426" w:author="Michal Pilík" w:date="2018-09-15T12:50:00Z">
              <w:r w:rsidDel="00271CE5">
                <w:delText>Semotamová 100%</w:delText>
              </w:r>
            </w:del>
          </w:p>
        </w:tc>
        <w:tc>
          <w:tcPr>
            <w:tcW w:w="708" w:type="dxa"/>
          </w:tcPr>
          <w:p w:rsidR="00271CE5" w:rsidDel="00271CE5" w:rsidRDefault="00271CE5" w:rsidP="00271CE5">
            <w:pPr>
              <w:jc w:val="both"/>
              <w:rPr>
                <w:del w:id="427" w:author="Michal Pilík" w:date="2018-09-15T12:50:00Z"/>
              </w:rPr>
            </w:pPr>
            <w:del w:id="428" w:author="Michal Pilík" w:date="2018-09-15T12:50:00Z">
              <w:r w:rsidDel="00271CE5">
                <w:delText>2/Z</w:delText>
              </w:r>
            </w:del>
          </w:p>
        </w:tc>
        <w:tc>
          <w:tcPr>
            <w:tcW w:w="814" w:type="dxa"/>
          </w:tcPr>
          <w:p w:rsidR="00271CE5" w:rsidDel="00271CE5" w:rsidRDefault="00271CE5" w:rsidP="00271CE5">
            <w:pPr>
              <w:jc w:val="both"/>
              <w:rPr>
                <w:del w:id="429" w:author="Michal Pilík" w:date="2018-09-15T12:50:00Z"/>
              </w:rPr>
            </w:pPr>
            <w:del w:id="430" w:author="Michal Pilík" w:date="2018-09-15T12:50:00Z">
              <w:r w:rsidDel="00271CE5">
                <w:delText>P</w:delText>
              </w:r>
            </w:del>
          </w:p>
        </w:tc>
      </w:tr>
      <w:tr w:rsidR="00271CE5" w:rsidDel="00271CE5" w:rsidTr="00406EBE">
        <w:trPr>
          <w:del w:id="431" w:author="Michal Pilík" w:date="2018-09-15T12:50:00Z"/>
        </w:trPr>
        <w:tc>
          <w:tcPr>
            <w:tcW w:w="2370" w:type="dxa"/>
          </w:tcPr>
          <w:p w:rsidR="00271CE5" w:rsidDel="00271CE5" w:rsidRDefault="00271CE5" w:rsidP="00271CE5">
            <w:pPr>
              <w:rPr>
                <w:del w:id="432" w:author="Michal Pilík" w:date="2018-09-15T12:50:00Z"/>
              </w:rPr>
            </w:pPr>
            <w:del w:id="433" w:author="Michal Pilík" w:date="2018-09-15T12:50:00Z">
              <w:r w:rsidDel="00271CE5">
                <w:delText>Angličtina – CJ1</w:delText>
              </w:r>
            </w:del>
          </w:p>
        </w:tc>
        <w:tc>
          <w:tcPr>
            <w:tcW w:w="857" w:type="dxa"/>
            <w:gridSpan w:val="2"/>
          </w:tcPr>
          <w:p w:rsidR="00271CE5" w:rsidDel="00271CE5" w:rsidRDefault="00271CE5" w:rsidP="00271CE5">
            <w:pPr>
              <w:rPr>
                <w:del w:id="434" w:author="Michal Pilík" w:date="2018-09-15T12:50:00Z"/>
              </w:rPr>
            </w:pPr>
            <w:del w:id="435" w:author="Michal Pilík" w:date="2018-09-15T12:50:00Z">
              <w:r w:rsidRPr="00A10E63" w:rsidDel="00271CE5">
                <w:delText>10-0-0</w:delText>
              </w:r>
            </w:del>
          </w:p>
        </w:tc>
        <w:tc>
          <w:tcPr>
            <w:tcW w:w="850" w:type="dxa"/>
          </w:tcPr>
          <w:p w:rsidR="00271CE5" w:rsidDel="00271CE5" w:rsidRDefault="00271CE5" w:rsidP="00271CE5">
            <w:pPr>
              <w:jc w:val="both"/>
              <w:rPr>
                <w:del w:id="436" w:author="Michal Pilík" w:date="2018-09-15T12:50:00Z"/>
              </w:rPr>
            </w:pPr>
            <w:del w:id="437" w:author="Michal Pilík" w:date="2018-09-15T12:50:00Z">
              <w:r w:rsidDel="00271CE5">
                <w:delText>zp, zk</w:delText>
              </w:r>
            </w:del>
          </w:p>
        </w:tc>
        <w:tc>
          <w:tcPr>
            <w:tcW w:w="709" w:type="dxa"/>
          </w:tcPr>
          <w:p w:rsidR="00271CE5" w:rsidDel="00271CE5" w:rsidRDefault="00271CE5" w:rsidP="00271CE5">
            <w:pPr>
              <w:jc w:val="both"/>
              <w:rPr>
                <w:del w:id="438" w:author="Michal Pilík" w:date="2018-09-15T12:50:00Z"/>
              </w:rPr>
            </w:pPr>
            <w:del w:id="439" w:author="Michal Pilík" w:date="2018-09-15T12:50:00Z">
              <w:r w:rsidDel="00271CE5">
                <w:delText>4</w:delText>
              </w:r>
            </w:del>
          </w:p>
        </w:tc>
        <w:tc>
          <w:tcPr>
            <w:tcW w:w="2977" w:type="dxa"/>
          </w:tcPr>
          <w:p w:rsidR="00271CE5" w:rsidRPr="00E409BC" w:rsidDel="00271CE5" w:rsidRDefault="00271CE5" w:rsidP="00271CE5">
            <w:pPr>
              <w:jc w:val="both"/>
              <w:rPr>
                <w:del w:id="440" w:author="Michal Pilík" w:date="2018-09-15T12:50:00Z"/>
                <w:b/>
              </w:rPr>
            </w:pPr>
            <w:del w:id="441" w:author="Michal Pilík" w:date="2018-09-15T12:50:00Z">
              <w:r w:rsidRPr="00E409BC" w:rsidDel="00271CE5">
                <w:rPr>
                  <w:b/>
                </w:rPr>
                <w:delText>PhDr. Semotamová</w:delText>
              </w:r>
            </w:del>
          </w:p>
          <w:p w:rsidR="00271CE5" w:rsidDel="00271CE5" w:rsidRDefault="00271CE5" w:rsidP="00271CE5">
            <w:pPr>
              <w:jc w:val="both"/>
              <w:rPr>
                <w:del w:id="442" w:author="Michal Pilík" w:date="2018-09-15T12:50:00Z"/>
              </w:rPr>
            </w:pPr>
            <w:del w:id="443" w:author="Michal Pilík" w:date="2018-09-15T12:50:00Z">
              <w:r w:rsidDel="00271CE5">
                <w:delText>Semotamová 100%</w:delText>
              </w:r>
            </w:del>
          </w:p>
        </w:tc>
        <w:tc>
          <w:tcPr>
            <w:tcW w:w="708" w:type="dxa"/>
          </w:tcPr>
          <w:p w:rsidR="00271CE5" w:rsidDel="00271CE5" w:rsidRDefault="00271CE5" w:rsidP="00271CE5">
            <w:pPr>
              <w:jc w:val="both"/>
              <w:rPr>
                <w:del w:id="444" w:author="Michal Pilík" w:date="2018-09-15T12:50:00Z"/>
              </w:rPr>
            </w:pPr>
            <w:del w:id="445" w:author="Michal Pilík" w:date="2018-09-15T12:50:00Z">
              <w:r w:rsidDel="00271CE5">
                <w:delText>2/L</w:delText>
              </w:r>
            </w:del>
          </w:p>
        </w:tc>
        <w:tc>
          <w:tcPr>
            <w:tcW w:w="814" w:type="dxa"/>
          </w:tcPr>
          <w:p w:rsidR="00271CE5" w:rsidDel="00271CE5" w:rsidRDefault="00271CE5" w:rsidP="00271CE5">
            <w:pPr>
              <w:jc w:val="both"/>
              <w:rPr>
                <w:del w:id="446" w:author="Michal Pilík" w:date="2018-09-15T12:50:00Z"/>
              </w:rPr>
            </w:pPr>
            <w:del w:id="447" w:author="Michal Pilík" w:date="2018-09-15T12:50:00Z">
              <w:r w:rsidDel="00271CE5">
                <w:delText>P</w:delText>
              </w:r>
            </w:del>
          </w:p>
        </w:tc>
      </w:tr>
      <w:tr w:rsidR="00271CE5" w:rsidTr="00406EBE">
        <w:tc>
          <w:tcPr>
            <w:tcW w:w="2370" w:type="dxa"/>
          </w:tcPr>
          <w:p w:rsidR="00271CE5" w:rsidRDefault="00271CE5" w:rsidP="00271CE5">
            <w:r>
              <w:t>Seminář k bakalářské práci</w:t>
            </w:r>
          </w:p>
        </w:tc>
        <w:tc>
          <w:tcPr>
            <w:tcW w:w="857" w:type="dxa"/>
            <w:gridSpan w:val="2"/>
          </w:tcPr>
          <w:p w:rsidR="00271CE5" w:rsidRDefault="00271CE5" w:rsidP="00271CE5">
            <w:r w:rsidRPr="00A10E63">
              <w:t>10-0-0</w:t>
            </w:r>
          </w:p>
        </w:tc>
        <w:tc>
          <w:tcPr>
            <w:tcW w:w="850" w:type="dxa"/>
          </w:tcPr>
          <w:p w:rsidR="00271CE5" w:rsidRDefault="00271CE5" w:rsidP="00271CE5">
            <w:pPr>
              <w:jc w:val="both"/>
            </w:pPr>
            <w:r>
              <w:t>zp</w:t>
            </w:r>
          </w:p>
        </w:tc>
        <w:tc>
          <w:tcPr>
            <w:tcW w:w="709" w:type="dxa"/>
          </w:tcPr>
          <w:p w:rsidR="00271CE5" w:rsidRDefault="00271CE5" w:rsidP="00271CE5">
            <w:pPr>
              <w:jc w:val="both"/>
            </w:pPr>
            <w:r>
              <w:t>2</w:t>
            </w:r>
          </w:p>
        </w:tc>
        <w:tc>
          <w:tcPr>
            <w:tcW w:w="2977" w:type="dxa"/>
          </w:tcPr>
          <w:p w:rsidR="00271CE5" w:rsidRPr="00004032" w:rsidRDefault="00271CE5" w:rsidP="00271CE5">
            <w:pPr>
              <w:jc w:val="both"/>
              <w:rPr>
                <w:b/>
              </w:rPr>
            </w:pPr>
            <w:r w:rsidRPr="00004032">
              <w:rPr>
                <w:b/>
              </w:rPr>
              <w:t>doc. Ing. Pilík, Ph.D.</w:t>
            </w:r>
          </w:p>
          <w:p w:rsidR="00271CE5" w:rsidRDefault="00271CE5" w:rsidP="00271CE5">
            <w:pPr>
              <w:jc w:val="both"/>
            </w:pPr>
            <w:r>
              <w:t>Pilík 80%</w:t>
            </w:r>
          </w:p>
          <w:p w:rsidR="00271CE5" w:rsidRDefault="00271CE5" w:rsidP="00271CE5">
            <w:pPr>
              <w:jc w:val="both"/>
            </w:pPr>
            <w:r>
              <w:t>Staňková 20%</w:t>
            </w:r>
          </w:p>
        </w:tc>
        <w:tc>
          <w:tcPr>
            <w:tcW w:w="708" w:type="dxa"/>
          </w:tcPr>
          <w:p w:rsidR="00271CE5" w:rsidRDefault="00271CE5" w:rsidP="00271CE5">
            <w:pPr>
              <w:jc w:val="both"/>
            </w:pPr>
            <w:r>
              <w:t>3/Z</w:t>
            </w:r>
          </w:p>
        </w:tc>
        <w:tc>
          <w:tcPr>
            <w:tcW w:w="814" w:type="dxa"/>
          </w:tcPr>
          <w:p w:rsidR="00271CE5" w:rsidRDefault="00271CE5" w:rsidP="00271CE5">
            <w:pPr>
              <w:jc w:val="both"/>
            </w:pPr>
            <w:r>
              <w:t>P</w:t>
            </w:r>
          </w:p>
        </w:tc>
      </w:tr>
      <w:tr w:rsidR="00271CE5" w:rsidTr="00406EBE">
        <w:tc>
          <w:tcPr>
            <w:tcW w:w="2370" w:type="dxa"/>
          </w:tcPr>
          <w:p w:rsidR="00271CE5" w:rsidRDefault="00271CE5" w:rsidP="00271CE5">
            <w:r>
              <w:t>Aplikovaná statistika II</w:t>
            </w:r>
          </w:p>
        </w:tc>
        <w:tc>
          <w:tcPr>
            <w:tcW w:w="857" w:type="dxa"/>
            <w:gridSpan w:val="2"/>
          </w:tcPr>
          <w:p w:rsidR="00271CE5" w:rsidRDefault="00271CE5" w:rsidP="00271CE5">
            <w:pPr>
              <w:jc w:val="both"/>
            </w:pPr>
            <w:r>
              <w:t>20-0-0</w:t>
            </w:r>
          </w:p>
        </w:tc>
        <w:tc>
          <w:tcPr>
            <w:tcW w:w="850" w:type="dxa"/>
          </w:tcPr>
          <w:p w:rsidR="00271CE5" w:rsidRDefault="00271CE5" w:rsidP="00271CE5">
            <w:pPr>
              <w:jc w:val="both"/>
            </w:pPr>
            <w:r>
              <w:t>zp, zk</w:t>
            </w:r>
          </w:p>
        </w:tc>
        <w:tc>
          <w:tcPr>
            <w:tcW w:w="709" w:type="dxa"/>
          </w:tcPr>
          <w:p w:rsidR="00271CE5" w:rsidRDefault="00271CE5" w:rsidP="00271CE5">
            <w:pPr>
              <w:jc w:val="both"/>
            </w:pPr>
            <w:r>
              <w:t>5</w:t>
            </w:r>
          </w:p>
        </w:tc>
        <w:tc>
          <w:tcPr>
            <w:tcW w:w="2977" w:type="dxa"/>
          </w:tcPr>
          <w:p w:rsidR="00271CE5" w:rsidRPr="00F507AA" w:rsidRDefault="00271CE5" w:rsidP="00271CE5">
            <w:pPr>
              <w:jc w:val="both"/>
              <w:rPr>
                <w:b/>
              </w:rPr>
            </w:pPr>
            <w:r w:rsidRPr="00F507AA">
              <w:rPr>
                <w:b/>
              </w:rPr>
              <w:t>Ing. Kovářík, Ph.D.</w:t>
            </w:r>
          </w:p>
          <w:p w:rsidR="00271CE5" w:rsidRDefault="00271CE5" w:rsidP="00271CE5">
            <w:pPr>
              <w:jc w:val="both"/>
            </w:pPr>
            <w:r>
              <w:t>Kovářík 60%</w:t>
            </w:r>
          </w:p>
          <w:p w:rsidR="00271CE5" w:rsidRDefault="00271CE5" w:rsidP="00271CE5">
            <w:pPr>
              <w:jc w:val="both"/>
            </w:pPr>
            <w:r>
              <w:t>Dvorský 40%</w:t>
            </w:r>
          </w:p>
        </w:tc>
        <w:tc>
          <w:tcPr>
            <w:tcW w:w="708" w:type="dxa"/>
          </w:tcPr>
          <w:p w:rsidR="00271CE5" w:rsidRPr="00443864" w:rsidRDefault="00271CE5" w:rsidP="00271CE5">
            <w:pPr>
              <w:jc w:val="both"/>
            </w:pPr>
            <w:r w:rsidRPr="00443864">
              <w:t>3/Z</w:t>
            </w:r>
          </w:p>
        </w:tc>
        <w:tc>
          <w:tcPr>
            <w:tcW w:w="814" w:type="dxa"/>
          </w:tcPr>
          <w:p w:rsidR="00271CE5" w:rsidRPr="00443864" w:rsidRDefault="00271CE5" w:rsidP="00271CE5">
            <w:pPr>
              <w:jc w:val="both"/>
            </w:pPr>
            <w:r w:rsidRPr="00443864">
              <w:rPr>
                <w:rPrChange w:id="448" w:author="Michal Pilík" w:date="2018-09-17T08:09:00Z">
                  <w:rPr>
                    <w:color w:val="0070C0"/>
                  </w:rPr>
                </w:rPrChange>
              </w:rPr>
              <w:t>PZ</w:t>
            </w:r>
          </w:p>
        </w:tc>
      </w:tr>
      <w:tr w:rsidR="00271CE5" w:rsidTr="00406EBE">
        <w:tc>
          <w:tcPr>
            <w:tcW w:w="2370" w:type="dxa"/>
          </w:tcPr>
          <w:p w:rsidR="00271CE5" w:rsidRDefault="00271CE5" w:rsidP="00271CE5">
            <w:r>
              <w:t>Řízení a organizace výroby</w:t>
            </w:r>
          </w:p>
        </w:tc>
        <w:tc>
          <w:tcPr>
            <w:tcW w:w="857" w:type="dxa"/>
            <w:gridSpan w:val="2"/>
          </w:tcPr>
          <w:p w:rsidR="00271CE5" w:rsidRDefault="00271CE5" w:rsidP="00271CE5">
            <w:pPr>
              <w:jc w:val="both"/>
            </w:pPr>
            <w:r>
              <w:t>20-0-0</w:t>
            </w:r>
          </w:p>
        </w:tc>
        <w:tc>
          <w:tcPr>
            <w:tcW w:w="850" w:type="dxa"/>
          </w:tcPr>
          <w:p w:rsidR="00271CE5" w:rsidRDefault="00271CE5" w:rsidP="00271CE5">
            <w:pPr>
              <w:jc w:val="both"/>
            </w:pPr>
            <w:r>
              <w:t>zp, zk</w:t>
            </w:r>
          </w:p>
        </w:tc>
        <w:tc>
          <w:tcPr>
            <w:tcW w:w="709" w:type="dxa"/>
          </w:tcPr>
          <w:p w:rsidR="00271CE5" w:rsidRDefault="00271CE5" w:rsidP="00271CE5">
            <w:pPr>
              <w:jc w:val="both"/>
            </w:pPr>
            <w:r>
              <w:t>5</w:t>
            </w:r>
          </w:p>
        </w:tc>
        <w:tc>
          <w:tcPr>
            <w:tcW w:w="2977" w:type="dxa"/>
          </w:tcPr>
          <w:p w:rsidR="00271CE5" w:rsidRPr="00004032" w:rsidRDefault="00271CE5" w:rsidP="00271CE5">
            <w:pPr>
              <w:jc w:val="both"/>
              <w:rPr>
                <w:b/>
              </w:rPr>
            </w:pPr>
            <w:r w:rsidRPr="00004032">
              <w:rPr>
                <w:b/>
              </w:rPr>
              <w:t>prof. Ing. Chromjaková, PhD.</w:t>
            </w:r>
          </w:p>
          <w:p w:rsidR="00271CE5" w:rsidRDefault="00271CE5" w:rsidP="00271CE5">
            <w:pPr>
              <w:jc w:val="both"/>
            </w:pPr>
            <w:r>
              <w:t>Chromjaková 60%</w:t>
            </w:r>
          </w:p>
          <w:p w:rsidR="00271CE5" w:rsidRDefault="00271CE5" w:rsidP="00271CE5">
            <w:pPr>
              <w:jc w:val="both"/>
            </w:pPr>
            <w:r>
              <w:t>Maňas 40%</w:t>
            </w:r>
          </w:p>
        </w:tc>
        <w:tc>
          <w:tcPr>
            <w:tcW w:w="708" w:type="dxa"/>
          </w:tcPr>
          <w:p w:rsidR="00271CE5" w:rsidRPr="00443864" w:rsidRDefault="00271CE5" w:rsidP="00271CE5">
            <w:pPr>
              <w:jc w:val="both"/>
            </w:pPr>
            <w:r w:rsidRPr="00443864">
              <w:t>3/Z</w:t>
            </w:r>
          </w:p>
        </w:tc>
        <w:tc>
          <w:tcPr>
            <w:tcW w:w="814" w:type="dxa"/>
          </w:tcPr>
          <w:p w:rsidR="00271CE5" w:rsidRPr="00443864" w:rsidRDefault="00271CE5" w:rsidP="00271CE5">
            <w:pPr>
              <w:jc w:val="both"/>
            </w:pPr>
            <w:r w:rsidRPr="006646F6">
              <w:t>ZT</w:t>
            </w:r>
          </w:p>
        </w:tc>
      </w:tr>
      <w:tr w:rsidR="00271CE5" w:rsidTr="00406EBE">
        <w:tc>
          <w:tcPr>
            <w:tcW w:w="2370" w:type="dxa"/>
          </w:tcPr>
          <w:p w:rsidR="00271CE5" w:rsidRDefault="00271CE5" w:rsidP="00271CE5">
            <w:r>
              <w:t>Základy kvantitativních metod*</w:t>
            </w:r>
          </w:p>
        </w:tc>
        <w:tc>
          <w:tcPr>
            <w:tcW w:w="857" w:type="dxa"/>
            <w:gridSpan w:val="2"/>
          </w:tcPr>
          <w:p w:rsidR="00271CE5" w:rsidRDefault="00271CE5" w:rsidP="00271CE5">
            <w:pPr>
              <w:jc w:val="both"/>
            </w:pPr>
            <w:r w:rsidRPr="00112279">
              <w:t>15-0-0</w:t>
            </w:r>
          </w:p>
        </w:tc>
        <w:tc>
          <w:tcPr>
            <w:tcW w:w="850" w:type="dxa"/>
          </w:tcPr>
          <w:p w:rsidR="00271CE5" w:rsidRDefault="00271CE5" w:rsidP="00271CE5">
            <w:pPr>
              <w:jc w:val="both"/>
            </w:pPr>
            <w:r>
              <w:t>klz</w:t>
            </w:r>
          </w:p>
        </w:tc>
        <w:tc>
          <w:tcPr>
            <w:tcW w:w="709" w:type="dxa"/>
          </w:tcPr>
          <w:p w:rsidR="00271CE5" w:rsidRDefault="00271CE5" w:rsidP="00271CE5">
            <w:pPr>
              <w:jc w:val="both"/>
            </w:pPr>
            <w:r>
              <w:t>3</w:t>
            </w:r>
          </w:p>
        </w:tc>
        <w:tc>
          <w:tcPr>
            <w:tcW w:w="2977" w:type="dxa"/>
          </w:tcPr>
          <w:p w:rsidR="00271CE5" w:rsidRPr="00F507AA" w:rsidRDefault="00271CE5" w:rsidP="00271CE5">
            <w:pPr>
              <w:jc w:val="both"/>
              <w:rPr>
                <w:b/>
              </w:rPr>
            </w:pPr>
            <w:r w:rsidRPr="00F507AA">
              <w:rPr>
                <w:b/>
              </w:rPr>
              <w:t>Ing. Dolejšová, Ph.D.</w:t>
            </w:r>
          </w:p>
          <w:p w:rsidR="00271CE5" w:rsidRDefault="00271CE5" w:rsidP="00271CE5">
            <w:pPr>
              <w:jc w:val="both"/>
            </w:pPr>
            <w:r>
              <w:t>Dolejšová 60%</w:t>
            </w:r>
          </w:p>
          <w:p w:rsidR="00271CE5" w:rsidRDefault="00271CE5" w:rsidP="00271CE5">
            <w:pPr>
              <w:jc w:val="both"/>
            </w:pPr>
            <w:r>
              <w:t>Benda 40%</w:t>
            </w:r>
          </w:p>
        </w:tc>
        <w:tc>
          <w:tcPr>
            <w:tcW w:w="708" w:type="dxa"/>
          </w:tcPr>
          <w:p w:rsidR="00271CE5" w:rsidRPr="00443864" w:rsidRDefault="00271CE5" w:rsidP="00271CE5">
            <w:pPr>
              <w:jc w:val="both"/>
            </w:pPr>
            <w:r w:rsidRPr="00443864">
              <w:t>3/Z</w:t>
            </w:r>
          </w:p>
        </w:tc>
        <w:tc>
          <w:tcPr>
            <w:tcW w:w="814" w:type="dxa"/>
          </w:tcPr>
          <w:p w:rsidR="00271CE5" w:rsidRPr="00443864" w:rsidRDefault="00271CE5" w:rsidP="00271CE5">
            <w:pPr>
              <w:jc w:val="both"/>
            </w:pPr>
            <w:r w:rsidRPr="00443864">
              <w:rPr>
                <w:rPrChange w:id="449" w:author="Michal Pilík" w:date="2018-09-17T08:09:00Z">
                  <w:rPr>
                    <w:color w:val="0070C0"/>
                  </w:rPr>
                </w:rPrChange>
              </w:rPr>
              <w:t>PZ</w:t>
            </w:r>
          </w:p>
        </w:tc>
      </w:tr>
      <w:tr w:rsidR="00271CE5" w:rsidTr="00406EBE">
        <w:tc>
          <w:tcPr>
            <w:tcW w:w="2370" w:type="dxa"/>
          </w:tcPr>
          <w:p w:rsidR="00271CE5" w:rsidRDefault="00271CE5" w:rsidP="00271CE5">
            <w:r>
              <w:t>Kvalita a metrologie</w:t>
            </w:r>
          </w:p>
        </w:tc>
        <w:tc>
          <w:tcPr>
            <w:tcW w:w="857" w:type="dxa"/>
            <w:gridSpan w:val="2"/>
          </w:tcPr>
          <w:p w:rsidR="00271CE5" w:rsidRDefault="00271CE5" w:rsidP="00271CE5">
            <w:r w:rsidRPr="00285110">
              <w:t>20-0-0</w:t>
            </w:r>
          </w:p>
        </w:tc>
        <w:tc>
          <w:tcPr>
            <w:tcW w:w="850" w:type="dxa"/>
          </w:tcPr>
          <w:p w:rsidR="00271CE5" w:rsidRDefault="00271CE5" w:rsidP="00271CE5">
            <w:pPr>
              <w:jc w:val="both"/>
            </w:pPr>
            <w:r>
              <w:t>zp, zk</w:t>
            </w:r>
          </w:p>
        </w:tc>
        <w:tc>
          <w:tcPr>
            <w:tcW w:w="709" w:type="dxa"/>
          </w:tcPr>
          <w:p w:rsidR="00271CE5" w:rsidRDefault="00271CE5" w:rsidP="00271CE5">
            <w:pPr>
              <w:jc w:val="both"/>
            </w:pPr>
            <w:r>
              <w:t>5</w:t>
            </w:r>
          </w:p>
        </w:tc>
        <w:tc>
          <w:tcPr>
            <w:tcW w:w="2977" w:type="dxa"/>
          </w:tcPr>
          <w:p w:rsidR="00271CE5" w:rsidRPr="00F507AA" w:rsidRDefault="00271CE5" w:rsidP="00271CE5">
            <w:pPr>
              <w:jc w:val="both"/>
              <w:rPr>
                <w:b/>
              </w:rPr>
            </w:pPr>
            <w:r w:rsidRPr="00F507AA">
              <w:rPr>
                <w:b/>
              </w:rPr>
              <w:t>doc. Ing. Briš, CSc.</w:t>
            </w:r>
          </w:p>
          <w:p w:rsidR="00271CE5" w:rsidRDefault="00271CE5" w:rsidP="00271CE5">
            <w:pPr>
              <w:jc w:val="both"/>
            </w:pPr>
            <w:r>
              <w:t>Briš 100%</w:t>
            </w:r>
          </w:p>
        </w:tc>
        <w:tc>
          <w:tcPr>
            <w:tcW w:w="708" w:type="dxa"/>
          </w:tcPr>
          <w:p w:rsidR="00271CE5" w:rsidRDefault="00271CE5" w:rsidP="00271CE5">
            <w:pPr>
              <w:jc w:val="both"/>
            </w:pPr>
            <w:r>
              <w:t>3/Z</w:t>
            </w:r>
          </w:p>
        </w:tc>
        <w:tc>
          <w:tcPr>
            <w:tcW w:w="814" w:type="dxa"/>
          </w:tcPr>
          <w:p w:rsidR="00271CE5" w:rsidRDefault="00271CE5" w:rsidP="00271CE5">
            <w:pPr>
              <w:jc w:val="both"/>
            </w:pPr>
            <w:r>
              <w:t>ZT</w:t>
            </w:r>
          </w:p>
        </w:tc>
      </w:tr>
      <w:tr w:rsidR="00271CE5" w:rsidTr="00406EBE">
        <w:tc>
          <w:tcPr>
            <w:tcW w:w="2370" w:type="dxa"/>
          </w:tcPr>
          <w:p w:rsidR="00271CE5" w:rsidRDefault="00271CE5" w:rsidP="00271CE5">
            <w:r>
              <w:t>Inovační management</w:t>
            </w:r>
          </w:p>
        </w:tc>
        <w:tc>
          <w:tcPr>
            <w:tcW w:w="857" w:type="dxa"/>
            <w:gridSpan w:val="2"/>
          </w:tcPr>
          <w:p w:rsidR="00271CE5" w:rsidRDefault="00271CE5" w:rsidP="00271CE5">
            <w:r w:rsidRPr="00285110">
              <w:t>20-0-0</w:t>
            </w:r>
          </w:p>
        </w:tc>
        <w:tc>
          <w:tcPr>
            <w:tcW w:w="850" w:type="dxa"/>
          </w:tcPr>
          <w:p w:rsidR="00271CE5" w:rsidRDefault="00271CE5" w:rsidP="00271CE5">
            <w:pPr>
              <w:jc w:val="both"/>
            </w:pPr>
            <w:r>
              <w:t>zp, zk</w:t>
            </w:r>
          </w:p>
        </w:tc>
        <w:tc>
          <w:tcPr>
            <w:tcW w:w="709" w:type="dxa"/>
          </w:tcPr>
          <w:p w:rsidR="00271CE5" w:rsidRDefault="00271CE5" w:rsidP="00271CE5">
            <w:pPr>
              <w:jc w:val="both"/>
            </w:pPr>
            <w:r>
              <w:t>5</w:t>
            </w:r>
          </w:p>
        </w:tc>
        <w:tc>
          <w:tcPr>
            <w:tcW w:w="2977" w:type="dxa"/>
          </w:tcPr>
          <w:p w:rsidR="00271CE5" w:rsidRPr="00F507AA" w:rsidRDefault="00271CE5" w:rsidP="00271CE5">
            <w:pPr>
              <w:jc w:val="both"/>
              <w:rPr>
                <w:b/>
              </w:rPr>
            </w:pPr>
            <w:r w:rsidRPr="00F507AA">
              <w:rPr>
                <w:b/>
              </w:rPr>
              <w:t>Ing. Juřičková, Ph.D.</w:t>
            </w:r>
          </w:p>
          <w:p w:rsidR="00271CE5" w:rsidRDefault="00271CE5" w:rsidP="00271CE5">
            <w:pPr>
              <w:jc w:val="both"/>
            </w:pPr>
            <w:r>
              <w:t>Juřičková 100%</w:t>
            </w:r>
          </w:p>
        </w:tc>
        <w:tc>
          <w:tcPr>
            <w:tcW w:w="708" w:type="dxa"/>
          </w:tcPr>
          <w:p w:rsidR="00271CE5" w:rsidRDefault="00271CE5" w:rsidP="00271CE5">
            <w:pPr>
              <w:jc w:val="both"/>
            </w:pPr>
            <w:r>
              <w:t>3/Z</w:t>
            </w:r>
          </w:p>
        </w:tc>
        <w:tc>
          <w:tcPr>
            <w:tcW w:w="814" w:type="dxa"/>
          </w:tcPr>
          <w:p w:rsidR="00271CE5" w:rsidRDefault="00271CE5" w:rsidP="00271CE5">
            <w:pPr>
              <w:jc w:val="both"/>
            </w:pPr>
            <w:r>
              <w:t>PZ</w:t>
            </w:r>
          </w:p>
        </w:tc>
      </w:tr>
      <w:tr w:rsidR="00271CE5" w:rsidTr="00406EBE">
        <w:tc>
          <w:tcPr>
            <w:tcW w:w="2370" w:type="dxa"/>
          </w:tcPr>
          <w:p w:rsidR="00271CE5" w:rsidRDefault="00271CE5" w:rsidP="00271CE5">
            <w:r>
              <w:t>Odborná praxe PI IV</w:t>
            </w:r>
          </w:p>
        </w:tc>
        <w:tc>
          <w:tcPr>
            <w:tcW w:w="857" w:type="dxa"/>
            <w:gridSpan w:val="2"/>
          </w:tcPr>
          <w:p w:rsidR="00271CE5" w:rsidRDefault="00271CE5" w:rsidP="00271CE5">
            <w:pPr>
              <w:jc w:val="both"/>
            </w:pPr>
            <w:r>
              <w:t>120h</w:t>
            </w:r>
          </w:p>
        </w:tc>
        <w:tc>
          <w:tcPr>
            <w:tcW w:w="850" w:type="dxa"/>
          </w:tcPr>
          <w:p w:rsidR="00271CE5" w:rsidRDefault="00271CE5" w:rsidP="00271CE5">
            <w:pPr>
              <w:jc w:val="both"/>
            </w:pPr>
            <w:r>
              <w:t>zp</w:t>
            </w:r>
          </w:p>
        </w:tc>
        <w:tc>
          <w:tcPr>
            <w:tcW w:w="709" w:type="dxa"/>
          </w:tcPr>
          <w:p w:rsidR="00271CE5" w:rsidRDefault="00271CE5" w:rsidP="00271CE5">
            <w:pPr>
              <w:jc w:val="both"/>
            </w:pPr>
            <w:r>
              <w:t>5</w:t>
            </w:r>
          </w:p>
        </w:tc>
        <w:tc>
          <w:tcPr>
            <w:tcW w:w="2977" w:type="dxa"/>
          </w:tcPr>
          <w:p w:rsidR="00271CE5" w:rsidRPr="00F507AA" w:rsidRDefault="00271CE5" w:rsidP="00271CE5">
            <w:pPr>
              <w:jc w:val="both"/>
              <w:rPr>
                <w:b/>
              </w:rPr>
            </w:pPr>
            <w:r w:rsidRPr="00F507AA">
              <w:rPr>
                <w:b/>
              </w:rPr>
              <w:t>doc. Ing. Tuček Ph.D.</w:t>
            </w:r>
          </w:p>
          <w:p w:rsidR="00271CE5" w:rsidRDefault="00271CE5" w:rsidP="00271CE5">
            <w:pPr>
              <w:jc w:val="both"/>
            </w:pPr>
            <w:r>
              <w:t xml:space="preserve">Tuček 60% </w:t>
            </w:r>
          </w:p>
          <w:p w:rsidR="00271CE5" w:rsidRDefault="00271CE5" w:rsidP="00271CE5">
            <w:pPr>
              <w:jc w:val="both"/>
            </w:pPr>
            <w:r>
              <w:t>Chromjaková 40%</w:t>
            </w:r>
          </w:p>
        </w:tc>
        <w:tc>
          <w:tcPr>
            <w:tcW w:w="708" w:type="dxa"/>
          </w:tcPr>
          <w:p w:rsidR="00271CE5" w:rsidRDefault="00271CE5" w:rsidP="00271CE5">
            <w:pPr>
              <w:jc w:val="both"/>
            </w:pPr>
            <w:r>
              <w:t>3/Z</w:t>
            </w:r>
          </w:p>
        </w:tc>
        <w:tc>
          <w:tcPr>
            <w:tcW w:w="814" w:type="dxa"/>
          </w:tcPr>
          <w:p w:rsidR="00271CE5" w:rsidRDefault="00271CE5" w:rsidP="00271CE5">
            <w:pPr>
              <w:jc w:val="both"/>
            </w:pPr>
            <w:r>
              <w:t>P</w:t>
            </w:r>
          </w:p>
        </w:tc>
      </w:tr>
      <w:tr w:rsidR="00271CE5" w:rsidTr="00406EBE">
        <w:tc>
          <w:tcPr>
            <w:tcW w:w="2370" w:type="dxa"/>
          </w:tcPr>
          <w:p w:rsidR="00271CE5" w:rsidRDefault="00271CE5" w:rsidP="00271CE5">
            <w:r>
              <w:lastRenderedPageBreak/>
              <w:t>Informační systémy v průmyslovém inženýrství</w:t>
            </w:r>
          </w:p>
        </w:tc>
        <w:tc>
          <w:tcPr>
            <w:tcW w:w="857" w:type="dxa"/>
            <w:gridSpan w:val="2"/>
          </w:tcPr>
          <w:p w:rsidR="00271CE5" w:rsidRDefault="00271CE5" w:rsidP="00271CE5">
            <w:pPr>
              <w:jc w:val="both"/>
            </w:pPr>
            <w:r w:rsidRPr="00112279">
              <w:t>15-0-0</w:t>
            </w:r>
          </w:p>
        </w:tc>
        <w:tc>
          <w:tcPr>
            <w:tcW w:w="850" w:type="dxa"/>
          </w:tcPr>
          <w:p w:rsidR="00271CE5" w:rsidRDefault="00271CE5" w:rsidP="00271CE5">
            <w:pPr>
              <w:jc w:val="both"/>
            </w:pPr>
            <w:r>
              <w:t>klz</w:t>
            </w:r>
          </w:p>
        </w:tc>
        <w:tc>
          <w:tcPr>
            <w:tcW w:w="709" w:type="dxa"/>
          </w:tcPr>
          <w:p w:rsidR="00271CE5" w:rsidRDefault="00271CE5" w:rsidP="00271CE5">
            <w:pPr>
              <w:jc w:val="both"/>
            </w:pPr>
            <w:r>
              <w:t>3</w:t>
            </w:r>
          </w:p>
        </w:tc>
        <w:tc>
          <w:tcPr>
            <w:tcW w:w="2977" w:type="dxa"/>
          </w:tcPr>
          <w:p w:rsidR="00271CE5" w:rsidRPr="003F6EB7" w:rsidRDefault="00271CE5" w:rsidP="00271CE5">
            <w:pPr>
              <w:jc w:val="both"/>
              <w:rPr>
                <w:b/>
                <w:color w:val="000000"/>
              </w:rPr>
            </w:pPr>
            <w:r w:rsidRPr="003F6EB7">
              <w:rPr>
                <w:b/>
                <w:color w:val="000000"/>
              </w:rPr>
              <w:t>doc.</w:t>
            </w:r>
            <w:r>
              <w:rPr>
                <w:b/>
                <w:color w:val="000000"/>
              </w:rPr>
              <w:t xml:space="preserve"> </w:t>
            </w:r>
            <w:r w:rsidRPr="003F6EB7">
              <w:rPr>
                <w:b/>
                <w:color w:val="000000"/>
              </w:rPr>
              <w:t xml:space="preserve">Ing. Prokopová, Ph.D. </w:t>
            </w:r>
          </w:p>
          <w:p w:rsidR="00271CE5" w:rsidRDefault="00271CE5" w:rsidP="00271CE5">
            <w:pPr>
              <w:jc w:val="both"/>
            </w:pPr>
            <w:r w:rsidRPr="003F6EB7">
              <w:rPr>
                <w:color w:val="000000"/>
              </w:rPr>
              <w:t>Prokopová</w:t>
            </w:r>
            <w:r w:rsidRPr="003F6EB7">
              <w:t xml:space="preserve"> 100%</w:t>
            </w:r>
          </w:p>
        </w:tc>
        <w:tc>
          <w:tcPr>
            <w:tcW w:w="708" w:type="dxa"/>
          </w:tcPr>
          <w:p w:rsidR="00271CE5" w:rsidRDefault="00271CE5" w:rsidP="00271CE5">
            <w:pPr>
              <w:jc w:val="both"/>
            </w:pPr>
            <w:r>
              <w:t>3/L</w:t>
            </w:r>
          </w:p>
        </w:tc>
        <w:tc>
          <w:tcPr>
            <w:tcW w:w="814" w:type="dxa"/>
          </w:tcPr>
          <w:p w:rsidR="00271CE5" w:rsidRDefault="00271CE5" w:rsidP="00271CE5">
            <w:pPr>
              <w:jc w:val="both"/>
            </w:pPr>
            <w:r>
              <w:t>PZ</w:t>
            </w:r>
          </w:p>
        </w:tc>
      </w:tr>
      <w:tr w:rsidR="00271CE5" w:rsidTr="00406EBE">
        <w:tc>
          <w:tcPr>
            <w:tcW w:w="2370" w:type="dxa"/>
          </w:tcPr>
          <w:p w:rsidR="00271CE5" w:rsidRDefault="00271CE5" w:rsidP="00271CE5">
            <w:r>
              <w:t>Průmysl 4.0-digitalizace výrobních procesů</w:t>
            </w:r>
          </w:p>
        </w:tc>
        <w:tc>
          <w:tcPr>
            <w:tcW w:w="857" w:type="dxa"/>
            <w:gridSpan w:val="2"/>
          </w:tcPr>
          <w:p w:rsidR="00271CE5" w:rsidRDefault="00271CE5" w:rsidP="00271CE5">
            <w:pPr>
              <w:jc w:val="both"/>
            </w:pPr>
            <w:r>
              <w:t>10-0-0</w:t>
            </w:r>
          </w:p>
        </w:tc>
        <w:tc>
          <w:tcPr>
            <w:tcW w:w="850" w:type="dxa"/>
          </w:tcPr>
          <w:p w:rsidR="00271CE5" w:rsidRDefault="00271CE5" w:rsidP="00271CE5">
            <w:pPr>
              <w:jc w:val="both"/>
            </w:pPr>
            <w:r>
              <w:t>klz</w:t>
            </w:r>
          </w:p>
        </w:tc>
        <w:tc>
          <w:tcPr>
            <w:tcW w:w="709" w:type="dxa"/>
          </w:tcPr>
          <w:p w:rsidR="00271CE5" w:rsidRDefault="00271CE5" w:rsidP="00271CE5">
            <w:pPr>
              <w:jc w:val="both"/>
            </w:pPr>
            <w:r>
              <w:t>3</w:t>
            </w:r>
          </w:p>
        </w:tc>
        <w:tc>
          <w:tcPr>
            <w:tcW w:w="2977" w:type="dxa"/>
          </w:tcPr>
          <w:p w:rsidR="00271CE5" w:rsidRPr="00F507AA" w:rsidRDefault="00271CE5" w:rsidP="00271CE5">
            <w:pPr>
              <w:jc w:val="both"/>
              <w:rPr>
                <w:b/>
              </w:rPr>
            </w:pPr>
            <w:r w:rsidRPr="00F507AA">
              <w:rPr>
                <w:b/>
              </w:rPr>
              <w:t>prof. Ing. Chromjaková, PhD.</w:t>
            </w:r>
          </w:p>
          <w:p w:rsidR="00271CE5" w:rsidRDefault="00271CE5" w:rsidP="00271CE5">
            <w:pPr>
              <w:jc w:val="both"/>
            </w:pPr>
            <w:r>
              <w:t>Chromjaková 60%</w:t>
            </w:r>
          </w:p>
          <w:p w:rsidR="00271CE5" w:rsidRDefault="00271CE5" w:rsidP="00271CE5">
            <w:pPr>
              <w:jc w:val="both"/>
            </w:pPr>
            <w:r>
              <w:t>Vavrušová 40%</w:t>
            </w:r>
          </w:p>
        </w:tc>
        <w:tc>
          <w:tcPr>
            <w:tcW w:w="708" w:type="dxa"/>
          </w:tcPr>
          <w:p w:rsidR="00271CE5" w:rsidRDefault="00271CE5" w:rsidP="00271CE5">
            <w:pPr>
              <w:jc w:val="both"/>
            </w:pPr>
            <w:r>
              <w:t>3/L</w:t>
            </w:r>
          </w:p>
        </w:tc>
        <w:tc>
          <w:tcPr>
            <w:tcW w:w="814" w:type="dxa"/>
          </w:tcPr>
          <w:p w:rsidR="00271CE5" w:rsidRDefault="00271CE5" w:rsidP="00271CE5">
            <w:pPr>
              <w:jc w:val="both"/>
            </w:pPr>
            <w:r>
              <w:t>ZT</w:t>
            </w:r>
          </w:p>
        </w:tc>
      </w:tr>
      <w:tr w:rsidR="00271CE5" w:rsidTr="00406EBE">
        <w:tc>
          <w:tcPr>
            <w:tcW w:w="2370" w:type="dxa"/>
          </w:tcPr>
          <w:p w:rsidR="00271CE5" w:rsidRDefault="00271CE5" w:rsidP="00271CE5">
            <w:r>
              <w:t>Právo pro ekonomy</w:t>
            </w:r>
          </w:p>
        </w:tc>
        <w:tc>
          <w:tcPr>
            <w:tcW w:w="857" w:type="dxa"/>
            <w:gridSpan w:val="2"/>
          </w:tcPr>
          <w:p w:rsidR="00271CE5" w:rsidRDefault="00271CE5" w:rsidP="00271CE5">
            <w:r w:rsidRPr="00993863">
              <w:t>20-0-0</w:t>
            </w:r>
          </w:p>
        </w:tc>
        <w:tc>
          <w:tcPr>
            <w:tcW w:w="850" w:type="dxa"/>
          </w:tcPr>
          <w:p w:rsidR="00271CE5" w:rsidRDefault="00271CE5" w:rsidP="00271CE5">
            <w:pPr>
              <w:jc w:val="both"/>
            </w:pPr>
            <w:r>
              <w:t>zp, zk</w:t>
            </w:r>
          </w:p>
        </w:tc>
        <w:tc>
          <w:tcPr>
            <w:tcW w:w="709" w:type="dxa"/>
          </w:tcPr>
          <w:p w:rsidR="00271CE5" w:rsidRDefault="00271CE5" w:rsidP="00271CE5">
            <w:pPr>
              <w:jc w:val="both"/>
            </w:pPr>
            <w:r>
              <w:t>5</w:t>
            </w:r>
          </w:p>
        </w:tc>
        <w:tc>
          <w:tcPr>
            <w:tcW w:w="2977" w:type="dxa"/>
          </w:tcPr>
          <w:p w:rsidR="00271CE5" w:rsidRPr="00F507AA" w:rsidRDefault="00271CE5" w:rsidP="00271CE5">
            <w:pPr>
              <w:jc w:val="both"/>
              <w:rPr>
                <w:b/>
              </w:rPr>
            </w:pPr>
            <w:r w:rsidRPr="00F507AA">
              <w:rPr>
                <w:b/>
              </w:rPr>
              <w:t>JUDr. Kapplová, Ph.D.</w:t>
            </w:r>
          </w:p>
          <w:p w:rsidR="00271CE5" w:rsidRDefault="00271CE5" w:rsidP="00271CE5">
            <w:pPr>
              <w:jc w:val="both"/>
            </w:pPr>
            <w:r>
              <w:t>Kapplová 100%</w:t>
            </w:r>
          </w:p>
        </w:tc>
        <w:tc>
          <w:tcPr>
            <w:tcW w:w="708" w:type="dxa"/>
          </w:tcPr>
          <w:p w:rsidR="00271CE5" w:rsidRDefault="00271CE5" w:rsidP="00271CE5">
            <w:pPr>
              <w:jc w:val="both"/>
            </w:pPr>
            <w:r>
              <w:t>3/L</w:t>
            </w:r>
          </w:p>
        </w:tc>
        <w:tc>
          <w:tcPr>
            <w:tcW w:w="814" w:type="dxa"/>
          </w:tcPr>
          <w:p w:rsidR="00271CE5" w:rsidRDefault="00271CE5" w:rsidP="00271CE5">
            <w:pPr>
              <w:jc w:val="both"/>
            </w:pPr>
            <w:r>
              <w:t>P</w:t>
            </w:r>
          </w:p>
        </w:tc>
      </w:tr>
      <w:tr w:rsidR="00271CE5" w:rsidTr="00406EBE">
        <w:tc>
          <w:tcPr>
            <w:tcW w:w="2370" w:type="dxa"/>
            <w:tcBorders>
              <w:bottom w:val="single" w:sz="4" w:space="0" w:color="auto"/>
            </w:tcBorders>
          </w:tcPr>
          <w:p w:rsidR="00271CE5" w:rsidRPr="007B16E8" w:rsidRDefault="00271CE5" w:rsidP="00271CE5">
            <w:r w:rsidRPr="007B16E8">
              <w:t>Příprava bakalářské práce a odborná praxe</w:t>
            </w:r>
          </w:p>
        </w:tc>
        <w:tc>
          <w:tcPr>
            <w:tcW w:w="857" w:type="dxa"/>
            <w:gridSpan w:val="2"/>
            <w:tcBorders>
              <w:bottom w:val="single" w:sz="4" w:space="0" w:color="auto"/>
            </w:tcBorders>
          </w:tcPr>
          <w:p w:rsidR="00271CE5" w:rsidRPr="007B16E8" w:rsidRDefault="00271CE5" w:rsidP="00271CE5">
            <w:r w:rsidRPr="007B16E8">
              <w:t>0-0-0</w:t>
            </w:r>
          </w:p>
        </w:tc>
        <w:tc>
          <w:tcPr>
            <w:tcW w:w="850" w:type="dxa"/>
            <w:tcBorders>
              <w:bottom w:val="single" w:sz="4" w:space="0" w:color="auto"/>
            </w:tcBorders>
          </w:tcPr>
          <w:p w:rsidR="00271CE5" w:rsidRPr="007B16E8" w:rsidRDefault="00271CE5" w:rsidP="00271CE5">
            <w:pPr>
              <w:jc w:val="both"/>
            </w:pPr>
            <w:r w:rsidRPr="007B16E8">
              <w:t>zp</w:t>
            </w:r>
          </w:p>
        </w:tc>
        <w:tc>
          <w:tcPr>
            <w:tcW w:w="709" w:type="dxa"/>
            <w:tcBorders>
              <w:bottom w:val="single" w:sz="4" w:space="0" w:color="auto"/>
            </w:tcBorders>
          </w:tcPr>
          <w:p w:rsidR="00271CE5" w:rsidRPr="007B16E8" w:rsidRDefault="00271CE5" w:rsidP="00271CE5">
            <w:pPr>
              <w:jc w:val="both"/>
            </w:pPr>
            <w:r w:rsidRPr="007B16E8">
              <w:t>10</w:t>
            </w:r>
          </w:p>
        </w:tc>
        <w:tc>
          <w:tcPr>
            <w:tcW w:w="2977" w:type="dxa"/>
            <w:tcBorders>
              <w:bottom w:val="single" w:sz="4" w:space="0" w:color="auto"/>
            </w:tcBorders>
          </w:tcPr>
          <w:p w:rsidR="00271CE5" w:rsidRPr="007B16E8" w:rsidRDefault="00271CE5" w:rsidP="00271CE5">
            <w:pPr>
              <w:jc w:val="both"/>
              <w:rPr>
                <w:b/>
              </w:rPr>
            </w:pPr>
            <w:r w:rsidRPr="007B16E8">
              <w:rPr>
                <w:b/>
              </w:rPr>
              <w:t>Ing. Hrušecká, Ph.D.</w:t>
            </w:r>
          </w:p>
          <w:p w:rsidR="00271CE5" w:rsidRPr="007B16E8" w:rsidRDefault="00271CE5" w:rsidP="00271CE5">
            <w:pPr>
              <w:jc w:val="both"/>
            </w:pPr>
            <w:r w:rsidRPr="007B16E8">
              <w:t>Hrušecká 100%</w:t>
            </w:r>
          </w:p>
        </w:tc>
        <w:tc>
          <w:tcPr>
            <w:tcW w:w="708" w:type="dxa"/>
            <w:tcBorders>
              <w:bottom w:val="single" w:sz="4" w:space="0" w:color="auto"/>
            </w:tcBorders>
          </w:tcPr>
          <w:p w:rsidR="00271CE5" w:rsidRPr="007B16E8" w:rsidRDefault="00271CE5" w:rsidP="00271CE5">
            <w:pPr>
              <w:jc w:val="both"/>
            </w:pPr>
            <w:r w:rsidRPr="007B16E8">
              <w:t>3/L</w:t>
            </w:r>
          </w:p>
        </w:tc>
        <w:tc>
          <w:tcPr>
            <w:tcW w:w="814" w:type="dxa"/>
            <w:tcBorders>
              <w:bottom w:val="single" w:sz="4" w:space="0" w:color="auto"/>
            </w:tcBorders>
          </w:tcPr>
          <w:p w:rsidR="00271CE5" w:rsidRPr="007B16E8" w:rsidRDefault="00271CE5" w:rsidP="00271CE5">
            <w:pPr>
              <w:jc w:val="both"/>
            </w:pPr>
            <w:r w:rsidRPr="007B16E8">
              <w:t>P</w:t>
            </w:r>
          </w:p>
        </w:tc>
      </w:tr>
      <w:tr w:rsidR="00271CE5" w:rsidTr="00406EBE">
        <w:tc>
          <w:tcPr>
            <w:tcW w:w="9285" w:type="dxa"/>
            <w:gridSpan w:val="8"/>
            <w:shd w:val="clear" w:color="auto" w:fill="F7CAAC"/>
          </w:tcPr>
          <w:p w:rsidR="00271CE5" w:rsidRDefault="00271CE5" w:rsidP="00271CE5">
            <w:pPr>
              <w:jc w:val="center"/>
            </w:pPr>
            <w:r>
              <w:rPr>
                <w:b/>
                <w:sz w:val="22"/>
              </w:rPr>
              <w:t>Povinně volitelné předměty - skupina 1</w:t>
            </w:r>
          </w:p>
        </w:tc>
      </w:tr>
      <w:tr w:rsidR="00271CE5" w:rsidTr="00406EBE">
        <w:tc>
          <w:tcPr>
            <w:tcW w:w="2370" w:type="dxa"/>
          </w:tcPr>
          <w:p w:rsidR="00271CE5" w:rsidRDefault="00271CE5" w:rsidP="00271CE5">
            <w:r>
              <w:t>Manažerská psychologie a sociologie</w:t>
            </w:r>
          </w:p>
        </w:tc>
        <w:tc>
          <w:tcPr>
            <w:tcW w:w="857" w:type="dxa"/>
            <w:gridSpan w:val="2"/>
          </w:tcPr>
          <w:p w:rsidR="00271CE5" w:rsidRDefault="00271CE5" w:rsidP="00271CE5">
            <w:pPr>
              <w:jc w:val="both"/>
            </w:pPr>
            <w:r w:rsidRPr="00112279">
              <w:t>15-0-0</w:t>
            </w:r>
          </w:p>
        </w:tc>
        <w:tc>
          <w:tcPr>
            <w:tcW w:w="850" w:type="dxa"/>
          </w:tcPr>
          <w:p w:rsidR="00271CE5" w:rsidRDefault="00271CE5" w:rsidP="00271CE5">
            <w:pPr>
              <w:jc w:val="both"/>
            </w:pPr>
            <w:r>
              <w:t>zp, zk</w:t>
            </w:r>
          </w:p>
        </w:tc>
        <w:tc>
          <w:tcPr>
            <w:tcW w:w="709" w:type="dxa"/>
          </w:tcPr>
          <w:p w:rsidR="00271CE5" w:rsidRPr="003B38CE" w:rsidRDefault="00271CE5" w:rsidP="00271CE5">
            <w:pPr>
              <w:jc w:val="both"/>
            </w:pPr>
            <w:r w:rsidRPr="003B38CE">
              <w:t>4</w:t>
            </w:r>
          </w:p>
        </w:tc>
        <w:tc>
          <w:tcPr>
            <w:tcW w:w="2977" w:type="dxa"/>
          </w:tcPr>
          <w:p w:rsidR="00271CE5" w:rsidRPr="00F507AA" w:rsidRDefault="00271CE5" w:rsidP="00271CE5">
            <w:pPr>
              <w:jc w:val="both"/>
              <w:rPr>
                <w:b/>
              </w:rPr>
            </w:pPr>
            <w:r w:rsidRPr="00F507AA">
              <w:rPr>
                <w:b/>
              </w:rPr>
              <w:t>Mgr. Kalenda, Ph.D.</w:t>
            </w:r>
          </w:p>
          <w:p w:rsidR="00271CE5" w:rsidRDefault="00271CE5" w:rsidP="00271CE5">
            <w:pPr>
              <w:jc w:val="both"/>
            </w:pPr>
            <w:r>
              <w:t>Kalenda 60%</w:t>
            </w:r>
          </w:p>
          <w:p w:rsidR="00271CE5" w:rsidRDefault="00271CE5" w:rsidP="00271CE5">
            <w:pPr>
              <w:jc w:val="both"/>
            </w:pPr>
            <w:r>
              <w:t>Mandincová 40%</w:t>
            </w:r>
          </w:p>
        </w:tc>
        <w:tc>
          <w:tcPr>
            <w:tcW w:w="708" w:type="dxa"/>
          </w:tcPr>
          <w:p w:rsidR="00271CE5" w:rsidRDefault="00271CE5" w:rsidP="00271CE5">
            <w:pPr>
              <w:jc w:val="both"/>
            </w:pPr>
            <w:r>
              <w:t>2,3/L</w:t>
            </w:r>
          </w:p>
        </w:tc>
        <w:tc>
          <w:tcPr>
            <w:tcW w:w="814" w:type="dxa"/>
          </w:tcPr>
          <w:p w:rsidR="00271CE5" w:rsidRDefault="00271CE5" w:rsidP="00271CE5">
            <w:pPr>
              <w:jc w:val="both"/>
            </w:pPr>
            <w:r>
              <w:t>PV</w:t>
            </w:r>
          </w:p>
        </w:tc>
      </w:tr>
      <w:tr w:rsidR="00271CE5" w:rsidTr="00406EBE">
        <w:tc>
          <w:tcPr>
            <w:tcW w:w="2370" w:type="dxa"/>
          </w:tcPr>
          <w:p w:rsidR="00271CE5" w:rsidRDefault="00271CE5" w:rsidP="00271CE5">
            <w:r>
              <w:t>Manažerské dovednosti a techniky*</w:t>
            </w:r>
          </w:p>
        </w:tc>
        <w:tc>
          <w:tcPr>
            <w:tcW w:w="857" w:type="dxa"/>
            <w:gridSpan w:val="2"/>
          </w:tcPr>
          <w:p w:rsidR="00271CE5" w:rsidRDefault="00271CE5" w:rsidP="00271CE5">
            <w:pPr>
              <w:jc w:val="both"/>
            </w:pPr>
            <w:r w:rsidRPr="00112279">
              <w:t>15-0-0</w:t>
            </w:r>
          </w:p>
        </w:tc>
        <w:tc>
          <w:tcPr>
            <w:tcW w:w="850" w:type="dxa"/>
          </w:tcPr>
          <w:p w:rsidR="00271CE5" w:rsidRDefault="00271CE5" w:rsidP="00271CE5">
            <w:pPr>
              <w:jc w:val="both"/>
            </w:pPr>
            <w:r>
              <w:t>klz</w:t>
            </w:r>
          </w:p>
        </w:tc>
        <w:tc>
          <w:tcPr>
            <w:tcW w:w="709" w:type="dxa"/>
          </w:tcPr>
          <w:p w:rsidR="00271CE5" w:rsidRPr="003B38CE" w:rsidRDefault="00271CE5" w:rsidP="00271CE5">
            <w:pPr>
              <w:jc w:val="both"/>
            </w:pPr>
            <w:r w:rsidRPr="003B38CE">
              <w:t>3</w:t>
            </w:r>
          </w:p>
        </w:tc>
        <w:tc>
          <w:tcPr>
            <w:tcW w:w="2977" w:type="dxa"/>
          </w:tcPr>
          <w:p w:rsidR="00271CE5" w:rsidRDefault="00271CE5" w:rsidP="00271CE5">
            <w:pPr>
              <w:jc w:val="both"/>
            </w:pPr>
            <w:r w:rsidRPr="00F507AA">
              <w:rPr>
                <w:b/>
              </w:rPr>
              <w:t>Ing. Matošková, Ph.D</w:t>
            </w:r>
            <w:r>
              <w:t>.</w:t>
            </w:r>
          </w:p>
          <w:p w:rsidR="00271CE5" w:rsidRDefault="00271CE5" w:rsidP="00271CE5">
            <w:pPr>
              <w:jc w:val="both"/>
            </w:pPr>
            <w:r>
              <w:t>Matošková 80%</w:t>
            </w:r>
          </w:p>
          <w:p w:rsidR="00271CE5" w:rsidRDefault="00271CE5" w:rsidP="00271CE5">
            <w:pPr>
              <w:jc w:val="both"/>
            </w:pPr>
            <w:r>
              <w:t>Benyahya 20%</w:t>
            </w:r>
          </w:p>
        </w:tc>
        <w:tc>
          <w:tcPr>
            <w:tcW w:w="708" w:type="dxa"/>
          </w:tcPr>
          <w:p w:rsidR="00271CE5" w:rsidRDefault="00271CE5" w:rsidP="00271CE5">
            <w:pPr>
              <w:jc w:val="both"/>
            </w:pPr>
            <w:r>
              <w:t>2,3/Z</w:t>
            </w:r>
          </w:p>
        </w:tc>
        <w:tc>
          <w:tcPr>
            <w:tcW w:w="814" w:type="dxa"/>
          </w:tcPr>
          <w:p w:rsidR="00271CE5" w:rsidRDefault="00271CE5" w:rsidP="00271CE5">
            <w:pPr>
              <w:jc w:val="both"/>
            </w:pPr>
            <w:r>
              <w:t>PV</w:t>
            </w:r>
          </w:p>
        </w:tc>
      </w:tr>
      <w:tr w:rsidR="00271CE5" w:rsidTr="00406EBE">
        <w:tc>
          <w:tcPr>
            <w:tcW w:w="2370" w:type="dxa"/>
          </w:tcPr>
          <w:p w:rsidR="00271CE5" w:rsidRDefault="00271CE5" w:rsidP="00271CE5">
            <w:pPr>
              <w:jc w:val="both"/>
            </w:pPr>
            <w:r>
              <w:t>Systém řízení Baťa</w:t>
            </w:r>
          </w:p>
        </w:tc>
        <w:tc>
          <w:tcPr>
            <w:tcW w:w="857" w:type="dxa"/>
            <w:gridSpan w:val="2"/>
          </w:tcPr>
          <w:p w:rsidR="00271CE5" w:rsidRDefault="00271CE5" w:rsidP="00271CE5">
            <w:r w:rsidRPr="00D93800">
              <w:t>10-0-0</w:t>
            </w:r>
          </w:p>
        </w:tc>
        <w:tc>
          <w:tcPr>
            <w:tcW w:w="850" w:type="dxa"/>
          </w:tcPr>
          <w:p w:rsidR="00271CE5" w:rsidRDefault="00271CE5" w:rsidP="00271CE5">
            <w:pPr>
              <w:jc w:val="both"/>
            </w:pPr>
            <w:r>
              <w:t>klz</w:t>
            </w:r>
          </w:p>
        </w:tc>
        <w:tc>
          <w:tcPr>
            <w:tcW w:w="709" w:type="dxa"/>
          </w:tcPr>
          <w:p w:rsidR="00271CE5" w:rsidRPr="003B38CE" w:rsidRDefault="00271CE5" w:rsidP="00271CE5">
            <w:pPr>
              <w:jc w:val="both"/>
            </w:pPr>
            <w:r w:rsidRPr="003B38CE">
              <w:t>3</w:t>
            </w:r>
          </w:p>
        </w:tc>
        <w:tc>
          <w:tcPr>
            <w:tcW w:w="2977" w:type="dxa"/>
          </w:tcPr>
          <w:p w:rsidR="00271CE5" w:rsidRDefault="00271CE5" w:rsidP="00271CE5">
            <w:pPr>
              <w:jc w:val="both"/>
              <w:rPr>
                <w:b/>
              </w:rPr>
            </w:pPr>
            <w:r w:rsidRPr="00F507AA">
              <w:rPr>
                <w:b/>
              </w:rPr>
              <w:t>doc. Ing. Staňková, Ph.D.</w:t>
            </w:r>
          </w:p>
          <w:p w:rsidR="00271CE5" w:rsidRDefault="00271CE5" w:rsidP="00271CE5">
            <w:pPr>
              <w:jc w:val="both"/>
            </w:pPr>
            <w:r>
              <w:t>Staňková 60%</w:t>
            </w:r>
          </w:p>
          <w:p w:rsidR="00271CE5" w:rsidRPr="00F507AA" w:rsidRDefault="00271CE5" w:rsidP="00271CE5">
            <w:pPr>
              <w:jc w:val="both"/>
              <w:rPr>
                <w:b/>
              </w:rPr>
            </w:pPr>
            <w:r>
              <w:t>Culík Končitíková 40%</w:t>
            </w:r>
          </w:p>
        </w:tc>
        <w:tc>
          <w:tcPr>
            <w:tcW w:w="708" w:type="dxa"/>
          </w:tcPr>
          <w:p w:rsidR="00271CE5" w:rsidRDefault="00271CE5" w:rsidP="00271CE5">
            <w:pPr>
              <w:jc w:val="both"/>
            </w:pPr>
            <w:r>
              <w:t>2/Z</w:t>
            </w:r>
          </w:p>
        </w:tc>
        <w:tc>
          <w:tcPr>
            <w:tcW w:w="814" w:type="dxa"/>
          </w:tcPr>
          <w:p w:rsidR="00271CE5" w:rsidRDefault="00271CE5" w:rsidP="00271CE5">
            <w:pPr>
              <w:jc w:val="both"/>
            </w:pPr>
            <w:r>
              <w:t>PV</w:t>
            </w:r>
          </w:p>
        </w:tc>
      </w:tr>
      <w:tr w:rsidR="00271CE5" w:rsidTr="00406EBE">
        <w:tc>
          <w:tcPr>
            <w:tcW w:w="2370" w:type="dxa"/>
          </w:tcPr>
          <w:p w:rsidR="00271CE5" w:rsidRDefault="00271CE5" w:rsidP="00271CE5">
            <w:r>
              <w:t>Advanced Marketing and Management</w:t>
            </w:r>
          </w:p>
        </w:tc>
        <w:tc>
          <w:tcPr>
            <w:tcW w:w="857" w:type="dxa"/>
            <w:gridSpan w:val="2"/>
          </w:tcPr>
          <w:p w:rsidR="00271CE5" w:rsidRDefault="00271CE5" w:rsidP="00271CE5">
            <w:r w:rsidRPr="00D93800">
              <w:t>10-0-0</w:t>
            </w:r>
          </w:p>
        </w:tc>
        <w:tc>
          <w:tcPr>
            <w:tcW w:w="850" w:type="dxa"/>
          </w:tcPr>
          <w:p w:rsidR="00271CE5" w:rsidRDefault="00271CE5" w:rsidP="00271CE5">
            <w:pPr>
              <w:jc w:val="both"/>
            </w:pPr>
            <w:r>
              <w:t>klz</w:t>
            </w:r>
          </w:p>
        </w:tc>
        <w:tc>
          <w:tcPr>
            <w:tcW w:w="709" w:type="dxa"/>
          </w:tcPr>
          <w:p w:rsidR="00271CE5" w:rsidRPr="003B38CE" w:rsidRDefault="00271CE5" w:rsidP="00271CE5">
            <w:pPr>
              <w:jc w:val="both"/>
            </w:pPr>
            <w:r w:rsidRPr="003B38CE">
              <w:t>3</w:t>
            </w:r>
          </w:p>
        </w:tc>
        <w:tc>
          <w:tcPr>
            <w:tcW w:w="2977" w:type="dxa"/>
          </w:tcPr>
          <w:p w:rsidR="00271CE5" w:rsidRDefault="00271CE5" w:rsidP="00271CE5">
            <w:pPr>
              <w:jc w:val="both"/>
              <w:rPr>
                <w:b/>
              </w:rPr>
            </w:pPr>
            <w:r w:rsidRPr="00F507AA">
              <w:rPr>
                <w:b/>
              </w:rPr>
              <w:t>doc. Ing. Chovancová, CSc.</w:t>
            </w:r>
          </w:p>
          <w:p w:rsidR="00271CE5" w:rsidRDefault="00271CE5" w:rsidP="00271CE5">
            <w:pPr>
              <w:jc w:val="both"/>
            </w:pPr>
            <w:r>
              <w:t>Chovancová 60%</w:t>
            </w:r>
          </w:p>
          <w:p w:rsidR="00271CE5" w:rsidRPr="00F507AA" w:rsidRDefault="00271CE5" w:rsidP="00271CE5">
            <w:pPr>
              <w:jc w:val="both"/>
              <w:rPr>
                <w:b/>
              </w:rPr>
            </w:pPr>
            <w:r>
              <w:t>Pilík 40%</w:t>
            </w:r>
          </w:p>
        </w:tc>
        <w:tc>
          <w:tcPr>
            <w:tcW w:w="708" w:type="dxa"/>
          </w:tcPr>
          <w:p w:rsidR="00271CE5" w:rsidRDefault="00271CE5" w:rsidP="00271CE5">
            <w:pPr>
              <w:jc w:val="both"/>
            </w:pPr>
            <w:r>
              <w:t>3/Z</w:t>
            </w:r>
          </w:p>
        </w:tc>
        <w:tc>
          <w:tcPr>
            <w:tcW w:w="814" w:type="dxa"/>
          </w:tcPr>
          <w:p w:rsidR="00271CE5" w:rsidRDefault="00271CE5" w:rsidP="00271CE5">
            <w:pPr>
              <w:jc w:val="both"/>
            </w:pPr>
            <w:r>
              <w:t>PV</w:t>
            </w:r>
          </w:p>
        </w:tc>
      </w:tr>
      <w:tr w:rsidR="00271CE5" w:rsidTr="00406EBE">
        <w:tc>
          <w:tcPr>
            <w:tcW w:w="2370" w:type="dxa"/>
          </w:tcPr>
          <w:p w:rsidR="00271CE5" w:rsidRDefault="00271CE5" w:rsidP="00271CE5">
            <w:pPr>
              <w:jc w:val="both"/>
            </w:pPr>
            <w:r>
              <w:t>Počítačové zpracování dat</w:t>
            </w:r>
          </w:p>
        </w:tc>
        <w:tc>
          <w:tcPr>
            <w:tcW w:w="857" w:type="dxa"/>
            <w:gridSpan w:val="2"/>
          </w:tcPr>
          <w:p w:rsidR="00271CE5" w:rsidRDefault="00271CE5" w:rsidP="00271CE5">
            <w:r w:rsidRPr="00D93800">
              <w:t>10-0-0</w:t>
            </w:r>
          </w:p>
        </w:tc>
        <w:tc>
          <w:tcPr>
            <w:tcW w:w="850" w:type="dxa"/>
          </w:tcPr>
          <w:p w:rsidR="00271CE5" w:rsidRDefault="00271CE5" w:rsidP="00271CE5">
            <w:pPr>
              <w:jc w:val="both"/>
            </w:pPr>
            <w:r>
              <w:t>klz</w:t>
            </w:r>
          </w:p>
        </w:tc>
        <w:tc>
          <w:tcPr>
            <w:tcW w:w="709" w:type="dxa"/>
          </w:tcPr>
          <w:p w:rsidR="00271CE5" w:rsidRPr="003B38CE" w:rsidRDefault="00271CE5" w:rsidP="00271CE5">
            <w:pPr>
              <w:jc w:val="both"/>
            </w:pPr>
            <w:r w:rsidRPr="003B38CE">
              <w:t>3</w:t>
            </w:r>
          </w:p>
        </w:tc>
        <w:tc>
          <w:tcPr>
            <w:tcW w:w="2977" w:type="dxa"/>
          </w:tcPr>
          <w:p w:rsidR="00271CE5" w:rsidRDefault="00271CE5" w:rsidP="00271CE5">
            <w:pPr>
              <w:jc w:val="both"/>
            </w:pPr>
            <w:r w:rsidRPr="001C31EB">
              <w:rPr>
                <w:b/>
              </w:rPr>
              <w:t>Ing. Dolejšová, Ph.D</w:t>
            </w:r>
          </w:p>
          <w:p w:rsidR="00271CE5" w:rsidRDefault="00271CE5" w:rsidP="00271CE5">
            <w:pPr>
              <w:jc w:val="both"/>
            </w:pPr>
            <w:r>
              <w:t>Dolejšová 60%</w:t>
            </w:r>
          </w:p>
          <w:p w:rsidR="00271CE5" w:rsidRDefault="00271CE5" w:rsidP="00271CE5">
            <w:pPr>
              <w:jc w:val="both"/>
            </w:pPr>
            <w:r>
              <w:t>Benda 40%</w:t>
            </w:r>
          </w:p>
        </w:tc>
        <w:tc>
          <w:tcPr>
            <w:tcW w:w="708" w:type="dxa"/>
          </w:tcPr>
          <w:p w:rsidR="00271CE5" w:rsidRDefault="00271CE5" w:rsidP="00271CE5">
            <w:pPr>
              <w:jc w:val="both"/>
            </w:pPr>
            <w:r>
              <w:t>1/L</w:t>
            </w:r>
          </w:p>
        </w:tc>
        <w:tc>
          <w:tcPr>
            <w:tcW w:w="814" w:type="dxa"/>
          </w:tcPr>
          <w:p w:rsidR="00271CE5" w:rsidRDefault="00271CE5" w:rsidP="00271CE5">
            <w:pPr>
              <w:jc w:val="both"/>
            </w:pPr>
            <w:r>
              <w:t>PV</w:t>
            </w:r>
          </w:p>
        </w:tc>
      </w:tr>
      <w:tr w:rsidR="00271CE5" w:rsidTr="00406EBE">
        <w:tc>
          <w:tcPr>
            <w:tcW w:w="2370" w:type="dxa"/>
          </w:tcPr>
          <w:p w:rsidR="00271CE5" w:rsidRDefault="00271CE5" w:rsidP="00271CE5">
            <w:r>
              <w:t>Software pro design produktů a procesů</w:t>
            </w:r>
          </w:p>
        </w:tc>
        <w:tc>
          <w:tcPr>
            <w:tcW w:w="857" w:type="dxa"/>
            <w:gridSpan w:val="2"/>
          </w:tcPr>
          <w:p w:rsidR="00271CE5" w:rsidRDefault="00271CE5" w:rsidP="00271CE5">
            <w:pPr>
              <w:jc w:val="both"/>
            </w:pPr>
            <w:r>
              <w:t>10-0-0</w:t>
            </w:r>
          </w:p>
        </w:tc>
        <w:tc>
          <w:tcPr>
            <w:tcW w:w="850" w:type="dxa"/>
          </w:tcPr>
          <w:p w:rsidR="00271CE5" w:rsidRDefault="00271CE5" w:rsidP="00271CE5">
            <w:pPr>
              <w:jc w:val="both"/>
            </w:pPr>
            <w:r>
              <w:t>klz</w:t>
            </w:r>
          </w:p>
        </w:tc>
        <w:tc>
          <w:tcPr>
            <w:tcW w:w="709" w:type="dxa"/>
          </w:tcPr>
          <w:p w:rsidR="00271CE5" w:rsidRPr="003B38CE" w:rsidRDefault="00271CE5" w:rsidP="00271CE5">
            <w:pPr>
              <w:jc w:val="both"/>
            </w:pPr>
            <w:r w:rsidRPr="003B38CE">
              <w:t>3</w:t>
            </w:r>
          </w:p>
        </w:tc>
        <w:tc>
          <w:tcPr>
            <w:tcW w:w="2977" w:type="dxa"/>
          </w:tcPr>
          <w:p w:rsidR="00271CE5" w:rsidRPr="00F507AA" w:rsidRDefault="00271CE5" w:rsidP="00271CE5">
            <w:pPr>
              <w:jc w:val="both"/>
              <w:rPr>
                <w:b/>
              </w:rPr>
            </w:pPr>
            <w:r w:rsidRPr="00F507AA">
              <w:rPr>
                <w:b/>
              </w:rPr>
              <w:t>Ing. Hrušecká, Ph.D.</w:t>
            </w:r>
          </w:p>
          <w:p w:rsidR="00271CE5" w:rsidRDefault="00271CE5" w:rsidP="00271CE5">
            <w:pPr>
              <w:jc w:val="both"/>
            </w:pPr>
            <w:r>
              <w:t>Hrušecká 100%</w:t>
            </w:r>
          </w:p>
        </w:tc>
        <w:tc>
          <w:tcPr>
            <w:tcW w:w="708" w:type="dxa"/>
          </w:tcPr>
          <w:p w:rsidR="00271CE5" w:rsidRDefault="00271CE5" w:rsidP="00271CE5">
            <w:pPr>
              <w:jc w:val="both"/>
            </w:pPr>
            <w:r>
              <w:t>2,3/L</w:t>
            </w:r>
          </w:p>
        </w:tc>
        <w:tc>
          <w:tcPr>
            <w:tcW w:w="814" w:type="dxa"/>
          </w:tcPr>
          <w:p w:rsidR="00271CE5" w:rsidRDefault="00271CE5" w:rsidP="00271CE5">
            <w:pPr>
              <w:jc w:val="both"/>
            </w:pPr>
            <w:r>
              <w:t>PV</w:t>
            </w:r>
          </w:p>
        </w:tc>
      </w:tr>
      <w:tr w:rsidR="00271CE5" w:rsidTr="00406EBE">
        <w:tc>
          <w:tcPr>
            <w:tcW w:w="2370" w:type="dxa"/>
          </w:tcPr>
          <w:p w:rsidR="00271CE5" w:rsidRDefault="00271CE5" w:rsidP="00271CE5">
            <w:pPr>
              <w:jc w:val="both"/>
            </w:pPr>
            <w:r>
              <w:t>Základy controllingu</w:t>
            </w:r>
          </w:p>
        </w:tc>
        <w:tc>
          <w:tcPr>
            <w:tcW w:w="857" w:type="dxa"/>
            <w:gridSpan w:val="2"/>
          </w:tcPr>
          <w:p w:rsidR="00271CE5" w:rsidRDefault="00271CE5" w:rsidP="00271CE5">
            <w:r w:rsidRPr="0008133B">
              <w:t>15-0-0</w:t>
            </w:r>
          </w:p>
        </w:tc>
        <w:tc>
          <w:tcPr>
            <w:tcW w:w="850" w:type="dxa"/>
          </w:tcPr>
          <w:p w:rsidR="00271CE5" w:rsidRDefault="00271CE5" w:rsidP="00271CE5">
            <w:pPr>
              <w:jc w:val="both"/>
            </w:pPr>
            <w:r>
              <w:t>zp, zk</w:t>
            </w:r>
          </w:p>
        </w:tc>
        <w:tc>
          <w:tcPr>
            <w:tcW w:w="709" w:type="dxa"/>
          </w:tcPr>
          <w:p w:rsidR="00271CE5" w:rsidRPr="003B38CE" w:rsidRDefault="00271CE5" w:rsidP="00271CE5">
            <w:pPr>
              <w:jc w:val="both"/>
            </w:pPr>
            <w:r w:rsidRPr="003B38CE">
              <w:t>4</w:t>
            </w:r>
          </w:p>
        </w:tc>
        <w:tc>
          <w:tcPr>
            <w:tcW w:w="2977" w:type="dxa"/>
          </w:tcPr>
          <w:p w:rsidR="00271CE5" w:rsidRPr="00F507AA" w:rsidRDefault="00271CE5" w:rsidP="00271CE5">
            <w:pPr>
              <w:jc w:val="both"/>
              <w:rPr>
                <w:b/>
              </w:rPr>
            </w:pPr>
            <w:r w:rsidRPr="00F507AA">
              <w:rPr>
                <w:b/>
              </w:rPr>
              <w:t>doc. Ing. Zámečník, Ph.D.</w:t>
            </w:r>
          </w:p>
          <w:p w:rsidR="00271CE5" w:rsidRDefault="00271CE5" w:rsidP="00271CE5">
            <w:pPr>
              <w:jc w:val="both"/>
            </w:pPr>
            <w:r>
              <w:t>Zámečník 100%</w:t>
            </w:r>
          </w:p>
        </w:tc>
        <w:tc>
          <w:tcPr>
            <w:tcW w:w="708" w:type="dxa"/>
          </w:tcPr>
          <w:p w:rsidR="00271CE5" w:rsidRDefault="00271CE5" w:rsidP="00271CE5">
            <w:pPr>
              <w:jc w:val="both"/>
            </w:pPr>
            <w:r>
              <w:t>3/L</w:t>
            </w:r>
          </w:p>
        </w:tc>
        <w:tc>
          <w:tcPr>
            <w:tcW w:w="814" w:type="dxa"/>
          </w:tcPr>
          <w:p w:rsidR="00271CE5" w:rsidRDefault="00271CE5" w:rsidP="00271CE5">
            <w:pPr>
              <w:jc w:val="both"/>
            </w:pPr>
            <w:r>
              <w:t>PV</w:t>
            </w:r>
          </w:p>
        </w:tc>
      </w:tr>
      <w:tr w:rsidR="00271CE5" w:rsidTr="00406EBE">
        <w:tc>
          <w:tcPr>
            <w:tcW w:w="2370" w:type="dxa"/>
          </w:tcPr>
          <w:p w:rsidR="00271CE5" w:rsidRDefault="00271CE5" w:rsidP="00271CE5">
            <w:pPr>
              <w:jc w:val="both"/>
            </w:pPr>
            <w:r>
              <w:t>Marketing I*</w:t>
            </w:r>
          </w:p>
        </w:tc>
        <w:tc>
          <w:tcPr>
            <w:tcW w:w="857" w:type="dxa"/>
            <w:gridSpan w:val="2"/>
          </w:tcPr>
          <w:p w:rsidR="00271CE5" w:rsidRDefault="00271CE5" w:rsidP="00271CE5">
            <w:r w:rsidRPr="0008133B">
              <w:t>15-0-0</w:t>
            </w:r>
          </w:p>
        </w:tc>
        <w:tc>
          <w:tcPr>
            <w:tcW w:w="850" w:type="dxa"/>
          </w:tcPr>
          <w:p w:rsidR="00271CE5" w:rsidRDefault="00271CE5" w:rsidP="00271CE5">
            <w:pPr>
              <w:jc w:val="both"/>
            </w:pPr>
            <w:r>
              <w:t>zp, zk</w:t>
            </w:r>
          </w:p>
        </w:tc>
        <w:tc>
          <w:tcPr>
            <w:tcW w:w="709" w:type="dxa"/>
          </w:tcPr>
          <w:p w:rsidR="00271CE5" w:rsidRPr="003B38CE" w:rsidRDefault="00271CE5" w:rsidP="00271CE5">
            <w:pPr>
              <w:jc w:val="both"/>
            </w:pPr>
            <w:r w:rsidRPr="003B38CE">
              <w:t>5</w:t>
            </w:r>
          </w:p>
        </w:tc>
        <w:tc>
          <w:tcPr>
            <w:tcW w:w="2977" w:type="dxa"/>
          </w:tcPr>
          <w:p w:rsidR="00271CE5" w:rsidRDefault="00271CE5" w:rsidP="00271CE5">
            <w:pPr>
              <w:jc w:val="both"/>
              <w:rPr>
                <w:b/>
              </w:rPr>
            </w:pPr>
            <w:r w:rsidRPr="00F507AA">
              <w:rPr>
                <w:b/>
              </w:rPr>
              <w:t>doc. Ing. Pilík, Ph.D.</w:t>
            </w:r>
          </w:p>
          <w:p w:rsidR="00271CE5" w:rsidRDefault="00271CE5" w:rsidP="00271CE5">
            <w:pPr>
              <w:jc w:val="both"/>
            </w:pPr>
            <w:r>
              <w:t>Pilík 60%</w:t>
            </w:r>
          </w:p>
          <w:p w:rsidR="00271CE5" w:rsidRPr="00F507AA" w:rsidRDefault="00271CE5" w:rsidP="00271CE5">
            <w:pPr>
              <w:jc w:val="both"/>
              <w:rPr>
                <w:b/>
              </w:rPr>
            </w:pPr>
            <w:r>
              <w:t>Kozák 40%</w:t>
            </w:r>
          </w:p>
        </w:tc>
        <w:tc>
          <w:tcPr>
            <w:tcW w:w="708" w:type="dxa"/>
          </w:tcPr>
          <w:p w:rsidR="00271CE5" w:rsidRDefault="00271CE5" w:rsidP="00271CE5">
            <w:pPr>
              <w:jc w:val="both"/>
            </w:pPr>
            <w:r>
              <w:t>2/L</w:t>
            </w:r>
          </w:p>
        </w:tc>
        <w:tc>
          <w:tcPr>
            <w:tcW w:w="814" w:type="dxa"/>
          </w:tcPr>
          <w:p w:rsidR="00271CE5" w:rsidRDefault="00271CE5" w:rsidP="00271CE5">
            <w:pPr>
              <w:jc w:val="both"/>
            </w:pPr>
            <w:r>
              <w:t>PV</w:t>
            </w:r>
          </w:p>
        </w:tc>
      </w:tr>
      <w:tr w:rsidR="00271CE5" w:rsidRPr="00336550" w:rsidTr="00406EBE">
        <w:trPr>
          <w:trHeight w:val="1508"/>
        </w:trPr>
        <w:tc>
          <w:tcPr>
            <w:tcW w:w="9285" w:type="dxa"/>
            <w:gridSpan w:val="8"/>
          </w:tcPr>
          <w:p w:rsidR="00271CE5" w:rsidRDefault="00271CE5" w:rsidP="00271CE5">
            <w:pPr>
              <w:rPr>
                <w:b/>
              </w:rPr>
            </w:pPr>
            <w:r>
              <w:rPr>
                <w:b/>
              </w:rPr>
              <w:t>Podmínka pro splnění této skupiny předmětů:</w:t>
            </w:r>
          </w:p>
          <w:p w:rsidR="00271CE5" w:rsidRPr="00A95C34" w:rsidRDefault="00271CE5" w:rsidP="00271CE5">
            <w:pPr>
              <w:jc w:val="both"/>
            </w:pPr>
            <w:r w:rsidRPr="00A95C34">
              <w:t xml:space="preserve">Student v kombinované formě studia si volí z nabídky povinně volitelné předměty minimálně </w:t>
            </w:r>
            <w:r w:rsidRPr="00CC6CEB">
              <w:t xml:space="preserve">za </w:t>
            </w:r>
            <w:r w:rsidRPr="00CC6CEB">
              <w:rPr>
                <w:b/>
                <w:rPrChange w:id="450" w:author="Michal Pilík" w:date="2018-09-15T13:00:00Z">
                  <w:rPr>
                    <w:b/>
                    <w:color w:val="FF0000"/>
                  </w:rPr>
                </w:rPrChange>
              </w:rPr>
              <w:t xml:space="preserve">13 kreditů </w:t>
            </w:r>
            <w:r>
              <w:rPr>
                <w:b/>
              </w:rPr>
              <w:t xml:space="preserve">(viz Sebehodnotící zpráva SP standard 7.2). </w:t>
            </w:r>
          </w:p>
          <w:p w:rsidR="00271CE5" w:rsidRDefault="00271CE5" w:rsidP="00271CE5"/>
          <w:p w:rsidR="00271CE5" w:rsidRPr="00336550" w:rsidRDefault="00271CE5" w:rsidP="00271CE5">
            <w:pPr>
              <w:rPr>
                <w:b/>
              </w:rPr>
            </w:pPr>
            <w:r>
              <w:rPr>
                <w:b/>
              </w:rPr>
              <w:t>Pozn.: Předměty označené * lze studovat i v anglickém jazyce.</w:t>
            </w:r>
          </w:p>
        </w:tc>
      </w:tr>
      <w:tr w:rsidR="00271CE5" w:rsidTr="00406EBE">
        <w:tc>
          <w:tcPr>
            <w:tcW w:w="9285" w:type="dxa"/>
            <w:gridSpan w:val="8"/>
            <w:shd w:val="clear" w:color="auto" w:fill="F7CAAC"/>
          </w:tcPr>
          <w:p w:rsidR="00271CE5" w:rsidRDefault="00271CE5" w:rsidP="00271CE5">
            <w:r>
              <w:rPr>
                <w:b/>
                <w:sz w:val="22"/>
              </w:rPr>
              <w:t>Volitelné předměty – skupina 2</w:t>
            </w:r>
          </w:p>
        </w:tc>
      </w:tr>
      <w:tr w:rsidR="00271CE5" w:rsidTr="00406EBE">
        <w:trPr>
          <w:trHeight w:val="747"/>
        </w:trPr>
        <w:tc>
          <w:tcPr>
            <w:tcW w:w="9285" w:type="dxa"/>
            <w:gridSpan w:val="8"/>
          </w:tcPr>
          <w:p w:rsidR="00271CE5" w:rsidRDefault="00271CE5" w:rsidP="00271CE5">
            <w:pPr>
              <w:jc w:val="both"/>
              <w:rPr>
                <w:b/>
              </w:rPr>
            </w:pPr>
          </w:p>
          <w:p w:rsidR="00271CE5" w:rsidRDefault="00271CE5" w:rsidP="00271CE5">
            <w:pPr>
              <w:jc w:val="both"/>
            </w:pPr>
            <w:r w:rsidRPr="00A95C34">
              <w:t>V kombinované formě studia není tato skupina předmětů z důvodu odlišné organizace studia nabízena.</w:t>
            </w:r>
          </w:p>
          <w:p w:rsidR="00271CE5" w:rsidRDefault="00271CE5" w:rsidP="00271CE5">
            <w:pPr>
              <w:jc w:val="both"/>
            </w:pPr>
          </w:p>
        </w:tc>
      </w:tr>
      <w:tr w:rsidR="00271CE5" w:rsidTr="00406EBE">
        <w:tc>
          <w:tcPr>
            <w:tcW w:w="3227" w:type="dxa"/>
            <w:gridSpan w:val="3"/>
            <w:shd w:val="clear" w:color="auto" w:fill="F7CAAC"/>
          </w:tcPr>
          <w:p w:rsidR="00271CE5" w:rsidRDefault="00271CE5" w:rsidP="00271CE5">
            <w:pPr>
              <w:jc w:val="both"/>
              <w:rPr>
                <w:b/>
              </w:rPr>
            </w:pPr>
            <w:r>
              <w:rPr>
                <w:b/>
              </w:rPr>
              <w:t xml:space="preserve"> Součásti SZZ a jejich obsah</w:t>
            </w:r>
          </w:p>
        </w:tc>
        <w:tc>
          <w:tcPr>
            <w:tcW w:w="6058" w:type="dxa"/>
            <w:gridSpan w:val="5"/>
            <w:tcBorders>
              <w:bottom w:val="nil"/>
            </w:tcBorders>
          </w:tcPr>
          <w:p w:rsidR="00271CE5" w:rsidRDefault="00271CE5" w:rsidP="00271CE5">
            <w:pPr>
              <w:jc w:val="both"/>
            </w:pPr>
          </w:p>
        </w:tc>
      </w:tr>
      <w:tr w:rsidR="00271CE5" w:rsidRPr="00336550" w:rsidTr="00406EBE">
        <w:trPr>
          <w:trHeight w:val="708"/>
        </w:trPr>
        <w:tc>
          <w:tcPr>
            <w:tcW w:w="9285" w:type="dxa"/>
            <w:gridSpan w:val="8"/>
            <w:tcBorders>
              <w:top w:val="nil"/>
            </w:tcBorders>
          </w:tcPr>
          <w:p w:rsidR="00271CE5" w:rsidRPr="00336550" w:rsidRDefault="00271CE5" w:rsidP="00271CE5">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271CE5" w:rsidRPr="00336550" w:rsidRDefault="00271CE5" w:rsidP="00271CE5">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obhajoba BP a</w:t>
            </w:r>
          </w:p>
          <w:p w:rsidR="00271CE5" w:rsidRPr="00336550" w:rsidRDefault="00271CE5" w:rsidP="00271CE5">
            <w:pPr>
              <w:pStyle w:val="Zkladntext"/>
              <w:numPr>
                <w:ilvl w:val="0"/>
                <w:numId w:val="4"/>
              </w:numPr>
              <w:rPr>
                <w:rFonts w:ascii="Times New Roman" w:hAnsi="Times New Roman"/>
                <w:i w:val="0"/>
                <w:sz w:val="20"/>
                <w:szCs w:val="20"/>
              </w:rPr>
            </w:pPr>
            <w:r w:rsidRPr="00336550">
              <w:rPr>
                <w:rFonts w:ascii="Times New Roman" w:hAnsi="Times New Roman"/>
                <w:i w:val="0"/>
                <w:sz w:val="20"/>
                <w:szCs w:val="20"/>
              </w:rPr>
              <w:t>část: zkouška z odborné problematiky související se studovaným programem a zaměřením BP</w:t>
            </w:r>
          </w:p>
          <w:p w:rsidR="00271CE5" w:rsidRPr="00336550" w:rsidRDefault="00271CE5" w:rsidP="00271CE5">
            <w:pPr>
              <w:pStyle w:val="Zkladntext"/>
              <w:ind w:left="742"/>
              <w:rPr>
                <w:rFonts w:ascii="Times New Roman" w:hAnsi="Times New Roman"/>
                <w:i w:val="0"/>
                <w:sz w:val="20"/>
                <w:szCs w:val="20"/>
              </w:rPr>
            </w:pPr>
            <w:r w:rsidRPr="00336550">
              <w:rPr>
                <w:rFonts w:ascii="Times New Roman" w:hAnsi="Times New Roman"/>
                <w:i w:val="0"/>
                <w:sz w:val="20"/>
                <w:szCs w:val="20"/>
              </w:rPr>
              <w:t xml:space="preserve"> </w:t>
            </w:r>
          </w:p>
          <w:p w:rsidR="00271CE5" w:rsidRPr="00336550" w:rsidRDefault="00271CE5" w:rsidP="00271CE5">
            <w:pPr>
              <w:jc w:val="both"/>
            </w:pPr>
            <w:r w:rsidRPr="00336550">
              <w:t>Zkouška z odborné problematiky se skládá z odborné rozpravy ze čtyř základních tematických okruhů.</w:t>
            </w:r>
          </w:p>
          <w:p w:rsidR="00271CE5" w:rsidRPr="00406EBE" w:rsidRDefault="00271CE5" w:rsidP="00271CE5">
            <w:pPr>
              <w:pStyle w:val="Odstavecseseznamem"/>
              <w:numPr>
                <w:ilvl w:val="0"/>
                <w:numId w:val="102"/>
              </w:numPr>
              <w:spacing w:after="160" w:line="259" w:lineRule="auto"/>
              <w:ind w:left="672" w:hanging="283"/>
              <w:jc w:val="both"/>
              <w:rPr>
                <w:i/>
              </w:rPr>
            </w:pPr>
            <w:r w:rsidRPr="00406EBE">
              <w:rPr>
                <w:b/>
              </w:rPr>
              <w:t>Ekonomie</w:t>
            </w:r>
            <w:r w:rsidRPr="00336550">
              <w:t xml:space="preserve"> </w:t>
            </w:r>
            <w:r w:rsidRPr="00406EBE">
              <w:rPr>
                <w:i/>
              </w:rPr>
              <w:t>(rozsah je dán předměty Mikroekonomie I, Makroekonomie I)</w:t>
            </w:r>
          </w:p>
          <w:p w:rsidR="00271CE5" w:rsidRPr="00336550" w:rsidRDefault="00271CE5" w:rsidP="00271CE5">
            <w:pPr>
              <w:pStyle w:val="Odstavecseseznamem"/>
              <w:numPr>
                <w:ilvl w:val="0"/>
                <w:numId w:val="102"/>
              </w:numPr>
              <w:spacing w:after="160" w:line="259" w:lineRule="auto"/>
              <w:ind w:left="672" w:hanging="283"/>
              <w:jc w:val="both"/>
            </w:pPr>
            <w:r w:rsidRPr="00406EBE">
              <w:rPr>
                <w:b/>
              </w:rPr>
              <w:t>Podniková ekonomika a management</w:t>
            </w:r>
            <w:r w:rsidRPr="00336550">
              <w:t xml:space="preserve"> </w:t>
            </w:r>
            <w:r w:rsidRPr="00406EBE">
              <w:rPr>
                <w:i/>
              </w:rPr>
              <w:t>(rozsah je dán předměty Podniková ekonomika I, Podniková ekonomika II, Management I, Řízení lidských zdrojů I, Projektový management I, Projektový management II, Inovační management)</w:t>
            </w:r>
          </w:p>
          <w:p w:rsidR="00271CE5" w:rsidRPr="00336550" w:rsidRDefault="00271CE5" w:rsidP="00271CE5">
            <w:pPr>
              <w:pStyle w:val="Odstavecseseznamem"/>
              <w:numPr>
                <w:ilvl w:val="0"/>
                <w:numId w:val="102"/>
              </w:numPr>
              <w:spacing w:after="160" w:line="259" w:lineRule="auto"/>
              <w:ind w:left="672" w:hanging="283"/>
              <w:jc w:val="both"/>
            </w:pPr>
            <w:r w:rsidRPr="00406EBE">
              <w:rPr>
                <w:b/>
              </w:rPr>
              <w:t>Průmyslové inženýrství</w:t>
            </w:r>
            <w:r w:rsidRPr="00336550">
              <w:t xml:space="preserve"> </w:t>
            </w:r>
            <w:r w:rsidRPr="00406EBE">
              <w:rPr>
                <w:i/>
              </w:rPr>
              <w:t>(rozsah je dán předměty Úvod do průmyslového inženýrství, Produktový management, Nauka o zboží, Základy výrobních technologií, Logistika, Technická příprava výroby, Řízení a organizace výroby, Kvalita a metrologie, Průmysl 4.0 - digitalizace výrobních procesů)</w:t>
            </w:r>
          </w:p>
          <w:p w:rsidR="00271CE5" w:rsidRPr="00336550" w:rsidRDefault="00271CE5" w:rsidP="00271CE5">
            <w:pPr>
              <w:pStyle w:val="Odstavecseseznamem"/>
              <w:numPr>
                <w:ilvl w:val="0"/>
                <w:numId w:val="102"/>
              </w:numPr>
              <w:spacing w:after="160" w:line="259" w:lineRule="auto"/>
              <w:ind w:left="672" w:hanging="283"/>
              <w:jc w:val="both"/>
            </w:pPr>
            <w:r w:rsidRPr="00406EBE">
              <w:rPr>
                <w:b/>
              </w:rPr>
              <w:lastRenderedPageBreak/>
              <w:t>Informatika a statistika</w:t>
            </w:r>
            <w:r w:rsidRPr="00336550">
              <w:t xml:space="preserve"> </w:t>
            </w:r>
            <w:r w:rsidRPr="00406EBE">
              <w:rPr>
                <w:i/>
              </w:rPr>
              <w:t>(rozsah je dán předměty Informační technologie pro ekonomy, Úvod do studia systémů, Aplikovaná statistika I, Aplikovaná statistika II, Základy kvantitativních metod, Informační systémy v průmyslovém inženýrství)</w:t>
            </w:r>
          </w:p>
        </w:tc>
      </w:tr>
      <w:tr w:rsidR="00271CE5" w:rsidRPr="00336550" w:rsidTr="00406EBE">
        <w:tc>
          <w:tcPr>
            <w:tcW w:w="3227" w:type="dxa"/>
            <w:gridSpan w:val="3"/>
            <w:shd w:val="clear" w:color="auto" w:fill="F7CAAC"/>
          </w:tcPr>
          <w:p w:rsidR="00271CE5" w:rsidRDefault="00271CE5" w:rsidP="00271CE5">
            <w:pPr>
              <w:jc w:val="both"/>
              <w:rPr>
                <w:b/>
              </w:rPr>
            </w:pPr>
            <w:r>
              <w:rPr>
                <w:b/>
              </w:rPr>
              <w:lastRenderedPageBreak/>
              <w:t>Další studijní povinnosti</w:t>
            </w:r>
          </w:p>
        </w:tc>
        <w:tc>
          <w:tcPr>
            <w:tcW w:w="6058" w:type="dxa"/>
            <w:gridSpan w:val="5"/>
            <w:tcBorders>
              <w:bottom w:val="nil"/>
            </w:tcBorders>
          </w:tcPr>
          <w:p w:rsidR="00271CE5" w:rsidRPr="00336550" w:rsidRDefault="00271CE5" w:rsidP="00271CE5">
            <w:pPr>
              <w:jc w:val="both"/>
            </w:pPr>
          </w:p>
        </w:tc>
      </w:tr>
      <w:tr w:rsidR="00271CE5" w:rsidTr="00406EBE">
        <w:trPr>
          <w:trHeight w:val="581"/>
        </w:trPr>
        <w:tc>
          <w:tcPr>
            <w:tcW w:w="9285" w:type="dxa"/>
            <w:gridSpan w:val="8"/>
            <w:tcBorders>
              <w:top w:val="nil"/>
            </w:tcBorders>
          </w:tcPr>
          <w:p w:rsidR="00271CE5" w:rsidRDefault="00271CE5" w:rsidP="00271CE5">
            <w:pPr>
              <w:jc w:val="both"/>
            </w:pPr>
          </w:p>
          <w:p w:rsidR="00271CE5" w:rsidRDefault="00271CE5" w:rsidP="00271CE5">
            <w:pPr>
              <w:jc w:val="both"/>
            </w:pPr>
          </w:p>
          <w:p w:rsidR="00271CE5" w:rsidRDefault="00271CE5" w:rsidP="00271CE5">
            <w:pPr>
              <w:jc w:val="both"/>
            </w:pPr>
          </w:p>
          <w:p w:rsidR="00271CE5" w:rsidRDefault="00271CE5" w:rsidP="00271CE5">
            <w:pPr>
              <w:jc w:val="both"/>
            </w:pPr>
          </w:p>
        </w:tc>
      </w:tr>
      <w:tr w:rsidR="00271CE5" w:rsidTr="00406EBE">
        <w:tc>
          <w:tcPr>
            <w:tcW w:w="3227" w:type="dxa"/>
            <w:gridSpan w:val="3"/>
            <w:shd w:val="clear" w:color="auto" w:fill="F7CAAC"/>
          </w:tcPr>
          <w:p w:rsidR="00271CE5" w:rsidRDefault="00271CE5" w:rsidP="00271CE5">
            <w:pPr>
              <w:rPr>
                <w:b/>
              </w:rPr>
            </w:pPr>
            <w:r>
              <w:rPr>
                <w:b/>
              </w:rPr>
              <w:t>Návrh témat kvalifikačních prací a témata obhájených prací</w:t>
            </w:r>
          </w:p>
        </w:tc>
        <w:tc>
          <w:tcPr>
            <w:tcW w:w="6058" w:type="dxa"/>
            <w:gridSpan w:val="5"/>
            <w:tcBorders>
              <w:bottom w:val="nil"/>
            </w:tcBorders>
          </w:tcPr>
          <w:p w:rsidR="00271CE5" w:rsidRDefault="00271CE5" w:rsidP="00271CE5">
            <w:pPr>
              <w:jc w:val="both"/>
            </w:pPr>
          </w:p>
        </w:tc>
      </w:tr>
      <w:tr w:rsidR="00271CE5" w:rsidTr="00406EBE">
        <w:trPr>
          <w:trHeight w:val="842"/>
        </w:trPr>
        <w:tc>
          <w:tcPr>
            <w:tcW w:w="9285" w:type="dxa"/>
            <w:gridSpan w:val="8"/>
            <w:tcBorders>
              <w:top w:val="nil"/>
            </w:tcBorders>
          </w:tcPr>
          <w:p w:rsidR="00271CE5" w:rsidRPr="004C43D6" w:rsidRDefault="00271CE5" w:rsidP="00271CE5">
            <w:pPr>
              <w:jc w:val="both"/>
              <w:rPr>
                <w:b/>
              </w:rPr>
            </w:pPr>
            <w:r w:rsidRPr="004C43D6">
              <w:rPr>
                <w:b/>
              </w:rPr>
              <w:t>Návrh témat kvalifikačních prací pro SP Průmyslové inženýrství:</w:t>
            </w:r>
          </w:p>
          <w:p w:rsidR="00271CE5" w:rsidRPr="004C43D6" w:rsidRDefault="00271CE5" w:rsidP="00271CE5">
            <w:pPr>
              <w:jc w:val="both"/>
            </w:pPr>
            <w:r w:rsidRPr="004C43D6">
              <w:t>Analýza výrobního procesu ve vybrané společnosti</w:t>
            </w:r>
          </w:p>
          <w:p w:rsidR="00271CE5" w:rsidRPr="004C43D6" w:rsidRDefault="00271CE5" w:rsidP="00271CE5">
            <w:pPr>
              <w:jc w:val="both"/>
            </w:pPr>
            <w:r w:rsidRPr="004C43D6">
              <w:t>Optimalizace logistických toků ve výrobním systému</w:t>
            </w:r>
          </w:p>
          <w:p w:rsidR="00271CE5" w:rsidRPr="004C43D6" w:rsidRDefault="00271CE5" w:rsidP="00271CE5">
            <w:pPr>
              <w:jc w:val="both"/>
            </w:pPr>
            <w:r w:rsidRPr="004C43D6">
              <w:t>Návrh modelu uspořádání výrobního layoutu ve výrobním procesu</w:t>
            </w:r>
          </w:p>
          <w:p w:rsidR="00271CE5" w:rsidRPr="004C43D6" w:rsidRDefault="00271CE5" w:rsidP="00271CE5">
            <w:pPr>
              <w:jc w:val="both"/>
            </w:pPr>
            <w:r w:rsidRPr="004C43D6">
              <w:t>Využití metod průmyslového inženýrství ve výrobním pod</w:t>
            </w:r>
            <w:r>
              <w:t>n</w:t>
            </w:r>
            <w:r w:rsidRPr="004C43D6">
              <w:t>iku</w:t>
            </w:r>
          </w:p>
          <w:p w:rsidR="00271CE5" w:rsidRPr="004C43D6" w:rsidRDefault="00271CE5" w:rsidP="00271CE5">
            <w:pPr>
              <w:jc w:val="both"/>
            </w:pPr>
            <w:r w:rsidRPr="004C43D6">
              <w:t>Analýza a využití projektového řízení v průmyslové společnosti</w:t>
            </w:r>
          </w:p>
          <w:p w:rsidR="00271CE5" w:rsidRPr="004C43D6" w:rsidRDefault="00271CE5" w:rsidP="00271CE5">
            <w:pPr>
              <w:jc w:val="both"/>
            </w:pPr>
            <w:r w:rsidRPr="004C43D6">
              <w:t>Implementace vybraného modelu ERP ve výrobním procesu</w:t>
            </w:r>
          </w:p>
          <w:p w:rsidR="00271CE5" w:rsidRPr="004C43D6" w:rsidRDefault="00271CE5" w:rsidP="00271CE5">
            <w:pPr>
              <w:jc w:val="both"/>
            </w:pPr>
            <w:r w:rsidRPr="004C43D6">
              <w:t>Návrh projektu informačních toku v oblasti plánování a řízení výroby</w:t>
            </w:r>
          </w:p>
          <w:p w:rsidR="00271CE5" w:rsidRPr="004C43D6" w:rsidRDefault="00271CE5" w:rsidP="00271CE5">
            <w:pPr>
              <w:jc w:val="both"/>
            </w:pPr>
            <w:r w:rsidRPr="004C43D6">
              <w:t>Model nastavení procesů managementu kvality v průmyslové společnosti</w:t>
            </w:r>
          </w:p>
          <w:p w:rsidR="00271CE5" w:rsidRPr="004C43D6" w:rsidRDefault="00271CE5" w:rsidP="00271CE5">
            <w:pPr>
              <w:jc w:val="both"/>
            </w:pPr>
            <w:r w:rsidRPr="004C43D6">
              <w:t>Analýza vybraného informačního systému jako podpůrného nástroje digitalizace výrobního procesu</w:t>
            </w:r>
          </w:p>
          <w:p w:rsidR="00271CE5" w:rsidRPr="004C43D6" w:rsidRDefault="00271CE5" w:rsidP="00271CE5">
            <w:pPr>
              <w:jc w:val="both"/>
            </w:pPr>
            <w:r w:rsidRPr="004C43D6">
              <w:t>Zhodnocení implementace systému managementu kvality ve firmě</w:t>
            </w:r>
          </w:p>
          <w:p w:rsidR="00271CE5" w:rsidRPr="004C43D6" w:rsidRDefault="00271CE5" w:rsidP="00271CE5">
            <w:pPr>
              <w:jc w:val="both"/>
            </w:pPr>
            <w:r w:rsidRPr="004C43D6">
              <w:t>Aplikace vybraných nástrojů kvality v průmyslové společnosti</w:t>
            </w:r>
          </w:p>
          <w:p w:rsidR="00271CE5" w:rsidRPr="004C43D6" w:rsidRDefault="00271CE5" w:rsidP="00271CE5">
            <w:pPr>
              <w:jc w:val="both"/>
            </w:pPr>
            <w:r w:rsidRPr="004C43D6">
              <w:t>Návrh procesní mapy pro nastavení procesu implementace konceptu Průmyslu 4.0</w:t>
            </w:r>
          </w:p>
          <w:p w:rsidR="00271CE5" w:rsidRPr="004C43D6" w:rsidRDefault="00271CE5" w:rsidP="00271CE5">
            <w:pPr>
              <w:jc w:val="both"/>
            </w:pPr>
            <w:r w:rsidRPr="004C43D6">
              <w:t xml:space="preserve"> </w:t>
            </w:r>
          </w:p>
          <w:p w:rsidR="00271CE5" w:rsidRPr="004C43D6" w:rsidRDefault="00271CE5" w:rsidP="00271CE5">
            <w:pPr>
              <w:jc w:val="both"/>
              <w:rPr>
                <w:b/>
              </w:rPr>
            </w:pPr>
            <w:r w:rsidRPr="004C43D6">
              <w:rPr>
                <w:b/>
              </w:rPr>
              <w:t>Témata obhájených prací:</w:t>
            </w:r>
          </w:p>
          <w:p w:rsidR="00271CE5" w:rsidRPr="004C43D6" w:rsidRDefault="00271CE5" w:rsidP="00271CE5">
            <w:pPr>
              <w:jc w:val="both"/>
            </w:pPr>
            <w:r w:rsidRPr="004C43D6">
              <w:t>Zavádění metod průmyslového inženýrství ve firmě WEBA Olomouc, s.r.o</w:t>
            </w:r>
          </w:p>
          <w:p w:rsidR="00271CE5" w:rsidRPr="004C43D6" w:rsidRDefault="00271CE5" w:rsidP="00271CE5">
            <w:pPr>
              <w:jc w:val="both"/>
            </w:pPr>
            <w:r w:rsidRPr="004C43D6">
              <w:t>Analýza procesu plánování výroby</w:t>
            </w:r>
          </w:p>
          <w:p w:rsidR="00271CE5" w:rsidRPr="004C43D6" w:rsidRDefault="00271CE5" w:rsidP="00271CE5">
            <w:pPr>
              <w:jc w:val="both"/>
            </w:pPr>
            <w:r w:rsidRPr="004C43D6">
              <w:t>Analýza řízení kvality se zaměřením na neshodu ve vybrané firmě</w:t>
            </w:r>
          </w:p>
          <w:p w:rsidR="00271CE5" w:rsidRPr="004C43D6" w:rsidRDefault="00271CE5" w:rsidP="00271CE5">
            <w:pPr>
              <w:jc w:val="both"/>
            </w:pPr>
            <w:r w:rsidRPr="004C43D6">
              <w:t>Identifikace plýtvání a možnosti eliminace plýtvání ve výrobním podniku</w:t>
            </w:r>
          </w:p>
          <w:p w:rsidR="00271CE5" w:rsidRPr="004C43D6" w:rsidRDefault="00271CE5" w:rsidP="00271CE5">
            <w:pPr>
              <w:jc w:val="both"/>
            </w:pPr>
            <w:r w:rsidRPr="004C43D6">
              <w:t>Analýza výrobního procesu ve firmě ZPS Slév</w:t>
            </w:r>
            <w:r>
              <w:t>á</w:t>
            </w:r>
            <w:r w:rsidRPr="004C43D6">
              <w:t>rna</w:t>
            </w:r>
            <w:r>
              <w:t xml:space="preserve"> </w:t>
            </w:r>
            <w:r w:rsidRPr="004C43D6">
              <w:t>a.s.</w:t>
            </w:r>
          </w:p>
          <w:p w:rsidR="00271CE5" w:rsidRPr="004C43D6" w:rsidRDefault="00271CE5" w:rsidP="00271CE5">
            <w:pPr>
              <w:jc w:val="both"/>
            </w:pPr>
            <w:r w:rsidRPr="004C43D6">
              <w:t>Revize integrovaného systému kvality ve společnosti</w:t>
            </w:r>
          </w:p>
          <w:p w:rsidR="00271CE5" w:rsidRPr="004C43D6" w:rsidRDefault="00271CE5" w:rsidP="00271CE5">
            <w:pPr>
              <w:jc w:val="both"/>
            </w:pPr>
            <w:r w:rsidRPr="004C43D6">
              <w:t>Zavádění systému RQM na obráběcím pracovišti ve společnosti Kovárna VIVA</w:t>
            </w:r>
          </w:p>
          <w:p w:rsidR="00271CE5" w:rsidRDefault="00271CE5" w:rsidP="00271CE5">
            <w:pPr>
              <w:jc w:val="both"/>
            </w:pPr>
            <w:r w:rsidRPr="004C43D6">
              <w:t>Sjednocení standardizace montážní linky ve společnosti Greiner Assistec, s.r.o</w:t>
            </w:r>
          </w:p>
          <w:p w:rsidR="00271CE5" w:rsidRDefault="00271CE5" w:rsidP="00271CE5">
            <w:pPr>
              <w:jc w:val="both"/>
            </w:pPr>
          </w:p>
          <w:p w:rsidR="00271CE5" w:rsidRDefault="00271CE5" w:rsidP="00271CE5">
            <w:pPr>
              <w:jc w:val="both"/>
            </w:pPr>
            <w:r>
              <w:t xml:space="preserve">Jedná se pouze o příklady obhájených témat BP. Kompletní přehled obhájených BP je v informačním systému UTB ve Zlíně </w:t>
            </w:r>
            <w:hyperlink r:id="rId14" w:history="1">
              <w:r>
                <w:rPr>
                  <w:rStyle w:val="Hypertextovodkaz"/>
                </w:rPr>
                <w:t>https://stag.utb.cz/portal/studium/prohlizeni.html</w:t>
              </w:r>
            </w:hyperlink>
            <w:r>
              <w:t xml:space="preserve"> (odkaz Kvalifikační práce).</w:t>
            </w:r>
          </w:p>
          <w:p w:rsidR="00271CE5" w:rsidRDefault="00271CE5" w:rsidP="00271CE5">
            <w:pPr>
              <w:jc w:val="both"/>
            </w:pPr>
            <w:r>
              <w:t xml:space="preserve"> </w:t>
            </w:r>
          </w:p>
        </w:tc>
      </w:tr>
      <w:tr w:rsidR="00271CE5" w:rsidTr="00406EBE">
        <w:tc>
          <w:tcPr>
            <w:tcW w:w="3227" w:type="dxa"/>
            <w:gridSpan w:val="3"/>
            <w:shd w:val="clear" w:color="auto" w:fill="F7CAAC"/>
          </w:tcPr>
          <w:p w:rsidR="00271CE5" w:rsidRDefault="00271CE5" w:rsidP="00271CE5">
            <w:r>
              <w:rPr>
                <w:b/>
              </w:rPr>
              <w:t>Návrh témat rigorózních prací a témata obhájených prací</w:t>
            </w:r>
          </w:p>
        </w:tc>
        <w:tc>
          <w:tcPr>
            <w:tcW w:w="6058" w:type="dxa"/>
            <w:gridSpan w:val="5"/>
            <w:tcBorders>
              <w:bottom w:val="nil"/>
            </w:tcBorders>
            <w:shd w:val="clear" w:color="auto" w:fill="FFFFFF"/>
          </w:tcPr>
          <w:p w:rsidR="00271CE5" w:rsidRDefault="00271CE5" w:rsidP="00271CE5">
            <w:pPr>
              <w:jc w:val="center"/>
            </w:pPr>
          </w:p>
        </w:tc>
      </w:tr>
      <w:tr w:rsidR="00271CE5" w:rsidTr="00406EBE">
        <w:trPr>
          <w:trHeight w:val="206"/>
        </w:trPr>
        <w:tc>
          <w:tcPr>
            <w:tcW w:w="9285" w:type="dxa"/>
            <w:gridSpan w:val="8"/>
            <w:tcBorders>
              <w:top w:val="nil"/>
            </w:tcBorders>
          </w:tcPr>
          <w:p w:rsidR="00271CE5" w:rsidRDefault="00271CE5" w:rsidP="00271CE5">
            <w:pPr>
              <w:jc w:val="both"/>
            </w:pPr>
          </w:p>
        </w:tc>
      </w:tr>
      <w:tr w:rsidR="00271CE5" w:rsidTr="00406EBE">
        <w:tc>
          <w:tcPr>
            <w:tcW w:w="3227" w:type="dxa"/>
            <w:gridSpan w:val="3"/>
            <w:shd w:val="clear" w:color="auto" w:fill="F7CAAC"/>
          </w:tcPr>
          <w:p w:rsidR="00271CE5" w:rsidRDefault="00271CE5" w:rsidP="00271CE5">
            <w:r>
              <w:rPr>
                <w:b/>
              </w:rPr>
              <w:t xml:space="preserve"> Součásti SRZ a jejich obsah</w:t>
            </w:r>
          </w:p>
        </w:tc>
        <w:tc>
          <w:tcPr>
            <w:tcW w:w="6058" w:type="dxa"/>
            <w:gridSpan w:val="5"/>
            <w:tcBorders>
              <w:bottom w:val="nil"/>
            </w:tcBorders>
            <w:shd w:val="clear" w:color="auto" w:fill="FFFFFF"/>
          </w:tcPr>
          <w:p w:rsidR="00271CE5" w:rsidRDefault="00271CE5" w:rsidP="00271CE5">
            <w:pPr>
              <w:jc w:val="center"/>
            </w:pPr>
          </w:p>
        </w:tc>
      </w:tr>
      <w:tr w:rsidR="00271CE5" w:rsidTr="00406EBE">
        <w:trPr>
          <w:trHeight w:val="284"/>
        </w:trPr>
        <w:tc>
          <w:tcPr>
            <w:tcW w:w="9285" w:type="dxa"/>
            <w:gridSpan w:val="8"/>
            <w:tcBorders>
              <w:top w:val="nil"/>
            </w:tcBorders>
          </w:tcPr>
          <w:p w:rsidR="00271CE5" w:rsidRDefault="00271CE5" w:rsidP="00271CE5">
            <w:pPr>
              <w:jc w:val="both"/>
            </w:pPr>
          </w:p>
        </w:tc>
      </w:tr>
    </w:tbl>
    <w:p w:rsidR="00C8670E" w:rsidRDefault="00C8670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B2FB5" w:rsidTr="003F6EB7">
        <w:tc>
          <w:tcPr>
            <w:tcW w:w="9855" w:type="dxa"/>
            <w:gridSpan w:val="8"/>
            <w:tcBorders>
              <w:bottom w:val="double" w:sz="4" w:space="0" w:color="auto"/>
            </w:tcBorders>
            <w:shd w:val="clear" w:color="auto" w:fill="BDD6EE"/>
          </w:tcPr>
          <w:p w:rsidR="001B2FB5" w:rsidRDefault="001B2FB5" w:rsidP="003F6EB7">
            <w:pPr>
              <w:jc w:val="both"/>
              <w:rPr>
                <w:b/>
                <w:sz w:val="28"/>
              </w:rPr>
            </w:pPr>
            <w:r>
              <w:lastRenderedPageBreak/>
              <w:br w:type="page"/>
            </w:r>
            <w:r>
              <w:rPr>
                <w:b/>
                <w:sz w:val="28"/>
              </w:rPr>
              <w:t>B-III – Charakteristika studijního předmětu</w:t>
            </w:r>
          </w:p>
        </w:tc>
      </w:tr>
      <w:tr w:rsidR="001B2FB5" w:rsidTr="003F6EB7">
        <w:tc>
          <w:tcPr>
            <w:tcW w:w="3086" w:type="dxa"/>
            <w:tcBorders>
              <w:top w:val="double" w:sz="4" w:space="0" w:color="auto"/>
            </w:tcBorders>
            <w:shd w:val="clear" w:color="auto" w:fill="F7CAAC"/>
          </w:tcPr>
          <w:p w:rsidR="001B2FB5" w:rsidRPr="009C11F1" w:rsidRDefault="001B2FB5" w:rsidP="003F6EB7">
            <w:pPr>
              <w:jc w:val="both"/>
              <w:rPr>
                <w:b/>
              </w:rPr>
            </w:pPr>
            <w:r w:rsidRPr="009C11F1">
              <w:rPr>
                <w:b/>
              </w:rPr>
              <w:t>Název studijního předmětu</w:t>
            </w:r>
          </w:p>
        </w:tc>
        <w:tc>
          <w:tcPr>
            <w:tcW w:w="6769" w:type="dxa"/>
            <w:gridSpan w:val="7"/>
            <w:tcBorders>
              <w:top w:val="double" w:sz="4" w:space="0" w:color="auto"/>
            </w:tcBorders>
          </w:tcPr>
          <w:p w:rsidR="001B2FB5" w:rsidRPr="009C11F1" w:rsidRDefault="001B2FB5" w:rsidP="003F6EB7">
            <w:pPr>
              <w:jc w:val="both"/>
            </w:pPr>
            <w:r w:rsidRPr="009C11F1">
              <w:t>Informační technologie pro ekonomy</w:t>
            </w:r>
          </w:p>
        </w:tc>
      </w:tr>
      <w:tr w:rsidR="001B2FB5" w:rsidTr="003F6EB7">
        <w:tc>
          <w:tcPr>
            <w:tcW w:w="3086" w:type="dxa"/>
            <w:shd w:val="clear" w:color="auto" w:fill="F7CAAC"/>
          </w:tcPr>
          <w:p w:rsidR="001B2FB5" w:rsidRPr="009C11F1" w:rsidRDefault="001B2FB5" w:rsidP="003F6EB7">
            <w:pPr>
              <w:jc w:val="both"/>
              <w:rPr>
                <w:b/>
              </w:rPr>
            </w:pPr>
            <w:r w:rsidRPr="009C11F1">
              <w:rPr>
                <w:b/>
              </w:rPr>
              <w:t>Typ předmětu</w:t>
            </w:r>
          </w:p>
        </w:tc>
        <w:tc>
          <w:tcPr>
            <w:tcW w:w="3406" w:type="dxa"/>
            <w:gridSpan w:val="4"/>
          </w:tcPr>
          <w:p w:rsidR="001B2FB5" w:rsidRPr="009C11F1" w:rsidRDefault="001B2FB5" w:rsidP="003F6EB7">
            <w:pPr>
              <w:jc w:val="both"/>
            </w:pPr>
            <w:r w:rsidRPr="009C11F1">
              <w:t>povinný „P</w:t>
            </w:r>
            <w:r w:rsidR="00B50100">
              <w:t>Z</w:t>
            </w:r>
            <w:r w:rsidRPr="009C11F1">
              <w:t>“</w:t>
            </w:r>
          </w:p>
        </w:tc>
        <w:tc>
          <w:tcPr>
            <w:tcW w:w="2695" w:type="dxa"/>
            <w:gridSpan w:val="2"/>
            <w:shd w:val="clear" w:color="auto" w:fill="F7CAAC"/>
          </w:tcPr>
          <w:p w:rsidR="001B2FB5" w:rsidRPr="009C11F1" w:rsidRDefault="001B2FB5" w:rsidP="003F6EB7">
            <w:pPr>
              <w:jc w:val="both"/>
            </w:pPr>
            <w:r w:rsidRPr="009C11F1">
              <w:rPr>
                <w:b/>
              </w:rPr>
              <w:t>doporučený ročník / semestr</w:t>
            </w:r>
          </w:p>
        </w:tc>
        <w:tc>
          <w:tcPr>
            <w:tcW w:w="668" w:type="dxa"/>
          </w:tcPr>
          <w:p w:rsidR="001B2FB5" w:rsidRPr="009C11F1" w:rsidRDefault="001B2FB5" w:rsidP="003F6EB7">
            <w:pPr>
              <w:jc w:val="both"/>
            </w:pPr>
            <w:r w:rsidRPr="009C11F1">
              <w:t>1/Z</w:t>
            </w:r>
          </w:p>
        </w:tc>
      </w:tr>
      <w:tr w:rsidR="001B2FB5" w:rsidTr="003F6EB7">
        <w:tc>
          <w:tcPr>
            <w:tcW w:w="3086" w:type="dxa"/>
            <w:shd w:val="clear" w:color="auto" w:fill="F7CAAC"/>
          </w:tcPr>
          <w:p w:rsidR="001B2FB5" w:rsidRPr="009C11F1" w:rsidRDefault="001B2FB5" w:rsidP="003F6EB7">
            <w:pPr>
              <w:jc w:val="both"/>
              <w:rPr>
                <w:b/>
              </w:rPr>
            </w:pPr>
            <w:r w:rsidRPr="009C11F1">
              <w:rPr>
                <w:b/>
              </w:rPr>
              <w:t>Rozsah studijního předmětu</w:t>
            </w:r>
          </w:p>
        </w:tc>
        <w:tc>
          <w:tcPr>
            <w:tcW w:w="1701" w:type="dxa"/>
            <w:gridSpan w:val="2"/>
          </w:tcPr>
          <w:p w:rsidR="001B2FB5" w:rsidRPr="009C11F1" w:rsidRDefault="001B2FB5" w:rsidP="003F6EB7">
            <w:pPr>
              <w:jc w:val="both"/>
            </w:pPr>
            <w:r w:rsidRPr="009C11F1">
              <w:t>26c</w:t>
            </w:r>
          </w:p>
        </w:tc>
        <w:tc>
          <w:tcPr>
            <w:tcW w:w="889" w:type="dxa"/>
            <w:shd w:val="clear" w:color="auto" w:fill="F7CAAC"/>
          </w:tcPr>
          <w:p w:rsidR="001B2FB5" w:rsidRPr="009C11F1" w:rsidRDefault="001B2FB5" w:rsidP="003F6EB7">
            <w:pPr>
              <w:jc w:val="both"/>
              <w:rPr>
                <w:b/>
              </w:rPr>
            </w:pPr>
            <w:r w:rsidRPr="009C11F1">
              <w:rPr>
                <w:b/>
              </w:rPr>
              <w:t xml:space="preserve">hod. </w:t>
            </w:r>
          </w:p>
        </w:tc>
        <w:tc>
          <w:tcPr>
            <w:tcW w:w="816" w:type="dxa"/>
          </w:tcPr>
          <w:p w:rsidR="001B2FB5" w:rsidRPr="009C11F1" w:rsidRDefault="001B2FB5" w:rsidP="003F6EB7">
            <w:pPr>
              <w:jc w:val="both"/>
            </w:pPr>
            <w:r w:rsidRPr="009C11F1">
              <w:t>26</w:t>
            </w:r>
          </w:p>
        </w:tc>
        <w:tc>
          <w:tcPr>
            <w:tcW w:w="2156" w:type="dxa"/>
            <w:shd w:val="clear" w:color="auto" w:fill="F7CAAC"/>
          </w:tcPr>
          <w:p w:rsidR="001B2FB5" w:rsidRPr="009C11F1" w:rsidRDefault="001B2FB5" w:rsidP="003F6EB7">
            <w:pPr>
              <w:jc w:val="both"/>
              <w:rPr>
                <w:b/>
              </w:rPr>
            </w:pPr>
            <w:r w:rsidRPr="009C11F1">
              <w:rPr>
                <w:b/>
              </w:rPr>
              <w:t>kreditů</w:t>
            </w:r>
          </w:p>
        </w:tc>
        <w:tc>
          <w:tcPr>
            <w:tcW w:w="1207" w:type="dxa"/>
            <w:gridSpan w:val="2"/>
          </w:tcPr>
          <w:p w:rsidR="001B2FB5" w:rsidRPr="009C11F1" w:rsidRDefault="00891A16" w:rsidP="003F6EB7">
            <w:pPr>
              <w:jc w:val="both"/>
            </w:pPr>
            <w:r>
              <w:t>3</w:t>
            </w:r>
          </w:p>
        </w:tc>
      </w:tr>
      <w:tr w:rsidR="001B2FB5" w:rsidTr="003F6EB7">
        <w:tc>
          <w:tcPr>
            <w:tcW w:w="3086" w:type="dxa"/>
            <w:shd w:val="clear" w:color="auto" w:fill="F7CAAC"/>
          </w:tcPr>
          <w:p w:rsidR="001B2FB5" w:rsidRPr="009C11F1" w:rsidRDefault="001B2FB5" w:rsidP="003F6EB7">
            <w:pPr>
              <w:jc w:val="both"/>
              <w:rPr>
                <w:b/>
              </w:rPr>
            </w:pPr>
            <w:r w:rsidRPr="009C11F1">
              <w:rPr>
                <w:b/>
              </w:rPr>
              <w:t>Prerekvizity, korekvizity, ekvivalence</w:t>
            </w:r>
          </w:p>
        </w:tc>
        <w:tc>
          <w:tcPr>
            <w:tcW w:w="6769" w:type="dxa"/>
            <w:gridSpan w:val="7"/>
          </w:tcPr>
          <w:p w:rsidR="001B2FB5" w:rsidRPr="009C11F1" w:rsidRDefault="001B2FB5" w:rsidP="003F6EB7">
            <w:pPr>
              <w:jc w:val="both"/>
            </w:pPr>
          </w:p>
        </w:tc>
      </w:tr>
      <w:tr w:rsidR="001B2FB5" w:rsidTr="003F6EB7">
        <w:tc>
          <w:tcPr>
            <w:tcW w:w="3086" w:type="dxa"/>
            <w:shd w:val="clear" w:color="auto" w:fill="F7CAAC"/>
          </w:tcPr>
          <w:p w:rsidR="001B2FB5" w:rsidRPr="009C11F1" w:rsidRDefault="001B2FB5" w:rsidP="003F6EB7">
            <w:pPr>
              <w:jc w:val="both"/>
              <w:rPr>
                <w:b/>
              </w:rPr>
            </w:pPr>
            <w:r w:rsidRPr="009C11F1">
              <w:rPr>
                <w:b/>
              </w:rPr>
              <w:t>Způsob ověření studijních výsledků</w:t>
            </w:r>
          </w:p>
        </w:tc>
        <w:tc>
          <w:tcPr>
            <w:tcW w:w="3406" w:type="dxa"/>
            <w:gridSpan w:val="4"/>
          </w:tcPr>
          <w:p w:rsidR="001B2FB5" w:rsidRPr="009C11F1" w:rsidRDefault="001B2FB5" w:rsidP="003F6EB7">
            <w:pPr>
              <w:jc w:val="both"/>
            </w:pPr>
            <w:r w:rsidRPr="009C11F1">
              <w:t>klasifikovaný zápočet</w:t>
            </w:r>
          </w:p>
        </w:tc>
        <w:tc>
          <w:tcPr>
            <w:tcW w:w="2156" w:type="dxa"/>
            <w:shd w:val="clear" w:color="auto" w:fill="F7CAAC"/>
          </w:tcPr>
          <w:p w:rsidR="001B2FB5" w:rsidRPr="009C11F1" w:rsidRDefault="001B2FB5" w:rsidP="003F6EB7">
            <w:pPr>
              <w:jc w:val="both"/>
              <w:rPr>
                <w:b/>
              </w:rPr>
            </w:pPr>
            <w:r w:rsidRPr="009C11F1">
              <w:rPr>
                <w:b/>
              </w:rPr>
              <w:t>Forma výuky</w:t>
            </w:r>
          </w:p>
        </w:tc>
        <w:tc>
          <w:tcPr>
            <w:tcW w:w="1207" w:type="dxa"/>
            <w:gridSpan w:val="2"/>
          </w:tcPr>
          <w:p w:rsidR="001B2FB5" w:rsidRPr="009C11F1" w:rsidRDefault="001B2FB5" w:rsidP="003F6EB7">
            <w:pPr>
              <w:jc w:val="both"/>
            </w:pPr>
            <w:r w:rsidRPr="009C11F1">
              <w:t>cvičení</w:t>
            </w:r>
          </w:p>
        </w:tc>
      </w:tr>
      <w:tr w:rsidR="001B2FB5" w:rsidTr="003F6EB7">
        <w:tc>
          <w:tcPr>
            <w:tcW w:w="3086" w:type="dxa"/>
            <w:shd w:val="clear" w:color="auto" w:fill="F7CAAC"/>
          </w:tcPr>
          <w:p w:rsidR="001B2FB5" w:rsidRPr="009C11F1" w:rsidRDefault="001B2FB5" w:rsidP="003F6EB7">
            <w:pPr>
              <w:jc w:val="both"/>
              <w:rPr>
                <w:b/>
              </w:rPr>
            </w:pPr>
            <w:r w:rsidRPr="009C11F1">
              <w:rPr>
                <w:b/>
              </w:rPr>
              <w:t>Forma způsobu ověření studijních výsledků a další požadavky na studenta</w:t>
            </w:r>
          </w:p>
        </w:tc>
        <w:tc>
          <w:tcPr>
            <w:tcW w:w="6769" w:type="dxa"/>
            <w:gridSpan w:val="7"/>
            <w:tcBorders>
              <w:bottom w:val="nil"/>
            </w:tcBorders>
          </w:tcPr>
          <w:p w:rsidR="001B2FB5" w:rsidRPr="009C11F1" w:rsidRDefault="001B2FB5" w:rsidP="003F6EB7">
            <w:pPr>
              <w:jc w:val="both"/>
            </w:pPr>
            <w:r w:rsidRPr="009C11F1">
              <w:t>Způsob zakončení předmětu – klasifikovaný zápočet</w:t>
            </w:r>
          </w:p>
          <w:p w:rsidR="001B2FB5" w:rsidRPr="009C11F1" w:rsidRDefault="001B2FB5" w:rsidP="003F6EB7">
            <w:pPr>
              <w:jc w:val="both"/>
            </w:pPr>
            <w:r w:rsidRPr="009C11F1">
              <w:t>Požadavky na klasifikovaný zápočet:</w:t>
            </w:r>
            <w:r>
              <w:t xml:space="preserve"> </w:t>
            </w:r>
            <w:r w:rsidRPr="009C11F1">
              <w:t>Úspěšné absolvování průběžného (50%) a zápočtového testu na 60 % (hodnocení známkou).</w:t>
            </w:r>
            <w:r>
              <w:t xml:space="preserve"> </w:t>
            </w:r>
            <w:r w:rsidRPr="009C11F1">
              <w:t xml:space="preserve">Úspěšné zvládnutí dané problematiky na PC (viz anotace předmětu). </w:t>
            </w:r>
            <w:r>
              <w:t xml:space="preserve"> </w:t>
            </w:r>
            <w:r w:rsidRPr="009C11F1">
              <w:t>Vypracování zadaných úkolů na PC a odevzdání ZP ve stanoveném termínu (hodnocení známkou).</w:t>
            </w:r>
          </w:p>
        </w:tc>
      </w:tr>
      <w:tr w:rsidR="001B2FB5" w:rsidTr="003F6EB7">
        <w:trPr>
          <w:trHeight w:val="132"/>
        </w:trPr>
        <w:tc>
          <w:tcPr>
            <w:tcW w:w="9855" w:type="dxa"/>
            <w:gridSpan w:val="8"/>
            <w:tcBorders>
              <w:top w:val="nil"/>
            </w:tcBorders>
          </w:tcPr>
          <w:p w:rsidR="001B2FB5" w:rsidRPr="009C11F1" w:rsidRDefault="001B2FB5" w:rsidP="003F6EB7">
            <w:pPr>
              <w:jc w:val="both"/>
            </w:pPr>
          </w:p>
        </w:tc>
      </w:tr>
      <w:tr w:rsidR="001B2FB5" w:rsidTr="003F6EB7">
        <w:trPr>
          <w:trHeight w:val="197"/>
        </w:trPr>
        <w:tc>
          <w:tcPr>
            <w:tcW w:w="3086" w:type="dxa"/>
            <w:tcBorders>
              <w:top w:val="nil"/>
            </w:tcBorders>
            <w:shd w:val="clear" w:color="auto" w:fill="F7CAAC"/>
          </w:tcPr>
          <w:p w:rsidR="001B2FB5" w:rsidRPr="009C11F1" w:rsidRDefault="001B2FB5" w:rsidP="003F6EB7">
            <w:pPr>
              <w:jc w:val="both"/>
              <w:rPr>
                <w:b/>
              </w:rPr>
            </w:pPr>
            <w:r w:rsidRPr="009C11F1">
              <w:rPr>
                <w:b/>
              </w:rPr>
              <w:t>Garant předmětu</w:t>
            </w:r>
          </w:p>
        </w:tc>
        <w:tc>
          <w:tcPr>
            <w:tcW w:w="6769" w:type="dxa"/>
            <w:gridSpan w:val="7"/>
            <w:tcBorders>
              <w:top w:val="nil"/>
            </w:tcBorders>
          </w:tcPr>
          <w:p w:rsidR="001B2FB5" w:rsidRPr="003F6EB7" w:rsidRDefault="003F6EB7" w:rsidP="00B1417E">
            <w:pPr>
              <w:jc w:val="both"/>
            </w:pPr>
            <w:r w:rsidRPr="003F6EB7">
              <w:rPr>
                <w:color w:val="000000"/>
              </w:rPr>
              <w:t xml:space="preserve">doc. Ing. </w:t>
            </w:r>
            <w:r w:rsidR="00B1417E">
              <w:rPr>
                <w:color w:val="000000"/>
              </w:rPr>
              <w:t>Jiří Vojtěšek</w:t>
            </w:r>
            <w:r w:rsidRPr="003F6EB7">
              <w:rPr>
                <w:color w:val="000000"/>
              </w:rPr>
              <w:t>, Ph.D.</w:t>
            </w:r>
          </w:p>
        </w:tc>
      </w:tr>
      <w:tr w:rsidR="001B2FB5" w:rsidTr="003F6EB7">
        <w:trPr>
          <w:trHeight w:val="243"/>
        </w:trPr>
        <w:tc>
          <w:tcPr>
            <w:tcW w:w="3086" w:type="dxa"/>
            <w:tcBorders>
              <w:top w:val="nil"/>
            </w:tcBorders>
            <w:shd w:val="clear" w:color="auto" w:fill="F7CAAC"/>
          </w:tcPr>
          <w:p w:rsidR="001B2FB5" w:rsidRPr="009C11F1" w:rsidRDefault="001B2FB5" w:rsidP="003F6EB7">
            <w:pPr>
              <w:jc w:val="both"/>
              <w:rPr>
                <w:b/>
              </w:rPr>
            </w:pPr>
            <w:r w:rsidRPr="009C11F1">
              <w:rPr>
                <w:b/>
              </w:rPr>
              <w:t>Zapojení garanta do výuky předmětu</w:t>
            </w:r>
          </w:p>
        </w:tc>
        <w:tc>
          <w:tcPr>
            <w:tcW w:w="6769" w:type="dxa"/>
            <w:gridSpan w:val="7"/>
            <w:tcBorders>
              <w:top w:val="nil"/>
            </w:tcBorders>
          </w:tcPr>
          <w:p w:rsidR="001B2FB5" w:rsidRPr="003F6EB7" w:rsidRDefault="00C2343D" w:rsidP="003F6EB7">
            <w:pPr>
              <w:jc w:val="both"/>
            </w:pPr>
            <w:r w:rsidRPr="00C2343D">
              <w:t>Garant se podílí v rozsahu 100 %, stanovuje koncepci cvičení a dohlíží na jejich jednotné vedení.</w:t>
            </w:r>
          </w:p>
        </w:tc>
      </w:tr>
      <w:tr w:rsidR="001B2FB5" w:rsidTr="003F6EB7">
        <w:tc>
          <w:tcPr>
            <w:tcW w:w="3086" w:type="dxa"/>
            <w:shd w:val="clear" w:color="auto" w:fill="F7CAAC"/>
          </w:tcPr>
          <w:p w:rsidR="001B2FB5" w:rsidRPr="009C11F1" w:rsidRDefault="001B2FB5" w:rsidP="003F6EB7">
            <w:pPr>
              <w:jc w:val="both"/>
              <w:rPr>
                <w:b/>
              </w:rPr>
            </w:pPr>
            <w:r w:rsidRPr="009C11F1">
              <w:rPr>
                <w:b/>
              </w:rPr>
              <w:t>Vyučující</w:t>
            </w:r>
          </w:p>
        </w:tc>
        <w:tc>
          <w:tcPr>
            <w:tcW w:w="6769" w:type="dxa"/>
            <w:gridSpan w:val="7"/>
            <w:tcBorders>
              <w:bottom w:val="nil"/>
            </w:tcBorders>
          </w:tcPr>
          <w:p w:rsidR="001B2FB5" w:rsidRPr="003F6EB7" w:rsidRDefault="003F6EB7" w:rsidP="00C2343D">
            <w:pPr>
              <w:jc w:val="both"/>
            </w:pPr>
            <w:r w:rsidRPr="003F6EB7">
              <w:rPr>
                <w:color w:val="000000"/>
              </w:rPr>
              <w:t xml:space="preserve">doc. Ing. </w:t>
            </w:r>
            <w:r w:rsidR="00B1417E">
              <w:rPr>
                <w:color w:val="000000"/>
              </w:rPr>
              <w:t>Jiří Vojtěšek</w:t>
            </w:r>
            <w:r w:rsidRPr="003F6EB7">
              <w:rPr>
                <w:color w:val="000000"/>
              </w:rPr>
              <w:t>, Ph.D</w:t>
            </w:r>
            <w:r w:rsidR="001B2FB5" w:rsidRPr="003F6EB7">
              <w:t xml:space="preserve">. </w:t>
            </w:r>
            <w:r w:rsidR="00C2343D">
              <w:t>–</w:t>
            </w:r>
            <w:r w:rsidR="001B2FB5" w:rsidRPr="003F6EB7">
              <w:t xml:space="preserve"> </w:t>
            </w:r>
            <w:r w:rsidR="00C2343D">
              <w:t>vedení cvičení</w:t>
            </w:r>
            <w:r w:rsidR="001B2FB5" w:rsidRPr="003F6EB7">
              <w:t xml:space="preserve"> (100%)</w:t>
            </w:r>
          </w:p>
        </w:tc>
      </w:tr>
      <w:tr w:rsidR="001B2FB5" w:rsidTr="003F6EB7">
        <w:trPr>
          <w:trHeight w:val="220"/>
        </w:trPr>
        <w:tc>
          <w:tcPr>
            <w:tcW w:w="9855" w:type="dxa"/>
            <w:gridSpan w:val="8"/>
            <w:tcBorders>
              <w:top w:val="nil"/>
            </w:tcBorders>
          </w:tcPr>
          <w:p w:rsidR="001B2FB5" w:rsidRPr="009C11F1" w:rsidRDefault="001B2FB5" w:rsidP="003F6EB7">
            <w:pPr>
              <w:jc w:val="both"/>
            </w:pPr>
          </w:p>
        </w:tc>
      </w:tr>
      <w:tr w:rsidR="001B2FB5" w:rsidTr="003F6EB7">
        <w:tc>
          <w:tcPr>
            <w:tcW w:w="3086" w:type="dxa"/>
            <w:shd w:val="clear" w:color="auto" w:fill="F7CAAC"/>
          </w:tcPr>
          <w:p w:rsidR="001B2FB5" w:rsidRPr="009C11F1" w:rsidRDefault="001B2FB5" w:rsidP="003F6EB7">
            <w:pPr>
              <w:jc w:val="both"/>
              <w:rPr>
                <w:b/>
              </w:rPr>
            </w:pPr>
            <w:r w:rsidRPr="009C11F1">
              <w:rPr>
                <w:b/>
              </w:rPr>
              <w:t>Stručná anotace předmětu</w:t>
            </w:r>
          </w:p>
        </w:tc>
        <w:tc>
          <w:tcPr>
            <w:tcW w:w="6769" w:type="dxa"/>
            <w:gridSpan w:val="7"/>
            <w:tcBorders>
              <w:bottom w:val="nil"/>
            </w:tcBorders>
          </w:tcPr>
          <w:p w:rsidR="001B2FB5" w:rsidRPr="009C11F1" w:rsidRDefault="001B2FB5" w:rsidP="003F6EB7">
            <w:pPr>
              <w:jc w:val="both"/>
            </w:pPr>
          </w:p>
        </w:tc>
      </w:tr>
      <w:tr w:rsidR="001B2FB5" w:rsidTr="003F6EB7">
        <w:trPr>
          <w:trHeight w:val="2580"/>
        </w:trPr>
        <w:tc>
          <w:tcPr>
            <w:tcW w:w="9855" w:type="dxa"/>
            <w:gridSpan w:val="8"/>
            <w:tcBorders>
              <w:top w:val="nil"/>
              <w:bottom w:val="single" w:sz="12" w:space="0" w:color="auto"/>
            </w:tcBorders>
          </w:tcPr>
          <w:p w:rsidR="001B2FB5" w:rsidRPr="009C11F1" w:rsidRDefault="001B2FB5" w:rsidP="003F6EB7">
            <w:pPr>
              <w:jc w:val="both"/>
            </w:pPr>
            <w:r w:rsidRPr="009C11F1">
              <w:t>Hlavním cílem kurzu je sjednotit informační a počítačovou gramotnost studentů směrem, který umožní plynulý náběh návazných předmětů bakalářského studia FaME, včetně jejich aplikace. Výuka je zaměřena na hlavní aspekty technických a programových prostředků počítačů, práci s portály v počítačové síti, aplikace pro podporu osobní informatiky (Office Automation) a zvládnutí práce se souborovým manažerem, včetně služeb internetu. Současně jsou rozvíjeny další dovednosti při samostatné práci na počítači. Splnění tohoto cíle je klíčem k aplikaci získaných poznatků při řešení základních úloh ekonomické a manažerské praxe v návazných předmětech bakalářského studia i v některých kurzech magisterského stupně.</w:t>
            </w:r>
          </w:p>
          <w:p w:rsidR="001B2FB5" w:rsidRPr="009C11F1" w:rsidRDefault="001B2FB5" w:rsidP="003F6EB7">
            <w:pPr>
              <w:jc w:val="both"/>
            </w:pPr>
            <w:r w:rsidRPr="009C11F1">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tc>
      </w:tr>
      <w:tr w:rsidR="001B2FB5" w:rsidTr="003F6EB7">
        <w:trPr>
          <w:trHeight w:val="265"/>
        </w:trPr>
        <w:tc>
          <w:tcPr>
            <w:tcW w:w="3653" w:type="dxa"/>
            <w:gridSpan w:val="2"/>
            <w:tcBorders>
              <w:top w:val="nil"/>
            </w:tcBorders>
            <w:shd w:val="clear" w:color="auto" w:fill="F7CAAC"/>
          </w:tcPr>
          <w:p w:rsidR="001B2FB5" w:rsidRPr="009C11F1" w:rsidRDefault="001B2FB5" w:rsidP="003F6EB7">
            <w:pPr>
              <w:jc w:val="both"/>
            </w:pPr>
            <w:r w:rsidRPr="009C11F1">
              <w:rPr>
                <w:b/>
              </w:rPr>
              <w:t>Studijní literatura a studijní pomůcky</w:t>
            </w:r>
          </w:p>
        </w:tc>
        <w:tc>
          <w:tcPr>
            <w:tcW w:w="6202" w:type="dxa"/>
            <w:gridSpan w:val="6"/>
            <w:tcBorders>
              <w:top w:val="nil"/>
              <w:bottom w:val="nil"/>
            </w:tcBorders>
          </w:tcPr>
          <w:p w:rsidR="001B2FB5" w:rsidRPr="009C11F1" w:rsidRDefault="001B2FB5" w:rsidP="003F6EB7">
            <w:pPr>
              <w:jc w:val="both"/>
            </w:pPr>
          </w:p>
        </w:tc>
      </w:tr>
      <w:tr w:rsidR="001B2FB5" w:rsidTr="003F6EB7">
        <w:trPr>
          <w:trHeight w:val="1497"/>
        </w:trPr>
        <w:tc>
          <w:tcPr>
            <w:tcW w:w="9855" w:type="dxa"/>
            <w:gridSpan w:val="8"/>
            <w:tcBorders>
              <w:top w:val="nil"/>
            </w:tcBorders>
          </w:tcPr>
          <w:p w:rsidR="001B2FB5" w:rsidRPr="00E357AF" w:rsidRDefault="001B2FB5" w:rsidP="003F6EB7">
            <w:pPr>
              <w:jc w:val="both"/>
              <w:rPr>
                <w:b/>
                <w:bCs/>
              </w:rPr>
            </w:pPr>
            <w:r w:rsidRPr="00E357AF">
              <w:rPr>
                <w:b/>
                <w:bCs/>
              </w:rPr>
              <w:t>Povinná literatura:</w:t>
            </w:r>
          </w:p>
          <w:p w:rsidR="001B2FB5" w:rsidRPr="00E357AF" w:rsidRDefault="001B2FB5" w:rsidP="003F6EB7">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rsidR="001B2FB5" w:rsidRPr="00E357AF" w:rsidRDefault="001B2FB5" w:rsidP="003F6EB7">
            <w:pPr>
              <w:jc w:val="both"/>
              <w:rPr>
                <w:bCs/>
              </w:rPr>
            </w:pPr>
            <w:r w:rsidRPr="00E357AF">
              <w:rPr>
                <w:bCs/>
              </w:rPr>
              <w:t xml:space="preserve">ŽITNIAK, J. </w:t>
            </w:r>
            <w:r w:rsidRPr="00E357AF">
              <w:rPr>
                <w:bCs/>
                <w:i/>
              </w:rPr>
              <w:t>Microsoft Office 2016: podrobná uživatelská příručka</w:t>
            </w:r>
            <w:r w:rsidRPr="00E357AF">
              <w:rPr>
                <w:bCs/>
              </w:rPr>
              <w:t>. Brno: Computer Press, 2017, 528 s. ISBN 978-80-251-4891-4.</w:t>
            </w:r>
          </w:p>
          <w:p w:rsidR="001B2FB5" w:rsidRPr="00E357AF" w:rsidRDefault="001B2FB5" w:rsidP="003F6EB7">
            <w:pPr>
              <w:jc w:val="both"/>
              <w:rPr>
                <w:b/>
                <w:bCs/>
              </w:rPr>
            </w:pPr>
            <w:r w:rsidRPr="00E357AF">
              <w:rPr>
                <w:b/>
                <w:bCs/>
              </w:rPr>
              <w:t>Doporučená literatura:</w:t>
            </w:r>
          </w:p>
          <w:p w:rsidR="00C51B31" w:rsidRDefault="00C51B31" w:rsidP="003F6EB7">
            <w:pPr>
              <w:jc w:val="both"/>
              <w:rPr>
                <w:bCs/>
              </w:rPr>
            </w:pPr>
            <w:r w:rsidRPr="00E357AF">
              <w:rPr>
                <w:bCs/>
              </w:rPr>
              <w:t xml:space="preserve">BROOKSHEAR, J. G., SMITH, D. T., BRYLOW, D. </w:t>
            </w:r>
            <w:r w:rsidRPr="00E357AF">
              <w:rPr>
                <w:bCs/>
                <w:i/>
              </w:rPr>
              <w:t>Informatika.</w:t>
            </w:r>
            <w:r w:rsidRPr="00E357AF">
              <w:rPr>
                <w:bCs/>
              </w:rPr>
              <w:t xml:space="preserve"> Brno: Computer Press, 2013, 608 s. ISBN 978-80-251-3805-2</w:t>
            </w:r>
            <w:r>
              <w:rPr>
                <w:bCs/>
              </w:rPr>
              <w:t>.</w:t>
            </w:r>
          </w:p>
          <w:p w:rsidR="001B2FB5" w:rsidRPr="00E357AF" w:rsidRDefault="001B2FB5" w:rsidP="003F6EB7">
            <w:pPr>
              <w:jc w:val="both"/>
              <w:rPr>
                <w:bCs/>
              </w:rPr>
            </w:pPr>
            <w:r w:rsidRPr="00E357AF">
              <w:rPr>
                <w:bCs/>
              </w:rPr>
              <w:t xml:space="preserve">LAURENČÍK, M. </w:t>
            </w:r>
            <w:r w:rsidRPr="00E357AF">
              <w:rPr>
                <w:bCs/>
                <w:i/>
              </w:rPr>
              <w:t>Excel 2016: práce s databázemi a kontingenčními tabulkami</w:t>
            </w:r>
            <w:r w:rsidRPr="00E357AF">
              <w:rPr>
                <w:bCs/>
              </w:rPr>
              <w:t>. Praha: Grada, 2017, 144 s. ISBN 978-80-271-0477-2.</w:t>
            </w:r>
          </w:p>
          <w:p w:rsidR="00B50100" w:rsidRDefault="00B50100" w:rsidP="00B50100">
            <w:pPr>
              <w:jc w:val="both"/>
              <w:rPr>
                <w:bCs/>
              </w:rPr>
            </w:pPr>
            <w:r w:rsidRPr="00FD3C16">
              <w:rPr>
                <w:bCs/>
              </w:rPr>
              <w:t xml:space="preserve">RAJARAMAN, V. </w:t>
            </w:r>
            <w:r w:rsidRPr="00137682">
              <w:rPr>
                <w:bCs/>
                <w:i/>
              </w:rPr>
              <w:t>Introduction to information technology.</w:t>
            </w:r>
            <w:r w:rsidRPr="00FD3C16">
              <w:rPr>
                <w:bCs/>
              </w:rPr>
              <w:t xml:space="preserve"> Second edition. Delhi: PHI Learn</w:t>
            </w:r>
            <w:r>
              <w:rPr>
                <w:bCs/>
              </w:rPr>
              <w:t xml:space="preserve">ing Private Limited, 2014, </w:t>
            </w:r>
            <w:r w:rsidRPr="00FD3C16">
              <w:rPr>
                <w:bCs/>
              </w:rPr>
              <w:t>372</w:t>
            </w:r>
            <w:r>
              <w:rPr>
                <w:bCs/>
              </w:rPr>
              <w:t xml:space="preserve"> p</w:t>
            </w:r>
            <w:r w:rsidRPr="00FD3C16">
              <w:rPr>
                <w:bCs/>
              </w:rPr>
              <w:t>. ISBN 978-81-203-4731-1.</w:t>
            </w:r>
          </w:p>
          <w:p w:rsidR="00B50100" w:rsidRPr="00B50100" w:rsidRDefault="00B50100" w:rsidP="003F6EB7">
            <w:pPr>
              <w:jc w:val="both"/>
              <w:rPr>
                <w:bCs/>
              </w:rPr>
            </w:pPr>
            <w:r w:rsidRPr="00F40103">
              <w:rPr>
                <w:bCs/>
              </w:rPr>
              <w:t xml:space="preserve">WALLACE, P. </w:t>
            </w:r>
            <w:r w:rsidRPr="00137682">
              <w:rPr>
                <w:bCs/>
                <w:i/>
              </w:rPr>
              <w:t xml:space="preserve">Introduction to information systems. </w:t>
            </w:r>
            <w:r w:rsidRPr="00F40103">
              <w:rPr>
                <w:bCs/>
              </w:rPr>
              <w:t xml:space="preserve">Second edition. Boston: Pearson, 2015, 441 </w:t>
            </w:r>
            <w:r>
              <w:rPr>
                <w:bCs/>
              </w:rPr>
              <w:t>p</w:t>
            </w:r>
            <w:r w:rsidRPr="00F40103">
              <w:rPr>
                <w:bCs/>
              </w:rPr>
              <w:t>. ISBN 978-1-292-07110-7.</w:t>
            </w:r>
          </w:p>
        </w:tc>
      </w:tr>
      <w:tr w:rsidR="001B2FB5" w:rsidTr="003F6EB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B2FB5" w:rsidRPr="009C11F1" w:rsidRDefault="001B2FB5" w:rsidP="003F6EB7">
            <w:pPr>
              <w:jc w:val="center"/>
              <w:rPr>
                <w:b/>
              </w:rPr>
            </w:pPr>
            <w:r w:rsidRPr="009C11F1">
              <w:rPr>
                <w:b/>
              </w:rPr>
              <w:t>Informace ke kombinované nebo distanční formě</w:t>
            </w:r>
          </w:p>
        </w:tc>
      </w:tr>
      <w:tr w:rsidR="001B2FB5" w:rsidTr="003F6EB7">
        <w:tc>
          <w:tcPr>
            <w:tcW w:w="4787" w:type="dxa"/>
            <w:gridSpan w:val="3"/>
            <w:tcBorders>
              <w:top w:val="single" w:sz="2" w:space="0" w:color="auto"/>
            </w:tcBorders>
            <w:shd w:val="clear" w:color="auto" w:fill="F7CAAC"/>
          </w:tcPr>
          <w:p w:rsidR="001B2FB5" w:rsidRPr="009C11F1" w:rsidRDefault="001B2FB5" w:rsidP="003F6EB7">
            <w:pPr>
              <w:jc w:val="both"/>
            </w:pPr>
            <w:r w:rsidRPr="009C11F1">
              <w:rPr>
                <w:b/>
              </w:rPr>
              <w:t>Rozsah konzultací (soustředění)</w:t>
            </w:r>
          </w:p>
        </w:tc>
        <w:tc>
          <w:tcPr>
            <w:tcW w:w="889" w:type="dxa"/>
            <w:tcBorders>
              <w:top w:val="single" w:sz="2" w:space="0" w:color="auto"/>
            </w:tcBorders>
          </w:tcPr>
          <w:p w:rsidR="001B2FB5" w:rsidRPr="009C11F1" w:rsidRDefault="001B2FB5" w:rsidP="003F6EB7">
            <w:pPr>
              <w:jc w:val="both"/>
            </w:pPr>
            <w:r w:rsidRPr="009C11F1">
              <w:t>10</w:t>
            </w:r>
          </w:p>
        </w:tc>
        <w:tc>
          <w:tcPr>
            <w:tcW w:w="4179" w:type="dxa"/>
            <w:gridSpan w:val="4"/>
            <w:tcBorders>
              <w:top w:val="single" w:sz="2" w:space="0" w:color="auto"/>
            </w:tcBorders>
            <w:shd w:val="clear" w:color="auto" w:fill="F7CAAC"/>
          </w:tcPr>
          <w:p w:rsidR="001B2FB5" w:rsidRPr="009C11F1" w:rsidRDefault="001B2FB5" w:rsidP="003F6EB7">
            <w:pPr>
              <w:jc w:val="both"/>
              <w:rPr>
                <w:b/>
              </w:rPr>
            </w:pPr>
            <w:r w:rsidRPr="009C11F1">
              <w:rPr>
                <w:b/>
              </w:rPr>
              <w:t xml:space="preserve">hodin </w:t>
            </w:r>
          </w:p>
        </w:tc>
      </w:tr>
      <w:tr w:rsidR="001B2FB5" w:rsidTr="003F6EB7">
        <w:tc>
          <w:tcPr>
            <w:tcW w:w="9855" w:type="dxa"/>
            <w:gridSpan w:val="8"/>
            <w:shd w:val="clear" w:color="auto" w:fill="F7CAAC"/>
          </w:tcPr>
          <w:p w:rsidR="001B2FB5" w:rsidRPr="009C11F1" w:rsidRDefault="001B2FB5" w:rsidP="003F6EB7">
            <w:pPr>
              <w:jc w:val="both"/>
              <w:rPr>
                <w:b/>
              </w:rPr>
            </w:pPr>
            <w:r w:rsidRPr="009C11F1">
              <w:rPr>
                <w:b/>
              </w:rPr>
              <w:t>Informace o způsobu kontaktu s vyučujícím</w:t>
            </w:r>
          </w:p>
        </w:tc>
      </w:tr>
      <w:tr w:rsidR="001B2FB5" w:rsidTr="003F6EB7">
        <w:trPr>
          <w:trHeight w:val="673"/>
        </w:trPr>
        <w:tc>
          <w:tcPr>
            <w:tcW w:w="9855" w:type="dxa"/>
            <w:gridSpan w:val="8"/>
          </w:tcPr>
          <w:p w:rsidR="001B2FB5" w:rsidRPr="009C11F1" w:rsidRDefault="001B2FB5" w:rsidP="003F6EB7">
            <w:pPr>
              <w:jc w:val="both"/>
            </w:pPr>
            <w:r w:rsidRPr="009C11F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B2FB5" w:rsidRDefault="001B2FB5">
      <w:pPr>
        <w:spacing w:after="160" w:line="259" w:lineRule="auto"/>
      </w:pPr>
    </w:p>
    <w:p w:rsidR="003C0CD0" w:rsidRDefault="003C0CD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471" w:rsidTr="006F4471">
        <w:tc>
          <w:tcPr>
            <w:tcW w:w="9855" w:type="dxa"/>
            <w:gridSpan w:val="8"/>
            <w:tcBorders>
              <w:bottom w:val="double" w:sz="4" w:space="0" w:color="auto"/>
            </w:tcBorders>
            <w:shd w:val="clear" w:color="auto" w:fill="BDD6EE"/>
          </w:tcPr>
          <w:p w:rsidR="006F4471" w:rsidRDefault="006F4471" w:rsidP="006F4471">
            <w:pPr>
              <w:jc w:val="both"/>
              <w:rPr>
                <w:b/>
                <w:sz w:val="28"/>
              </w:rPr>
            </w:pPr>
            <w:r>
              <w:lastRenderedPageBreak/>
              <w:br w:type="page"/>
            </w:r>
            <w:r>
              <w:rPr>
                <w:b/>
                <w:sz w:val="28"/>
              </w:rPr>
              <w:t>B-III – Charakteristika studijního předmětu</w:t>
            </w:r>
          </w:p>
        </w:tc>
      </w:tr>
      <w:tr w:rsidR="006F4471" w:rsidTr="006F4471">
        <w:tc>
          <w:tcPr>
            <w:tcW w:w="3086" w:type="dxa"/>
            <w:tcBorders>
              <w:top w:val="double" w:sz="4" w:space="0" w:color="auto"/>
            </w:tcBorders>
            <w:shd w:val="clear" w:color="auto" w:fill="F7CAAC"/>
          </w:tcPr>
          <w:p w:rsidR="006F4471" w:rsidRPr="00E357AF" w:rsidRDefault="006F4471" w:rsidP="006F4471">
            <w:pPr>
              <w:jc w:val="both"/>
              <w:rPr>
                <w:b/>
              </w:rPr>
            </w:pPr>
            <w:r w:rsidRPr="00E357AF">
              <w:rPr>
                <w:b/>
              </w:rPr>
              <w:t>Název studijního předmětu</w:t>
            </w:r>
          </w:p>
        </w:tc>
        <w:tc>
          <w:tcPr>
            <w:tcW w:w="6769" w:type="dxa"/>
            <w:gridSpan w:val="7"/>
            <w:tcBorders>
              <w:top w:val="double" w:sz="4" w:space="0" w:color="auto"/>
            </w:tcBorders>
          </w:tcPr>
          <w:p w:rsidR="006F4471" w:rsidRPr="00E357AF" w:rsidRDefault="006F4471" w:rsidP="006F4471">
            <w:pPr>
              <w:jc w:val="both"/>
            </w:pPr>
            <w:r w:rsidRPr="00E357AF">
              <w:t>Matematika EI</w:t>
            </w:r>
          </w:p>
        </w:tc>
      </w:tr>
      <w:tr w:rsidR="006F4471" w:rsidTr="006F4471">
        <w:tc>
          <w:tcPr>
            <w:tcW w:w="3086" w:type="dxa"/>
            <w:shd w:val="clear" w:color="auto" w:fill="F7CAAC"/>
          </w:tcPr>
          <w:p w:rsidR="006F4471" w:rsidRPr="00E357AF" w:rsidRDefault="006F4471" w:rsidP="006F4471">
            <w:pPr>
              <w:jc w:val="both"/>
              <w:rPr>
                <w:b/>
              </w:rPr>
            </w:pPr>
            <w:r w:rsidRPr="00E357AF">
              <w:rPr>
                <w:b/>
              </w:rPr>
              <w:t>Typ předmětu</w:t>
            </w:r>
          </w:p>
        </w:tc>
        <w:tc>
          <w:tcPr>
            <w:tcW w:w="3406" w:type="dxa"/>
            <w:gridSpan w:val="4"/>
          </w:tcPr>
          <w:p w:rsidR="006F4471" w:rsidRPr="00E357AF" w:rsidRDefault="006F4471" w:rsidP="006F4471">
            <w:pPr>
              <w:jc w:val="both"/>
            </w:pPr>
            <w:r w:rsidRPr="00E357AF">
              <w:t>povinný „P“</w:t>
            </w:r>
          </w:p>
        </w:tc>
        <w:tc>
          <w:tcPr>
            <w:tcW w:w="2695" w:type="dxa"/>
            <w:gridSpan w:val="2"/>
            <w:shd w:val="clear" w:color="auto" w:fill="F7CAAC"/>
          </w:tcPr>
          <w:p w:rsidR="006F4471" w:rsidRPr="00E357AF" w:rsidRDefault="006F4471" w:rsidP="006F4471">
            <w:pPr>
              <w:jc w:val="both"/>
            </w:pPr>
            <w:r w:rsidRPr="00E357AF">
              <w:rPr>
                <w:b/>
              </w:rPr>
              <w:t>doporučený ročník / semestr</w:t>
            </w:r>
          </w:p>
        </w:tc>
        <w:tc>
          <w:tcPr>
            <w:tcW w:w="668" w:type="dxa"/>
          </w:tcPr>
          <w:p w:rsidR="006F4471" w:rsidRPr="00E357AF" w:rsidRDefault="006F4471" w:rsidP="006F4471">
            <w:pPr>
              <w:jc w:val="both"/>
            </w:pPr>
            <w:r w:rsidRPr="00E357AF">
              <w:t>1/Z</w:t>
            </w:r>
          </w:p>
        </w:tc>
      </w:tr>
      <w:tr w:rsidR="006F4471" w:rsidTr="006F4471">
        <w:tc>
          <w:tcPr>
            <w:tcW w:w="3086" w:type="dxa"/>
            <w:shd w:val="clear" w:color="auto" w:fill="F7CAAC"/>
          </w:tcPr>
          <w:p w:rsidR="006F4471" w:rsidRPr="00E357AF" w:rsidRDefault="006F4471" w:rsidP="006F4471">
            <w:pPr>
              <w:jc w:val="both"/>
              <w:rPr>
                <w:b/>
              </w:rPr>
            </w:pPr>
            <w:r w:rsidRPr="00E357AF">
              <w:rPr>
                <w:b/>
              </w:rPr>
              <w:t>Rozsah studijního předmětu</w:t>
            </w:r>
          </w:p>
        </w:tc>
        <w:tc>
          <w:tcPr>
            <w:tcW w:w="1701" w:type="dxa"/>
            <w:gridSpan w:val="2"/>
          </w:tcPr>
          <w:p w:rsidR="006F4471" w:rsidRPr="00E357AF" w:rsidRDefault="006F4471" w:rsidP="006F4471">
            <w:pPr>
              <w:jc w:val="both"/>
            </w:pPr>
            <w:r w:rsidRPr="00E357AF">
              <w:t>26p + 26c</w:t>
            </w:r>
          </w:p>
        </w:tc>
        <w:tc>
          <w:tcPr>
            <w:tcW w:w="889" w:type="dxa"/>
            <w:shd w:val="clear" w:color="auto" w:fill="F7CAAC"/>
          </w:tcPr>
          <w:p w:rsidR="006F4471" w:rsidRPr="00E357AF" w:rsidRDefault="006F4471" w:rsidP="006F4471">
            <w:pPr>
              <w:jc w:val="both"/>
              <w:rPr>
                <w:b/>
              </w:rPr>
            </w:pPr>
            <w:r w:rsidRPr="00E357AF">
              <w:rPr>
                <w:b/>
              </w:rPr>
              <w:t xml:space="preserve">hod. </w:t>
            </w:r>
          </w:p>
        </w:tc>
        <w:tc>
          <w:tcPr>
            <w:tcW w:w="816" w:type="dxa"/>
          </w:tcPr>
          <w:p w:rsidR="006F4471" w:rsidRPr="00E357AF" w:rsidRDefault="006F4471" w:rsidP="006F4471">
            <w:pPr>
              <w:jc w:val="both"/>
            </w:pPr>
            <w:r w:rsidRPr="00E357AF">
              <w:t>52</w:t>
            </w:r>
          </w:p>
        </w:tc>
        <w:tc>
          <w:tcPr>
            <w:tcW w:w="2156" w:type="dxa"/>
            <w:shd w:val="clear" w:color="auto" w:fill="F7CAAC"/>
          </w:tcPr>
          <w:p w:rsidR="006F4471" w:rsidRPr="00E357AF" w:rsidRDefault="006F4471" w:rsidP="006F4471">
            <w:pPr>
              <w:jc w:val="both"/>
              <w:rPr>
                <w:b/>
              </w:rPr>
            </w:pPr>
            <w:r w:rsidRPr="00E357AF">
              <w:rPr>
                <w:b/>
              </w:rPr>
              <w:t>kreditů</w:t>
            </w:r>
          </w:p>
        </w:tc>
        <w:tc>
          <w:tcPr>
            <w:tcW w:w="1207" w:type="dxa"/>
            <w:gridSpan w:val="2"/>
          </w:tcPr>
          <w:p w:rsidR="006F4471" w:rsidRPr="00E357AF" w:rsidRDefault="006F4471" w:rsidP="006F4471">
            <w:pPr>
              <w:jc w:val="both"/>
            </w:pPr>
            <w:r w:rsidRPr="00E357AF">
              <w:t>5</w:t>
            </w:r>
          </w:p>
        </w:tc>
      </w:tr>
      <w:tr w:rsidR="006F4471" w:rsidTr="006F4471">
        <w:tc>
          <w:tcPr>
            <w:tcW w:w="3086" w:type="dxa"/>
            <w:shd w:val="clear" w:color="auto" w:fill="F7CAAC"/>
          </w:tcPr>
          <w:p w:rsidR="006F4471" w:rsidRPr="00E357AF" w:rsidRDefault="006F4471" w:rsidP="006F4471">
            <w:pPr>
              <w:jc w:val="both"/>
              <w:rPr>
                <w:b/>
              </w:rPr>
            </w:pPr>
            <w:r w:rsidRPr="00E357AF">
              <w:rPr>
                <w:b/>
              </w:rPr>
              <w:t>Prerekvizity, korekvizity, ekvivalence</w:t>
            </w:r>
          </w:p>
        </w:tc>
        <w:tc>
          <w:tcPr>
            <w:tcW w:w="6769" w:type="dxa"/>
            <w:gridSpan w:val="7"/>
          </w:tcPr>
          <w:p w:rsidR="006F4471" w:rsidRPr="00E357AF" w:rsidRDefault="006F4471" w:rsidP="006F4471">
            <w:pPr>
              <w:jc w:val="both"/>
            </w:pPr>
          </w:p>
        </w:tc>
      </w:tr>
      <w:tr w:rsidR="006F4471" w:rsidTr="006F4471">
        <w:tc>
          <w:tcPr>
            <w:tcW w:w="3086" w:type="dxa"/>
            <w:shd w:val="clear" w:color="auto" w:fill="F7CAAC"/>
          </w:tcPr>
          <w:p w:rsidR="006F4471" w:rsidRPr="00E357AF" w:rsidRDefault="006F4471" w:rsidP="006F4471">
            <w:pPr>
              <w:jc w:val="both"/>
              <w:rPr>
                <w:b/>
              </w:rPr>
            </w:pPr>
            <w:r w:rsidRPr="00E357AF">
              <w:rPr>
                <w:b/>
              </w:rPr>
              <w:t>Způsob ověření studijních výsledků</w:t>
            </w:r>
          </w:p>
        </w:tc>
        <w:tc>
          <w:tcPr>
            <w:tcW w:w="3406" w:type="dxa"/>
            <w:gridSpan w:val="4"/>
          </w:tcPr>
          <w:p w:rsidR="006F4471" w:rsidRPr="00E357AF" w:rsidRDefault="006F4471" w:rsidP="006F4471">
            <w:pPr>
              <w:jc w:val="both"/>
            </w:pPr>
            <w:r w:rsidRPr="00E357AF">
              <w:t>zápočet, zkouška</w:t>
            </w:r>
          </w:p>
        </w:tc>
        <w:tc>
          <w:tcPr>
            <w:tcW w:w="2156" w:type="dxa"/>
            <w:shd w:val="clear" w:color="auto" w:fill="F7CAAC"/>
          </w:tcPr>
          <w:p w:rsidR="006F4471" w:rsidRPr="00E357AF" w:rsidRDefault="006F4471" w:rsidP="006F4471">
            <w:pPr>
              <w:jc w:val="both"/>
              <w:rPr>
                <w:b/>
              </w:rPr>
            </w:pPr>
            <w:r w:rsidRPr="00E357AF">
              <w:rPr>
                <w:b/>
              </w:rPr>
              <w:t>Forma výuky</w:t>
            </w:r>
          </w:p>
        </w:tc>
        <w:tc>
          <w:tcPr>
            <w:tcW w:w="1207" w:type="dxa"/>
            <w:gridSpan w:val="2"/>
          </w:tcPr>
          <w:p w:rsidR="006F4471" w:rsidRPr="00E357AF" w:rsidRDefault="006F4471" w:rsidP="006F4471">
            <w:pPr>
              <w:jc w:val="both"/>
            </w:pPr>
            <w:r w:rsidRPr="00E357AF">
              <w:t>přednáška, cvičení</w:t>
            </w:r>
          </w:p>
        </w:tc>
      </w:tr>
      <w:tr w:rsidR="006F4471" w:rsidTr="006F4471">
        <w:tc>
          <w:tcPr>
            <w:tcW w:w="3086" w:type="dxa"/>
            <w:shd w:val="clear" w:color="auto" w:fill="F7CAAC"/>
          </w:tcPr>
          <w:p w:rsidR="006F4471" w:rsidRPr="00E357AF" w:rsidRDefault="006F4471" w:rsidP="006F4471">
            <w:pPr>
              <w:jc w:val="both"/>
              <w:rPr>
                <w:b/>
              </w:rPr>
            </w:pPr>
            <w:r w:rsidRPr="00E357AF">
              <w:rPr>
                <w:b/>
              </w:rPr>
              <w:t>Forma způsobu ověření studijních výsledků a další požadavky na studenta</w:t>
            </w:r>
          </w:p>
        </w:tc>
        <w:tc>
          <w:tcPr>
            <w:tcW w:w="6769" w:type="dxa"/>
            <w:gridSpan w:val="7"/>
            <w:tcBorders>
              <w:bottom w:val="nil"/>
            </w:tcBorders>
          </w:tcPr>
          <w:p w:rsidR="006F4471" w:rsidRPr="00E357AF" w:rsidRDefault="006F4471" w:rsidP="006F4471">
            <w:pPr>
              <w:jc w:val="both"/>
            </w:pPr>
            <w:r w:rsidRPr="00E357AF">
              <w:t>Způsob zakončení předmětu – zápočet, zkouška</w:t>
            </w:r>
          </w:p>
          <w:p w:rsidR="006F4471" w:rsidRPr="00E357AF" w:rsidRDefault="006F4471" w:rsidP="006F4471">
            <w:pPr>
              <w:jc w:val="both"/>
            </w:pPr>
            <w:r w:rsidRPr="00E357AF">
              <w:t>Požadavky k zápočtu:</w:t>
            </w:r>
            <w:r>
              <w:t xml:space="preserve"> </w:t>
            </w:r>
            <w:r w:rsidRPr="00E357AF">
              <w:t>aktivní účast na cvičeních (alespoň 80 %),</w:t>
            </w:r>
            <w:r>
              <w:t xml:space="preserve"> </w:t>
            </w:r>
            <w:r w:rsidRPr="00E357AF">
              <w:t>úspěšné zvládnutí zápočtové práce (získání alespoň 50 % z možných bodů).</w:t>
            </w:r>
          </w:p>
          <w:p w:rsidR="006F4471" w:rsidRPr="00E357AF" w:rsidRDefault="006F4471" w:rsidP="006F4471">
            <w:pPr>
              <w:jc w:val="both"/>
            </w:pPr>
            <w:r w:rsidRPr="00E357AF">
              <w:t>Požadavky ke zkoušce:</w:t>
            </w:r>
            <w:r>
              <w:t xml:space="preserve"> </w:t>
            </w:r>
            <w:r w:rsidRPr="00E357AF">
              <w:t>udělený zápočet ze cvičení,</w:t>
            </w:r>
            <w:r>
              <w:t xml:space="preserve"> </w:t>
            </w:r>
            <w:r w:rsidRPr="00E357AF">
              <w:t>úspěšné zvládnutí zkouškové písemné práce (získání alespoň 50 % z možných bodů) v rozsahu znalostí přednášek a cvičení.</w:t>
            </w:r>
          </w:p>
        </w:tc>
      </w:tr>
      <w:tr w:rsidR="006F4471" w:rsidTr="006F4471">
        <w:trPr>
          <w:trHeight w:val="192"/>
        </w:trPr>
        <w:tc>
          <w:tcPr>
            <w:tcW w:w="9855" w:type="dxa"/>
            <w:gridSpan w:val="8"/>
            <w:tcBorders>
              <w:top w:val="nil"/>
            </w:tcBorders>
          </w:tcPr>
          <w:p w:rsidR="006F4471" w:rsidRPr="0032227F" w:rsidRDefault="006F4471" w:rsidP="006F4471">
            <w:pPr>
              <w:jc w:val="both"/>
              <w:rPr>
                <w:sz w:val="16"/>
              </w:rPr>
            </w:pPr>
          </w:p>
        </w:tc>
      </w:tr>
      <w:tr w:rsidR="006F4471" w:rsidTr="006F4471">
        <w:trPr>
          <w:trHeight w:val="197"/>
        </w:trPr>
        <w:tc>
          <w:tcPr>
            <w:tcW w:w="3086" w:type="dxa"/>
            <w:tcBorders>
              <w:top w:val="nil"/>
            </w:tcBorders>
            <w:shd w:val="clear" w:color="auto" w:fill="F7CAAC"/>
          </w:tcPr>
          <w:p w:rsidR="006F4471" w:rsidRPr="00E357AF" w:rsidRDefault="006F4471" w:rsidP="006F4471">
            <w:pPr>
              <w:jc w:val="both"/>
              <w:rPr>
                <w:b/>
              </w:rPr>
            </w:pPr>
            <w:r w:rsidRPr="00E357AF">
              <w:rPr>
                <w:b/>
              </w:rPr>
              <w:t>Garant předmětu</w:t>
            </w:r>
          </w:p>
        </w:tc>
        <w:tc>
          <w:tcPr>
            <w:tcW w:w="6769" w:type="dxa"/>
            <w:gridSpan w:val="7"/>
            <w:tcBorders>
              <w:top w:val="nil"/>
            </w:tcBorders>
          </w:tcPr>
          <w:p w:rsidR="006F4471" w:rsidRPr="00E357AF" w:rsidRDefault="006F4471" w:rsidP="006F4471">
            <w:pPr>
              <w:jc w:val="both"/>
            </w:pPr>
            <w:r w:rsidRPr="00E357AF">
              <w:t>Mgr. Lubomír Sedláček, Ph.D.</w:t>
            </w:r>
          </w:p>
        </w:tc>
      </w:tr>
      <w:tr w:rsidR="006F4471" w:rsidTr="006F4471">
        <w:trPr>
          <w:trHeight w:val="243"/>
        </w:trPr>
        <w:tc>
          <w:tcPr>
            <w:tcW w:w="3086" w:type="dxa"/>
            <w:tcBorders>
              <w:top w:val="nil"/>
            </w:tcBorders>
            <w:shd w:val="clear" w:color="auto" w:fill="F7CAAC"/>
          </w:tcPr>
          <w:p w:rsidR="006F4471" w:rsidRPr="00E357AF" w:rsidRDefault="006F4471" w:rsidP="006F4471">
            <w:pPr>
              <w:jc w:val="both"/>
              <w:rPr>
                <w:b/>
              </w:rPr>
            </w:pPr>
            <w:r w:rsidRPr="00E357AF">
              <w:rPr>
                <w:b/>
              </w:rPr>
              <w:t>Zapojení garanta do výuky předmětu</w:t>
            </w:r>
          </w:p>
        </w:tc>
        <w:tc>
          <w:tcPr>
            <w:tcW w:w="6769" w:type="dxa"/>
            <w:gridSpan w:val="7"/>
            <w:tcBorders>
              <w:top w:val="nil"/>
            </w:tcBorders>
          </w:tcPr>
          <w:p w:rsidR="006F4471" w:rsidRPr="00E357AF" w:rsidRDefault="006F4471" w:rsidP="006F4471">
            <w:pPr>
              <w:jc w:val="both"/>
            </w:pPr>
            <w:r w:rsidRPr="00E357AF">
              <w:t xml:space="preserve">Garant se </w:t>
            </w:r>
            <w:r>
              <w:t>podílí na přednášení v rozsahu 6</w:t>
            </w:r>
            <w:r w:rsidRPr="00E357AF">
              <w:t>0 %, dále stanovuje koncepci cvičení</w:t>
            </w:r>
          </w:p>
          <w:p w:rsidR="006F4471" w:rsidRPr="00E357AF" w:rsidRDefault="006F4471" w:rsidP="006F4471">
            <w:pPr>
              <w:jc w:val="both"/>
            </w:pPr>
            <w:r w:rsidRPr="00E357AF">
              <w:t>a dohlíží na jejich jednotné vedení.</w:t>
            </w:r>
          </w:p>
        </w:tc>
      </w:tr>
      <w:tr w:rsidR="006F4471" w:rsidTr="006F4471">
        <w:tc>
          <w:tcPr>
            <w:tcW w:w="3086" w:type="dxa"/>
            <w:shd w:val="clear" w:color="auto" w:fill="F7CAAC"/>
          </w:tcPr>
          <w:p w:rsidR="006F4471" w:rsidRPr="00E357AF" w:rsidRDefault="006F4471" w:rsidP="006F4471">
            <w:pPr>
              <w:jc w:val="both"/>
              <w:rPr>
                <w:b/>
              </w:rPr>
            </w:pPr>
            <w:r w:rsidRPr="00E357AF">
              <w:rPr>
                <w:b/>
              </w:rPr>
              <w:t>Vyučující</w:t>
            </w:r>
          </w:p>
        </w:tc>
        <w:tc>
          <w:tcPr>
            <w:tcW w:w="6769" w:type="dxa"/>
            <w:gridSpan w:val="7"/>
            <w:tcBorders>
              <w:bottom w:val="nil"/>
            </w:tcBorders>
          </w:tcPr>
          <w:p w:rsidR="006F4471" w:rsidRPr="00E357AF" w:rsidRDefault="006F4471" w:rsidP="00C75F6A">
            <w:pPr>
              <w:jc w:val="both"/>
            </w:pPr>
            <w:r w:rsidRPr="00E357AF">
              <w:t>Mgr. Lubomí</w:t>
            </w:r>
            <w:r>
              <w:t>r Sedláček, Ph.D. - přednášky (6</w:t>
            </w:r>
            <w:r w:rsidRPr="00E357AF">
              <w:t>0%)</w:t>
            </w:r>
            <w:r w:rsidR="00C75F6A">
              <w:t xml:space="preserve">, </w:t>
            </w:r>
            <w:r w:rsidRPr="00E357AF">
              <w:t>RNDr. Milo</w:t>
            </w:r>
            <w:r>
              <w:t>slav Fialka, CSc. - přednášky (4</w:t>
            </w:r>
            <w:r w:rsidRPr="00E357AF">
              <w:t>0%)</w:t>
            </w:r>
          </w:p>
        </w:tc>
      </w:tr>
      <w:tr w:rsidR="006F4471" w:rsidTr="006F4471">
        <w:trPr>
          <w:trHeight w:val="73"/>
        </w:trPr>
        <w:tc>
          <w:tcPr>
            <w:tcW w:w="9855" w:type="dxa"/>
            <w:gridSpan w:val="8"/>
            <w:tcBorders>
              <w:top w:val="nil"/>
            </w:tcBorders>
          </w:tcPr>
          <w:p w:rsidR="006F4471" w:rsidRPr="0032227F" w:rsidRDefault="006F4471" w:rsidP="006F4471">
            <w:pPr>
              <w:jc w:val="both"/>
              <w:rPr>
                <w:sz w:val="16"/>
              </w:rPr>
            </w:pPr>
          </w:p>
        </w:tc>
      </w:tr>
      <w:tr w:rsidR="006F4471" w:rsidTr="006F4471">
        <w:tc>
          <w:tcPr>
            <w:tcW w:w="3086" w:type="dxa"/>
            <w:shd w:val="clear" w:color="auto" w:fill="F7CAAC"/>
          </w:tcPr>
          <w:p w:rsidR="006F4471" w:rsidRPr="00E357AF" w:rsidRDefault="006F4471" w:rsidP="006F4471">
            <w:pPr>
              <w:jc w:val="both"/>
              <w:rPr>
                <w:b/>
              </w:rPr>
            </w:pPr>
            <w:r w:rsidRPr="00E357AF">
              <w:rPr>
                <w:b/>
              </w:rPr>
              <w:t>Stručná anotace předmětu</w:t>
            </w:r>
          </w:p>
        </w:tc>
        <w:tc>
          <w:tcPr>
            <w:tcW w:w="6769" w:type="dxa"/>
            <w:gridSpan w:val="7"/>
            <w:tcBorders>
              <w:bottom w:val="nil"/>
            </w:tcBorders>
          </w:tcPr>
          <w:p w:rsidR="006F4471" w:rsidRPr="00E357AF" w:rsidRDefault="006F4471" w:rsidP="006F4471">
            <w:pPr>
              <w:jc w:val="both"/>
            </w:pPr>
          </w:p>
        </w:tc>
      </w:tr>
      <w:tr w:rsidR="006F4471" w:rsidTr="006F4471">
        <w:trPr>
          <w:trHeight w:val="3522"/>
        </w:trPr>
        <w:tc>
          <w:tcPr>
            <w:tcW w:w="9855" w:type="dxa"/>
            <w:gridSpan w:val="8"/>
            <w:tcBorders>
              <w:top w:val="nil"/>
              <w:bottom w:val="single" w:sz="12" w:space="0" w:color="auto"/>
            </w:tcBorders>
          </w:tcPr>
          <w:p w:rsidR="006F4471" w:rsidRPr="00E357AF" w:rsidRDefault="006F4471" w:rsidP="006F4471">
            <w:pPr>
              <w:jc w:val="both"/>
            </w:pPr>
            <w:r w:rsidRPr="00E357AF">
              <w:t>Cílem předmětu je vybavit studenty základními matematickými vědomostmi a dovednostmi v oblastech lineární algebry a diferenciálního počtu funkce jedné proměnné.</w:t>
            </w:r>
          </w:p>
          <w:p w:rsidR="006F4471" w:rsidRPr="00E357AF" w:rsidRDefault="006F4471" w:rsidP="006F4471">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rsidR="006F4471" w:rsidRPr="00E357AF" w:rsidRDefault="006F4471" w:rsidP="006F4471">
            <w:pPr>
              <w:jc w:val="both"/>
            </w:pPr>
            <w:r w:rsidRPr="00E357AF">
              <w:t>Obsahová náplň předmětu:</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Vektory, lineární kombinace, lineární (ne)závislost, vektorový prostor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Matice a početní operace s nimi, hodnost matice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Determinant, inverzní matice, maticové rovnice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Soustavy lineárních rovnic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Funkce a jejich vlastnosti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Elementární funkce </w:t>
            </w:r>
          </w:p>
          <w:p w:rsidR="006F4471" w:rsidRPr="00E357AF" w:rsidRDefault="006F4471" w:rsidP="006F4471">
            <w:pPr>
              <w:pStyle w:val="Odstavecseseznamem"/>
              <w:numPr>
                <w:ilvl w:val="0"/>
                <w:numId w:val="6"/>
              </w:numPr>
              <w:ind w:left="322" w:hanging="284"/>
              <w:rPr>
                <w:color w:val="000000"/>
              </w:rPr>
            </w:pPr>
            <w:r w:rsidRPr="00E357AF">
              <w:rPr>
                <w:color w:val="000000"/>
                <w:shd w:val="clear" w:color="auto" w:fill="FFFFFF"/>
              </w:rPr>
              <w:t>Limita, spojitost funkce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Derivace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Derivace vyšších řádů, L´Hospitalovo pravidlo </w:t>
            </w:r>
          </w:p>
          <w:p w:rsidR="006F4471" w:rsidRPr="00E357AF" w:rsidRDefault="006F4471" w:rsidP="006F4471">
            <w:pPr>
              <w:pStyle w:val="Odstavecseseznamem"/>
              <w:numPr>
                <w:ilvl w:val="0"/>
                <w:numId w:val="6"/>
              </w:numPr>
              <w:ind w:left="322" w:hanging="284"/>
              <w:rPr>
                <w:color w:val="000000"/>
                <w:shd w:val="clear" w:color="auto" w:fill="FFFFFF"/>
              </w:rPr>
            </w:pPr>
            <w:r w:rsidRPr="00E357AF">
              <w:rPr>
                <w:color w:val="000000"/>
                <w:shd w:val="clear" w:color="auto" w:fill="FFFFFF"/>
              </w:rPr>
              <w:t>Geometrický význam první a druhé derivace </w:t>
            </w:r>
          </w:p>
          <w:p w:rsidR="006F4471" w:rsidRPr="00E357AF" w:rsidRDefault="006F4471" w:rsidP="006F4471">
            <w:pPr>
              <w:pStyle w:val="Odstavecseseznamem"/>
              <w:numPr>
                <w:ilvl w:val="0"/>
                <w:numId w:val="6"/>
              </w:numPr>
              <w:ind w:left="322" w:hanging="284"/>
            </w:pPr>
            <w:r w:rsidRPr="00E357AF">
              <w:rPr>
                <w:color w:val="000000"/>
                <w:shd w:val="clear" w:color="auto" w:fill="FFFFFF"/>
              </w:rPr>
              <w:t>Průběh funkce </w:t>
            </w:r>
          </w:p>
        </w:tc>
      </w:tr>
      <w:tr w:rsidR="006F4471" w:rsidTr="006F4471">
        <w:trPr>
          <w:trHeight w:val="265"/>
        </w:trPr>
        <w:tc>
          <w:tcPr>
            <w:tcW w:w="3653" w:type="dxa"/>
            <w:gridSpan w:val="2"/>
            <w:tcBorders>
              <w:top w:val="nil"/>
            </w:tcBorders>
            <w:shd w:val="clear" w:color="auto" w:fill="F7CAAC"/>
          </w:tcPr>
          <w:p w:rsidR="006F4471" w:rsidRPr="00E357AF" w:rsidRDefault="006F4471" w:rsidP="006F4471">
            <w:pPr>
              <w:jc w:val="both"/>
            </w:pPr>
            <w:r w:rsidRPr="00E357AF">
              <w:rPr>
                <w:b/>
              </w:rPr>
              <w:t>Studijní literatura a studijní pomůcky</w:t>
            </w:r>
          </w:p>
        </w:tc>
        <w:tc>
          <w:tcPr>
            <w:tcW w:w="6202" w:type="dxa"/>
            <w:gridSpan w:val="6"/>
            <w:tcBorders>
              <w:top w:val="nil"/>
              <w:bottom w:val="nil"/>
            </w:tcBorders>
          </w:tcPr>
          <w:p w:rsidR="006F4471" w:rsidRPr="00E357AF" w:rsidRDefault="006F4471" w:rsidP="006F4471">
            <w:pPr>
              <w:jc w:val="both"/>
            </w:pPr>
          </w:p>
        </w:tc>
      </w:tr>
      <w:tr w:rsidR="006F4471" w:rsidTr="006F4471">
        <w:trPr>
          <w:trHeight w:val="1497"/>
        </w:trPr>
        <w:tc>
          <w:tcPr>
            <w:tcW w:w="9855" w:type="dxa"/>
            <w:gridSpan w:val="8"/>
            <w:tcBorders>
              <w:top w:val="nil"/>
            </w:tcBorders>
          </w:tcPr>
          <w:p w:rsidR="006F4471" w:rsidRPr="00E357AF" w:rsidRDefault="006F4471" w:rsidP="006F4471">
            <w:pPr>
              <w:rPr>
                <w:b/>
              </w:rPr>
            </w:pPr>
            <w:r w:rsidRPr="00E357AF">
              <w:rPr>
                <w:b/>
              </w:rPr>
              <w:t>Povinná literatura</w:t>
            </w:r>
          </w:p>
          <w:p w:rsidR="00C51B31" w:rsidRPr="00E357AF" w:rsidRDefault="00C51B31" w:rsidP="00C51B31">
            <w:pPr>
              <w:jc w:val="both"/>
            </w:pPr>
            <w:r w:rsidRPr="00E357AF">
              <w:rPr>
                <w:shd w:val="clear" w:color="auto" w:fill="FFFFFF"/>
              </w:rPr>
              <w:t>KLŮFA, J. </w:t>
            </w:r>
            <w:r w:rsidRPr="00E357AF">
              <w:rPr>
                <w:i/>
                <w:iCs/>
                <w:shd w:val="clear" w:color="auto" w:fill="FFFFFF"/>
              </w:rPr>
              <w:t>Matematika pro Vysokou školu ekonomickou</w:t>
            </w:r>
            <w:r w:rsidRPr="00E357AF">
              <w:rPr>
                <w:shd w:val="clear" w:color="auto" w:fill="FFFFFF"/>
              </w:rPr>
              <w:t>. 1. vyd. Praha: Ekopress, 2016, 198 s. ISBN 978-80-87865-32-3.</w:t>
            </w:r>
          </w:p>
          <w:p w:rsidR="006F4471" w:rsidRPr="00E357AF" w:rsidRDefault="006F4471" w:rsidP="006F4471">
            <w:pPr>
              <w:jc w:val="both"/>
            </w:pPr>
            <w:r w:rsidRPr="00E357AF">
              <w:t>OSTRAVSKÝ J., POLÁŠEK V. </w:t>
            </w:r>
            <w:r w:rsidRPr="00E357AF">
              <w:rPr>
                <w:i/>
                <w:iCs/>
              </w:rPr>
              <w:t>Diferenciální a integrální počet funkce jedné proměnné: vybrané statě</w:t>
            </w:r>
            <w:r w:rsidRPr="00E357AF">
              <w:t>. Zlín, 2011, 231 s. ISBN 978-80-7454-124-7. </w:t>
            </w:r>
          </w:p>
          <w:p w:rsidR="006F4471" w:rsidRPr="00E357AF" w:rsidRDefault="006F4471" w:rsidP="006F4471">
            <w:pPr>
              <w:jc w:val="both"/>
              <w:rPr>
                <w:b/>
                <w:bCs/>
              </w:rPr>
            </w:pPr>
            <w:r w:rsidRPr="00E357AF">
              <w:rPr>
                <w:b/>
                <w:bCs/>
              </w:rPr>
              <w:t>Doporučená literatura</w:t>
            </w:r>
          </w:p>
          <w:p w:rsidR="00C51B31" w:rsidRPr="00E357AF" w:rsidRDefault="00C51B31" w:rsidP="00C51B31">
            <w:pPr>
              <w:jc w:val="both"/>
            </w:pPr>
            <w:r w:rsidRPr="00E357AF">
              <w:rPr>
                <w:shd w:val="clear" w:color="auto" w:fill="FFFFFF"/>
              </w:rPr>
              <w:t>ČERNÝ, I. </w:t>
            </w:r>
            <w:r w:rsidRPr="00E357AF">
              <w:rPr>
                <w:i/>
                <w:iCs/>
                <w:shd w:val="clear" w:color="auto" w:fill="FFFFFF"/>
              </w:rPr>
              <w:t>Úvod do inteligentního kalkulu: 1000 příkladů z elementární analýzy</w:t>
            </w:r>
            <w:r w:rsidRPr="00E357AF">
              <w:rPr>
                <w:shd w:val="clear" w:color="auto" w:fill="FFFFFF"/>
              </w:rPr>
              <w:t>. Praha: Academia, 2002, 236 s. ISBN 80-200-1017-3.</w:t>
            </w:r>
          </w:p>
          <w:p w:rsidR="006F4471" w:rsidRPr="00E357AF" w:rsidRDefault="006F4471" w:rsidP="006F4471">
            <w:pPr>
              <w:jc w:val="both"/>
            </w:pPr>
            <w:r w:rsidRPr="00E357AF">
              <w:rPr>
                <w:shd w:val="clear" w:color="auto" w:fill="FFFFFF"/>
              </w:rPr>
              <w:t>OLŠÁK, P. </w:t>
            </w:r>
            <w:r w:rsidRPr="00E357AF">
              <w:rPr>
                <w:i/>
                <w:iCs/>
                <w:shd w:val="clear" w:color="auto" w:fill="FFFFFF"/>
              </w:rPr>
              <w:t>Úvod do algebry, zejména lineární</w:t>
            </w:r>
            <w:r w:rsidRPr="00E357AF">
              <w:rPr>
                <w:shd w:val="clear" w:color="auto" w:fill="FFFFFF"/>
              </w:rPr>
              <w:t>. 2., přeprac. vyd. V Praze: České vysoké učení technické, 2013, 190 s. ISBN 978-80-01-05291-4.</w:t>
            </w:r>
          </w:p>
          <w:p w:rsidR="006F4471" w:rsidRPr="00E357AF" w:rsidRDefault="006F4471" w:rsidP="006F4471">
            <w:pPr>
              <w:jc w:val="both"/>
              <w:rPr>
                <w:shd w:val="clear" w:color="auto" w:fill="FFFFFF"/>
              </w:rPr>
            </w:pPr>
            <w:r w:rsidRPr="00E357AF">
              <w:rPr>
                <w:shd w:val="clear" w:color="auto" w:fill="FFFFFF"/>
              </w:rPr>
              <w:t>SYDSÆTER, K., HAMMOND, P. J. </w:t>
            </w:r>
            <w:r w:rsidRPr="00E357AF">
              <w:rPr>
                <w:i/>
                <w:iCs/>
                <w:shd w:val="clear" w:color="auto" w:fill="FFFFFF"/>
              </w:rPr>
              <w:t>Essential mathematics for economic analysis</w:t>
            </w:r>
            <w:r w:rsidRPr="00E357AF">
              <w:rPr>
                <w:shd w:val="clear" w:color="auto" w:fill="FFFFFF"/>
              </w:rPr>
              <w:t>. Fifth edition. Harlow, United Kingdom: Pearson Education, 2016, 831 p. ISBN 9781292074610.</w:t>
            </w:r>
          </w:p>
          <w:p w:rsidR="006F4471" w:rsidRPr="00E357AF" w:rsidRDefault="006F4471" w:rsidP="007E1ACF">
            <w:pPr>
              <w:jc w:val="both"/>
            </w:pPr>
            <w:r w:rsidRPr="00E357AF">
              <w:rPr>
                <w:shd w:val="clear" w:color="auto" w:fill="FFFFFF"/>
              </w:rPr>
              <w:t>ZEDNÍK, J. </w:t>
            </w:r>
            <w:r w:rsidRPr="00E357AF">
              <w:rPr>
                <w:i/>
                <w:iCs/>
                <w:shd w:val="clear" w:color="auto" w:fill="FFFFFF"/>
              </w:rPr>
              <w:t>Lineární algebra zaměřená na geometrii a ekonomii</w:t>
            </w:r>
            <w:r w:rsidRPr="00E357AF">
              <w:rPr>
                <w:shd w:val="clear" w:color="auto" w:fill="FFFFFF"/>
              </w:rPr>
              <w:t>. Vyd. 5., neupr. Zlín: UTB ve Zlíně, 2006. ISBN 80-7318-531-8.</w:t>
            </w:r>
          </w:p>
        </w:tc>
      </w:tr>
      <w:tr w:rsidR="006F4471" w:rsidTr="006F44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F4471" w:rsidRPr="00E357AF" w:rsidRDefault="006F4471" w:rsidP="006F4471">
            <w:pPr>
              <w:jc w:val="center"/>
              <w:rPr>
                <w:b/>
              </w:rPr>
            </w:pPr>
            <w:r w:rsidRPr="00E357AF">
              <w:rPr>
                <w:b/>
              </w:rPr>
              <w:t>Informace ke kombinované nebo distanční formě</w:t>
            </w:r>
          </w:p>
        </w:tc>
      </w:tr>
      <w:tr w:rsidR="006F4471" w:rsidTr="006F4471">
        <w:tc>
          <w:tcPr>
            <w:tcW w:w="4787" w:type="dxa"/>
            <w:gridSpan w:val="3"/>
            <w:tcBorders>
              <w:top w:val="single" w:sz="2" w:space="0" w:color="auto"/>
            </w:tcBorders>
            <w:shd w:val="clear" w:color="auto" w:fill="F7CAAC"/>
          </w:tcPr>
          <w:p w:rsidR="006F4471" w:rsidRPr="00E357AF" w:rsidRDefault="006F4471" w:rsidP="006F4471">
            <w:pPr>
              <w:jc w:val="both"/>
            </w:pPr>
            <w:r w:rsidRPr="00E357AF">
              <w:rPr>
                <w:b/>
              </w:rPr>
              <w:t>Rozsah konzultací (soustředění)</w:t>
            </w:r>
          </w:p>
        </w:tc>
        <w:tc>
          <w:tcPr>
            <w:tcW w:w="889" w:type="dxa"/>
            <w:tcBorders>
              <w:top w:val="single" w:sz="2" w:space="0" w:color="auto"/>
            </w:tcBorders>
          </w:tcPr>
          <w:p w:rsidR="006F4471" w:rsidRPr="00E357AF" w:rsidRDefault="006F4471" w:rsidP="006F4471">
            <w:pPr>
              <w:jc w:val="both"/>
            </w:pPr>
            <w:r w:rsidRPr="00E357AF">
              <w:t>20</w:t>
            </w:r>
          </w:p>
        </w:tc>
        <w:tc>
          <w:tcPr>
            <w:tcW w:w="4179" w:type="dxa"/>
            <w:gridSpan w:val="4"/>
            <w:tcBorders>
              <w:top w:val="single" w:sz="2" w:space="0" w:color="auto"/>
            </w:tcBorders>
            <w:shd w:val="clear" w:color="auto" w:fill="F7CAAC"/>
          </w:tcPr>
          <w:p w:rsidR="006F4471" w:rsidRPr="00E357AF" w:rsidRDefault="006F4471" w:rsidP="006F4471">
            <w:pPr>
              <w:jc w:val="both"/>
              <w:rPr>
                <w:b/>
              </w:rPr>
            </w:pPr>
            <w:r w:rsidRPr="00E357AF">
              <w:rPr>
                <w:b/>
              </w:rPr>
              <w:t xml:space="preserve">hodin </w:t>
            </w:r>
          </w:p>
        </w:tc>
      </w:tr>
      <w:tr w:rsidR="006F4471" w:rsidTr="006F4471">
        <w:tc>
          <w:tcPr>
            <w:tcW w:w="9855" w:type="dxa"/>
            <w:gridSpan w:val="8"/>
            <w:shd w:val="clear" w:color="auto" w:fill="F7CAAC"/>
          </w:tcPr>
          <w:p w:rsidR="006F4471" w:rsidRPr="00E357AF" w:rsidRDefault="006F4471" w:rsidP="006F4471">
            <w:pPr>
              <w:jc w:val="both"/>
              <w:rPr>
                <w:b/>
              </w:rPr>
            </w:pPr>
            <w:r w:rsidRPr="00E357AF">
              <w:rPr>
                <w:b/>
              </w:rPr>
              <w:t>Informace o způsobu kontaktu s vyučujícím</w:t>
            </w:r>
          </w:p>
        </w:tc>
      </w:tr>
      <w:tr w:rsidR="006F4471" w:rsidTr="006F4471">
        <w:trPr>
          <w:trHeight w:val="708"/>
        </w:trPr>
        <w:tc>
          <w:tcPr>
            <w:tcW w:w="9855" w:type="dxa"/>
            <w:gridSpan w:val="8"/>
          </w:tcPr>
          <w:p w:rsidR="006F4471" w:rsidRPr="00E357AF" w:rsidRDefault="006F4471" w:rsidP="006F4471">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F4471" w:rsidTr="006F4471">
        <w:tc>
          <w:tcPr>
            <w:tcW w:w="9855" w:type="dxa"/>
            <w:gridSpan w:val="8"/>
            <w:tcBorders>
              <w:bottom w:val="double" w:sz="4" w:space="0" w:color="auto"/>
            </w:tcBorders>
            <w:shd w:val="clear" w:color="auto" w:fill="BDD6EE"/>
          </w:tcPr>
          <w:p w:rsidR="006F4471" w:rsidRDefault="006F4471" w:rsidP="006F4471">
            <w:pPr>
              <w:jc w:val="both"/>
              <w:rPr>
                <w:b/>
                <w:sz w:val="28"/>
              </w:rPr>
            </w:pPr>
            <w:r>
              <w:lastRenderedPageBreak/>
              <w:br w:type="page"/>
            </w:r>
            <w:r>
              <w:rPr>
                <w:b/>
                <w:sz w:val="28"/>
              </w:rPr>
              <w:t>B-III – Charakteristika studijního předmětu</w:t>
            </w:r>
          </w:p>
        </w:tc>
      </w:tr>
      <w:tr w:rsidR="006F4471" w:rsidTr="006F4471">
        <w:tc>
          <w:tcPr>
            <w:tcW w:w="3086" w:type="dxa"/>
            <w:tcBorders>
              <w:top w:val="double" w:sz="4" w:space="0" w:color="auto"/>
            </w:tcBorders>
            <w:shd w:val="clear" w:color="auto" w:fill="F7CAAC"/>
          </w:tcPr>
          <w:p w:rsidR="006F4471" w:rsidRPr="00E357AF" w:rsidRDefault="006F4471" w:rsidP="006F4471">
            <w:pPr>
              <w:jc w:val="both"/>
              <w:rPr>
                <w:b/>
              </w:rPr>
            </w:pPr>
            <w:r w:rsidRPr="00E357AF">
              <w:rPr>
                <w:b/>
              </w:rPr>
              <w:t>Název studijního předmětu</w:t>
            </w:r>
          </w:p>
        </w:tc>
        <w:tc>
          <w:tcPr>
            <w:tcW w:w="6769" w:type="dxa"/>
            <w:gridSpan w:val="7"/>
            <w:tcBorders>
              <w:top w:val="double" w:sz="4" w:space="0" w:color="auto"/>
            </w:tcBorders>
          </w:tcPr>
          <w:p w:rsidR="006F4471" w:rsidRPr="00E357AF" w:rsidRDefault="006F4471" w:rsidP="006F4471">
            <w:pPr>
              <w:jc w:val="both"/>
            </w:pPr>
            <w:r w:rsidRPr="00E357AF">
              <w:t>Mikroekonomie I</w:t>
            </w:r>
          </w:p>
        </w:tc>
      </w:tr>
      <w:tr w:rsidR="006F4471" w:rsidTr="006F4471">
        <w:tc>
          <w:tcPr>
            <w:tcW w:w="3086" w:type="dxa"/>
            <w:shd w:val="clear" w:color="auto" w:fill="F7CAAC"/>
          </w:tcPr>
          <w:p w:rsidR="006F4471" w:rsidRPr="00E357AF" w:rsidRDefault="006F4471" w:rsidP="006F4471">
            <w:pPr>
              <w:jc w:val="both"/>
              <w:rPr>
                <w:b/>
              </w:rPr>
            </w:pPr>
            <w:r w:rsidRPr="00E357AF">
              <w:rPr>
                <w:b/>
              </w:rPr>
              <w:t>Typ předmětu</w:t>
            </w:r>
          </w:p>
        </w:tc>
        <w:tc>
          <w:tcPr>
            <w:tcW w:w="3406" w:type="dxa"/>
            <w:gridSpan w:val="4"/>
          </w:tcPr>
          <w:p w:rsidR="006F4471" w:rsidRPr="00E357AF" w:rsidRDefault="006F4471" w:rsidP="006F4471">
            <w:pPr>
              <w:jc w:val="both"/>
            </w:pPr>
            <w:r w:rsidRPr="00E357AF">
              <w:t>povinný „ZT“</w:t>
            </w:r>
          </w:p>
        </w:tc>
        <w:tc>
          <w:tcPr>
            <w:tcW w:w="2695" w:type="dxa"/>
            <w:gridSpan w:val="2"/>
            <w:shd w:val="clear" w:color="auto" w:fill="F7CAAC"/>
          </w:tcPr>
          <w:p w:rsidR="006F4471" w:rsidRPr="00E357AF" w:rsidRDefault="006F4471" w:rsidP="006F4471">
            <w:pPr>
              <w:jc w:val="both"/>
            </w:pPr>
            <w:r w:rsidRPr="00E357AF">
              <w:rPr>
                <w:b/>
              </w:rPr>
              <w:t>doporučený ročník / semestr</w:t>
            </w:r>
          </w:p>
        </w:tc>
        <w:tc>
          <w:tcPr>
            <w:tcW w:w="668" w:type="dxa"/>
          </w:tcPr>
          <w:p w:rsidR="006F4471" w:rsidRPr="00E357AF" w:rsidRDefault="006F4471" w:rsidP="006F4471">
            <w:pPr>
              <w:jc w:val="both"/>
            </w:pPr>
            <w:r w:rsidRPr="00E357AF">
              <w:t>1/Z</w:t>
            </w:r>
          </w:p>
        </w:tc>
      </w:tr>
      <w:tr w:rsidR="006F4471" w:rsidTr="006F4471">
        <w:tc>
          <w:tcPr>
            <w:tcW w:w="3086" w:type="dxa"/>
            <w:shd w:val="clear" w:color="auto" w:fill="F7CAAC"/>
          </w:tcPr>
          <w:p w:rsidR="006F4471" w:rsidRPr="00E357AF" w:rsidRDefault="006F4471" w:rsidP="006F4471">
            <w:pPr>
              <w:jc w:val="both"/>
              <w:rPr>
                <w:b/>
              </w:rPr>
            </w:pPr>
            <w:r w:rsidRPr="00E357AF">
              <w:rPr>
                <w:b/>
              </w:rPr>
              <w:t>Rozsah studijního předmětu</w:t>
            </w:r>
          </w:p>
        </w:tc>
        <w:tc>
          <w:tcPr>
            <w:tcW w:w="1701" w:type="dxa"/>
            <w:gridSpan w:val="2"/>
          </w:tcPr>
          <w:p w:rsidR="006F4471" w:rsidRPr="00E357AF" w:rsidRDefault="006F4471" w:rsidP="006F4471">
            <w:pPr>
              <w:jc w:val="both"/>
            </w:pPr>
            <w:r w:rsidRPr="00E357AF">
              <w:t>26p + 26s</w:t>
            </w:r>
          </w:p>
        </w:tc>
        <w:tc>
          <w:tcPr>
            <w:tcW w:w="889" w:type="dxa"/>
            <w:shd w:val="clear" w:color="auto" w:fill="F7CAAC"/>
          </w:tcPr>
          <w:p w:rsidR="006F4471" w:rsidRPr="00E357AF" w:rsidRDefault="006F4471" w:rsidP="006F4471">
            <w:pPr>
              <w:jc w:val="both"/>
              <w:rPr>
                <w:b/>
              </w:rPr>
            </w:pPr>
            <w:r w:rsidRPr="00E357AF">
              <w:rPr>
                <w:b/>
              </w:rPr>
              <w:t xml:space="preserve">hod. </w:t>
            </w:r>
          </w:p>
        </w:tc>
        <w:tc>
          <w:tcPr>
            <w:tcW w:w="816" w:type="dxa"/>
          </w:tcPr>
          <w:p w:rsidR="006F4471" w:rsidRPr="00E357AF" w:rsidRDefault="006F4471" w:rsidP="006F4471">
            <w:pPr>
              <w:jc w:val="both"/>
            </w:pPr>
            <w:r w:rsidRPr="00E357AF">
              <w:t>52</w:t>
            </w:r>
          </w:p>
        </w:tc>
        <w:tc>
          <w:tcPr>
            <w:tcW w:w="2156" w:type="dxa"/>
            <w:shd w:val="clear" w:color="auto" w:fill="F7CAAC"/>
          </w:tcPr>
          <w:p w:rsidR="006F4471" w:rsidRPr="00E357AF" w:rsidRDefault="006F4471" w:rsidP="006F4471">
            <w:pPr>
              <w:jc w:val="both"/>
              <w:rPr>
                <w:b/>
              </w:rPr>
            </w:pPr>
            <w:r w:rsidRPr="00E357AF">
              <w:rPr>
                <w:b/>
              </w:rPr>
              <w:t>kreditů</w:t>
            </w:r>
          </w:p>
        </w:tc>
        <w:tc>
          <w:tcPr>
            <w:tcW w:w="1207" w:type="dxa"/>
            <w:gridSpan w:val="2"/>
          </w:tcPr>
          <w:p w:rsidR="006F4471" w:rsidRPr="00E357AF" w:rsidRDefault="006F4471" w:rsidP="006F4471">
            <w:pPr>
              <w:jc w:val="both"/>
            </w:pPr>
            <w:r w:rsidRPr="00E357AF">
              <w:t>6</w:t>
            </w:r>
          </w:p>
        </w:tc>
      </w:tr>
      <w:tr w:rsidR="006F4471" w:rsidTr="006F4471">
        <w:tc>
          <w:tcPr>
            <w:tcW w:w="3086" w:type="dxa"/>
            <w:shd w:val="clear" w:color="auto" w:fill="F7CAAC"/>
          </w:tcPr>
          <w:p w:rsidR="006F4471" w:rsidRPr="00E357AF" w:rsidRDefault="006F4471" w:rsidP="006F4471">
            <w:pPr>
              <w:jc w:val="both"/>
              <w:rPr>
                <w:b/>
              </w:rPr>
            </w:pPr>
            <w:r w:rsidRPr="00E357AF">
              <w:rPr>
                <w:b/>
              </w:rPr>
              <w:t>Prerekvizity, korekvizity, ekvivalence</w:t>
            </w:r>
          </w:p>
        </w:tc>
        <w:tc>
          <w:tcPr>
            <w:tcW w:w="6769" w:type="dxa"/>
            <w:gridSpan w:val="7"/>
          </w:tcPr>
          <w:p w:rsidR="006F4471" w:rsidRPr="00E357AF" w:rsidRDefault="00AD7414" w:rsidP="006F4471">
            <w:pPr>
              <w:jc w:val="both"/>
            </w:pPr>
            <w:r>
              <w:t>Ekvivalence (Microeconomics I)</w:t>
            </w:r>
          </w:p>
        </w:tc>
      </w:tr>
      <w:tr w:rsidR="006F4471" w:rsidTr="006F4471">
        <w:tc>
          <w:tcPr>
            <w:tcW w:w="3086" w:type="dxa"/>
            <w:shd w:val="clear" w:color="auto" w:fill="F7CAAC"/>
          </w:tcPr>
          <w:p w:rsidR="006F4471" w:rsidRPr="00E357AF" w:rsidRDefault="006F4471" w:rsidP="006F4471">
            <w:pPr>
              <w:jc w:val="both"/>
              <w:rPr>
                <w:b/>
              </w:rPr>
            </w:pPr>
            <w:r w:rsidRPr="00E357AF">
              <w:rPr>
                <w:b/>
              </w:rPr>
              <w:t>Způsob ověření studijních výsledků</w:t>
            </w:r>
          </w:p>
        </w:tc>
        <w:tc>
          <w:tcPr>
            <w:tcW w:w="3406" w:type="dxa"/>
            <w:gridSpan w:val="4"/>
          </w:tcPr>
          <w:p w:rsidR="006F4471" w:rsidRPr="00E357AF" w:rsidRDefault="006F4471" w:rsidP="006F4471">
            <w:pPr>
              <w:jc w:val="both"/>
            </w:pPr>
            <w:r w:rsidRPr="00E357AF">
              <w:t>zápočet, zkouška</w:t>
            </w:r>
          </w:p>
        </w:tc>
        <w:tc>
          <w:tcPr>
            <w:tcW w:w="2156" w:type="dxa"/>
            <w:shd w:val="clear" w:color="auto" w:fill="F7CAAC"/>
          </w:tcPr>
          <w:p w:rsidR="006F4471" w:rsidRPr="00E357AF" w:rsidRDefault="006F4471" w:rsidP="006F4471">
            <w:pPr>
              <w:jc w:val="both"/>
              <w:rPr>
                <w:b/>
              </w:rPr>
            </w:pPr>
            <w:r w:rsidRPr="00E357AF">
              <w:rPr>
                <w:b/>
              </w:rPr>
              <w:t>Forma výuky</w:t>
            </w:r>
          </w:p>
        </w:tc>
        <w:tc>
          <w:tcPr>
            <w:tcW w:w="1207" w:type="dxa"/>
            <w:gridSpan w:val="2"/>
          </w:tcPr>
          <w:p w:rsidR="006F4471" w:rsidRPr="00E357AF" w:rsidRDefault="006F4471" w:rsidP="006F4471">
            <w:pPr>
              <w:jc w:val="both"/>
            </w:pPr>
            <w:r w:rsidRPr="00E357AF">
              <w:t>přednáška, seminář</w:t>
            </w:r>
          </w:p>
        </w:tc>
      </w:tr>
      <w:tr w:rsidR="006F4471" w:rsidTr="006F4471">
        <w:tc>
          <w:tcPr>
            <w:tcW w:w="3086" w:type="dxa"/>
            <w:shd w:val="clear" w:color="auto" w:fill="F7CAAC"/>
          </w:tcPr>
          <w:p w:rsidR="006F4471" w:rsidRPr="00E357AF" w:rsidRDefault="006F4471" w:rsidP="006F4471">
            <w:pPr>
              <w:jc w:val="both"/>
              <w:rPr>
                <w:b/>
              </w:rPr>
            </w:pPr>
            <w:r w:rsidRPr="00E357AF">
              <w:rPr>
                <w:b/>
              </w:rPr>
              <w:t>Forma způsobu ověření studijních výsledků a další požadavky na studenta</w:t>
            </w:r>
          </w:p>
        </w:tc>
        <w:tc>
          <w:tcPr>
            <w:tcW w:w="6769" w:type="dxa"/>
            <w:gridSpan w:val="7"/>
            <w:tcBorders>
              <w:bottom w:val="nil"/>
            </w:tcBorders>
          </w:tcPr>
          <w:p w:rsidR="006F4471" w:rsidRPr="00E357AF" w:rsidRDefault="006F4471" w:rsidP="006F4471">
            <w:pPr>
              <w:jc w:val="both"/>
            </w:pPr>
            <w:r w:rsidRPr="00E357AF">
              <w:t>Způsob zakončení předmětu – zápočet, zkouška</w:t>
            </w:r>
          </w:p>
          <w:p w:rsidR="006F4471" w:rsidRPr="00E357AF" w:rsidRDefault="006F4471" w:rsidP="006F4471">
            <w:pPr>
              <w:jc w:val="both"/>
            </w:pPr>
            <w:r w:rsidRPr="00E357AF">
              <w:t>Požadavky na zápočet:</w:t>
            </w:r>
            <w:r>
              <w:t xml:space="preserve"> </w:t>
            </w:r>
            <w:r w:rsidRPr="00E357AF">
              <w:t>80% aktivní účast na seminářích, závěrečný zápočtový test s minimální 60% úspěšností z celkového počtu bodů.</w:t>
            </w:r>
          </w:p>
          <w:p w:rsidR="006F4471" w:rsidRPr="00E357AF" w:rsidRDefault="006F4471" w:rsidP="00AB3D52">
            <w:pPr>
              <w:jc w:val="both"/>
            </w:pPr>
            <w:r w:rsidRPr="00E357AF">
              <w:t>Požadavky na zkoušku:</w:t>
            </w:r>
            <w:r>
              <w:t xml:space="preserve"> </w:t>
            </w:r>
            <w:r w:rsidRPr="00E357AF">
              <w:t>písemný test s minimální 60% úspěšností z celkového p</w:t>
            </w:r>
            <w:r w:rsidR="00AB3D52">
              <w:t>očtu bodů. N</w:t>
            </w:r>
            <w:r w:rsidRPr="00E357AF">
              <w:t>ásleduje ústní zkouška v rozsahu znalostí přednášek a seminářů.</w:t>
            </w:r>
          </w:p>
        </w:tc>
      </w:tr>
      <w:tr w:rsidR="006F4471" w:rsidTr="006F4471">
        <w:trPr>
          <w:trHeight w:val="87"/>
        </w:trPr>
        <w:tc>
          <w:tcPr>
            <w:tcW w:w="9855" w:type="dxa"/>
            <w:gridSpan w:val="8"/>
            <w:tcBorders>
              <w:top w:val="nil"/>
            </w:tcBorders>
          </w:tcPr>
          <w:p w:rsidR="006F4471" w:rsidRPr="0032227F" w:rsidRDefault="006F4471" w:rsidP="006F4471">
            <w:pPr>
              <w:jc w:val="both"/>
              <w:rPr>
                <w:sz w:val="16"/>
              </w:rPr>
            </w:pPr>
          </w:p>
        </w:tc>
      </w:tr>
      <w:tr w:rsidR="006F4471" w:rsidTr="006F4471">
        <w:trPr>
          <w:trHeight w:val="197"/>
        </w:trPr>
        <w:tc>
          <w:tcPr>
            <w:tcW w:w="3086" w:type="dxa"/>
            <w:tcBorders>
              <w:top w:val="nil"/>
            </w:tcBorders>
            <w:shd w:val="clear" w:color="auto" w:fill="F7CAAC"/>
          </w:tcPr>
          <w:p w:rsidR="006F4471" w:rsidRPr="00E357AF" w:rsidRDefault="006F4471" w:rsidP="006F4471">
            <w:pPr>
              <w:jc w:val="both"/>
              <w:rPr>
                <w:b/>
              </w:rPr>
            </w:pPr>
            <w:r w:rsidRPr="00E357AF">
              <w:rPr>
                <w:b/>
              </w:rPr>
              <w:t>Garant předmětu</w:t>
            </w:r>
          </w:p>
        </w:tc>
        <w:tc>
          <w:tcPr>
            <w:tcW w:w="6769" w:type="dxa"/>
            <w:gridSpan w:val="7"/>
            <w:tcBorders>
              <w:top w:val="nil"/>
            </w:tcBorders>
          </w:tcPr>
          <w:p w:rsidR="006F4471" w:rsidRPr="00E357AF" w:rsidRDefault="006F4471" w:rsidP="006F4471">
            <w:pPr>
              <w:jc w:val="both"/>
            </w:pPr>
            <w:r w:rsidRPr="00E357AF">
              <w:t>Ing. Kamil Dobeš, Ph.D.</w:t>
            </w:r>
          </w:p>
        </w:tc>
      </w:tr>
      <w:tr w:rsidR="006F4471" w:rsidTr="006F4471">
        <w:trPr>
          <w:trHeight w:val="243"/>
        </w:trPr>
        <w:tc>
          <w:tcPr>
            <w:tcW w:w="3086" w:type="dxa"/>
            <w:tcBorders>
              <w:top w:val="nil"/>
            </w:tcBorders>
            <w:shd w:val="clear" w:color="auto" w:fill="F7CAAC"/>
          </w:tcPr>
          <w:p w:rsidR="006F4471" w:rsidRPr="00E357AF" w:rsidRDefault="006F4471" w:rsidP="006F4471">
            <w:pPr>
              <w:jc w:val="both"/>
              <w:rPr>
                <w:b/>
              </w:rPr>
            </w:pPr>
            <w:r w:rsidRPr="00E357AF">
              <w:rPr>
                <w:b/>
              </w:rPr>
              <w:t>Zapojení garanta do výuky předmětu</w:t>
            </w:r>
          </w:p>
        </w:tc>
        <w:tc>
          <w:tcPr>
            <w:tcW w:w="6769" w:type="dxa"/>
            <w:gridSpan w:val="7"/>
            <w:tcBorders>
              <w:top w:val="nil"/>
            </w:tcBorders>
          </w:tcPr>
          <w:p w:rsidR="006F4471" w:rsidRPr="00E357AF" w:rsidRDefault="006F4471" w:rsidP="00C75F6A">
            <w:pPr>
              <w:jc w:val="both"/>
            </w:pPr>
            <w:r w:rsidRPr="00E357AF">
              <w:t xml:space="preserve">Garant se podílí na přednášení v rozsahu </w:t>
            </w:r>
            <w:r w:rsidR="00C75F6A">
              <w:t>100 %, dále stanovuje koncepci seminářů</w:t>
            </w:r>
            <w:r w:rsidRPr="00E357AF">
              <w:t xml:space="preserve"> a dohlíží na jejich jednotné vedení.</w:t>
            </w:r>
          </w:p>
        </w:tc>
      </w:tr>
      <w:tr w:rsidR="006F4471" w:rsidTr="006F4471">
        <w:tc>
          <w:tcPr>
            <w:tcW w:w="3086" w:type="dxa"/>
            <w:shd w:val="clear" w:color="auto" w:fill="F7CAAC"/>
          </w:tcPr>
          <w:p w:rsidR="006F4471" w:rsidRPr="00E357AF" w:rsidRDefault="006F4471" w:rsidP="006F4471">
            <w:pPr>
              <w:jc w:val="both"/>
              <w:rPr>
                <w:b/>
              </w:rPr>
            </w:pPr>
            <w:r w:rsidRPr="00E357AF">
              <w:rPr>
                <w:b/>
              </w:rPr>
              <w:t>Vyučující</w:t>
            </w:r>
          </w:p>
        </w:tc>
        <w:tc>
          <w:tcPr>
            <w:tcW w:w="6769" w:type="dxa"/>
            <w:gridSpan w:val="7"/>
            <w:tcBorders>
              <w:bottom w:val="nil"/>
            </w:tcBorders>
          </w:tcPr>
          <w:p w:rsidR="006F4471" w:rsidRPr="00E357AF" w:rsidRDefault="006F4471" w:rsidP="006F4471">
            <w:pPr>
              <w:jc w:val="both"/>
            </w:pPr>
            <w:r w:rsidRPr="00E357AF">
              <w:t>Ing. Kamil Dobeš, Ph.D. – přednášky (100%)</w:t>
            </w:r>
          </w:p>
        </w:tc>
      </w:tr>
      <w:tr w:rsidR="006F4471" w:rsidTr="006F4471">
        <w:trPr>
          <w:trHeight w:val="60"/>
        </w:trPr>
        <w:tc>
          <w:tcPr>
            <w:tcW w:w="9855" w:type="dxa"/>
            <w:gridSpan w:val="8"/>
            <w:tcBorders>
              <w:top w:val="nil"/>
            </w:tcBorders>
          </w:tcPr>
          <w:p w:rsidR="006F4471" w:rsidRPr="0032227F" w:rsidRDefault="006F4471" w:rsidP="006F4471">
            <w:pPr>
              <w:jc w:val="both"/>
              <w:rPr>
                <w:sz w:val="16"/>
              </w:rPr>
            </w:pPr>
          </w:p>
        </w:tc>
      </w:tr>
      <w:tr w:rsidR="006F4471" w:rsidTr="006F4471">
        <w:tc>
          <w:tcPr>
            <w:tcW w:w="3086" w:type="dxa"/>
            <w:shd w:val="clear" w:color="auto" w:fill="F7CAAC"/>
          </w:tcPr>
          <w:p w:rsidR="006F4471" w:rsidRPr="00E357AF" w:rsidRDefault="006F4471" w:rsidP="006F4471">
            <w:pPr>
              <w:jc w:val="both"/>
              <w:rPr>
                <w:b/>
              </w:rPr>
            </w:pPr>
            <w:r w:rsidRPr="00E357AF">
              <w:rPr>
                <w:b/>
              </w:rPr>
              <w:t>Stručná anotace předmětu</w:t>
            </w:r>
          </w:p>
        </w:tc>
        <w:tc>
          <w:tcPr>
            <w:tcW w:w="6769" w:type="dxa"/>
            <w:gridSpan w:val="7"/>
            <w:tcBorders>
              <w:bottom w:val="nil"/>
            </w:tcBorders>
          </w:tcPr>
          <w:p w:rsidR="006F4471" w:rsidRPr="00E357AF" w:rsidRDefault="006F4471" w:rsidP="006F4471">
            <w:pPr>
              <w:jc w:val="both"/>
            </w:pPr>
          </w:p>
        </w:tc>
      </w:tr>
      <w:tr w:rsidR="006F4471" w:rsidTr="006F4471">
        <w:trPr>
          <w:trHeight w:val="3938"/>
        </w:trPr>
        <w:tc>
          <w:tcPr>
            <w:tcW w:w="9855" w:type="dxa"/>
            <w:gridSpan w:val="8"/>
            <w:tcBorders>
              <w:top w:val="nil"/>
              <w:bottom w:val="single" w:sz="12" w:space="0" w:color="auto"/>
            </w:tcBorders>
          </w:tcPr>
          <w:p w:rsidR="006F4471" w:rsidRPr="00E357AF" w:rsidRDefault="006F4471" w:rsidP="006F4471">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6F4471" w:rsidRPr="00E357AF" w:rsidRDefault="006F4471" w:rsidP="006F4471">
            <w:pPr>
              <w:jc w:val="both"/>
            </w:pPr>
            <w:r w:rsidRPr="00E357AF">
              <w:t xml:space="preserve">Obsah: </w:t>
            </w:r>
          </w:p>
          <w:p w:rsidR="006F4471" w:rsidRPr="00E357AF" w:rsidRDefault="006F4471" w:rsidP="006F4471">
            <w:pPr>
              <w:pStyle w:val="Odstavecseseznamem"/>
              <w:numPr>
                <w:ilvl w:val="0"/>
                <w:numId w:val="7"/>
              </w:numPr>
              <w:ind w:left="247" w:hanging="247"/>
              <w:jc w:val="both"/>
            </w:pPr>
            <w:r w:rsidRPr="00E357AF">
              <w:t xml:space="preserve">Úvod do ekonomického studia. Základní problémy organizace ekonomiky. Základní metodické návyky. </w:t>
            </w:r>
          </w:p>
          <w:p w:rsidR="006F4471" w:rsidRPr="00E357AF" w:rsidRDefault="006F4471" w:rsidP="006F4471">
            <w:pPr>
              <w:pStyle w:val="Odstavecseseznamem"/>
              <w:numPr>
                <w:ilvl w:val="0"/>
                <w:numId w:val="7"/>
              </w:numPr>
              <w:ind w:left="247" w:hanging="247"/>
              <w:jc w:val="both"/>
            </w:pPr>
            <w:r w:rsidRPr="00E357AF">
              <w:t xml:space="preserve">Trh a tržní mechanizmus. </w:t>
            </w:r>
          </w:p>
          <w:p w:rsidR="006F4471" w:rsidRPr="00E357AF" w:rsidRDefault="006F4471" w:rsidP="006F4471">
            <w:pPr>
              <w:pStyle w:val="Odstavecseseznamem"/>
              <w:numPr>
                <w:ilvl w:val="0"/>
                <w:numId w:val="7"/>
              </w:numPr>
              <w:ind w:left="247" w:hanging="247"/>
              <w:jc w:val="both"/>
            </w:pPr>
            <w:r w:rsidRPr="00E357AF">
              <w:t xml:space="preserve">Chování spotřebitele a formování poptávky. </w:t>
            </w:r>
          </w:p>
          <w:p w:rsidR="006F4471" w:rsidRPr="00E357AF" w:rsidRDefault="006F4471" w:rsidP="006F4471">
            <w:pPr>
              <w:pStyle w:val="Odstavecseseznamem"/>
              <w:numPr>
                <w:ilvl w:val="0"/>
                <w:numId w:val="7"/>
              </w:numPr>
              <w:ind w:left="247" w:hanging="247"/>
              <w:jc w:val="both"/>
            </w:pPr>
            <w:r w:rsidRPr="00E357AF">
              <w:t xml:space="preserve">Nabídka na trhu výrobků a služeb. </w:t>
            </w:r>
          </w:p>
          <w:p w:rsidR="006F4471" w:rsidRPr="00E357AF" w:rsidRDefault="006F4471" w:rsidP="006F4471">
            <w:pPr>
              <w:pStyle w:val="Odstavecseseznamem"/>
              <w:numPr>
                <w:ilvl w:val="0"/>
                <w:numId w:val="7"/>
              </w:numPr>
              <w:ind w:left="247" w:hanging="247"/>
              <w:jc w:val="both"/>
            </w:pPr>
            <w:r w:rsidRPr="00E357AF">
              <w:t xml:space="preserve">Firma v podmínkách dokonalé konkurence a formování nabídky. Rovnováha na dokonale konkurenčním trhu. </w:t>
            </w:r>
          </w:p>
          <w:p w:rsidR="006F4471" w:rsidRPr="00E357AF" w:rsidRDefault="006F4471" w:rsidP="006F4471">
            <w:pPr>
              <w:pStyle w:val="Odstavecseseznamem"/>
              <w:numPr>
                <w:ilvl w:val="0"/>
                <w:numId w:val="7"/>
              </w:numPr>
              <w:ind w:left="247" w:hanging="247"/>
              <w:jc w:val="both"/>
            </w:pPr>
            <w:r w:rsidRPr="00E357AF">
              <w:t xml:space="preserve">Nedokonalá konkurence. Monopol. </w:t>
            </w:r>
          </w:p>
          <w:p w:rsidR="006F4471" w:rsidRPr="00E357AF" w:rsidRDefault="006F4471" w:rsidP="006F4471">
            <w:pPr>
              <w:pStyle w:val="Odstavecseseznamem"/>
              <w:numPr>
                <w:ilvl w:val="0"/>
                <w:numId w:val="7"/>
              </w:numPr>
              <w:ind w:left="247" w:hanging="247"/>
              <w:jc w:val="both"/>
            </w:pPr>
            <w:r w:rsidRPr="00E357AF">
              <w:t xml:space="preserve">Oligopol. Monopolní konkurence. Alternativní cíle firmy. </w:t>
            </w:r>
          </w:p>
          <w:p w:rsidR="006F4471" w:rsidRPr="00E357AF" w:rsidRDefault="006F4471" w:rsidP="006F4471">
            <w:pPr>
              <w:pStyle w:val="Odstavecseseznamem"/>
              <w:numPr>
                <w:ilvl w:val="0"/>
                <w:numId w:val="7"/>
              </w:numPr>
              <w:ind w:left="247" w:hanging="247"/>
              <w:jc w:val="both"/>
            </w:pPr>
            <w:r w:rsidRPr="00E357AF">
              <w:t xml:space="preserve">Trh primárních výrobních faktorů a formování jejich cen. </w:t>
            </w:r>
          </w:p>
          <w:p w:rsidR="006F4471" w:rsidRPr="00E357AF" w:rsidRDefault="006F4471" w:rsidP="006F4471">
            <w:pPr>
              <w:pStyle w:val="Odstavecseseznamem"/>
              <w:numPr>
                <w:ilvl w:val="0"/>
                <w:numId w:val="7"/>
              </w:numPr>
              <w:ind w:left="247" w:hanging="247"/>
              <w:jc w:val="both"/>
            </w:pPr>
            <w:r w:rsidRPr="00E357AF">
              <w:t xml:space="preserve">Trh práce a mzda. </w:t>
            </w:r>
          </w:p>
          <w:p w:rsidR="006F4471" w:rsidRPr="00E357AF" w:rsidRDefault="006F4471" w:rsidP="006F4471">
            <w:pPr>
              <w:pStyle w:val="Odstavecseseznamem"/>
              <w:numPr>
                <w:ilvl w:val="0"/>
                <w:numId w:val="7"/>
              </w:numPr>
              <w:ind w:left="247" w:hanging="247"/>
              <w:jc w:val="both"/>
            </w:pPr>
            <w:r w:rsidRPr="00E357AF">
              <w:t xml:space="preserve">Trh kapitálu. Rozdělování důchodů. </w:t>
            </w:r>
          </w:p>
          <w:p w:rsidR="006F4471" w:rsidRPr="00E357AF" w:rsidRDefault="006F4471" w:rsidP="006F4471">
            <w:pPr>
              <w:pStyle w:val="Odstavecseseznamem"/>
              <w:numPr>
                <w:ilvl w:val="0"/>
                <w:numId w:val="7"/>
              </w:numPr>
              <w:ind w:left="247" w:hanging="247"/>
              <w:jc w:val="both"/>
            </w:pPr>
            <w:r w:rsidRPr="00E357AF">
              <w:t xml:space="preserve">Celková rovnováha a tržní efektivnost. </w:t>
            </w:r>
          </w:p>
          <w:p w:rsidR="006F4471" w:rsidRPr="00E357AF" w:rsidRDefault="006F4471" w:rsidP="006F4471">
            <w:pPr>
              <w:pStyle w:val="Odstavecseseznamem"/>
              <w:numPr>
                <w:ilvl w:val="0"/>
                <w:numId w:val="7"/>
              </w:numPr>
              <w:ind w:left="247" w:hanging="247"/>
              <w:jc w:val="both"/>
            </w:pPr>
            <w:r w:rsidRPr="00E357AF">
              <w:t>Tržní selhání. Působení státu na mikroekonomické subjekty.</w:t>
            </w:r>
          </w:p>
        </w:tc>
      </w:tr>
      <w:tr w:rsidR="006F4471" w:rsidTr="006F4471">
        <w:trPr>
          <w:trHeight w:val="265"/>
        </w:trPr>
        <w:tc>
          <w:tcPr>
            <w:tcW w:w="3653" w:type="dxa"/>
            <w:gridSpan w:val="2"/>
            <w:tcBorders>
              <w:top w:val="nil"/>
            </w:tcBorders>
            <w:shd w:val="clear" w:color="auto" w:fill="F7CAAC"/>
          </w:tcPr>
          <w:p w:rsidR="006F4471" w:rsidRPr="00E357AF" w:rsidRDefault="006F4471" w:rsidP="006F4471">
            <w:pPr>
              <w:jc w:val="both"/>
            </w:pPr>
            <w:r w:rsidRPr="00E357AF">
              <w:rPr>
                <w:b/>
              </w:rPr>
              <w:t>Studijní literatura a studijní pomůcky</w:t>
            </w:r>
          </w:p>
        </w:tc>
        <w:tc>
          <w:tcPr>
            <w:tcW w:w="6202" w:type="dxa"/>
            <w:gridSpan w:val="6"/>
            <w:tcBorders>
              <w:top w:val="nil"/>
              <w:bottom w:val="nil"/>
            </w:tcBorders>
          </w:tcPr>
          <w:p w:rsidR="006F4471" w:rsidRPr="00E357AF" w:rsidRDefault="006F4471" w:rsidP="006F4471">
            <w:pPr>
              <w:jc w:val="both"/>
            </w:pPr>
          </w:p>
        </w:tc>
      </w:tr>
      <w:tr w:rsidR="006F4471" w:rsidTr="006F4471">
        <w:trPr>
          <w:trHeight w:val="708"/>
        </w:trPr>
        <w:tc>
          <w:tcPr>
            <w:tcW w:w="9855" w:type="dxa"/>
            <w:gridSpan w:val="8"/>
            <w:tcBorders>
              <w:top w:val="nil"/>
            </w:tcBorders>
          </w:tcPr>
          <w:p w:rsidR="006F4471" w:rsidDel="00A3027E" w:rsidRDefault="006F4471" w:rsidP="006F4471">
            <w:pPr>
              <w:jc w:val="both"/>
              <w:rPr>
                <w:del w:id="451" w:author="Michal Pilík" w:date="2018-09-18T13:34:00Z"/>
                <w:b/>
              </w:rPr>
            </w:pPr>
            <w:r w:rsidRPr="00E357AF">
              <w:rPr>
                <w:b/>
              </w:rPr>
              <w:t>Povinná literatura</w:t>
            </w:r>
          </w:p>
          <w:p w:rsidR="00A3027E" w:rsidRPr="00E357AF" w:rsidRDefault="00A3027E" w:rsidP="006F4471">
            <w:pPr>
              <w:jc w:val="both"/>
              <w:rPr>
                <w:ins w:id="452" w:author="Michal Pilík" w:date="2018-09-20T11:40:00Z"/>
                <w:b/>
              </w:rPr>
            </w:pPr>
          </w:p>
          <w:p w:rsidR="00C51B31" w:rsidRPr="00E357AF" w:rsidDel="00B77D13" w:rsidRDefault="00C51B31" w:rsidP="00C51B31">
            <w:pPr>
              <w:jc w:val="both"/>
              <w:rPr>
                <w:del w:id="453" w:author="Michal Pilík" w:date="2018-09-18T13:34:00Z"/>
              </w:rPr>
            </w:pPr>
            <w:del w:id="454" w:author="Michal Pilík" w:date="2018-09-18T13:34:00Z">
              <w:r w:rsidRPr="00E357AF" w:rsidDel="00B77D13">
                <w:delText xml:space="preserve">BERNANKE, B., FRANK, R. H. </w:delText>
              </w:r>
              <w:r w:rsidRPr="00E357AF" w:rsidDel="00B77D13">
                <w:rPr>
                  <w:i/>
                </w:rPr>
                <w:delText>Ekonomie</w:delText>
              </w:r>
              <w:r w:rsidRPr="00E357AF" w:rsidDel="00B77D13">
                <w:delText>. Praha: Grada, 2003, 803 s. ISBN 8024704714.</w:delText>
              </w:r>
            </w:del>
          </w:p>
          <w:p w:rsidR="00C51B31" w:rsidRPr="00E357AF" w:rsidRDefault="00C51B31" w:rsidP="00C51B31">
            <w:pPr>
              <w:jc w:val="both"/>
            </w:pPr>
            <w:r w:rsidRPr="00E357AF">
              <w:t xml:space="preserve">DOHNALOVÁ, Z. </w:t>
            </w:r>
            <w:r w:rsidRPr="00E357AF">
              <w:rPr>
                <w:i/>
              </w:rPr>
              <w:t>Mikroekonomie</w:t>
            </w:r>
            <w:r w:rsidRPr="00E357AF">
              <w:t>. Zlín: Univerzita Tomáše Bati ve Zlíně, Fakulta managementu a ekonomiky, 2014, 185 s. ISBN 978-80-8154-033-2.</w:t>
            </w:r>
          </w:p>
          <w:p w:rsidR="00C51B31" w:rsidRPr="00E357AF" w:rsidRDefault="00C51B31" w:rsidP="00C51B31">
            <w:pPr>
              <w:jc w:val="both"/>
            </w:pPr>
            <w:r w:rsidRPr="00E357AF">
              <w:t xml:space="preserve">DOHNALOVÁ, Z. </w:t>
            </w:r>
            <w:r w:rsidRPr="00E357AF">
              <w:rPr>
                <w:i/>
              </w:rPr>
              <w:t>Mikroekonomie I: studijní pomůcka pro distanční studium</w:t>
            </w:r>
            <w:r w:rsidRPr="00E357AF">
              <w:t>. Vyd. 3., upr. Zlín: Univerzita Tomáše Bati ve Zlíně, 2011, 201 s. ISBN 978-80-7318-986-0.</w:t>
            </w:r>
          </w:p>
          <w:p w:rsidR="00C51B31" w:rsidRPr="00E357AF" w:rsidRDefault="00C51B31" w:rsidP="00C51B31">
            <w:pPr>
              <w:jc w:val="both"/>
            </w:pPr>
            <w:r w:rsidRPr="00E357AF">
              <w:t xml:space="preserve">DOHNALOVÁ, Z., DOBEŠ, K. </w:t>
            </w:r>
            <w:r w:rsidRPr="00E357AF">
              <w:rPr>
                <w:i/>
              </w:rPr>
              <w:t>Mikroekonomie pro bakalářské studium: cvičebnice</w:t>
            </w:r>
            <w:r w:rsidRPr="00E357AF">
              <w:t>. 5., upr. vyd. Zlín: Univerzita Tomáše Bati ve Zlíně, 2010, 89 s. ISBN 978-80-7318-977-8.</w:t>
            </w:r>
          </w:p>
          <w:p w:rsidR="002857D1" w:rsidRDefault="002857D1" w:rsidP="006F4471">
            <w:pPr>
              <w:jc w:val="both"/>
            </w:pPr>
            <w:r w:rsidRPr="002857D1">
              <w:t>HOŘEJŠÍ, B</w:t>
            </w:r>
            <w:r>
              <w:t>.</w:t>
            </w:r>
            <w:r w:rsidRPr="002857D1">
              <w:t>, SOUKUPOVÁ,</w:t>
            </w:r>
            <w:r>
              <w:t xml:space="preserve"> J.,</w:t>
            </w:r>
            <w:r w:rsidRPr="002857D1">
              <w:t xml:space="preserve"> MACÁKOVÁ</w:t>
            </w:r>
            <w:r>
              <w:t>, L.,</w:t>
            </w:r>
            <w:r w:rsidRPr="002857D1">
              <w:t xml:space="preserve"> SOUKUP</w:t>
            </w:r>
            <w:r>
              <w:t>, J</w:t>
            </w:r>
            <w:r w:rsidRPr="002857D1">
              <w:rPr>
                <w:i/>
              </w:rPr>
              <w:t>. Mikroekonomie</w:t>
            </w:r>
            <w:r w:rsidRPr="002857D1">
              <w:t>. 6. aktualizované a doplněné vydání. Praha: Management Press, 2018, 581 s. ISBN 978-80-7261-538-4.</w:t>
            </w:r>
          </w:p>
          <w:p w:rsidR="00C51B31" w:rsidRPr="00E357AF" w:rsidRDefault="00C51B31" w:rsidP="00C51B31">
            <w:pPr>
              <w:jc w:val="both"/>
            </w:pPr>
            <w:r w:rsidRPr="00E357AF">
              <w:t xml:space="preserve">MACÁKOVÁ, L. </w:t>
            </w:r>
            <w:r w:rsidRPr="00E357AF">
              <w:rPr>
                <w:i/>
              </w:rPr>
              <w:t>Mikroekonomie: základní kurz</w:t>
            </w:r>
            <w:r w:rsidRPr="00E357AF">
              <w:t>. 11. vyd. Slaný: Melandrium, 2010, dotisk, 275 s. ISBN 978-80-86175-70-6.</w:t>
            </w:r>
          </w:p>
          <w:p w:rsidR="006F4471" w:rsidDel="00A3027E" w:rsidRDefault="006F4471" w:rsidP="006F4471">
            <w:pPr>
              <w:jc w:val="both"/>
              <w:rPr>
                <w:del w:id="455" w:author="Michal Pilík" w:date="2018-09-18T13:33:00Z"/>
              </w:rPr>
            </w:pPr>
            <w:del w:id="456" w:author="Michal Pilík" w:date="2018-09-18T13:33:00Z">
              <w:r w:rsidRPr="00E357AF" w:rsidDel="00B77D13">
                <w:delText xml:space="preserve">MANKIW, N. G. </w:delText>
              </w:r>
              <w:r w:rsidRPr="00E357AF" w:rsidDel="00B77D13">
                <w:rPr>
                  <w:i/>
                </w:rPr>
                <w:delText>Zásady ekonomie</w:delText>
              </w:r>
              <w:r w:rsidRPr="00E357AF" w:rsidDel="00B77D13">
                <w:delText xml:space="preserve">. Praha: Grada, </w:delText>
              </w:r>
              <w:r w:rsidR="0010772B" w:rsidDel="00B77D13">
                <w:delText>2000</w:delText>
              </w:r>
              <w:r w:rsidRPr="00E357AF" w:rsidDel="00B77D13">
                <w:delText>, 76</w:delText>
              </w:r>
              <w:r w:rsidR="0010772B" w:rsidDel="00B77D13">
                <w:delText>8</w:delText>
              </w:r>
              <w:r w:rsidRPr="00E357AF" w:rsidDel="00B77D13">
                <w:delText xml:space="preserve"> s. ISBN </w:delText>
              </w:r>
              <w:r w:rsidR="0010772B" w:rsidRPr="0010772B" w:rsidDel="00B77D13">
                <w:rPr>
                  <w:shd w:val="clear" w:color="auto" w:fill="FFFFFF"/>
                </w:rPr>
                <w:delText>978-80-7169-891-1</w:delText>
              </w:r>
              <w:r w:rsidRPr="0010772B" w:rsidDel="00B77D13">
                <w:delText>.</w:delText>
              </w:r>
            </w:del>
          </w:p>
          <w:p w:rsidR="00A3027E" w:rsidRPr="00E357AF" w:rsidRDefault="00A3027E" w:rsidP="006F4471">
            <w:pPr>
              <w:jc w:val="both"/>
              <w:rPr>
                <w:ins w:id="457" w:author="Michal Pilík" w:date="2018-09-20T11:41:00Z"/>
              </w:rPr>
            </w:pPr>
          </w:p>
          <w:p w:rsidR="006F4471" w:rsidRPr="00E357AF" w:rsidRDefault="006F4471" w:rsidP="006F4471">
            <w:pPr>
              <w:jc w:val="both"/>
            </w:pPr>
            <w:r w:rsidRPr="00E357AF">
              <w:rPr>
                <w:b/>
              </w:rPr>
              <w:t>Doporučená literatura</w:t>
            </w:r>
          </w:p>
          <w:p w:rsidR="00C51B31" w:rsidRPr="00E357AF" w:rsidRDefault="00C51B31" w:rsidP="00C51B31">
            <w:pPr>
              <w:jc w:val="both"/>
            </w:pPr>
            <w:r w:rsidRPr="00E357AF">
              <w:t xml:space="preserve">BESANKO, D., BRAEUTIGAM, R. R., ROCKETT, K. </w:t>
            </w:r>
            <w:r w:rsidRPr="00E357AF">
              <w:rPr>
                <w:i/>
              </w:rPr>
              <w:t>Microeconomics: international student version</w:t>
            </w:r>
            <w:r w:rsidRPr="00E357AF">
              <w:t>. 5th ed. Hoboken: Wiley, 2015, 684 s. ISBN 978-1-118-71638-0.</w:t>
            </w:r>
          </w:p>
          <w:p w:rsidR="006F4471" w:rsidRPr="00E357AF" w:rsidDel="00B77D13" w:rsidRDefault="006F4471" w:rsidP="006F4471">
            <w:pPr>
              <w:jc w:val="both"/>
              <w:rPr>
                <w:del w:id="458" w:author="Michal Pilík" w:date="2018-09-18T13:35:00Z"/>
              </w:rPr>
            </w:pPr>
            <w:r w:rsidRPr="00E357AF">
              <w:t xml:space="preserve">HOLMAN, R. </w:t>
            </w:r>
            <w:r w:rsidRPr="00E357AF">
              <w:rPr>
                <w:i/>
              </w:rPr>
              <w:t>Ekonomie</w:t>
            </w:r>
            <w:r w:rsidRPr="00E357AF">
              <w:t>. 6. vydání. Praha: C.H. Beck, 2016, 696 s. ISBN 978-80-7400-278-6.</w:t>
            </w:r>
          </w:p>
          <w:p w:rsidR="00C51B31" w:rsidDel="00B77D13" w:rsidRDefault="00C51B31" w:rsidP="006F4471">
            <w:pPr>
              <w:jc w:val="both"/>
              <w:rPr>
                <w:del w:id="459" w:author="Michal Pilík" w:date="2018-09-18T13:35:00Z"/>
              </w:rPr>
            </w:pPr>
            <w:del w:id="460" w:author="Michal Pilík" w:date="2018-09-18T13:35:00Z">
              <w:r w:rsidRPr="00E357AF" w:rsidDel="00B77D13">
                <w:lastRenderedPageBreak/>
                <w:delText xml:space="preserve">KRUGMAN, P. R., WELLS, R. </w:delText>
              </w:r>
              <w:r w:rsidRPr="00E357AF" w:rsidDel="00B77D13">
                <w:rPr>
                  <w:i/>
                </w:rPr>
                <w:delText>Microeconomics.</w:delText>
              </w:r>
              <w:r w:rsidRPr="00E357AF" w:rsidDel="00B77D13">
                <w:delText xml:space="preserve"> 3rd ed. New York, NY: Worth Publishers, 2013, 595 s. ISBN 978-1-4292-8342-7</w:delText>
              </w:r>
              <w:r w:rsidDel="00B77D13">
                <w:delText>.</w:delText>
              </w:r>
            </w:del>
          </w:p>
          <w:p w:rsidR="00C51B31" w:rsidRPr="00E357AF" w:rsidRDefault="00C51B31" w:rsidP="00C51B31">
            <w:pPr>
              <w:jc w:val="both"/>
            </w:pPr>
            <w:r w:rsidRPr="00E357AF">
              <w:t xml:space="preserve">PINDYCK, R. S., RUBINFELD, D. L. </w:t>
            </w:r>
            <w:r w:rsidRPr="00E357AF">
              <w:rPr>
                <w:i/>
              </w:rPr>
              <w:t>Microeconomics.</w:t>
            </w:r>
            <w:r w:rsidRPr="00E357AF">
              <w:t xml:space="preserve"> Eighth edition. Boston: Pearson, 2015, 739 s. ISBN 978-1-292-08197-7.</w:t>
            </w:r>
          </w:p>
          <w:p w:rsidR="00C51B31" w:rsidDel="00A3027E" w:rsidRDefault="00C51B31" w:rsidP="00C51B31">
            <w:pPr>
              <w:jc w:val="both"/>
              <w:rPr>
                <w:del w:id="461" w:author="Michal Pilík" w:date="2018-09-18T13:35:00Z"/>
              </w:rPr>
            </w:pPr>
            <w:r w:rsidRPr="00E357AF">
              <w:t xml:space="preserve">SAMUELSON, P. A., NORDHAUS, W. D. </w:t>
            </w:r>
            <w:r w:rsidRPr="00E357AF">
              <w:rPr>
                <w:i/>
              </w:rPr>
              <w:t>Ekonomie: 19. vydání</w:t>
            </w:r>
            <w:r w:rsidRPr="00E357AF">
              <w:t>. Praha: NS Svoboda, 2013, 715 s. ISBN 978-80-205-0629-0.</w:t>
            </w:r>
          </w:p>
          <w:p w:rsidR="00A3027E" w:rsidRPr="00E357AF" w:rsidRDefault="00A3027E" w:rsidP="00C51B31">
            <w:pPr>
              <w:jc w:val="both"/>
              <w:rPr>
                <w:ins w:id="462" w:author="Michal Pilík" w:date="2018-09-20T11:40:00Z"/>
              </w:rPr>
            </w:pPr>
          </w:p>
          <w:p w:rsidR="006F4471" w:rsidRPr="00E357AF" w:rsidDel="00B77D13" w:rsidRDefault="006F4471" w:rsidP="006F4471">
            <w:pPr>
              <w:jc w:val="both"/>
              <w:rPr>
                <w:del w:id="463" w:author="Michal Pilík" w:date="2018-09-18T13:35:00Z"/>
              </w:rPr>
            </w:pPr>
            <w:del w:id="464" w:author="Michal Pilík" w:date="2018-09-18T13:35:00Z">
              <w:r w:rsidRPr="00E357AF" w:rsidDel="00B77D13">
                <w:delText xml:space="preserve">SCHILLER, B. R. </w:delText>
              </w:r>
              <w:r w:rsidRPr="00E357AF" w:rsidDel="00B77D13">
                <w:rPr>
                  <w:i/>
                </w:rPr>
                <w:delText>Mikroekonomie dnes</w:delText>
              </w:r>
              <w:r w:rsidRPr="00E357AF" w:rsidDel="00B77D13">
                <w:delText>. Brno: Computer Press, 2004, 404 s. ISBN 80-251-0109-6.</w:delText>
              </w:r>
            </w:del>
          </w:p>
          <w:p w:rsidR="006F4471" w:rsidRPr="00E357AF" w:rsidRDefault="006F4471" w:rsidP="006F4471">
            <w:pPr>
              <w:jc w:val="both"/>
            </w:pPr>
            <w:r w:rsidRPr="00E357AF">
              <w:t xml:space="preserve">SCHILLER, B. R. </w:t>
            </w:r>
            <w:r w:rsidRPr="00E357AF">
              <w:rPr>
                <w:i/>
              </w:rPr>
              <w:t>Essentials of economics</w:t>
            </w:r>
            <w:r w:rsidRPr="00E357AF">
              <w:t>. 6th ed. Boston: McGraw-Hill/Irwin, 2</w:t>
            </w:r>
            <w:r w:rsidR="00C51B31">
              <w:t>007, 421 s. ISBN 0-07-340279-6.</w:t>
            </w:r>
          </w:p>
        </w:tc>
      </w:tr>
      <w:tr w:rsidR="006F4471" w:rsidTr="006F44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F4471" w:rsidRPr="00E357AF" w:rsidRDefault="006F4471" w:rsidP="006F4471">
            <w:pPr>
              <w:jc w:val="center"/>
              <w:rPr>
                <w:b/>
              </w:rPr>
            </w:pPr>
            <w:r w:rsidRPr="00E357AF">
              <w:rPr>
                <w:b/>
              </w:rPr>
              <w:lastRenderedPageBreak/>
              <w:t>Informace ke kombinované nebo distanční formě</w:t>
            </w:r>
          </w:p>
        </w:tc>
      </w:tr>
      <w:tr w:rsidR="006F4471" w:rsidTr="006F4471">
        <w:tc>
          <w:tcPr>
            <w:tcW w:w="4787" w:type="dxa"/>
            <w:gridSpan w:val="3"/>
            <w:tcBorders>
              <w:top w:val="single" w:sz="2" w:space="0" w:color="auto"/>
            </w:tcBorders>
            <w:shd w:val="clear" w:color="auto" w:fill="F7CAAC"/>
          </w:tcPr>
          <w:p w:rsidR="006F4471" w:rsidRPr="00E357AF" w:rsidRDefault="006F4471" w:rsidP="006F4471">
            <w:pPr>
              <w:jc w:val="both"/>
            </w:pPr>
            <w:r w:rsidRPr="00E357AF">
              <w:rPr>
                <w:b/>
              </w:rPr>
              <w:t>Rozsah konzultací (soustředění)</w:t>
            </w:r>
          </w:p>
        </w:tc>
        <w:tc>
          <w:tcPr>
            <w:tcW w:w="889" w:type="dxa"/>
            <w:tcBorders>
              <w:top w:val="single" w:sz="2" w:space="0" w:color="auto"/>
            </w:tcBorders>
          </w:tcPr>
          <w:p w:rsidR="006F4471" w:rsidRPr="00E357AF" w:rsidRDefault="006F4471" w:rsidP="006F4471">
            <w:pPr>
              <w:jc w:val="both"/>
            </w:pPr>
            <w:r w:rsidRPr="00E357AF">
              <w:t>20</w:t>
            </w:r>
          </w:p>
        </w:tc>
        <w:tc>
          <w:tcPr>
            <w:tcW w:w="4179" w:type="dxa"/>
            <w:gridSpan w:val="4"/>
            <w:tcBorders>
              <w:top w:val="single" w:sz="2" w:space="0" w:color="auto"/>
            </w:tcBorders>
            <w:shd w:val="clear" w:color="auto" w:fill="F7CAAC"/>
          </w:tcPr>
          <w:p w:rsidR="006F4471" w:rsidRPr="00E357AF" w:rsidRDefault="006F4471" w:rsidP="006F4471">
            <w:pPr>
              <w:jc w:val="both"/>
              <w:rPr>
                <w:b/>
              </w:rPr>
            </w:pPr>
            <w:r w:rsidRPr="00E357AF">
              <w:rPr>
                <w:b/>
              </w:rPr>
              <w:t xml:space="preserve">hodin </w:t>
            </w:r>
          </w:p>
        </w:tc>
      </w:tr>
      <w:tr w:rsidR="006F4471" w:rsidTr="006F4471">
        <w:tc>
          <w:tcPr>
            <w:tcW w:w="9855" w:type="dxa"/>
            <w:gridSpan w:val="8"/>
            <w:shd w:val="clear" w:color="auto" w:fill="F7CAAC"/>
          </w:tcPr>
          <w:p w:rsidR="006F4471" w:rsidRPr="00E357AF" w:rsidRDefault="006F4471" w:rsidP="006F4471">
            <w:pPr>
              <w:jc w:val="both"/>
              <w:rPr>
                <w:b/>
              </w:rPr>
            </w:pPr>
            <w:r w:rsidRPr="00E357AF">
              <w:rPr>
                <w:b/>
              </w:rPr>
              <w:t>Informace o způsobu kontaktu s</w:t>
            </w:r>
            <w:r w:rsidR="00C51B31">
              <w:rPr>
                <w:b/>
              </w:rPr>
              <w:t> </w:t>
            </w:r>
            <w:r w:rsidRPr="00E357AF">
              <w:rPr>
                <w:b/>
              </w:rPr>
              <w:t>vyučujícím</w:t>
            </w:r>
          </w:p>
        </w:tc>
      </w:tr>
      <w:tr w:rsidR="006F4471" w:rsidTr="006F4471">
        <w:trPr>
          <w:trHeight w:val="675"/>
        </w:trPr>
        <w:tc>
          <w:tcPr>
            <w:tcW w:w="9855" w:type="dxa"/>
            <w:gridSpan w:val="8"/>
          </w:tcPr>
          <w:p w:rsidR="006F4471" w:rsidRPr="00E357AF" w:rsidRDefault="006F4471" w:rsidP="006F4471">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lastRenderedPageBreak/>
              <w:br w:type="page"/>
            </w:r>
            <w:r>
              <w:rPr>
                <w:b/>
                <w:sz w:val="28"/>
              </w:rPr>
              <w:t>B-III – Charakteristika studijního předmětu</w:t>
            </w:r>
          </w:p>
        </w:tc>
      </w:tr>
      <w:tr w:rsidR="00AD7414" w:rsidTr="00AD7414">
        <w:tc>
          <w:tcPr>
            <w:tcW w:w="3086" w:type="dxa"/>
            <w:tcBorders>
              <w:top w:val="double" w:sz="4" w:space="0" w:color="auto"/>
            </w:tcBorders>
            <w:shd w:val="clear" w:color="auto" w:fill="F7CAAC"/>
          </w:tcPr>
          <w:p w:rsidR="00AD7414" w:rsidRPr="00E357AF" w:rsidRDefault="00AD7414" w:rsidP="00AD7414">
            <w:pPr>
              <w:jc w:val="both"/>
              <w:rPr>
                <w:b/>
              </w:rPr>
            </w:pPr>
            <w:r w:rsidRPr="00E357AF">
              <w:rPr>
                <w:b/>
              </w:rPr>
              <w:t>Název studijního předmětu</w:t>
            </w:r>
          </w:p>
        </w:tc>
        <w:tc>
          <w:tcPr>
            <w:tcW w:w="6769" w:type="dxa"/>
            <w:gridSpan w:val="7"/>
            <w:tcBorders>
              <w:top w:val="double" w:sz="4" w:space="0" w:color="auto"/>
            </w:tcBorders>
          </w:tcPr>
          <w:p w:rsidR="00AD7414" w:rsidRPr="00E357AF" w:rsidRDefault="00AD7414" w:rsidP="00AD7414">
            <w:pPr>
              <w:jc w:val="both"/>
            </w:pPr>
            <w:r w:rsidRPr="00E357AF">
              <w:t xml:space="preserve">Microeconomics I </w:t>
            </w:r>
          </w:p>
        </w:tc>
      </w:tr>
      <w:tr w:rsidR="00AD7414" w:rsidTr="00AD7414">
        <w:tc>
          <w:tcPr>
            <w:tcW w:w="3086" w:type="dxa"/>
            <w:shd w:val="clear" w:color="auto" w:fill="F7CAAC"/>
          </w:tcPr>
          <w:p w:rsidR="00AD7414" w:rsidRPr="00E357AF" w:rsidRDefault="00AD7414" w:rsidP="00AD7414">
            <w:pPr>
              <w:jc w:val="both"/>
              <w:rPr>
                <w:b/>
              </w:rPr>
            </w:pPr>
            <w:r w:rsidRPr="00E357AF">
              <w:rPr>
                <w:b/>
              </w:rPr>
              <w:t>Typ předmětu</w:t>
            </w:r>
          </w:p>
        </w:tc>
        <w:tc>
          <w:tcPr>
            <w:tcW w:w="3406" w:type="dxa"/>
            <w:gridSpan w:val="4"/>
          </w:tcPr>
          <w:p w:rsidR="00AD7414" w:rsidRPr="00E357AF" w:rsidRDefault="00AD7414" w:rsidP="00AD7414">
            <w:pPr>
              <w:jc w:val="both"/>
            </w:pPr>
            <w:r w:rsidRPr="00E357AF">
              <w:t>povinný „ZT“</w:t>
            </w:r>
          </w:p>
        </w:tc>
        <w:tc>
          <w:tcPr>
            <w:tcW w:w="2695" w:type="dxa"/>
            <w:gridSpan w:val="2"/>
            <w:shd w:val="clear" w:color="auto" w:fill="F7CAAC"/>
          </w:tcPr>
          <w:p w:rsidR="00AD7414" w:rsidRPr="00E357AF" w:rsidRDefault="00AD7414" w:rsidP="00AD7414">
            <w:pPr>
              <w:jc w:val="both"/>
            </w:pPr>
            <w:r w:rsidRPr="00E357AF">
              <w:rPr>
                <w:b/>
              </w:rPr>
              <w:t>doporučený ročník / semestr</w:t>
            </w:r>
          </w:p>
        </w:tc>
        <w:tc>
          <w:tcPr>
            <w:tcW w:w="668" w:type="dxa"/>
          </w:tcPr>
          <w:p w:rsidR="00AD7414" w:rsidRPr="00E357AF" w:rsidRDefault="00AD7414" w:rsidP="00AD7414">
            <w:pPr>
              <w:jc w:val="both"/>
            </w:pPr>
            <w:r w:rsidRPr="00E357AF">
              <w:t>1/Z</w:t>
            </w:r>
          </w:p>
        </w:tc>
      </w:tr>
      <w:tr w:rsidR="00AD7414" w:rsidTr="00AD7414">
        <w:tc>
          <w:tcPr>
            <w:tcW w:w="3086" w:type="dxa"/>
            <w:shd w:val="clear" w:color="auto" w:fill="F7CAAC"/>
          </w:tcPr>
          <w:p w:rsidR="00AD7414" w:rsidRPr="00E357AF" w:rsidRDefault="00AD7414" w:rsidP="00AD7414">
            <w:pPr>
              <w:jc w:val="both"/>
              <w:rPr>
                <w:b/>
              </w:rPr>
            </w:pPr>
            <w:r w:rsidRPr="00E357AF">
              <w:rPr>
                <w:b/>
              </w:rPr>
              <w:t>Rozsah studijního předmětu</w:t>
            </w:r>
          </w:p>
        </w:tc>
        <w:tc>
          <w:tcPr>
            <w:tcW w:w="1701" w:type="dxa"/>
            <w:gridSpan w:val="2"/>
          </w:tcPr>
          <w:p w:rsidR="00AD7414" w:rsidRPr="00E357AF" w:rsidRDefault="00AD7414" w:rsidP="00AD7414">
            <w:pPr>
              <w:jc w:val="both"/>
            </w:pPr>
            <w:r w:rsidRPr="00E357AF">
              <w:t>26p + 26s</w:t>
            </w:r>
          </w:p>
        </w:tc>
        <w:tc>
          <w:tcPr>
            <w:tcW w:w="889" w:type="dxa"/>
            <w:shd w:val="clear" w:color="auto" w:fill="F7CAAC"/>
          </w:tcPr>
          <w:p w:rsidR="00AD7414" w:rsidRPr="00E357AF" w:rsidRDefault="00AD7414" w:rsidP="00AD7414">
            <w:pPr>
              <w:jc w:val="both"/>
              <w:rPr>
                <w:b/>
              </w:rPr>
            </w:pPr>
            <w:r w:rsidRPr="00E357AF">
              <w:rPr>
                <w:b/>
              </w:rPr>
              <w:t xml:space="preserve">hod. </w:t>
            </w:r>
          </w:p>
        </w:tc>
        <w:tc>
          <w:tcPr>
            <w:tcW w:w="816" w:type="dxa"/>
          </w:tcPr>
          <w:p w:rsidR="00AD7414" w:rsidRPr="00E357AF" w:rsidRDefault="00AD7414" w:rsidP="00AD7414">
            <w:pPr>
              <w:jc w:val="both"/>
            </w:pPr>
            <w:r w:rsidRPr="00E357AF">
              <w:t>52</w:t>
            </w:r>
          </w:p>
        </w:tc>
        <w:tc>
          <w:tcPr>
            <w:tcW w:w="2156" w:type="dxa"/>
            <w:shd w:val="clear" w:color="auto" w:fill="F7CAAC"/>
          </w:tcPr>
          <w:p w:rsidR="00AD7414" w:rsidRPr="00E357AF" w:rsidRDefault="00AD7414" w:rsidP="00AD7414">
            <w:pPr>
              <w:jc w:val="both"/>
              <w:rPr>
                <w:b/>
              </w:rPr>
            </w:pPr>
            <w:r w:rsidRPr="00E357AF">
              <w:rPr>
                <w:b/>
              </w:rPr>
              <w:t>kreditů</w:t>
            </w:r>
          </w:p>
        </w:tc>
        <w:tc>
          <w:tcPr>
            <w:tcW w:w="1207" w:type="dxa"/>
            <w:gridSpan w:val="2"/>
          </w:tcPr>
          <w:p w:rsidR="00AD7414" w:rsidRPr="00E357AF" w:rsidRDefault="00AD7414" w:rsidP="00AD7414">
            <w:pPr>
              <w:jc w:val="both"/>
            </w:pPr>
            <w:r w:rsidRPr="00E357AF">
              <w:t>6</w:t>
            </w:r>
          </w:p>
        </w:tc>
      </w:tr>
      <w:tr w:rsidR="00AD7414" w:rsidTr="00AD7414">
        <w:tc>
          <w:tcPr>
            <w:tcW w:w="3086" w:type="dxa"/>
            <w:shd w:val="clear" w:color="auto" w:fill="F7CAAC"/>
          </w:tcPr>
          <w:p w:rsidR="00AD7414" w:rsidRPr="00E357AF" w:rsidRDefault="00AD7414" w:rsidP="00AD7414">
            <w:pPr>
              <w:jc w:val="both"/>
              <w:rPr>
                <w:b/>
              </w:rPr>
            </w:pPr>
            <w:r w:rsidRPr="00E357AF">
              <w:rPr>
                <w:b/>
              </w:rPr>
              <w:t>Prerekvizity, korekvizity, ekvivalence</w:t>
            </w:r>
          </w:p>
        </w:tc>
        <w:tc>
          <w:tcPr>
            <w:tcW w:w="6769" w:type="dxa"/>
            <w:gridSpan w:val="7"/>
          </w:tcPr>
          <w:p w:rsidR="00AD7414" w:rsidRPr="00E357AF" w:rsidRDefault="00AD7414" w:rsidP="00AD7414">
            <w:pPr>
              <w:jc w:val="both"/>
            </w:pPr>
            <w:r>
              <w:t>Ekvivalence (Mikroekonomie I)</w:t>
            </w:r>
          </w:p>
        </w:tc>
      </w:tr>
      <w:tr w:rsidR="00AD7414" w:rsidTr="00AD7414">
        <w:tc>
          <w:tcPr>
            <w:tcW w:w="3086" w:type="dxa"/>
            <w:shd w:val="clear" w:color="auto" w:fill="F7CAAC"/>
          </w:tcPr>
          <w:p w:rsidR="00AD7414" w:rsidRPr="00E357AF" w:rsidRDefault="00AD7414" w:rsidP="00AD7414">
            <w:pPr>
              <w:jc w:val="both"/>
              <w:rPr>
                <w:b/>
              </w:rPr>
            </w:pPr>
            <w:r w:rsidRPr="00E357AF">
              <w:rPr>
                <w:b/>
              </w:rPr>
              <w:t>Způsob ověření studijních výsledků</w:t>
            </w:r>
          </w:p>
        </w:tc>
        <w:tc>
          <w:tcPr>
            <w:tcW w:w="3406" w:type="dxa"/>
            <w:gridSpan w:val="4"/>
          </w:tcPr>
          <w:p w:rsidR="00AD7414" w:rsidRPr="00E357AF" w:rsidRDefault="00AD7414" w:rsidP="00AD7414">
            <w:pPr>
              <w:jc w:val="both"/>
            </w:pPr>
            <w:r w:rsidRPr="00E357AF">
              <w:t>zápočet, zkouška</w:t>
            </w:r>
          </w:p>
        </w:tc>
        <w:tc>
          <w:tcPr>
            <w:tcW w:w="2156" w:type="dxa"/>
            <w:shd w:val="clear" w:color="auto" w:fill="F7CAAC"/>
          </w:tcPr>
          <w:p w:rsidR="00AD7414" w:rsidRPr="00E357AF" w:rsidRDefault="00AD7414" w:rsidP="00AD7414">
            <w:pPr>
              <w:jc w:val="both"/>
              <w:rPr>
                <w:b/>
              </w:rPr>
            </w:pPr>
            <w:r w:rsidRPr="00E357AF">
              <w:rPr>
                <w:b/>
              </w:rPr>
              <w:t>Forma výuky</w:t>
            </w:r>
          </w:p>
        </w:tc>
        <w:tc>
          <w:tcPr>
            <w:tcW w:w="1207" w:type="dxa"/>
            <w:gridSpan w:val="2"/>
          </w:tcPr>
          <w:p w:rsidR="00AD7414" w:rsidRPr="00E357AF" w:rsidRDefault="00AD7414" w:rsidP="00AD7414">
            <w:pPr>
              <w:jc w:val="both"/>
            </w:pPr>
            <w:r w:rsidRPr="00E357AF">
              <w:t>přednáška, seminář</w:t>
            </w:r>
          </w:p>
        </w:tc>
      </w:tr>
      <w:tr w:rsidR="00AD7414" w:rsidTr="00AD7414">
        <w:tc>
          <w:tcPr>
            <w:tcW w:w="3086" w:type="dxa"/>
            <w:shd w:val="clear" w:color="auto" w:fill="F7CAAC"/>
          </w:tcPr>
          <w:p w:rsidR="00AD7414" w:rsidRPr="00E357AF" w:rsidRDefault="00AD7414" w:rsidP="00AD7414">
            <w:pPr>
              <w:jc w:val="both"/>
              <w:rPr>
                <w:b/>
              </w:rPr>
            </w:pPr>
            <w:r w:rsidRPr="00E357AF">
              <w:rPr>
                <w:b/>
              </w:rPr>
              <w:t>Forma způsobu ověření studijních výsledků a další požadavky na studenta</w:t>
            </w:r>
          </w:p>
        </w:tc>
        <w:tc>
          <w:tcPr>
            <w:tcW w:w="6769" w:type="dxa"/>
            <w:gridSpan w:val="7"/>
            <w:tcBorders>
              <w:bottom w:val="nil"/>
            </w:tcBorders>
          </w:tcPr>
          <w:p w:rsidR="00AD7414" w:rsidRPr="00E357AF" w:rsidRDefault="00AD7414" w:rsidP="00AD7414">
            <w:pPr>
              <w:jc w:val="both"/>
            </w:pPr>
            <w:r w:rsidRPr="00E357AF">
              <w:t>Způsob zakončení předmětu – zápočet, zkouška</w:t>
            </w:r>
          </w:p>
          <w:p w:rsidR="00AD7414" w:rsidRPr="00E357AF" w:rsidRDefault="00AD7414" w:rsidP="00AD7414">
            <w:pPr>
              <w:jc w:val="both"/>
            </w:pPr>
            <w:r w:rsidRPr="00E357AF">
              <w:t>Požadavky na zápočet:</w:t>
            </w:r>
            <w:r>
              <w:t xml:space="preserve"> </w:t>
            </w:r>
            <w:r w:rsidRPr="00E357AF">
              <w:t>80% aktivní účast na seminářích, závěrečný zápočtový test s minimální 60% úspěšností z celkového počtu bodů.</w:t>
            </w:r>
          </w:p>
          <w:p w:rsidR="00AD7414" w:rsidRPr="00E357AF" w:rsidRDefault="00AD7414" w:rsidP="00AD7414">
            <w:pPr>
              <w:jc w:val="both"/>
            </w:pPr>
            <w:r w:rsidRPr="00E357AF">
              <w:t>Požadavky na zkoušku:</w:t>
            </w:r>
            <w:r>
              <w:t xml:space="preserve"> </w:t>
            </w:r>
            <w:r w:rsidRPr="00E357AF">
              <w:t>písemný test s minimální 60% úspěšností z celkového počtu bodů, následuje ústní zkouška v rozsahu znalostí přednášek a seminářů.</w:t>
            </w:r>
          </w:p>
        </w:tc>
      </w:tr>
      <w:tr w:rsidR="00AD7414" w:rsidTr="00AD7414">
        <w:trPr>
          <w:trHeight w:val="87"/>
        </w:trPr>
        <w:tc>
          <w:tcPr>
            <w:tcW w:w="9855" w:type="dxa"/>
            <w:gridSpan w:val="8"/>
            <w:tcBorders>
              <w:top w:val="nil"/>
            </w:tcBorders>
          </w:tcPr>
          <w:p w:rsidR="00AD7414" w:rsidRPr="0032227F" w:rsidRDefault="00AD7414" w:rsidP="00AD7414">
            <w:pPr>
              <w:jc w:val="both"/>
              <w:rPr>
                <w:sz w:val="16"/>
              </w:rPr>
            </w:pPr>
          </w:p>
        </w:tc>
      </w:tr>
      <w:tr w:rsidR="00AD7414" w:rsidTr="00AD7414">
        <w:trPr>
          <w:trHeight w:val="197"/>
        </w:trPr>
        <w:tc>
          <w:tcPr>
            <w:tcW w:w="3086" w:type="dxa"/>
            <w:tcBorders>
              <w:top w:val="nil"/>
            </w:tcBorders>
            <w:shd w:val="clear" w:color="auto" w:fill="F7CAAC"/>
          </w:tcPr>
          <w:p w:rsidR="00AD7414" w:rsidRPr="00E357AF" w:rsidRDefault="00AD7414" w:rsidP="00AD7414">
            <w:pPr>
              <w:jc w:val="both"/>
              <w:rPr>
                <w:b/>
              </w:rPr>
            </w:pPr>
            <w:r w:rsidRPr="00E357AF">
              <w:rPr>
                <w:b/>
              </w:rPr>
              <w:t>Garant předmětu</w:t>
            </w:r>
          </w:p>
        </w:tc>
        <w:tc>
          <w:tcPr>
            <w:tcW w:w="6769" w:type="dxa"/>
            <w:gridSpan w:val="7"/>
            <w:tcBorders>
              <w:top w:val="nil"/>
            </w:tcBorders>
          </w:tcPr>
          <w:p w:rsidR="00AD7414" w:rsidRPr="00E357AF" w:rsidRDefault="00AD7414" w:rsidP="00AD7414">
            <w:pPr>
              <w:jc w:val="both"/>
            </w:pPr>
            <w:r w:rsidRPr="00E357AF">
              <w:t>Ing. Kamil Dobeš, Ph.D.</w:t>
            </w:r>
          </w:p>
        </w:tc>
      </w:tr>
      <w:tr w:rsidR="00AD7414" w:rsidTr="00AD7414">
        <w:trPr>
          <w:trHeight w:val="243"/>
        </w:trPr>
        <w:tc>
          <w:tcPr>
            <w:tcW w:w="3086" w:type="dxa"/>
            <w:tcBorders>
              <w:top w:val="nil"/>
            </w:tcBorders>
            <w:shd w:val="clear" w:color="auto" w:fill="F7CAAC"/>
          </w:tcPr>
          <w:p w:rsidR="00AD7414" w:rsidRPr="00E357AF" w:rsidRDefault="00AD7414" w:rsidP="00AD7414">
            <w:pPr>
              <w:jc w:val="both"/>
              <w:rPr>
                <w:b/>
              </w:rPr>
            </w:pPr>
            <w:r w:rsidRPr="00E357AF">
              <w:rPr>
                <w:b/>
              </w:rPr>
              <w:t>Zapojení garanta do výuky předmětu</w:t>
            </w:r>
          </w:p>
        </w:tc>
        <w:tc>
          <w:tcPr>
            <w:tcW w:w="6769" w:type="dxa"/>
            <w:gridSpan w:val="7"/>
            <w:tcBorders>
              <w:top w:val="nil"/>
            </w:tcBorders>
          </w:tcPr>
          <w:p w:rsidR="00AD7414" w:rsidRPr="00E357AF" w:rsidRDefault="00AD7414" w:rsidP="00AD7414">
            <w:pPr>
              <w:jc w:val="both"/>
            </w:pPr>
            <w:r w:rsidRPr="00E357AF">
              <w:t>Garant se pod</w:t>
            </w:r>
            <w:r>
              <w:t xml:space="preserve">ílí na přednášení v rozsahu 100 </w:t>
            </w:r>
            <w:r w:rsidRPr="00E357AF">
              <w:t xml:space="preserve">%, dále stanovuje koncepci </w:t>
            </w:r>
            <w:r>
              <w:t>seminářů</w:t>
            </w:r>
            <w:r w:rsidRPr="00E357AF">
              <w:t xml:space="preserve"> a dohlíží na jejich jednotné vedení.</w:t>
            </w:r>
          </w:p>
        </w:tc>
      </w:tr>
      <w:tr w:rsidR="00AD7414" w:rsidTr="00AD7414">
        <w:tc>
          <w:tcPr>
            <w:tcW w:w="3086" w:type="dxa"/>
            <w:shd w:val="clear" w:color="auto" w:fill="F7CAAC"/>
          </w:tcPr>
          <w:p w:rsidR="00AD7414" w:rsidRPr="00E357AF" w:rsidRDefault="00AD7414" w:rsidP="00AD7414">
            <w:pPr>
              <w:jc w:val="both"/>
              <w:rPr>
                <w:b/>
              </w:rPr>
            </w:pPr>
            <w:r w:rsidRPr="00E357AF">
              <w:rPr>
                <w:b/>
              </w:rPr>
              <w:t>Vyučující</w:t>
            </w:r>
          </w:p>
        </w:tc>
        <w:tc>
          <w:tcPr>
            <w:tcW w:w="6769" w:type="dxa"/>
            <w:gridSpan w:val="7"/>
            <w:tcBorders>
              <w:bottom w:val="nil"/>
            </w:tcBorders>
          </w:tcPr>
          <w:p w:rsidR="00AD7414" w:rsidRPr="00E357AF" w:rsidRDefault="00AD7414" w:rsidP="00AD7414">
            <w:pPr>
              <w:jc w:val="both"/>
            </w:pPr>
            <w:r w:rsidRPr="00E357AF">
              <w:t>Ing. Kamil Dobeš, Ph.D. – přednášky (100%)</w:t>
            </w:r>
          </w:p>
        </w:tc>
      </w:tr>
      <w:tr w:rsidR="00AD7414" w:rsidTr="00AD7414">
        <w:trPr>
          <w:trHeight w:val="60"/>
        </w:trPr>
        <w:tc>
          <w:tcPr>
            <w:tcW w:w="9855" w:type="dxa"/>
            <w:gridSpan w:val="8"/>
            <w:tcBorders>
              <w:top w:val="nil"/>
            </w:tcBorders>
          </w:tcPr>
          <w:p w:rsidR="00AD7414" w:rsidRPr="0032227F" w:rsidRDefault="00AD7414" w:rsidP="00AD7414">
            <w:pPr>
              <w:jc w:val="both"/>
              <w:rPr>
                <w:sz w:val="16"/>
              </w:rPr>
            </w:pPr>
          </w:p>
        </w:tc>
      </w:tr>
      <w:tr w:rsidR="00AD7414" w:rsidTr="00AD7414">
        <w:tc>
          <w:tcPr>
            <w:tcW w:w="3086" w:type="dxa"/>
            <w:shd w:val="clear" w:color="auto" w:fill="F7CAAC"/>
          </w:tcPr>
          <w:p w:rsidR="00AD7414" w:rsidRPr="00E357AF" w:rsidRDefault="00AD7414" w:rsidP="00AD7414">
            <w:pPr>
              <w:jc w:val="both"/>
              <w:rPr>
                <w:b/>
              </w:rPr>
            </w:pPr>
            <w:r w:rsidRPr="00E357AF">
              <w:rPr>
                <w:b/>
              </w:rPr>
              <w:t>Stručná anotace předmětu</w:t>
            </w:r>
          </w:p>
        </w:tc>
        <w:tc>
          <w:tcPr>
            <w:tcW w:w="6769" w:type="dxa"/>
            <w:gridSpan w:val="7"/>
            <w:tcBorders>
              <w:bottom w:val="nil"/>
            </w:tcBorders>
          </w:tcPr>
          <w:p w:rsidR="00AD7414" w:rsidRPr="00E357AF" w:rsidRDefault="00AD7414" w:rsidP="00AD7414">
            <w:pPr>
              <w:jc w:val="both"/>
            </w:pPr>
          </w:p>
        </w:tc>
      </w:tr>
      <w:tr w:rsidR="00AD7414" w:rsidTr="00AD7414">
        <w:trPr>
          <w:trHeight w:val="3938"/>
        </w:trPr>
        <w:tc>
          <w:tcPr>
            <w:tcW w:w="9855" w:type="dxa"/>
            <w:gridSpan w:val="8"/>
            <w:tcBorders>
              <w:top w:val="nil"/>
              <w:bottom w:val="single" w:sz="12" w:space="0" w:color="auto"/>
            </w:tcBorders>
          </w:tcPr>
          <w:p w:rsidR="00AD7414" w:rsidRPr="00E357AF" w:rsidRDefault="00AD7414" w:rsidP="00AD7414">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AD7414" w:rsidRPr="00E357AF" w:rsidRDefault="00AD7414" w:rsidP="00AD7414">
            <w:pPr>
              <w:jc w:val="both"/>
            </w:pPr>
            <w:r w:rsidRPr="00E357AF">
              <w:t xml:space="preserve">Obsah: </w:t>
            </w:r>
          </w:p>
          <w:p w:rsidR="00AD7414" w:rsidRPr="00E357AF" w:rsidRDefault="00AD7414" w:rsidP="00AD7414">
            <w:pPr>
              <w:pStyle w:val="Odstavecseseznamem"/>
              <w:numPr>
                <w:ilvl w:val="0"/>
                <w:numId w:val="7"/>
              </w:numPr>
              <w:ind w:left="247" w:hanging="247"/>
              <w:jc w:val="both"/>
            </w:pPr>
            <w:r w:rsidRPr="00E357AF">
              <w:t xml:space="preserve">Úvod do ekonomického studia. Základní problémy organizace ekonomiky. Základní metodické návyky. </w:t>
            </w:r>
          </w:p>
          <w:p w:rsidR="00AD7414" w:rsidRPr="00E357AF" w:rsidRDefault="00AD7414" w:rsidP="00AD7414">
            <w:pPr>
              <w:pStyle w:val="Odstavecseseznamem"/>
              <w:numPr>
                <w:ilvl w:val="0"/>
                <w:numId w:val="7"/>
              </w:numPr>
              <w:ind w:left="247" w:hanging="247"/>
              <w:jc w:val="both"/>
            </w:pPr>
            <w:r w:rsidRPr="00E357AF">
              <w:t xml:space="preserve">Trh a tržní mechanizmus. </w:t>
            </w:r>
          </w:p>
          <w:p w:rsidR="00AD7414" w:rsidRPr="00E357AF" w:rsidRDefault="00AD7414" w:rsidP="00AD7414">
            <w:pPr>
              <w:pStyle w:val="Odstavecseseznamem"/>
              <w:numPr>
                <w:ilvl w:val="0"/>
                <w:numId w:val="7"/>
              </w:numPr>
              <w:ind w:left="247" w:hanging="247"/>
              <w:jc w:val="both"/>
            </w:pPr>
            <w:r w:rsidRPr="00E357AF">
              <w:t xml:space="preserve">Chování spotřebitele a formování poptávky. </w:t>
            </w:r>
          </w:p>
          <w:p w:rsidR="00AD7414" w:rsidRPr="00E357AF" w:rsidRDefault="00AD7414" w:rsidP="00AD7414">
            <w:pPr>
              <w:pStyle w:val="Odstavecseseznamem"/>
              <w:numPr>
                <w:ilvl w:val="0"/>
                <w:numId w:val="7"/>
              </w:numPr>
              <w:ind w:left="247" w:hanging="247"/>
              <w:jc w:val="both"/>
            </w:pPr>
            <w:r w:rsidRPr="00E357AF">
              <w:t xml:space="preserve">Nabídka na trhu výrobků a služeb. </w:t>
            </w:r>
          </w:p>
          <w:p w:rsidR="00AD7414" w:rsidRPr="00E357AF" w:rsidRDefault="00AD7414" w:rsidP="00AD7414">
            <w:pPr>
              <w:pStyle w:val="Odstavecseseznamem"/>
              <w:numPr>
                <w:ilvl w:val="0"/>
                <w:numId w:val="7"/>
              </w:numPr>
              <w:ind w:left="247" w:hanging="247"/>
              <w:jc w:val="both"/>
            </w:pPr>
            <w:r w:rsidRPr="00E357AF">
              <w:t xml:space="preserve">Firma v podmínkách dokonalé konkurence a formování nabídky. Rovnováha na dokonale konkurenčním trhu. </w:t>
            </w:r>
          </w:p>
          <w:p w:rsidR="00AD7414" w:rsidRPr="00E357AF" w:rsidRDefault="00AD7414" w:rsidP="00AD7414">
            <w:pPr>
              <w:pStyle w:val="Odstavecseseznamem"/>
              <w:numPr>
                <w:ilvl w:val="0"/>
                <w:numId w:val="7"/>
              </w:numPr>
              <w:ind w:left="247" w:hanging="247"/>
              <w:jc w:val="both"/>
            </w:pPr>
            <w:r w:rsidRPr="00E357AF">
              <w:t xml:space="preserve">Nedokonalá konkurence. Monopol. </w:t>
            </w:r>
          </w:p>
          <w:p w:rsidR="00AD7414" w:rsidRPr="00E357AF" w:rsidRDefault="00AD7414" w:rsidP="00AD7414">
            <w:pPr>
              <w:pStyle w:val="Odstavecseseznamem"/>
              <w:numPr>
                <w:ilvl w:val="0"/>
                <w:numId w:val="7"/>
              </w:numPr>
              <w:ind w:left="247" w:hanging="247"/>
              <w:jc w:val="both"/>
            </w:pPr>
            <w:r w:rsidRPr="00E357AF">
              <w:t xml:space="preserve">Oligopol. Monopolní konkurence. Alternativní cíle firmy. </w:t>
            </w:r>
          </w:p>
          <w:p w:rsidR="00AD7414" w:rsidRPr="00E357AF" w:rsidRDefault="00AD7414" w:rsidP="00AD7414">
            <w:pPr>
              <w:pStyle w:val="Odstavecseseznamem"/>
              <w:numPr>
                <w:ilvl w:val="0"/>
                <w:numId w:val="7"/>
              </w:numPr>
              <w:ind w:left="247" w:hanging="247"/>
              <w:jc w:val="both"/>
            </w:pPr>
            <w:r w:rsidRPr="00E357AF">
              <w:t xml:space="preserve">Trh primárních výrobních faktorů a formování jejich cen. </w:t>
            </w:r>
          </w:p>
          <w:p w:rsidR="00AD7414" w:rsidRPr="00E357AF" w:rsidRDefault="00AD7414" w:rsidP="00AD7414">
            <w:pPr>
              <w:pStyle w:val="Odstavecseseznamem"/>
              <w:numPr>
                <w:ilvl w:val="0"/>
                <w:numId w:val="7"/>
              </w:numPr>
              <w:ind w:left="247" w:hanging="247"/>
              <w:jc w:val="both"/>
            </w:pPr>
            <w:r w:rsidRPr="00E357AF">
              <w:t xml:space="preserve">Trh práce a mzda. </w:t>
            </w:r>
          </w:p>
          <w:p w:rsidR="00AD7414" w:rsidRPr="00E357AF" w:rsidRDefault="00AD7414" w:rsidP="00AD7414">
            <w:pPr>
              <w:pStyle w:val="Odstavecseseznamem"/>
              <w:numPr>
                <w:ilvl w:val="0"/>
                <w:numId w:val="7"/>
              </w:numPr>
              <w:ind w:left="247" w:hanging="247"/>
              <w:jc w:val="both"/>
            </w:pPr>
            <w:r w:rsidRPr="00E357AF">
              <w:t xml:space="preserve">Trh kapitálu. Rozdělování důchodů. </w:t>
            </w:r>
          </w:p>
          <w:p w:rsidR="00AD7414" w:rsidRPr="00E357AF" w:rsidRDefault="00AD7414" w:rsidP="00AD7414">
            <w:pPr>
              <w:pStyle w:val="Odstavecseseznamem"/>
              <w:numPr>
                <w:ilvl w:val="0"/>
                <w:numId w:val="7"/>
              </w:numPr>
              <w:ind w:left="247" w:hanging="247"/>
              <w:jc w:val="both"/>
            </w:pPr>
            <w:r w:rsidRPr="00E357AF">
              <w:t xml:space="preserve">Celková rovnováha a tržní efektivnost. </w:t>
            </w:r>
          </w:p>
          <w:p w:rsidR="00AD7414" w:rsidRPr="00E357AF" w:rsidRDefault="00AD7414" w:rsidP="00AD7414">
            <w:pPr>
              <w:pStyle w:val="Odstavecseseznamem"/>
              <w:numPr>
                <w:ilvl w:val="0"/>
                <w:numId w:val="7"/>
              </w:numPr>
              <w:ind w:left="247" w:hanging="247"/>
              <w:jc w:val="both"/>
            </w:pPr>
            <w:r w:rsidRPr="00E357AF">
              <w:t>Tržní selhání. Působení státu na mikroekonomické subjekty.</w:t>
            </w:r>
          </w:p>
        </w:tc>
      </w:tr>
      <w:tr w:rsidR="00AD7414" w:rsidTr="00AD7414">
        <w:trPr>
          <w:trHeight w:val="265"/>
        </w:trPr>
        <w:tc>
          <w:tcPr>
            <w:tcW w:w="3653" w:type="dxa"/>
            <w:gridSpan w:val="2"/>
            <w:tcBorders>
              <w:top w:val="nil"/>
            </w:tcBorders>
            <w:shd w:val="clear" w:color="auto" w:fill="F7CAAC"/>
          </w:tcPr>
          <w:p w:rsidR="00AD7414" w:rsidRPr="00E357AF" w:rsidRDefault="00AD7414" w:rsidP="00AD7414">
            <w:pPr>
              <w:jc w:val="both"/>
            </w:pPr>
            <w:r w:rsidRPr="00E357AF">
              <w:rPr>
                <w:b/>
              </w:rPr>
              <w:t>Studijní literatura a studijní pomůcky</w:t>
            </w:r>
          </w:p>
        </w:tc>
        <w:tc>
          <w:tcPr>
            <w:tcW w:w="6202" w:type="dxa"/>
            <w:gridSpan w:val="6"/>
            <w:tcBorders>
              <w:top w:val="nil"/>
              <w:bottom w:val="nil"/>
            </w:tcBorders>
          </w:tcPr>
          <w:p w:rsidR="00AD7414" w:rsidRPr="00E357AF" w:rsidRDefault="00AD7414" w:rsidP="00AD7414">
            <w:pPr>
              <w:jc w:val="both"/>
            </w:pPr>
          </w:p>
        </w:tc>
      </w:tr>
      <w:tr w:rsidR="00AD7414" w:rsidTr="00AD7414">
        <w:trPr>
          <w:trHeight w:val="269"/>
        </w:trPr>
        <w:tc>
          <w:tcPr>
            <w:tcW w:w="9855" w:type="dxa"/>
            <w:gridSpan w:val="8"/>
            <w:tcBorders>
              <w:top w:val="nil"/>
            </w:tcBorders>
          </w:tcPr>
          <w:p w:rsidR="00AD7414" w:rsidRPr="006D3CAB" w:rsidRDefault="00AD7414" w:rsidP="00AD7414">
            <w:pPr>
              <w:jc w:val="both"/>
              <w:rPr>
                <w:b/>
              </w:rPr>
            </w:pPr>
            <w:r w:rsidRPr="006D3CAB">
              <w:rPr>
                <w:b/>
              </w:rPr>
              <w:t>Povinná literatura</w:t>
            </w:r>
          </w:p>
          <w:p w:rsidR="00B50100" w:rsidRPr="00856215" w:rsidRDefault="00B50100" w:rsidP="00B50100">
            <w:pPr>
              <w:jc w:val="both"/>
            </w:pPr>
            <w:r w:rsidRPr="00856215">
              <w:t xml:space="preserve">FRANK, R. H. </w:t>
            </w:r>
            <w:r w:rsidRPr="00856215">
              <w:rPr>
                <w:i/>
              </w:rPr>
              <w:t>Microeconomics and behavior</w:t>
            </w:r>
            <w:r w:rsidRPr="00856215">
              <w:t>. 6th ed. Boston, Mass: McGraw-Hill/Irwin, 2006, 692 s. ISBN 0-07-297745-0.</w:t>
            </w:r>
          </w:p>
          <w:p w:rsidR="00B50100" w:rsidRPr="00856215" w:rsidRDefault="00B50100" w:rsidP="00B50100">
            <w:pPr>
              <w:jc w:val="both"/>
            </w:pPr>
            <w:r w:rsidRPr="00856215">
              <w:t xml:space="preserve">MANKIW, N. G., TAYLOR, M. P. </w:t>
            </w:r>
            <w:r w:rsidRPr="00856215">
              <w:rPr>
                <w:i/>
              </w:rPr>
              <w:t>Microeconomics</w:t>
            </w:r>
            <w:r w:rsidRPr="00856215">
              <w:t>. 3rd ed. Andover: Cengage Learning, 2014, 447 s. ISBN 978-1-4080-8198-3.</w:t>
            </w:r>
          </w:p>
          <w:p w:rsidR="00AD7414" w:rsidRPr="00856215" w:rsidRDefault="00AD7414" w:rsidP="00AD7414">
            <w:pPr>
              <w:jc w:val="both"/>
            </w:pPr>
            <w:r w:rsidRPr="00856215">
              <w:t xml:space="preserve">PINDYCK, R. S., RUBINFELD, D. L. </w:t>
            </w:r>
            <w:r w:rsidRPr="00856215">
              <w:rPr>
                <w:i/>
              </w:rPr>
              <w:t>Microeconomics.</w:t>
            </w:r>
            <w:r w:rsidRPr="00856215">
              <w:t xml:space="preserve"> Eighth edition. Boston: Pearson, 2015, 739 s. ISBN 978-1-292-08197-7.</w:t>
            </w:r>
          </w:p>
          <w:p w:rsidR="00AD7414" w:rsidRPr="00856215" w:rsidRDefault="00AD7414" w:rsidP="00AD7414">
            <w:pPr>
              <w:jc w:val="both"/>
            </w:pPr>
            <w:r w:rsidRPr="00856215">
              <w:t xml:space="preserve">SAMUELSON, P. A., NORDHAUS, W. D. </w:t>
            </w:r>
            <w:r w:rsidRPr="00856215">
              <w:rPr>
                <w:i/>
              </w:rPr>
              <w:t>Economics. Nineteenth edition</w:t>
            </w:r>
            <w:r w:rsidRPr="00856215">
              <w:t>. New York: McGraw-Hill Education, 2010, 715 s. ISBN 978-0-07-126383-2.</w:t>
            </w:r>
          </w:p>
          <w:p w:rsidR="00AD7414" w:rsidRPr="006D3CAB" w:rsidRDefault="00AD7414" w:rsidP="00AD7414">
            <w:pPr>
              <w:jc w:val="both"/>
              <w:rPr>
                <w:b/>
              </w:rPr>
            </w:pPr>
            <w:r w:rsidRPr="006D3CAB">
              <w:rPr>
                <w:b/>
              </w:rPr>
              <w:t>Doporučená literatura</w:t>
            </w:r>
          </w:p>
          <w:p w:rsidR="00B50100" w:rsidRDefault="00B50100" w:rsidP="00B50100">
            <w:pPr>
              <w:jc w:val="both"/>
            </w:pPr>
            <w:r w:rsidRPr="00954C24">
              <w:t>BESANKO, D</w:t>
            </w:r>
            <w:r>
              <w:t>.</w:t>
            </w:r>
            <w:r w:rsidRPr="00954C24">
              <w:t>, BRAEUTIGAM</w:t>
            </w:r>
            <w:r>
              <w:t>, R. R.,</w:t>
            </w:r>
            <w:r w:rsidRPr="00954C24">
              <w:t xml:space="preserve"> ROCKETT</w:t>
            </w:r>
            <w:r>
              <w:t>, K</w:t>
            </w:r>
            <w:r w:rsidRPr="00954C24">
              <w:t xml:space="preserve">. </w:t>
            </w:r>
            <w:r w:rsidRPr="00954C24">
              <w:rPr>
                <w:i/>
              </w:rPr>
              <w:t>Microeconomics: international student version</w:t>
            </w:r>
            <w:r>
              <w:t xml:space="preserve">. 5th ed. Hoboken: Wiley, </w:t>
            </w:r>
            <w:r w:rsidRPr="00954C24">
              <w:t>2015, 684 s. ISBN 978-1-118-71638-0.</w:t>
            </w:r>
          </w:p>
          <w:p w:rsidR="00C51B31" w:rsidRDefault="00B50100" w:rsidP="00B50100">
            <w:pPr>
              <w:jc w:val="both"/>
            </w:pPr>
            <w:r w:rsidRPr="00954C24">
              <w:t>FREE, R</w:t>
            </w:r>
            <w:r>
              <w:t>.</w:t>
            </w:r>
            <w:r w:rsidRPr="00954C24">
              <w:t xml:space="preserve"> C. </w:t>
            </w:r>
            <w:r w:rsidRPr="00954C24">
              <w:rPr>
                <w:i/>
              </w:rPr>
              <w:t>21st century economics: a reference handbook</w:t>
            </w:r>
            <w:r w:rsidRPr="00954C24">
              <w:t>. Thousand Oaks: SAGE Publications, 2010, 2 sv. (1000 s.). ISBN 978-1-4129-6142-4.</w:t>
            </w:r>
          </w:p>
          <w:p w:rsidR="00B50100" w:rsidRDefault="00B50100" w:rsidP="00B50100">
            <w:pPr>
              <w:jc w:val="both"/>
            </w:pPr>
            <w:r w:rsidRPr="00954C24">
              <w:t>KRUGMAN, P</w:t>
            </w:r>
            <w:r>
              <w:t>.</w:t>
            </w:r>
            <w:r w:rsidRPr="00954C24">
              <w:t xml:space="preserve"> R.</w:t>
            </w:r>
            <w:r>
              <w:t>,</w:t>
            </w:r>
            <w:r w:rsidRPr="00954C24">
              <w:t xml:space="preserve"> WELLS</w:t>
            </w:r>
            <w:r>
              <w:t>, R</w:t>
            </w:r>
            <w:r w:rsidRPr="00954C24">
              <w:t xml:space="preserve">. </w:t>
            </w:r>
            <w:r w:rsidRPr="00954C24">
              <w:rPr>
                <w:i/>
              </w:rPr>
              <w:t>Microeconomics.</w:t>
            </w:r>
            <w:r w:rsidRPr="00954C24">
              <w:t xml:space="preserve"> 3rd ed. N</w:t>
            </w:r>
            <w:r>
              <w:t xml:space="preserve">ew York, NY: Worth Publishers, </w:t>
            </w:r>
            <w:r w:rsidRPr="00954C24">
              <w:t>2013, 595</w:t>
            </w:r>
            <w:r>
              <w:t xml:space="preserve"> </w:t>
            </w:r>
            <w:r w:rsidRPr="00954C24">
              <w:t>s. ISBN 978-1-4292-8342-7.</w:t>
            </w:r>
          </w:p>
          <w:p w:rsidR="00AD7414" w:rsidDel="00B77D13" w:rsidRDefault="00AD7414" w:rsidP="00AD7414">
            <w:pPr>
              <w:jc w:val="both"/>
              <w:rPr>
                <w:del w:id="465" w:author="Michal Pilík" w:date="2018-09-18T13:36:00Z"/>
              </w:rPr>
            </w:pPr>
            <w:r w:rsidRPr="00E9155C">
              <w:t xml:space="preserve">MANKIW, N. G. </w:t>
            </w:r>
            <w:r w:rsidRPr="00E9155C">
              <w:rPr>
                <w:i/>
              </w:rPr>
              <w:t>Essentials of economics</w:t>
            </w:r>
            <w:r w:rsidRPr="00E9155C">
              <w:t>. 3rd ed. Mason, Ohio: Thomson/South-Western, 2004, 570 s. ISBN 0324171919.</w:t>
            </w:r>
          </w:p>
          <w:p w:rsidR="00C51B31" w:rsidDel="00B77D13" w:rsidRDefault="00C51B31" w:rsidP="00C51B31">
            <w:pPr>
              <w:jc w:val="both"/>
              <w:rPr>
                <w:del w:id="466" w:author="Michal Pilík" w:date="2018-09-18T13:36:00Z"/>
              </w:rPr>
            </w:pPr>
            <w:del w:id="467" w:author="Michal Pilík" w:date="2018-09-18T13:36:00Z">
              <w:r w:rsidRPr="00E9155C" w:rsidDel="00B77D13">
                <w:delText>SCHILLER, B</w:delText>
              </w:r>
              <w:r w:rsidDel="00B77D13">
                <w:delText>.</w:delText>
              </w:r>
              <w:r w:rsidRPr="00E9155C" w:rsidDel="00B77D13">
                <w:delText xml:space="preserve"> R. </w:delText>
              </w:r>
              <w:r w:rsidRPr="00E9155C" w:rsidDel="00B77D13">
                <w:rPr>
                  <w:i/>
                </w:rPr>
                <w:delText>Essentials of economics</w:delText>
              </w:r>
              <w:r w:rsidRPr="00E9155C" w:rsidDel="00B77D13">
                <w:delText>. 6th ed. Boston: McGraw-Hill/Irwin, 2007, 421 s. ISBN 0-07-340279-6.</w:delText>
              </w:r>
            </w:del>
          </w:p>
          <w:p w:rsidR="00AD7414" w:rsidRPr="00E357AF" w:rsidRDefault="00AD7414" w:rsidP="00C51B31">
            <w:pPr>
              <w:jc w:val="both"/>
            </w:pPr>
            <w:r w:rsidRPr="00E9155C">
              <w:lastRenderedPageBreak/>
              <w:t>SCHILLER, B</w:t>
            </w:r>
            <w:r>
              <w:t>.</w:t>
            </w:r>
            <w:r w:rsidRPr="00E9155C">
              <w:t xml:space="preserve"> R., HILL</w:t>
            </w:r>
            <w:r>
              <w:t>, C.,</w:t>
            </w:r>
            <w:r w:rsidRPr="00E9155C">
              <w:t xml:space="preserve"> WALL</w:t>
            </w:r>
            <w:r>
              <w:t>, S</w:t>
            </w:r>
            <w:r w:rsidRPr="00E9155C">
              <w:t xml:space="preserve">. </w:t>
            </w:r>
            <w:r w:rsidRPr="00E9155C">
              <w:rPr>
                <w:i/>
              </w:rPr>
              <w:t>The economy today</w:t>
            </w:r>
            <w:r w:rsidRPr="00E9155C">
              <w:t>. 13th ed. Ne</w:t>
            </w:r>
            <w:r>
              <w:t xml:space="preserve">w York, NY: McGraw-Hill/Irwin, </w:t>
            </w:r>
            <w:r w:rsidRPr="00E9155C">
              <w:t>2013, 831</w:t>
            </w:r>
            <w:r>
              <w:t xml:space="preserve"> s. </w:t>
            </w:r>
            <w:r w:rsidRPr="00E9155C">
              <w:t>ISBN 978-0-07-131757-3.</w:t>
            </w:r>
          </w:p>
        </w:tc>
      </w:tr>
      <w:tr w:rsidR="00AD741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E357AF" w:rsidRDefault="00AD7414" w:rsidP="00AD7414">
            <w:pPr>
              <w:jc w:val="center"/>
              <w:rPr>
                <w:b/>
              </w:rPr>
            </w:pPr>
            <w:r w:rsidRPr="00E357AF">
              <w:rPr>
                <w:b/>
              </w:rPr>
              <w:lastRenderedPageBreak/>
              <w:t>Informace ke kombinované nebo distanční formě</w:t>
            </w:r>
          </w:p>
        </w:tc>
      </w:tr>
      <w:tr w:rsidR="00AD7414" w:rsidTr="00AD7414">
        <w:tc>
          <w:tcPr>
            <w:tcW w:w="4787" w:type="dxa"/>
            <w:gridSpan w:val="3"/>
            <w:tcBorders>
              <w:top w:val="single" w:sz="2" w:space="0" w:color="auto"/>
            </w:tcBorders>
            <w:shd w:val="clear" w:color="auto" w:fill="F7CAAC"/>
          </w:tcPr>
          <w:p w:rsidR="00AD7414" w:rsidRPr="00E357AF" w:rsidRDefault="00AD7414" w:rsidP="00AD7414">
            <w:pPr>
              <w:jc w:val="both"/>
            </w:pPr>
            <w:r w:rsidRPr="00E357AF">
              <w:rPr>
                <w:b/>
              </w:rPr>
              <w:t>Rozsah konzultací (soustředění)</w:t>
            </w:r>
          </w:p>
        </w:tc>
        <w:tc>
          <w:tcPr>
            <w:tcW w:w="889" w:type="dxa"/>
            <w:tcBorders>
              <w:top w:val="single" w:sz="2" w:space="0" w:color="auto"/>
            </w:tcBorders>
          </w:tcPr>
          <w:p w:rsidR="00AD7414" w:rsidRPr="00E357AF" w:rsidRDefault="00510B7A" w:rsidP="00AD7414">
            <w:pPr>
              <w:jc w:val="both"/>
            </w:pPr>
            <w:ins w:id="468" w:author="Michal Pilík" w:date="2018-09-20T10:42:00Z">
              <w:r>
                <w:t>20</w:t>
              </w:r>
            </w:ins>
          </w:p>
        </w:tc>
        <w:tc>
          <w:tcPr>
            <w:tcW w:w="4179" w:type="dxa"/>
            <w:gridSpan w:val="4"/>
            <w:tcBorders>
              <w:top w:val="single" w:sz="2" w:space="0" w:color="auto"/>
            </w:tcBorders>
            <w:shd w:val="clear" w:color="auto" w:fill="F7CAAC"/>
          </w:tcPr>
          <w:p w:rsidR="00AD7414" w:rsidRPr="00E357AF" w:rsidRDefault="00AD7414" w:rsidP="00AD7414">
            <w:pPr>
              <w:jc w:val="both"/>
              <w:rPr>
                <w:b/>
              </w:rPr>
            </w:pPr>
            <w:r w:rsidRPr="00E357AF">
              <w:rPr>
                <w:b/>
              </w:rPr>
              <w:t xml:space="preserve">hodin </w:t>
            </w:r>
          </w:p>
        </w:tc>
      </w:tr>
      <w:tr w:rsidR="00AD7414" w:rsidTr="00AD7414">
        <w:tc>
          <w:tcPr>
            <w:tcW w:w="9855" w:type="dxa"/>
            <w:gridSpan w:val="8"/>
            <w:shd w:val="clear" w:color="auto" w:fill="F7CAAC"/>
          </w:tcPr>
          <w:p w:rsidR="00AD7414" w:rsidRPr="00E357AF" w:rsidRDefault="00AD7414" w:rsidP="00AD7414">
            <w:pPr>
              <w:jc w:val="both"/>
              <w:rPr>
                <w:b/>
              </w:rPr>
            </w:pPr>
            <w:r w:rsidRPr="00E357AF">
              <w:rPr>
                <w:b/>
              </w:rPr>
              <w:t>Informace o způsobu kontaktu s vyučujícím</w:t>
            </w:r>
          </w:p>
        </w:tc>
      </w:tr>
      <w:tr w:rsidR="00AD7414" w:rsidTr="00AD7414">
        <w:trPr>
          <w:trHeight w:val="675"/>
        </w:trPr>
        <w:tc>
          <w:tcPr>
            <w:tcW w:w="9855" w:type="dxa"/>
            <w:gridSpan w:val="8"/>
          </w:tcPr>
          <w:p w:rsidR="00AD7414" w:rsidRPr="00E357AF" w:rsidRDefault="00AD7414" w:rsidP="00AD741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lastRenderedPageBreak/>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Pr="008433D4" w:rsidRDefault="00AB3D52" w:rsidP="00AB3D52">
            <w:pPr>
              <w:jc w:val="both"/>
              <w:rPr>
                <w:b/>
              </w:rPr>
            </w:pPr>
            <w:r w:rsidRPr="008433D4">
              <w:rPr>
                <w:b/>
              </w:rPr>
              <w:t>Název studijního předmětu</w:t>
            </w:r>
          </w:p>
        </w:tc>
        <w:tc>
          <w:tcPr>
            <w:tcW w:w="6769" w:type="dxa"/>
            <w:gridSpan w:val="7"/>
            <w:tcBorders>
              <w:top w:val="double" w:sz="4" w:space="0" w:color="auto"/>
            </w:tcBorders>
          </w:tcPr>
          <w:p w:rsidR="00AB3D52" w:rsidRPr="008433D4" w:rsidRDefault="00AB3D52" w:rsidP="00AB3D52">
            <w:pPr>
              <w:jc w:val="both"/>
            </w:pP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Typ předmětu</w:t>
            </w:r>
          </w:p>
        </w:tc>
        <w:tc>
          <w:tcPr>
            <w:tcW w:w="3406" w:type="dxa"/>
            <w:gridSpan w:val="4"/>
          </w:tcPr>
          <w:p w:rsidR="00AB3D52" w:rsidRPr="008433D4" w:rsidRDefault="00AB3D52" w:rsidP="00AB3D52">
            <w:pPr>
              <w:jc w:val="both"/>
            </w:pPr>
            <w:r>
              <w:t>povinný „PZ</w:t>
            </w:r>
            <w:r w:rsidRPr="008433D4">
              <w:t>“</w:t>
            </w:r>
          </w:p>
        </w:tc>
        <w:tc>
          <w:tcPr>
            <w:tcW w:w="2695" w:type="dxa"/>
            <w:gridSpan w:val="2"/>
            <w:shd w:val="clear" w:color="auto" w:fill="F7CAAC"/>
          </w:tcPr>
          <w:p w:rsidR="00AB3D52" w:rsidRPr="008433D4" w:rsidRDefault="00AB3D52" w:rsidP="00AB3D52">
            <w:pPr>
              <w:jc w:val="both"/>
            </w:pPr>
            <w:r w:rsidRPr="008433D4">
              <w:rPr>
                <w:b/>
              </w:rPr>
              <w:t>doporučený ročník / semestr</w:t>
            </w:r>
          </w:p>
        </w:tc>
        <w:tc>
          <w:tcPr>
            <w:tcW w:w="668" w:type="dxa"/>
          </w:tcPr>
          <w:p w:rsidR="00AB3D52" w:rsidRPr="008433D4" w:rsidRDefault="00AB3D52" w:rsidP="00AB3D52">
            <w:pPr>
              <w:jc w:val="both"/>
            </w:pPr>
            <w:r w:rsidRPr="008433D4">
              <w:t>1/Z</w:t>
            </w:r>
          </w:p>
        </w:tc>
      </w:tr>
      <w:tr w:rsidR="00AB3D52" w:rsidTr="00AB3D52">
        <w:tc>
          <w:tcPr>
            <w:tcW w:w="3086" w:type="dxa"/>
            <w:shd w:val="clear" w:color="auto" w:fill="F7CAAC"/>
          </w:tcPr>
          <w:p w:rsidR="00AB3D52" w:rsidRPr="008433D4" w:rsidRDefault="00AB3D52" w:rsidP="00AB3D52">
            <w:pPr>
              <w:jc w:val="both"/>
              <w:rPr>
                <w:b/>
              </w:rPr>
            </w:pPr>
            <w:r w:rsidRPr="008433D4">
              <w:rPr>
                <w:b/>
              </w:rPr>
              <w:t>Rozsah studijního předmětu</w:t>
            </w:r>
          </w:p>
        </w:tc>
        <w:tc>
          <w:tcPr>
            <w:tcW w:w="1701" w:type="dxa"/>
            <w:gridSpan w:val="2"/>
          </w:tcPr>
          <w:p w:rsidR="00AB3D52" w:rsidRPr="008433D4" w:rsidRDefault="00AB3D52" w:rsidP="00AB3D52">
            <w:pPr>
              <w:jc w:val="both"/>
            </w:pPr>
            <w:r w:rsidRPr="008433D4">
              <w:t>26p + 13s</w:t>
            </w:r>
          </w:p>
        </w:tc>
        <w:tc>
          <w:tcPr>
            <w:tcW w:w="889" w:type="dxa"/>
            <w:shd w:val="clear" w:color="auto" w:fill="F7CAAC"/>
          </w:tcPr>
          <w:p w:rsidR="00AB3D52" w:rsidRPr="008433D4" w:rsidRDefault="00AB3D52" w:rsidP="00AB3D52">
            <w:pPr>
              <w:jc w:val="both"/>
              <w:rPr>
                <w:b/>
              </w:rPr>
            </w:pPr>
            <w:r w:rsidRPr="008433D4">
              <w:rPr>
                <w:b/>
              </w:rPr>
              <w:t xml:space="preserve">hod. </w:t>
            </w:r>
          </w:p>
        </w:tc>
        <w:tc>
          <w:tcPr>
            <w:tcW w:w="816" w:type="dxa"/>
          </w:tcPr>
          <w:p w:rsidR="00AB3D52" w:rsidRPr="008433D4" w:rsidRDefault="00AB3D52" w:rsidP="00AB3D52">
            <w:pPr>
              <w:jc w:val="both"/>
            </w:pPr>
            <w:r w:rsidRPr="008433D4">
              <w:t>39</w:t>
            </w:r>
          </w:p>
        </w:tc>
        <w:tc>
          <w:tcPr>
            <w:tcW w:w="2156" w:type="dxa"/>
            <w:shd w:val="clear" w:color="auto" w:fill="F7CAAC"/>
          </w:tcPr>
          <w:p w:rsidR="00AB3D52" w:rsidRPr="008433D4" w:rsidRDefault="00AB3D52" w:rsidP="00AB3D52">
            <w:pPr>
              <w:jc w:val="both"/>
              <w:rPr>
                <w:b/>
              </w:rPr>
            </w:pPr>
            <w:r w:rsidRPr="008433D4">
              <w:rPr>
                <w:b/>
              </w:rPr>
              <w:t>kreditů</w:t>
            </w:r>
          </w:p>
        </w:tc>
        <w:tc>
          <w:tcPr>
            <w:tcW w:w="1207" w:type="dxa"/>
            <w:gridSpan w:val="2"/>
          </w:tcPr>
          <w:p w:rsidR="00AB3D52" w:rsidRPr="008433D4" w:rsidRDefault="00AB3D52" w:rsidP="00AB3D52">
            <w:pPr>
              <w:jc w:val="both"/>
            </w:pPr>
            <w:r w:rsidRPr="008433D4">
              <w:t>5</w:t>
            </w:r>
          </w:p>
        </w:tc>
      </w:tr>
      <w:tr w:rsidR="00AB3D52" w:rsidTr="00AB3D52">
        <w:tc>
          <w:tcPr>
            <w:tcW w:w="3086" w:type="dxa"/>
            <w:shd w:val="clear" w:color="auto" w:fill="F7CAAC"/>
          </w:tcPr>
          <w:p w:rsidR="00AB3D52" w:rsidRPr="008433D4" w:rsidRDefault="00AB3D52" w:rsidP="00AB3D52">
            <w:pPr>
              <w:jc w:val="both"/>
              <w:rPr>
                <w:b/>
              </w:rPr>
            </w:pPr>
            <w:r w:rsidRPr="008433D4">
              <w:rPr>
                <w:b/>
              </w:rPr>
              <w:t>Prerekvizity, korekvizity, ekvivalence</w:t>
            </w:r>
          </w:p>
        </w:tc>
        <w:tc>
          <w:tcPr>
            <w:tcW w:w="6769" w:type="dxa"/>
            <w:gridSpan w:val="7"/>
          </w:tcPr>
          <w:p w:rsidR="00AB3D52" w:rsidRPr="008433D4" w:rsidRDefault="00AB3D52" w:rsidP="00AB3D52">
            <w:pPr>
              <w:jc w:val="both"/>
            </w:pPr>
            <w:r>
              <w:t>Ekvivalence (</w:t>
            </w: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Způsob ověření studijních výsledků</w:t>
            </w:r>
          </w:p>
        </w:tc>
        <w:tc>
          <w:tcPr>
            <w:tcW w:w="3406" w:type="dxa"/>
            <w:gridSpan w:val="4"/>
          </w:tcPr>
          <w:p w:rsidR="00AB3D52" w:rsidRPr="008433D4" w:rsidRDefault="00AB3D52" w:rsidP="00AB3D52">
            <w:pPr>
              <w:jc w:val="both"/>
            </w:pPr>
            <w:r w:rsidRPr="008433D4">
              <w:t>zápočet, zkouška</w:t>
            </w:r>
          </w:p>
        </w:tc>
        <w:tc>
          <w:tcPr>
            <w:tcW w:w="2156" w:type="dxa"/>
            <w:shd w:val="clear" w:color="auto" w:fill="F7CAAC"/>
          </w:tcPr>
          <w:p w:rsidR="00AB3D52" w:rsidRPr="008433D4" w:rsidRDefault="00AB3D52" w:rsidP="00AB3D52">
            <w:pPr>
              <w:jc w:val="both"/>
              <w:rPr>
                <w:b/>
              </w:rPr>
            </w:pPr>
            <w:r w:rsidRPr="008433D4">
              <w:rPr>
                <w:b/>
              </w:rPr>
              <w:t>Forma výuky</w:t>
            </w:r>
          </w:p>
        </w:tc>
        <w:tc>
          <w:tcPr>
            <w:tcW w:w="1207" w:type="dxa"/>
            <w:gridSpan w:val="2"/>
          </w:tcPr>
          <w:p w:rsidR="00AB3D52" w:rsidRPr="008433D4" w:rsidRDefault="00AB3D52" w:rsidP="00AB3D52">
            <w:pPr>
              <w:jc w:val="both"/>
            </w:pPr>
            <w:r w:rsidRPr="008433D4">
              <w:t>přednáška, seminář</w:t>
            </w:r>
          </w:p>
        </w:tc>
      </w:tr>
      <w:tr w:rsidR="00AB3D52" w:rsidTr="00AB3D52">
        <w:tc>
          <w:tcPr>
            <w:tcW w:w="3086" w:type="dxa"/>
            <w:shd w:val="clear" w:color="auto" w:fill="F7CAAC"/>
          </w:tcPr>
          <w:p w:rsidR="00AB3D52" w:rsidRPr="008433D4" w:rsidRDefault="00AB3D52" w:rsidP="00AB3D52">
            <w:pPr>
              <w:jc w:val="both"/>
              <w:rPr>
                <w:b/>
              </w:rPr>
            </w:pPr>
            <w:r w:rsidRPr="008433D4">
              <w:rPr>
                <w:b/>
              </w:rPr>
              <w:t>Forma způsobu ověření studijních výsledků a další požadavky na studenta</w:t>
            </w:r>
          </w:p>
        </w:tc>
        <w:tc>
          <w:tcPr>
            <w:tcW w:w="6769" w:type="dxa"/>
            <w:gridSpan w:val="7"/>
            <w:tcBorders>
              <w:bottom w:val="nil"/>
            </w:tcBorders>
          </w:tcPr>
          <w:p w:rsidR="00AB3D52" w:rsidRPr="008433D4" w:rsidRDefault="00AB3D52" w:rsidP="00AB3D52">
            <w:pPr>
              <w:jc w:val="both"/>
            </w:pPr>
            <w:r w:rsidRPr="008433D4">
              <w:t>Způsob zakončení předmětu – zápočet, zkouška</w:t>
            </w:r>
          </w:p>
          <w:p w:rsidR="00AB3D52" w:rsidRPr="008433D4" w:rsidRDefault="00AB3D52" w:rsidP="00AB3D52">
            <w:pPr>
              <w:jc w:val="both"/>
            </w:pPr>
            <w:r w:rsidRPr="008433D4">
              <w:t>Požadavky na zápočet:</w:t>
            </w:r>
            <w:r>
              <w:t xml:space="preserve"> </w:t>
            </w:r>
            <w:r w:rsidRPr="008433D4">
              <w:t>80% aktivní účast na seminářích; prezentace na seminářích</w:t>
            </w:r>
          </w:p>
          <w:p w:rsidR="00AB3D52" w:rsidRPr="008433D4" w:rsidRDefault="00AB3D52" w:rsidP="00AB3D52">
            <w:pPr>
              <w:jc w:val="both"/>
            </w:pPr>
            <w:r w:rsidRPr="008433D4">
              <w:t xml:space="preserve">Požadavky na zkoušku: písemný test </w:t>
            </w:r>
            <w:r>
              <w:t>musí být napsán alespoň na 60 %;</w:t>
            </w:r>
            <w:r w:rsidRPr="008433D4">
              <w:t xml:space="preserve"> následuje ústní zkouška v rozsahu znalostí přednášek a seminářů; vypracování a odevzdání týmového manažerského projektu na zadané téma.</w:t>
            </w:r>
          </w:p>
        </w:tc>
      </w:tr>
      <w:tr w:rsidR="00AB3D52" w:rsidTr="00AB3D52">
        <w:trPr>
          <w:trHeight w:val="87"/>
        </w:trPr>
        <w:tc>
          <w:tcPr>
            <w:tcW w:w="9855" w:type="dxa"/>
            <w:gridSpan w:val="8"/>
            <w:tcBorders>
              <w:top w:val="nil"/>
            </w:tcBorders>
          </w:tcPr>
          <w:p w:rsidR="00AB3D52" w:rsidRPr="0032227F" w:rsidRDefault="00AB3D52" w:rsidP="00AB3D52">
            <w:pPr>
              <w:jc w:val="both"/>
              <w:rPr>
                <w:sz w:val="16"/>
              </w:rPr>
            </w:pPr>
          </w:p>
        </w:tc>
      </w:tr>
      <w:tr w:rsidR="00AB3D52" w:rsidTr="00AB3D52">
        <w:trPr>
          <w:trHeight w:val="197"/>
        </w:trPr>
        <w:tc>
          <w:tcPr>
            <w:tcW w:w="3086" w:type="dxa"/>
            <w:tcBorders>
              <w:top w:val="nil"/>
            </w:tcBorders>
            <w:shd w:val="clear" w:color="auto" w:fill="F7CAAC"/>
          </w:tcPr>
          <w:p w:rsidR="00AB3D52" w:rsidRPr="008433D4" w:rsidRDefault="00AB3D52" w:rsidP="00AB3D52">
            <w:pPr>
              <w:jc w:val="both"/>
              <w:rPr>
                <w:b/>
              </w:rPr>
            </w:pPr>
            <w:r w:rsidRPr="008433D4">
              <w:rPr>
                <w:b/>
              </w:rPr>
              <w:t>Garant předmětu</w:t>
            </w:r>
          </w:p>
        </w:tc>
        <w:tc>
          <w:tcPr>
            <w:tcW w:w="6769" w:type="dxa"/>
            <w:gridSpan w:val="7"/>
            <w:tcBorders>
              <w:top w:val="nil"/>
            </w:tcBorders>
          </w:tcPr>
          <w:p w:rsidR="00AB3D52" w:rsidRPr="008433D4" w:rsidRDefault="00AB3D52" w:rsidP="00AB3D52">
            <w:pPr>
              <w:jc w:val="both"/>
            </w:pPr>
            <w:r w:rsidRPr="008433D4">
              <w:t>Ing. Janka Vydrová, Ph.D.</w:t>
            </w:r>
          </w:p>
        </w:tc>
      </w:tr>
      <w:tr w:rsidR="00AB3D52" w:rsidTr="00AB3D52">
        <w:trPr>
          <w:trHeight w:val="243"/>
        </w:trPr>
        <w:tc>
          <w:tcPr>
            <w:tcW w:w="3086" w:type="dxa"/>
            <w:tcBorders>
              <w:top w:val="nil"/>
            </w:tcBorders>
            <w:shd w:val="clear" w:color="auto" w:fill="F7CAAC"/>
          </w:tcPr>
          <w:p w:rsidR="00AB3D52" w:rsidRPr="008433D4" w:rsidRDefault="00AB3D52" w:rsidP="00AB3D52">
            <w:pPr>
              <w:jc w:val="both"/>
              <w:rPr>
                <w:b/>
              </w:rPr>
            </w:pPr>
            <w:r w:rsidRPr="008433D4">
              <w:rPr>
                <w:b/>
              </w:rPr>
              <w:t>Zapojení garanta do výuky předmětu</w:t>
            </w:r>
          </w:p>
        </w:tc>
        <w:tc>
          <w:tcPr>
            <w:tcW w:w="6769" w:type="dxa"/>
            <w:gridSpan w:val="7"/>
            <w:tcBorders>
              <w:top w:val="nil"/>
            </w:tcBorders>
          </w:tcPr>
          <w:p w:rsidR="00AB3D52" w:rsidRPr="008433D4" w:rsidRDefault="00AB3D52" w:rsidP="00AB3D52">
            <w:pPr>
              <w:jc w:val="both"/>
            </w:pPr>
            <w:r w:rsidRPr="008433D4">
              <w:t>Garant se podílí na přednášení v rozsahu 100 %, dále stanovuje koncepci seminářů a dohlíží na jejich jednotné vedení.</w:t>
            </w:r>
          </w:p>
        </w:tc>
      </w:tr>
      <w:tr w:rsidR="00AB3D52" w:rsidTr="00AB3D52">
        <w:tc>
          <w:tcPr>
            <w:tcW w:w="3086" w:type="dxa"/>
            <w:shd w:val="clear" w:color="auto" w:fill="F7CAAC"/>
          </w:tcPr>
          <w:p w:rsidR="00AB3D52" w:rsidRPr="008433D4" w:rsidRDefault="00AB3D52" w:rsidP="00AB3D52">
            <w:pPr>
              <w:jc w:val="both"/>
              <w:rPr>
                <w:b/>
              </w:rPr>
            </w:pPr>
            <w:r w:rsidRPr="008433D4">
              <w:rPr>
                <w:b/>
              </w:rPr>
              <w:t>Vyučující</w:t>
            </w:r>
          </w:p>
        </w:tc>
        <w:tc>
          <w:tcPr>
            <w:tcW w:w="6769" w:type="dxa"/>
            <w:gridSpan w:val="7"/>
            <w:tcBorders>
              <w:bottom w:val="nil"/>
            </w:tcBorders>
          </w:tcPr>
          <w:p w:rsidR="00AB3D52" w:rsidRPr="008433D4" w:rsidRDefault="00AB3D52" w:rsidP="00AB3D52">
            <w:pPr>
              <w:jc w:val="both"/>
            </w:pPr>
            <w:r w:rsidRPr="008433D4">
              <w:t xml:space="preserve">Ing. Janka Vydrová, Ph.D. – přednášky (100%) </w:t>
            </w:r>
          </w:p>
        </w:tc>
      </w:tr>
      <w:tr w:rsidR="00AB3D52" w:rsidTr="00AB3D52">
        <w:trPr>
          <w:trHeight w:val="56"/>
        </w:trPr>
        <w:tc>
          <w:tcPr>
            <w:tcW w:w="9855" w:type="dxa"/>
            <w:gridSpan w:val="8"/>
            <w:tcBorders>
              <w:top w:val="nil"/>
            </w:tcBorders>
          </w:tcPr>
          <w:p w:rsidR="00AB3D52" w:rsidRPr="0032227F" w:rsidRDefault="00AB3D52" w:rsidP="00AB3D52">
            <w:pPr>
              <w:jc w:val="both"/>
              <w:rPr>
                <w:sz w:val="16"/>
              </w:rPr>
            </w:pPr>
          </w:p>
        </w:tc>
      </w:tr>
      <w:tr w:rsidR="00AB3D52" w:rsidTr="00AB3D52">
        <w:tc>
          <w:tcPr>
            <w:tcW w:w="3086" w:type="dxa"/>
            <w:shd w:val="clear" w:color="auto" w:fill="F7CAAC"/>
          </w:tcPr>
          <w:p w:rsidR="00AB3D52" w:rsidRPr="008433D4" w:rsidRDefault="00AB3D52" w:rsidP="00AB3D52">
            <w:pPr>
              <w:jc w:val="both"/>
              <w:rPr>
                <w:b/>
              </w:rPr>
            </w:pPr>
            <w:r w:rsidRPr="008433D4">
              <w:rPr>
                <w:b/>
              </w:rPr>
              <w:t>Stručná anotace předmětu</w:t>
            </w:r>
          </w:p>
        </w:tc>
        <w:tc>
          <w:tcPr>
            <w:tcW w:w="6769" w:type="dxa"/>
            <w:gridSpan w:val="7"/>
            <w:tcBorders>
              <w:bottom w:val="nil"/>
            </w:tcBorders>
          </w:tcPr>
          <w:p w:rsidR="00AB3D52" w:rsidRPr="008433D4"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Pr="008433D4" w:rsidRDefault="00AB3D52" w:rsidP="00AB3D52">
            <w:pPr>
              <w:jc w:val="both"/>
            </w:pPr>
            <w:r w:rsidRPr="008433D4">
              <w:t>Cílem předmětu je seznámit studenty se základními teoretickými znalostmi a přístupy k problematice řízení a získání poznatků management</w:t>
            </w:r>
            <w:r w:rsidR="001B2483">
              <w:t>u aplikovatelné na podnikatelsky</w:t>
            </w:r>
            <w:r w:rsidRPr="008433D4">
              <w:t xml:space="preserve"> i nepodnikatelsk</w:t>
            </w:r>
            <w:r w:rsidR="001B2483">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AB3D52" w:rsidRPr="008433D4" w:rsidRDefault="00AB3D52" w:rsidP="00AB3D52">
            <w:pPr>
              <w:pStyle w:val="Odstavecseseznamem"/>
              <w:numPr>
                <w:ilvl w:val="0"/>
                <w:numId w:val="8"/>
              </w:numPr>
              <w:ind w:left="247" w:hanging="247"/>
              <w:jc w:val="both"/>
            </w:pPr>
            <w:r w:rsidRPr="008433D4">
              <w:t xml:space="preserve">Předmět a školy managementu. </w:t>
            </w:r>
          </w:p>
          <w:p w:rsidR="00AB3D52" w:rsidRPr="008433D4" w:rsidRDefault="00AB3D52" w:rsidP="00AB3D52">
            <w:pPr>
              <w:pStyle w:val="Odstavecseseznamem"/>
              <w:numPr>
                <w:ilvl w:val="0"/>
                <w:numId w:val="8"/>
              </w:numPr>
              <w:ind w:left="247" w:hanging="247"/>
              <w:jc w:val="both"/>
            </w:pPr>
            <w:r w:rsidRPr="008433D4">
              <w:t xml:space="preserve">Vzdělávání v managementu. </w:t>
            </w:r>
          </w:p>
          <w:p w:rsidR="00AB3D52" w:rsidRPr="008433D4" w:rsidRDefault="00AB3D52" w:rsidP="00AB3D52">
            <w:pPr>
              <w:pStyle w:val="Odstavecseseznamem"/>
              <w:numPr>
                <w:ilvl w:val="0"/>
                <w:numId w:val="8"/>
              </w:numPr>
              <w:ind w:left="247" w:hanging="247"/>
              <w:jc w:val="both"/>
            </w:pPr>
            <w:r w:rsidRPr="008433D4">
              <w:t xml:space="preserve">Základní funkce řízení – plánování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Organizování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Kontrola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Objekty řízení. </w:t>
            </w:r>
          </w:p>
          <w:p w:rsidR="00AB3D52" w:rsidRPr="008433D4" w:rsidRDefault="00AB3D52" w:rsidP="00AB3D52">
            <w:pPr>
              <w:pStyle w:val="Odstavecseseznamem"/>
              <w:numPr>
                <w:ilvl w:val="0"/>
                <w:numId w:val="8"/>
              </w:numPr>
              <w:ind w:left="247" w:hanging="247"/>
              <w:jc w:val="both"/>
            </w:pPr>
            <w:r w:rsidRPr="008433D4">
              <w:t xml:space="preserve">Organizační struktury, informace při řízení. </w:t>
            </w:r>
          </w:p>
          <w:p w:rsidR="00AB3D52" w:rsidRPr="008433D4" w:rsidRDefault="00AB3D52" w:rsidP="00AB3D52">
            <w:pPr>
              <w:pStyle w:val="Odstavecseseznamem"/>
              <w:numPr>
                <w:ilvl w:val="0"/>
                <w:numId w:val="8"/>
              </w:numPr>
              <w:ind w:left="247" w:hanging="247"/>
              <w:jc w:val="both"/>
            </w:pPr>
            <w:r w:rsidRPr="008433D4">
              <w:t xml:space="preserve">Self a Time managementu. </w:t>
            </w:r>
          </w:p>
          <w:p w:rsidR="00AB3D52" w:rsidRPr="008433D4" w:rsidRDefault="00AB3D52" w:rsidP="00AB3D52">
            <w:pPr>
              <w:pStyle w:val="Odstavecseseznamem"/>
              <w:numPr>
                <w:ilvl w:val="0"/>
                <w:numId w:val="8"/>
              </w:numPr>
              <w:ind w:left="247" w:hanging="247"/>
              <w:jc w:val="both"/>
            </w:pPr>
            <w:r w:rsidRPr="008433D4">
              <w:t xml:space="preserve">Komunikace v managementu. </w:t>
            </w:r>
          </w:p>
          <w:p w:rsidR="00AB3D52" w:rsidRPr="008433D4" w:rsidRDefault="00AB3D52" w:rsidP="00AB3D52">
            <w:pPr>
              <w:pStyle w:val="Odstavecseseznamem"/>
              <w:numPr>
                <w:ilvl w:val="0"/>
                <w:numId w:val="8"/>
              </w:numPr>
              <w:ind w:left="247" w:hanging="247"/>
              <w:jc w:val="both"/>
            </w:pPr>
            <w:r w:rsidRPr="008433D4">
              <w:t xml:space="preserve">Týmová práce v managementu. </w:t>
            </w:r>
          </w:p>
          <w:p w:rsidR="00AB3D52" w:rsidRPr="008433D4" w:rsidRDefault="00AB3D52" w:rsidP="00AB3D52">
            <w:pPr>
              <w:pStyle w:val="Odstavecseseznamem"/>
              <w:numPr>
                <w:ilvl w:val="0"/>
                <w:numId w:val="8"/>
              </w:numPr>
              <w:ind w:left="247" w:hanging="247"/>
              <w:jc w:val="both"/>
            </w:pPr>
            <w:r w:rsidRPr="008433D4">
              <w:t xml:space="preserve">Motivace a motivační teorie v managementu. </w:t>
            </w:r>
          </w:p>
          <w:p w:rsidR="00AB3D52" w:rsidRPr="008433D4" w:rsidRDefault="00AB3D52" w:rsidP="00AB3D52">
            <w:pPr>
              <w:pStyle w:val="Odstavecseseznamem"/>
              <w:numPr>
                <w:ilvl w:val="0"/>
                <w:numId w:val="8"/>
              </w:numPr>
              <w:ind w:left="247" w:hanging="247"/>
              <w:jc w:val="both"/>
            </w:pPr>
            <w:r w:rsidRPr="008433D4">
              <w:t xml:space="preserve">Osobnost manažera. </w:t>
            </w:r>
          </w:p>
          <w:p w:rsidR="00AB3D52" w:rsidRPr="008433D4" w:rsidRDefault="00AB3D52" w:rsidP="00AB3D52">
            <w:pPr>
              <w:pStyle w:val="Odstavecseseznamem"/>
              <w:numPr>
                <w:ilvl w:val="0"/>
                <w:numId w:val="8"/>
              </w:numPr>
              <w:ind w:left="247" w:hanging="247"/>
              <w:jc w:val="both"/>
            </w:pPr>
            <w:r w:rsidRPr="008433D4">
              <w:t xml:space="preserve">Ohodnocování v managementu. </w:t>
            </w:r>
          </w:p>
          <w:p w:rsidR="00AB3D52" w:rsidRPr="008433D4" w:rsidRDefault="00AB3D52" w:rsidP="00AB3D52">
            <w:pPr>
              <w:pStyle w:val="Odstavecseseznamem"/>
              <w:numPr>
                <w:ilvl w:val="0"/>
                <w:numId w:val="8"/>
              </w:numPr>
              <w:ind w:left="247" w:hanging="247"/>
              <w:jc w:val="both"/>
            </w:pPr>
            <w:r w:rsidRPr="008433D4">
              <w:t xml:space="preserve">Současné trendy v managementu. </w:t>
            </w:r>
          </w:p>
        </w:tc>
      </w:tr>
      <w:tr w:rsidR="00AB3D52" w:rsidTr="00AB3D52">
        <w:trPr>
          <w:trHeight w:val="265"/>
        </w:trPr>
        <w:tc>
          <w:tcPr>
            <w:tcW w:w="3653" w:type="dxa"/>
            <w:gridSpan w:val="2"/>
            <w:tcBorders>
              <w:top w:val="nil"/>
            </w:tcBorders>
            <w:shd w:val="clear" w:color="auto" w:fill="F7CAAC"/>
          </w:tcPr>
          <w:p w:rsidR="00AB3D52" w:rsidRPr="008433D4" w:rsidRDefault="00AB3D52" w:rsidP="00AB3D52">
            <w:pPr>
              <w:jc w:val="both"/>
            </w:pPr>
            <w:r w:rsidRPr="008433D4">
              <w:rPr>
                <w:b/>
              </w:rPr>
              <w:t>Studijní literatura a studijní pomůcky</w:t>
            </w:r>
          </w:p>
        </w:tc>
        <w:tc>
          <w:tcPr>
            <w:tcW w:w="6202" w:type="dxa"/>
            <w:gridSpan w:val="6"/>
            <w:tcBorders>
              <w:top w:val="nil"/>
              <w:bottom w:val="nil"/>
            </w:tcBorders>
          </w:tcPr>
          <w:p w:rsidR="00AB3D52" w:rsidRPr="008433D4" w:rsidRDefault="00AB3D52" w:rsidP="00AB3D52">
            <w:pPr>
              <w:jc w:val="both"/>
            </w:pPr>
          </w:p>
        </w:tc>
      </w:tr>
      <w:tr w:rsidR="00AB3D52" w:rsidTr="00AB3D52">
        <w:trPr>
          <w:trHeight w:val="1497"/>
        </w:trPr>
        <w:tc>
          <w:tcPr>
            <w:tcW w:w="9855" w:type="dxa"/>
            <w:gridSpan w:val="8"/>
            <w:tcBorders>
              <w:top w:val="nil"/>
            </w:tcBorders>
          </w:tcPr>
          <w:p w:rsidR="00AB3D52" w:rsidRPr="008433D4" w:rsidRDefault="00AB3D52" w:rsidP="00AB3D52">
            <w:pPr>
              <w:jc w:val="both"/>
              <w:rPr>
                <w:b/>
              </w:rPr>
            </w:pPr>
            <w:r w:rsidRPr="008433D4">
              <w:rPr>
                <w:b/>
              </w:rPr>
              <w:t xml:space="preserve">Povinná literatura </w:t>
            </w:r>
          </w:p>
          <w:p w:rsidR="00AB3D52" w:rsidRPr="008433D4" w:rsidRDefault="00AB3D52" w:rsidP="00AB3D52">
            <w:pPr>
              <w:jc w:val="both"/>
            </w:pPr>
            <w:r w:rsidRPr="008433D4">
              <w:t xml:space="preserve">FONTANA, D. </w:t>
            </w:r>
            <w:r w:rsidRPr="008433D4">
              <w:rPr>
                <w:i/>
              </w:rPr>
              <w:t>Sociální dovednosti v praxi</w:t>
            </w:r>
            <w:r w:rsidRPr="008433D4">
              <w:t>. Praha: Portál, 2017, 119 s. ISBN 978-80-262-1197-6.</w:t>
            </w:r>
          </w:p>
          <w:p w:rsidR="00AB3D52" w:rsidRPr="008433D4" w:rsidRDefault="00AB3D52" w:rsidP="00AB3D52">
            <w:pPr>
              <w:jc w:val="both"/>
            </w:pPr>
            <w:r w:rsidRPr="008433D4">
              <w:t xml:space="preserve">GRUBER, D. </w:t>
            </w:r>
            <w:r w:rsidRPr="008433D4">
              <w:rPr>
                <w:i/>
              </w:rPr>
              <w:t>Time management: prokrastinace, konflikty, porady, vyjednávání, emaily, mobily, angličtina.</w:t>
            </w:r>
            <w:r w:rsidRPr="008433D4">
              <w:t xml:space="preserve"> 4. aktualizované a rozšířené vydání. Praha: Management Press, 2017, 268 s. ISBN 978-80-7261-480-6.</w:t>
            </w:r>
          </w:p>
          <w:p w:rsidR="00AB3D52" w:rsidRPr="008433D4" w:rsidRDefault="00AB3D52" w:rsidP="00AB3D52">
            <w:pPr>
              <w:jc w:val="both"/>
            </w:pPr>
            <w:r w:rsidRPr="008433D4">
              <w:t xml:space="preserve">PLAMÍNEK, J. </w:t>
            </w:r>
            <w:r w:rsidRPr="008433D4">
              <w:rPr>
                <w:i/>
              </w:rPr>
              <w:t>Vzdělávání dospělých: průvodce pro lektory, účastníky a zadavatele.</w:t>
            </w:r>
            <w:r w:rsidRPr="008433D4">
              <w:t xml:space="preserve"> 2. rozš. vyd. Praha: Grada, 2014, 336 s. ISBN 978-80-247-4806-1.</w:t>
            </w:r>
          </w:p>
          <w:p w:rsidR="00AB3D52" w:rsidRPr="008433D4" w:rsidRDefault="00AB3D52" w:rsidP="00AB3D52">
            <w:pPr>
              <w:jc w:val="both"/>
            </w:pPr>
            <w:r w:rsidRPr="008433D4">
              <w:t xml:space="preserve">PORVAZNÍK, J., VYDROVÁ, J., LJUDVIGOVÁ, I. </w:t>
            </w:r>
            <w:r w:rsidRPr="008433D4">
              <w:rPr>
                <w:i/>
              </w:rPr>
              <w:t>Celostní management.</w:t>
            </w:r>
            <w:r w:rsidRPr="008433D4">
              <w:t xml:space="preserve"> 6. přepracované a dopl. vyd. Bratislava: IRIS, 2016, 362 s. ISBN 978-80-8153-062-3.</w:t>
            </w:r>
          </w:p>
          <w:p w:rsidR="00AB3D52" w:rsidDel="00A3027E" w:rsidRDefault="00AB3D52" w:rsidP="00AB3D52">
            <w:pPr>
              <w:jc w:val="both"/>
              <w:rPr>
                <w:del w:id="469" w:author="Michal Pilík" w:date="2018-09-18T13:36:00Z"/>
              </w:rPr>
            </w:pPr>
            <w:r w:rsidRPr="008433D4">
              <w:t xml:space="preserve">URBAN, J. </w:t>
            </w:r>
            <w:r w:rsidRPr="008433D4">
              <w:rPr>
                <w:i/>
              </w:rPr>
              <w:t>Motivace a odměňování pracovníků: co musíte vědět, abyste ze svých spolupracovníků dostali to nejlepší.</w:t>
            </w:r>
            <w:r w:rsidRPr="008433D4">
              <w:t xml:space="preserve"> Praha: Grada, 2017, 157 s. ISBN 978-80-271-0227-3.</w:t>
            </w:r>
          </w:p>
          <w:p w:rsidR="00A3027E" w:rsidRPr="008433D4" w:rsidRDefault="00A3027E" w:rsidP="00AB3D52">
            <w:pPr>
              <w:jc w:val="both"/>
              <w:rPr>
                <w:ins w:id="470" w:author="Michal Pilík" w:date="2018-09-20T11:42:00Z"/>
              </w:rPr>
            </w:pPr>
          </w:p>
          <w:p w:rsidR="00AB3D52" w:rsidRPr="008433D4" w:rsidDel="00B77D13" w:rsidRDefault="00AB3D52" w:rsidP="00AB3D52">
            <w:pPr>
              <w:jc w:val="both"/>
              <w:rPr>
                <w:del w:id="471" w:author="Michal Pilík" w:date="2018-09-18T13:36:00Z"/>
              </w:rPr>
            </w:pPr>
            <w:del w:id="472" w:author="Michal Pilík" w:date="2018-09-18T13:36:00Z">
              <w:r w:rsidRPr="008433D4" w:rsidDel="00B77D13">
                <w:delText xml:space="preserve">VÁGNER, I., WEBER, M. </w:delText>
              </w:r>
              <w:r w:rsidRPr="008433D4" w:rsidDel="00B77D13">
                <w:rPr>
                  <w:i/>
                </w:rPr>
                <w:delText>Osobní management.</w:delText>
              </w:r>
              <w:r w:rsidRPr="008433D4" w:rsidDel="00B77D13">
                <w:delText xml:space="preserve"> 2. přeprac. vyd. Brno: Masarykova univerzita, 2007, 142 s. ISBN 978-80-210-4265-0.</w:delText>
              </w:r>
            </w:del>
          </w:p>
          <w:p w:rsidR="00AB3D52" w:rsidDel="00A3027E" w:rsidRDefault="00AB3D52" w:rsidP="00AB3D52">
            <w:pPr>
              <w:jc w:val="both"/>
              <w:rPr>
                <w:del w:id="473" w:author="Michal Pilík" w:date="2018-09-18T13:37:00Z"/>
                <w:b/>
              </w:rPr>
            </w:pPr>
            <w:r w:rsidRPr="008433D4">
              <w:rPr>
                <w:b/>
              </w:rPr>
              <w:t xml:space="preserve">Doporučená literatura </w:t>
            </w:r>
          </w:p>
          <w:p w:rsidR="00A3027E" w:rsidRPr="008433D4" w:rsidRDefault="00A3027E" w:rsidP="00AB3D52">
            <w:pPr>
              <w:jc w:val="both"/>
              <w:rPr>
                <w:ins w:id="474" w:author="Michal Pilík" w:date="2018-09-20T11:42:00Z"/>
                <w:b/>
              </w:rPr>
            </w:pPr>
          </w:p>
          <w:p w:rsidR="00AB3D52" w:rsidRPr="008433D4" w:rsidDel="00B77D13" w:rsidRDefault="00AB3D52" w:rsidP="00AB3D52">
            <w:pPr>
              <w:jc w:val="both"/>
              <w:rPr>
                <w:del w:id="475" w:author="Michal Pilík" w:date="2018-09-18T13:37:00Z"/>
              </w:rPr>
            </w:pPr>
            <w:del w:id="476" w:author="Michal Pilík" w:date="2018-09-18T13:37:00Z">
              <w:r w:rsidRPr="008433D4" w:rsidDel="00B77D13">
                <w:delText xml:space="preserve">BARTOŇKOVÁ, H. </w:delText>
              </w:r>
              <w:r w:rsidRPr="008433D4" w:rsidDel="00B77D13">
                <w:rPr>
                  <w:i/>
                </w:rPr>
                <w:delText>Firemní vzdělávání.</w:delText>
              </w:r>
              <w:r w:rsidRPr="008433D4" w:rsidDel="00B77D13">
                <w:delText xml:space="preserve"> Praha: Grada, 2010, 204 s. ISBN 978-80-247-2914-5.</w:delText>
              </w:r>
            </w:del>
          </w:p>
          <w:p w:rsidR="00AB3D52" w:rsidRPr="008433D4" w:rsidRDefault="00AB3D52" w:rsidP="00AB3D52">
            <w:pPr>
              <w:jc w:val="both"/>
            </w:pPr>
            <w:r w:rsidRPr="008433D4">
              <w:lastRenderedPageBreak/>
              <w:t xml:space="preserve">BĚLOHLÁVEK, F. </w:t>
            </w:r>
            <w:r w:rsidRPr="008433D4">
              <w:rPr>
                <w:i/>
              </w:rPr>
              <w:t>25 typů lidí: jak s nimi jednat, jak je vést a motivovat.</w:t>
            </w:r>
            <w:r w:rsidRPr="008433D4">
              <w:t xml:space="preserve"> 3. rozšířené vydání. Praha: Grada, 2016, 175 s. ISBN 978-80-247-5872-5.</w:t>
            </w:r>
          </w:p>
          <w:p w:rsidR="00AB3D52" w:rsidRPr="008433D4" w:rsidRDefault="00AB3D52" w:rsidP="00AB3D52">
            <w:pPr>
              <w:jc w:val="both"/>
            </w:pPr>
            <w:r w:rsidRPr="008433D4">
              <w:t xml:space="preserve">ČASTORÁL, Z. </w:t>
            </w:r>
            <w:r w:rsidRPr="008433D4">
              <w:rPr>
                <w:i/>
              </w:rPr>
              <w:t>Základy moderního managementu.</w:t>
            </w:r>
            <w:r w:rsidRPr="008433D4">
              <w:t xml:space="preserve"> 2. aktualizované vydání. Praha: Univerzita Jana Amose Komenského, 2016, 216 s. ISBN 978-80-7452-129-4.</w:t>
            </w:r>
          </w:p>
          <w:p w:rsidR="00AB3D52" w:rsidRPr="008433D4" w:rsidRDefault="00AB3D52" w:rsidP="00AB3D52">
            <w:pPr>
              <w:jc w:val="both"/>
            </w:pPr>
            <w:r w:rsidRPr="008433D4">
              <w:t xml:space="preserve">DRUCKER, P. F. </w:t>
            </w:r>
            <w:r w:rsidRPr="008433D4">
              <w:rPr>
                <w:i/>
              </w:rPr>
              <w:t>To nejdůležitější z Druckera v jednom svazku.</w:t>
            </w:r>
            <w:r w:rsidRPr="008433D4">
              <w:t xml:space="preserve"> 2. vydání. Praha: Management Press, 2016, 300 s. ISBN 978-80-7261-397-7.</w:t>
            </w:r>
          </w:p>
          <w:p w:rsidR="00AB3D52" w:rsidDel="00A3027E" w:rsidRDefault="00AB3D52" w:rsidP="00AB3D52">
            <w:pPr>
              <w:jc w:val="both"/>
              <w:rPr>
                <w:del w:id="477" w:author="Michal Pilík" w:date="2018-09-18T13:37:00Z"/>
              </w:rPr>
            </w:pPr>
            <w:r w:rsidRPr="008433D4">
              <w:t xml:space="preserve">PAULÍK, K. </w:t>
            </w:r>
            <w:r w:rsidRPr="008433D4">
              <w:rPr>
                <w:i/>
              </w:rPr>
              <w:t>Psychologie lidské odolnosti.</w:t>
            </w:r>
            <w:r w:rsidRPr="008433D4">
              <w:t xml:space="preserve"> 2. přepracované a doplněné vydání. Praha: Grada, 2017, 362 s. ISBN 978-80-247-5646-2. </w:t>
            </w:r>
          </w:p>
          <w:p w:rsidR="00A3027E" w:rsidRPr="008433D4" w:rsidRDefault="00A3027E" w:rsidP="00AB3D52">
            <w:pPr>
              <w:jc w:val="both"/>
              <w:rPr>
                <w:ins w:id="478" w:author="Michal Pilík" w:date="2018-09-20T11:42:00Z"/>
              </w:rPr>
            </w:pPr>
          </w:p>
          <w:p w:rsidR="00AB3D52" w:rsidRPr="008433D4" w:rsidDel="00B77D13" w:rsidRDefault="00AB3D52" w:rsidP="00AB3D52">
            <w:pPr>
              <w:jc w:val="both"/>
              <w:rPr>
                <w:del w:id="479" w:author="Michal Pilík" w:date="2018-09-18T13:37:00Z"/>
              </w:rPr>
            </w:pPr>
            <w:del w:id="480" w:author="Michal Pilík" w:date="2018-09-18T13:37:00Z">
              <w:r w:rsidRPr="008433D4" w:rsidDel="00B77D13">
                <w:delText xml:space="preserve">PETŘÍKOVÁ, R. </w:delText>
              </w:r>
              <w:r w:rsidRPr="008433D4" w:rsidDel="00B77D13">
                <w:rPr>
                  <w:i/>
                </w:rPr>
                <w:delText>Lidé v procesech řízení: (multikulturní dimenze podnikání).</w:delText>
              </w:r>
              <w:r w:rsidRPr="008433D4" w:rsidDel="00B77D13">
                <w:delText xml:space="preserve"> Praha: Professional Publishing, 2007, 216 s. ISBN 978-80-86946-28-3.</w:delText>
              </w:r>
            </w:del>
          </w:p>
          <w:p w:rsidR="00AB3D52" w:rsidRPr="008433D4" w:rsidRDefault="00AB3D52" w:rsidP="00AB3D52">
            <w:pPr>
              <w:jc w:val="both"/>
            </w:pPr>
            <w:r w:rsidRPr="008433D4">
              <w:t xml:space="preserve">SCHERMERHORN, J. R. </w:t>
            </w:r>
            <w:r w:rsidRPr="008433D4">
              <w:rPr>
                <w:i/>
              </w:rPr>
              <w:t>Management.</w:t>
            </w:r>
            <w:r w:rsidRPr="008433D4">
              <w:t xml:space="preserve"> 11th ed. Hoboken: John Wiley, 2010, 1 sv. ISBN 978-0-470-53051-1.</w:t>
            </w:r>
          </w:p>
          <w:p w:rsidR="00AB3D52" w:rsidRPr="008433D4" w:rsidRDefault="00AB3D52" w:rsidP="00AB3D52">
            <w:pPr>
              <w:jc w:val="both"/>
            </w:pPr>
            <w:r w:rsidRPr="008433D4">
              <w:t xml:space="preserve">TOMEK, G., VÁVROVÁ, V. </w:t>
            </w:r>
            <w:r w:rsidRPr="008433D4">
              <w:rPr>
                <w:i/>
              </w:rPr>
              <w:t>Průmysl 4.0, aneb, Nikdo sám nevyhraje.</w:t>
            </w:r>
            <w:r w:rsidRPr="008433D4">
              <w:t xml:space="preserve"> Průhonice: Professional Publishing, 2017, 200 s. ISBN 978-80-906594-4-5.</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Pr="008433D4" w:rsidRDefault="00AB3D52" w:rsidP="00AB3D52">
            <w:pPr>
              <w:jc w:val="center"/>
              <w:rPr>
                <w:b/>
              </w:rPr>
            </w:pPr>
            <w:r w:rsidRPr="008433D4">
              <w:rPr>
                <w:b/>
              </w:rPr>
              <w:lastRenderedPageBreak/>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Pr="008433D4" w:rsidRDefault="00AB3D52" w:rsidP="00AB3D52">
            <w:pPr>
              <w:jc w:val="both"/>
            </w:pPr>
            <w:r w:rsidRPr="008433D4">
              <w:rPr>
                <w:b/>
              </w:rPr>
              <w:t>Rozsah konzultací (soustředění)</w:t>
            </w:r>
          </w:p>
        </w:tc>
        <w:tc>
          <w:tcPr>
            <w:tcW w:w="889" w:type="dxa"/>
            <w:tcBorders>
              <w:top w:val="single" w:sz="2" w:space="0" w:color="auto"/>
            </w:tcBorders>
          </w:tcPr>
          <w:p w:rsidR="00AB3D52" w:rsidRPr="008433D4" w:rsidRDefault="00AB3D52" w:rsidP="00AB3D52">
            <w:pPr>
              <w:jc w:val="both"/>
            </w:pPr>
            <w:r w:rsidRPr="008433D4">
              <w:t>15</w:t>
            </w:r>
          </w:p>
        </w:tc>
        <w:tc>
          <w:tcPr>
            <w:tcW w:w="4179" w:type="dxa"/>
            <w:gridSpan w:val="4"/>
            <w:tcBorders>
              <w:top w:val="single" w:sz="2" w:space="0" w:color="auto"/>
            </w:tcBorders>
            <w:shd w:val="clear" w:color="auto" w:fill="F7CAAC"/>
          </w:tcPr>
          <w:p w:rsidR="00AB3D52" w:rsidRPr="008433D4" w:rsidRDefault="00AB3D52" w:rsidP="00AB3D52">
            <w:pPr>
              <w:jc w:val="both"/>
              <w:rPr>
                <w:b/>
              </w:rPr>
            </w:pPr>
            <w:r w:rsidRPr="008433D4">
              <w:rPr>
                <w:b/>
              </w:rPr>
              <w:t xml:space="preserve">hodin </w:t>
            </w:r>
          </w:p>
        </w:tc>
      </w:tr>
      <w:tr w:rsidR="00AB3D52" w:rsidTr="00AB3D52">
        <w:tc>
          <w:tcPr>
            <w:tcW w:w="9855" w:type="dxa"/>
            <w:gridSpan w:val="8"/>
            <w:shd w:val="clear" w:color="auto" w:fill="F7CAAC"/>
          </w:tcPr>
          <w:p w:rsidR="00AB3D52" w:rsidRPr="008433D4" w:rsidRDefault="00AB3D52" w:rsidP="00AB3D52">
            <w:pPr>
              <w:jc w:val="both"/>
              <w:rPr>
                <w:b/>
              </w:rPr>
            </w:pPr>
            <w:r w:rsidRPr="008433D4">
              <w:rPr>
                <w:b/>
              </w:rPr>
              <w:t>Informace o způsobu kontaktu s vyučujícím</w:t>
            </w:r>
          </w:p>
        </w:tc>
      </w:tr>
      <w:tr w:rsidR="00AB3D52" w:rsidTr="00AB3D52">
        <w:trPr>
          <w:trHeight w:val="697"/>
        </w:trPr>
        <w:tc>
          <w:tcPr>
            <w:tcW w:w="9855" w:type="dxa"/>
            <w:gridSpan w:val="8"/>
          </w:tcPr>
          <w:p w:rsidR="00AB3D52" w:rsidRPr="008433D4" w:rsidRDefault="00AB3D52" w:rsidP="00AB3D52">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lastRenderedPageBreak/>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Pr="008433D4" w:rsidRDefault="00AB3D52" w:rsidP="00AB3D52">
            <w:pPr>
              <w:jc w:val="both"/>
              <w:rPr>
                <w:b/>
              </w:rPr>
            </w:pPr>
            <w:r w:rsidRPr="008433D4">
              <w:rPr>
                <w:b/>
              </w:rPr>
              <w:t>Název studijního předmětu</w:t>
            </w:r>
          </w:p>
        </w:tc>
        <w:tc>
          <w:tcPr>
            <w:tcW w:w="6769" w:type="dxa"/>
            <w:gridSpan w:val="7"/>
            <w:tcBorders>
              <w:top w:val="double" w:sz="4" w:space="0" w:color="auto"/>
            </w:tcBorders>
          </w:tcPr>
          <w:p w:rsidR="00AB3D52" w:rsidRPr="008433D4" w:rsidRDefault="00AB3D52" w:rsidP="00AB3D52">
            <w:pPr>
              <w:jc w:val="both"/>
            </w:pP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Typ předmětu</w:t>
            </w:r>
          </w:p>
        </w:tc>
        <w:tc>
          <w:tcPr>
            <w:tcW w:w="3406" w:type="dxa"/>
            <w:gridSpan w:val="4"/>
          </w:tcPr>
          <w:p w:rsidR="00AB3D52" w:rsidRPr="008433D4" w:rsidRDefault="00AB3D52" w:rsidP="00AB3D52">
            <w:pPr>
              <w:jc w:val="both"/>
            </w:pPr>
            <w:r>
              <w:t>povinný „PZ</w:t>
            </w:r>
            <w:r w:rsidRPr="008433D4">
              <w:t>“</w:t>
            </w:r>
          </w:p>
        </w:tc>
        <w:tc>
          <w:tcPr>
            <w:tcW w:w="2695" w:type="dxa"/>
            <w:gridSpan w:val="2"/>
            <w:shd w:val="clear" w:color="auto" w:fill="F7CAAC"/>
          </w:tcPr>
          <w:p w:rsidR="00AB3D52" w:rsidRPr="008433D4" w:rsidRDefault="00AB3D52" w:rsidP="00AB3D52">
            <w:pPr>
              <w:jc w:val="both"/>
            </w:pPr>
            <w:r w:rsidRPr="008433D4">
              <w:rPr>
                <w:b/>
              </w:rPr>
              <w:t>doporučený ročník / semestr</w:t>
            </w:r>
          </w:p>
        </w:tc>
        <w:tc>
          <w:tcPr>
            <w:tcW w:w="668" w:type="dxa"/>
          </w:tcPr>
          <w:p w:rsidR="00AB3D52" w:rsidRPr="008433D4" w:rsidRDefault="00AB3D52" w:rsidP="00AB3D52">
            <w:pPr>
              <w:jc w:val="both"/>
            </w:pPr>
            <w:r w:rsidRPr="008433D4">
              <w:t>1/Z</w:t>
            </w:r>
          </w:p>
        </w:tc>
      </w:tr>
      <w:tr w:rsidR="00AB3D52" w:rsidTr="00AB3D52">
        <w:tc>
          <w:tcPr>
            <w:tcW w:w="3086" w:type="dxa"/>
            <w:shd w:val="clear" w:color="auto" w:fill="F7CAAC"/>
          </w:tcPr>
          <w:p w:rsidR="00AB3D52" w:rsidRPr="008433D4" w:rsidRDefault="00AB3D52" w:rsidP="00AB3D52">
            <w:pPr>
              <w:jc w:val="both"/>
              <w:rPr>
                <w:b/>
              </w:rPr>
            </w:pPr>
            <w:r w:rsidRPr="008433D4">
              <w:rPr>
                <w:b/>
              </w:rPr>
              <w:t>Rozsah studijního předmětu</w:t>
            </w:r>
          </w:p>
        </w:tc>
        <w:tc>
          <w:tcPr>
            <w:tcW w:w="1701" w:type="dxa"/>
            <w:gridSpan w:val="2"/>
          </w:tcPr>
          <w:p w:rsidR="00AB3D52" w:rsidRPr="008433D4" w:rsidRDefault="00AB3D52" w:rsidP="00AB3D52">
            <w:pPr>
              <w:jc w:val="both"/>
            </w:pPr>
            <w:r w:rsidRPr="008433D4">
              <w:t>26p + 13s</w:t>
            </w:r>
          </w:p>
        </w:tc>
        <w:tc>
          <w:tcPr>
            <w:tcW w:w="889" w:type="dxa"/>
            <w:shd w:val="clear" w:color="auto" w:fill="F7CAAC"/>
          </w:tcPr>
          <w:p w:rsidR="00AB3D52" w:rsidRPr="008433D4" w:rsidRDefault="00AB3D52" w:rsidP="00AB3D52">
            <w:pPr>
              <w:jc w:val="both"/>
              <w:rPr>
                <w:b/>
              </w:rPr>
            </w:pPr>
            <w:r w:rsidRPr="008433D4">
              <w:rPr>
                <w:b/>
              </w:rPr>
              <w:t xml:space="preserve">hod. </w:t>
            </w:r>
          </w:p>
        </w:tc>
        <w:tc>
          <w:tcPr>
            <w:tcW w:w="816" w:type="dxa"/>
          </w:tcPr>
          <w:p w:rsidR="00AB3D52" w:rsidRPr="008433D4" w:rsidRDefault="00AB3D52" w:rsidP="00AB3D52">
            <w:pPr>
              <w:jc w:val="both"/>
            </w:pPr>
            <w:r w:rsidRPr="008433D4">
              <w:t>39</w:t>
            </w:r>
          </w:p>
        </w:tc>
        <w:tc>
          <w:tcPr>
            <w:tcW w:w="2156" w:type="dxa"/>
            <w:shd w:val="clear" w:color="auto" w:fill="F7CAAC"/>
          </w:tcPr>
          <w:p w:rsidR="00AB3D52" w:rsidRPr="008433D4" w:rsidRDefault="00AB3D52" w:rsidP="00AB3D52">
            <w:pPr>
              <w:jc w:val="both"/>
              <w:rPr>
                <w:b/>
              </w:rPr>
            </w:pPr>
            <w:r w:rsidRPr="008433D4">
              <w:rPr>
                <w:b/>
              </w:rPr>
              <w:t>kreditů</w:t>
            </w:r>
          </w:p>
        </w:tc>
        <w:tc>
          <w:tcPr>
            <w:tcW w:w="1207" w:type="dxa"/>
            <w:gridSpan w:val="2"/>
          </w:tcPr>
          <w:p w:rsidR="00AB3D52" w:rsidRPr="008433D4" w:rsidRDefault="00AB3D52" w:rsidP="00AB3D52">
            <w:pPr>
              <w:jc w:val="both"/>
            </w:pPr>
            <w:r w:rsidRPr="008433D4">
              <w:t>5</w:t>
            </w:r>
          </w:p>
        </w:tc>
      </w:tr>
      <w:tr w:rsidR="00AB3D52" w:rsidTr="00AB3D52">
        <w:tc>
          <w:tcPr>
            <w:tcW w:w="3086" w:type="dxa"/>
            <w:shd w:val="clear" w:color="auto" w:fill="F7CAAC"/>
          </w:tcPr>
          <w:p w:rsidR="00AB3D52" w:rsidRPr="008433D4" w:rsidRDefault="00AB3D52" w:rsidP="00AB3D52">
            <w:pPr>
              <w:jc w:val="both"/>
              <w:rPr>
                <w:b/>
              </w:rPr>
            </w:pPr>
            <w:r w:rsidRPr="008433D4">
              <w:rPr>
                <w:b/>
              </w:rPr>
              <w:t>Prerekvizity, korekvizity, ekvivalence</w:t>
            </w:r>
          </w:p>
        </w:tc>
        <w:tc>
          <w:tcPr>
            <w:tcW w:w="6769" w:type="dxa"/>
            <w:gridSpan w:val="7"/>
          </w:tcPr>
          <w:p w:rsidR="00AB3D52" w:rsidRPr="008433D4" w:rsidRDefault="00AB3D52" w:rsidP="00AB3D52">
            <w:pPr>
              <w:jc w:val="both"/>
            </w:pPr>
            <w:r>
              <w:t>Ekvivalence (</w:t>
            </w:r>
            <w:r w:rsidRPr="008433D4">
              <w:t>Management I)</w:t>
            </w:r>
          </w:p>
        </w:tc>
      </w:tr>
      <w:tr w:rsidR="00AB3D52" w:rsidTr="00AB3D52">
        <w:tc>
          <w:tcPr>
            <w:tcW w:w="3086" w:type="dxa"/>
            <w:shd w:val="clear" w:color="auto" w:fill="F7CAAC"/>
          </w:tcPr>
          <w:p w:rsidR="00AB3D52" w:rsidRPr="008433D4" w:rsidRDefault="00AB3D52" w:rsidP="00AB3D52">
            <w:pPr>
              <w:jc w:val="both"/>
              <w:rPr>
                <w:b/>
              </w:rPr>
            </w:pPr>
            <w:r w:rsidRPr="008433D4">
              <w:rPr>
                <w:b/>
              </w:rPr>
              <w:t>Způsob ověření studijních výsledků</w:t>
            </w:r>
          </w:p>
        </w:tc>
        <w:tc>
          <w:tcPr>
            <w:tcW w:w="3406" w:type="dxa"/>
            <w:gridSpan w:val="4"/>
          </w:tcPr>
          <w:p w:rsidR="00AB3D52" w:rsidRPr="008433D4" w:rsidRDefault="00AB3D52" w:rsidP="00AB3D52">
            <w:pPr>
              <w:jc w:val="both"/>
            </w:pPr>
            <w:r w:rsidRPr="008433D4">
              <w:t>zápočet, zkouška</w:t>
            </w:r>
          </w:p>
        </w:tc>
        <w:tc>
          <w:tcPr>
            <w:tcW w:w="2156" w:type="dxa"/>
            <w:shd w:val="clear" w:color="auto" w:fill="F7CAAC"/>
          </w:tcPr>
          <w:p w:rsidR="00AB3D52" w:rsidRPr="008433D4" w:rsidRDefault="00AB3D52" w:rsidP="00AB3D52">
            <w:pPr>
              <w:jc w:val="both"/>
              <w:rPr>
                <w:b/>
              </w:rPr>
            </w:pPr>
            <w:r w:rsidRPr="008433D4">
              <w:rPr>
                <w:b/>
              </w:rPr>
              <w:t>Forma výuky</w:t>
            </w:r>
          </w:p>
        </w:tc>
        <w:tc>
          <w:tcPr>
            <w:tcW w:w="1207" w:type="dxa"/>
            <w:gridSpan w:val="2"/>
          </w:tcPr>
          <w:p w:rsidR="00AB3D52" w:rsidRPr="008433D4" w:rsidRDefault="00AB3D52" w:rsidP="00AB3D52">
            <w:pPr>
              <w:jc w:val="both"/>
            </w:pPr>
            <w:r w:rsidRPr="008433D4">
              <w:t>přednáška, seminář</w:t>
            </w:r>
          </w:p>
        </w:tc>
      </w:tr>
      <w:tr w:rsidR="00AB3D52" w:rsidTr="00AB3D52">
        <w:tc>
          <w:tcPr>
            <w:tcW w:w="3086" w:type="dxa"/>
            <w:shd w:val="clear" w:color="auto" w:fill="F7CAAC"/>
          </w:tcPr>
          <w:p w:rsidR="00AB3D52" w:rsidRPr="008433D4" w:rsidRDefault="00AB3D52" w:rsidP="00AB3D52">
            <w:pPr>
              <w:jc w:val="both"/>
              <w:rPr>
                <w:b/>
              </w:rPr>
            </w:pPr>
            <w:r w:rsidRPr="008433D4">
              <w:rPr>
                <w:b/>
              </w:rPr>
              <w:t>Forma způsobu ověření studijních výsledků a další požadavky na studenta</w:t>
            </w:r>
          </w:p>
        </w:tc>
        <w:tc>
          <w:tcPr>
            <w:tcW w:w="6769" w:type="dxa"/>
            <w:gridSpan w:val="7"/>
            <w:tcBorders>
              <w:bottom w:val="nil"/>
            </w:tcBorders>
          </w:tcPr>
          <w:p w:rsidR="00AB3D52" w:rsidRPr="008433D4" w:rsidRDefault="00AB3D52" w:rsidP="00AB3D52">
            <w:pPr>
              <w:jc w:val="both"/>
            </w:pPr>
            <w:r w:rsidRPr="008433D4">
              <w:t>Způsob zakončení předmětu – zápočet, zkouška</w:t>
            </w:r>
          </w:p>
          <w:p w:rsidR="00AB3D52" w:rsidRPr="008433D4" w:rsidRDefault="00AB3D52" w:rsidP="00AB3D52">
            <w:pPr>
              <w:jc w:val="both"/>
            </w:pPr>
            <w:r w:rsidRPr="008433D4">
              <w:t>Požadavky na zápočet:</w:t>
            </w:r>
            <w:r>
              <w:t xml:space="preserve"> </w:t>
            </w:r>
            <w:r w:rsidRPr="008433D4">
              <w:t>80% aktivní účast na seminářích; prezentace na seminářích</w:t>
            </w:r>
          </w:p>
          <w:p w:rsidR="00AB3D52" w:rsidRPr="008433D4" w:rsidRDefault="00AB3D52" w:rsidP="00AB3D52">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AB3D52" w:rsidTr="00AB3D52">
        <w:trPr>
          <w:trHeight w:val="87"/>
        </w:trPr>
        <w:tc>
          <w:tcPr>
            <w:tcW w:w="9855" w:type="dxa"/>
            <w:gridSpan w:val="8"/>
            <w:tcBorders>
              <w:top w:val="nil"/>
            </w:tcBorders>
          </w:tcPr>
          <w:p w:rsidR="00AB3D52" w:rsidRPr="0032227F" w:rsidRDefault="00AB3D52" w:rsidP="00AB3D52">
            <w:pPr>
              <w:jc w:val="both"/>
              <w:rPr>
                <w:sz w:val="16"/>
              </w:rPr>
            </w:pPr>
          </w:p>
        </w:tc>
      </w:tr>
      <w:tr w:rsidR="00AB3D52" w:rsidTr="00AB3D52">
        <w:trPr>
          <w:trHeight w:val="197"/>
        </w:trPr>
        <w:tc>
          <w:tcPr>
            <w:tcW w:w="3086" w:type="dxa"/>
            <w:tcBorders>
              <w:top w:val="nil"/>
            </w:tcBorders>
            <w:shd w:val="clear" w:color="auto" w:fill="F7CAAC"/>
          </w:tcPr>
          <w:p w:rsidR="00AB3D52" w:rsidRPr="008433D4" w:rsidRDefault="00AB3D52" w:rsidP="00AB3D52">
            <w:pPr>
              <w:jc w:val="both"/>
              <w:rPr>
                <w:b/>
              </w:rPr>
            </w:pPr>
            <w:r w:rsidRPr="008433D4">
              <w:rPr>
                <w:b/>
              </w:rPr>
              <w:t>Garant předmětu</w:t>
            </w:r>
          </w:p>
        </w:tc>
        <w:tc>
          <w:tcPr>
            <w:tcW w:w="6769" w:type="dxa"/>
            <w:gridSpan w:val="7"/>
            <w:tcBorders>
              <w:top w:val="nil"/>
            </w:tcBorders>
          </w:tcPr>
          <w:p w:rsidR="00AB3D52" w:rsidRPr="008433D4" w:rsidRDefault="00AB3D52" w:rsidP="00AB3D52">
            <w:pPr>
              <w:jc w:val="both"/>
            </w:pPr>
            <w:r w:rsidRPr="008433D4">
              <w:t>Ing. Janka Vydrová, Ph.D.</w:t>
            </w:r>
          </w:p>
        </w:tc>
      </w:tr>
      <w:tr w:rsidR="00AB3D52" w:rsidTr="00AB3D52">
        <w:trPr>
          <w:trHeight w:val="243"/>
        </w:trPr>
        <w:tc>
          <w:tcPr>
            <w:tcW w:w="3086" w:type="dxa"/>
            <w:tcBorders>
              <w:top w:val="nil"/>
            </w:tcBorders>
            <w:shd w:val="clear" w:color="auto" w:fill="F7CAAC"/>
          </w:tcPr>
          <w:p w:rsidR="00AB3D52" w:rsidRPr="008433D4" w:rsidRDefault="00AB3D52" w:rsidP="00AB3D52">
            <w:pPr>
              <w:jc w:val="both"/>
              <w:rPr>
                <w:b/>
              </w:rPr>
            </w:pPr>
            <w:r w:rsidRPr="008433D4">
              <w:rPr>
                <w:b/>
              </w:rPr>
              <w:t>Zapojení garanta do výuky předmětu</w:t>
            </w:r>
          </w:p>
        </w:tc>
        <w:tc>
          <w:tcPr>
            <w:tcW w:w="6769" w:type="dxa"/>
            <w:gridSpan w:val="7"/>
            <w:tcBorders>
              <w:top w:val="nil"/>
            </w:tcBorders>
          </w:tcPr>
          <w:p w:rsidR="00AB3D52" w:rsidRPr="008433D4" w:rsidRDefault="00AB3D52" w:rsidP="00AB3D52">
            <w:pPr>
              <w:jc w:val="both"/>
            </w:pPr>
            <w:r w:rsidRPr="008433D4">
              <w:t>Garant se podílí na přednášení v rozsahu 100 %, dále stanovuje koncepci seminářů a dohlíží na jejich jednotné vedení.</w:t>
            </w:r>
          </w:p>
        </w:tc>
      </w:tr>
      <w:tr w:rsidR="00AB3D52" w:rsidTr="00AB3D52">
        <w:tc>
          <w:tcPr>
            <w:tcW w:w="3086" w:type="dxa"/>
            <w:shd w:val="clear" w:color="auto" w:fill="F7CAAC"/>
          </w:tcPr>
          <w:p w:rsidR="00AB3D52" w:rsidRPr="008433D4" w:rsidRDefault="00AB3D52" w:rsidP="00AB3D52">
            <w:pPr>
              <w:jc w:val="both"/>
              <w:rPr>
                <w:b/>
              </w:rPr>
            </w:pPr>
            <w:r w:rsidRPr="008433D4">
              <w:rPr>
                <w:b/>
              </w:rPr>
              <w:t>Vyučující</w:t>
            </w:r>
          </w:p>
        </w:tc>
        <w:tc>
          <w:tcPr>
            <w:tcW w:w="6769" w:type="dxa"/>
            <w:gridSpan w:val="7"/>
            <w:tcBorders>
              <w:bottom w:val="nil"/>
            </w:tcBorders>
          </w:tcPr>
          <w:p w:rsidR="00AB3D52" w:rsidRPr="008433D4" w:rsidRDefault="00AB3D52" w:rsidP="00AB3D52">
            <w:pPr>
              <w:jc w:val="both"/>
            </w:pPr>
            <w:r w:rsidRPr="008433D4">
              <w:t xml:space="preserve">Ing. Janka Vydrová, Ph.D. – přednášky (100%) </w:t>
            </w:r>
          </w:p>
        </w:tc>
      </w:tr>
      <w:tr w:rsidR="00AB3D52" w:rsidTr="00AB3D52">
        <w:trPr>
          <w:trHeight w:val="56"/>
        </w:trPr>
        <w:tc>
          <w:tcPr>
            <w:tcW w:w="9855" w:type="dxa"/>
            <w:gridSpan w:val="8"/>
            <w:tcBorders>
              <w:top w:val="nil"/>
            </w:tcBorders>
          </w:tcPr>
          <w:p w:rsidR="00AB3D52" w:rsidRPr="0032227F" w:rsidRDefault="00AB3D52" w:rsidP="00AB3D52">
            <w:pPr>
              <w:jc w:val="both"/>
              <w:rPr>
                <w:sz w:val="16"/>
              </w:rPr>
            </w:pPr>
          </w:p>
        </w:tc>
      </w:tr>
      <w:tr w:rsidR="00AB3D52" w:rsidTr="00AB3D52">
        <w:tc>
          <w:tcPr>
            <w:tcW w:w="3086" w:type="dxa"/>
            <w:shd w:val="clear" w:color="auto" w:fill="F7CAAC"/>
          </w:tcPr>
          <w:p w:rsidR="00AB3D52" w:rsidRPr="008433D4" w:rsidRDefault="00AB3D52" w:rsidP="00AB3D52">
            <w:pPr>
              <w:jc w:val="both"/>
              <w:rPr>
                <w:b/>
              </w:rPr>
            </w:pPr>
            <w:r w:rsidRPr="008433D4">
              <w:rPr>
                <w:b/>
              </w:rPr>
              <w:t>Stručná anotace předmětu</w:t>
            </w:r>
          </w:p>
        </w:tc>
        <w:tc>
          <w:tcPr>
            <w:tcW w:w="6769" w:type="dxa"/>
            <w:gridSpan w:val="7"/>
            <w:tcBorders>
              <w:bottom w:val="nil"/>
            </w:tcBorders>
          </w:tcPr>
          <w:p w:rsidR="00AB3D52" w:rsidRPr="008433D4"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Pr="008433D4" w:rsidRDefault="00AB3D52" w:rsidP="00AB3D52">
            <w:pPr>
              <w:jc w:val="both"/>
            </w:pPr>
            <w:r w:rsidRPr="008433D4">
              <w:t xml:space="preserve">Cílem předmětu je seznámit studenty se základními teoretickými znalostmi a přístupy k problematice řízení a získání poznatků managementu aplikovatelné na podnikatelský i nepodnikatelský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AB3D52" w:rsidRPr="008433D4" w:rsidRDefault="00AB3D52" w:rsidP="00AB3D52">
            <w:pPr>
              <w:pStyle w:val="Odstavecseseznamem"/>
              <w:numPr>
                <w:ilvl w:val="0"/>
                <w:numId w:val="8"/>
              </w:numPr>
              <w:ind w:left="247" w:hanging="247"/>
              <w:jc w:val="both"/>
            </w:pPr>
            <w:r w:rsidRPr="008433D4">
              <w:t xml:space="preserve">Předmět a školy managementu. </w:t>
            </w:r>
          </w:p>
          <w:p w:rsidR="00AB3D52" w:rsidRPr="008433D4" w:rsidRDefault="00AB3D52" w:rsidP="00AB3D52">
            <w:pPr>
              <w:pStyle w:val="Odstavecseseznamem"/>
              <w:numPr>
                <w:ilvl w:val="0"/>
                <w:numId w:val="8"/>
              </w:numPr>
              <w:ind w:left="247" w:hanging="247"/>
              <w:jc w:val="both"/>
            </w:pPr>
            <w:r w:rsidRPr="008433D4">
              <w:t xml:space="preserve">Vzdělávání v managementu. </w:t>
            </w:r>
          </w:p>
          <w:p w:rsidR="00AB3D52" w:rsidRPr="008433D4" w:rsidRDefault="00AB3D52" w:rsidP="00AB3D52">
            <w:pPr>
              <w:pStyle w:val="Odstavecseseznamem"/>
              <w:numPr>
                <w:ilvl w:val="0"/>
                <w:numId w:val="8"/>
              </w:numPr>
              <w:ind w:left="247" w:hanging="247"/>
              <w:jc w:val="both"/>
            </w:pPr>
            <w:r w:rsidRPr="008433D4">
              <w:t xml:space="preserve">Základní funkce řízení – plánování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Organizování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Kontrola – metody a techniky využívané v managementu. </w:t>
            </w:r>
          </w:p>
          <w:p w:rsidR="00AB3D52" w:rsidRPr="008433D4" w:rsidRDefault="00AB3D52" w:rsidP="00AB3D52">
            <w:pPr>
              <w:pStyle w:val="Odstavecseseznamem"/>
              <w:numPr>
                <w:ilvl w:val="0"/>
                <w:numId w:val="8"/>
              </w:numPr>
              <w:ind w:left="247" w:hanging="247"/>
              <w:jc w:val="both"/>
            </w:pPr>
            <w:r w:rsidRPr="008433D4">
              <w:t xml:space="preserve">Objekty řízení. </w:t>
            </w:r>
          </w:p>
          <w:p w:rsidR="00AB3D52" w:rsidRPr="008433D4" w:rsidRDefault="00AB3D52" w:rsidP="00AB3D52">
            <w:pPr>
              <w:pStyle w:val="Odstavecseseznamem"/>
              <w:numPr>
                <w:ilvl w:val="0"/>
                <w:numId w:val="8"/>
              </w:numPr>
              <w:ind w:left="247" w:hanging="247"/>
              <w:jc w:val="both"/>
            </w:pPr>
            <w:r w:rsidRPr="008433D4">
              <w:t xml:space="preserve">Organizační struktury, informace při řízení. </w:t>
            </w:r>
          </w:p>
          <w:p w:rsidR="00AB3D52" w:rsidRPr="008433D4" w:rsidRDefault="00AB3D52" w:rsidP="00AB3D52">
            <w:pPr>
              <w:pStyle w:val="Odstavecseseznamem"/>
              <w:numPr>
                <w:ilvl w:val="0"/>
                <w:numId w:val="8"/>
              </w:numPr>
              <w:ind w:left="247" w:hanging="247"/>
              <w:jc w:val="both"/>
            </w:pPr>
            <w:r w:rsidRPr="008433D4">
              <w:t xml:space="preserve">Self a Time managementu. </w:t>
            </w:r>
          </w:p>
          <w:p w:rsidR="00AB3D52" w:rsidRPr="008433D4" w:rsidRDefault="00AB3D52" w:rsidP="00AB3D52">
            <w:pPr>
              <w:pStyle w:val="Odstavecseseznamem"/>
              <w:numPr>
                <w:ilvl w:val="0"/>
                <w:numId w:val="8"/>
              </w:numPr>
              <w:ind w:left="247" w:hanging="247"/>
              <w:jc w:val="both"/>
            </w:pPr>
            <w:r w:rsidRPr="008433D4">
              <w:t xml:space="preserve">Komunikace v managementu. </w:t>
            </w:r>
          </w:p>
          <w:p w:rsidR="00AB3D52" w:rsidRPr="008433D4" w:rsidRDefault="00AB3D52" w:rsidP="00AB3D52">
            <w:pPr>
              <w:pStyle w:val="Odstavecseseznamem"/>
              <w:numPr>
                <w:ilvl w:val="0"/>
                <w:numId w:val="8"/>
              </w:numPr>
              <w:ind w:left="247" w:hanging="247"/>
              <w:jc w:val="both"/>
            </w:pPr>
            <w:r w:rsidRPr="008433D4">
              <w:t xml:space="preserve">Týmová práce v managementu. </w:t>
            </w:r>
          </w:p>
          <w:p w:rsidR="00AB3D52" w:rsidRPr="008433D4" w:rsidRDefault="00AB3D52" w:rsidP="00AB3D52">
            <w:pPr>
              <w:pStyle w:val="Odstavecseseznamem"/>
              <w:numPr>
                <w:ilvl w:val="0"/>
                <w:numId w:val="8"/>
              </w:numPr>
              <w:ind w:left="247" w:hanging="247"/>
              <w:jc w:val="both"/>
            </w:pPr>
            <w:r w:rsidRPr="008433D4">
              <w:t xml:space="preserve">Motivace a motivační teorie v managementu. </w:t>
            </w:r>
          </w:p>
          <w:p w:rsidR="00AB3D52" w:rsidRPr="008433D4" w:rsidRDefault="00AB3D52" w:rsidP="00AB3D52">
            <w:pPr>
              <w:pStyle w:val="Odstavecseseznamem"/>
              <w:numPr>
                <w:ilvl w:val="0"/>
                <w:numId w:val="8"/>
              </w:numPr>
              <w:ind w:left="247" w:hanging="247"/>
              <w:jc w:val="both"/>
            </w:pPr>
            <w:r w:rsidRPr="008433D4">
              <w:t xml:space="preserve">Osobnost manažera. </w:t>
            </w:r>
          </w:p>
          <w:p w:rsidR="00AB3D52" w:rsidRPr="008433D4" w:rsidRDefault="00AB3D52" w:rsidP="00AB3D52">
            <w:pPr>
              <w:pStyle w:val="Odstavecseseznamem"/>
              <w:numPr>
                <w:ilvl w:val="0"/>
                <w:numId w:val="8"/>
              </w:numPr>
              <w:ind w:left="247" w:hanging="247"/>
              <w:jc w:val="both"/>
            </w:pPr>
            <w:r w:rsidRPr="008433D4">
              <w:t xml:space="preserve">Ohodnocování v managementu. </w:t>
            </w:r>
          </w:p>
          <w:p w:rsidR="00AB3D52" w:rsidRPr="008433D4" w:rsidRDefault="00AB3D52" w:rsidP="00AB3D52">
            <w:pPr>
              <w:pStyle w:val="Odstavecseseznamem"/>
              <w:numPr>
                <w:ilvl w:val="0"/>
                <w:numId w:val="8"/>
              </w:numPr>
              <w:ind w:left="247" w:hanging="247"/>
              <w:jc w:val="both"/>
            </w:pPr>
            <w:r w:rsidRPr="008433D4">
              <w:t xml:space="preserve">Současné trendy v managementu. </w:t>
            </w:r>
          </w:p>
        </w:tc>
      </w:tr>
      <w:tr w:rsidR="00AB3D52" w:rsidTr="00AB3D52">
        <w:trPr>
          <w:trHeight w:val="265"/>
        </w:trPr>
        <w:tc>
          <w:tcPr>
            <w:tcW w:w="3653" w:type="dxa"/>
            <w:gridSpan w:val="2"/>
            <w:tcBorders>
              <w:top w:val="nil"/>
            </w:tcBorders>
            <w:shd w:val="clear" w:color="auto" w:fill="F7CAAC"/>
          </w:tcPr>
          <w:p w:rsidR="00AB3D52" w:rsidRPr="008433D4" w:rsidRDefault="00AB3D52" w:rsidP="00AB3D52">
            <w:pPr>
              <w:jc w:val="both"/>
            </w:pPr>
            <w:r w:rsidRPr="008433D4">
              <w:rPr>
                <w:b/>
              </w:rPr>
              <w:t>Studijní literatura a studijní pomůcky</w:t>
            </w:r>
          </w:p>
        </w:tc>
        <w:tc>
          <w:tcPr>
            <w:tcW w:w="6202" w:type="dxa"/>
            <w:gridSpan w:val="6"/>
            <w:tcBorders>
              <w:top w:val="nil"/>
              <w:bottom w:val="nil"/>
            </w:tcBorders>
          </w:tcPr>
          <w:p w:rsidR="00AB3D52" w:rsidRPr="008433D4" w:rsidRDefault="00AB3D52" w:rsidP="00AB3D52">
            <w:pPr>
              <w:jc w:val="both"/>
            </w:pPr>
          </w:p>
        </w:tc>
      </w:tr>
      <w:tr w:rsidR="00AB3D52" w:rsidTr="00AB3D52">
        <w:trPr>
          <w:trHeight w:val="283"/>
        </w:trPr>
        <w:tc>
          <w:tcPr>
            <w:tcW w:w="9855" w:type="dxa"/>
            <w:gridSpan w:val="8"/>
            <w:tcBorders>
              <w:top w:val="nil"/>
            </w:tcBorders>
          </w:tcPr>
          <w:p w:rsidR="00AB3D52" w:rsidRPr="008433D4" w:rsidRDefault="00AB3D52" w:rsidP="00AB3D52">
            <w:pPr>
              <w:jc w:val="both"/>
              <w:rPr>
                <w:b/>
              </w:rPr>
            </w:pPr>
            <w:r w:rsidRPr="008433D4">
              <w:rPr>
                <w:b/>
              </w:rPr>
              <w:t xml:space="preserve">Povinná literatura </w:t>
            </w:r>
          </w:p>
          <w:p w:rsidR="00AB3D52" w:rsidRPr="008433D4" w:rsidRDefault="00AB3D52" w:rsidP="00AB3D52">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AB3D52" w:rsidRPr="008433D4" w:rsidRDefault="00AB3D52" w:rsidP="00AB3D52">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AB3D52" w:rsidRPr="008433D4" w:rsidRDefault="00AB3D52" w:rsidP="00AB3D52">
            <w:pPr>
              <w:jc w:val="both"/>
            </w:pPr>
            <w:r w:rsidRPr="008433D4">
              <w:t xml:space="preserve">CHATTERJI, M., LUTERBACHER, U. </w:t>
            </w:r>
            <w:r w:rsidRPr="008433D4">
              <w:rPr>
                <w:i/>
              </w:rPr>
              <w:t>Emotions, decision-making, conflict and cooperation</w:t>
            </w:r>
            <w:r w:rsidRPr="008433D4">
              <w:t>. Bingley: Emerald Group Publishing Limited, 2016, 1 online zdroj (264 pages). Contributions to conflict management, peace economics and development. ISBN 9781786350312.</w:t>
            </w:r>
          </w:p>
          <w:p w:rsidR="00AB3D52" w:rsidRPr="008433D4" w:rsidRDefault="00AB3D52" w:rsidP="00AB3D52">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AB3D52" w:rsidRPr="008433D4" w:rsidRDefault="00AB3D52" w:rsidP="00AB3D52">
            <w:pPr>
              <w:jc w:val="both"/>
              <w:rPr>
                <w:b/>
              </w:rPr>
            </w:pPr>
            <w:r w:rsidRPr="008433D4">
              <w:rPr>
                <w:b/>
              </w:rPr>
              <w:t xml:space="preserve">Doporučená literatura </w:t>
            </w:r>
          </w:p>
          <w:p w:rsidR="00AB3D52" w:rsidRPr="008433D4" w:rsidRDefault="00AB3D52" w:rsidP="00AB3D52">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AB3D52" w:rsidRPr="008433D4" w:rsidRDefault="00AB3D52" w:rsidP="00AB3D52">
            <w:pPr>
              <w:jc w:val="both"/>
            </w:pPr>
            <w:r w:rsidRPr="008433D4">
              <w:t xml:space="preserve">EASTERBY-SMITH, M., THORPE, R., JACKSON, P. </w:t>
            </w:r>
            <w:r w:rsidRPr="008433D4">
              <w:rPr>
                <w:i/>
              </w:rPr>
              <w:t>Management and business research</w:t>
            </w:r>
            <w:r w:rsidRPr="008433D4">
              <w:t>. 5th edition. Los Angeles: SAGE, 2015, 377 p. ISBN 978-1-4462-9658-5.</w:t>
            </w:r>
          </w:p>
          <w:p w:rsidR="00AB3D52" w:rsidRPr="008433D4" w:rsidRDefault="00AB3D52" w:rsidP="00AB3D52">
            <w:pPr>
              <w:jc w:val="both"/>
            </w:pPr>
            <w:r w:rsidRPr="008433D4">
              <w:t xml:space="preserve">KOTLER, P., KELLER, K. L. </w:t>
            </w:r>
            <w:r w:rsidRPr="008433D4">
              <w:rPr>
                <w:i/>
              </w:rPr>
              <w:t>Marketing management</w:t>
            </w:r>
            <w:r w:rsidRPr="008433D4">
              <w:t xml:space="preserve">. 15. Boston: Pearson, 2016, 714 p. ISBN 978-1-292-09262-1. </w:t>
            </w:r>
          </w:p>
          <w:p w:rsidR="00AB3D52" w:rsidRPr="008433D4" w:rsidRDefault="00AB3D52" w:rsidP="00AB3D52">
            <w:pPr>
              <w:jc w:val="both"/>
              <w:rPr>
                <w:color w:val="FF0000"/>
              </w:rPr>
            </w:pPr>
            <w:r w:rsidRPr="008433D4">
              <w:lastRenderedPageBreak/>
              <w:t xml:space="preserve">SCHERMERHORN, J. R. </w:t>
            </w:r>
            <w:r w:rsidRPr="008433D4">
              <w:rPr>
                <w:i/>
              </w:rPr>
              <w:t>Management.</w:t>
            </w:r>
            <w:r w:rsidRPr="008433D4">
              <w:t xml:space="preserve"> 11th ed. Hoboken: John Wiley, 2010, 1 sv. ISBN 978-0-470-53051-1.</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Pr="008433D4" w:rsidRDefault="00AB3D52" w:rsidP="00AB3D52">
            <w:pPr>
              <w:jc w:val="center"/>
              <w:rPr>
                <w:b/>
              </w:rPr>
            </w:pPr>
            <w:r w:rsidRPr="008433D4">
              <w:rPr>
                <w:b/>
              </w:rPr>
              <w:lastRenderedPageBreak/>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Pr="008433D4" w:rsidRDefault="00AB3D52" w:rsidP="00AB3D52">
            <w:pPr>
              <w:jc w:val="both"/>
            </w:pPr>
            <w:r w:rsidRPr="008433D4">
              <w:rPr>
                <w:b/>
              </w:rPr>
              <w:t>Rozsah konzultací (soustředění)</w:t>
            </w:r>
          </w:p>
        </w:tc>
        <w:tc>
          <w:tcPr>
            <w:tcW w:w="889" w:type="dxa"/>
            <w:tcBorders>
              <w:top w:val="single" w:sz="2" w:space="0" w:color="auto"/>
            </w:tcBorders>
          </w:tcPr>
          <w:p w:rsidR="00AB3D52" w:rsidRPr="008433D4" w:rsidRDefault="00AB3D52" w:rsidP="00AB3D52">
            <w:pPr>
              <w:jc w:val="both"/>
            </w:pPr>
            <w:r w:rsidRPr="008433D4">
              <w:t>15</w:t>
            </w:r>
          </w:p>
        </w:tc>
        <w:tc>
          <w:tcPr>
            <w:tcW w:w="4179" w:type="dxa"/>
            <w:gridSpan w:val="4"/>
            <w:tcBorders>
              <w:top w:val="single" w:sz="2" w:space="0" w:color="auto"/>
            </w:tcBorders>
            <w:shd w:val="clear" w:color="auto" w:fill="F7CAAC"/>
          </w:tcPr>
          <w:p w:rsidR="00AB3D52" w:rsidRPr="008433D4" w:rsidRDefault="00AB3D52" w:rsidP="00AB3D52">
            <w:pPr>
              <w:jc w:val="both"/>
              <w:rPr>
                <w:b/>
              </w:rPr>
            </w:pPr>
            <w:r w:rsidRPr="008433D4">
              <w:rPr>
                <w:b/>
              </w:rPr>
              <w:t xml:space="preserve">hodin </w:t>
            </w:r>
          </w:p>
        </w:tc>
      </w:tr>
      <w:tr w:rsidR="00AB3D52" w:rsidTr="00AB3D52">
        <w:tc>
          <w:tcPr>
            <w:tcW w:w="9855" w:type="dxa"/>
            <w:gridSpan w:val="8"/>
            <w:shd w:val="clear" w:color="auto" w:fill="F7CAAC"/>
          </w:tcPr>
          <w:p w:rsidR="00AB3D52" w:rsidRPr="008433D4" w:rsidRDefault="00AB3D52" w:rsidP="00AB3D52">
            <w:pPr>
              <w:jc w:val="both"/>
              <w:rPr>
                <w:b/>
              </w:rPr>
            </w:pPr>
            <w:r w:rsidRPr="008433D4">
              <w:rPr>
                <w:b/>
              </w:rPr>
              <w:t>Informace o způsobu kontaktu s vyučujícím</w:t>
            </w:r>
          </w:p>
        </w:tc>
      </w:tr>
      <w:tr w:rsidR="00AB3D52" w:rsidTr="00AB3D52">
        <w:trPr>
          <w:trHeight w:val="697"/>
        </w:trPr>
        <w:tc>
          <w:tcPr>
            <w:tcW w:w="9855" w:type="dxa"/>
            <w:gridSpan w:val="8"/>
          </w:tcPr>
          <w:p w:rsidR="00AB3D52" w:rsidRPr="008433D4" w:rsidRDefault="00AB3D52" w:rsidP="00AB3D52">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lastRenderedPageBreak/>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rsidRPr="0088003F">
              <w:t>Úvod do průmyslového inženýrství</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„PZ“</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1/Z</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13p + 26s</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seminář</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pPr>
              <w:jc w:val="both"/>
            </w:pPr>
            <w:r>
              <w:t>Způsob zakončení předmětu – zápočet, zkouška</w:t>
            </w:r>
          </w:p>
          <w:p w:rsidR="00C06C10" w:rsidRPr="00C06C10" w:rsidRDefault="00C06C10" w:rsidP="00C06C10">
            <w:pPr>
              <w:pStyle w:val="xxmsonormal"/>
              <w:jc w:val="both"/>
              <w:rPr>
                <w:color w:val="000000"/>
                <w:sz w:val="20"/>
              </w:rPr>
            </w:pPr>
            <w:r w:rsidRPr="00C06C10">
              <w:rPr>
                <w:color w:val="000000"/>
                <w:sz w:val="20"/>
              </w:rPr>
              <w:t xml:space="preserve">Požadavky na zápočet: zpracování semestrální práce </w:t>
            </w:r>
            <w:r>
              <w:rPr>
                <w:color w:val="000000"/>
                <w:sz w:val="20"/>
              </w:rPr>
              <w:t>k vybranému tématu z oblasti prů</w:t>
            </w:r>
            <w:r w:rsidRPr="00C06C10">
              <w:rPr>
                <w:color w:val="000000"/>
                <w:sz w:val="20"/>
              </w:rPr>
              <w:t>myslového inženýrství a úspěšná obhajoba</w:t>
            </w:r>
            <w:r>
              <w:rPr>
                <w:color w:val="000000"/>
                <w:sz w:val="20"/>
              </w:rPr>
              <w:t xml:space="preserve"> práce</w:t>
            </w:r>
          </w:p>
          <w:p w:rsidR="00AB3D52" w:rsidRPr="00C06C10" w:rsidRDefault="00C06C10" w:rsidP="00C06C10">
            <w:pPr>
              <w:pStyle w:val="xxmsonormal"/>
              <w:jc w:val="both"/>
              <w:rPr>
                <w:rFonts w:ascii="Calibri" w:hAnsi="Calibri"/>
                <w:color w:val="000000"/>
              </w:rPr>
            </w:pPr>
            <w:r w:rsidRPr="00C06C10">
              <w:rPr>
                <w:color w:val="000000"/>
                <w:sz w:val="20"/>
              </w:rPr>
              <w:t xml:space="preserve">Požadavky na zkoušku: </w:t>
            </w:r>
            <w:r>
              <w:rPr>
                <w:color w:val="000000"/>
                <w:sz w:val="20"/>
              </w:rPr>
              <w:t>z</w:t>
            </w:r>
            <w:r w:rsidRPr="00C06C10">
              <w:rPr>
                <w:color w:val="000000"/>
                <w:sz w:val="20"/>
              </w:rPr>
              <w:t>vládnutí učiva v rozsahu daném strukturou předmětu, získání zápočtu k předmětu.</w:t>
            </w:r>
          </w:p>
        </w:tc>
      </w:tr>
      <w:tr w:rsidR="00AB3D52" w:rsidTr="00AB3D52">
        <w:trPr>
          <w:trHeight w:val="109"/>
        </w:trPr>
        <w:tc>
          <w:tcPr>
            <w:tcW w:w="9855" w:type="dxa"/>
            <w:gridSpan w:val="8"/>
            <w:tcBorders>
              <w:top w:val="nil"/>
            </w:tcBorders>
          </w:tcPr>
          <w:p w:rsidR="00AB3D52"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3F6EB7">
            <w:pPr>
              <w:jc w:val="both"/>
            </w:pPr>
            <w:r w:rsidRPr="0088003F">
              <w:t>prof. Ing. Felicita Chromjaková, PhD.</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C75F6A" w:rsidP="00C75F6A">
            <w:pPr>
              <w:jc w:val="both"/>
            </w:pPr>
            <w:r w:rsidRPr="00265E45">
              <w:t xml:space="preserve">Garant se </w:t>
            </w:r>
            <w:r>
              <w:t>podílí na přednášení v rozsahu 10</w:t>
            </w:r>
            <w:r w:rsidRPr="00265E45">
              <w:t>0 %, dále stanovují koncepci seminářů a dohlíží na jejich jednotné vedení.</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3F6EB7">
            <w:pPr>
              <w:jc w:val="both"/>
            </w:pPr>
            <w:r w:rsidRPr="0088003F">
              <w:t>prof. Ing. Felicita Chromjaková, PhD.</w:t>
            </w:r>
            <w:r>
              <w:t xml:space="preserve"> - přednášky (100%)</w:t>
            </w:r>
          </w:p>
        </w:tc>
      </w:tr>
      <w:tr w:rsidR="00AB3D52" w:rsidTr="00AB3D52">
        <w:trPr>
          <w:trHeight w:val="55"/>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2041"/>
        </w:trPr>
        <w:tc>
          <w:tcPr>
            <w:tcW w:w="9855" w:type="dxa"/>
            <w:gridSpan w:val="8"/>
            <w:tcBorders>
              <w:top w:val="nil"/>
              <w:bottom w:val="single" w:sz="12" w:space="0" w:color="auto"/>
            </w:tcBorders>
          </w:tcPr>
          <w:p w:rsidR="00AB3D52" w:rsidRDefault="00AB3D52" w:rsidP="00AB3D52">
            <w:pPr>
              <w:jc w:val="both"/>
            </w:pPr>
            <w:r>
              <w:t>Cílem předmětu je seznámit studenty s podstatou průmyslového inženýrství – disciplíny orientované na správnou organizaci a nastavení výrobních a podpůrných výrobních procesů, organizaci průmyslové výroby, postavení a kompetence průmyslového inženýra v průmyslovém podniku. Základem je prezentace vybraných metod průmyslového inženýrství na konkrétních příkladech jejich aplikovatelnosti v průmyslových výrobních procesech a dále i konfrontace stávajících poznatků z oblasti průmyslového inženýrství s nejnovějšími koncepty průmyslového inženýrství typu INDUSTRY 4.0. Podstatnou složkou výuky předmětu jsou i koncepty TOYOTA PRODUCTION SYSTÉM a BAŤA VÝROBNÍ KONCEPT.</w:t>
            </w:r>
          </w:p>
          <w:p w:rsidR="00AB3D52" w:rsidRDefault="00AB3D52" w:rsidP="00AB3D52">
            <w:pPr>
              <w:jc w:val="both"/>
            </w:pPr>
            <w:r>
              <w:t>Obsah:</w:t>
            </w:r>
          </w:p>
          <w:p w:rsidR="00AB3D52" w:rsidRDefault="00AB3D52" w:rsidP="00AB3D52">
            <w:pPr>
              <w:pStyle w:val="Odstavecseseznamem"/>
              <w:numPr>
                <w:ilvl w:val="0"/>
                <w:numId w:val="9"/>
              </w:numPr>
              <w:ind w:left="247" w:hanging="247"/>
              <w:jc w:val="both"/>
            </w:pPr>
            <w:r>
              <w:t>Podstata průmyslového inženýrství, klíčové pojmy a aktuální trendy v oblasti průmyslového inženýrství</w:t>
            </w:r>
          </w:p>
          <w:p w:rsidR="00AB3D52" w:rsidRDefault="00AB3D52" w:rsidP="00AB3D52">
            <w:pPr>
              <w:pStyle w:val="Odstavecseseznamem"/>
              <w:numPr>
                <w:ilvl w:val="0"/>
                <w:numId w:val="9"/>
              </w:numPr>
              <w:ind w:left="247" w:hanging="247"/>
              <w:jc w:val="both"/>
            </w:pPr>
            <w:r>
              <w:t>Globalizace a digitalizace v oblasti průmyslového inženýrství</w:t>
            </w:r>
          </w:p>
          <w:p w:rsidR="00AB3D52" w:rsidRDefault="00AB3D52" w:rsidP="00AB3D52">
            <w:pPr>
              <w:pStyle w:val="Odstavecseseznamem"/>
              <w:numPr>
                <w:ilvl w:val="0"/>
                <w:numId w:val="9"/>
              </w:numPr>
              <w:ind w:left="247" w:hanging="247"/>
              <w:jc w:val="both"/>
            </w:pPr>
            <w:r>
              <w:t>Integrované a dynamické systémy v průmyslovém inženýrství</w:t>
            </w:r>
          </w:p>
          <w:p w:rsidR="00AB3D52" w:rsidRDefault="00AB3D52" w:rsidP="00AB3D52">
            <w:pPr>
              <w:pStyle w:val="Odstavecseseznamem"/>
              <w:numPr>
                <w:ilvl w:val="0"/>
                <w:numId w:val="9"/>
              </w:numPr>
              <w:ind w:left="247" w:hanging="247"/>
              <w:jc w:val="both"/>
            </w:pPr>
            <w:r>
              <w:t>Podstata průmyslové firmy, organizace a řízení procesů v průmyslové firmě</w:t>
            </w:r>
          </w:p>
          <w:p w:rsidR="00AB3D52" w:rsidRDefault="00AB3D52" w:rsidP="00AB3D52">
            <w:pPr>
              <w:pStyle w:val="Odstavecseseznamem"/>
              <w:numPr>
                <w:ilvl w:val="0"/>
                <w:numId w:val="9"/>
              </w:numPr>
              <w:ind w:left="247" w:hanging="247"/>
              <w:jc w:val="both"/>
            </w:pPr>
            <w:r>
              <w:t>Procesní struktury, organizační struktury, výrobní a podpůrné procesy v průmyslové firmě</w:t>
            </w:r>
          </w:p>
          <w:p w:rsidR="00AB3D52" w:rsidRDefault="00AB3D52" w:rsidP="00AB3D52">
            <w:pPr>
              <w:pStyle w:val="Odstavecseseznamem"/>
              <w:numPr>
                <w:ilvl w:val="0"/>
                <w:numId w:val="9"/>
              </w:numPr>
              <w:ind w:left="247" w:hanging="247"/>
              <w:jc w:val="both"/>
            </w:pPr>
            <w:r>
              <w:t>Organizace pracoviště a pracovníků ve výrobních procesech, kvalita a údržba ve výrobních procesech</w:t>
            </w:r>
          </w:p>
          <w:p w:rsidR="00AB3D52" w:rsidRDefault="00AB3D52" w:rsidP="00AB3D52">
            <w:pPr>
              <w:pStyle w:val="Odstavecseseznamem"/>
              <w:numPr>
                <w:ilvl w:val="0"/>
                <w:numId w:val="9"/>
              </w:numPr>
              <w:ind w:left="247" w:hanging="247"/>
              <w:jc w:val="both"/>
            </w:pPr>
            <w:r>
              <w:t>Informační systémy, forecasting, plánování a řízení výroby</w:t>
            </w:r>
          </w:p>
          <w:p w:rsidR="00AB3D52" w:rsidRDefault="00AB3D52" w:rsidP="00AB3D52">
            <w:pPr>
              <w:pStyle w:val="Odstavecseseznamem"/>
              <w:numPr>
                <w:ilvl w:val="0"/>
                <w:numId w:val="9"/>
              </w:numPr>
              <w:ind w:left="247" w:hanging="247"/>
              <w:jc w:val="both"/>
            </w:pPr>
            <w:r>
              <w:t>Supply Chain Management v průmyslovém inženýrství</w:t>
            </w:r>
          </w:p>
          <w:p w:rsidR="00AB3D52" w:rsidRDefault="00AB3D52" w:rsidP="00AB3D52">
            <w:pPr>
              <w:pStyle w:val="Odstavecseseznamem"/>
              <w:numPr>
                <w:ilvl w:val="0"/>
                <w:numId w:val="9"/>
              </w:numPr>
              <w:ind w:left="247" w:hanging="247"/>
              <w:jc w:val="both"/>
            </w:pPr>
            <w:r>
              <w:t>Shop-floor Management v průmyslovém inženýrství</w:t>
            </w:r>
          </w:p>
          <w:p w:rsidR="00AB3D52" w:rsidRDefault="00AB3D52" w:rsidP="00AB3D52">
            <w:pPr>
              <w:pStyle w:val="Odstavecseseznamem"/>
              <w:numPr>
                <w:ilvl w:val="0"/>
                <w:numId w:val="9"/>
              </w:numPr>
              <w:ind w:left="247" w:hanging="247"/>
              <w:jc w:val="both"/>
            </w:pPr>
            <w:r>
              <w:t>Projektování a rozvrhování výrobních procesů</w:t>
            </w:r>
          </w:p>
          <w:p w:rsidR="00AB3D52" w:rsidRDefault="00AB3D52" w:rsidP="00AB3D52">
            <w:pPr>
              <w:pStyle w:val="Odstavecseseznamem"/>
              <w:numPr>
                <w:ilvl w:val="0"/>
                <w:numId w:val="9"/>
              </w:numPr>
              <w:ind w:left="247" w:hanging="247"/>
              <w:jc w:val="both"/>
            </w:pPr>
            <w:r>
              <w:t>Postavení člověka v průmyslovém inženýrství, organizace práce, normování práce</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AB3D52">
        <w:trPr>
          <w:trHeight w:val="1497"/>
        </w:trPr>
        <w:tc>
          <w:tcPr>
            <w:tcW w:w="9855" w:type="dxa"/>
            <w:gridSpan w:val="8"/>
            <w:tcBorders>
              <w:top w:val="nil"/>
            </w:tcBorders>
          </w:tcPr>
          <w:p w:rsidR="00AB3D52" w:rsidRPr="0088343E" w:rsidRDefault="00AB3D52" w:rsidP="00AB3D52">
            <w:pPr>
              <w:jc w:val="both"/>
              <w:rPr>
                <w:b/>
              </w:rPr>
            </w:pPr>
            <w:r w:rsidRPr="0088343E">
              <w:rPr>
                <w:b/>
              </w:rPr>
              <w:t>Povinná literatura</w:t>
            </w:r>
          </w:p>
          <w:p w:rsidR="00AB3D52" w:rsidRDefault="00AB3D52" w:rsidP="00AB3D52">
            <w:pPr>
              <w:jc w:val="both"/>
            </w:pPr>
            <w:r>
              <w:t xml:space="preserve">CHROMJAKOVÁ, F. </w:t>
            </w:r>
            <w:r w:rsidRPr="00C76820">
              <w:rPr>
                <w:i/>
              </w:rPr>
              <w:t>Průmyslové inženýrství – Trendy zvyšování výkonnosti štíhlým řízením procesů</w:t>
            </w:r>
            <w:r>
              <w:t>. Žilina: GEORG, 2013, 116 s. ISBN 978-80-8154-058-5.</w:t>
            </w:r>
          </w:p>
          <w:p w:rsidR="00AB3D52" w:rsidRDefault="00AB3D52" w:rsidP="00AB3D52">
            <w:pPr>
              <w:jc w:val="both"/>
            </w:pPr>
            <w:r w:rsidRPr="00A07DF7">
              <w:t xml:space="preserve">SALVENDY, G. </w:t>
            </w:r>
            <w:r w:rsidRPr="00A07DF7">
              <w:rPr>
                <w:i/>
              </w:rPr>
              <w:t>Handbook of industrial engineering: technology and operations management.</w:t>
            </w:r>
            <w:r w:rsidRPr="00A07DF7">
              <w:t xml:space="preserve"> 3rd ed. New York: Wiley, 2001, 2796 s. ISBN 0-471-33057-4. </w:t>
            </w:r>
          </w:p>
          <w:p w:rsidR="00AB3D52" w:rsidRPr="0088343E" w:rsidRDefault="00AB3D52" w:rsidP="00AB3D52">
            <w:pPr>
              <w:jc w:val="both"/>
              <w:rPr>
                <w:b/>
              </w:rPr>
            </w:pPr>
            <w:r w:rsidRPr="0088343E">
              <w:rPr>
                <w:b/>
              </w:rPr>
              <w:t>Doporučená literatura</w:t>
            </w:r>
          </w:p>
          <w:p w:rsidR="00B50100" w:rsidRDefault="00B50100" w:rsidP="00AB3D52">
            <w:pPr>
              <w:jc w:val="both"/>
              <w:rPr>
                <w:bCs/>
                <w:lang w:val="sk-SK" w:eastAsia="sk-SK"/>
              </w:rPr>
            </w:pPr>
            <w:r w:rsidRPr="00A07DF7">
              <w:rPr>
                <w:bCs/>
                <w:lang w:val="sk-SK" w:eastAsia="sk-SK"/>
              </w:rPr>
              <w:t>MAYNARD, H</w:t>
            </w:r>
            <w:r>
              <w:rPr>
                <w:bCs/>
                <w:lang w:val="sk-SK" w:eastAsia="sk-SK"/>
              </w:rPr>
              <w:t>.</w:t>
            </w:r>
            <w:r w:rsidRPr="00A07DF7">
              <w:rPr>
                <w:bCs/>
                <w:lang w:val="sk-SK" w:eastAsia="sk-SK"/>
              </w:rPr>
              <w:t xml:space="preserve"> B.</w:t>
            </w:r>
            <w:r>
              <w:rPr>
                <w:bCs/>
                <w:lang w:val="sk-SK" w:eastAsia="sk-SK"/>
              </w:rPr>
              <w:t>,</w:t>
            </w:r>
            <w:r w:rsidRPr="00A07DF7">
              <w:rPr>
                <w:bCs/>
                <w:lang w:val="sk-SK" w:eastAsia="sk-SK"/>
              </w:rPr>
              <w:t xml:space="preserve"> ZANDIN</w:t>
            </w:r>
            <w:r>
              <w:rPr>
                <w:bCs/>
                <w:lang w:val="sk-SK" w:eastAsia="sk-SK"/>
              </w:rPr>
              <w:t>, K. B</w:t>
            </w:r>
            <w:r w:rsidRPr="00A07DF7">
              <w:rPr>
                <w:bCs/>
                <w:lang w:val="sk-SK" w:eastAsia="sk-SK"/>
              </w:rPr>
              <w:t xml:space="preserve">. </w:t>
            </w:r>
            <w:r w:rsidRPr="00A07DF7">
              <w:rPr>
                <w:bCs/>
                <w:i/>
                <w:lang w:val="sk-SK" w:eastAsia="sk-SK"/>
              </w:rPr>
              <w:t>Maynard's industrial engineering handbook</w:t>
            </w:r>
            <w:r w:rsidRPr="00A07DF7">
              <w:rPr>
                <w:bCs/>
                <w:lang w:val="sk-SK" w:eastAsia="sk-SK"/>
              </w:rPr>
              <w:t xml:space="preserve">. 5th ed. New York: McGraw-Hill, 2001,  </w:t>
            </w:r>
            <w:r>
              <w:rPr>
                <w:bCs/>
                <w:lang w:val="sk-SK" w:eastAsia="sk-SK"/>
              </w:rPr>
              <w:t xml:space="preserve">1 </w:t>
            </w:r>
            <w:r w:rsidRPr="00A07DF7">
              <w:rPr>
                <w:bCs/>
                <w:lang w:val="sk-SK" w:eastAsia="sk-SK"/>
              </w:rPr>
              <w:t>sv. ISBN 0-07-041102-6.</w:t>
            </w:r>
          </w:p>
          <w:p w:rsidR="00AB3D52" w:rsidRPr="00B50100" w:rsidRDefault="00AB3D52" w:rsidP="00AB3D52">
            <w:pPr>
              <w:jc w:val="both"/>
            </w:pPr>
            <w:r>
              <w:t xml:space="preserve">SCHLICK, CH.M. </w:t>
            </w:r>
            <w:r w:rsidRPr="00A33BF7">
              <w:rPr>
                <w:i/>
              </w:rPr>
              <w:t>Industrial Engineering and Ergonomics : Visions, Concepts, Methods and Tools.</w:t>
            </w:r>
            <w:r>
              <w:t xml:space="preserve"> Berlin: Springer Verlag, 2009, 710 p. ISBN 97836</w:t>
            </w:r>
            <w:r w:rsidRPr="00A07DF7">
              <w:t>4</w:t>
            </w:r>
            <w:r w:rsidRPr="00A07DF7">
              <w:rPr>
                <w:bCs/>
                <w:lang w:val="sk-SK" w:eastAsia="sk-SK"/>
              </w:rPr>
              <w:t>2425530</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452"/>
        </w:trPr>
        <w:tc>
          <w:tcPr>
            <w:tcW w:w="9855" w:type="dxa"/>
            <w:gridSpan w:val="8"/>
          </w:tcPr>
          <w:p w:rsidR="00AB3D52" w:rsidRDefault="007B16E8" w:rsidP="00AB3D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p w:rsidR="00AB3D52" w:rsidRDefault="00AB3D52"/>
    <w:p w:rsidR="00AB3D52" w:rsidRDefault="00AB3D52"/>
    <w:p w:rsidR="00AB3D52" w:rsidRDefault="00AB3D5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rsidRPr="00466619">
              <w:t>Nauka o zboží</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„PZ“</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1/L</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26p + 13c</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cvičení</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r>
              <w:t>Způsob zakončení předmětu – zápočet, zkouška</w:t>
            </w:r>
          </w:p>
          <w:p w:rsidR="00AB3D52" w:rsidRPr="008E2635" w:rsidRDefault="00AB3D52" w:rsidP="00AB3D52">
            <w:pPr>
              <w:jc w:val="both"/>
              <w:rPr>
                <w:color w:val="000000"/>
                <w:szCs w:val="18"/>
                <w:shd w:val="clear" w:color="auto" w:fill="FFFFFF"/>
              </w:rPr>
            </w:pPr>
            <w:r>
              <w:rPr>
                <w:color w:val="000000"/>
                <w:szCs w:val="18"/>
                <w:shd w:val="clear" w:color="auto" w:fill="FFFFFF"/>
              </w:rPr>
              <w:t>Požadavky k zápočtu: účast na cvičeních 80 %; o</w:t>
            </w:r>
            <w:r w:rsidRPr="008E2635">
              <w:rPr>
                <w:color w:val="000000"/>
                <w:szCs w:val="18"/>
                <w:shd w:val="clear" w:color="auto" w:fill="FFFFFF"/>
              </w:rPr>
              <w:t>devzdání protokolů z laboratorních cvičení.</w:t>
            </w:r>
          </w:p>
          <w:p w:rsidR="00AB3D52" w:rsidRPr="002D1996" w:rsidRDefault="00AB3D52" w:rsidP="00AB3D52">
            <w:pPr>
              <w:jc w:val="both"/>
            </w:pPr>
            <w:r>
              <w:rPr>
                <w:color w:val="000000"/>
                <w:szCs w:val="18"/>
                <w:shd w:val="clear" w:color="auto" w:fill="FFFFFF"/>
              </w:rPr>
              <w:t>Požadavky ke zkoušce: s</w:t>
            </w:r>
            <w:r w:rsidRPr="008E2635">
              <w:rPr>
                <w:color w:val="000000"/>
                <w:szCs w:val="18"/>
                <w:shd w:val="clear" w:color="auto" w:fill="FFFFFF"/>
              </w:rPr>
              <w:t>tudenti p</w:t>
            </w:r>
            <w:r>
              <w:rPr>
                <w:color w:val="000000"/>
                <w:szCs w:val="18"/>
                <w:shd w:val="clear" w:color="auto" w:fill="FFFFFF"/>
              </w:rPr>
              <w:t>ři písemné a ústní zkoušce proká</w:t>
            </w:r>
            <w:r w:rsidRPr="008E2635">
              <w:rPr>
                <w:color w:val="000000"/>
                <w:szCs w:val="18"/>
                <w:shd w:val="clear" w:color="auto" w:fill="FFFFFF"/>
              </w:rPr>
              <w:t>ží, že zvládli základní problematiku nauky o zboží a dovedou aktivně využívat získané znalosti a dovednosti. </w:t>
            </w:r>
          </w:p>
        </w:tc>
      </w:tr>
      <w:tr w:rsidR="00AB3D52" w:rsidTr="00AB3D52">
        <w:trPr>
          <w:trHeight w:val="56"/>
        </w:trPr>
        <w:tc>
          <w:tcPr>
            <w:tcW w:w="9855" w:type="dxa"/>
            <w:gridSpan w:val="8"/>
            <w:tcBorders>
              <w:top w:val="nil"/>
            </w:tcBorders>
          </w:tcPr>
          <w:p w:rsidR="00AB3D52" w:rsidRPr="002D1996"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AB3D52">
            <w:pPr>
              <w:jc w:val="both"/>
            </w:pPr>
            <w:r w:rsidRPr="00466619">
              <w:t xml:space="preserve">doc. Ing. Petr Briš, </w:t>
            </w:r>
            <w:r>
              <w:t>CSc.</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AB3D52" w:rsidP="00AB3D52">
            <w:pPr>
              <w:jc w:val="both"/>
            </w:pPr>
            <w:r>
              <w:t>Garant se p</w:t>
            </w:r>
            <w:r w:rsidR="00B50100">
              <w:t>odílí na přednášení v rozsahu 7</w:t>
            </w:r>
            <w:r>
              <w:t>0 %, dále stanovuje koncepci cvičení a</w:t>
            </w:r>
          </w:p>
          <w:p w:rsidR="00AB3D52" w:rsidRDefault="00AB3D52" w:rsidP="00AB3D52">
            <w:pPr>
              <w:jc w:val="both"/>
            </w:pPr>
            <w:r>
              <w:t>dohlíží na jejich jednotné vedení.</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B50100">
            <w:pPr>
              <w:jc w:val="both"/>
            </w:pPr>
            <w:r w:rsidRPr="00466619">
              <w:t xml:space="preserve">doc. Ing. Petr Briš, </w:t>
            </w:r>
            <w:r>
              <w:t>CSc.</w:t>
            </w:r>
            <w:r w:rsidR="00B50100">
              <w:t xml:space="preserve"> – přednášky (7</w:t>
            </w:r>
            <w:r w:rsidR="00C75F6A">
              <w:t>0%)</w:t>
            </w:r>
            <w:r w:rsidR="00B50100">
              <w:t>; Ing. Zdeněk Novák, Ph.D. – přednášky (30%)</w:t>
            </w:r>
            <w:r w:rsidR="001426D6">
              <w:t xml:space="preserve"> – ext.</w:t>
            </w:r>
          </w:p>
        </w:tc>
      </w:tr>
      <w:tr w:rsidR="00AB3D52" w:rsidTr="00AB3D52">
        <w:trPr>
          <w:trHeight w:val="56"/>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6718BE" w:rsidRDefault="006718BE" w:rsidP="006718BE">
            <w:pPr>
              <w:jc w:val="both"/>
              <w:rPr>
                <w:color w:val="000000"/>
                <w:szCs w:val="18"/>
                <w:shd w:val="clear" w:color="auto" w:fill="FFFFFF"/>
              </w:rPr>
            </w:pPr>
            <w:r w:rsidRPr="00A81248">
              <w:rPr>
                <w:color w:val="000000"/>
                <w:szCs w:val="18"/>
                <w:shd w:val="clear" w:color="auto" w:fill="FFFFFF"/>
              </w:rPr>
              <w:t>Cílem předmětu Nauka o zboží je podat základní informace o zbožíznalectví, zboží z pohledu jeho vlastností, rozdělení užitné hodnoty a celkové kvality. Dílčím cílem je získat vědomosti o inovaci zboží o technické normalizaci, významu certifikace výrobků, o technické legislativě, technických požadavcích na výrobky, základech řízení kvality, o základních surovinách a materiálech používaných v průmyslu. Předmět doplňuje svým obsahem poznatky z předmětu Základy technologie výrob a ekonomických předmětů zabývajících se podnikovým řízením.</w:t>
            </w:r>
          </w:p>
          <w:p w:rsidR="006718BE" w:rsidRDefault="006718BE" w:rsidP="006718BE">
            <w:pPr>
              <w:jc w:val="both"/>
            </w:pPr>
            <w:r>
              <w:t>Obsah:</w:t>
            </w:r>
          </w:p>
          <w:p w:rsidR="006718BE" w:rsidRDefault="006718BE" w:rsidP="006718BE">
            <w:pPr>
              <w:pStyle w:val="Odstavecseseznamem"/>
              <w:numPr>
                <w:ilvl w:val="0"/>
                <w:numId w:val="10"/>
              </w:numPr>
              <w:ind w:left="180" w:hanging="180"/>
              <w:jc w:val="both"/>
            </w:pPr>
            <w:r>
              <w:t xml:space="preserve">Charakteristika zboží a zbožíznalectví </w:t>
            </w:r>
          </w:p>
          <w:p w:rsidR="006718BE" w:rsidRDefault="006718BE" w:rsidP="006718BE">
            <w:pPr>
              <w:pStyle w:val="Odstavecseseznamem"/>
              <w:numPr>
                <w:ilvl w:val="0"/>
                <w:numId w:val="10"/>
              </w:numPr>
              <w:ind w:left="180" w:hanging="180"/>
              <w:jc w:val="both"/>
            </w:pPr>
            <w:r>
              <w:t xml:space="preserve">Kvalita zboží - obecná charakteristika, kvalita výrobku z pohledu SMJ - problematika shody </w:t>
            </w:r>
          </w:p>
          <w:p w:rsidR="006718BE" w:rsidRDefault="006718BE" w:rsidP="006718BE">
            <w:pPr>
              <w:pStyle w:val="Odstavecseseznamem"/>
              <w:numPr>
                <w:ilvl w:val="0"/>
                <w:numId w:val="10"/>
              </w:numPr>
              <w:ind w:left="180" w:hanging="180"/>
              <w:jc w:val="both"/>
            </w:pPr>
            <w:r>
              <w:t xml:space="preserve">Hodnocení, zkoušení a testování zboží </w:t>
            </w:r>
          </w:p>
          <w:p w:rsidR="006718BE" w:rsidRDefault="006718BE" w:rsidP="006718BE">
            <w:pPr>
              <w:pStyle w:val="Odstavecseseznamem"/>
              <w:numPr>
                <w:ilvl w:val="0"/>
                <w:numId w:val="10"/>
              </w:numPr>
              <w:ind w:left="180" w:hanging="180"/>
              <w:jc w:val="both"/>
            </w:pPr>
            <w:r>
              <w:t xml:space="preserve">Inovace zboží </w:t>
            </w:r>
          </w:p>
          <w:p w:rsidR="006718BE" w:rsidRDefault="006718BE" w:rsidP="006718BE">
            <w:pPr>
              <w:pStyle w:val="Odstavecseseznamem"/>
              <w:numPr>
                <w:ilvl w:val="0"/>
                <w:numId w:val="10"/>
              </w:numPr>
              <w:ind w:left="180" w:hanging="180"/>
              <w:jc w:val="both"/>
            </w:pPr>
            <w:r>
              <w:t xml:space="preserve">Technická legislativa </w:t>
            </w:r>
          </w:p>
          <w:p w:rsidR="006718BE" w:rsidRDefault="006718BE" w:rsidP="006718BE">
            <w:pPr>
              <w:pStyle w:val="Odstavecseseznamem"/>
              <w:numPr>
                <w:ilvl w:val="0"/>
                <w:numId w:val="10"/>
              </w:numPr>
              <w:ind w:left="180" w:hanging="180"/>
              <w:jc w:val="both"/>
            </w:pPr>
            <w:r>
              <w:t xml:space="preserve">Zvyšování užitné hodnoty zboží a inovační proces </w:t>
            </w:r>
          </w:p>
          <w:p w:rsidR="006718BE" w:rsidRDefault="006718BE" w:rsidP="006718BE">
            <w:pPr>
              <w:pStyle w:val="Odstavecseseznamem"/>
              <w:numPr>
                <w:ilvl w:val="0"/>
                <w:numId w:val="10"/>
              </w:numPr>
              <w:ind w:left="180" w:hanging="180"/>
              <w:jc w:val="both"/>
            </w:pPr>
            <w:r>
              <w:t xml:space="preserve">Ochrana užitných hodnot zboží proti vnějším vlivům </w:t>
            </w:r>
          </w:p>
          <w:p w:rsidR="006718BE" w:rsidRDefault="006718BE" w:rsidP="006718BE">
            <w:pPr>
              <w:pStyle w:val="Odstavecseseznamem"/>
              <w:numPr>
                <w:ilvl w:val="0"/>
                <w:numId w:val="10"/>
              </w:numPr>
              <w:ind w:left="180" w:hanging="180"/>
              <w:jc w:val="both"/>
            </w:pPr>
            <w:r>
              <w:t xml:space="preserve">Alternativní zdroje energií </w:t>
            </w:r>
          </w:p>
          <w:p w:rsidR="006718BE" w:rsidRDefault="006718BE" w:rsidP="006718BE">
            <w:pPr>
              <w:pStyle w:val="Odstavecseseznamem"/>
              <w:numPr>
                <w:ilvl w:val="0"/>
                <w:numId w:val="10"/>
              </w:numPr>
              <w:ind w:left="180" w:hanging="180"/>
              <w:jc w:val="both"/>
            </w:pPr>
            <w:r>
              <w:t xml:space="preserve">Dozor nad zbožím v tržním prostředí </w:t>
            </w:r>
          </w:p>
          <w:p w:rsidR="006718BE" w:rsidRDefault="006718BE" w:rsidP="006718BE">
            <w:pPr>
              <w:pStyle w:val="Odstavecseseznamem"/>
              <w:numPr>
                <w:ilvl w:val="0"/>
                <w:numId w:val="10"/>
              </w:numPr>
              <w:ind w:left="180" w:hanging="180"/>
              <w:jc w:val="both"/>
            </w:pPr>
            <w:r>
              <w:t xml:space="preserve">Kvalitativní parametry zboží a metodika jejich hodnocení </w:t>
            </w:r>
          </w:p>
          <w:p w:rsidR="006718BE" w:rsidRDefault="006718BE" w:rsidP="006718BE">
            <w:pPr>
              <w:pStyle w:val="Odstavecseseznamem"/>
              <w:numPr>
                <w:ilvl w:val="0"/>
                <w:numId w:val="10"/>
              </w:numPr>
              <w:ind w:left="180" w:hanging="180"/>
              <w:jc w:val="both"/>
            </w:pPr>
            <w:r>
              <w:t xml:space="preserve">Suroviny, materiály a polotovary </w:t>
            </w:r>
          </w:p>
          <w:p w:rsidR="00AB3D52" w:rsidRPr="00A81248" w:rsidRDefault="006718BE" w:rsidP="006718BE">
            <w:pPr>
              <w:pStyle w:val="Odstavecseseznamem"/>
              <w:numPr>
                <w:ilvl w:val="0"/>
                <w:numId w:val="10"/>
              </w:numPr>
              <w:ind w:left="180" w:hanging="180"/>
              <w:jc w:val="both"/>
            </w:pPr>
            <w:r>
              <w:t xml:space="preserve">Potravinářské zboží  </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AB3D52">
        <w:trPr>
          <w:trHeight w:val="1497"/>
        </w:trPr>
        <w:tc>
          <w:tcPr>
            <w:tcW w:w="9855" w:type="dxa"/>
            <w:gridSpan w:val="8"/>
            <w:tcBorders>
              <w:top w:val="nil"/>
            </w:tcBorders>
          </w:tcPr>
          <w:p w:rsidR="00AB3D52" w:rsidRPr="008E2635" w:rsidRDefault="00AB3D52" w:rsidP="00AB3D52">
            <w:pPr>
              <w:jc w:val="both"/>
              <w:rPr>
                <w:b/>
                <w:color w:val="000000"/>
                <w:szCs w:val="22"/>
                <w:shd w:val="clear" w:color="auto" w:fill="FFFFFF"/>
              </w:rPr>
            </w:pPr>
            <w:r w:rsidRPr="008E2635">
              <w:rPr>
                <w:b/>
              </w:rPr>
              <w:t>Povinná literatura</w:t>
            </w:r>
          </w:p>
          <w:p w:rsidR="00730DA0" w:rsidRPr="00730DA0" w:rsidRDefault="00730DA0" w:rsidP="00730DA0">
            <w:pPr>
              <w:jc w:val="both"/>
              <w:rPr>
                <w:shd w:val="clear" w:color="auto" w:fill="FFFFFF"/>
              </w:rPr>
            </w:pPr>
            <w:r w:rsidRPr="00730DA0">
              <w:rPr>
                <w:shd w:val="clear" w:color="auto" w:fill="FFFFFF"/>
              </w:rPr>
              <w:t>BRIŠ, P. </w:t>
            </w:r>
            <w:r w:rsidRPr="00730DA0">
              <w:rPr>
                <w:i/>
                <w:shd w:val="clear" w:color="auto" w:fill="FFFFFF"/>
              </w:rPr>
              <w:t>Nauka o zboží: obecná část.</w:t>
            </w:r>
            <w:r w:rsidRPr="00730DA0">
              <w:rPr>
                <w:shd w:val="clear" w:color="auto" w:fill="FFFFFF"/>
              </w:rPr>
              <w:t xml:space="preserve"> Zlín: Univerzita Tomáše Bati ve Zlíně, 2009, 159 s. ISBN 978-80-7318-774-3.</w:t>
            </w:r>
          </w:p>
          <w:p w:rsidR="00730DA0" w:rsidRPr="00730DA0" w:rsidRDefault="00730DA0" w:rsidP="00730DA0">
            <w:pPr>
              <w:jc w:val="both"/>
              <w:rPr>
                <w:shd w:val="clear" w:color="auto" w:fill="FFFFFF"/>
              </w:rPr>
            </w:pPr>
            <w:r w:rsidRPr="00730DA0">
              <w:rPr>
                <w:shd w:val="clear" w:color="auto" w:fill="FFFFFF"/>
              </w:rPr>
              <w:t>BRIŠ, P. </w:t>
            </w:r>
            <w:r w:rsidRPr="00730DA0">
              <w:rPr>
                <w:i/>
                <w:shd w:val="clear" w:color="auto" w:fill="FFFFFF"/>
              </w:rPr>
              <w:t>Nauka o zboží: speciální část</w:t>
            </w:r>
            <w:r w:rsidRPr="00730DA0">
              <w:rPr>
                <w:shd w:val="clear" w:color="auto" w:fill="FFFFFF"/>
              </w:rPr>
              <w:t>. Zlín: Univerzita Tomáše Bati ve Zlíně, 2010, 196 s. ISBN 978-80-7318-902-0.</w:t>
            </w:r>
          </w:p>
          <w:p w:rsidR="00730DA0" w:rsidRPr="00730DA0" w:rsidRDefault="00730DA0" w:rsidP="00730DA0">
            <w:pPr>
              <w:shd w:val="clear" w:color="auto" w:fill="FFFFFF"/>
              <w:jc w:val="both"/>
              <w:rPr>
                <w:sz w:val="24"/>
                <w:szCs w:val="24"/>
              </w:rPr>
            </w:pPr>
            <w:r w:rsidRPr="00730DA0">
              <w:t>NĚMEC, D. </w:t>
            </w:r>
            <w:r w:rsidRPr="00730DA0">
              <w:rPr>
                <w:i/>
                <w:iCs/>
              </w:rPr>
              <w:t>Základy výrobních technologií</w:t>
            </w:r>
            <w:r w:rsidRPr="00730DA0">
              <w:t>. Vyd. 7., upr. Zlín: Univerzita Tomáše Bati ve Zlíně, 2008,</w:t>
            </w:r>
            <w:r w:rsidRPr="00730DA0">
              <w:rPr>
                <w:sz w:val="24"/>
                <w:szCs w:val="24"/>
              </w:rPr>
              <w:t xml:space="preserve"> </w:t>
            </w:r>
            <w:r w:rsidRPr="00730DA0">
              <w:t>245 s. ISBN 978-80-7318-737-8.</w:t>
            </w:r>
          </w:p>
          <w:p w:rsidR="00AB3D52" w:rsidRPr="008E2635" w:rsidRDefault="00AB3D52" w:rsidP="00AB3D52">
            <w:pPr>
              <w:jc w:val="both"/>
              <w:rPr>
                <w:b/>
              </w:rPr>
            </w:pPr>
            <w:r w:rsidRPr="008E2635">
              <w:rPr>
                <w:b/>
                <w:bCs/>
              </w:rPr>
              <w:t>Doporučená</w:t>
            </w:r>
            <w:r>
              <w:rPr>
                <w:b/>
              </w:rPr>
              <w:t xml:space="preserve"> literatura</w:t>
            </w:r>
          </w:p>
          <w:p w:rsidR="00730DA0" w:rsidRPr="00730DA0" w:rsidRDefault="00730DA0" w:rsidP="00730DA0">
            <w:pPr>
              <w:pStyle w:val="xxxmsolistparagraph"/>
              <w:shd w:val="clear" w:color="auto" w:fill="FFFFFF"/>
              <w:spacing w:before="0" w:beforeAutospacing="0" w:after="0" w:afterAutospacing="0"/>
              <w:jc w:val="both"/>
              <w:rPr>
                <w:rFonts w:eastAsiaTheme="minorHAnsi"/>
                <w:sz w:val="20"/>
                <w:szCs w:val="20"/>
                <w:shd w:val="clear" w:color="auto" w:fill="FFFFFF"/>
                <w:lang w:eastAsia="en-US"/>
              </w:rPr>
            </w:pPr>
            <w:r w:rsidRPr="00730DA0">
              <w:rPr>
                <w:rFonts w:eastAsiaTheme="minorHAnsi"/>
                <w:sz w:val="20"/>
                <w:szCs w:val="20"/>
                <w:shd w:val="clear" w:color="auto" w:fill="FFFFFF"/>
                <w:lang w:eastAsia="en-US"/>
              </w:rPr>
              <w:t>BEYDEDA, S., GRUHN, V. </w:t>
            </w:r>
            <w:r w:rsidRPr="006718BE">
              <w:rPr>
                <w:rFonts w:eastAsiaTheme="minorHAnsi"/>
                <w:i/>
                <w:sz w:val="20"/>
                <w:szCs w:val="20"/>
                <w:shd w:val="clear" w:color="auto" w:fill="FFFFFF"/>
                <w:lang w:eastAsia="en-US"/>
              </w:rPr>
              <w:t>Testing Commercial-off-the-Shelf Components and Systems</w:t>
            </w:r>
            <w:r w:rsidRPr="00730DA0">
              <w:rPr>
                <w:rFonts w:eastAsiaTheme="minorHAnsi"/>
                <w:sz w:val="20"/>
                <w:szCs w:val="20"/>
                <w:shd w:val="clear" w:color="auto" w:fill="FFFFFF"/>
                <w:lang w:eastAsia="en-US"/>
              </w:rPr>
              <w:t>. Berlin: Springer-Verlag Berlin Heidelberg, 2005. ISBN 978-3-540-21871-5.</w:t>
            </w:r>
          </w:p>
          <w:p w:rsidR="00730DA0" w:rsidRPr="00730DA0" w:rsidRDefault="00730DA0" w:rsidP="00730DA0">
            <w:pPr>
              <w:pStyle w:val="xxxmsonormal"/>
              <w:shd w:val="clear" w:color="auto" w:fill="FFFFFF"/>
              <w:spacing w:before="0" w:beforeAutospacing="0" w:after="0" w:afterAutospacing="0"/>
              <w:jc w:val="both"/>
              <w:rPr>
                <w:rFonts w:eastAsiaTheme="minorHAnsi"/>
                <w:sz w:val="20"/>
                <w:szCs w:val="20"/>
                <w:shd w:val="clear" w:color="auto" w:fill="FFFFFF"/>
                <w:lang w:eastAsia="en-US"/>
              </w:rPr>
            </w:pPr>
            <w:r w:rsidRPr="00730DA0">
              <w:rPr>
                <w:rFonts w:eastAsiaTheme="minorHAnsi"/>
                <w:sz w:val="20"/>
                <w:szCs w:val="20"/>
                <w:shd w:val="clear" w:color="auto" w:fill="FFFFFF"/>
                <w:lang w:eastAsia="en-US"/>
              </w:rPr>
              <w:t>HŮLOVÁ, M., KOŘÁNOVÁ, H., PLÁŠKOVÁ, A. </w:t>
            </w:r>
            <w:r w:rsidRPr="006718BE">
              <w:rPr>
                <w:rFonts w:eastAsiaTheme="minorHAnsi"/>
                <w:i/>
                <w:sz w:val="20"/>
                <w:szCs w:val="20"/>
                <w:shd w:val="clear" w:color="auto" w:fill="FFFFFF"/>
                <w:lang w:eastAsia="en-US"/>
              </w:rPr>
              <w:t>Zbožíznalství vybraných komodit</w:t>
            </w:r>
            <w:r w:rsidRPr="00730DA0">
              <w:rPr>
                <w:rFonts w:eastAsiaTheme="minorHAnsi"/>
                <w:sz w:val="20"/>
                <w:szCs w:val="20"/>
                <w:shd w:val="clear" w:color="auto" w:fill="FFFFFF"/>
                <w:lang w:eastAsia="en-US"/>
              </w:rPr>
              <w:t>. 2. vydání. Praha, 2005. ISBN 80-245-0846-X.</w:t>
            </w:r>
          </w:p>
          <w:p w:rsidR="00730DA0" w:rsidRPr="00730DA0" w:rsidRDefault="00730DA0" w:rsidP="00730DA0">
            <w:pPr>
              <w:pStyle w:val="xxxmsonormal"/>
              <w:shd w:val="clear" w:color="auto" w:fill="FFFFFF"/>
              <w:spacing w:before="0" w:beforeAutospacing="0" w:after="0" w:afterAutospacing="0"/>
              <w:jc w:val="both"/>
              <w:rPr>
                <w:rFonts w:eastAsiaTheme="minorHAnsi"/>
                <w:sz w:val="20"/>
                <w:szCs w:val="20"/>
                <w:shd w:val="clear" w:color="auto" w:fill="FFFFFF"/>
                <w:lang w:eastAsia="en-US"/>
              </w:rPr>
            </w:pPr>
            <w:r w:rsidRPr="00730DA0">
              <w:rPr>
                <w:rFonts w:eastAsiaTheme="minorHAnsi"/>
                <w:sz w:val="20"/>
                <w:szCs w:val="20"/>
                <w:shd w:val="clear" w:color="auto" w:fill="FFFFFF"/>
                <w:lang w:eastAsia="en-US"/>
              </w:rPr>
              <w:t>LABÍKOVÁ, R. </w:t>
            </w:r>
            <w:r w:rsidRPr="006718BE">
              <w:rPr>
                <w:rFonts w:eastAsiaTheme="minorHAnsi"/>
                <w:i/>
                <w:sz w:val="20"/>
                <w:szCs w:val="20"/>
                <w:shd w:val="clear" w:color="auto" w:fill="FFFFFF"/>
                <w:lang w:eastAsia="en-US"/>
              </w:rPr>
              <w:t>Obecná bezpečnost výrobků, technické požadavky na výrobky, odpovědnost za výrobek</w:t>
            </w:r>
            <w:r w:rsidRPr="00730DA0">
              <w:rPr>
                <w:rFonts w:eastAsiaTheme="minorHAnsi"/>
                <w:sz w:val="20"/>
                <w:szCs w:val="20"/>
                <w:shd w:val="clear" w:color="auto" w:fill="FFFFFF"/>
                <w:lang w:eastAsia="en-US"/>
              </w:rPr>
              <w:t>. Vyd. 1. Brno: Masarykova univerzita, 2001. 319 s. ISBN 80-210-2766-5.</w:t>
            </w:r>
          </w:p>
          <w:p w:rsidR="00730DA0" w:rsidRPr="00730DA0" w:rsidRDefault="00730DA0" w:rsidP="00730DA0">
            <w:pPr>
              <w:pStyle w:val="xmsonormal"/>
              <w:shd w:val="clear" w:color="auto" w:fill="FFFFFF"/>
              <w:jc w:val="both"/>
              <w:rPr>
                <w:rFonts w:ascii="Times New Roman" w:hAnsi="Times New Roman"/>
                <w:iCs/>
                <w:sz w:val="20"/>
                <w:szCs w:val="20"/>
              </w:rPr>
            </w:pPr>
            <w:r w:rsidRPr="00730DA0">
              <w:rPr>
                <w:rFonts w:ascii="Times New Roman" w:hAnsi="Times New Roman"/>
                <w:sz w:val="20"/>
                <w:szCs w:val="20"/>
                <w:shd w:val="clear" w:color="auto" w:fill="FFFFFF"/>
                <w:lang w:eastAsia="en-US"/>
              </w:rPr>
              <w:t>PFAFFENZELLER, S</w:t>
            </w:r>
            <w:r w:rsidRPr="00730DA0">
              <w:rPr>
                <w:rFonts w:ascii="Times New Roman" w:hAnsi="Times New Roman"/>
                <w:i/>
                <w:iCs/>
                <w:sz w:val="20"/>
                <w:szCs w:val="20"/>
              </w:rPr>
              <w:t xml:space="preserve">. Global Commodity Markets and Development Economics. </w:t>
            </w:r>
            <w:r w:rsidRPr="00730DA0">
              <w:rPr>
                <w:rFonts w:ascii="Times New Roman" w:hAnsi="Times New Roman"/>
                <w:iCs/>
                <w:sz w:val="20"/>
                <w:szCs w:val="20"/>
              </w:rPr>
              <w:t>Routledge, 2018, 180 s.</w:t>
            </w:r>
            <w:r w:rsidRPr="00730DA0">
              <w:rPr>
                <w:rFonts w:ascii="Times New Roman" w:hAnsi="Times New Roman"/>
                <w:i/>
                <w:iCs/>
                <w:sz w:val="20"/>
                <w:szCs w:val="20"/>
              </w:rPr>
              <w:t xml:space="preserve"> </w:t>
            </w:r>
            <w:r w:rsidRPr="00730DA0">
              <w:rPr>
                <w:rFonts w:ascii="Times New Roman" w:hAnsi="Times New Roman"/>
                <w:iCs/>
                <w:sz w:val="20"/>
                <w:szCs w:val="20"/>
              </w:rPr>
              <w:t>ISBN 978-1138898257.</w:t>
            </w:r>
          </w:p>
          <w:p w:rsidR="00AB3D52" w:rsidRPr="00FF2B26" w:rsidRDefault="00730DA0" w:rsidP="00730DA0">
            <w:pPr>
              <w:shd w:val="clear" w:color="auto" w:fill="FFFFFF"/>
              <w:jc w:val="both"/>
            </w:pPr>
            <w:r w:rsidRPr="00730DA0">
              <w:rPr>
                <w:shd w:val="clear" w:color="auto" w:fill="FFFFFF"/>
              </w:rPr>
              <w:t>PFAFFENZELLER, S. </w:t>
            </w:r>
            <w:r w:rsidRPr="00730DA0">
              <w:rPr>
                <w:i/>
                <w:iCs/>
                <w:shd w:val="clear" w:color="auto" w:fill="FFFFFF"/>
              </w:rPr>
              <w:t>Primary Commodities and Economic Development</w:t>
            </w:r>
            <w:r w:rsidRPr="00730DA0">
              <w:rPr>
                <w:shd w:val="clear" w:color="auto" w:fill="FFFFFF"/>
              </w:rPr>
              <w:t>. Taylor &amp; Francis, 2016, 155 s. ISBN 9781138014435</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lastRenderedPageBreak/>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651"/>
        </w:trPr>
        <w:tc>
          <w:tcPr>
            <w:tcW w:w="9855" w:type="dxa"/>
            <w:gridSpan w:val="8"/>
          </w:tcPr>
          <w:p w:rsidR="00AB3D52" w:rsidRDefault="00AB3D52" w:rsidP="00AB3D52">
            <w:pPr>
              <w:jc w:val="both"/>
            </w:pPr>
            <w:r>
              <w:t>Podle Vnitřního předpisu FaME má každý akademický pracovník stanoveny konzultační hodiny v rozsahu 2h týdně.</w:t>
            </w:r>
          </w:p>
          <w:p w:rsidR="00AB3D52" w:rsidRDefault="00AB3D52" w:rsidP="00AB3D52">
            <w:pPr>
              <w:jc w:val="both"/>
            </w:pPr>
            <w:r>
              <w:t>Dále je možno komunikovat s vyučujícím prostřednictvím e-mailu nebo v rámci LMS Moodle, ve kterém jsou</w:t>
            </w:r>
          </w:p>
          <w:p w:rsidR="00AB3D52" w:rsidRDefault="00AB3D52" w:rsidP="00AB3D52">
            <w:pPr>
              <w:jc w:val="both"/>
            </w:pPr>
            <w:r>
              <w:t>připraveny všechny předměty Fakulty managementu a ekonomiky.</w:t>
            </w:r>
          </w:p>
        </w:tc>
      </w:tr>
    </w:tbl>
    <w:p w:rsidR="006F4471" w:rsidRDefault="006F447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lastRenderedPageBreak/>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rsidRPr="00E4517C">
              <w:t>Řízení lidských zdrojů I</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„ZT“</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1/L</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26p + 13s</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r>
              <w:t>Ekvivalence (Human Resource Management I)</w:t>
            </w: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seminář</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pPr>
              <w:jc w:val="both"/>
            </w:pPr>
            <w:r>
              <w:t>Způsob zakončení předmětu – zápočet, zkouška</w:t>
            </w:r>
          </w:p>
          <w:p w:rsidR="00AB3D52" w:rsidRDefault="00AB3D52" w:rsidP="00AB3D52">
            <w:pPr>
              <w:jc w:val="both"/>
            </w:pPr>
            <w:r>
              <w:t>Požadavky na zápočet: získat hodnocení "splněno" či "splněno s pochvalou" za zadaný seminární úkol; docházka na min. 80 % realizovaných seminářů, aktivní zapojení na seminářích.</w:t>
            </w:r>
          </w:p>
          <w:p w:rsidR="00AB3D52" w:rsidRDefault="00AB3D52" w:rsidP="00336550">
            <w:pPr>
              <w:jc w:val="both"/>
            </w:pPr>
            <w:r>
              <w:t>Požadavky na zkoušku: zvládnutí znalostí, které jsou vymezeny jednotlivými tematickými okruhy. Zkouška má dvě části: písemnou a ústní. Písemný test musí být napsán alespoň na 60 %.</w:t>
            </w:r>
          </w:p>
        </w:tc>
      </w:tr>
      <w:tr w:rsidR="00AB3D52" w:rsidTr="00AB3D52">
        <w:trPr>
          <w:trHeight w:val="70"/>
        </w:trPr>
        <w:tc>
          <w:tcPr>
            <w:tcW w:w="9855" w:type="dxa"/>
            <w:gridSpan w:val="8"/>
            <w:tcBorders>
              <w:top w:val="nil"/>
            </w:tcBorders>
          </w:tcPr>
          <w:p w:rsidR="00AB3D52"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AB3D52">
            <w:pPr>
              <w:jc w:val="both"/>
            </w:pPr>
            <w:r w:rsidRPr="00E4517C">
              <w:t>Ing. Jana Matošková, Ph.D.</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AB3D52" w:rsidP="00AB3D52">
            <w:pPr>
              <w:jc w:val="both"/>
            </w:pPr>
            <w:r w:rsidRPr="00DB3747">
              <w:t xml:space="preserve">Garant se podílí na přednášení v rozsahu </w:t>
            </w:r>
            <w:r w:rsidR="00C51B31">
              <w:t>6</w:t>
            </w:r>
            <w:r>
              <w:t>0</w:t>
            </w:r>
            <w:r w:rsidRPr="00DB3747">
              <w:t xml:space="preserve"> %, dále stanovuje koncepci </w:t>
            </w:r>
            <w:r>
              <w:t>seminářů</w:t>
            </w:r>
            <w:r w:rsidRPr="00DB3747">
              <w:t xml:space="preserve"> a dohlíží na jejich jednotné vedení. </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AB3D52">
            <w:pPr>
              <w:jc w:val="both"/>
            </w:pPr>
            <w:r w:rsidRPr="00E4517C">
              <w:t>Ing. Jana Matošková, Ph.D.</w:t>
            </w:r>
            <w:r w:rsidR="00C51B31">
              <w:t xml:space="preserve"> – přednášky (6</w:t>
            </w:r>
            <w:r>
              <w:t>0%)</w:t>
            </w:r>
            <w:r w:rsidR="00C51B31">
              <w:t>; Ing. Martin Mušinský, Ph.D. – přednášky (40%)</w:t>
            </w:r>
            <w:r w:rsidR="001426D6">
              <w:t xml:space="preserve"> – ext.</w:t>
            </w:r>
          </w:p>
        </w:tc>
      </w:tr>
      <w:tr w:rsidR="00AB3D52" w:rsidTr="00AB3D52">
        <w:trPr>
          <w:trHeight w:val="70"/>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Default="00AB3D52" w:rsidP="00AB3D52">
            <w:pPr>
              <w:jc w:val="both"/>
            </w:pPr>
            <w:r>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AB3D52" w:rsidRDefault="00AB3D52" w:rsidP="00693D56">
            <w:pPr>
              <w:pStyle w:val="Odstavecseseznamem"/>
              <w:numPr>
                <w:ilvl w:val="0"/>
                <w:numId w:val="11"/>
              </w:numPr>
              <w:ind w:left="247" w:hanging="247"/>
            </w:pPr>
            <w:r>
              <w:t xml:space="preserve">Vývoj názorů na úlohu řízení lidských zdrojů v podniku. Moderní koncepce personálního řízení. </w:t>
            </w:r>
          </w:p>
          <w:p w:rsidR="00AB3D52" w:rsidRDefault="00AB3D52" w:rsidP="00693D56">
            <w:pPr>
              <w:pStyle w:val="Odstavecseseznamem"/>
              <w:numPr>
                <w:ilvl w:val="0"/>
                <w:numId w:val="11"/>
              </w:numPr>
              <w:ind w:left="247" w:hanging="247"/>
            </w:pPr>
            <w:r>
              <w:t>Analýza práce, vytváření pracovních úkolů a pracovních míst. Organizace pracovní doby.</w:t>
            </w:r>
          </w:p>
          <w:p w:rsidR="00AB3D52" w:rsidRDefault="00AB3D52" w:rsidP="00693D56">
            <w:pPr>
              <w:pStyle w:val="Odstavecseseznamem"/>
              <w:numPr>
                <w:ilvl w:val="0"/>
                <w:numId w:val="11"/>
              </w:numPr>
              <w:ind w:left="247" w:hanging="247"/>
            </w:pPr>
            <w:r>
              <w:t xml:space="preserve">Pracovní motivace a odměňování pracovníků. </w:t>
            </w:r>
          </w:p>
          <w:p w:rsidR="00AB3D52" w:rsidRDefault="00AB3D52" w:rsidP="00693D56">
            <w:pPr>
              <w:pStyle w:val="Odstavecseseznamem"/>
              <w:numPr>
                <w:ilvl w:val="0"/>
                <w:numId w:val="11"/>
              </w:numPr>
              <w:ind w:left="247" w:hanging="247"/>
            </w:pPr>
            <w:r>
              <w:t xml:space="preserve">Vyhledávání, výběr, příjem a adaptace pracovníků. </w:t>
            </w:r>
          </w:p>
          <w:p w:rsidR="00AB3D52" w:rsidRDefault="00AB3D52" w:rsidP="00693D56">
            <w:pPr>
              <w:pStyle w:val="Odstavecseseznamem"/>
              <w:numPr>
                <w:ilvl w:val="0"/>
                <w:numId w:val="11"/>
              </w:numPr>
              <w:ind w:left="247" w:hanging="247"/>
            </w:pPr>
            <w:r>
              <w:t xml:space="preserve">Řízení pracovního výkonu a hodnocení pracovníků. </w:t>
            </w:r>
          </w:p>
          <w:p w:rsidR="00AB3D52" w:rsidRDefault="00AB3D52" w:rsidP="00693D56">
            <w:pPr>
              <w:pStyle w:val="Odstavecseseznamem"/>
              <w:numPr>
                <w:ilvl w:val="0"/>
                <w:numId w:val="11"/>
              </w:numPr>
              <w:ind w:left="247" w:hanging="247"/>
            </w:pPr>
            <w:r>
              <w:t xml:space="preserve">Odchody pracovníků z organizace. </w:t>
            </w:r>
          </w:p>
          <w:p w:rsidR="00AB3D52" w:rsidRDefault="00AB3D52" w:rsidP="00693D56">
            <w:pPr>
              <w:pStyle w:val="Odstavecseseznamem"/>
              <w:numPr>
                <w:ilvl w:val="0"/>
                <w:numId w:val="11"/>
              </w:numPr>
              <w:ind w:left="247" w:hanging="247"/>
            </w:pPr>
            <w:r>
              <w:t xml:space="preserve">Vzdělávání a rozvoj pracovníků. </w:t>
            </w:r>
          </w:p>
          <w:p w:rsidR="00AB3D52" w:rsidRDefault="00AB3D52" w:rsidP="00693D56">
            <w:pPr>
              <w:pStyle w:val="Odstavecseseznamem"/>
              <w:numPr>
                <w:ilvl w:val="0"/>
                <w:numId w:val="11"/>
              </w:numPr>
              <w:ind w:left="247" w:hanging="247"/>
            </w:pPr>
            <w:r>
              <w:t xml:space="preserve">Informační zabezpečení personálního řízení. Personální evidence. </w:t>
            </w:r>
          </w:p>
          <w:p w:rsidR="00AB3D52" w:rsidRDefault="00AB3D52" w:rsidP="00693D56">
            <w:pPr>
              <w:pStyle w:val="Odstavecseseznamem"/>
              <w:numPr>
                <w:ilvl w:val="0"/>
                <w:numId w:val="11"/>
              </w:numPr>
              <w:ind w:left="247" w:hanging="247"/>
            </w:pPr>
            <w:r>
              <w:t xml:space="preserve">Organizační kultura a její složky. </w:t>
            </w:r>
          </w:p>
          <w:p w:rsidR="00AB3D52" w:rsidRDefault="00AB3D52" w:rsidP="00693D56">
            <w:pPr>
              <w:pStyle w:val="Odstavecseseznamem"/>
              <w:numPr>
                <w:ilvl w:val="0"/>
                <w:numId w:val="11"/>
              </w:numPr>
              <w:ind w:left="247" w:hanging="247"/>
            </w:pPr>
            <w:r>
              <w:t xml:space="preserve">Péče o pracovníky. </w:t>
            </w:r>
          </w:p>
          <w:p w:rsidR="00AB3D52" w:rsidRDefault="00AB3D52" w:rsidP="00693D56">
            <w:pPr>
              <w:pStyle w:val="Odstavecseseznamem"/>
              <w:numPr>
                <w:ilvl w:val="0"/>
                <w:numId w:val="11"/>
              </w:numPr>
              <w:ind w:left="247" w:hanging="247"/>
            </w:pPr>
            <w:r>
              <w:t xml:space="preserve">Pracovní vztahy. </w:t>
            </w:r>
          </w:p>
          <w:p w:rsidR="00AB3D52" w:rsidRDefault="00AB3D52" w:rsidP="00693D56">
            <w:pPr>
              <w:pStyle w:val="Odstavecseseznamem"/>
              <w:numPr>
                <w:ilvl w:val="0"/>
                <w:numId w:val="11"/>
              </w:numPr>
              <w:ind w:left="247" w:hanging="247"/>
            </w:pPr>
            <w:r>
              <w:t xml:space="preserve">Odbory a kolektivní vyjednávání. </w:t>
            </w:r>
          </w:p>
          <w:p w:rsidR="00AB3D52" w:rsidRDefault="00AB3D52" w:rsidP="00693D56">
            <w:pPr>
              <w:pStyle w:val="Odstavecseseznamem"/>
              <w:numPr>
                <w:ilvl w:val="0"/>
                <w:numId w:val="11"/>
              </w:numPr>
              <w:ind w:left="247" w:hanging="247"/>
            </w:pPr>
            <w:r>
              <w:t>Tvorba pracovního prostředí a pracovních podmínek. Bezpečnost a ochrana zdraví při práci.</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AB3D52">
        <w:trPr>
          <w:trHeight w:val="425"/>
        </w:trPr>
        <w:tc>
          <w:tcPr>
            <w:tcW w:w="9855" w:type="dxa"/>
            <w:gridSpan w:val="8"/>
            <w:tcBorders>
              <w:top w:val="nil"/>
            </w:tcBorders>
          </w:tcPr>
          <w:p w:rsidR="00AB3D52" w:rsidRPr="002658B2" w:rsidRDefault="00AB3D52" w:rsidP="00AB3D52">
            <w:pPr>
              <w:jc w:val="both"/>
              <w:rPr>
                <w:b/>
              </w:rPr>
            </w:pPr>
            <w:r w:rsidRPr="002658B2">
              <w:rPr>
                <w:b/>
              </w:rPr>
              <w:t>Povinná</w:t>
            </w:r>
            <w:r>
              <w:rPr>
                <w:b/>
              </w:rPr>
              <w:t xml:space="preserve"> literatura</w:t>
            </w:r>
          </w:p>
          <w:p w:rsidR="00AB3D52" w:rsidRPr="008D3502" w:rsidRDefault="00AB3D52" w:rsidP="00AB3D52">
            <w:pPr>
              <w:jc w:val="both"/>
            </w:pPr>
            <w:r w:rsidRPr="008D3502">
              <w:t>ARMSTRONG, M</w:t>
            </w:r>
            <w:r>
              <w:t>.</w:t>
            </w:r>
            <w:r w:rsidR="00336550">
              <w:t>,</w:t>
            </w:r>
            <w:r w:rsidRPr="008D3502">
              <w:t xml:space="preserve"> TAYLOR</w:t>
            </w:r>
            <w:r w:rsidR="00336550">
              <w:t>, S</w:t>
            </w:r>
            <w:r w:rsidRPr="008D3502">
              <w:t xml:space="preserve">. </w:t>
            </w:r>
            <w:r w:rsidRPr="008D3502">
              <w:rPr>
                <w:i/>
                <w:iCs/>
              </w:rPr>
              <w:t>Řízení lidských zdrojů: moderní pojetí a postupy</w:t>
            </w:r>
            <w:r w:rsidRPr="008D3502">
              <w:t xml:space="preserve">. 13. vyd. </w:t>
            </w:r>
            <w:r>
              <w:t>Praha: Grada,</w:t>
            </w:r>
            <w:r w:rsidRPr="008D3502">
              <w:t xml:space="preserve"> 2015</w:t>
            </w:r>
            <w:r>
              <w:t>, 920 s</w:t>
            </w:r>
            <w:r w:rsidRPr="008D3502">
              <w:t>. ISBN 978-80-247-5258-7.</w:t>
            </w:r>
          </w:p>
          <w:p w:rsidR="00AB3D52" w:rsidRPr="008D3502" w:rsidRDefault="00AB3D52" w:rsidP="00AB3D52">
            <w:pPr>
              <w:jc w:val="both"/>
            </w:pPr>
            <w:r>
              <w:t>DVOŘÁKOVÁ, Z</w:t>
            </w:r>
            <w:r w:rsidRPr="008D3502">
              <w:t xml:space="preserve">. </w:t>
            </w:r>
            <w:r w:rsidRPr="008D3502">
              <w:rPr>
                <w:i/>
                <w:iCs/>
              </w:rPr>
              <w:t>Řízení lidských zdrojů</w:t>
            </w:r>
            <w:r w:rsidRPr="008D3502">
              <w:t>. 1. vyd. Praha: C.H. Beck, 2012</w:t>
            </w:r>
            <w:r>
              <w:t>, 559 s</w:t>
            </w:r>
            <w:r w:rsidRPr="008D3502">
              <w:t>. ISBN 978-80-7400-347-9.</w:t>
            </w:r>
          </w:p>
          <w:p w:rsidR="00AB3D52" w:rsidRPr="008D3502" w:rsidRDefault="00AB3D52" w:rsidP="00AB3D52">
            <w:pPr>
              <w:jc w:val="both"/>
            </w:pPr>
            <w:r>
              <w:t>GREGAR, A</w:t>
            </w:r>
            <w:r w:rsidRPr="008D3502">
              <w:t xml:space="preserve">. </w:t>
            </w:r>
            <w:r w:rsidRPr="008D3502">
              <w:rPr>
                <w:i/>
                <w:iCs/>
              </w:rPr>
              <w:t>Personální management: vybrané kapitoly</w:t>
            </w:r>
            <w:r w:rsidRPr="008D3502">
              <w:t>. 1. vyd. Zlín: Univerzita Tomáše Bati ve Zlíně, 2010</w:t>
            </w:r>
            <w:r>
              <w:t>, 95 s</w:t>
            </w:r>
            <w:r w:rsidRPr="008D3502">
              <w:t>. ISBN 978-80-7318-915-0.</w:t>
            </w:r>
          </w:p>
          <w:p w:rsidR="00AB3D52" w:rsidRPr="008D3502" w:rsidRDefault="00AB3D52" w:rsidP="00AB3D52">
            <w:pPr>
              <w:jc w:val="both"/>
            </w:pPr>
            <w:r w:rsidRPr="008D3502">
              <w:t xml:space="preserve">KOUBEK, J. </w:t>
            </w:r>
            <w:r w:rsidRPr="008D3502">
              <w:rPr>
                <w:i/>
                <w:iCs/>
              </w:rPr>
              <w:t>Řízení lidských zdrojů: základy moderní personalistiky</w:t>
            </w:r>
            <w:r w:rsidRPr="008D3502">
              <w:t>. 5. vyd. Praha: Management Press, 2015</w:t>
            </w:r>
            <w:r>
              <w:t>, 399 s</w:t>
            </w:r>
            <w:r w:rsidRPr="008D3502">
              <w:t>. ISBN 978-80-7261-288-8.</w:t>
            </w:r>
          </w:p>
          <w:p w:rsidR="00AB3D52" w:rsidRDefault="00AB3D52" w:rsidP="00AB3D52">
            <w:pPr>
              <w:jc w:val="both"/>
              <w:rPr>
                <w:b/>
              </w:rPr>
            </w:pPr>
            <w:r w:rsidRPr="002658B2">
              <w:rPr>
                <w:b/>
              </w:rPr>
              <w:t>Doporučená literatura</w:t>
            </w:r>
          </w:p>
          <w:p w:rsidR="00AB3D52" w:rsidRPr="008D3502" w:rsidRDefault="00AB3D52" w:rsidP="00AB3D52">
            <w:pPr>
              <w:jc w:val="both"/>
            </w:pPr>
            <w:r w:rsidRPr="008D3502">
              <w:t>FAERBER, Y</w:t>
            </w:r>
            <w:r>
              <w:t>.</w:t>
            </w:r>
            <w:r w:rsidR="00336550">
              <w:t>,</w:t>
            </w:r>
            <w:r w:rsidRPr="008D3502">
              <w:t xml:space="preserve"> STÖWE</w:t>
            </w:r>
            <w:r>
              <w:t>, C.</w:t>
            </w:r>
            <w:r w:rsidRPr="008D3502">
              <w:t xml:space="preserve"> </w:t>
            </w:r>
            <w:r w:rsidRPr="008D3502">
              <w:rPr>
                <w:i/>
                <w:iCs/>
              </w:rPr>
              <w:t>Vedení lidí v praxi: zlepšete své manažerské dovednosti</w:t>
            </w:r>
            <w:r w:rsidRPr="008D3502">
              <w:t>. 1. vyd. Praha: Grada, 2007</w:t>
            </w:r>
            <w:r>
              <w:t>, 152 s</w:t>
            </w:r>
            <w:r w:rsidRPr="008D3502">
              <w:t>. ISBN 978-80-247-2009-8.</w:t>
            </w:r>
          </w:p>
          <w:p w:rsidR="00AB3D52" w:rsidRPr="008D3502" w:rsidRDefault="00AB3D52" w:rsidP="00AB3D52">
            <w:pPr>
              <w:jc w:val="both"/>
            </w:pPr>
            <w:r w:rsidRPr="008D3502">
              <w:t xml:space="preserve">KOCIANOVÁ, R. </w:t>
            </w:r>
            <w:r w:rsidRPr="008D3502">
              <w:rPr>
                <w:i/>
                <w:iCs/>
              </w:rPr>
              <w:t>Personální řízení: východiska a vývoj</w:t>
            </w:r>
            <w:r w:rsidRPr="008D3502">
              <w:t>. 2. vyd. Praha: Grada, 2012</w:t>
            </w:r>
            <w:r>
              <w:t>, 149 s</w:t>
            </w:r>
            <w:r w:rsidRPr="008D3502">
              <w:t>. ISBN 978-80-247-3269-5.</w:t>
            </w:r>
          </w:p>
          <w:p w:rsidR="00AB3D52" w:rsidRDefault="00AB3D52" w:rsidP="00AB3D52">
            <w:pPr>
              <w:jc w:val="both"/>
            </w:pPr>
            <w:r>
              <w:t xml:space="preserve">MARCIANO, P. L. </w:t>
            </w:r>
            <w:r>
              <w:rPr>
                <w:i/>
                <w:iCs/>
              </w:rPr>
              <w:t>Cukr a bič nefungují: vybudujte si kulturu zapojení zaměstnanců na principech respektu</w:t>
            </w:r>
            <w:r>
              <w:t>. Brno: Motiv Press, 2013, 232 s. ISBN 978-80-904133-9-9.</w:t>
            </w:r>
          </w:p>
          <w:p w:rsidR="00AB3D52" w:rsidRPr="008D3502" w:rsidRDefault="00AB3D52" w:rsidP="00AB3D52">
            <w:pPr>
              <w:jc w:val="both"/>
            </w:pPr>
            <w:r w:rsidRPr="008D3502">
              <w:lastRenderedPageBreak/>
              <w:t>URBAN, J</w:t>
            </w:r>
            <w:r>
              <w:t>.</w:t>
            </w:r>
            <w:r w:rsidRPr="008D3502">
              <w:t xml:space="preserve"> </w:t>
            </w:r>
            <w:r w:rsidRPr="008D3502">
              <w:rPr>
                <w:i/>
                <w:iCs/>
              </w:rPr>
              <w:t>Řízení lidí v organizaci: personální rozměr managementu</w:t>
            </w:r>
            <w:r w:rsidRPr="008D3502">
              <w:t>. 2. vyd. Praha: Wolters Kluwer ČR, 2013</w:t>
            </w:r>
            <w:r>
              <w:t>, 275 s</w:t>
            </w:r>
            <w:r w:rsidRPr="008D3502">
              <w:t>. ISBN 978-80-7357-925-8.</w:t>
            </w:r>
          </w:p>
          <w:p w:rsidR="00AB3D52" w:rsidRDefault="00AB3D52" w:rsidP="00AB3D52">
            <w:pPr>
              <w:jc w:val="both"/>
            </w:pPr>
            <w:r w:rsidRPr="008D3502">
              <w:t>URBAN, J</w:t>
            </w:r>
            <w:r>
              <w:t xml:space="preserve">. </w:t>
            </w:r>
            <w:r w:rsidRPr="008D3502">
              <w:t xml:space="preserve">a kol. </w:t>
            </w:r>
            <w:r w:rsidRPr="008D3502">
              <w:rPr>
                <w:i/>
                <w:iCs/>
              </w:rPr>
              <w:t>Personalistika</w:t>
            </w:r>
            <w:r w:rsidRPr="008D3502">
              <w:t>. 4. vyd. Praha: Wolters Kluwer ČR, 2011</w:t>
            </w:r>
            <w:r>
              <w:t>, 984 s</w:t>
            </w:r>
            <w:r w:rsidRPr="008D3502">
              <w:t>. ISBN 978-80-7357-627-1.</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lastRenderedPageBreak/>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676"/>
        </w:trPr>
        <w:tc>
          <w:tcPr>
            <w:tcW w:w="9855" w:type="dxa"/>
            <w:gridSpan w:val="8"/>
          </w:tcPr>
          <w:p w:rsidR="00AB3D52" w:rsidRDefault="00AB3D52" w:rsidP="00AB3D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3D52" w:rsidTr="00AB3D52">
        <w:tc>
          <w:tcPr>
            <w:tcW w:w="9855" w:type="dxa"/>
            <w:gridSpan w:val="8"/>
            <w:tcBorders>
              <w:bottom w:val="double" w:sz="4" w:space="0" w:color="auto"/>
            </w:tcBorders>
            <w:shd w:val="clear" w:color="auto" w:fill="BDD6EE"/>
          </w:tcPr>
          <w:p w:rsidR="00AB3D52" w:rsidRDefault="00AB3D52" w:rsidP="00AB3D52">
            <w:pPr>
              <w:jc w:val="both"/>
              <w:rPr>
                <w:b/>
                <w:sz w:val="28"/>
              </w:rPr>
            </w:pPr>
            <w:r>
              <w:lastRenderedPageBreak/>
              <w:br w:type="page"/>
            </w:r>
            <w:r>
              <w:rPr>
                <w:b/>
                <w:sz w:val="28"/>
              </w:rPr>
              <w:t>B-III – Charakteristika studijního předmětu</w:t>
            </w:r>
          </w:p>
        </w:tc>
      </w:tr>
      <w:tr w:rsidR="00AB3D52" w:rsidTr="00AB3D52">
        <w:tc>
          <w:tcPr>
            <w:tcW w:w="3086" w:type="dxa"/>
            <w:tcBorders>
              <w:top w:val="double" w:sz="4" w:space="0" w:color="auto"/>
            </w:tcBorders>
            <w:shd w:val="clear" w:color="auto" w:fill="F7CAAC"/>
          </w:tcPr>
          <w:p w:rsidR="00AB3D52" w:rsidRDefault="00AB3D52" w:rsidP="00AB3D52">
            <w:pPr>
              <w:jc w:val="both"/>
              <w:rPr>
                <w:b/>
              </w:rPr>
            </w:pPr>
            <w:r>
              <w:rPr>
                <w:b/>
              </w:rPr>
              <w:t>Název studijního předmětu</w:t>
            </w:r>
          </w:p>
        </w:tc>
        <w:tc>
          <w:tcPr>
            <w:tcW w:w="6769" w:type="dxa"/>
            <w:gridSpan w:val="7"/>
            <w:tcBorders>
              <w:top w:val="double" w:sz="4" w:space="0" w:color="auto"/>
            </w:tcBorders>
          </w:tcPr>
          <w:p w:rsidR="00AB3D52" w:rsidRDefault="00AB3D52" w:rsidP="00AB3D52">
            <w:pPr>
              <w:jc w:val="both"/>
            </w:pPr>
            <w:r>
              <w:t>Human Resource Management</w:t>
            </w:r>
            <w:r w:rsidRPr="00E4517C">
              <w:t xml:space="preserve"> I</w:t>
            </w:r>
          </w:p>
        </w:tc>
      </w:tr>
      <w:tr w:rsidR="00AB3D52" w:rsidTr="00AB3D52">
        <w:tc>
          <w:tcPr>
            <w:tcW w:w="3086" w:type="dxa"/>
            <w:shd w:val="clear" w:color="auto" w:fill="F7CAAC"/>
          </w:tcPr>
          <w:p w:rsidR="00AB3D52" w:rsidRDefault="00AB3D52" w:rsidP="00AB3D52">
            <w:pPr>
              <w:jc w:val="both"/>
              <w:rPr>
                <w:b/>
              </w:rPr>
            </w:pPr>
            <w:r>
              <w:rPr>
                <w:b/>
              </w:rPr>
              <w:t>Typ předmětu</w:t>
            </w:r>
          </w:p>
        </w:tc>
        <w:tc>
          <w:tcPr>
            <w:tcW w:w="3406" w:type="dxa"/>
            <w:gridSpan w:val="4"/>
          </w:tcPr>
          <w:p w:rsidR="00AB3D52" w:rsidRDefault="00AB3D52" w:rsidP="00AB3D52">
            <w:pPr>
              <w:jc w:val="both"/>
            </w:pPr>
            <w:r>
              <w:t>povinný „ZT“</w:t>
            </w:r>
          </w:p>
        </w:tc>
        <w:tc>
          <w:tcPr>
            <w:tcW w:w="2695" w:type="dxa"/>
            <w:gridSpan w:val="2"/>
            <w:shd w:val="clear" w:color="auto" w:fill="F7CAAC"/>
          </w:tcPr>
          <w:p w:rsidR="00AB3D52" w:rsidRDefault="00AB3D52" w:rsidP="00AB3D52">
            <w:pPr>
              <w:jc w:val="both"/>
            </w:pPr>
            <w:r>
              <w:rPr>
                <w:b/>
              </w:rPr>
              <w:t>doporučený ročník / semestr</w:t>
            </w:r>
          </w:p>
        </w:tc>
        <w:tc>
          <w:tcPr>
            <w:tcW w:w="668" w:type="dxa"/>
          </w:tcPr>
          <w:p w:rsidR="00AB3D52" w:rsidRDefault="00AB3D52" w:rsidP="00AB3D52">
            <w:pPr>
              <w:jc w:val="both"/>
            </w:pPr>
            <w:r>
              <w:t>1/L</w:t>
            </w:r>
          </w:p>
        </w:tc>
      </w:tr>
      <w:tr w:rsidR="00AB3D52" w:rsidTr="00AB3D52">
        <w:tc>
          <w:tcPr>
            <w:tcW w:w="3086" w:type="dxa"/>
            <w:shd w:val="clear" w:color="auto" w:fill="F7CAAC"/>
          </w:tcPr>
          <w:p w:rsidR="00AB3D52" w:rsidRDefault="00AB3D52" w:rsidP="00AB3D52">
            <w:pPr>
              <w:jc w:val="both"/>
              <w:rPr>
                <w:b/>
              </w:rPr>
            </w:pPr>
            <w:r>
              <w:rPr>
                <w:b/>
              </w:rPr>
              <w:t>Rozsah studijního předmětu</w:t>
            </w:r>
          </w:p>
        </w:tc>
        <w:tc>
          <w:tcPr>
            <w:tcW w:w="1701" w:type="dxa"/>
            <w:gridSpan w:val="2"/>
          </w:tcPr>
          <w:p w:rsidR="00AB3D52" w:rsidRDefault="00AB3D52" w:rsidP="00AB3D52">
            <w:pPr>
              <w:jc w:val="both"/>
            </w:pPr>
            <w:r>
              <w:t>26p + 13s</w:t>
            </w:r>
          </w:p>
        </w:tc>
        <w:tc>
          <w:tcPr>
            <w:tcW w:w="889" w:type="dxa"/>
            <w:shd w:val="clear" w:color="auto" w:fill="F7CAAC"/>
          </w:tcPr>
          <w:p w:rsidR="00AB3D52" w:rsidRDefault="00AB3D52" w:rsidP="00AB3D52">
            <w:pPr>
              <w:jc w:val="both"/>
              <w:rPr>
                <w:b/>
              </w:rPr>
            </w:pPr>
            <w:r>
              <w:rPr>
                <w:b/>
              </w:rPr>
              <w:t xml:space="preserve">hod. </w:t>
            </w:r>
          </w:p>
        </w:tc>
        <w:tc>
          <w:tcPr>
            <w:tcW w:w="816" w:type="dxa"/>
          </w:tcPr>
          <w:p w:rsidR="00AB3D52" w:rsidRDefault="00AB3D52" w:rsidP="00AB3D52">
            <w:pPr>
              <w:jc w:val="both"/>
            </w:pPr>
            <w:r>
              <w:t>39</w:t>
            </w:r>
          </w:p>
        </w:tc>
        <w:tc>
          <w:tcPr>
            <w:tcW w:w="2156" w:type="dxa"/>
            <w:shd w:val="clear" w:color="auto" w:fill="F7CAAC"/>
          </w:tcPr>
          <w:p w:rsidR="00AB3D52" w:rsidRDefault="00AB3D52" w:rsidP="00AB3D52">
            <w:pPr>
              <w:jc w:val="both"/>
              <w:rPr>
                <w:b/>
              </w:rPr>
            </w:pPr>
            <w:r>
              <w:rPr>
                <w:b/>
              </w:rPr>
              <w:t>kreditů</w:t>
            </w:r>
          </w:p>
        </w:tc>
        <w:tc>
          <w:tcPr>
            <w:tcW w:w="1207" w:type="dxa"/>
            <w:gridSpan w:val="2"/>
          </w:tcPr>
          <w:p w:rsidR="00AB3D52" w:rsidRDefault="00AB3D52" w:rsidP="00AB3D52">
            <w:pPr>
              <w:jc w:val="both"/>
            </w:pPr>
            <w:r>
              <w:t>4</w:t>
            </w:r>
          </w:p>
        </w:tc>
      </w:tr>
      <w:tr w:rsidR="00AB3D52" w:rsidTr="00AB3D52">
        <w:tc>
          <w:tcPr>
            <w:tcW w:w="3086" w:type="dxa"/>
            <w:shd w:val="clear" w:color="auto" w:fill="F7CAAC"/>
          </w:tcPr>
          <w:p w:rsidR="00AB3D52" w:rsidRDefault="00AB3D52" w:rsidP="00AB3D52">
            <w:pPr>
              <w:jc w:val="both"/>
              <w:rPr>
                <w:b/>
                <w:sz w:val="22"/>
              </w:rPr>
            </w:pPr>
            <w:r>
              <w:rPr>
                <w:b/>
              </w:rPr>
              <w:t>Prerekvizity, korekvizity, ekvivalence</w:t>
            </w:r>
          </w:p>
        </w:tc>
        <w:tc>
          <w:tcPr>
            <w:tcW w:w="6769" w:type="dxa"/>
            <w:gridSpan w:val="7"/>
          </w:tcPr>
          <w:p w:rsidR="00AB3D52" w:rsidRDefault="00AB3D52" w:rsidP="00AB3D52">
            <w:pPr>
              <w:jc w:val="both"/>
            </w:pPr>
            <w:r>
              <w:t>Ekvivalence (Řízení lidských zdrojů I)</w:t>
            </w:r>
          </w:p>
        </w:tc>
      </w:tr>
      <w:tr w:rsidR="00AB3D52" w:rsidTr="00AB3D52">
        <w:tc>
          <w:tcPr>
            <w:tcW w:w="3086" w:type="dxa"/>
            <w:shd w:val="clear" w:color="auto" w:fill="F7CAAC"/>
          </w:tcPr>
          <w:p w:rsidR="00AB3D52" w:rsidRDefault="00AB3D52" w:rsidP="00AB3D52">
            <w:pPr>
              <w:jc w:val="both"/>
              <w:rPr>
                <w:b/>
              </w:rPr>
            </w:pPr>
            <w:r>
              <w:rPr>
                <w:b/>
              </w:rPr>
              <w:t>Způsob ověření studijních výsledků</w:t>
            </w:r>
          </w:p>
        </w:tc>
        <w:tc>
          <w:tcPr>
            <w:tcW w:w="3406" w:type="dxa"/>
            <w:gridSpan w:val="4"/>
          </w:tcPr>
          <w:p w:rsidR="00AB3D52" w:rsidRDefault="00AB3D52" w:rsidP="00AB3D52">
            <w:pPr>
              <w:jc w:val="both"/>
            </w:pPr>
            <w:r>
              <w:t>zápočet, zkouška</w:t>
            </w:r>
          </w:p>
        </w:tc>
        <w:tc>
          <w:tcPr>
            <w:tcW w:w="2156" w:type="dxa"/>
            <w:shd w:val="clear" w:color="auto" w:fill="F7CAAC"/>
          </w:tcPr>
          <w:p w:rsidR="00AB3D52" w:rsidRDefault="00AB3D52" w:rsidP="00AB3D52">
            <w:pPr>
              <w:jc w:val="both"/>
              <w:rPr>
                <w:b/>
              </w:rPr>
            </w:pPr>
            <w:r>
              <w:rPr>
                <w:b/>
              </w:rPr>
              <w:t>Forma výuky</w:t>
            </w:r>
          </w:p>
        </w:tc>
        <w:tc>
          <w:tcPr>
            <w:tcW w:w="1207" w:type="dxa"/>
            <w:gridSpan w:val="2"/>
          </w:tcPr>
          <w:p w:rsidR="00AB3D52" w:rsidRDefault="00AB3D52" w:rsidP="00AB3D52">
            <w:pPr>
              <w:jc w:val="both"/>
            </w:pPr>
            <w:r>
              <w:t>přednáška, seminář</w:t>
            </w:r>
          </w:p>
        </w:tc>
      </w:tr>
      <w:tr w:rsidR="00AB3D52" w:rsidTr="00AB3D52">
        <w:tc>
          <w:tcPr>
            <w:tcW w:w="3086" w:type="dxa"/>
            <w:shd w:val="clear" w:color="auto" w:fill="F7CAAC"/>
          </w:tcPr>
          <w:p w:rsidR="00AB3D52" w:rsidRDefault="00AB3D52" w:rsidP="00AB3D52">
            <w:pPr>
              <w:jc w:val="both"/>
              <w:rPr>
                <w:b/>
              </w:rPr>
            </w:pPr>
            <w:r>
              <w:rPr>
                <w:b/>
              </w:rPr>
              <w:t>Forma způsobu ověření studijních výsledků a další požadavky na studenta</w:t>
            </w:r>
          </w:p>
        </w:tc>
        <w:tc>
          <w:tcPr>
            <w:tcW w:w="6769" w:type="dxa"/>
            <w:gridSpan w:val="7"/>
            <w:tcBorders>
              <w:bottom w:val="nil"/>
            </w:tcBorders>
          </w:tcPr>
          <w:p w:rsidR="00AB3D52" w:rsidRDefault="00AB3D52" w:rsidP="00AB3D52">
            <w:pPr>
              <w:jc w:val="both"/>
            </w:pPr>
            <w:r>
              <w:t>Způsob zakončení předmětu – zápočet, zkouška</w:t>
            </w:r>
          </w:p>
          <w:p w:rsidR="00AB3D52" w:rsidRDefault="00AB3D52" w:rsidP="00AB3D52">
            <w:pPr>
              <w:jc w:val="both"/>
            </w:pPr>
            <w:r>
              <w:t>Požadavky na zápočet: získat hodnocení "splněno" či "splněno s pochvalou" za zadaný seminární úkol; docházka na min. 80 % realizovaných seminářů, aktivní zapojení na seminářích.</w:t>
            </w:r>
          </w:p>
          <w:p w:rsidR="00AB3D52" w:rsidRDefault="00AB3D52" w:rsidP="00336550">
            <w:pPr>
              <w:ind w:hanging="4"/>
              <w:jc w:val="both"/>
            </w:pPr>
            <w:r>
              <w:t>Požadavky na zkoušku: zvládnutí znalostí, které jsou vymezeny jednotlivými tematickými okruhy. Zkouška má dvě části: písemnou a ústní. Písemný test musí být napsán alespoň na 60 %.</w:t>
            </w:r>
          </w:p>
        </w:tc>
      </w:tr>
      <w:tr w:rsidR="00AB3D52" w:rsidTr="00AB3D52">
        <w:trPr>
          <w:trHeight w:val="70"/>
        </w:trPr>
        <w:tc>
          <w:tcPr>
            <w:tcW w:w="9855" w:type="dxa"/>
            <w:gridSpan w:val="8"/>
            <w:tcBorders>
              <w:top w:val="nil"/>
            </w:tcBorders>
          </w:tcPr>
          <w:p w:rsidR="00AB3D52" w:rsidRDefault="00AB3D52" w:rsidP="00AB3D52">
            <w:pPr>
              <w:jc w:val="both"/>
            </w:pPr>
          </w:p>
        </w:tc>
      </w:tr>
      <w:tr w:rsidR="00AB3D52" w:rsidTr="00AB3D52">
        <w:trPr>
          <w:trHeight w:val="197"/>
        </w:trPr>
        <w:tc>
          <w:tcPr>
            <w:tcW w:w="3086" w:type="dxa"/>
            <w:tcBorders>
              <w:top w:val="nil"/>
            </w:tcBorders>
            <w:shd w:val="clear" w:color="auto" w:fill="F7CAAC"/>
          </w:tcPr>
          <w:p w:rsidR="00AB3D52" w:rsidRDefault="00AB3D52" w:rsidP="00AB3D52">
            <w:pPr>
              <w:jc w:val="both"/>
              <w:rPr>
                <w:b/>
              </w:rPr>
            </w:pPr>
            <w:r>
              <w:rPr>
                <w:b/>
              </w:rPr>
              <w:t>Garant předmětu</w:t>
            </w:r>
          </w:p>
        </w:tc>
        <w:tc>
          <w:tcPr>
            <w:tcW w:w="6769" w:type="dxa"/>
            <w:gridSpan w:val="7"/>
            <w:tcBorders>
              <w:top w:val="nil"/>
            </w:tcBorders>
          </w:tcPr>
          <w:p w:rsidR="00AB3D52" w:rsidRDefault="00AB3D52" w:rsidP="00AB3D52">
            <w:pPr>
              <w:jc w:val="both"/>
            </w:pPr>
            <w:r w:rsidRPr="00E4517C">
              <w:t>Ing. Jana Matošková, Ph.D.</w:t>
            </w:r>
          </w:p>
        </w:tc>
      </w:tr>
      <w:tr w:rsidR="00AB3D52" w:rsidTr="00AB3D52">
        <w:trPr>
          <w:trHeight w:val="243"/>
        </w:trPr>
        <w:tc>
          <w:tcPr>
            <w:tcW w:w="3086" w:type="dxa"/>
            <w:tcBorders>
              <w:top w:val="nil"/>
            </w:tcBorders>
            <w:shd w:val="clear" w:color="auto" w:fill="F7CAAC"/>
          </w:tcPr>
          <w:p w:rsidR="00AB3D52" w:rsidRDefault="00AB3D52" w:rsidP="00AB3D52">
            <w:pPr>
              <w:jc w:val="both"/>
              <w:rPr>
                <w:b/>
              </w:rPr>
            </w:pPr>
            <w:r>
              <w:rPr>
                <w:b/>
              </w:rPr>
              <w:t>Zapojení garanta do výuky předmětu</w:t>
            </w:r>
          </w:p>
        </w:tc>
        <w:tc>
          <w:tcPr>
            <w:tcW w:w="6769" w:type="dxa"/>
            <w:gridSpan w:val="7"/>
            <w:tcBorders>
              <w:top w:val="nil"/>
            </w:tcBorders>
          </w:tcPr>
          <w:p w:rsidR="00AB3D52" w:rsidRDefault="00AB3D52" w:rsidP="00AB3D52">
            <w:pPr>
              <w:jc w:val="both"/>
            </w:pPr>
            <w:r w:rsidRPr="00DB3747">
              <w:t xml:space="preserve">Garant se podílí na přednášení v rozsahu </w:t>
            </w:r>
            <w:r w:rsidR="00C51B31">
              <w:t>6</w:t>
            </w:r>
            <w:r>
              <w:t>0</w:t>
            </w:r>
            <w:r w:rsidRPr="00DB3747">
              <w:t xml:space="preserve"> %, dále stanovuje koncepci </w:t>
            </w:r>
            <w:r>
              <w:t>seminářů</w:t>
            </w:r>
            <w:r w:rsidRPr="00DB3747">
              <w:t xml:space="preserve"> a dohlíží na jejich jednotné vedení. </w:t>
            </w:r>
          </w:p>
        </w:tc>
      </w:tr>
      <w:tr w:rsidR="00AB3D52" w:rsidTr="00AB3D52">
        <w:tc>
          <w:tcPr>
            <w:tcW w:w="3086" w:type="dxa"/>
            <w:shd w:val="clear" w:color="auto" w:fill="F7CAAC"/>
          </w:tcPr>
          <w:p w:rsidR="00AB3D52" w:rsidRDefault="00AB3D52" w:rsidP="00AB3D52">
            <w:pPr>
              <w:jc w:val="both"/>
              <w:rPr>
                <w:b/>
              </w:rPr>
            </w:pPr>
            <w:r>
              <w:rPr>
                <w:b/>
              </w:rPr>
              <w:t>Vyučující</w:t>
            </w:r>
          </w:p>
        </w:tc>
        <w:tc>
          <w:tcPr>
            <w:tcW w:w="6769" w:type="dxa"/>
            <w:gridSpan w:val="7"/>
            <w:tcBorders>
              <w:bottom w:val="nil"/>
            </w:tcBorders>
          </w:tcPr>
          <w:p w:rsidR="00AB3D52" w:rsidRDefault="00AB3D52" w:rsidP="00C51B31">
            <w:pPr>
              <w:jc w:val="both"/>
            </w:pPr>
            <w:r w:rsidRPr="00E4517C">
              <w:t>Ing. Jana Matošková, Ph.D.</w:t>
            </w:r>
            <w:r w:rsidR="00C51B31">
              <w:t xml:space="preserve"> – přednášky (6</w:t>
            </w:r>
            <w:r>
              <w:t>0%)</w:t>
            </w:r>
            <w:r w:rsidR="00C51B31">
              <w:t>; Ing. Martin Mušinský, Ph.D. – přednášky (40%)</w:t>
            </w:r>
            <w:r w:rsidR="001426D6">
              <w:t xml:space="preserve"> – ext.</w:t>
            </w:r>
          </w:p>
        </w:tc>
      </w:tr>
      <w:tr w:rsidR="00AB3D52" w:rsidTr="00AB3D52">
        <w:trPr>
          <w:trHeight w:val="78"/>
        </w:trPr>
        <w:tc>
          <w:tcPr>
            <w:tcW w:w="9855" w:type="dxa"/>
            <w:gridSpan w:val="8"/>
            <w:tcBorders>
              <w:top w:val="nil"/>
            </w:tcBorders>
          </w:tcPr>
          <w:p w:rsidR="00AB3D52" w:rsidRDefault="00AB3D52" w:rsidP="00AB3D52">
            <w:pPr>
              <w:jc w:val="both"/>
            </w:pPr>
          </w:p>
        </w:tc>
      </w:tr>
      <w:tr w:rsidR="00AB3D52" w:rsidTr="00AB3D52">
        <w:tc>
          <w:tcPr>
            <w:tcW w:w="3086" w:type="dxa"/>
            <w:shd w:val="clear" w:color="auto" w:fill="F7CAAC"/>
          </w:tcPr>
          <w:p w:rsidR="00AB3D52" w:rsidRDefault="00AB3D52" w:rsidP="00AB3D52">
            <w:pPr>
              <w:jc w:val="both"/>
              <w:rPr>
                <w:b/>
              </w:rPr>
            </w:pPr>
            <w:r>
              <w:rPr>
                <w:b/>
              </w:rPr>
              <w:t>Stručná anotace předmětu</w:t>
            </w:r>
          </w:p>
        </w:tc>
        <w:tc>
          <w:tcPr>
            <w:tcW w:w="6769" w:type="dxa"/>
            <w:gridSpan w:val="7"/>
            <w:tcBorders>
              <w:bottom w:val="nil"/>
            </w:tcBorders>
          </w:tcPr>
          <w:p w:rsidR="00AB3D52" w:rsidRDefault="00AB3D52" w:rsidP="00AB3D52">
            <w:pPr>
              <w:jc w:val="both"/>
            </w:pPr>
          </w:p>
        </w:tc>
      </w:tr>
      <w:tr w:rsidR="00AB3D52" w:rsidTr="00AB3D52">
        <w:trPr>
          <w:trHeight w:val="3938"/>
        </w:trPr>
        <w:tc>
          <w:tcPr>
            <w:tcW w:w="9855" w:type="dxa"/>
            <w:gridSpan w:val="8"/>
            <w:tcBorders>
              <w:top w:val="nil"/>
              <w:bottom w:val="single" w:sz="12" w:space="0" w:color="auto"/>
            </w:tcBorders>
          </w:tcPr>
          <w:p w:rsidR="00AB3D52" w:rsidRDefault="00AB3D52" w:rsidP="00AB3D52">
            <w:pPr>
              <w:jc w:val="both"/>
            </w:pPr>
            <w:r>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AB3D52" w:rsidRDefault="00AB3D52" w:rsidP="00693D56">
            <w:pPr>
              <w:pStyle w:val="Odstavecseseznamem"/>
              <w:numPr>
                <w:ilvl w:val="0"/>
                <w:numId w:val="12"/>
              </w:numPr>
              <w:ind w:left="247" w:hanging="247"/>
            </w:pPr>
            <w:r>
              <w:t xml:space="preserve">Vývoj názorů na úlohu řízení lidských zdrojů v podniku. Moderní koncepce personálního řízení. </w:t>
            </w:r>
          </w:p>
          <w:p w:rsidR="00AB3D52" w:rsidRDefault="00AB3D52" w:rsidP="00693D56">
            <w:pPr>
              <w:pStyle w:val="Odstavecseseznamem"/>
              <w:numPr>
                <w:ilvl w:val="0"/>
                <w:numId w:val="12"/>
              </w:numPr>
              <w:ind w:left="247" w:hanging="247"/>
            </w:pPr>
            <w:r>
              <w:t>Analýza práce, vytváření pracovních úkolů a pracovních míst. Organizace pracovní doby.</w:t>
            </w:r>
          </w:p>
          <w:p w:rsidR="00AB3D52" w:rsidRDefault="00AB3D52" w:rsidP="00693D56">
            <w:pPr>
              <w:pStyle w:val="Odstavecseseznamem"/>
              <w:numPr>
                <w:ilvl w:val="0"/>
                <w:numId w:val="12"/>
              </w:numPr>
              <w:ind w:left="247" w:hanging="247"/>
            </w:pPr>
            <w:r>
              <w:t xml:space="preserve">Pracovní motivace a odměňování pracovníků. </w:t>
            </w:r>
          </w:p>
          <w:p w:rsidR="00AB3D52" w:rsidRDefault="00AB3D52" w:rsidP="00693D56">
            <w:pPr>
              <w:pStyle w:val="Odstavecseseznamem"/>
              <w:numPr>
                <w:ilvl w:val="0"/>
                <w:numId w:val="12"/>
              </w:numPr>
              <w:ind w:left="247" w:hanging="247"/>
            </w:pPr>
            <w:r>
              <w:t xml:space="preserve">Vyhledávání, výběr, příjem a adaptace pracovníků. </w:t>
            </w:r>
          </w:p>
          <w:p w:rsidR="00AB3D52" w:rsidRDefault="00AB3D52" w:rsidP="00693D56">
            <w:pPr>
              <w:pStyle w:val="Odstavecseseznamem"/>
              <w:numPr>
                <w:ilvl w:val="0"/>
                <w:numId w:val="12"/>
              </w:numPr>
              <w:ind w:left="247" w:hanging="247"/>
            </w:pPr>
            <w:r>
              <w:t xml:space="preserve">Řízení pracovního výkonu a hodnocení pracovníků. </w:t>
            </w:r>
          </w:p>
          <w:p w:rsidR="00AB3D52" w:rsidRDefault="00AB3D52" w:rsidP="00693D56">
            <w:pPr>
              <w:pStyle w:val="Odstavecseseznamem"/>
              <w:numPr>
                <w:ilvl w:val="0"/>
                <w:numId w:val="12"/>
              </w:numPr>
              <w:ind w:left="247" w:hanging="247"/>
            </w:pPr>
            <w:r>
              <w:t xml:space="preserve">Odchody pracovníků z organizace. </w:t>
            </w:r>
          </w:p>
          <w:p w:rsidR="00AB3D52" w:rsidRDefault="00AB3D52" w:rsidP="00693D56">
            <w:pPr>
              <w:pStyle w:val="Odstavecseseznamem"/>
              <w:numPr>
                <w:ilvl w:val="0"/>
                <w:numId w:val="12"/>
              </w:numPr>
              <w:ind w:left="247" w:hanging="247"/>
            </w:pPr>
            <w:r>
              <w:t xml:space="preserve">Vzdělávání a rozvoj pracovníků. </w:t>
            </w:r>
          </w:p>
          <w:p w:rsidR="00AB3D52" w:rsidRDefault="00AB3D52" w:rsidP="00693D56">
            <w:pPr>
              <w:pStyle w:val="Odstavecseseznamem"/>
              <w:numPr>
                <w:ilvl w:val="0"/>
                <w:numId w:val="12"/>
              </w:numPr>
              <w:ind w:left="247" w:hanging="247"/>
            </w:pPr>
            <w:r>
              <w:t xml:space="preserve">Informační zabezpečení personálního řízení. Personální evidence. </w:t>
            </w:r>
          </w:p>
          <w:p w:rsidR="00AB3D52" w:rsidRDefault="00AB3D52" w:rsidP="00693D56">
            <w:pPr>
              <w:pStyle w:val="Odstavecseseznamem"/>
              <w:numPr>
                <w:ilvl w:val="0"/>
                <w:numId w:val="12"/>
              </w:numPr>
              <w:ind w:left="247" w:hanging="247"/>
            </w:pPr>
            <w:r>
              <w:t xml:space="preserve">Organizační kultura a její složky. </w:t>
            </w:r>
          </w:p>
          <w:p w:rsidR="00AB3D52" w:rsidRDefault="00AB3D52" w:rsidP="00693D56">
            <w:pPr>
              <w:pStyle w:val="Odstavecseseznamem"/>
              <w:numPr>
                <w:ilvl w:val="0"/>
                <w:numId w:val="12"/>
              </w:numPr>
              <w:ind w:left="247" w:hanging="247"/>
            </w:pPr>
            <w:r>
              <w:t xml:space="preserve">Péče o pracovníky. </w:t>
            </w:r>
          </w:p>
          <w:p w:rsidR="00AB3D52" w:rsidRDefault="00AB3D52" w:rsidP="00693D56">
            <w:pPr>
              <w:pStyle w:val="Odstavecseseznamem"/>
              <w:numPr>
                <w:ilvl w:val="0"/>
                <w:numId w:val="12"/>
              </w:numPr>
              <w:ind w:left="247" w:hanging="247"/>
            </w:pPr>
            <w:r>
              <w:t xml:space="preserve">Pracovní vztahy. </w:t>
            </w:r>
          </w:p>
          <w:p w:rsidR="00AB3D52" w:rsidRDefault="00AB3D52" w:rsidP="00693D56">
            <w:pPr>
              <w:pStyle w:val="Odstavecseseznamem"/>
              <w:numPr>
                <w:ilvl w:val="0"/>
                <w:numId w:val="12"/>
              </w:numPr>
              <w:ind w:left="247" w:hanging="247"/>
            </w:pPr>
            <w:r>
              <w:t xml:space="preserve">Odbory a kolektivní vyjednávání. </w:t>
            </w:r>
          </w:p>
          <w:p w:rsidR="00AB3D52" w:rsidRDefault="00AB3D52" w:rsidP="00693D56">
            <w:pPr>
              <w:pStyle w:val="Odstavecseseznamem"/>
              <w:numPr>
                <w:ilvl w:val="0"/>
                <w:numId w:val="12"/>
              </w:numPr>
              <w:ind w:left="247" w:hanging="247"/>
            </w:pPr>
            <w:r>
              <w:t>Tvorba pracovního prostředí a pracovních podmínek. Bezpečnost a ochrana zdraví při práci.</w:t>
            </w:r>
          </w:p>
        </w:tc>
      </w:tr>
      <w:tr w:rsidR="00AB3D52" w:rsidTr="00AB3D52">
        <w:trPr>
          <w:trHeight w:val="265"/>
        </w:trPr>
        <w:tc>
          <w:tcPr>
            <w:tcW w:w="3653" w:type="dxa"/>
            <w:gridSpan w:val="2"/>
            <w:tcBorders>
              <w:top w:val="nil"/>
            </w:tcBorders>
            <w:shd w:val="clear" w:color="auto" w:fill="F7CAAC"/>
          </w:tcPr>
          <w:p w:rsidR="00AB3D52" w:rsidRDefault="00AB3D52" w:rsidP="00AB3D52">
            <w:pPr>
              <w:jc w:val="both"/>
            </w:pPr>
            <w:r>
              <w:rPr>
                <w:b/>
              </w:rPr>
              <w:t>Studijní literatura a studijní pomůcky</w:t>
            </w:r>
          </w:p>
        </w:tc>
        <w:tc>
          <w:tcPr>
            <w:tcW w:w="6202" w:type="dxa"/>
            <w:gridSpan w:val="6"/>
            <w:tcBorders>
              <w:top w:val="nil"/>
              <w:bottom w:val="nil"/>
            </w:tcBorders>
          </w:tcPr>
          <w:p w:rsidR="00AB3D52" w:rsidRDefault="00AB3D52" w:rsidP="00AB3D52">
            <w:pPr>
              <w:jc w:val="both"/>
            </w:pPr>
          </w:p>
        </w:tc>
      </w:tr>
      <w:tr w:rsidR="00AB3D52" w:rsidTr="00C51B31">
        <w:trPr>
          <w:trHeight w:val="425"/>
        </w:trPr>
        <w:tc>
          <w:tcPr>
            <w:tcW w:w="9855" w:type="dxa"/>
            <w:gridSpan w:val="8"/>
            <w:tcBorders>
              <w:top w:val="nil"/>
            </w:tcBorders>
          </w:tcPr>
          <w:p w:rsidR="00AB3D52" w:rsidRPr="002658B2" w:rsidRDefault="00AB3D52" w:rsidP="00AB3D52">
            <w:pPr>
              <w:jc w:val="both"/>
              <w:rPr>
                <w:b/>
              </w:rPr>
            </w:pPr>
            <w:r w:rsidRPr="002658B2">
              <w:rPr>
                <w:b/>
              </w:rPr>
              <w:t>Povinná</w:t>
            </w:r>
            <w:r>
              <w:rPr>
                <w:b/>
              </w:rPr>
              <w:t xml:space="preserve"> literatura</w:t>
            </w:r>
          </w:p>
          <w:p w:rsidR="00AB3D52" w:rsidRDefault="00AB3D52" w:rsidP="00AB3D52">
            <w:pPr>
              <w:jc w:val="both"/>
            </w:pPr>
            <w:r>
              <w:t xml:space="preserve">ARMSTRONG, M. </w:t>
            </w:r>
            <w:r w:rsidRPr="009F2B69">
              <w:rPr>
                <w:i/>
              </w:rPr>
              <w:t>Armstrong’s handbook of human resource management practice</w:t>
            </w:r>
            <w:r>
              <w:t xml:space="preserve">. 14. vyd. New York: Kogan Page Limited, 2017, pp. 776. ISBN 978-0-7494-7411-9. </w:t>
            </w:r>
          </w:p>
          <w:p w:rsidR="00AB3D52" w:rsidRDefault="00AB3D52" w:rsidP="00AB3D52">
            <w:pPr>
              <w:jc w:val="both"/>
            </w:pPr>
            <w:r>
              <w:t xml:space="preserve">BANFIELD, P. </w:t>
            </w:r>
            <w:r w:rsidRPr="009F2B69">
              <w:rPr>
                <w:i/>
              </w:rPr>
              <w:t>Introduction to human resource management.</w:t>
            </w:r>
            <w:r>
              <w:t xml:space="preserve"> 3. vyd. New York: Oxford University Press, 2018, pp 472. ISBN 978-0-19-870282-5. </w:t>
            </w:r>
          </w:p>
          <w:p w:rsidR="00AB3D52" w:rsidRDefault="00AB3D52" w:rsidP="00AB3D52">
            <w:pPr>
              <w:jc w:val="both"/>
            </w:pPr>
            <w:r>
              <w:t xml:space="preserve">NOE, R. A., ed. </w:t>
            </w:r>
            <w:r w:rsidRPr="009F2B69">
              <w:rPr>
                <w:i/>
              </w:rPr>
              <w:t xml:space="preserve">Fundamentals of human resource management. </w:t>
            </w:r>
            <w:r>
              <w:t xml:space="preserve">5. vyd. New York: McGraw-Hill/Irwin, 2014, pp. 608. ISBN 978-0-07-811261-4. </w:t>
            </w:r>
          </w:p>
          <w:p w:rsidR="00AB3D52" w:rsidRPr="001D0243" w:rsidRDefault="00AB3D52" w:rsidP="00AB3D52">
            <w:pPr>
              <w:jc w:val="both"/>
            </w:pPr>
            <w:r>
              <w:t xml:space="preserve">WILTON, N. </w:t>
            </w:r>
            <w:r w:rsidRPr="009F2B69">
              <w:rPr>
                <w:i/>
              </w:rPr>
              <w:t>An introduction to human resource management</w:t>
            </w:r>
            <w:r>
              <w:t xml:space="preserve">. 3. vyd. Los Angeles: SAGE, 2016, pp. 526. ISBN 978-1-4739-5419-9. </w:t>
            </w:r>
            <w:r w:rsidRPr="001D0243">
              <w:t xml:space="preserve"> </w:t>
            </w:r>
          </w:p>
          <w:p w:rsidR="00AB3D52" w:rsidRPr="00AB155A" w:rsidRDefault="00AB3D52" w:rsidP="00AB3D52">
            <w:pPr>
              <w:jc w:val="both"/>
              <w:rPr>
                <w:b/>
              </w:rPr>
            </w:pPr>
            <w:r w:rsidRPr="002658B2">
              <w:rPr>
                <w:b/>
              </w:rPr>
              <w:t>Doporučená literatura</w:t>
            </w:r>
          </w:p>
          <w:p w:rsidR="00AB3D52" w:rsidRPr="00AB155A" w:rsidRDefault="00AB3D52" w:rsidP="00AB3D52">
            <w:pPr>
              <w:jc w:val="both"/>
            </w:pPr>
            <w:r w:rsidRPr="00AB155A">
              <w:t>MATHIS, R</w:t>
            </w:r>
            <w:r>
              <w:t>.</w:t>
            </w:r>
            <w:r w:rsidRPr="00AB155A">
              <w:t xml:space="preserve"> L., JACKSON</w:t>
            </w:r>
            <w:r w:rsidR="00336550">
              <w:t>,</w:t>
            </w:r>
            <w:r w:rsidRPr="00AB155A">
              <w:t xml:space="preserve"> </w:t>
            </w:r>
            <w:r w:rsidR="00336550">
              <w:t xml:space="preserve">J. </w:t>
            </w:r>
            <w:r w:rsidR="00336550" w:rsidRPr="00AB155A">
              <w:t>H.</w:t>
            </w:r>
            <w:r w:rsidR="00336550">
              <w:t>,</w:t>
            </w:r>
            <w:r w:rsidR="00336550" w:rsidRPr="00AB155A">
              <w:t xml:space="preserve"> </w:t>
            </w:r>
            <w:r w:rsidRPr="00AB155A">
              <w:t>VALENTINE</w:t>
            </w:r>
            <w:r w:rsidR="00336550">
              <w:t>, S. R</w:t>
            </w:r>
            <w:r w:rsidRPr="00AB155A">
              <w:t xml:space="preserve">. </w:t>
            </w:r>
            <w:r w:rsidRPr="00AB155A">
              <w:rPr>
                <w:i/>
                <w:iCs/>
              </w:rPr>
              <w:t>Human resource management: essential perspectives</w:t>
            </w:r>
            <w:r>
              <w:t>. 7. vyd. Boston</w:t>
            </w:r>
            <w:r w:rsidRPr="00AB155A">
              <w:t>: Cengage Learning, 2016</w:t>
            </w:r>
            <w:r>
              <w:t>, pp. 288</w:t>
            </w:r>
            <w:r w:rsidRPr="00AB155A">
              <w:t>. ISBN 978-1-305-11524-8.</w:t>
            </w:r>
          </w:p>
          <w:p w:rsidR="00AB3D52" w:rsidRPr="00AB155A" w:rsidRDefault="00AB3D52" w:rsidP="00AB3D52">
            <w:pPr>
              <w:jc w:val="both"/>
            </w:pPr>
            <w:r w:rsidRPr="00AB155A">
              <w:t>REDMAN, T</w:t>
            </w:r>
            <w:r>
              <w:t>.</w:t>
            </w:r>
            <w:r w:rsidRPr="00AB155A">
              <w:t>, WILKINSON</w:t>
            </w:r>
            <w:r w:rsidR="00336550">
              <w:t xml:space="preserve">, A., </w:t>
            </w:r>
            <w:r w:rsidRPr="00AB155A">
              <w:t>DUNDON,</w:t>
            </w:r>
            <w:r w:rsidR="00336550">
              <w:t xml:space="preserve"> T.</w:t>
            </w:r>
            <w:r w:rsidRPr="00AB155A">
              <w:t xml:space="preserve"> </w:t>
            </w:r>
            <w:r w:rsidRPr="00AB155A">
              <w:rPr>
                <w:i/>
                <w:iCs/>
              </w:rPr>
              <w:t>Contemporary human resource management: text and cases</w:t>
            </w:r>
            <w:r w:rsidRPr="00AB155A">
              <w:t>. 5. vyd. Harlow: Pearson Education, 2017</w:t>
            </w:r>
            <w:r>
              <w:t>, pp. 632</w:t>
            </w:r>
            <w:r w:rsidRPr="00AB155A">
              <w:t>. ISBN 978-1-292-08824-2.</w:t>
            </w:r>
          </w:p>
          <w:p w:rsidR="00AB3D52" w:rsidRDefault="00AB3D52" w:rsidP="00AB3D52">
            <w:pPr>
              <w:jc w:val="both"/>
            </w:pPr>
            <w:r w:rsidRPr="00AB155A">
              <w:lastRenderedPageBreak/>
              <w:t xml:space="preserve">STREDWICK, J. </w:t>
            </w:r>
            <w:r w:rsidRPr="00AB155A">
              <w:rPr>
                <w:i/>
                <w:iCs/>
              </w:rPr>
              <w:t>An introduction to human resource management</w:t>
            </w:r>
            <w:r w:rsidRPr="00AB155A">
              <w:t>. 3. vyd. New York: Routledge, 2014</w:t>
            </w:r>
            <w:r>
              <w:t>, pp. 528</w:t>
            </w:r>
            <w:r w:rsidRPr="00AB155A">
              <w:t>. ISBN 978-1-135-01789-7.</w:t>
            </w:r>
          </w:p>
        </w:tc>
      </w:tr>
      <w:tr w:rsidR="00AB3D52" w:rsidTr="00AB3D5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3D52" w:rsidRDefault="00AB3D52" w:rsidP="00AB3D52">
            <w:pPr>
              <w:jc w:val="center"/>
              <w:rPr>
                <w:b/>
              </w:rPr>
            </w:pPr>
            <w:r>
              <w:rPr>
                <w:b/>
              </w:rPr>
              <w:lastRenderedPageBreak/>
              <w:t>Informace ke kombinované nebo distanční formě</w:t>
            </w:r>
          </w:p>
        </w:tc>
      </w:tr>
      <w:tr w:rsidR="00AB3D52" w:rsidTr="00AB3D52">
        <w:tc>
          <w:tcPr>
            <w:tcW w:w="4787" w:type="dxa"/>
            <w:gridSpan w:val="3"/>
            <w:tcBorders>
              <w:top w:val="single" w:sz="2" w:space="0" w:color="auto"/>
            </w:tcBorders>
            <w:shd w:val="clear" w:color="auto" w:fill="F7CAAC"/>
          </w:tcPr>
          <w:p w:rsidR="00AB3D52" w:rsidRDefault="00AB3D52" w:rsidP="00AB3D52">
            <w:pPr>
              <w:jc w:val="both"/>
            </w:pPr>
            <w:r>
              <w:rPr>
                <w:b/>
              </w:rPr>
              <w:t>Rozsah konzultací (soustředění)</w:t>
            </w:r>
          </w:p>
        </w:tc>
        <w:tc>
          <w:tcPr>
            <w:tcW w:w="889" w:type="dxa"/>
            <w:tcBorders>
              <w:top w:val="single" w:sz="2" w:space="0" w:color="auto"/>
            </w:tcBorders>
          </w:tcPr>
          <w:p w:rsidR="00AB3D52" w:rsidRDefault="00AB3D52" w:rsidP="00AB3D52">
            <w:pPr>
              <w:jc w:val="both"/>
            </w:pPr>
            <w:r>
              <w:t>15</w:t>
            </w:r>
          </w:p>
        </w:tc>
        <w:tc>
          <w:tcPr>
            <w:tcW w:w="4179" w:type="dxa"/>
            <w:gridSpan w:val="4"/>
            <w:tcBorders>
              <w:top w:val="single" w:sz="2" w:space="0" w:color="auto"/>
            </w:tcBorders>
            <w:shd w:val="clear" w:color="auto" w:fill="F7CAAC"/>
          </w:tcPr>
          <w:p w:rsidR="00AB3D52" w:rsidRDefault="00AB3D52" w:rsidP="00AB3D52">
            <w:pPr>
              <w:jc w:val="both"/>
              <w:rPr>
                <w:b/>
              </w:rPr>
            </w:pPr>
            <w:r>
              <w:rPr>
                <w:b/>
              </w:rPr>
              <w:t xml:space="preserve">hodin </w:t>
            </w:r>
          </w:p>
        </w:tc>
      </w:tr>
      <w:tr w:rsidR="00AB3D52" w:rsidTr="00AB3D52">
        <w:tc>
          <w:tcPr>
            <w:tcW w:w="9855" w:type="dxa"/>
            <w:gridSpan w:val="8"/>
            <w:shd w:val="clear" w:color="auto" w:fill="F7CAAC"/>
          </w:tcPr>
          <w:p w:rsidR="00AB3D52" w:rsidRDefault="00AB3D52" w:rsidP="00AB3D52">
            <w:pPr>
              <w:jc w:val="both"/>
              <w:rPr>
                <w:b/>
              </w:rPr>
            </w:pPr>
            <w:r>
              <w:rPr>
                <w:b/>
              </w:rPr>
              <w:t>Informace o způsobu kontaktu s vyučujícím</w:t>
            </w:r>
          </w:p>
        </w:tc>
      </w:tr>
      <w:tr w:rsidR="00AB3D52" w:rsidTr="00AB3D52">
        <w:trPr>
          <w:trHeight w:val="800"/>
        </w:trPr>
        <w:tc>
          <w:tcPr>
            <w:tcW w:w="9855" w:type="dxa"/>
            <w:gridSpan w:val="8"/>
          </w:tcPr>
          <w:p w:rsidR="00AB3D52" w:rsidRDefault="00AB3D52" w:rsidP="00AB3D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6F4471" w:rsidRDefault="006F4471">
      <w:pPr>
        <w:spacing w:after="160" w:line="259" w:lineRule="auto"/>
      </w:pPr>
    </w:p>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Tr="00F2197A">
        <w:tc>
          <w:tcPr>
            <w:tcW w:w="9855" w:type="dxa"/>
            <w:gridSpan w:val="8"/>
            <w:tcBorders>
              <w:bottom w:val="double" w:sz="4" w:space="0" w:color="auto"/>
            </w:tcBorders>
            <w:shd w:val="clear" w:color="auto" w:fill="BDD6EE"/>
          </w:tcPr>
          <w:p w:rsidR="006C59E6" w:rsidRDefault="006C59E6" w:rsidP="00F2197A">
            <w:pPr>
              <w:jc w:val="both"/>
              <w:rPr>
                <w:b/>
                <w:sz w:val="28"/>
              </w:rPr>
            </w:pPr>
            <w:r>
              <w:lastRenderedPageBreak/>
              <w:br w:type="page"/>
            </w:r>
            <w:r>
              <w:rPr>
                <w:b/>
                <w:sz w:val="28"/>
              </w:rPr>
              <w:t>B-III – Charakteristika studijního předmětu</w:t>
            </w:r>
          </w:p>
        </w:tc>
      </w:tr>
      <w:tr w:rsidR="006C59E6" w:rsidRPr="008433D4" w:rsidTr="00F2197A">
        <w:tc>
          <w:tcPr>
            <w:tcW w:w="3086" w:type="dxa"/>
            <w:tcBorders>
              <w:top w:val="double" w:sz="4" w:space="0" w:color="auto"/>
            </w:tcBorders>
            <w:shd w:val="clear" w:color="auto" w:fill="F7CAAC"/>
          </w:tcPr>
          <w:p w:rsidR="006C59E6" w:rsidRPr="008433D4" w:rsidRDefault="006C59E6" w:rsidP="00F2197A">
            <w:pPr>
              <w:jc w:val="both"/>
              <w:rPr>
                <w:b/>
              </w:rPr>
            </w:pPr>
            <w:r w:rsidRPr="008433D4">
              <w:rPr>
                <w:b/>
              </w:rPr>
              <w:t>Název studijního předmětu</w:t>
            </w:r>
          </w:p>
        </w:tc>
        <w:tc>
          <w:tcPr>
            <w:tcW w:w="6769" w:type="dxa"/>
            <w:gridSpan w:val="7"/>
            <w:tcBorders>
              <w:top w:val="double" w:sz="4" w:space="0" w:color="auto"/>
            </w:tcBorders>
          </w:tcPr>
          <w:p w:rsidR="006C59E6" w:rsidRPr="008433D4" w:rsidRDefault="006C59E6" w:rsidP="00F2197A">
            <w:pPr>
              <w:jc w:val="both"/>
            </w:pPr>
            <w:r w:rsidRPr="008433D4">
              <w:t xml:space="preserve">Makroekonomie I       </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Typ předmětu</w:t>
            </w:r>
          </w:p>
        </w:tc>
        <w:tc>
          <w:tcPr>
            <w:tcW w:w="3406" w:type="dxa"/>
            <w:gridSpan w:val="4"/>
          </w:tcPr>
          <w:p w:rsidR="006C59E6" w:rsidRPr="008433D4" w:rsidRDefault="006C59E6" w:rsidP="00F2197A">
            <w:pPr>
              <w:jc w:val="both"/>
            </w:pPr>
            <w:r w:rsidRPr="008433D4">
              <w:t>povinný „ZT“</w:t>
            </w:r>
          </w:p>
        </w:tc>
        <w:tc>
          <w:tcPr>
            <w:tcW w:w="2695" w:type="dxa"/>
            <w:gridSpan w:val="2"/>
            <w:shd w:val="clear" w:color="auto" w:fill="F7CAAC"/>
          </w:tcPr>
          <w:p w:rsidR="006C59E6" w:rsidRPr="008433D4" w:rsidRDefault="006C59E6" w:rsidP="00F2197A">
            <w:pPr>
              <w:jc w:val="both"/>
            </w:pPr>
            <w:r w:rsidRPr="008433D4">
              <w:rPr>
                <w:b/>
              </w:rPr>
              <w:t>doporučený ročník / semestr</w:t>
            </w:r>
          </w:p>
        </w:tc>
        <w:tc>
          <w:tcPr>
            <w:tcW w:w="668" w:type="dxa"/>
          </w:tcPr>
          <w:p w:rsidR="006C59E6" w:rsidRPr="008433D4" w:rsidRDefault="006C59E6" w:rsidP="00F2197A">
            <w:pPr>
              <w:jc w:val="both"/>
            </w:pPr>
            <w:r w:rsidRPr="008433D4">
              <w:t>1/L</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Rozsah studijního předmětu</w:t>
            </w:r>
          </w:p>
        </w:tc>
        <w:tc>
          <w:tcPr>
            <w:tcW w:w="1701" w:type="dxa"/>
            <w:gridSpan w:val="2"/>
          </w:tcPr>
          <w:p w:rsidR="006C59E6" w:rsidRPr="008433D4" w:rsidRDefault="006C59E6" w:rsidP="00F2197A">
            <w:pPr>
              <w:jc w:val="both"/>
            </w:pPr>
            <w:r w:rsidRPr="008433D4">
              <w:t>26p + 26s</w:t>
            </w:r>
          </w:p>
        </w:tc>
        <w:tc>
          <w:tcPr>
            <w:tcW w:w="889" w:type="dxa"/>
            <w:shd w:val="clear" w:color="auto" w:fill="F7CAAC"/>
          </w:tcPr>
          <w:p w:rsidR="006C59E6" w:rsidRPr="008433D4" w:rsidRDefault="006C59E6" w:rsidP="00F2197A">
            <w:pPr>
              <w:jc w:val="both"/>
              <w:rPr>
                <w:b/>
              </w:rPr>
            </w:pPr>
            <w:r w:rsidRPr="008433D4">
              <w:rPr>
                <w:b/>
              </w:rPr>
              <w:t xml:space="preserve">hod. </w:t>
            </w:r>
          </w:p>
        </w:tc>
        <w:tc>
          <w:tcPr>
            <w:tcW w:w="816" w:type="dxa"/>
          </w:tcPr>
          <w:p w:rsidR="006C59E6" w:rsidRPr="008433D4" w:rsidRDefault="006C59E6" w:rsidP="00F2197A">
            <w:pPr>
              <w:jc w:val="both"/>
            </w:pPr>
            <w:r w:rsidRPr="008433D4">
              <w:t>52</w:t>
            </w:r>
          </w:p>
        </w:tc>
        <w:tc>
          <w:tcPr>
            <w:tcW w:w="2156" w:type="dxa"/>
            <w:shd w:val="clear" w:color="auto" w:fill="F7CAAC"/>
          </w:tcPr>
          <w:p w:rsidR="006C59E6" w:rsidRPr="008433D4" w:rsidRDefault="006C59E6" w:rsidP="00F2197A">
            <w:pPr>
              <w:jc w:val="both"/>
              <w:rPr>
                <w:b/>
              </w:rPr>
            </w:pPr>
            <w:r w:rsidRPr="008433D4">
              <w:rPr>
                <w:b/>
              </w:rPr>
              <w:t>kreditů</w:t>
            </w:r>
          </w:p>
        </w:tc>
        <w:tc>
          <w:tcPr>
            <w:tcW w:w="1207" w:type="dxa"/>
            <w:gridSpan w:val="2"/>
          </w:tcPr>
          <w:p w:rsidR="006C59E6" w:rsidRPr="008433D4" w:rsidRDefault="006C59E6" w:rsidP="00F2197A">
            <w:pPr>
              <w:jc w:val="both"/>
            </w:pPr>
            <w:r w:rsidRPr="008433D4">
              <w:t>6</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Prerekvizity, korekvizity, ekvivalence</w:t>
            </w:r>
          </w:p>
        </w:tc>
        <w:tc>
          <w:tcPr>
            <w:tcW w:w="6769" w:type="dxa"/>
            <w:gridSpan w:val="7"/>
          </w:tcPr>
          <w:p w:rsidR="006C59E6" w:rsidRPr="008433D4" w:rsidRDefault="00AD7414" w:rsidP="00F2197A">
            <w:pPr>
              <w:jc w:val="both"/>
            </w:pPr>
            <w:r>
              <w:t>Ekvivalence (Macroeconomics I)</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Způsob ověření studijních výsledků</w:t>
            </w:r>
          </w:p>
        </w:tc>
        <w:tc>
          <w:tcPr>
            <w:tcW w:w="3406" w:type="dxa"/>
            <w:gridSpan w:val="4"/>
          </w:tcPr>
          <w:p w:rsidR="006C59E6" w:rsidRPr="008433D4" w:rsidRDefault="006C59E6" w:rsidP="00F2197A">
            <w:pPr>
              <w:jc w:val="both"/>
            </w:pPr>
            <w:r w:rsidRPr="008433D4">
              <w:t>zápočet, zkouška</w:t>
            </w:r>
          </w:p>
        </w:tc>
        <w:tc>
          <w:tcPr>
            <w:tcW w:w="2156" w:type="dxa"/>
            <w:shd w:val="clear" w:color="auto" w:fill="F7CAAC"/>
          </w:tcPr>
          <w:p w:rsidR="006C59E6" w:rsidRPr="008433D4" w:rsidRDefault="006C59E6" w:rsidP="00F2197A">
            <w:pPr>
              <w:jc w:val="both"/>
              <w:rPr>
                <w:b/>
              </w:rPr>
            </w:pPr>
            <w:r w:rsidRPr="008433D4">
              <w:rPr>
                <w:b/>
              </w:rPr>
              <w:t>Forma výuky</w:t>
            </w:r>
          </w:p>
        </w:tc>
        <w:tc>
          <w:tcPr>
            <w:tcW w:w="1207" w:type="dxa"/>
            <w:gridSpan w:val="2"/>
          </w:tcPr>
          <w:p w:rsidR="006C59E6" w:rsidRPr="008433D4" w:rsidRDefault="006C59E6" w:rsidP="00F2197A">
            <w:pPr>
              <w:jc w:val="both"/>
            </w:pPr>
            <w:r w:rsidRPr="008433D4">
              <w:t>přednáška, seminář</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Forma způsobu ověření studijních výsledků a další požadavky na studenta</w:t>
            </w:r>
          </w:p>
        </w:tc>
        <w:tc>
          <w:tcPr>
            <w:tcW w:w="6769" w:type="dxa"/>
            <w:gridSpan w:val="7"/>
            <w:tcBorders>
              <w:bottom w:val="nil"/>
            </w:tcBorders>
          </w:tcPr>
          <w:p w:rsidR="006C59E6" w:rsidRPr="008433D4" w:rsidRDefault="006C59E6" w:rsidP="00F2197A">
            <w:pPr>
              <w:jc w:val="both"/>
            </w:pPr>
            <w:r w:rsidRPr="008433D4">
              <w:t>Způsob zakončení předmětu – zápočet, zkouška</w:t>
            </w:r>
          </w:p>
          <w:p w:rsidR="006C59E6" w:rsidRDefault="006C59E6" w:rsidP="00F2197A">
            <w:pPr>
              <w:jc w:val="both"/>
            </w:pPr>
            <w:r w:rsidRPr="008433D4">
              <w:t>Požadavky na zápočet: vypracování seminární práce dle požadavků vyučujícího</w:t>
            </w:r>
            <w:r>
              <w:t xml:space="preserve">; </w:t>
            </w:r>
            <w:r w:rsidRPr="008433D4">
              <w:t>80% aktivní účast na seminářích.</w:t>
            </w:r>
          </w:p>
          <w:p w:rsidR="00336550" w:rsidRPr="008433D4" w:rsidRDefault="00336550" w:rsidP="00F2197A">
            <w:pPr>
              <w:jc w:val="both"/>
            </w:pPr>
            <w:r w:rsidRPr="008433D4">
              <w:t>Požadavky na zkoušku:</w:t>
            </w:r>
            <w:r>
              <w:t xml:space="preserve"> </w:t>
            </w:r>
            <w:r w:rsidRPr="008433D4">
              <w:t>písemný test s maximálním možným počtem dosažitelných bodů 20 musí být napsán alespoň na 60 %</w:t>
            </w:r>
            <w:r>
              <w:t xml:space="preserve">; </w:t>
            </w:r>
            <w:r w:rsidRPr="008433D4">
              <w:t>následuje ústní zkouška v rozsahu znalostí přednášek a seminářů.</w:t>
            </w:r>
          </w:p>
        </w:tc>
      </w:tr>
      <w:tr w:rsidR="006C59E6" w:rsidRPr="008433D4" w:rsidTr="00336550">
        <w:trPr>
          <w:trHeight w:val="64"/>
        </w:trPr>
        <w:tc>
          <w:tcPr>
            <w:tcW w:w="9855" w:type="dxa"/>
            <w:gridSpan w:val="8"/>
            <w:tcBorders>
              <w:top w:val="nil"/>
            </w:tcBorders>
          </w:tcPr>
          <w:p w:rsidR="006C59E6" w:rsidRPr="008433D4" w:rsidRDefault="006C59E6" w:rsidP="00F2197A">
            <w:pPr>
              <w:jc w:val="both"/>
            </w:pPr>
          </w:p>
        </w:tc>
      </w:tr>
      <w:tr w:rsidR="006C59E6" w:rsidRPr="008433D4" w:rsidTr="00F2197A">
        <w:trPr>
          <w:trHeight w:val="197"/>
        </w:trPr>
        <w:tc>
          <w:tcPr>
            <w:tcW w:w="3086" w:type="dxa"/>
            <w:tcBorders>
              <w:top w:val="nil"/>
            </w:tcBorders>
            <w:shd w:val="clear" w:color="auto" w:fill="F7CAAC"/>
          </w:tcPr>
          <w:p w:rsidR="006C59E6" w:rsidRPr="008433D4" w:rsidRDefault="006C59E6" w:rsidP="00F2197A">
            <w:pPr>
              <w:jc w:val="both"/>
              <w:rPr>
                <w:b/>
              </w:rPr>
            </w:pPr>
            <w:r w:rsidRPr="008433D4">
              <w:rPr>
                <w:b/>
              </w:rPr>
              <w:t>Garant předmětu</w:t>
            </w:r>
          </w:p>
        </w:tc>
        <w:tc>
          <w:tcPr>
            <w:tcW w:w="6769" w:type="dxa"/>
            <w:gridSpan w:val="7"/>
            <w:tcBorders>
              <w:top w:val="nil"/>
            </w:tcBorders>
          </w:tcPr>
          <w:p w:rsidR="006C59E6" w:rsidRPr="008433D4" w:rsidRDefault="006C59E6" w:rsidP="00F2197A">
            <w:pPr>
              <w:jc w:val="both"/>
            </w:pPr>
            <w:r w:rsidRPr="008433D4">
              <w:t>doc. Ing. Jena Švarcová, Ph.D.</w:t>
            </w:r>
          </w:p>
        </w:tc>
      </w:tr>
      <w:tr w:rsidR="006C59E6" w:rsidRPr="008433D4" w:rsidTr="00F2197A">
        <w:trPr>
          <w:trHeight w:val="243"/>
        </w:trPr>
        <w:tc>
          <w:tcPr>
            <w:tcW w:w="3086" w:type="dxa"/>
            <w:tcBorders>
              <w:top w:val="nil"/>
            </w:tcBorders>
            <w:shd w:val="clear" w:color="auto" w:fill="F7CAAC"/>
          </w:tcPr>
          <w:p w:rsidR="006C59E6" w:rsidRPr="008433D4" w:rsidRDefault="006C59E6" w:rsidP="00F2197A">
            <w:pPr>
              <w:jc w:val="both"/>
              <w:rPr>
                <w:b/>
              </w:rPr>
            </w:pPr>
            <w:r w:rsidRPr="008433D4">
              <w:rPr>
                <w:b/>
              </w:rPr>
              <w:t>Zapojení garanta do výuky předmětu</w:t>
            </w:r>
          </w:p>
        </w:tc>
        <w:tc>
          <w:tcPr>
            <w:tcW w:w="6769" w:type="dxa"/>
            <w:gridSpan w:val="7"/>
            <w:tcBorders>
              <w:top w:val="nil"/>
            </w:tcBorders>
          </w:tcPr>
          <w:p w:rsidR="006C59E6" w:rsidRPr="008433D4" w:rsidRDefault="006C59E6" w:rsidP="00902DE3">
            <w:pPr>
              <w:jc w:val="both"/>
            </w:pPr>
            <w:r w:rsidRPr="008433D4">
              <w:t xml:space="preserve">Garant se podílí na přednáškách v rozsahu </w:t>
            </w:r>
            <w:r w:rsidR="00902DE3">
              <w:t>10</w:t>
            </w:r>
            <w:r w:rsidRPr="008433D4">
              <w:t xml:space="preserve">0 %, dále stanovuje koncepci </w:t>
            </w:r>
            <w:r w:rsidR="00C75F6A">
              <w:t>seminářů</w:t>
            </w:r>
            <w:r w:rsidRPr="008433D4">
              <w:t xml:space="preserve"> a dohlíží na jejich jednotné vedení.</w:t>
            </w: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Vyučující</w:t>
            </w:r>
          </w:p>
        </w:tc>
        <w:tc>
          <w:tcPr>
            <w:tcW w:w="6769" w:type="dxa"/>
            <w:gridSpan w:val="7"/>
            <w:tcBorders>
              <w:bottom w:val="nil"/>
            </w:tcBorders>
          </w:tcPr>
          <w:p w:rsidR="006C59E6" w:rsidRPr="008433D4" w:rsidRDefault="006C59E6" w:rsidP="00902DE3">
            <w:pPr>
              <w:jc w:val="both"/>
            </w:pPr>
            <w:r w:rsidRPr="008433D4">
              <w:t xml:space="preserve">doc. Ing. Jena Švarcová, Ph.D. – přednášky </w:t>
            </w:r>
            <w:r w:rsidR="00902DE3">
              <w:t>(10</w:t>
            </w:r>
            <w:r w:rsidR="003F6EB7">
              <w:t>0</w:t>
            </w:r>
            <w:r w:rsidRPr="008433D4">
              <w:t>%</w:t>
            </w:r>
            <w:r w:rsidR="00902DE3">
              <w:t>)</w:t>
            </w:r>
          </w:p>
        </w:tc>
      </w:tr>
      <w:tr w:rsidR="006C59E6" w:rsidRPr="008433D4" w:rsidTr="00F2197A">
        <w:trPr>
          <w:trHeight w:val="158"/>
        </w:trPr>
        <w:tc>
          <w:tcPr>
            <w:tcW w:w="9855" w:type="dxa"/>
            <w:gridSpan w:val="8"/>
            <w:tcBorders>
              <w:top w:val="nil"/>
            </w:tcBorders>
          </w:tcPr>
          <w:p w:rsidR="006C59E6" w:rsidRPr="008433D4" w:rsidRDefault="006C59E6" w:rsidP="00F2197A">
            <w:pPr>
              <w:jc w:val="both"/>
            </w:pPr>
          </w:p>
        </w:tc>
      </w:tr>
      <w:tr w:rsidR="006C59E6" w:rsidRPr="008433D4" w:rsidTr="00F2197A">
        <w:tc>
          <w:tcPr>
            <w:tcW w:w="3086" w:type="dxa"/>
            <w:shd w:val="clear" w:color="auto" w:fill="F7CAAC"/>
          </w:tcPr>
          <w:p w:rsidR="006C59E6" w:rsidRPr="008433D4" w:rsidRDefault="006C59E6" w:rsidP="00F2197A">
            <w:pPr>
              <w:jc w:val="both"/>
              <w:rPr>
                <w:b/>
              </w:rPr>
            </w:pPr>
            <w:r w:rsidRPr="008433D4">
              <w:rPr>
                <w:b/>
              </w:rPr>
              <w:t>Stručná anotace předmětu</w:t>
            </w:r>
          </w:p>
        </w:tc>
        <w:tc>
          <w:tcPr>
            <w:tcW w:w="6769" w:type="dxa"/>
            <w:gridSpan w:val="7"/>
            <w:tcBorders>
              <w:bottom w:val="nil"/>
            </w:tcBorders>
          </w:tcPr>
          <w:p w:rsidR="006C59E6" w:rsidRPr="008433D4" w:rsidRDefault="006C59E6" w:rsidP="00F2197A">
            <w:pPr>
              <w:jc w:val="both"/>
            </w:pPr>
          </w:p>
        </w:tc>
      </w:tr>
      <w:tr w:rsidR="006C59E6" w:rsidRPr="008433D4" w:rsidTr="00F2197A">
        <w:trPr>
          <w:trHeight w:val="3938"/>
        </w:trPr>
        <w:tc>
          <w:tcPr>
            <w:tcW w:w="9855" w:type="dxa"/>
            <w:gridSpan w:val="8"/>
            <w:tcBorders>
              <w:top w:val="nil"/>
              <w:bottom w:val="single" w:sz="12" w:space="0" w:color="auto"/>
            </w:tcBorders>
          </w:tcPr>
          <w:p w:rsidR="006C59E6" w:rsidRPr="008433D4" w:rsidRDefault="006C59E6" w:rsidP="00F2197A">
            <w:pPr>
              <w:jc w:val="both"/>
            </w:pPr>
            <w:r w:rsidRPr="008433D4">
              <w:t>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6C59E6" w:rsidRPr="008433D4" w:rsidRDefault="006C59E6" w:rsidP="00F2197A">
            <w:pPr>
              <w:jc w:val="both"/>
            </w:pPr>
            <w:r w:rsidRPr="008433D4">
              <w:t>Obsah:</w:t>
            </w:r>
          </w:p>
          <w:p w:rsidR="006C59E6" w:rsidRPr="008433D4" w:rsidRDefault="006C59E6" w:rsidP="00693D56">
            <w:pPr>
              <w:pStyle w:val="Odstavecseseznamem"/>
              <w:numPr>
                <w:ilvl w:val="0"/>
                <w:numId w:val="13"/>
              </w:numPr>
              <w:ind w:left="322" w:hanging="284"/>
            </w:pPr>
            <w:r w:rsidRPr="008433D4">
              <w:t xml:space="preserve">Úvod do studia Makroekonomie </w:t>
            </w:r>
          </w:p>
          <w:p w:rsidR="006C59E6" w:rsidRPr="008433D4" w:rsidRDefault="006C59E6" w:rsidP="00693D56">
            <w:pPr>
              <w:pStyle w:val="Odstavecseseznamem"/>
              <w:numPr>
                <w:ilvl w:val="0"/>
                <w:numId w:val="13"/>
              </w:numPr>
              <w:ind w:left="322" w:hanging="284"/>
            </w:pPr>
            <w:r w:rsidRPr="008433D4">
              <w:t xml:space="preserve">Měření produktu a důchodů </w:t>
            </w:r>
          </w:p>
          <w:p w:rsidR="006C59E6" w:rsidRPr="008433D4" w:rsidRDefault="006C59E6" w:rsidP="00693D56">
            <w:pPr>
              <w:pStyle w:val="Odstavecseseznamem"/>
              <w:numPr>
                <w:ilvl w:val="0"/>
                <w:numId w:val="13"/>
              </w:numPr>
              <w:ind w:left="322" w:hanging="284"/>
            </w:pPr>
            <w:r w:rsidRPr="008433D4">
              <w:t xml:space="preserve">Makroekonomická rovnováha, AS-AD model, výdajové multiplikátory </w:t>
            </w:r>
          </w:p>
          <w:p w:rsidR="006C59E6" w:rsidRPr="008433D4" w:rsidRDefault="006C59E6" w:rsidP="00693D56">
            <w:pPr>
              <w:pStyle w:val="Odstavecseseznamem"/>
              <w:numPr>
                <w:ilvl w:val="0"/>
                <w:numId w:val="13"/>
              </w:numPr>
              <w:ind w:left="322" w:hanging="284"/>
            </w:pPr>
            <w:r w:rsidRPr="008433D4">
              <w:t xml:space="preserve">Trh peněz </w:t>
            </w:r>
          </w:p>
          <w:p w:rsidR="006C59E6" w:rsidRPr="008433D4" w:rsidRDefault="006C59E6" w:rsidP="00693D56">
            <w:pPr>
              <w:pStyle w:val="Odstavecseseznamem"/>
              <w:numPr>
                <w:ilvl w:val="0"/>
                <w:numId w:val="13"/>
              </w:numPr>
              <w:ind w:left="322" w:hanging="284"/>
            </w:pPr>
            <w:r w:rsidRPr="008433D4">
              <w:t xml:space="preserve">Měření cenové hladiny, inflace. </w:t>
            </w:r>
          </w:p>
          <w:p w:rsidR="006C59E6" w:rsidRPr="008433D4" w:rsidRDefault="006C59E6" w:rsidP="00693D56">
            <w:pPr>
              <w:pStyle w:val="Odstavecseseznamem"/>
              <w:numPr>
                <w:ilvl w:val="0"/>
                <w:numId w:val="13"/>
              </w:numPr>
              <w:ind w:left="322" w:hanging="284"/>
            </w:pPr>
            <w:r w:rsidRPr="008433D4">
              <w:t xml:space="preserve">Nezaměstnanost, vztah nezaměstnanosti a inflace </w:t>
            </w:r>
          </w:p>
          <w:p w:rsidR="006C59E6" w:rsidRPr="008433D4" w:rsidRDefault="006C59E6" w:rsidP="00693D56">
            <w:pPr>
              <w:pStyle w:val="Odstavecseseznamem"/>
              <w:numPr>
                <w:ilvl w:val="0"/>
                <w:numId w:val="13"/>
              </w:numPr>
              <w:ind w:left="322" w:hanging="284"/>
            </w:pPr>
            <w:r w:rsidRPr="008433D4">
              <w:t xml:space="preserve">Ekonomický růst a hospodářský cyklus </w:t>
            </w:r>
          </w:p>
          <w:p w:rsidR="006C59E6" w:rsidRPr="008433D4" w:rsidRDefault="006C59E6" w:rsidP="00693D56">
            <w:pPr>
              <w:pStyle w:val="Odstavecseseznamem"/>
              <w:numPr>
                <w:ilvl w:val="0"/>
                <w:numId w:val="13"/>
              </w:numPr>
              <w:ind w:left="322" w:hanging="284"/>
            </w:pPr>
            <w:r w:rsidRPr="008433D4">
              <w:t xml:space="preserve">Mezinárodní finanční trhy, měnové kurzy </w:t>
            </w:r>
          </w:p>
          <w:p w:rsidR="006C59E6" w:rsidRPr="008433D4" w:rsidRDefault="006C59E6" w:rsidP="00693D56">
            <w:pPr>
              <w:pStyle w:val="Odstavecseseznamem"/>
              <w:numPr>
                <w:ilvl w:val="0"/>
                <w:numId w:val="13"/>
              </w:numPr>
              <w:ind w:left="322" w:hanging="284"/>
            </w:pPr>
            <w:r w:rsidRPr="008433D4">
              <w:t>Monetární politika</w:t>
            </w:r>
          </w:p>
          <w:p w:rsidR="006C59E6" w:rsidRPr="008433D4" w:rsidRDefault="006C59E6" w:rsidP="00693D56">
            <w:pPr>
              <w:pStyle w:val="Odstavecseseznamem"/>
              <w:numPr>
                <w:ilvl w:val="0"/>
                <w:numId w:val="13"/>
              </w:numPr>
              <w:ind w:left="322" w:hanging="284"/>
            </w:pPr>
            <w:r w:rsidRPr="008433D4">
              <w:t>Fiskální politika</w:t>
            </w:r>
          </w:p>
          <w:p w:rsidR="006C59E6" w:rsidRPr="008433D4" w:rsidRDefault="006C59E6" w:rsidP="00693D56">
            <w:pPr>
              <w:pStyle w:val="Odstavecseseznamem"/>
              <w:numPr>
                <w:ilvl w:val="0"/>
                <w:numId w:val="13"/>
              </w:numPr>
              <w:ind w:left="322" w:hanging="284"/>
            </w:pPr>
            <w:r w:rsidRPr="008433D4">
              <w:t>Mezinárodní obchod, zahraniční investice a platební bilance</w:t>
            </w:r>
          </w:p>
          <w:p w:rsidR="006C59E6" w:rsidRPr="008433D4" w:rsidRDefault="006C59E6" w:rsidP="00693D56">
            <w:pPr>
              <w:pStyle w:val="Odstavecseseznamem"/>
              <w:numPr>
                <w:ilvl w:val="0"/>
                <w:numId w:val="13"/>
              </w:numPr>
              <w:ind w:left="322" w:hanging="284"/>
            </w:pPr>
            <w:r w:rsidRPr="008433D4">
              <w:t>Mezinárodní souvislosti rozvoje české ekonomiky</w:t>
            </w:r>
          </w:p>
        </w:tc>
      </w:tr>
      <w:tr w:rsidR="006C59E6" w:rsidRPr="008433D4" w:rsidTr="00F2197A">
        <w:trPr>
          <w:trHeight w:val="265"/>
        </w:trPr>
        <w:tc>
          <w:tcPr>
            <w:tcW w:w="3653" w:type="dxa"/>
            <w:gridSpan w:val="2"/>
            <w:tcBorders>
              <w:top w:val="nil"/>
            </w:tcBorders>
            <w:shd w:val="clear" w:color="auto" w:fill="F7CAAC"/>
          </w:tcPr>
          <w:p w:rsidR="006C59E6" w:rsidRPr="008433D4" w:rsidRDefault="006C59E6" w:rsidP="00F2197A">
            <w:pPr>
              <w:jc w:val="both"/>
            </w:pPr>
            <w:r w:rsidRPr="008433D4">
              <w:rPr>
                <w:b/>
              </w:rPr>
              <w:t>Studijní literatura a studijní pomůcky</w:t>
            </w:r>
          </w:p>
        </w:tc>
        <w:tc>
          <w:tcPr>
            <w:tcW w:w="6202" w:type="dxa"/>
            <w:gridSpan w:val="6"/>
            <w:tcBorders>
              <w:top w:val="nil"/>
              <w:bottom w:val="nil"/>
            </w:tcBorders>
          </w:tcPr>
          <w:p w:rsidR="006C59E6" w:rsidRPr="008433D4" w:rsidRDefault="006C59E6" w:rsidP="00F2197A">
            <w:pPr>
              <w:jc w:val="both"/>
            </w:pPr>
          </w:p>
        </w:tc>
      </w:tr>
      <w:tr w:rsidR="006C59E6" w:rsidRPr="008433D4" w:rsidTr="00F2197A">
        <w:trPr>
          <w:trHeight w:val="1497"/>
        </w:trPr>
        <w:tc>
          <w:tcPr>
            <w:tcW w:w="9855" w:type="dxa"/>
            <w:gridSpan w:val="8"/>
            <w:tcBorders>
              <w:top w:val="nil"/>
            </w:tcBorders>
          </w:tcPr>
          <w:p w:rsidR="006C59E6" w:rsidRPr="008433D4" w:rsidRDefault="006C59E6" w:rsidP="00F2197A">
            <w:pPr>
              <w:jc w:val="both"/>
              <w:rPr>
                <w:b/>
              </w:rPr>
            </w:pPr>
            <w:r w:rsidRPr="008433D4">
              <w:rPr>
                <w:b/>
              </w:rPr>
              <w:t>Povinná literatura</w:t>
            </w:r>
          </w:p>
          <w:p w:rsidR="006C59E6" w:rsidRPr="008433D4" w:rsidRDefault="006C59E6" w:rsidP="00F2197A">
            <w:pPr>
              <w:jc w:val="both"/>
            </w:pPr>
            <w:r w:rsidRPr="008433D4">
              <w:t xml:space="preserve">JUREČKA, V. </w:t>
            </w:r>
            <w:r w:rsidRPr="008433D4">
              <w:rPr>
                <w:i/>
                <w:iCs/>
              </w:rPr>
              <w:t>Makroekonomie</w:t>
            </w:r>
            <w:r w:rsidRPr="008433D4">
              <w:t>. 3., aktualizované a rozšířené vydání. Praha: Grada, 2017, 368 s. ISBN 978-80-271-0251-8.</w:t>
            </w:r>
          </w:p>
          <w:p w:rsidR="006C59E6" w:rsidRPr="008433D4" w:rsidRDefault="006C59E6" w:rsidP="00F2197A">
            <w:pPr>
              <w:jc w:val="both"/>
              <w:rPr>
                <w:b/>
              </w:rPr>
            </w:pPr>
            <w:r w:rsidRPr="008433D4">
              <w:rPr>
                <w:b/>
              </w:rPr>
              <w:t>Doporučená literatura</w:t>
            </w:r>
          </w:p>
          <w:p w:rsidR="006C59E6" w:rsidRPr="008433D4" w:rsidRDefault="006C59E6" w:rsidP="00F2197A">
            <w:pPr>
              <w:jc w:val="both"/>
            </w:pPr>
            <w:r w:rsidRPr="008433D4">
              <w:t xml:space="preserve">HOLMAN, R. </w:t>
            </w:r>
            <w:r w:rsidRPr="008433D4">
              <w:rPr>
                <w:i/>
                <w:iCs/>
              </w:rPr>
              <w:t>Ekonomie</w:t>
            </w:r>
            <w:r w:rsidRPr="008433D4">
              <w:t>. 6. vydání. Praha: C. H. Beck, 2016, 696 s. ISBN 978-80-7400-278-6.</w:t>
            </w:r>
          </w:p>
          <w:p w:rsidR="006C59E6" w:rsidRPr="008433D4" w:rsidRDefault="006C59E6" w:rsidP="00F2197A">
            <w:pPr>
              <w:jc w:val="both"/>
            </w:pPr>
            <w:r w:rsidRPr="008433D4">
              <w:t xml:space="preserve">KLOUDOVÁ, J. </w:t>
            </w:r>
            <w:r w:rsidRPr="008433D4">
              <w:rPr>
                <w:i/>
                <w:iCs/>
              </w:rPr>
              <w:t>Makroekonomie: základní kurz</w:t>
            </w:r>
            <w:r w:rsidRPr="008433D4">
              <w:t>. 3. vyd. Bratislava: EUROKÓDEX, 2009, 200 s. ISBN 978-80-89447-10-7.</w:t>
            </w:r>
          </w:p>
          <w:p w:rsidR="00C51B31" w:rsidRPr="008433D4" w:rsidRDefault="00C51B31" w:rsidP="00C51B31">
            <w:pPr>
              <w:jc w:val="both"/>
            </w:pPr>
            <w:r w:rsidRPr="008433D4">
              <w:t xml:space="preserve">KRUGMAN, P. R., WELLS, R. </w:t>
            </w:r>
            <w:r w:rsidRPr="008433D4">
              <w:rPr>
                <w:i/>
                <w:iCs/>
              </w:rPr>
              <w:t>Macroeconomics</w:t>
            </w:r>
            <w:r w:rsidRPr="008433D4">
              <w:t>. Fourth edition. New York: Worth Publishers, 2015, 595 p. ISBN 978-1-4641-1037-5.</w:t>
            </w:r>
          </w:p>
          <w:p w:rsidR="00C51B31" w:rsidRDefault="00C51B31" w:rsidP="00C51B31">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6C59E6" w:rsidRPr="008433D4" w:rsidRDefault="006C59E6" w:rsidP="00F2197A">
            <w:pPr>
              <w:jc w:val="both"/>
            </w:pPr>
            <w:r w:rsidRPr="008433D4">
              <w:t xml:space="preserve">MANKIW, N. G., TAYLOR, M. P. </w:t>
            </w:r>
            <w:r w:rsidRPr="008433D4">
              <w:rPr>
                <w:i/>
                <w:iCs/>
              </w:rPr>
              <w:t>Macroeconomics</w:t>
            </w:r>
            <w:r w:rsidRPr="008433D4">
              <w:t>. 3rd ed. Andover: Cengage Learning, 2014, 451 p. ISBN 978-1-4080-8197-6.</w:t>
            </w:r>
          </w:p>
          <w:p w:rsidR="006C59E6" w:rsidRPr="008433D4" w:rsidRDefault="006C59E6" w:rsidP="00F2197A">
            <w:pPr>
              <w:jc w:val="both"/>
            </w:pPr>
            <w:r w:rsidRPr="008433D4">
              <w:t xml:space="preserve">SCHILLER, B. R. </w:t>
            </w:r>
            <w:r w:rsidRPr="008433D4">
              <w:rPr>
                <w:i/>
                <w:iCs/>
              </w:rPr>
              <w:t>Essentials of economics</w:t>
            </w:r>
            <w:r w:rsidRPr="008433D4">
              <w:t>. 10th edition. Dubuque, IA: McGraw-Hill Education, 2016</w:t>
            </w:r>
            <w:r w:rsidR="00C51B31">
              <w:t xml:space="preserve">, 384 p. ISBN 978-1259235702. </w:t>
            </w:r>
          </w:p>
        </w:tc>
      </w:tr>
      <w:tr w:rsidR="006C59E6" w:rsidRPr="008433D4"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8433D4" w:rsidRDefault="006C59E6" w:rsidP="00F2197A">
            <w:pPr>
              <w:jc w:val="center"/>
              <w:rPr>
                <w:b/>
              </w:rPr>
            </w:pPr>
            <w:r w:rsidRPr="008433D4">
              <w:rPr>
                <w:b/>
              </w:rPr>
              <w:t>Informace ke kombinované nebo distanční formě</w:t>
            </w:r>
          </w:p>
        </w:tc>
      </w:tr>
      <w:tr w:rsidR="006C59E6" w:rsidRPr="008433D4" w:rsidTr="00F2197A">
        <w:tc>
          <w:tcPr>
            <w:tcW w:w="4787" w:type="dxa"/>
            <w:gridSpan w:val="3"/>
            <w:tcBorders>
              <w:top w:val="single" w:sz="2" w:space="0" w:color="auto"/>
            </w:tcBorders>
            <w:shd w:val="clear" w:color="auto" w:fill="F7CAAC"/>
          </w:tcPr>
          <w:p w:rsidR="006C59E6" w:rsidRPr="008433D4" w:rsidRDefault="006C59E6" w:rsidP="00F2197A">
            <w:pPr>
              <w:jc w:val="both"/>
            </w:pPr>
            <w:r w:rsidRPr="008433D4">
              <w:rPr>
                <w:b/>
              </w:rPr>
              <w:t>Rozsah konzultací (soustředění)</w:t>
            </w:r>
          </w:p>
        </w:tc>
        <w:tc>
          <w:tcPr>
            <w:tcW w:w="889" w:type="dxa"/>
            <w:tcBorders>
              <w:top w:val="single" w:sz="2" w:space="0" w:color="auto"/>
            </w:tcBorders>
          </w:tcPr>
          <w:p w:rsidR="006C59E6" w:rsidRPr="008433D4" w:rsidRDefault="006C59E6" w:rsidP="00F2197A">
            <w:pPr>
              <w:jc w:val="both"/>
            </w:pPr>
            <w:r w:rsidRPr="008433D4">
              <w:t>20</w:t>
            </w:r>
          </w:p>
        </w:tc>
        <w:tc>
          <w:tcPr>
            <w:tcW w:w="4179" w:type="dxa"/>
            <w:gridSpan w:val="4"/>
            <w:tcBorders>
              <w:top w:val="single" w:sz="2" w:space="0" w:color="auto"/>
            </w:tcBorders>
            <w:shd w:val="clear" w:color="auto" w:fill="F7CAAC"/>
          </w:tcPr>
          <w:p w:rsidR="006C59E6" w:rsidRPr="008433D4" w:rsidRDefault="006C59E6" w:rsidP="00F2197A">
            <w:pPr>
              <w:jc w:val="both"/>
              <w:rPr>
                <w:b/>
              </w:rPr>
            </w:pPr>
            <w:r w:rsidRPr="008433D4">
              <w:rPr>
                <w:b/>
              </w:rPr>
              <w:t xml:space="preserve">hodin </w:t>
            </w:r>
          </w:p>
        </w:tc>
      </w:tr>
      <w:tr w:rsidR="006C59E6" w:rsidRPr="008433D4" w:rsidTr="00F2197A">
        <w:tc>
          <w:tcPr>
            <w:tcW w:w="9855" w:type="dxa"/>
            <w:gridSpan w:val="8"/>
            <w:shd w:val="clear" w:color="auto" w:fill="F7CAAC"/>
          </w:tcPr>
          <w:p w:rsidR="006C59E6" w:rsidRPr="008433D4" w:rsidRDefault="006C59E6" w:rsidP="00F2197A">
            <w:pPr>
              <w:jc w:val="both"/>
              <w:rPr>
                <w:b/>
              </w:rPr>
            </w:pPr>
            <w:r w:rsidRPr="008433D4">
              <w:rPr>
                <w:b/>
              </w:rPr>
              <w:t>Informace o způsobu kontaktu s vyučujícím</w:t>
            </w:r>
          </w:p>
        </w:tc>
      </w:tr>
      <w:tr w:rsidR="006C59E6" w:rsidRPr="008433D4" w:rsidTr="00F2197A">
        <w:trPr>
          <w:trHeight w:val="699"/>
        </w:trPr>
        <w:tc>
          <w:tcPr>
            <w:tcW w:w="9855" w:type="dxa"/>
            <w:gridSpan w:val="8"/>
          </w:tcPr>
          <w:p w:rsidR="006C59E6" w:rsidRPr="008433D4" w:rsidRDefault="006C59E6" w:rsidP="00F2197A">
            <w:pPr>
              <w:jc w:val="both"/>
            </w:pPr>
            <w:r w:rsidRPr="008433D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lastRenderedPageBreak/>
              <w:br w:type="page"/>
            </w:r>
            <w:r>
              <w:rPr>
                <w:b/>
                <w:sz w:val="28"/>
              </w:rPr>
              <w:t>B-III – Charakteristika studijního předmětu</w:t>
            </w:r>
          </w:p>
        </w:tc>
      </w:tr>
      <w:tr w:rsidR="00AD7414" w:rsidRPr="008433D4" w:rsidTr="00AD7414">
        <w:tc>
          <w:tcPr>
            <w:tcW w:w="3086" w:type="dxa"/>
            <w:tcBorders>
              <w:top w:val="double" w:sz="4" w:space="0" w:color="auto"/>
            </w:tcBorders>
            <w:shd w:val="clear" w:color="auto" w:fill="F7CAAC"/>
          </w:tcPr>
          <w:p w:rsidR="00AD7414" w:rsidRPr="008433D4" w:rsidRDefault="00AD7414" w:rsidP="00AD7414">
            <w:pPr>
              <w:jc w:val="both"/>
              <w:rPr>
                <w:b/>
              </w:rPr>
            </w:pPr>
            <w:r w:rsidRPr="008433D4">
              <w:rPr>
                <w:b/>
              </w:rPr>
              <w:t>Název studijního předmětu</w:t>
            </w:r>
          </w:p>
        </w:tc>
        <w:tc>
          <w:tcPr>
            <w:tcW w:w="6769" w:type="dxa"/>
            <w:gridSpan w:val="7"/>
            <w:tcBorders>
              <w:top w:val="double" w:sz="4" w:space="0" w:color="auto"/>
            </w:tcBorders>
          </w:tcPr>
          <w:p w:rsidR="00AD7414" w:rsidRPr="008433D4" w:rsidRDefault="00AD7414" w:rsidP="00AD7414">
            <w:pPr>
              <w:jc w:val="both"/>
            </w:pPr>
            <w:r w:rsidRPr="008433D4">
              <w:t xml:space="preserve">Macroeconomics I       </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Typ předmětu</w:t>
            </w:r>
          </w:p>
        </w:tc>
        <w:tc>
          <w:tcPr>
            <w:tcW w:w="3406" w:type="dxa"/>
            <w:gridSpan w:val="4"/>
          </w:tcPr>
          <w:p w:rsidR="00AD7414" w:rsidRPr="008433D4" w:rsidRDefault="00AD7414" w:rsidP="00AD7414">
            <w:pPr>
              <w:jc w:val="both"/>
            </w:pPr>
            <w:r w:rsidRPr="008433D4">
              <w:t>povinný „ZT“</w:t>
            </w:r>
          </w:p>
        </w:tc>
        <w:tc>
          <w:tcPr>
            <w:tcW w:w="2695" w:type="dxa"/>
            <w:gridSpan w:val="2"/>
            <w:shd w:val="clear" w:color="auto" w:fill="F7CAAC"/>
          </w:tcPr>
          <w:p w:rsidR="00AD7414" w:rsidRPr="008433D4" w:rsidRDefault="00AD7414" w:rsidP="00AD7414">
            <w:pPr>
              <w:jc w:val="both"/>
            </w:pPr>
            <w:r w:rsidRPr="008433D4">
              <w:rPr>
                <w:b/>
              </w:rPr>
              <w:t>doporučený ročník / semestr</w:t>
            </w:r>
          </w:p>
        </w:tc>
        <w:tc>
          <w:tcPr>
            <w:tcW w:w="668" w:type="dxa"/>
          </w:tcPr>
          <w:p w:rsidR="00AD7414" w:rsidRPr="008433D4" w:rsidRDefault="00AD7414" w:rsidP="00AD7414">
            <w:pPr>
              <w:jc w:val="both"/>
            </w:pPr>
            <w:r w:rsidRPr="008433D4">
              <w:t>1/L</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Rozsah studijního předmětu</w:t>
            </w:r>
          </w:p>
        </w:tc>
        <w:tc>
          <w:tcPr>
            <w:tcW w:w="1701" w:type="dxa"/>
            <w:gridSpan w:val="2"/>
          </w:tcPr>
          <w:p w:rsidR="00AD7414" w:rsidRPr="008433D4" w:rsidRDefault="00AD7414" w:rsidP="00AD7414">
            <w:pPr>
              <w:jc w:val="both"/>
            </w:pPr>
            <w:r w:rsidRPr="008433D4">
              <w:t>26p + 26s</w:t>
            </w:r>
          </w:p>
        </w:tc>
        <w:tc>
          <w:tcPr>
            <w:tcW w:w="889" w:type="dxa"/>
            <w:shd w:val="clear" w:color="auto" w:fill="F7CAAC"/>
          </w:tcPr>
          <w:p w:rsidR="00AD7414" w:rsidRPr="008433D4" w:rsidRDefault="00AD7414" w:rsidP="00AD7414">
            <w:pPr>
              <w:jc w:val="both"/>
              <w:rPr>
                <w:b/>
              </w:rPr>
            </w:pPr>
            <w:r w:rsidRPr="008433D4">
              <w:rPr>
                <w:b/>
              </w:rPr>
              <w:t xml:space="preserve">hod. </w:t>
            </w:r>
          </w:p>
        </w:tc>
        <w:tc>
          <w:tcPr>
            <w:tcW w:w="816" w:type="dxa"/>
          </w:tcPr>
          <w:p w:rsidR="00AD7414" w:rsidRPr="008433D4" w:rsidRDefault="00AD7414" w:rsidP="00AD7414">
            <w:pPr>
              <w:jc w:val="both"/>
            </w:pPr>
            <w:r w:rsidRPr="008433D4">
              <w:t>52</w:t>
            </w:r>
          </w:p>
        </w:tc>
        <w:tc>
          <w:tcPr>
            <w:tcW w:w="2156" w:type="dxa"/>
            <w:shd w:val="clear" w:color="auto" w:fill="F7CAAC"/>
          </w:tcPr>
          <w:p w:rsidR="00AD7414" w:rsidRPr="008433D4" w:rsidRDefault="00AD7414" w:rsidP="00AD7414">
            <w:pPr>
              <w:jc w:val="both"/>
              <w:rPr>
                <w:b/>
              </w:rPr>
            </w:pPr>
            <w:r w:rsidRPr="008433D4">
              <w:rPr>
                <w:b/>
              </w:rPr>
              <w:t>kreditů</w:t>
            </w:r>
          </w:p>
        </w:tc>
        <w:tc>
          <w:tcPr>
            <w:tcW w:w="1207" w:type="dxa"/>
            <w:gridSpan w:val="2"/>
          </w:tcPr>
          <w:p w:rsidR="00AD7414" w:rsidRPr="008433D4" w:rsidRDefault="00AD7414" w:rsidP="00AD7414">
            <w:pPr>
              <w:jc w:val="both"/>
            </w:pPr>
            <w:r w:rsidRPr="008433D4">
              <w:t>6</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Prerekvizity, korekvizity, ekvivalence</w:t>
            </w:r>
          </w:p>
        </w:tc>
        <w:tc>
          <w:tcPr>
            <w:tcW w:w="6769" w:type="dxa"/>
            <w:gridSpan w:val="7"/>
          </w:tcPr>
          <w:p w:rsidR="00AD7414" w:rsidRPr="008433D4" w:rsidRDefault="00AD7414" w:rsidP="00AD7414">
            <w:pPr>
              <w:jc w:val="both"/>
            </w:pP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Způsob ověření studijních výsledků</w:t>
            </w:r>
          </w:p>
        </w:tc>
        <w:tc>
          <w:tcPr>
            <w:tcW w:w="3406" w:type="dxa"/>
            <w:gridSpan w:val="4"/>
          </w:tcPr>
          <w:p w:rsidR="00AD7414" w:rsidRPr="008433D4" w:rsidRDefault="00AD7414" w:rsidP="00AD7414">
            <w:pPr>
              <w:jc w:val="both"/>
            </w:pPr>
            <w:r w:rsidRPr="008433D4">
              <w:t>zápočet, zkouška</w:t>
            </w:r>
          </w:p>
        </w:tc>
        <w:tc>
          <w:tcPr>
            <w:tcW w:w="2156" w:type="dxa"/>
            <w:shd w:val="clear" w:color="auto" w:fill="F7CAAC"/>
          </w:tcPr>
          <w:p w:rsidR="00AD7414" w:rsidRPr="008433D4" w:rsidRDefault="00AD7414" w:rsidP="00AD7414">
            <w:pPr>
              <w:jc w:val="both"/>
              <w:rPr>
                <w:b/>
              </w:rPr>
            </w:pPr>
            <w:r w:rsidRPr="008433D4">
              <w:rPr>
                <w:b/>
              </w:rPr>
              <w:t>Forma výuky</w:t>
            </w:r>
          </w:p>
        </w:tc>
        <w:tc>
          <w:tcPr>
            <w:tcW w:w="1207" w:type="dxa"/>
            <w:gridSpan w:val="2"/>
          </w:tcPr>
          <w:p w:rsidR="00AD7414" w:rsidRPr="008433D4" w:rsidRDefault="00AD7414" w:rsidP="00AD7414">
            <w:pPr>
              <w:jc w:val="both"/>
            </w:pPr>
            <w:r w:rsidRPr="008433D4">
              <w:t>přednáška, seminář</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Forma způsobu ověření studijních výsledků a další požadavky na studenta</w:t>
            </w:r>
          </w:p>
        </w:tc>
        <w:tc>
          <w:tcPr>
            <w:tcW w:w="6769" w:type="dxa"/>
            <w:gridSpan w:val="7"/>
            <w:tcBorders>
              <w:bottom w:val="nil"/>
            </w:tcBorders>
          </w:tcPr>
          <w:p w:rsidR="00AD7414" w:rsidRPr="008433D4" w:rsidRDefault="00AD7414" w:rsidP="00AD7414">
            <w:pPr>
              <w:jc w:val="both"/>
            </w:pPr>
            <w:r w:rsidRPr="008433D4">
              <w:t>Způsob zakončení předmětu – zápočet, zkouška</w:t>
            </w:r>
          </w:p>
          <w:p w:rsidR="00AD7414" w:rsidRDefault="00AD7414" w:rsidP="00AD7414">
            <w:pPr>
              <w:jc w:val="both"/>
            </w:pPr>
            <w:r w:rsidRPr="008433D4">
              <w:t>Požadavky na zápočet: vypracování seminární práce dle požadavků vyučujícího</w:t>
            </w:r>
            <w:r>
              <w:t xml:space="preserve">; </w:t>
            </w:r>
            <w:r w:rsidRPr="008433D4">
              <w:t>80% aktivní účast na seminářích.</w:t>
            </w:r>
          </w:p>
          <w:p w:rsidR="00C51B31" w:rsidRPr="008433D4" w:rsidRDefault="00C51B31" w:rsidP="00AD7414">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AD7414" w:rsidRPr="008433D4" w:rsidTr="00C51B31">
        <w:trPr>
          <w:trHeight w:val="132"/>
        </w:trPr>
        <w:tc>
          <w:tcPr>
            <w:tcW w:w="9855" w:type="dxa"/>
            <w:gridSpan w:val="8"/>
            <w:tcBorders>
              <w:top w:val="nil"/>
            </w:tcBorders>
          </w:tcPr>
          <w:p w:rsidR="00AD7414" w:rsidRPr="008433D4" w:rsidRDefault="00AD7414" w:rsidP="00AD7414">
            <w:pPr>
              <w:jc w:val="both"/>
            </w:pPr>
          </w:p>
        </w:tc>
      </w:tr>
      <w:tr w:rsidR="00AD7414" w:rsidRPr="008433D4" w:rsidTr="00AD7414">
        <w:trPr>
          <w:trHeight w:val="197"/>
        </w:trPr>
        <w:tc>
          <w:tcPr>
            <w:tcW w:w="3086" w:type="dxa"/>
            <w:tcBorders>
              <w:top w:val="nil"/>
            </w:tcBorders>
            <w:shd w:val="clear" w:color="auto" w:fill="F7CAAC"/>
          </w:tcPr>
          <w:p w:rsidR="00AD7414" w:rsidRPr="008433D4" w:rsidRDefault="00AD7414" w:rsidP="00AD7414">
            <w:pPr>
              <w:jc w:val="both"/>
              <w:rPr>
                <w:b/>
              </w:rPr>
            </w:pPr>
            <w:r w:rsidRPr="008433D4">
              <w:rPr>
                <w:b/>
              </w:rPr>
              <w:t>Garant předmětu</w:t>
            </w:r>
          </w:p>
        </w:tc>
        <w:tc>
          <w:tcPr>
            <w:tcW w:w="6769" w:type="dxa"/>
            <w:gridSpan w:val="7"/>
            <w:tcBorders>
              <w:top w:val="nil"/>
            </w:tcBorders>
          </w:tcPr>
          <w:p w:rsidR="00AD7414" w:rsidRPr="008433D4" w:rsidRDefault="00AD7414" w:rsidP="00AD7414">
            <w:pPr>
              <w:jc w:val="both"/>
            </w:pPr>
            <w:r w:rsidRPr="008433D4">
              <w:t>doc. Ing. Jena Švarcová, Ph.D.</w:t>
            </w:r>
          </w:p>
        </w:tc>
      </w:tr>
      <w:tr w:rsidR="00AD7414" w:rsidRPr="008433D4" w:rsidTr="00AD7414">
        <w:trPr>
          <w:trHeight w:val="243"/>
        </w:trPr>
        <w:tc>
          <w:tcPr>
            <w:tcW w:w="3086" w:type="dxa"/>
            <w:tcBorders>
              <w:top w:val="nil"/>
            </w:tcBorders>
            <w:shd w:val="clear" w:color="auto" w:fill="F7CAAC"/>
          </w:tcPr>
          <w:p w:rsidR="00AD7414" w:rsidRPr="008433D4" w:rsidRDefault="00AD7414" w:rsidP="00AD7414">
            <w:pPr>
              <w:jc w:val="both"/>
              <w:rPr>
                <w:b/>
              </w:rPr>
            </w:pPr>
            <w:r w:rsidRPr="008433D4">
              <w:rPr>
                <w:b/>
              </w:rPr>
              <w:t>Zapojení garanta do výuky předmětu</w:t>
            </w:r>
          </w:p>
        </w:tc>
        <w:tc>
          <w:tcPr>
            <w:tcW w:w="6769" w:type="dxa"/>
            <w:gridSpan w:val="7"/>
            <w:tcBorders>
              <w:top w:val="nil"/>
            </w:tcBorders>
          </w:tcPr>
          <w:p w:rsidR="00AD7414" w:rsidRPr="008433D4" w:rsidRDefault="00AD7414" w:rsidP="00AD7414">
            <w:pPr>
              <w:jc w:val="both"/>
            </w:pPr>
            <w:r w:rsidRPr="008433D4">
              <w:t>Garant se podílí na přednáškách v rozsahu</w:t>
            </w:r>
            <w:r>
              <w:t xml:space="preserve"> 10</w:t>
            </w:r>
            <w:r w:rsidRPr="008433D4">
              <w:t>0</w:t>
            </w:r>
            <w:r>
              <w:t xml:space="preserve"> </w:t>
            </w:r>
            <w:r w:rsidRPr="008433D4">
              <w:t xml:space="preserve">%, dále stanovuje koncepci </w:t>
            </w:r>
            <w:r>
              <w:t>seminářů</w:t>
            </w:r>
            <w:r w:rsidRPr="008433D4">
              <w:t xml:space="preserve"> a dohlíží na jejich jednotné vedení.</w:t>
            </w: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Vyučující</w:t>
            </w:r>
          </w:p>
        </w:tc>
        <w:tc>
          <w:tcPr>
            <w:tcW w:w="6769" w:type="dxa"/>
            <w:gridSpan w:val="7"/>
            <w:tcBorders>
              <w:bottom w:val="nil"/>
            </w:tcBorders>
          </w:tcPr>
          <w:p w:rsidR="00AD7414" w:rsidRPr="008433D4" w:rsidRDefault="00AD7414" w:rsidP="00AD7414">
            <w:pPr>
              <w:jc w:val="both"/>
            </w:pPr>
            <w:r w:rsidRPr="008433D4">
              <w:t>doc. Ing. Je</w:t>
            </w:r>
            <w:r>
              <w:t>na Švarcová, Ph.D. – přednášky (10</w:t>
            </w:r>
            <w:r w:rsidRPr="008433D4">
              <w:t>0%</w:t>
            </w:r>
            <w:r>
              <w:t>)</w:t>
            </w:r>
          </w:p>
        </w:tc>
      </w:tr>
      <w:tr w:rsidR="00AD7414" w:rsidRPr="008433D4" w:rsidTr="00AD7414">
        <w:trPr>
          <w:trHeight w:val="158"/>
        </w:trPr>
        <w:tc>
          <w:tcPr>
            <w:tcW w:w="9855" w:type="dxa"/>
            <w:gridSpan w:val="8"/>
            <w:tcBorders>
              <w:top w:val="nil"/>
            </w:tcBorders>
          </w:tcPr>
          <w:p w:rsidR="00AD7414" w:rsidRPr="008433D4" w:rsidRDefault="00AD7414" w:rsidP="00AD7414">
            <w:pPr>
              <w:jc w:val="both"/>
            </w:pPr>
          </w:p>
        </w:tc>
      </w:tr>
      <w:tr w:rsidR="00AD7414" w:rsidRPr="008433D4" w:rsidTr="00AD7414">
        <w:tc>
          <w:tcPr>
            <w:tcW w:w="3086" w:type="dxa"/>
            <w:shd w:val="clear" w:color="auto" w:fill="F7CAAC"/>
          </w:tcPr>
          <w:p w:rsidR="00AD7414" w:rsidRPr="008433D4" w:rsidRDefault="00AD7414" w:rsidP="00AD7414">
            <w:pPr>
              <w:jc w:val="both"/>
              <w:rPr>
                <w:b/>
              </w:rPr>
            </w:pPr>
            <w:r w:rsidRPr="008433D4">
              <w:rPr>
                <w:b/>
              </w:rPr>
              <w:t>Stručná anotace předmětu</w:t>
            </w:r>
          </w:p>
        </w:tc>
        <w:tc>
          <w:tcPr>
            <w:tcW w:w="6769" w:type="dxa"/>
            <w:gridSpan w:val="7"/>
            <w:tcBorders>
              <w:bottom w:val="nil"/>
            </w:tcBorders>
          </w:tcPr>
          <w:p w:rsidR="00AD7414" w:rsidRPr="008433D4" w:rsidRDefault="00AD7414" w:rsidP="00AD7414">
            <w:pPr>
              <w:jc w:val="both"/>
            </w:pPr>
          </w:p>
        </w:tc>
      </w:tr>
      <w:tr w:rsidR="00AD7414" w:rsidRPr="008433D4" w:rsidTr="00AD7414">
        <w:trPr>
          <w:trHeight w:val="3938"/>
        </w:trPr>
        <w:tc>
          <w:tcPr>
            <w:tcW w:w="9855" w:type="dxa"/>
            <w:gridSpan w:val="8"/>
            <w:tcBorders>
              <w:top w:val="nil"/>
              <w:bottom w:val="single" w:sz="12" w:space="0" w:color="auto"/>
            </w:tcBorders>
          </w:tcPr>
          <w:p w:rsidR="00AD7414" w:rsidRPr="008433D4" w:rsidRDefault="00AD7414" w:rsidP="00AD7414">
            <w:pPr>
              <w:jc w:val="both"/>
            </w:pPr>
            <w:r w:rsidRPr="008433D4">
              <w:t>Cíle předmětu: 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AD7414" w:rsidRPr="008433D4" w:rsidRDefault="00AD7414" w:rsidP="00AD7414">
            <w:pPr>
              <w:jc w:val="both"/>
            </w:pPr>
            <w:r w:rsidRPr="008433D4">
              <w:t>Obsah:</w:t>
            </w:r>
          </w:p>
          <w:p w:rsidR="00AD7414" w:rsidRPr="008433D4" w:rsidRDefault="00AD7414" w:rsidP="00693D56">
            <w:pPr>
              <w:pStyle w:val="Odstavecseseznamem"/>
              <w:numPr>
                <w:ilvl w:val="0"/>
                <w:numId w:val="13"/>
              </w:numPr>
              <w:ind w:left="322" w:hanging="284"/>
            </w:pPr>
            <w:r w:rsidRPr="008433D4">
              <w:t xml:space="preserve">Úvod do studia Makroekonomie </w:t>
            </w:r>
          </w:p>
          <w:p w:rsidR="00AD7414" w:rsidRPr="008433D4" w:rsidRDefault="00AD7414" w:rsidP="00693D56">
            <w:pPr>
              <w:pStyle w:val="Odstavecseseznamem"/>
              <w:numPr>
                <w:ilvl w:val="0"/>
                <w:numId w:val="13"/>
              </w:numPr>
              <w:ind w:left="322" w:hanging="284"/>
            </w:pPr>
            <w:r w:rsidRPr="008433D4">
              <w:t xml:space="preserve">Měření produktu a důchodů </w:t>
            </w:r>
          </w:p>
          <w:p w:rsidR="00AD7414" w:rsidRPr="008433D4" w:rsidRDefault="00AD7414" w:rsidP="00693D56">
            <w:pPr>
              <w:pStyle w:val="Odstavecseseznamem"/>
              <w:numPr>
                <w:ilvl w:val="0"/>
                <w:numId w:val="13"/>
              </w:numPr>
              <w:ind w:left="322" w:hanging="284"/>
            </w:pPr>
            <w:r w:rsidRPr="008433D4">
              <w:t xml:space="preserve">Makroekonomická rovnováha, AS-AD model, výdajové multiplikátory </w:t>
            </w:r>
          </w:p>
          <w:p w:rsidR="00AD7414" w:rsidRPr="008433D4" w:rsidRDefault="00AD7414" w:rsidP="00693D56">
            <w:pPr>
              <w:pStyle w:val="Odstavecseseznamem"/>
              <w:numPr>
                <w:ilvl w:val="0"/>
                <w:numId w:val="13"/>
              </w:numPr>
              <w:ind w:left="322" w:hanging="284"/>
            </w:pPr>
            <w:r w:rsidRPr="008433D4">
              <w:t xml:space="preserve">Trh peněz </w:t>
            </w:r>
          </w:p>
          <w:p w:rsidR="00AD7414" w:rsidRPr="008433D4" w:rsidRDefault="00AD7414" w:rsidP="00693D56">
            <w:pPr>
              <w:pStyle w:val="Odstavecseseznamem"/>
              <w:numPr>
                <w:ilvl w:val="0"/>
                <w:numId w:val="13"/>
              </w:numPr>
              <w:ind w:left="322" w:hanging="284"/>
            </w:pPr>
            <w:r w:rsidRPr="008433D4">
              <w:t xml:space="preserve">Měření cenové hladiny, inflace. </w:t>
            </w:r>
          </w:p>
          <w:p w:rsidR="00AD7414" w:rsidRPr="008433D4" w:rsidRDefault="00AD7414" w:rsidP="00693D56">
            <w:pPr>
              <w:pStyle w:val="Odstavecseseznamem"/>
              <w:numPr>
                <w:ilvl w:val="0"/>
                <w:numId w:val="13"/>
              </w:numPr>
              <w:ind w:left="322" w:hanging="284"/>
            </w:pPr>
            <w:r w:rsidRPr="008433D4">
              <w:t xml:space="preserve">Nezaměstnanost, vztah nezaměstnanosti a inflace </w:t>
            </w:r>
          </w:p>
          <w:p w:rsidR="00AD7414" w:rsidRPr="008433D4" w:rsidRDefault="00AD7414" w:rsidP="00693D56">
            <w:pPr>
              <w:pStyle w:val="Odstavecseseznamem"/>
              <w:numPr>
                <w:ilvl w:val="0"/>
                <w:numId w:val="13"/>
              </w:numPr>
              <w:ind w:left="322" w:hanging="284"/>
            </w:pPr>
            <w:r w:rsidRPr="008433D4">
              <w:t xml:space="preserve">Ekonomický růst a hospodářský cyklus </w:t>
            </w:r>
          </w:p>
          <w:p w:rsidR="00AD7414" w:rsidRPr="008433D4" w:rsidRDefault="00AD7414" w:rsidP="00693D56">
            <w:pPr>
              <w:pStyle w:val="Odstavecseseznamem"/>
              <w:numPr>
                <w:ilvl w:val="0"/>
                <w:numId w:val="13"/>
              </w:numPr>
              <w:ind w:left="322" w:hanging="284"/>
            </w:pPr>
            <w:r w:rsidRPr="008433D4">
              <w:t xml:space="preserve">Mezinárodní finanční trhy, měnové kurzy </w:t>
            </w:r>
          </w:p>
          <w:p w:rsidR="00AD7414" w:rsidRPr="008433D4" w:rsidRDefault="00AD7414" w:rsidP="00693D56">
            <w:pPr>
              <w:pStyle w:val="Odstavecseseznamem"/>
              <w:numPr>
                <w:ilvl w:val="0"/>
                <w:numId w:val="13"/>
              </w:numPr>
              <w:ind w:left="322" w:hanging="284"/>
            </w:pPr>
            <w:r w:rsidRPr="008433D4">
              <w:t>Monetární politika</w:t>
            </w:r>
          </w:p>
          <w:p w:rsidR="00AD7414" w:rsidRPr="008433D4" w:rsidRDefault="00AD7414" w:rsidP="00693D56">
            <w:pPr>
              <w:pStyle w:val="Odstavecseseznamem"/>
              <w:numPr>
                <w:ilvl w:val="0"/>
                <w:numId w:val="13"/>
              </w:numPr>
              <w:ind w:left="322" w:hanging="284"/>
            </w:pPr>
            <w:r w:rsidRPr="008433D4">
              <w:t>Fiskální politika</w:t>
            </w:r>
          </w:p>
          <w:p w:rsidR="00AD7414" w:rsidRPr="008433D4" w:rsidRDefault="00AD7414" w:rsidP="00693D56">
            <w:pPr>
              <w:pStyle w:val="Odstavecseseznamem"/>
              <w:numPr>
                <w:ilvl w:val="0"/>
                <w:numId w:val="13"/>
              </w:numPr>
              <w:ind w:left="322" w:hanging="284"/>
            </w:pPr>
            <w:r w:rsidRPr="008433D4">
              <w:t>Mezinárodní obchod, zahraniční investice a platební bilance</w:t>
            </w:r>
          </w:p>
          <w:p w:rsidR="00AD7414" w:rsidRPr="008433D4" w:rsidRDefault="00AD7414" w:rsidP="00693D56">
            <w:pPr>
              <w:pStyle w:val="Odstavecseseznamem"/>
              <w:numPr>
                <w:ilvl w:val="0"/>
                <w:numId w:val="13"/>
              </w:numPr>
              <w:ind w:left="322" w:hanging="284"/>
            </w:pPr>
            <w:r w:rsidRPr="008433D4">
              <w:t>Mezinárodní souvislosti rozvoje české ekonomiky</w:t>
            </w:r>
          </w:p>
        </w:tc>
      </w:tr>
      <w:tr w:rsidR="00AD7414" w:rsidRPr="008433D4" w:rsidTr="00AD7414">
        <w:trPr>
          <w:trHeight w:val="265"/>
        </w:trPr>
        <w:tc>
          <w:tcPr>
            <w:tcW w:w="3653" w:type="dxa"/>
            <w:gridSpan w:val="2"/>
            <w:tcBorders>
              <w:top w:val="nil"/>
            </w:tcBorders>
            <w:shd w:val="clear" w:color="auto" w:fill="F7CAAC"/>
          </w:tcPr>
          <w:p w:rsidR="00AD7414" w:rsidRPr="008433D4" w:rsidRDefault="00AD7414" w:rsidP="00AD7414">
            <w:pPr>
              <w:jc w:val="both"/>
            </w:pPr>
            <w:r w:rsidRPr="008433D4">
              <w:rPr>
                <w:b/>
              </w:rPr>
              <w:t>Studijní literatura a studijní pomůcky</w:t>
            </w:r>
          </w:p>
        </w:tc>
        <w:tc>
          <w:tcPr>
            <w:tcW w:w="6202" w:type="dxa"/>
            <w:gridSpan w:val="6"/>
            <w:tcBorders>
              <w:top w:val="nil"/>
              <w:bottom w:val="nil"/>
            </w:tcBorders>
          </w:tcPr>
          <w:p w:rsidR="00AD7414" w:rsidRPr="008433D4" w:rsidRDefault="00AD7414" w:rsidP="00AD7414">
            <w:pPr>
              <w:jc w:val="both"/>
            </w:pPr>
          </w:p>
        </w:tc>
      </w:tr>
      <w:tr w:rsidR="00AD7414" w:rsidRPr="008433D4" w:rsidTr="00AD7414">
        <w:trPr>
          <w:trHeight w:val="1497"/>
        </w:trPr>
        <w:tc>
          <w:tcPr>
            <w:tcW w:w="9855" w:type="dxa"/>
            <w:gridSpan w:val="8"/>
            <w:tcBorders>
              <w:top w:val="nil"/>
            </w:tcBorders>
          </w:tcPr>
          <w:p w:rsidR="00AD7414" w:rsidRPr="008433D4" w:rsidRDefault="00AD7414" w:rsidP="00AD7414">
            <w:pPr>
              <w:jc w:val="both"/>
              <w:rPr>
                <w:b/>
              </w:rPr>
            </w:pPr>
            <w:r w:rsidRPr="008433D4">
              <w:rPr>
                <w:b/>
              </w:rPr>
              <w:t>Povinná literatura</w:t>
            </w:r>
          </w:p>
          <w:p w:rsidR="00C51B31" w:rsidRDefault="00C51B31" w:rsidP="00AD7414">
            <w:pPr>
              <w:jc w:val="both"/>
            </w:pPr>
            <w:r w:rsidRPr="008433D4">
              <w:t xml:space="preserve">KRUGMAN, P. R., WELLS, R. </w:t>
            </w:r>
            <w:r w:rsidRPr="008433D4">
              <w:rPr>
                <w:i/>
                <w:iCs/>
              </w:rPr>
              <w:t>Macroeconomics</w:t>
            </w:r>
            <w:r w:rsidRPr="008433D4">
              <w:t>. Fourth edition. New York: Worth Publishers, 2015, 595 p. ISBN 978-1-4641-1037-5</w:t>
            </w:r>
            <w:r>
              <w:t>.</w:t>
            </w:r>
          </w:p>
          <w:p w:rsidR="00C51B31" w:rsidRDefault="00C51B31" w:rsidP="00AD741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AD7414" w:rsidRPr="008433D4" w:rsidRDefault="00AD7414" w:rsidP="00AD7414">
            <w:pPr>
              <w:jc w:val="both"/>
            </w:pPr>
            <w:r w:rsidRPr="008433D4">
              <w:t xml:space="preserve">MANKIW, N. G., TAYLOR, M. P. </w:t>
            </w:r>
            <w:r w:rsidRPr="008433D4">
              <w:rPr>
                <w:i/>
                <w:iCs/>
              </w:rPr>
              <w:t>Macroeconomics</w:t>
            </w:r>
            <w:r w:rsidRPr="008433D4">
              <w:t>. 3rd ed. Andover: Cengage Learning, 2014, 451 p. ISBN 978-1-4080-8197-6.</w:t>
            </w:r>
          </w:p>
          <w:p w:rsidR="00F620B5" w:rsidRPr="008433D4" w:rsidRDefault="00F620B5" w:rsidP="00F620B5">
            <w:pPr>
              <w:jc w:val="both"/>
              <w:rPr>
                <w:b/>
              </w:rPr>
            </w:pPr>
            <w:r>
              <w:rPr>
                <w:b/>
              </w:rPr>
              <w:t>Doporučená</w:t>
            </w:r>
            <w:r w:rsidRPr="008433D4">
              <w:rPr>
                <w:b/>
              </w:rPr>
              <w:t xml:space="preserve"> literatura</w:t>
            </w:r>
          </w:p>
          <w:p w:rsidR="00F620B5" w:rsidRPr="008433D4" w:rsidRDefault="00F620B5" w:rsidP="00F620B5">
            <w:pPr>
              <w:jc w:val="both"/>
            </w:pPr>
            <w:r w:rsidRPr="008433D4">
              <w:t xml:space="preserve">SCHILLER, B. R. </w:t>
            </w:r>
            <w:r w:rsidRPr="008433D4">
              <w:rPr>
                <w:i/>
                <w:iCs/>
              </w:rPr>
              <w:t>Essentials of economics</w:t>
            </w:r>
            <w:r w:rsidRPr="008433D4">
              <w:t>. 10th edition. Dubuque, IA: McGraw-Hill Education, 201</w:t>
            </w:r>
            <w:r>
              <w:t>6, 384 p. ISBN 978-1259235702.</w:t>
            </w:r>
          </w:p>
        </w:tc>
      </w:tr>
      <w:tr w:rsidR="00AD7414" w:rsidRPr="008433D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8433D4" w:rsidRDefault="00AD7414" w:rsidP="00AD7414">
            <w:pPr>
              <w:jc w:val="center"/>
              <w:rPr>
                <w:b/>
              </w:rPr>
            </w:pPr>
            <w:r w:rsidRPr="008433D4">
              <w:rPr>
                <w:b/>
              </w:rPr>
              <w:t>Informace ke kombinované nebo distanční formě</w:t>
            </w:r>
          </w:p>
        </w:tc>
      </w:tr>
      <w:tr w:rsidR="00AD7414" w:rsidRPr="008433D4" w:rsidTr="00AD7414">
        <w:tc>
          <w:tcPr>
            <w:tcW w:w="4787" w:type="dxa"/>
            <w:gridSpan w:val="3"/>
            <w:tcBorders>
              <w:top w:val="single" w:sz="2" w:space="0" w:color="auto"/>
            </w:tcBorders>
            <w:shd w:val="clear" w:color="auto" w:fill="F7CAAC"/>
          </w:tcPr>
          <w:p w:rsidR="00AD7414" w:rsidRPr="008433D4" w:rsidRDefault="00AD7414" w:rsidP="00AD7414">
            <w:pPr>
              <w:jc w:val="both"/>
            </w:pPr>
            <w:r w:rsidRPr="008433D4">
              <w:rPr>
                <w:b/>
              </w:rPr>
              <w:t>Rozsah konzultací (soustředění)</w:t>
            </w:r>
          </w:p>
        </w:tc>
        <w:tc>
          <w:tcPr>
            <w:tcW w:w="889" w:type="dxa"/>
            <w:tcBorders>
              <w:top w:val="single" w:sz="2" w:space="0" w:color="auto"/>
            </w:tcBorders>
          </w:tcPr>
          <w:p w:rsidR="00AD7414" w:rsidRPr="008433D4" w:rsidRDefault="00510B7A" w:rsidP="00AD7414">
            <w:pPr>
              <w:jc w:val="both"/>
            </w:pPr>
            <w:ins w:id="481" w:author="Michal Pilík" w:date="2018-09-20T10:43:00Z">
              <w:r>
                <w:t>20</w:t>
              </w:r>
            </w:ins>
          </w:p>
        </w:tc>
        <w:tc>
          <w:tcPr>
            <w:tcW w:w="4179" w:type="dxa"/>
            <w:gridSpan w:val="4"/>
            <w:tcBorders>
              <w:top w:val="single" w:sz="2" w:space="0" w:color="auto"/>
            </w:tcBorders>
            <w:shd w:val="clear" w:color="auto" w:fill="F7CAAC"/>
          </w:tcPr>
          <w:p w:rsidR="00AD7414" w:rsidRPr="008433D4" w:rsidRDefault="00AD7414" w:rsidP="00AD7414">
            <w:pPr>
              <w:jc w:val="both"/>
              <w:rPr>
                <w:b/>
              </w:rPr>
            </w:pPr>
            <w:r w:rsidRPr="008433D4">
              <w:rPr>
                <w:b/>
              </w:rPr>
              <w:t xml:space="preserve">hodin </w:t>
            </w:r>
          </w:p>
        </w:tc>
      </w:tr>
      <w:tr w:rsidR="00AD7414" w:rsidRPr="008433D4" w:rsidTr="00AD7414">
        <w:tc>
          <w:tcPr>
            <w:tcW w:w="9855" w:type="dxa"/>
            <w:gridSpan w:val="8"/>
            <w:shd w:val="clear" w:color="auto" w:fill="F7CAAC"/>
          </w:tcPr>
          <w:p w:rsidR="00AD7414" w:rsidRPr="008433D4" w:rsidRDefault="00AD7414" w:rsidP="00AD7414">
            <w:pPr>
              <w:jc w:val="both"/>
              <w:rPr>
                <w:b/>
              </w:rPr>
            </w:pPr>
            <w:r w:rsidRPr="008433D4">
              <w:rPr>
                <w:b/>
              </w:rPr>
              <w:t>Informace o způsobu kontaktu s vyučujícím</w:t>
            </w:r>
          </w:p>
        </w:tc>
      </w:tr>
      <w:tr w:rsidR="00AD7414" w:rsidRPr="008433D4" w:rsidTr="00AD7414">
        <w:trPr>
          <w:trHeight w:val="699"/>
        </w:trPr>
        <w:tc>
          <w:tcPr>
            <w:tcW w:w="9855" w:type="dxa"/>
            <w:gridSpan w:val="8"/>
          </w:tcPr>
          <w:p w:rsidR="00AD7414" w:rsidRPr="008433D4" w:rsidRDefault="00AD7414" w:rsidP="00AD741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9E6" w:rsidRDefault="006C59E6">
      <w:pPr>
        <w:spacing w:after="160" w:line="259" w:lineRule="auto"/>
      </w:pPr>
    </w:p>
    <w:p w:rsidR="006C59E6" w:rsidRDefault="006C59E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RPr="009F0C61" w:rsidTr="00F2197A">
        <w:tc>
          <w:tcPr>
            <w:tcW w:w="9855" w:type="dxa"/>
            <w:gridSpan w:val="8"/>
            <w:tcBorders>
              <w:bottom w:val="double" w:sz="4" w:space="0" w:color="auto"/>
            </w:tcBorders>
            <w:shd w:val="clear" w:color="auto" w:fill="BDD6EE"/>
          </w:tcPr>
          <w:p w:rsidR="006C59E6" w:rsidRPr="009F0C61" w:rsidRDefault="006C59E6" w:rsidP="00F2197A">
            <w:pPr>
              <w:jc w:val="both"/>
              <w:rPr>
                <w:b/>
                <w:sz w:val="28"/>
              </w:rPr>
            </w:pPr>
            <w:r w:rsidRPr="009F0C61">
              <w:lastRenderedPageBreak/>
              <w:br w:type="page"/>
            </w:r>
            <w:r w:rsidRPr="009F0C61">
              <w:rPr>
                <w:b/>
                <w:sz w:val="28"/>
              </w:rPr>
              <w:t>B-III – Charakteristika studijního předmětu</w:t>
            </w:r>
          </w:p>
        </w:tc>
      </w:tr>
      <w:tr w:rsidR="006C59E6" w:rsidRPr="009F0C61" w:rsidTr="00F2197A">
        <w:tc>
          <w:tcPr>
            <w:tcW w:w="3086" w:type="dxa"/>
            <w:tcBorders>
              <w:top w:val="double" w:sz="4" w:space="0" w:color="auto"/>
            </w:tcBorders>
            <w:shd w:val="clear" w:color="auto" w:fill="F7CAAC"/>
          </w:tcPr>
          <w:p w:rsidR="006C59E6" w:rsidRPr="009F0C61" w:rsidRDefault="006C59E6" w:rsidP="00F2197A">
            <w:pPr>
              <w:jc w:val="both"/>
              <w:rPr>
                <w:b/>
              </w:rPr>
            </w:pPr>
            <w:r w:rsidRPr="009F0C61">
              <w:rPr>
                <w:b/>
              </w:rPr>
              <w:t>Název studijního předmětu</w:t>
            </w:r>
          </w:p>
        </w:tc>
        <w:tc>
          <w:tcPr>
            <w:tcW w:w="6769" w:type="dxa"/>
            <w:gridSpan w:val="7"/>
            <w:tcBorders>
              <w:top w:val="double" w:sz="4" w:space="0" w:color="auto"/>
            </w:tcBorders>
          </w:tcPr>
          <w:p w:rsidR="006C59E6" w:rsidRPr="009F0C61" w:rsidRDefault="006C59E6" w:rsidP="00F2197A">
            <w:pPr>
              <w:jc w:val="both"/>
            </w:pPr>
            <w:r w:rsidRPr="009F0C61">
              <w:t>Produktový management</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Typ předmětu</w:t>
            </w:r>
          </w:p>
        </w:tc>
        <w:tc>
          <w:tcPr>
            <w:tcW w:w="3406" w:type="dxa"/>
            <w:gridSpan w:val="4"/>
          </w:tcPr>
          <w:p w:rsidR="006C59E6" w:rsidRPr="009F0C61" w:rsidRDefault="006C59E6" w:rsidP="00F2197A">
            <w:pPr>
              <w:jc w:val="both"/>
            </w:pPr>
            <w:r w:rsidRPr="009F0C61">
              <w:t>povinný „PZ“</w:t>
            </w:r>
          </w:p>
        </w:tc>
        <w:tc>
          <w:tcPr>
            <w:tcW w:w="2695" w:type="dxa"/>
            <w:gridSpan w:val="2"/>
            <w:shd w:val="clear" w:color="auto" w:fill="F7CAAC"/>
          </w:tcPr>
          <w:p w:rsidR="006C59E6" w:rsidRPr="009F0C61" w:rsidRDefault="006C59E6" w:rsidP="00F2197A">
            <w:pPr>
              <w:jc w:val="both"/>
            </w:pPr>
            <w:r w:rsidRPr="009F0C61">
              <w:rPr>
                <w:b/>
              </w:rPr>
              <w:t>doporučený ročník / semestr</w:t>
            </w:r>
          </w:p>
        </w:tc>
        <w:tc>
          <w:tcPr>
            <w:tcW w:w="668" w:type="dxa"/>
          </w:tcPr>
          <w:p w:rsidR="006C59E6" w:rsidRPr="009F0C61" w:rsidRDefault="006C59E6" w:rsidP="00F2197A">
            <w:pPr>
              <w:jc w:val="both"/>
            </w:pPr>
            <w:r>
              <w:t>1</w:t>
            </w:r>
            <w:r w:rsidRPr="009F0C61">
              <w:t>/L</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Rozsah studijního předmětu</w:t>
            </w:r>
          </w:p>
        </w:tc>
        <w:tc>
          <w:tcPr>
            <w:tcW w:w="1701" w:type="dxa"/>
            <w:gridSpan w:val="2"/>
          </w:tcPr>
          <w:p w:rsidR="006C59E6" w:rsidRPr="009F0C61" w:rsidRDefault="006C59E6" w:rsidP="00F2197A">
            <w:pPr>
              <w:jc w:val="both"/>
            </w:pPr>
            <w:r w:rsidRPr="009F0C61">
              <w:t>26p + 13c</w:t>
            </w:r>
          </w:p>
        </w:tc>
        <w:tc>
          <w:tcPr>
            <w:tcW w:w="889" w:type="dxa"/>
            <w:shd w:val="clear" w:color="auto" w:fill="F7CAAC"/>
          </w:tcPr>
          <w:p w:rsidR="006C59E6" w:rsidRPr="009F0C61" w:rsidRDefault="006C59E6" w:rsidP="00F2197A">
            <w:pPr>
              <w:jc w:val="both"/>
              <w:rPr>
                <w:b/>
              </w:rPr>
            </w:pPr>
            <w:r w:rsidRPr="009F0C61">
              <w:rPr>
                <w:b/>
              </w:rPr>
              <w:t xml:space="preserve">hod. </w:t>
            </w:r>
          </w:p>
        </w:tc>
        <w:tc>
          <w:tcPr>
            <w:tcW w:w="816" w:type="dxa"/>
          </w:tcPr>
          <w:p w:rsidR="006C59E6" w:rsidRPr="009F0C61" w:rsidRDefault="006C59E6" w:rsidP="00F2197A">
            <w:pPr>
              <w:jc w:val="both"/>
            </w:pPr>
            <w:r w:rsidRPr="009F0C61">
              <w:t>39</w:t>
            </w:r>
          </w:p>
        </w:tc>
        <w:tc>
          <w:tcPr>
            <w:tcW w:w="2156" w:type="dxa"/>
            <w:shd w:val="clear" w:color="auto" w:fill="F7CAAC"/>
          </w:tcPr>
          <w:p w:rsidR="006C59E6" w:rsidRPr="009F0C61" w:rsidRDefault="006C59E6" w:rsidP="00F2197A">
            <w:pPr>
              <w:jc w:val="both"/>
              <w:rPr>
                <w:b/>
              </w:rPr>
            </w:pPr>
            <w:r w:rsidRPr="009F0C61">
              <w:rPr>
                <w:b/>
              </w:rPr>
              <w:t>kreditů</w:t>
            </w:r>
          </w:p>
        </w:tc>
        <w:tc>
          <w:tcPr>
            <w:tcW w:w="1207" w:type="dxa"/>
            <w:gridSpan w:val="2"/>
          </w:tcPr>
          <w:p w:rsidR="006C59E6" w:rsidRPr="009F0C61" w:rsidRDefault="006C59E6" w:rsidP="00F2197A">
            <w:pPr>
              <w:jc w:val="both"/>
            </w:pPr>
            <w:r w:rsidRPr="009F0C61">
              <w:t>4</w:t>
            </w:r>
          </w:p>
        </w:tc>
      </w:tr>
      <w:tr w:rsidR="006C59E6" w:rsidRPr="009F0C61" w:rsidTr="00F2197A">
        <w:tc>
          <w:tcPr>
            <w:tcW w:w="3086" w:type="dxa"/>
            <w:shd w:val="clear" w:color="auto" w:fill="F7CAAC"/>
          </w:tcPr>
          <w:p w:rsidR="006C59E6" w:rsidRPr="009F0C61" w:rsidRDefault="006C59E6" w:rsidP="00F2197A">
            <w:pPr>
              <w:jc w:val="both"/>
              <w:rPr>
                <w:b/>
                <w:sz w:val="22"/>
              </w:rPr>
            </w:pPr>
            <w:r w:rsidRPr="009F0C61">
              <w:rPr>
                <w:b/>
              </w:rPr>
              <w:t>Prerekvizity, korekvizity, ekvivalence</w:t>
            </w:r>
          </w:p>
        </w:tc>
        <w:tc>
          <w:tcPr>
            <w:tcW w:w="6769" w:type="dxa"/>
            <w:gridSpan w:val="7"/>
          </w:tcPr>
          <w:p w:rsidR="006C59E6" w:rsidRPr="009F0C61" w:rsidRDefault="006C59E6" w:rsidP="00F2197A">
            <w:pPr>
              <w:jc w:val="both"/>
            </w:pP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Způsob ověření studijních výsledků</w:t>
            </w:r>
          </w:p>
        </w:tc>
        <w:tc>
          <w:tcPr>
            <w:tcW w:w="3406" w:type="dxa"/>
            <w:gridSpan w:val="4"/>
          </w:tcPr>
          <w:p w:rsidR="006C59E6" w:rsidRPr="009F0C61" w:rsidRDefault="006C59E6" w:rsidP="00F2197A">
            <w:pPr>
              <w:jc w:val="both"/>
            </w:pPr>
            <w:r w:rsidRPr="009F0C61">
              <w:t>zápočet, zkouška</w:t>
            </w:r>
          </w:p>
        </w:tc>
        <w:tc>
          <w:tcPr>
            <w:tcW w:w="2156" w:type="dxa"/>
            <w:shd w:val="clear" w:color="auto" w:fill="F7CAAC"/>
          </w:tcPr>
          <w:p w:rsidR="006C59E6" w:rsidRPr="009F0C61" w:rsidRDefault="006C59E6" w:rsidP="00F2197A">
            <w:pPr>
              <w:jc w:val="both"/>
              <w:rPr>
                <w:b/>
              </w:rPr>
            </w:pPr>
            <w:r w:rsidRPr="009F0C61">
              <w:rPr>
                <w:b/>
              </w:rPr>
              <w:t>Forma výuky</w:t>
            </w:r>
          </w:p>
        </w:tc>
        <w:tc>
          <w:tcPr>
            <w:tcW w:w="1207" w:type="dxa"/>
            <w:gridSpan w:val="2"/>
          </w:tcPr>
          <w:p w:rsidR="006C59E6" w:rsidRPr="009F0C61" w:rsidRDefault="006C59E6" w:rsidP="00F2197A">
            <w:pPr>
              <w:jc w:val="both"/>
            </w:pPr>
            <w:r w:rsidRPr="009F0C61">
              <w:t>přednáška, cvičení</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Forma způsobu ověření studijních výsledků a další požadavky na studenta</w:t>
            </w:r>
          </w:p>
        </w:tc>
        <w:tc>
          <w:tcPr>
            <w:tcW w:w="6769" w:type="dxa"/>
            <w:gridSpan w:val="7"/>
            <w:tcBorders>
              <w:bottom w:val="nil"/>
            </w:tcBorders>
          </w:tcPr>
          <w:p w:rsidR="006C59E6" w:rsidRDefault="006C59E6" w:rsidP="00F2197A">
            <w:r>
              <w:t>Způsob zakončení předmětu – zápočet, zkouška</w:t>
            </w:r>
          </w:p>
          <w:p w:rsidR="006C59E6" w:rsidRPr="00C4126F" w:rsidRDefault="006C59E6" w:rsidP="006C59E6">
            <w:pPr>
              <w:jc w:val="both"/>
            </w:pPr>
            <w:r>
              <w:t xml:space="preserve">Požadavek na zápočet: </w:t>
            </w:r>
            <w:r>
              <w:rPr>
                <w:color w:val="000000"/>
                <w:szCs w:val="18"/>
                <w:shd w:val="clear" w:color="auto" w:fill="FFFFFF"/>
              </w:rPr>
              <w:t>aktivní účast na cvičeních;</w:t>
            </w:r>
            <w:r w:rsidRPr="00C4126F">
              <w:rPr>
                <w:color w:val="000000"/>
                <w:szCs w:val="18"/>
                <w:shd w:val="clear" w:color="auto" w:fill="FFFFFF"/>
              </w:rPr>
              <w:t xml:space="preserve"> příprava na diskusi k zadaným otázkám; vypracování seminární práce zabývající se technologií výroby vybraného výrobku nebo zbožíznalectvím v rozsahu 8 - 12 stran a odevzdání výše uvedené práce nejpozději v týdnu před zápočtovým týdnem; nejméně 85% účast na cvičeních. </w:t>
            </w:r>
          </w:p>
          <w:p w:rsidR="006C59E6" w:rsidRPr="009F0C61" w:rsidRDefault="006C59E6" w:rsidP="006C59E6">
            <w:pPr>
              <w:jc w:val="both"/>
            </w:pPr>
            <w:r>
              <w:t xml:space="preserve">Požadavek na zkoušku: </w:t>
            </w:r>
            <w:r>
              <w:rPr>
                <w:color w:val="000000"/>
                <w:szCs w:val="18"/>
                <w:shd w:val="clear" w:color="auto" w:fill="FFFFFF"/>
              </w:rPr>
              <w:t>z</w:t>
            </w:r>
            <w:r w:rsidRPr="00C4126F">
              <w:rPr>
                <w:color w:val="000000"/>
                <w:szCs w:val="18"/>
                <w:shd w:val="clear" w:color="auto" w:fill="FFFFFF"/>
              </w:rPr>
              <w:t>ískání zápočtu</w:t>
            </w:r>
            <w:r>
              <w:rPr>
                <w:color w:val="000000"/>
                <w:szCs w:val="18"/>
                <w:shd w:val="clear" w:color="auto" w:fill="FFFFFF"/>
              </w:rPr>
              <w:t xml:space="preserve">; </w:t>
            </w:r>
            <w:r w:rsidRPr="00C4126F">
              <w:rPr>
                <w:color w:val="000000"/>
                <w:szCs w:val="18"/>
                <w:shd w:val="clear" w:color="auto" w:fill="FFFFFF"/>
              </w:rPr>
              <w:t>úspěšné zvládnutí písemné (min. 60%) a navazující ústní zkoušky. </w:t>
            </w:r>
          </w:p>
        </w:tc>
      </w:tr>
      <w:tr w:rsidR="006C59E6" w:rsidRPr="009F0C61" w:rsidTr="00F2197A">
        <w:trPr>
          <w:trHeight w:val="132"/>
        </w:trPr>
        <w:tc>
          <w:tcPr>
            <w:tcW w:w="9855" w:type="dxa"/>
            <w:gridSpan w:val="8"/>
            <w:tcBorders>
              <w:top w:val="nil"/>
            </w:tcBorders>
          </w:tcPr>
          <w:p w:rsidR="006C59E6" w:rsidRPr="009F0C61" w:rsidRDefault="006C59E6" w:rsidP="00F2197A">
            <w:pPr>
              <w:jc w:val="both"/>
            </w:pPr>
          </w:p>
        </w:tc>
      </w:tr>
      <w:tr w:rsidR="006C59E6" w:rsidRPr="009F0C61" w:rsidTr="00F2197A">
        <w:trPr>
          <w:trHeight w:val="197"/>
        </w:trPr>
        <w:tc>
          <w:tcPr>
            <w:tcW w:w="3086" w:type="dxa"/>
            <w:tcBorders>
              <w:top w:val="nil"/>
            </w:tcBorders>
            <w:shd w:val="clear" w:color="auto" w:fill="F7CAAC"/>
          </w:tcPr>
          <w:p w:rsidR="006C59E6" w:rsidRPr="009F0C61" w:rsidRDefault="006C59E6" w:rsidP="00F2197A">
            <w:pPr>
              <w:jc w:val="both"/>
              <w:rPr>
                <w:b/>
              </w:rPr>
            </w:pPr>
            <w:r w:rsidRPr="009F0C61">
              <w:rPr>
                <w:b/>
              </w:rPr>
              <w:t>Garant předmětu</w:t>
            </w:r>
          </w:p>
        </w:tc>
        <w:tc>
          <w:tcPr>
            <w:tcW w:w="6769" w:type="dxa"/>
            <w:gridSpan w:val="7"/>
            <w:tcBorders>
              <w:top w:val="nil"/>
            </w:tcBorders>
          </w:tcPr>
          <w:p w:rsidR="006C59E6" w:rsidRPr="009F0C61" w:rsidRDefault="006C59E6" w:rsidP="00F2197A">
            <w:pPr>
              <w:jc w:val="both"/>
            </w:pPr>
            <w:r w:rsidRPr="009F0C61">
              <w:t>doc. Ing. Petr Briš, CSc.</w:t>
            </w:r>
          </w:p>
        </w:tc>
      </w:tr>
      <w:tr w:rsidR="006C59E6" w:rsidRPr="009F0C61" w:rsidTr="00F2197A">
        <w:trPr>
          <w:trHeight w:val="243"/>
        </w:trPr>
        <w:tc>
          <w:tcPr>
            <w:tcW w:w="3086" w:type="dxa"/>
            <w:tcBorders>
              <w:top w:val="nil"/>
            </w:tcBorders>
            <w:shd w:val="clear" w:color="auto" w:fill="F7CAAC"/>
          </w:tcPr>
          <w:p w:rsidR="006C59E6" w:rsidRPr="009F0C61" w:rsidRDefault="006C59E6" w:rsidP="00F2197A">
            <w:pPr>
              <w:jc w:val="both"/>
              <w:rPr>
                <w:b/>
              </w:rPr>
            </w:pPr>
            <w:r w:rsidRPr="009F0C61">
              <w:rPr>
                <w:b/>
              </w:rPr>
              <w:t>Zapojení garanta do výuky předmětu</w:t>
            </w:r>
          </w:p>
        </w:tc>
        <w:tc>
          <w:tcPr>
            <w:tcW w:w="6769" w:type="dxa"/>
            <w:gridSpan w:val="7"/>
            <w:tcBorders>
              <w:top w:val="nil"/>
            </w:tcBorders>
          </w:tcPr>
          <w:p w:rsidR="006C59E6" w:rsidRPr="009F0C61" w:rsidRDefault="006C59E6" w:rsidP="00C51B31">
            <w:pPr>
              <w:jc w:val="both"/>
            </w:pPr>
            <w:r>
              <w:t xml:space="preserve">Garant se podílí na přednášení v rozsahu </w:t>
            </w:r>
            <w:r w:rsidR="00C51B31">
              <w:t>6</w:t>
            </w:r>
            <w:r>
              <w:t>0 %, dále stanovuje koncepci cvičení a dohlíží na jejich jednotné vedení.</w:t>
            </w: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Vyučující</w:t>
            </w:r>
          </w:p>
        </w:tc>
        <w:tc>
          <w:tcPr>
            <w:tcW w:w="6769" w:type="dxa"/>
            <w:gridSpan w:val="7"/>
            <w:tcBorders>
              <w:bottom w:val="nil"/>
            </w:tcBorders>
          </w:tcPr>
          <w:p w:rsidR="006C59E6" w:rsidRPr="009F0C61" w:rsidRDefault="006C59E6" w:rsidP="00C75F6A">
            <w:pPr>
              <w:jc w:val="both"/>
            </w:pPr>
            <w:r w:rsidRPr="009F0C61">
              <w:t>doc. Ing. Petr Briš, CSc.</w:t>
            </w:r>
            <w:r w:rsidR="00C75F6A">
              <w:t xml:space="preserve"> – přednáš</w:t>
            </w:r>
            <w:r w:rsidR="00C51B31">
              <w:t>ky (60</w:t>
            </w:r>
            <w:r w:rsidR="00C75F6A">
              <w:t>%)</w:t>
            </w:r>
            <w:r w:rsidR="00C51B31">
              <w:t>; Ing. Markéta Popelková – přednášky (40%)</w:t>
            </w:r>
            <w:r w:rsidR="001426D6">
              <w:t xml:space="preserve"> – ext.</w:t>
            </w:r>
          </w:p>
        </w:tc>
      </w:tr>
      <w:tr w:rsidR="006C59E6" w:rsidRPr="009F0C61" w:rsidTr="00F2197A">
        <w:trPr>
          <w:trHeight w:val="70"/>
        </w:trPr>
        <w:tc>
          <w:tcPr>
            <w:tcW w:w="9855" w:type="dxa"/>
            <w:gridSpan w:val="8"/>
            <w:tcBorders>
              <w:top w:val="nil"/>
            </w:tcBorders>
          </w:tcPr>
          <w:p w:rsidR="006C59E6" w:rsidRPr="009F0C61" w:rsidRDefault="006C59E6" w:rsidP="00F2197A">
            <w:pPr>
              <w:jc w:val="both"/>
            </w:pPr>
          </w:p>
        </w:tc>
      </w:tr>
      <w:tr w:rsidR="006C59E6" w:rsidRPr="009F0C61" w:rsidTr="00F2197A">
        <w:tc>
          <w:tcPr>
            <w:tcW w:w="3086" w:type="dxa"/>
            <w:shd w:val="clear" w:color="auto" w:fill="F7CAAC"/>
          </w:tcPr>
          <w:p w:rsidR="006C59E6" w:rsidRPr="009F0C61" w:rsidRDefault="006C59E6" w:rsidP="00F2197A">
            <w:pPr>
              <w:jc w:val="both"/>
              <w:rPr>
                <w:b/>
              </w:rPr>
            </w:pPr>
            <w:r w:rsidRPr="009F0C61">
              <w:rPr>
                <w:b/>
              </w:rPr>
              <w:t>Stručná anotace předmětu</w:t>
            </w:r>
          </w:p>
        </w:tc>
        <w:tc>
          <w:tcPr>
            <w:tcW w:w="6769" w:type="dxa"/>
            <w:gridSpan w:val="7"/>
            <w:tcBorders>
              <w:bottom w:val="nil"/>
            </w:tcBorders>
          </w:tcPr>
          <w:p w:rsidR="006C59E6" w:rsidRPr="009F0C61" w:rsidRDefault="006C59E6" w:rsidP="00F2197A">
            <w:pPr>
              <w:jc w:val="both"/>
            </w:pPr>
          </w:p>
        </w:tc>
      </w:tr>
      <w:tr w:rsidR="006C59E6" w:rsidRPr="009F0C61" w:rsidTr="00F2197A">
        <w:trPr>
          <w:trHeight w:val="3938"/>
        </w:trPr>
        <w:tc>
          <w:tcPr>
            <w:tcW w:w="9855" w:type="dxa"/>
            <w:gridSpan w:val="8"/>
            <w:tcBorders>
              <w:top w:val="nil"/>
              <w:bottom w:val="single" w:sz="12" w:space="0" w:color="auto"/>
            </w:tcBorders>
          </w:tcPr>
          <w:p w:rsidR="006C59E6" w:rsidRPr="00C4126F" w:rsidRDefault="006C59E6" w:rsidP="00F2197A">
            <w:pPr>
              <w:pStyle w:val="Odstavecseseznamem"/>
              <w:shd w:val="clear" w:color="auto" w:fill="FFFFFF"/>
              <w:ind w:left="38"/>
              <w:jc w:val="both"/>
              <w:rPr>
                <w:bCs/>
                <w:iCs/>
              </w:rPr>
            </w:pPr>
            <w:r w:rsidRPr="00C4126F">
              <w:rPr>
                <w:bCs/>
                <w:iCs/>
              </w:rPr>
              <w:t>Tento předmět se sestává ze dvou samostatných částí a to Základy výroby technologií a Nauky o zboží. Výuka je v prvních 4 týdnech zaměřena na základní technologie nezbytné pro všechny druhy výrob a to na: těžbu surovin a jejich zpracování na technické materiály, výrobu energie, informaci o pohonných jednotkách strojních zařízení. Na tyto kapitoly pak navazuje další kapitoly, zaměřené především na nejzákladnější druhy výrob, tzn. stavební výrobu, třískové a beztřískové obrábění kovů, dřeva a plastu atd.</w:t>
            </w:r>
          </w:p>
          <w:p w:rsidR="006C59E6" w:rsidRPr="00C4126F" w:rsidRDefault="006C59E6" w:rsidP="00F2197A">
            <w:pPr>
              <w:pStyle w:val="Odstavecseseznamem"/>
              <w:shd w:val="clear" w:color="auto" w:fill="FFFFFF"/>
              <w:ind w:left="38"/>
              <w:jc w:val="both"/>
              <w:rPr>
                <w:shd w:val="clear" w:color="auto" w:fill="FFFFFF"/>
              </w:rPr>
            </w:pPr>
            <w:r w:rsidRPr="00C4126F">
              <w:rPr>
                <w:bCs/>
                <w:iCs/>
              </w:rPr>
              <w:t>Další část předmětu se týká oblasti nauky o zboží, která podává studentům všeobecné informace o výrobku z pohledu jeho vlastností, užitné hodnoty, kvality a jeho individuální i celospolečenské užitečnosti. Dále se tato část zabývá problematikou zkoušení a testování zboží, ochraně užitných hodnot zboží, legislativou související s problematikou zboží především ve vztahu k bezpečnosti zboží pro spotřebitele a společnost. Cílem tohoto předmětu je předat studentům v poněkud stručnější formě co nejúplnější informace jak o výrobních technologiích, tak i nauce o zboží tak, aby studenti získali o obou těchto oborech jasný a ucelený přehled.</w:t>
            </w:r>
            <w:r w:rsidRPr="00C4126F">
              <w:rPr>
                <w:shd w:val="clear" w:color="auto" w:fill="FFFFFF"/>
              </w:rPr>
              <w:t> </w:t>
            </w:r>
          </w:p>
          <w:p w:rsidR="006C59E6" w:rsidRPr="00C4126F" w:rsidRDefault="006C59E6" w:rsidP="00F2197A">
            <w:pPr>
              <w:pStyle w:val="Odstavecseseznamem"/>
              <w:shd w:val="clear" w:color="auto" w:fill="FFFFFF"/>
              <w:ind w:left="38"/>
              <w:rPr>
                <w:color w:val="000000"/>
                <w:shd w:val="clear" w:color="auto" w:fill="FFFFFF"/>
              </w:rPr>
            </w:pPr>
            <w:r w:rsidRPr="00C4126F">
              <w:rPr>
                <w:color w:val="000000"/>
                <w:shd w:val="clear" w:color="auto" w:fill="FFFFFF"/>
              </w:rPr>
              <w:t>Obsah:</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Suroviny.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Technické materiály.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Výroba energie.</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Pohonné jednotky.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Technologie zpracování kovů, plastů a dřeva.</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Technologie stavební, keramické a textilní výroby.</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Charakteristika zboží a zbožíznalectví.</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Kvalita zboží.</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Hodnocení užitných vlastností zboží.</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Význam harmonizovaných norem.</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Ochrana užitných hodnot ve sféře oběhu.</w:t>
            </w:r>
          </w:p>
          <w:p w:rsidR="006C59E6" w:rsidRPr="00C4126F" w:rsidRDefault="006C59E6" w:rsidP="00693D56">
            <w:pPr>
              <w:pStyle w:val="Odstavecseseznamem"/>
              <w:numPr>
                <w:ilvl w:val="0"/>
                <w:numId w:val="14"/>
              </w:numPr>
              <w:shd w:val="clear" w:color="auto" w:fill="FFFFFF"/>
              <w:ind w:left="322" w:hanging="284"/>
              <w:rPr>
                <w:bCs/>
                <w:iCs/>
              </w:rPr>
            </w:pPr>
            <w:r w:rsidRPr="00C4126F">
              <w:rPr>
                <w:bCs/>
                <w:iCs/>
              </w:rPr>
              <w:t>Zvyšování užitné hodnoty zboží a inovační proces.</w:t>
            </w:r>
          </w:p>
          <w:p w:rsidR="006C59E6" w:rsidRPr="007E76C2" w:rsidRDefault="006C59E6" w:rsidP="00693D56">
            <w:pPr>
              <w:pStyle w:val="Odstavecseseznamem"/>
              <w:numPr>
                <w:ilvl w:val="0"/>
                <w:numId w:val="14"/>
              </w:numPr>
              <w:shd w:val="clear" w:color="auto" w:fill="FFFFFF"/>
              <w:ind w:left="322" w:hanging="284"/>
              <w:rPr>
                <w:bCs/>
                <w:iCs/>
              </w:rPr>
            </w:pPr>
            <w:r w:rsidRPr="00C4126F">
              <w:rPr>
                <w:bCs/>
                <w:iCs/>
              </w:rPr>
              <w:t>Shrnutí základních znalostí z oboru výrobních technologií.</w:t>
            </w:r>
            <w:r w:rsidRPr="007E76C2">
              <w:rPr>
                <w:rFonts w:ascii="Tahoma" w:hAnsi="Tahoma" w:cs="Tahoma"/>
                <w:color w:val="000000"/>
                <w:sz w:val="17"/>
                <w:szCs w:val="17"/>
                <w:shd w:val="clear" w:color="auto" w:fill="FFFFFF"/>
              </w:rPr>
              <w:t> </w:t>
            </w:r>
          </w:p>
        </w:tc>
      </w:tr>
      <w:tr w:rsidR="006C59E6" w:rsidRPr="009F0C61" w:rsidTr="00F2197A">
        <w:trPr>
          <w:trHeight w:val="265"/>
        </w:trPr>
        <w:tc>
          <w:tcPr>
            <w:tcW w:w="3653" w:type="dxa"/>
            <w:gridSpan w:val="2"/>
            <w:tcBorders>
              <w:top w:val="nil"/>
            </w:tcBorders>
            <w:shd w:val="clear" w:color="auto" w:fill="F7CAAC"/>
          </w:tcPr>
          <w:p w:rsidR="006C59E6" w:rsidRPr="009F0C61" w:rsidRDefault="006C59E6" w:rsidP="00F2197A">
            <w:pPr>
              <w:jc w:val="both"/>
            </w:pPr>
            <w:r w:rsidRPr="009F0C61">
              <w:rPr>
                <w:b/>
              </w:rPr>
              <w:t>Studijní literatura a studijní pomůcky</w:t>
            </w:r>
          </w:p>
        </w:tc>
        <w:tc>
          <w:tcPr>
            <w:tcW w:w="6202" w:type="dxa"/>
            <w:gridSpan w:val="6"/>
            <w:tcBorders>
              <w:top w:val="nil"/>
              <w:bottom w:val="nil"/>
            </w:tcBorders>
          </w:tcPr>
          <w:p w:rsidR="006C59E6" w:rsidRPr="009F0C61" w:rsidRDefault="006C59E6" w:rsidP="00F2197A">
            <w:pPr>
              <w:jc w:val="both"/>
            </w:pPr>
          </w:p>
        </w:tc>
      </w:tr>
      <w:tr w:rsidR="006C59E6" w:rsidRPr="009F0C61" w:rsidTr="00F2197A">
        <w:trPr>
          <w:trHeight w:val="708"/>
        </w:trPr>
        <w:tc>
          <w:tcPr>
            <w:tcW w:w="9855" w:type="dxa"/>
            <w:gridSpan w:val="8"/>
            <w:tcBorders>
              <w:top w:val="nil"/>
            </w:tcBorders>
          </w:tcPr>
          <w:p w:rsidR="00B833E4" w:rsidRPr="003B60A4" w:rsidRDefault="00B833E4" w:rsidP="00B833E4">
            <w:pPr>
              <w:shd w:val="clear" w:color="auto" w:fill="FFFFFF"/>
              <w:rPr>
                <w:b/>
                <w:bCs/>
                <w:color w:val="000000"/>
              </w:rPr>
            </w:pPr>
            <w:r w:rsidRPr="003B60A4">
              <w:rPr>
                <w:b/>
                <w:bCs/>
                <w:color w:val="000000"/>
              </w:rPr>
              <w:t>Povinná literatura</w:t>
            </w:r>
          </w:p>
          <w:p w:rsidR="00B833E4" w:rsidRPr="003B60A4" w:rsidRDefault="00B833E4" w:rsidP="00B833E4">
            <w:pPr>
              <w:jc w:val="both"/>
              <w:rPr>
                <w:shd w:val="clear" w:color="auto" w:fill="FFFFFF"/>
              </w:rPr>
            </w:pPr>
            <w:r w:rsidRPr="003B60A4">
              <w:rPr>
                <w:shd w:val="clear" w:color="auto" w:fill="FFFFFF"/>
              </w:rPr>
              <w:t>BRIŠ, P. </w:t>
            </w:r>
            <w:r w:rsidRPr="003B60A4">
              <w:rPr>
                <w:i/>
                <w:shd w:val="clear" w:color="auto" w:fill="FFFFFF"/>
              </w:rPr>
              <w:t>Nauka o zboží: obecná část.</w:t>
            </w:r>
            <w:r w:rsidRPr="003B60A4">
              <w:rPr>
                <w:shd w:val="clear" w:color="auto" w:fill="FFFFFF"/>
              </w:rPr>
              <w:t xml:space="preserve"> Zlín: Univerzita Tomáše Bati ve Zlíně, 2009, 159 s. ISBN 978-80-7318-774-3.</w:t>
            </w:r>
          </w:p>
          <w:p w:rsidR="00B833E4" w:rsidRPr="003B60A4" w:rsidRDefault="00B833E4" w:rsidP="00B833E4">
            <w:pPr>
              <w:jc w:val="both"/>
              <w:rPr>
                <w:shd w:val="clear" w:color="auto" w:fill="FFFFFF"/>
              </w:rPr>
            </w:pPr>
            <w:r w:rsidRPr="003B60A4">
              <w:rPr>
                <w:shd w:val="clear" w:color="auto" w:fill="FFFFFF"/>
              </w:rPr>
              <w:t>BRIŠ, P. </w:t>
            </w:r>
            <w:r w:rsidRPr="003B60A4">
              <w:rPr>
                <w:i/>
                <w:shd w:val="clear" w:color="auto" w:fill="FFFFFF"/>
              </w:rPr>
              <w:t>Nauka o zboží: speciální část</w:t>
            </w:r>
            <w:r w:rsidRPr="003B60A4">
              <w:rPr>
                <w:shd w:val="clear" w:color="auto" w:fill="FFFFFF"/>
              </w:rPr>
              <w:t>. Zlín: Univerzita Tomáše Bati ve Zlíně, 2010, 196 s. ISBN 978-80-7318-902-0.</w:t>
            </w:r>
          </w:p>
          <w:p w:rsidR="00B833E4" w:rsidRPr="003B60A4" w:rsidRDefault="00B833E4" w:rsidP="00B833E4">
            <w:pPr>
              <w:jc w:val="both"/>
              <w:rPr>
                <w:shd w:val="clear" w:color="auto" w:fill="FFFFFF"/>
              </w:rPr>
            </w:pPr>
            <w:r w:rsidRPr="003B60A4">
              <w:rPr>
                <w:shd w:val="clear" w:color="auto" w:fill="FFFFFF"/>
              </w:rPr>
              <w:t>HITOMI, K. </w:t>
            </w:r>
            <w:r w:rsidRPr="003B60A4">
              <w:rPr>
                <w:i/>
                <w:iCs/>
                <w:shd w:val="clear" w:color="auto" w:fill="FFFFFF"/>
              </w:rPr>
              <w:t>Manufacturing Systems Engineering: A Unified Approach to Manufacturing Technology, Production Management and Industrial Economics</w:t>
            </w:r>
            <w:r w:rsidRPr="003B60A4">
              <w:rPr>
                <w:shd w:val="clear" w:color="auto" w:fill="FFFFFF"/>
              </w:rPr>
              <w:t>. Routledge, 2017</w:t>
            </w:r>
            <w:r>
              <w:rPr>
                <w:shd w:val="clear" w:color="auto" w:fill="FFFFFF"/>
              </w:rPr>
              <w:t xml:space="preserve">, 560 s. ISBN </w:t>
            </w:r>
            <w:r w:rsidRPr="00B833E4">
              <w:rPr>
                <w:shd w:val="clear" w:color="auto" w:fill="FFFFFF"/>
              </w:rPr>
              <w:t>9780203748145</w:t>
            </w:r>
            <w:r>
              <w:rPr>
                <w:shd w:val="clear" w:color="auto" w:fill="FFFFFF"/>
              </w:rPr>
              <w:t>.</w:t>
            </w:r>
          </w:p>
          <w:p w:rsidR="00B833E4" w:rsidRPr="003B60A4" w:rsidRDefault="00B833E4" w:rsidP="00B833E4">
            <w:pPr>
              <w:shd w:val="clear" w:color="auto" w:fill="FFFFFF"/>
              <w:jc w:val="both"/>
              <w:rPr>
                <w:sz w:val="24"/>
                <w:szCs w:val="24"/>
              </w:rPr>
            </w:pPr>
            <w:r w:rsidRPr="003B60A4">
              <w:t>NĚMEC, D. </w:t>
            </w:r>
            <w:r w:rsidRPr="003B60A4">
              <w:rPr>
                <w:i/>
                <w:iCs/>
              </w:rPr>
              <w:t>Základy výrobních technologií</w:t>
            </w:r>
            <w:r w:rsidRPr="003B60A4">
              <w:t>. Vyd. 7., upr. Zlín: Univerzita Tomáše Bati ve Zlíně, 2008,</w:t>
            </w:r>
            <w:r w:rsidRPr="003B60A4">
              <w:rPr>
                <w:sz w:val="24"/>
                <w:szCs w:val="24"/>
              </w:rPr>
              <w:t xml:space="preserve"> </w:t>
            </w:r>
            <w:r w:rsidRPr="003B60A4">
              <w:t>245 s. ISBN 978-80-7318-737-8.</w:t>
            </w:r>
          </w:p>
          <w:p w:rsidR="00B833E4" w:rsidRPr="003B60A4" w:rsidRDefault="00B833E4" w:rsidP="00B833E4">
            <w:pPr>
              <w:shd w:val="clear" w:color="auto" w:fill="FFFFFF"/>
              <w:rPr>
                <w:b/>
                <w:bCs/>
                <w:color w:val="000000"/>
              </w:rPr>
            </w:pPr>
            <w:r w:rsidRPr="003B60A4">
              <w:rPr>
                <w:b/>
                <w:bCs/>
                <w:color w:val="000000"/>
              </w:rPr>
              <w:t>Doporučená literatura</w:t>
            </w:r>
          </w:p>
          <w:p w:rsidR="00B833E4" w:rsidRPr="003B60A4" w:rsidRDefault="00B833E4" w:rsidP="00B833E4">
            <w:pPr>
              <w:jc w:val="both"/>
              <w:rPr>
                <w:i/>
                <w:iCs/>
              </w:rPr>
            </w:pPr>
            <w:r w:rsidRPr="003B60A4">
              <w:rPr>
                <w:shd w:val="clear" w:color="auto" w:fill="FFFFFF"/>
              </w:rPr>
              <w:lastRenderedPageBreak/>
              <w:t>NOVÁK, M</w:t>
            </w:r>
            <w:r>
              <w:rPr>
                <w:shd w:val="clear" w:color="auto" w:fill="FFFFFF"/>
              </w:rPr>
              <w:t>.,</w:t>
            </w:r>
            <w:r w:rsidRPr="003B60A4">
              <w:rPr>
                <w:shd w:val="clear" w:color="auto" w:fill="FFFFFF"/>
              </w:rPr>
              <w:t xml:space="preserve"> SVOBODOVÁ</w:t>
            </w:r>
            <w:r>
              <w:rPr>
                <w:shd w:val="clear" w:color="auto" w:fill="FFFFFF"/>
              </w:rPr>
              <w:t>, H</w:t>
            </w:r>
            <w:r w:rsidRPr="003B60A4">
              <w:rPr>
                <w:i/>
                <w:iCs/>
              </w:rPr>
              <w:t>. Produktový a provozní management: příklady. Vyd. 2., přeprac. Praha: Oeconomica, 2008, 71 s. ISBN 978-80-245-1358-4.</w:t>
            </w:r>
          </w:p>
          <w:p w:rsidR="00B833E4" w:rsidRPr="003B60A4" w:rsidRDefault="00B833E4" w:rsidP="00B833E4">
            <w:pPr>
              <w:pStyle w:val="xmsonormal"/>
              <w:shd w:val="clear" w:color="auto" w:fill="FFFFFF"/>
              <w:jc w:val="both"/>
              <w:rPr>
                <w:rFonts w:ascii="Times New Roman" w:hAnsi="Times New Roman"/>
                <w:iCs/>
                <w:sz w:val="20"/>
                <w:szCs w:val="20"/>
              </w:rPr>
            </w:pPr>
            <w:r w:rsidRPr="003B60A4">
              <w:rPr>
                <w:rFonts w:ascii="Times New Roman" w:hAnsi="Times New Roman"/>
                <w:sz w:val="20"/>
                <w:szCs w:val="20"/>
                <w:shd w:val="clear" w:color="auto" w:fill="FFFFFF"/>
                <w:lang w:eastAsia="en-US"/>
              </w:rPr>
              <w:t>PFAFFENZELLER, S</w:t>
            </w:r>
            <w:r w:rsidRPr="003B60A4">
              <w:rPr>
                <w:rFonts w:ascii="Times New Roman" w:hAnsi="Times New Roman"/>
                <w:i/>
                <w:iCs/>
                <w:sz w:val="20"/>
                <w:szCs w:val="20"/>
              </w:rPr>
              <w:t xml:space="preserve">. Global Commodity Markets and Development Economics. </w:t>
            </w:r>
            <w:r w:rsidRPr="003B60A4">
              <w:rPr>
                <w:rFonts w:ascii="Times New Roman" w:hAnsi="Times New Roman"/>
                <w:iCs/>
                <w:sz w:val="20"/>
                <w:szCs w:val="20"/>
              </w:rPr>
              <w:t>Routledge, 2018</w:t>
            </w:r>
            <w:r>
              <w:rPr>
                <w:rFonts w:ascii="Times New Roman" w:hAnsi="Times New Roman"/>
                <w:iCs/>
                <w:sz w:val="20"/>
                <w:szCs w:val="20"/>
              </w:rPr>
              <w:t>, 180 s</w:t>
            </w:r>
            <w:r w:rsidRPr="003B60A4">
              <w:rPr>
                <w:rFonts w:ascii="Times New Roman" w:hAnsi="Times New Roman"/>
                <w:iCs/>
                <w:sz w:val="20"/>
                <w:szCs w:val="20"/>
              </w:rPr>
              <w:t>.</w:t>
            </w:r>
            <w:r>
              <w:rPr>
                <w:rFonts w:ascii="Times New Roman" w:hAnsi="Times New Roman"/>
                <w:i/>
                <w:iCs/>
                <w:sz w:val="20"/>
                <w:szCs w:val="20"/>
              </w:rPr>
              <w:t xml:space="preserve"> </w:t>
            </w:r>
            <w:r w:rsidRPr="003B60A4">
              <w:rPr>
                <w:rFonts w:ascii="Times New Roman" w:hAnsi="Times New Roman"/>
                <w:iCs/>
                <w:sz w:val="20"/>
                <w:szCs w:val="20"/>
              </w:rPr>
              <w:t>ISBN 978-1138898257</w:t>
            </w:r>
            <w:r>
              <w:rPr>
                <w:rFonts w:ascii="Times New Roman" w:hAnsi="Times New Roman"/>
                <w:iCs/>
                <w:sz w:val="20"/>
                <w:szCs w:val="20"/>
              </w:rPr>
              <w:t>.</w:t>
            </w:r>
          </w:p>
          <w:p w:rsidR="006C59E6" w:rsidRPr="00FB56F6" w:rsidRDefault="00B833E4" w:rsidP="00B833E4">
            <w:pPr>
              <w:pStyle w:val="Odstavecseseznamem"/>
              <w:shd w:val="clear" w:color="auto" w:fill="FFFFFF"/>
              <w:ind w:left="0"/>
              <w:contextualSpacing w:val="0"/>
              <w:jc w:val="both"/>
              <w:rPr>
                <w:color w:val="000000"/>
                <w:szCs w:val="18"/>
              </w:rPr>
            </w:pPr>
            <w:r w:rsidRPr="003B60A4">
              <w:rPr>
                <w:shd w:val="clear" w:color="auto" w:fill="FFFFFF"/>
              </w:rPr>
              <w:t>PFAFFENZELLER, S. </w:t>
            </w:r>
            <w:r w:rsidRPr="003B60A4">
              <w:rPr>
                <w:i/>
                <w:iCs/>
                <w:shd w:val="clear" w:color="auto" w:fill="FFFFFF"/>
              </w:rPr>
              <w:t>Primary Commodities and Economic Development</w:t>
            </w:r>
            <w:r w:rsidRPr="003B60A4">
              <w:rPr>
                <w:shd w:val="clear" w:color="auto" w:fill="FFFFFF"/>
              </w:rPr>
              <w:t>. Taylor &amp; Francis, 2016</w:t>
            </w:r>
            <w:r>
              <w:rPr>
                <w:shd w:val="clear" w:color="auto" w:fill="FFFFFF"/>
              </w:rPr>
              <w:t>, 155 s</w:t>
            </w:r>
            <w:r w:rsidRPr="003B60A4">
              <w:rPr>
                <w:shd w:val="clear" w:color="auto" w:fill="FFFFFF"/>
              </w:rPr>
              <w:t>.</w:t>
            </w:r>
            <w:r>
              <w:rPr>
                <w:shd w:val="clear" w:color="auto" w:fill="FFFFFF"/>
              </w:rPr>
              <w:t xml:space="preserve"> ISBN </w:t>
            </w:r>
            <w:r w:rsidRPr="003B60A4">
              <w:rPr>
                <w:shd w:val="clear" w:color="auto" w:fill="FFFFFF"/>
              </w:rPr>
              <w:t>9781138014435</w:t>
            </w:r>
          </w:p>
        </w:tc>
      </w:tr>
      <w:tr w:rsidR="006C59E6" w:rsidRPr="009F0C6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9F0C61" w:rsidRDefault="006C59E6" w:rsidP="00F2197A">
            <w:pPr>
              <w:jc w:val="center"/>
              <w:rPr>
                <w:b/>
              </w:rPr>
            </w:pPr>
            <w:r w:rsidRPr="009F0C61">
              <w:rPr>
                <w:b/>
              </w:rPr>
              <w:lastRenderedPageBreak/>
              <w:t>Informace ke kombinované nebo distanční formě</w:t>
            </w:r>
          </w:p>
        </w:tc>
      </w:tr>
      <w:tr w:rsidR="006C59E6" w:rsidRPr="009F0C61" w:rsidTr="00F2197A">
        <w:tc>
          <w:tcPr>
            <w:tcW w:w="4787" w:type="dxa"/>
            <w:gridSpan w:val="3"/>
            <w:tcBorders>
              <w:top w:val="single" w:sz="2" w:space="0" w:color="auto"/>
            </w:tcBorders>
            <w:shd w:val="clear" w:color="auto" w:fill="F7CAAC"/>
          </w:tcPr>
          <w:p w:rsidR="006C59E6" w:rsidRPr="009F0C61" w:rsidRDefault="006C59E6" w:rsidP="00F2197A">
            <w:pPr>
              <w:jc w:val="both"/>
            </w:pPr>
            <w:r w:rsidRPr="009F0C61">
              <w:rPr>
                <w:b/>
              </w:rPr>
              <w:t>Rozsah konzultací (soustředění)</w:t>
            </w:r>
          </w:p>
        </w:tc>
        <w:tc>
          <w:tcPr>
            <w:tcW w:w="889" w:type="dxa"/>
            <w:tcBorders>
              <w:top w:val="single" w:sz="2" w:space="0" w:color="auto"/>
            </w:tcBorders>
          </w:tcPr>
          <w:p w:rsidR="006C59E6" w:rsidRPr="009F0C61" w:rsidRDefault="006C59E6" w:rsidP="00F2197A">
            <w:pPr>
              <w:jc w:val="both"/>
            </w:pPr>
            <w:r w:rsidRPr="009F0C61">
              <w:t>15</w:t>
            </w:r>
          </w:p>
        </w:tc>
        <w:tc>
          <w:tcPr>
            <w:tcW w:w="4179" w:type="dxa"/>
            <w:gridSpan w:val="4"/>
            <w:tcBorders>
              <w:top w:val="single" w:sz="2" w:space="0" w:color="auto"/>
            </w:tcBorders>
            <w:shd w:val="clear" w:color="auto" w:fill="F7CAAC"/>
          </w:tcPr>
          <w:p w:rsidR="006C59E6" w:rsidRPr="009F0C61" w:rsidRDefault="006C59E6" w:rsidP="00F2197A">
            <w:pPr>
              <w:jc w:val="both"/>
              <w:rPr>
                <w:b/>
              </w:rPr>
            </w:pPr>
            <w:r w:rsidRPr="009F0C61">
              <w:rPr>
                <w:b/>
              </w:rPr>
              <w:t xml:space="preserve">hodin </w:t>
            </w:r>
          </w:p>
        </w:tc>
      </w:tr>
      <w:tr w:rsidR="006C59E6" w:rsidRPr="009F0C61" w:rsidTr="00F2197A">
        <w:tc>
          <w:tcPr>
            <w:tcW w:w="9855" w:type="dxa"/>
            <w:gridSpan w:val="8"/>
            <w:shd w:val="clear" w:color="auto" w:fill="F7CAAC"/>
          </w:tcPr>
          <w:p w:rsidR="006C59E6" w:rsidRPr="009F0C61" w:rsidRDefault="006C59E6" w:rsidP="00F2197A">
            <w:pPr>
              <w:jc w:val="both"/>
              <w:rPr>
                <w:b/>
              </w:rPr>
            </w:pPr>
            <w:r w:rsidRPr="009F0C61">
              <w:rPr>
                <w:b/>
              </w:rPr>
              <w:t>Informace o způsobu kontaktu s vyučujícím</w:t>
            </w:r>
          </w:p>
        </w:tc>
      </w:tr>
      <w:tr w:rsidR="006C59E6" w:rsidRPr="009F0C61" w:rsidTr="00F2197A">
        <w:trPr>
          <w:trHeight w:val="754"/>
        </w:trPr>
        <w:tc>
          <w:tcPr>
            <w:tcW w:w="9855" w:type="dxa"/>
            <w:gridSpan w:val="8"/>
          </w:tcPr>
          <w:p w:rsidR="006C59E6" w:rsidRPr="009F0C61" w:rsidRDefault="006C59E6" w:rsidP="00F2197A">
            <w:pPr>
              <w:jc w:val="both"/>
            </w:pPr>
            <w:r w:rsidRPr="009F0C61">
              <w:t>Podle Vnitřního předpisu FaME má každý akademický pracovník stanoveny konzultační hodiny v rozsahu 2h týdně.</w:t>
            </w:r>
          </w:p>
          <w:p w:rsidR="006C59E6" w:rsidRPr="009F0C61" w:rsidRDefault="006C59E6" w:rsidP="00F2197A">
            <w:pPr>
              <w:jc w:val="both"/>
            </w:pPr>
            <w:r w:rsidRPr="009F0C61">
              <w:t>Dále je možno komunikovat s vyučujícím prostřednictvím e-mailu nebo v rámci LMS Moodle, ve kterém jsou</w:t>
            </w:r>
          </w:p>
          <w:p w:rsidR="006C59E6" w:rsidRPr="009F0C61" w:rsidRDefault="006C59E6" w:rsidP="00F2197A">
            <w:pPr>
              <w:jc w:val="both"/>
            </w:pPr>
            <w:r w:rsidRPr="009F0C61">
              <w:t>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6C59E6" w:rsidRDefault="006C59E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Tr="00F2197A">
        <w:tc>
          <w:tcPr>
            <w:tcW w:w="9855" w:type="dxa"/>
            <w:gridSpan w:val="8"/>
            <w:tcBorders>
              <w:bottom w:val="double" w:sz="4" w:space="0" w:color="auto"/>
            </w:tcBorders>
            <w:shd w:val="clear" w:color="auto" w:fill="BDD6EE"/>
          </w:tcPr>
          <w:p w:rsidR="006C59E6" w:rsidRDefault="006C59E6" w:rsidP="00F2197A">
            <w:pPr>
              <w:jc w:val="both"/>
              <w:rPr>
                <w:b/>
                <w:sz w:val="28"/>
              </w:rPr>
            </w:pPr>
            <w:r>
              <w:lastRenderedPageBreak/>
              <w:br w:type="page"/>
            </w:r>
            <w:r>
              <w:rPr>
                <w:b/>
                <w:sz w:val="28"/>
              </w:rPr>
              <w:t>B-III – Charakteristika studijního předmětu</w:t>
            </w:r>
          </w:p>
        </w:tc>
      </w:tr>
      <w:tr w:rsidR="006C59E6" w:rsidTr="00F2197A">
        <w:tc>
          <w:tcPr>
            <w:tcW w:w="3086" w:type="dxa"/>
            <w:tcBorders>
              <w:top w:val="double" w:sz="4" w:space="0" w:color="auto"/>
            </w:tcBorders>
            <w:shd w:val="clear" w:color="auto" w:fill="F7CAAC"/>
          </w:tcPr>
          <w:p w:rsidR="006C59E6" w:rsidRPr="00280882" w:rsidRDefault="006C59E6" w:rsidP="00F2197A">
            <w:pPr>
              <w:jc w:val="both"/>
              <w:rPr>
                <w:b/>
              </w:rPr>
            </w:pPr>
            <w:r w:rsidRPr="00280882">
              <w:rPr>
                <w:b/>
              </w:rPr>
              <w:t>Název studijního předmětu</w:t>
            </w:r>
          </w:p>
        </w:tc>
        <w:tc>
          <w:tcPr>
            <w:tcW w:w="6769" w:type="dxa"/>
            <w:gridSpan w:val="7"/>
            <w:tcBorders>
              <w:top w:val="double" w:sz="4" w:space="0" w:color="auto"/>
            </w:tcBorders>
          </w:tcPr>
          <w:p w:rsidR="006C59E6" w:rsidRPr="00280882" w:rsidRDefault="006C59E6" w:rsidP="00F2197A">
            <w:pPr>
              <w:jc w:val="both"/>
            </w:pPr>
            <w:r w:rsidRPr="00280882">
              <w:t>Podniková ekonomika I</w:t>
            </w:r>
          </w:p>
        </w:tc>
      </w:tr>
      <w:tr w:rsidR="006C59E6" w:rsidTr="00F2197A">
        <w:tc>
          <w:tcPr>
            <w:tcW w:w="3086" w:type="dxa"/>
            <w:shd w:val="clear" w:color="auto" w:fill="F7CAAC"/>
          </w:tcPr>
          <w:p w:rsidR="006C59E6" w:rsidRPr="00280882" w:rsidRDefault="006C59E6" w:rsidP="00F2197A">
            <w:pPr>
              <w:jc w:val="both"/>
              <w:rPr>
                <w:b/>
              </w:rPr>
            </w:pPr>
            <w:r w:rsidRPr="00280882">
              <w:rPr>
                <w:b/>
              </w:rPr>
              <w:t>Typ předmětu</w:t>
            </w:r>
          </w:p>
        </w:tc>
        <w:tc>
          <w:tcPr>
            <w:tcW w:w="3406" w:type="dxa"/>
            <w:gridSpan w:val="4"/>
          </w:tcPr>
          <w:p w:rsidR="006C59E6" w:rsidRPr="00280882" w:rsidRDefault="006C59E6" w:rsidP="00F2197A">
            <w:pPr>
              <w:jc w:val="both"/>
            </w:pPr>
            <w:r w:rsidRPr="00280882">
              <w:t>povinný „ZT“</w:t>
            </w:r>
          </w:p>
        </w:tc>
        <w:tc>
          <w:tcPr>
            <w:tcW w:w="2695" w:type="dxa"/>
            <w:gridSpan w:val="2"/>
            <w:shd w:val="clear" w:color="auto" w:fill="F7CAAC"/>
          </w:tcPr>
          <w:p w:rsidR="006C59E6" w:rsidRPr="00280882" w:rsidRDefault="006C59E6" w:rsidP="00F2197A">
            <w:pPr>
              <w:jc w:val="both"/>
            </w:pPr>
            <w:r w:rsidRPr="00280882">
              <w:rPr>
                <w:b/>
              </w:rPr>
              <w:t>doporučený ročník / semestr</w:t>
            </w:r>
          </w:p>
        </w:tc>
        <w:tc>
          <w:tcPr>
            <w:tcW w:w="668" w:type="dxa"/>
          </w:tcPr>
          <w:p w:rsidR="006C59E6" w:rsidRPr="00280882" w:rsidRDefault="006C59E6" w:rsidP="00F2197A">
            <w:pPr>
              <w:jc w:val="both"/>
            </w:pPr>
            <w:r w:rsidRPr="00280882">
              <w:t>1/L</w:t>
            </w:r>
          </w:p>
        </w:tc>
      </w:tr>
      <w:tr w:rsidR="006C59E6" w:rsidTr="00F2197A">
        <w:tc>
          <w:tcPr>
            <w:tcW w:w="3086" w:type="dxa"/>
            <w:shd w:val="clear" w:color="auto" w:fill="F7CAAC"/>
          </w:tcPr>
          <w:p w:rsidR="006C59E6" w:rsidRPr="00280882" w:rsidRDefault="006C59E6" w:rsidP="00F2197A">
            <w:pPr>
              <w:jc w:val="both"/>
              <w:rPr>
                <w:b/>
              </w:rPr>
            </w:pPr>
            <w:r w:rsidRPr="00280882">
              <w:rPr>
                <w:b/>
              </w:rPr>
              <w:t>Rozsah studijního předmětu</w:t>
            </w:r>
          </w:p>
        </w:tc>
        <w:tc>
          <w:tcPr>
            <w:tcW w:w="1701" w:type="dxa"/>
            <w:gridSpan w:val="2"/>
          </w:tcPr>
          <w:p w:rsidR="006C59E6" w:rsidRPr="00280882" w:rsidRDefault="006C59E6" w:rsidP="00F2197A">
            <w:pPr>
              <w:jc w:val="both"/>
            </w:pPr>
            <w:r w:rsidRPr="00280882">
              <w:t>26p + 13s</w:t>
            </w:r>
          </w:p>
        </w:tc>
        <w:tc>
          <w:tcPr>
            <w:tcW w:w="889" w:type="dxa"/>
            <w:shd w:val="clear" w:color="auto" w:fill="F7CAAC"/>
          </w:tcPr>
          <w:p w:rsidR="006C59E6" w:rsidRPr="00280882" w:rsidRDefault="006C59E6" w:rsidP="00F2197A">
            <w:pPr>
              <w:jc w:val="both"/>
              <w:rPr>
                <w:b/>
              </w:rPr>
            </w:pPr>
            <w:r w:rsidRPr="00280882">
              <w:rPr>
                <w:b/>
              </w:rPr>
              <w:t xml:space="preserve">hod. </w:t>
            </w:r>
          </w:p>
        </w:tc>
        <w:tc>
          <w:tcPr>
            <w:tcW w:w="816" w:type="dxa"/>
          </w:tcPr>
          <w:p w:rsidR="006C59E6" w:rsidRPr="00280882" w:rsidRDefault="006C59E6" w:rsidP="00F2197A">
            <w:pPr>
              <w:jc w:val="both"/>
            </w:pPr>
            <w:r w:rsidRPr="00280882">
              <w:t>39</w:t>
            </w:r>
          </w:p>
        </w:tc>
        <w:tc>
          <w:tcPr>
            <w:tcW w:w="2156" w:type="dxa"/>
            <w:shd w:val="clear" w:color="auto" w:fill="F7CAAC"/>
          </w:tcPr>
          <w:p w:rsidR="006C59E6" w:rsidRPr="00280882" w:rsidRDefault="006C59E6" w:rsidP="00F2197A">
            <w:pPr>
              <w:jc w:val="both"/>
              <w:rPr>
                <w:b/>
              </w:rPr>
            </w:pPr>
            <w:r w:rsidRPr="00280882">
              <w:rPr>
                <w:b/>
              </w:rPr>
              <w:t>kreditů</w:t>
            </w:r>
          </w:p>
        </w:tc>
        <w:tc>
          <w:tcPr>
            <w:tcW w:w="1207" w:type="dxa"/>
            <w:gridSpan w:val="2"/>
          </w:tcPr>
          <w:p w:rsidR="006C59E6" w:rsidRPr="00280882" w:rsidRDefault="006C59E6" w:rsidP="00F2197A">
            <w:pPr>
              <w:jc w:val="both"/>
            </w:pPr>
            <w:r w:rsidRPr="00280882">
              <w:t>5</w:t>
            </w:r>
          </w:p>
        </w:tc>
      </w:tr>
      <w:tr w:rsidR="006C59E6" w:rsidTr="00F2197A">
        <w:tc>
          <w:tcPr>
            <w:tcW w:w="3086" w:type="dxa"/>
            <w:shd w:val="clear" w:color="auto" w:fill="F7CAAC"/>
          </w:tcPr>
          <w:p w:rsidR="006C59E6" w:rsidRPr="00280882" w:rsidRDefault="006C59E6" w:rsidP="00F2197A">
            <w:pPr>
              <w:jc w:val="both"/>
              <w:rPr>
                <w:b/>
              </w:rPr>
            </w:pPr>
            <w:r w:rsidRPr="00280882">
              <w:rPr>
                <w:b/>
              </w:rPr>
              <w:t>Prerekvizity, korekvizity, ekvivalence</w:t>
            </w:r>
          </w:p>
        </w:tc>
        <w:tc>
          <w:tcPr>
            <w:tcW w:w="6769" w:type="dxa"/>
            <w:gridSpan w:val="7"/>
          </w:tcPr>
          <w:p w:rsidR="006C59E6" w:rsidRPr="00280882" w:rsidRDefault="00AD7414" w:rsidP="00F2197A">
            <w:pPr>
              <w:jc w:val="both"/>
            </w:pPr>
            <w:r>
              <w:t>Ekvivalence (Business Economics I)</w:t>
            </w:r>
          </w:p>
        </w:tc>
      </w:tr>
      <w:tr w:rsidR="006C59E6" w:rsidTr="00F2197A">
        <w:tc>
          <w:tcPr>
            <w:tcW w:w="3086" w:type="dxa"/>
            <w:shd w:val="clear" w:color="auto" w:fill="F7CAAC"/>
          </w:tcPr>
          <w:p w:rsidR="006C59E6" w:rsidRPr="00280882" w:rsidRDefault="006C59E6" w:rsidP="00F2197A">
            <w:pPr>
              <w:jc w:val="both"/>
              <w:rPr>
                <w:b/>
              </w:rPr>
            </w:pPr>
            <w:r w:rsidRPr="00280882">
              <w:rPr>
                <w:b/>
              </w:rPr>
              <w:t>Způsob ověření studijních výsledků</w:t>
            </w:r>
          </w:p>
        </w:tc>
        <w:tc>
          <w:tcPr>
            <w:tcW w:w="3406" w:type="dxa"/>
            <w:gridSpan w:val="4"/>
          </w:tcPr>
          <w:p w:rsidR="006C59E6" w:rsidRPr="00280882" w:rsidRDefault="006C59E6" w:rsidP="00F2197A">
            <w:pPr>
              <w:jc w:val="both"/>
            </w:pPr>
            <w:r w:rsidRPr="00280882">
              <w:t>zápočet, zkouška</w:t>
            </w:r>
          </w:p>
        </w:tc>
        <w:tc>
          <w:tcPr>
            <w:tcW w:w="2156" w:type="dxa"/>
            <w:shd w:val="clear" w:color="auto" w:fill="F7CAAC"/>
          </w:tcPr>
          <w:p w:rsidR="006C59E6" w:rsidRPr="00280882" w:rsidRDefault="006C59E6" w:rsidP="00F2197A">
            <w:pPr>
              <w:jc w:val="both"/>
              <w:rPr>
                <w:b/>
              </w:rPr>
            </w:pPr>
            <w:r w:rsidRPr="00280882">
              <w:rPr>
                <w:b/>
              </w:rPr>
              <w:t>Forma výuky</w:t>
            </w:r>
          </w:p>
        </w:tc>
        <w:tc>
          <w:tcPr>
            <w:tcW w:w="1207" w:type="dxa"/>
            <w:gridSpan w:val="2"/>
          </w:tcPr>
          <w:p w:rsidR="006C59E6" w:rsidRPr="00280882" w:rsidRDefault="006C59E6" w:rsidP="00F2197A">
            <w:pPr>
              <w:jc w:val="both"/>
            </w:pPr>
            <w:r w:rsidRPr="00280882">
              <w:t>přednáška, seminář</w:t>
            </w:r>
          </w:p>
        </w:tc>
      </w:tr>
      <w:tr w:rsidR="006C59E6" w:rsidTr="00F2197A">
        <w:tc>
          <w:tcPr>
            <w:tcW w:w="3086" w:type="dxa"/>
            <w:shd w:val="clear" w:color="auto" w:fill="F7CAAC"/>
          </w:tcPr>
          <w:p w:rsidR="006C59E6" w:rsidRPr="00280882" w:rsidRDefault="006C59E6"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6C59E6" w:rsidRPr="00280882" w:rsidRDefault="006C59E6" w:rsidP="00F2197A">
            <w:pPr>
              <w:jc w:val="both"/>
            </w:pPr>
            <w:r w:rsidRPr="00280882">
              <w:t>Způsob zakončení předmětu – zápočet, zkouška</w:t>
            </w:r>
          </w:p>
          <w:p w:rsidR="006C59E6" w:rsidRPr="00280882" w:rsidRDefault="006C59E6" w:rsidP="00F2197A">
            <w:pPr>
              <w:jc w:val="both"/>
            </w:pPr>
            <w:r w:rsidRPr="00280882">
              <w:t>Požadavky na zápočet:</w:t>
            </w:r>
            <w:r>
              <w:t xml:space="preserve"> </w:t>
            </w:r>
            <w:r w:rsidRPr="00280882">
              <w:t>vypracování a obhájení seminární práce dle požadavků vyučují</w:t>
            </w:r>
            <w:r>
              <w:t xml:space="preserve">cího; </w:t>
            </w:r>
            <w:r w:rsidRPr="00280882">
              <w:t>min. 8</w:t>
            </w:r>
            <w:r>
              <w:t xml:space="preserve">0% aktivní účast na seminářích; </w:t>
            </w:r>
            <w:r w:rsidRPr="00280882">
              <w:t>zápočtový test s úspěšností min. 60 %.</w:t>
            </w:r>
          </w:p>
          <w:p w:rsidR="006C59E6" w:rsidRPr="00280882" w:rsidRDefault="006C59E6" w:rsidP="00C51B31">
            <w:pPr>
              <w:jc w:val="both"/>
            </w:pPr>
            <w:r w:rsidRPr="00280882">
              <w:t>Požadavky na zkoušku</w:t>
            </w:r>
            <w:r w:rsidR="00C51B31">
              <w:t>:</w:t>
            </w:r>
            <w:r w:rsidRPr="00280882">
              <w:t xml:space="preserve"> ústní zkouška v rozsahu znalostí přednášek a seminářů.</w:t>
            </w:r>
          </w:p>
        </w:tc>
      </w:tr>
      <w:tr w:rsidR="006C59E6" w:rsidTr="00F2197A">
        <w:trPr>
          <w:trHeight w:val="87"/>
        </w:trPr>
        <w:tc>
          <w:tcPr>
            <w:tcW w:w="9855" w:type="dxa"/>
            <w:gridSpan w:val="8"/>
            <w:tcBorders>
              <w:top w:val="nil"/>
            </w:tcBorders>
          </w:tcPr>
          <w:p w:rsidR="006C59E6" w:rsidRPr="009F4A37" w:rsidRDefault="006C59E6" w:rsidP="00F2197A">
            <w:pPr>
              <w:jc w:val="both"/>
              <w:rPr>
                <w:sz w:val="16"/>
              </w:rPr>
            </w:pPr>
          </w:p>
        </w:tc>
      </w:tr>
      <w:tr w:rsidR="006C59E6" w:rsidTr="00F2197A">
        <w:trPr>
          <w:trHeight w:val="197"/>
        </w:trPr>
        <w:tc>
          <w:tcPr>
            <w:tcW w:w="3086" w:type="dxa"/>
            <w:tcBorders>
              <w:top w:val="nil"/>
            </w:tcBorders>
            <w:shd w:val="clear" w:color="auto" w:fill="F7CAAC"/>
          </w:tcPr>
          <w:p w:rsidR="006C59E6" w:rsidRPr="00280882" w:rsidRDefault="006C59E6" w:rsidP="00F2197A">
            <w:pPr>
              <w:jc w:val="both"/>
              <w:rPr>
                <w:b/>
              </w:rPr>
            </w:pPr>
            <w:r w:rsidRPr="00280882">
              <w:rPr>
                <w:b/>
              </w:rPr>
              <w:t>Garant předmětu</w:t>
            </w:r>
          </w:p>
        </w:tc>
        <w:tc>
          <w:tcPr>
            <w:tcW w:w="6769" w:type="dxa"/>
            <w:gridSpan w:val="7"/>
            <w:tcBorders>
              <w:top w:val="nil"/>
            </w:tcBorders>
          </w:tcPr>
          <w:p w:rsidR="006C59E6" w:rsidRPr="00280882" w:rsidRDefault="006C59E6" w:rsidP="00F2197A">
            <w:pPr>
              <w:jc w:val="both"/>
            </w:pPr>
            <w:r w:rsidRPr="00280882">
              <w:t>Ing. Petr Novák, Ph.D.</w:t>
            </w:r>
          </w:p>
        </w:tc>
      </w:tr>
      <w:tr w:rsidR="006C59E6" w:rsidTr="00F2197A">
        <w:trPr>
          <w:trHeight w:val="243"/>
        </w:trPr>
        <w:tc>
          <w:tcPr>
            <w:tcW w:w="3086" w:type="dxa"/>
            <w:tcBorders>
              <w:top w:val="nil"/>
            </w:tcBorders>
            <w:shd w:val="clear" w:color="auto" w:fill="F7CAAC"/>
          </w:tcPr>
          <w:p w:rsidR="006C59E6" w:rsidRPr="00280882" w:rsidRDefault="006C59E6" w:rsidP="00F2197A">
            <w:pPr>
              <w:jc w:val="both"/>
              <w:rPr>
                <w:b/>
              </w:rPr>
            </w:pPr>
            <w:r w:rsidRPr="00280882">
              <w:rPr>
                <w:b/>
              </w:rPr>
              <w:t>Zapojení garanta do výuky předmětu</w:t>
            </w:r>
          </w:p>
        </w:tc>
        <w:tc>
          <w:tcPr>
            <w:tcW w:w="6769" w:type="dxa"/>
            <w:gridSpan w:val="7"/>
            <w:tcBorders>
              <w:top w:val="nil"/>
            </w:tcBorders>
          </w:tcPr>
          <w:p w:rsidR="006C59E6" w:rsidRPr="00280882" w:rsidRDefault="006C59E6" w:rsidP="00F2197A">
            <w:pPr>
              <w:jc w:val="both"/>
            </w:pPr>
            <w:r w:rsidRPr="00280882">
              <w:t>Garant se podílí na přednášení v rozsahu 60 %, dále stanovuje koncepci seminářů a dohlíží na jejich jednotné vedení.</w:t>
            </w:r>
          </w:p>
        </w:tc>
      </w:tr>
      <w:tr w:rsidR="006C59E6" w:rsidTr="00F2197A">
        <w:tc>
          <w:tcPr>
            <w:tcW w:w="3086" w:type="dxa"/>
            <w:shd w:val="clear" w:color="auto" w:fill="F7CAAC"/>
          </w:tcPr>
          <w:p w:rsidR="006C59E6" w:rsidRPr="00280882" w:rsidRDefault="006C59E6" w:rsidP="00F2197A">
            <w:pPr>
              <w:jc w:val="both"/>
              <w:rPr>
                <w:b/>
              </w:rPr>
            </w:pPr>
            <w:r w:rsidRPr="00280882">
              <w:rPr>
                <w:b/>
              </w:rPr>
              <w:t>Vyučující</w:t>
            </w:r>
          </w:p>
        </w:tc>
        <w:tc>
          <w:tcPr>
            <w:tcW w:w="6769" w:type="dxa"/>
            <w:gridSpan w:val="7"/>
            <w:tcBorders>
              <w:bottom w:val="nil"/>
            </w:tcBorders>
          </w:tcPr>
          <w:p w:rsidR="006C59E6" w:rsidRPr="00280882" w:rsidRDefault="006C59E6">
            <w:pPr>
              <w:jc w:val="both"/>
            </w:pPr>
            <w:r>
              <w:t>Ing. Petr Novák, Ph.D. – přednášky (</w:t>
            </w:r>
            <w:r w:rsidR="00B45BD8">
              <w:t>10</w:t>
            </w:r>
            <w:r>
              <w:t>0%)</w:t>
            </w:r>
          </w:p>
        </w:tc>
      </w:tr>
      <w:tr w:rsidR="006C59E6" w:rsidTr="00F2197A">
        <w:trPr>
          <w:trHeight w:val="70"/>
        </w:trPr>
        <w:tc>
          <w:tcPr>
            <w:tcW w:w="9855" w:type="dxa"/>
            <w:gridSpan w:val="8"/>
            <w:tcBorders>
              <w:top w:val="nil"/>
            </w:tcBorders>
          </w:tcPr>
          <w:p w:rsidR="006C59E6" w:rsidRPr="009F4A37" w:rsidRDefault="006C59E6" w:rsidP="00F2197A">
            <w:pPr>
              <w:jc w:val="both"/>
              <w:rPr>
                <w:sz w:val="16"/>
              </w:rPr>
            </w:pPr>
          </w:p>
        </w:tc>
      </w:tr>
      <w:tr w:rsidR="006C59E6" w:rsidTr="00F2197A">
        <w:tc>
          <w:tcPr>
            <w:tcW w:w="3086" w:type="dxa"/>
            <w:shd w:val="clear" w:color="auto" w:fill="F7CAAC"/>
          </w:tcPr>
          <w:p w:rsidR="006C59E6" w:rsidRPr="00280882" w:rsidRDefault="006C59E6" w:rsidP="00F2197A">
            <w:pPr>
              <w:jc w:val="both"/>
              <w:rPr>
                <w:b/>
              </w:rPr>
            </w:pPr>
            <w:r w:rsidRPr="00280882">
              <w:rPr>
                <w:b/>
              </w:rPr>
              <w:t>Stručná anotace předmětu</w:t>
            </w:r>
          </w:p>
        </w:tc>
        <w:tc>
          <w:tcPr>
            <w:tcW w:w="6769" w:type="dxa"/>
            <w:gridSpan w:val="7"/>
            <w:tcBorders>
              <w:bottom w:val="nil"/>
            </w:tcBorders>
          </w:tcPr>
          <w:p w:rsidR="006C59E6" w:rsidRPr="00280882" w:rsidRDefault="006C59E6" w:rsidP="00F2197A">
            <w:pPr>
              <w:jc w:val="both"/>
            </w:pPr>
          </w:p>
        </w:tc>
      </w:tr>
      <w:tr w:rsidR="006C59E6" w:rsidTr="00F2197A">
        <w:trPr>
          <w:trHeight w:val="3938"/>
        </w:trPr>
        <w:tc>
          <w:tcPr>
            <w:tcW w:w="9855" w:type="dxa"/>
            <w:gridSpan w:val="8"/>
            <w:tcBorders>
              <w:top w:val="nil"/>
              <w:bottom w:val="single" w:sz="12" w:space="0" w:color="auto"/>
            </w:tcBorders>
          </w:tcPr>
          <w:p w:rsidR="006C59E6" w:rsidRPr="00280882" w:rsidRDefault="006C59E6" w:rsidP="00F2197A">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rsidR="006C59E6" w:rsidRPr="00280882" w:rsidRDefault="006C59E6" w:rsidP="00F2197A">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rsidR="006C59E6" w:rsidRPr="00280882" w:rsidRDefault="006C59E6" w:rsidP="00F2197A">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rsidR="006C59E6" w:rsidRPr="00280882" w:rsidRDefault="006C59E6" w:rsidP="00F2197A">
            <w:pPr>
              <w:jc w:val="both"/>
            </w:pPr>
            <w:r w:rsidRPr="00280882">
              <w:t>Předmět má dvě na sebe navazující části. Úkolem předmětu Podniková ekonomika 1 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rsidR="006C59E6" w:rsidRPr="00280882" w:rsidRDefault="006C59E6" w:rsidP="00F2197A">
            <w:pPr>
              <w:jc w:val="both"/>
            </w:pPr>
            <w:r w:rsidRPr="00280882">
              <w:t>Osnova předmětu:</w:t>
            </w:r>
          </w:p>
          <w:p w:rsidR="006C59E6" w:rsidRPr="00280882" w:rsidRDefault="006C59E6" w:rsidP="00693D56">
            <w:pPr>
              <w:pStyle w:val="Odstavecseseznamem"/>
              <w:numPr>
                <w:ilvl w:val="0"/>
                <w:numId w:val="15"/>
              </w:numPr>
              <w:ind w:left="247" w:hanging="247"/>
              <w:jc w:val="both"/>
            </w:pPr>
            <w:r w:rsidRPr="00280882">
              <w:t>Úvod do studia disciplíny</w:t>
            </w:r>
          </w:p>
          <w:p w:rsidR="006C59E6" w:rsidRPr="00280882" w:rsidRDefault="006C59E6" w:rsidP="00693D56">
            <w:pPr>
              <w:pStyle w:val="Odstavecseseznamem"/>
              <w:numPr>
                <w:ilvl w:val="0"/>
                <w:numId w:val="15"/>
              </w:numPr>
              <w:ind w:left="247" w:hanging="247"/>
              <w:jc w:val="both"/>
            </w:pPr>
            <w:r w:rsidRPr="00280882">
              <w:t>Typologie podniků (ziskové i neziskové organizace)</w:t>
            </w:r>
          </w:p>
          <w:p w:rsidR="006C59E6" w:rsidRPr="00280882" w:rsidRDefault="006C59E6" w:rsidP="00693D56">
            <w:pPr>
              <w:pStyle w:val="Odstavecseseznamem"/>
              <w:numPr>
                <w:ilvl w:val="0"/>
                <w:numId w:val="15"/>
              </w:numPr>
              <w:ind w:left="247" w:hanging="247"/>
              <w:jc w:val="both"/>
            </w:pPr>
            <w:r w:rsidRPr="00280882">
              <w:t>Založeni fyzické osoby</w:t>
            </w:r>
          </w:p>
          <w:p w:rsidR="006C59E6" w:rsidRPr="00280882" w:rsidRDefault="006C59E6" w:rsidP="00693D56">
            <w:pPr>
              <w:pStyle w:val="Odstavecseseznamem"/>
              <w:numPr>
                <w:ilvl w:val="0"/>
                <w:numId w:val="15"/>
              </w:numPr>
              <w:ind w:left="247" w:hanging="247"/>
              <w:jc w:val="both"/>
            </w:pPr>
            <w:r w:rsidRPr="00280882">
              <w:t>Založení právnické osoby</w:t>
            </w:r>
          </w:p>
          <w:p w:rsidR="006C59E6" w:rsidRPr="00280882" w:rsidRDefault="006C59E6" w:rsidP="00693D56">
            <w:pPr>
              <w:pStyle w:val="Odstavecseseznamem"/>
              <w:numPr>
                <w:ilvl w:val="0"/>
                <w:numId w:val="15"/>
              </w:numPr>
              <w:ind w:left="247" w:hanging="247"/>
              <w:jc w:val="both"/>
            </w:pPr>
            <w:r w:rsidRPr="00280882">
              <w:t>Cíle a okolí podniku</w:t>
            </w:r>
          </w:p>
          <w:p w:rsidR="006C59E6" w:rsidRPr="00280882" w:rsidRDefault="006C59E6" w:rsidP="00693D56">
            <w:pPr>
              <w:pStyle w:val="Odstavecseseznamem"/>
              <w:numPr>
                <w:ilvl w:val="0"/>
                <w:numId w:val="15"/>
              </w:numPr>
              <w:ind w:left="247" w:hanging="247"/>
              <w:jc w:val="both"/>
            </w:pPr>
            <w:r w:rsidRPr="00280882">
              <w:t>Podnikové výrobní faktory</w:t>
            </w:r>
          </w:p>
          <w:p w:rsidR="006C59E6" w:rsidRPr="00280882" w:rsidRDefault="006C59E6" w:rsidP="00693D56">
            <w:pPr>
              <w:pStyle w:val="Odstavecseseznamem"/>
              <w:numPr>
                <w:ilvl w:val="0"/>
                <w:numId w:val="15"/>
              </w:numPr>
              <w:ind w:left="247" w:hanging="247"/>
              <w:jc w:val="both"/>
            </w:pPr>
            <w:r w:rsidRPr="00280882">
              <w:t>Majetek podniku</w:t>
            </w:r>
          </w:p>
          <w:p w:rsidR="006C59E6" w:rsidRPr="00280882" w:rsidRDefault="006C59E6" w:rsidP="00693D56">
            <w:pPr>
              <w:pStyle w:val="Odstavecseseznamem"/>
              <w:numPr>
                <w:ilvl w:val="0"/>
                <w:numId w:val="15"/>
              </w:numPr>
              <w:ind w:left="247" w:hanging="247"/>
              <w:jc w:val="both"/>
            </w:pPr>
            <w:r w:rsidRPr="00280882">
              <w:t>Kapitál podniku</w:t>
            </w:r>
          </w:p>
          <w:p w:rsidR="006C59E6" w:rsidRPr="00280882" w:rsidRDefault="006C59E6" w:rsidP="00693D56">
            <w:pPr>
              <w:pStyle w:val="Odstavecseseznamem"/>
              <w:numPr>
                <w:ilvl w:val="0"/>
                <w:numId w:val="15"/>
              </w:numPr>
              <w:ind w:left="247" w:hanging="247"/>
              <w:jc w:val="both"/>
            </w:pPr>
            <w:r w:rsidRPr="00280882">
              <w:t>Lidská práce</w:t>
            </w:r>
          </w:p>
          <w:p w:rsidR="006C59E6" w:rsidRPr="00280882" w:rsidRDefault="006C59E6" w:rsidP="00693D56">
            <w:pPr>
              <w:pStyle w:val="Odstavecseseznamem"/>
              <w:numPr>
                <w:ilvl w:val="0"/>
                <w:numId w:val="15"/>
              </w:numPr>
              <w:ind w:left="247" w:hanging="247"/>
              <w:jc w:val="both"/>
            </w:pPr>
            <w:r w:rsidRPr="00280882">
              <w:t>Sdružování podniků</w:t>
            </w:r>
          </w:p>
          <w:p w:rsidR="006C59E6" w:rsidRPr="00280882" w:rsidRDefault="006C59E6" w:rsidP="00693D56">
            <w:pPr>
              <w:pStyle w:val="Odstavecseseznamem"/>
              <w:numPr>
                <w:ilvl w:val="0"/>
                <w:numId w:val="15"/>
              </w:numPr>
              <w:ind w:left="247" w:hanging="247"/>
              <w:jc w:val="both"/>
            </w:pPr>
            <w:r w:rsidRPr="00280882">
              <w:t>Akvizice, fúze firem</w:t>
            </w:r>
          </w:p>
          <w:p w:rsidR="006C59E6" w:rsidRPr="00280882" w:rsidRDefault="006C59E6" w:rsidP="00693D56">
            <w:pPr>
              <w:pStyle w:val="Odstavecseseznamem"/>
              <w:numPr>
                <w:ilvl w:val="0"/>
                <w:numId w:val="15"/>
              </w:numPr>
              <w:ind w:left="247" w:hanging="247"/>
              <w:jc w:val="both"/>
            </w:pPr>
            <w:r w:rsidRPr="00280882">
              <w:t xml:space="preserve">Základy tvorby business modelů </w:t>
            </w:r>
          </w:p>
          <w:p w:rsidR="006C59E6" w:rsidRPr="00280882" w:rsidRDefault="006C59E6" w:rsidP="00693D56">
            <w:pPr>
              <w:pStyle w:val="Odstavecseseznamem"/>
              <w:numPr>
                <w:ilvl w:val="0"/>
                <w:numId w:val="15"/>
              </w:numPr>
              <w:ind w:left="247" w:hanging="247"/>
              <w:jc w:val="both"/>
            </w:pPr>
            <w:r w:rsidRPr="00280882">
              <w:t>Růst, sanace, zánik podniku</w:t>
            </w:r>
          </w:p>
        </w:tc>
      </w:tr>
      <w:tr w:rsidR="006C59E6" w:rsidTr="00F2197A">
        <w:trPr>
          <w:trHeight w:val="265"/>
        </w:trPr>
        <w:tc>
          <w:tcPr>
            <w:tcW w:w="3653" w:type="dxa"/>
            <w:gridSpan w:val="2"/>
            <w:tcBorders>
              <w:top w:val="nil"/>
            </w:tcBorders>
            <w:shd w:val="clear" w:color="auto" w:fill="F7CAAC"/>
          </w:tcPr>
          <w:p w:rsidR="006C59E6" w:rsidRPr="00280882" w:rsidRDefault="006C59E6" w:rsidP="00F2197A">
            <w:pPr>
              <w:jc w:val="both"/>
            </w:pPr>
            <w:r w:rsidRPr="00280882">
              <w:rPr>
                <w:b/>
              </w:rPr>
              <w:t>Studijní literatura a studijní pomůcky</w:t>
            </w:r>
          </w:p>
        </w:tc>
        <w:tc>
          <w:tcPr>
            <w:tcW w:w="6202" w:type="dxa"/>
            <w:gridSpan w:val="6"/>
            <w:tcBorders>
              <w:top w:val="nil"/>
              <w:bottom w:val="nil"/>
            </w:tcBorders>
          </w:tcPr>
          <w:p w:rsidR="006C59E6" w:rsidRPr="00280882" w:rsidRDefault="006C59E6" w:rsidP="00F2197A">
            <w:pPr>
              <w:jc w:val="both"/>
            </w:pPr>
          </w:p>
        </w:tc>
      </w:tr>
      <w:tr w:rsidR="006C59E6" w:rsidTr="00F2197A">
        <w:trPr>
          <w:trHeight w:val="1497"/>
        </w:trPr>
        <w:tc>
          <w:tcPr>
            <w:tcW w:w="9855" w:type="dxa"/>
            <w:gridSpan w:val="8"/>
            <w:tcBorders>
              <w:top w:val="nil"/>
            </w:tcBorders>
          </w:tcPr>
          <w:p w:rsidR="006C59E6" w:rsidRPr="00280882" w:rsidRDefault="006C59E6" w:rsidP="00F2197A">
            <w:pPr>
              <w:jc w:val="both"/>
              <w:rPr>
                <w:b/>
              </w:rPr>
            </w:pPr>
            <w:r w:rsidRPr="00280882">
              <w:rPr>
                <w:b/>
              </w:rPr>
              <w:t>Povinná literatura</w:t>
            </w:r>
          </w:p>
          <w:p w:rsidR="006C59E6" w:rsidRPr="00280882" w:rsidRDefault="006C59E6" w:rsidP="00F2197A">
            <w:pPr>
              <w:jc w:val="both"/>
            </w:pPr>
            <w:r w:rsidRPr="00280882">
              <w:t xml:space="preserve">KRÁLOVÁ, A., BERKOVÁ, K. </w:t>
            </w:r>
            <w:r w:rsidRPr="00280882">
              <w:rPr>
                <w:i/>
                <w:iCs/>
              </w:rPr>
              <w:t>Podnikové praktikum: materiály ke cvičení</w:t>
            </w:r>
            <w:r w:rsidRPr="00280882">
              <w:t>. Vydání 2. rozšířené. Praha: Oeconomica, 2015, 125 s. ISBN 978-80-245-2113-8.</w:t>
            </w:r>
          </w:p>
          <w:p w:rsidR="006C59E6" w:rsidRPr="00280882" w:rsidRDefault="006C59E6" w:rsidP="00F2197A">
            <w:pPr>
              <w:jc w:val="both"/>
            </w:pPr>
            <w:r w:rsidRPr="00280882">
              <w:t xml:space="preserve">SYNEK, M. </w:t>
            </w:r>
            <w:r w:rsidRPr="00280882">
              <w:rPr>
                <w:i/>
                <w:iCs/>
              </w:rPr>
              <w:t>Manažerská ekonomika</w:t>
            </w:r>
            <w:r w:rsidRPr="00280882">
              <w:t>. 5., aktualiz. a dopl. vyd. Praha: Grada, 2011, 471 s. ISBN 978-80-247-3494-1.</w:t>
            </w:r>
          </w:p>
          <w:p w:rsidR="006C59E6" w:rsidRPr="00280882" w:rsidRDefault="006C59E6" w:rsidP="00F2197A">
            <w:pPr>
              <w:jc w:val="both"/>
            </w:pPr>
            <w:r w:rsidRPr="00280882">
              <w:t xml:space="preserve">SYNEK, M., KISLINGEROVÁ, E. </w:t>
            </w:r>
            <w:r w:rsidRPr="00280882">
              <w:rPr>
                <w:i/>
                <w:iCs/>
              </w:rPr>
              <w:t>Podniková ekonomika</w:t>
            </w:r>
            <w:r w:rsidRPr="00280882">
              <w:t>. 6., přeprac. a dopl. vyd. V Praze: C.H. Beck, 2015, 526 s. ISBN 978-80-7400-274-8.</w:t>
            </w:r>
          </w:p>
          <w:p w:rsidR="006C59E6" w:rsidRPr="00280882" w:rsidRDefault="006C59E6" w:rsidP="00F2197A">
            <w:pPr>
              <w:jc w:val="both"/>
            </w:pPr>
            <w:r w:rsidRPr="00280882">
              <w:lastRenderedPageBreak/>
              <w:t xml:space="preserve">VEBER, J., SRPOVÁ, J. </w:t>
            </w:r>
            <w:r w:rsidRPr="00280882">
              <w:rPr>
                <w:i/>
                <w:iCs/>
              </w:rPr>
              <w:t>Podnikání malé a střední firmy</w:t>
            </w:r>
            <w:r w:rsidRPr="00280882">
              <w:t>. 3., aktualiz. a dopl. vyd. Praha: Grada, 2012, 332 s. ISBN 978-80-247-4520-6.</w:t>
            </w:r>
          </w:p>
          <w:p w:rsidR="006C59E6" w:rsidRPr="00280882" w:rsidDel="00B77D13" w:rsidRDefault="006C59E6" w:rsidP="00F2197A">
            <w:pPr>
              <w:jc w:val="both"/>
              <w:rPr>
                <w:del w:id="482" w:author="Michal Pilík" w:date="2018-09-18T13:38:00Z"/>
              </w:rPr>
            </w:pPr>
            <w:r w:rsidRPr="00280882">
              <w:t xml:space="preserve">VOCHOZKA, M., MULAČ, P. </w:t>
            </w:r>
            <w:r w:rsidRPr="00280882">
              <w:rPr>
                <w:i/>
                <w:iCs/>
              </w:rPr>
              <w:t>Podniková ekonomika</w:t>
            </w:r>
            <w:r w:rsidRPr="00280882">
              <w:t>. Praha: Grada, 2012, 570 s. ISBN 978-80-247-4372-1.</w:t>
            </w:r>
          </w:p>
          <w:p w:rsidR="006C59E6" w:rsidRPr="00280882" w:rsidDel="00B77D13" w:rsidRDefault="006C59E6" w:rsidP="00F2197A">
            <w:pPr>
              <w:jc w:val="both"/>
              <w:rPr>
                <w:del w:id="483" w:author="Michal Pilík" w:date="2018-09-18T13:38:00Z"/>
              </w:rPr>
            </w:pPr>
            <w:del w:id="484" w:author="Michal Pilík" w:date="2018-09-18T13:38:00Z">
              <w:r w:rsidRPr="00280882" w:rsidDel="00B77D13">
                <w:delText xml:space="preserve">WÖHE, G., KISLINGEROVÁ, E. </w:delText>
              </w:r>
              <w:r w:rsidRPr="00280882" w:rsidDel="00B77D13">
                <w:rPr>
                  <w:i/>
                  <w:iCs/>
                </w:rPr>
                <w:delText>Úvod do podnikového hospodářství</w:delText>
              </w:r>
              <w:r w:rsidRPr="00280882" w:rsidDel="00B77D13">
                <w:delText>. 2., přeprac. a dopl. vyd. Praha: C.H. Beck, 2007, 928 s. ISBN 978-80-7179-897-2.</w:delText>
              </w:r>
            </w:del>
          </w:p>
          <w:p w:rsidR="006C59E6" w:rsidRPr="00280882" w:rsidRDefault="006C59E6" w:rsidP="00F2197A">
            <w:pPr>
              <w:jc w:val="both"/>
            </w:pPr>
            <w:r w:rsidRPr="00280882">
              <w:t xml:space="preserve">ŽIŽKA, M., MARŠÍKOVÁ, K. </w:t>
            </w:r>
            <w:r w:rsidRPr="00280882">
              <w:rPr>
                <w:i/>
                <w:iCs/>
              </w:rPr>
              <w:t>Ekonomika podniku v teorii a příkladech</w:t>
            </w:r>
            <w:r w:rsidRPr="00280882">
              <w:t>. Liberec: Technická univerzita v Liberci, 2014, 260 s. ISBN 978-80-7494-126-9.</w:t>
            </w:r>
          </w:p>
          <w:p w:rsidR="006C59E6" w:rsidRPr="00280882" w:rsidRDefault="006C59E6" w:rsidP="00F2197A">
            <w:pPr>
              <w:jc w:val="both"/>
            </w:pPr>
            <w:r w:rsidRPr="00280882">
              <w:rPr>
                <w:b/>
              </w:rPr>
              <w:t>Doporučená literatura</w:t>
            </w:r>
          </w:p>
          <w:p w:rsidR="006C59E6" w:rsidRPr="00280882" w:rsidDel="00B77D13" w:rsidRDefault="006C59E6" w:rsidP="00F2197A">
            <w:pPr>
              <w:jc w:val="both"/>
              <w:rPr>
                <w:del w:id="485" w:author="Michal Pilík" w:date="2018-09-18T13:39:00Z"/>
              </w:rPr>
            </w:pPr>
            <w:r w:rsidRPr="00280882">
              <w:t xml:space="preserve">HLAVÁČ, J. </w:t>
            </w:r>
            <w:r w:rsidRPr="00280882">
              <w:rPr>
                <w:i/>
                <w:iCs/>
              </w:rPr>
              <w:t>Fúze a akvizice: proces nákupu a prodeje firem</w:t>
            </w:r>
            <w:r w:rsidRPr="00280882">
              <w:t>. 2., přeprac. vyd. Praha: Vysoká škola ekonomická v Praze, Nakladatelství Oeconomica, 2016, 132 s. ISBN 978-80-245-2159-6.</w:t>
            </w:r>
          </w:p>
          <w:p w:rsidR="006C59E6" w:rsidRPr="00280882" w:rsidDel="00B77D13" w:rsidRDefault="006C59E6" w:rsidP="00F2197A">
            <w:pPr>
              <w:jc w:val="both"/>
              <w:rPr>
                <w:del w:id="486" w:author="Michal Pilík" w:date="2018-09-18T13:39:00Z"/>
              </w:rPr>
            </w:pPr>
            <w:del w:id="487" w:author="Michal Pilík" w:date="2018-09-18T13:39:00Z">
              <w:r w:rsidRPr="00280882" w:rsidDel="00B77D13">
                <w:delText xml:space="preserve">KUDZBEL, M. </w:delText>
              </w:r>
              <w:r w:rsidRPr="00280882" w:rsidDel="00B77D13">
                <w:rPr>
                  <w:i/>
                  <w:iCs/>
                </w:rPr>
                <w:delText>Bata - the business miracle: the story of an extraordinary entrepreneur</w:delText>
              </w:r>
              <w:r w:rsidRPr="00280882" w:rsidDel="00B77D13">
                <w:delText>. Marianka: Marada Capital Services, 2006, 143 s. ISBN 80-968458-6-1.</w:delText>
              </w:r>
            </w:del>
          </w:p>
          <w:p w:rsidR="006C59E6" w:rsidRPr="00280882" w:rsidRDefault="006C59E6" w:rsidP="00F2197A">
            <w:pPr>
              <w:jc w:val="both"/>
            </w:pPr>
            <w:r w:rsidRPr="00280882">
              <w:t xml:space="preserve">LAZEAR, E. P., ALTMANN, S., ZIMMERMANN, K. F. </w:t>
            </w:r>
            <w:r w:rsidRPr="00280882">
              <w:rPr>
                <w:i/>
                <w:iCs/>
              </w:rPr>
              <w:t>Inside the firm: contributions to personnel economics</w:t>
            </w:r>
            <w:r w:rsidRPr="00280882">
              <w:t>. Oxford: Oxford University Press, 2016, 539. ISBN 978-0-19-877996-4.</w:t>
            </w:r>
          </w:p>
          <w:p w:rsidR="006C59E6" w:rsidRPr="00280882" w:rsidDel="00B77D13" w:rsidRDefault="006C59E6" w:rsidP="00F2197A">
            <w:pPr>
              <w:jc w:val="both"/>
              <w:rPr>
                <w:del w:id="488" w:author="Michal Pilík" w:date="2018-09-18T13:39:00Z"/>
              </w:rPr>
            </w:pPr>
            <w:r w:rsidRPr="00280882">
              <w:t xml:space="preserve">MARTINOVIČOVÁ, D., KONEČNÝ, M., VAVŘINA, J. </w:t>
            </w:r>
            <w:r w:rsidRPr="00280882">
              <w:rPr>
                <w:i/>
                <w:iCs/>
              </w:rPr>
              <w:t>Úvod do podnikové ekonomiky</w:t>
            </w:r>
            <w:r w:rsidRPr="00280882">
              <w:t>. Praha: Grada, 2014, 208 s. ISBN 978-80-247-5316-4.</w:t>
            </w:r>
          </w:p>
          <w:p w:rsidR="006C59E6" w:rsidRPr="00280882" w:rsidDel="00B77D13" w:rsidRDefault="006C59E6" w:rsidP="00F2197A">
            <w:pPr>
              <w:jc w:val="both"/>
              <w:rPr>
                <w:del w:id="489" w:author="Michal Pilík" w:date="2018-09-18T13:38:00Z"/>
              </w:rPr>
            </w:pPr>
            <w:del w:id="490" w:author="Michal Pilík" w:date="2018-09-18T13:39:00Z">
              <w:r w:rsidRPr="00280882" w:rsidDel="00B77D13">
                <w:delText xml:space="preserve">MICHALOWICZ, M. </w:delText>
              </w:r>
              <w:r w:rsidRPr="00280882" w:rsidDel="00B77D13">
                <w:rPr>
                  <w:i/>
                  <w:iCs/>
                </w:rPr>
                <w:delText>Podnikatel na konci role: jak (znovu) nastartovat firmu, když už nevíte kudy dál</w:delText>
              </w:r>
              <w:r w:rsidRPr="00280882" w:rsidDel="00B77D13">
                <w:delText>. V Praze: Blue Vision, 2013, 164 s. ISBN 978-80-87672-03-7.</w:delText>
              </w:r>
            </w:del>
          </w:p>
          <w:p w:rsidR="006C59E6" w:rsidRPr="00280882" w:rsidDel="00B77D13" w:rsidRDefault="006C59E6" w:rsidP="00F2197A">
            <w:pPr>
              <w:jc w:val="both"/>
              <w:rPr>
                <w:del w:id="491" w:author="Michal Pilík" w:date="2018-09-18T13:38:00Z"/>
              </w:rPr>
            </w:pPr>
            <w:del w:id="492" w:author="Michal Pilík" w:date="2018-09-18T13:38:00Z">
              <w:r w:rsidRPr="00280882" w:rsidDel="00B77D13">
                <w:delText xml:space="preserve">PORTER, M. E. </w:delText>
              </w:r>
              <w:r w:rsidRPr="00280882" w:rsidDel="00B77D13">
                <w:rPr>
                  <w:i/>
                  <w:iCs/>
                </w:rPr>
                <w:delText>Competitive strategy: techniques for analyzing industries and competitors</w:delText>
              </w:r>
              <w:r w:rsidRPr="00280882" w:rsidDel="00B77D13">
                <w:delText>. New York: Free Press, 2004, 396 s. ISBN 0-7432-6088-0.</w:delText>
              </w:r>
            </w:del>
          </w:p>
          <w:p w:rsidR="006C59E6" w:rsidRPr="00280882" w:rsidRDefault="006C59E6" w:rsidP="00F2197A">
            <w:pPr>
              <w:jc w:val="both"/>
            </w:pPr>
            <w:r w:rsidRPr="00280882">
              <w:t xml:space="preserve">STROUHAL, J. </w:t>
            </w:r>
            <w:r w:rsidRPr="00280882">
              <w:rPr>
                <w:i/>
                <w:iCs/>
              </w:rPr>
              <w:t>Ekonomika podniku</w:t>
            </w:r>
            <w:r w:rsidRPr="00280882">
              <w:t>. 3., aktualiz. vydání. Praha: Institut certifikace účetních, 2016, 186 s. ISBN 978-80-87985-07-6.</w:t>
            </w:r>
          </w:p>
          <w:p w:rsidR="006C59E6" w:rsidRPr="00280882" w:rsidRDefault="006C59E6" w:rsidP="00F2197A">
            <w:pPr>
              <w:jc w:val="both"/>
            </w:pPr>
            <w:r w:rsidRPr="00280882">
              <w:t xml:space="preserve">VÁCHAL, J., VOCHOZKA, M. </w:t>
            </w:r>
            <w:r w:rsidRPr="00280882">
              <w:rPr>
                <w:i/>
                <w:iCs/>
              </w:rPr>
              <w:t>Podnikové řízení</w:t>
            </w:r>
            <w:r w:rsidRPr="00280882">
              <w:t>. Praha: Grada, 2013, 685 s. ISBN 978-80-247-4642-5.</w:t>
            </w:r>
          </w:p>
        </w:tc>
      </w:tr>
      <w:tr w:rsidR="006C59E6"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280882" w:rsidRDefault="006C59E6" w:rsidP="00F2197A">
            <w:pPr>
              <w:jc w:val="center"/>
              <w:rPr>
                <w:b/>
              </w:rPr>
            </w:pPr>
            <w:r w:rsidRPr="00280882">
              <w:rPr>
                <w:b/>
              </w:rPr>
              <w:lastRenderedPageBreak/>
              <w:t>Informace ke kombinované nebo distanční formě</w:t>
            </w:r>
          </w:p>
        </w:tc>
      </w:tr>
      <w:tr w:rsidR="006C59E6" w:rsidTr="00F2197A">
        <w:tc>
          <w:tcPr>
            <w:tcW w:w="4787" w:type="dxa"/>
            <w:gridSpan w:val="3"/>
            <w:tcBorders>
              <w:top w:val="single" w:sz="2" w:space="0" w:color="auto"/>
            </w:tcBorders>
            <w:shd w:val="clear" w:color="auto" w:fill="F7CAAC"/>
          </w:tcPr>
          <w:p w:rsidR="006C59E6" w:rsidRPr="00280882" w:rsidRDefault="006C59E6" w:rsidP="00F2197A">
            <w:pPr>
              <w:jc w:val="both"/>
            </w:pPr>
            <w:r w:rsidRPr="00280882">
              <w:rPr>
                <w:b/>
              </w:rPr>
              <w:t>Rozsah konzultací (soustředění)</w:t>
            </w:r>
          </w:p>
        </w:tc>
        <w:tc>
          <w:tcPr>
            <w:tcW w:w="889" w:type="dxa"/>
            <w:tcBorders>
              <w:top w:val="single" w:sz="2" w:space="0" w:color="auto"/>
            </w:tcBorders>
          </w:tcPr>
          <w:p w:rsidR="006C59E6" w:rsidRPr="00280882" w:rsidRDefault="006C59E6" w:rsidP="00F2197A">
            <w:pPr>
              <w:jc w:val="both"/>
            </w:pPr>
            <w:r w:rsidRPr="00280882">
              <w:t>15</w:t>
            </w:r>
          </w:p>
        </w:tc>
        <w:tc>
          <w:tcPr>
            <w:tcW w:w="4179" w:type="dxa"/>
            <w:gridSpan w:val="4"/>
            <w:tcBorders>
              <w:top w:val="single" w:sz="2" w:space="0" w:color="auto"/>
            </w:tcBorders>
            <w:shd w:val="clear" w:color="auto" w:fill="F7CAAC"/>
          </w:tcPr>
          <w:p w:rsidR="006C59E6" w:rsidRPr="00280882" w:rsidRDefault="006C59E6" w:rsidP="00F2197A">
            <w:pPr>
              <w:jc w:val="both"/>
              <w:rPr>
                <w:b/>
              </w:rPr>
            </w:pPr>
            <w:r w:rsidRPr="00280882">
              <w:rPr>
                <w:b/>
              </w:rPr>
              <w:t xml:space="preserve">hodin </w:t>
            </w:r>
          </w:p>
        </w:tc>
      </w:tr>
      <w:tr w:rsidR="006C59E6" w:rsidTr="00F2197A">
        <w:tc>
          <w:tcPr>
            <w:tcW w:w="9855" w:type="dxa"/>
            <w:gridSpan w:val="8"/>
            <w:shd w:val="clear" w:color="auto" w:fill="F7CAAC"/>
          </w:tcPr>
          <w:p w:rsidR="006C59E6" w:rsidRPr="00280882" w:rsidRDefault="006C59E6" w:rsidP="00F2197A">
            <w:pPr>
              <w:jc w:val="both"/>
              <w:rPr>
                <w:b/>
              </w:rPr>
            </w:pPr>
            <w:r w:rsidRPr="00280882">
              <w:rPr>
                <w:b/>
              </w:rPr>
              <w:t>Informace o způsobu kontaktu s vyučujícím</w:t>
            </w:r>
          </w:p>
        </w:tc>
      </w:tr>
      <w:tr w:rsidR="006C59E6" w:rsidTr="00F2197A">
        <w:trPr>
          <w:trHeight w:val="765"/>
        </w:trPr>
        <w:tc>
          <w:tcPr>
            <w:tcW w:w="9855" w:type="dxa"/>
            <w:gridSpan w:val="8"/>
          </w:tcPr>
          <w:p w:rsidR="006C59E6" w:rsidRPr="00280882" w:rsidRDefault="006C59E6"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lastRenderedPageBreak/>
              <w:br w:type="page"/>
            </w:r>
            <w:r>
              <w:rPr>
                <w:b/>
                <w:sz w:val="28"/>
              </w:rPr>
              <w:t>B-III – Charakteristika studijního předmětu</w:t>
            </w:r>
          </w:p>
        </w:tc>
      </w:tr>
      <w:tr w:rsidR="00AD7414" w:rsidTr="00AD7414">
        <w:tc>
          <w:tcPr>
            <w:tcW w:w="3086" w:type="dxa"/>
            <w:tcBorders>
              <w:top w:val="double" w:sz="4" w:space="0" w:color="auto"/>
            </w:tcBorders>
            <w:shd w:val="clear" w:color="auto" w:fill="F7CAAC"/>
          </w:tcPr>
          <w:p w:rsidR="00AD7414" w:rsidRPr="00280882" w:rsidRDefault="00AD7414" w:rsidP="00AD7414">
            <w:pPr>
              <w:jc w:val="both"/>
              <w:rPr>
                <w:b/>
              </w:rPr>
            </w:pPr>
            <w:r w:rsidRPr="00280882">
              <w:rPr>
                <w:b/>
              </w:rPr>
              <w:t>Název studijního předmětu</w:t>
            </w:r>
          </w:p>
        </w:tc>
        <w:tc>
          <w:tcPr>
            <w:tcW w:w="6769" w:type="dxa"/>
            <w:gridSpan w:val="7"/>
            <w:tcBorders>
              <w:top w:val="double" w:sz="4" w:space="0" w:color="auto"/>
            </w:tcBorders>
          </w:tcPr>
          <w:p w:rsidR="00AD7414" w:rsidRPr="00280882" w:rsidRDefault="00AD7414" w:rsidP="00AD7414">
            <w:pPr>
              <w:jc w:val="both"/>
            </w:pPr>
            <w:r>
              <w:t>Business Economics I</w:t>
            </w:r>
          </w:p>
        </w:tc>
      </w:tr>
      <w:tr w:rsidR="00AD7414" w:rsidTr="00AD7414">
        <w:tc>
          <w:tcPr>
            <w:tcW w:w="3086" w:type="dxa"/>
            <w:shd w:val="clear" w:color="auto" w:fill="F7CAAC"/>
          </w:tcPr>
          <w:p w:rsidR="00AD7414" w:rsidRPr="00280882" w:rsidRDefault="00AD7414" w:rsidP="00AD7414">
            <w:pPr>
              <w:jc w:val="both"/>
              <w:rPr>
                <w:b/>
              </w:rPr>
            </w:pPr>
            <w:r w:rsidRPr="00280882">
              <w:rPr>
                <w:b/>
              </w:rPr>
              <w:t>Typ předmětu</w:t>
            </w:r>
          </w:p>
        </w:tc>
        <w:tc>
          <w:tcPr>
            <w:tcW w:w="3406" w:type="dxa"/>
            <w:gridSpan w:val="4"/>
          </w:tcPr>
          <w:p w:rsidR="00AD7414" w:rsidRPr="00280882" w:rsidRDefault="00AD7414" w:rsidP="00AD7414">
            <w:pPr>
              <w:jc w:val="both"/>
            </w:pPr>
            <w:r w:rsidRPr="00280882">
              <w:t>povinný „ZT“</w:t>
            </w:r>
          </w:p>
        </w:tc>
        <w:tc>
          <w:tcPr>
            <w:tcW w:w="2695" w:type="dxa"/>
            <w:gridSpan w:val="2"/>
            <w:shd w:val="clear" w:color="auto" w:fill="F7CAAC"/>
          </w:tcPr>
          <w:p w:rsidR="00AD7414" w:rsidRPr="00280882" w:rsidRDefault="00AD7414" w:rsidP="00AD7414">
            <w:pPr>
              <w:jc w:val="both"/>
            </w:pPr>
            <w:r w:rsidRPr="00280882">
              <w:rPr>
                <w:b/>
              </w:rPr>
              <w:t>doporučený ročník / semestr</w:t>
            </w:r>
          </w:p>
        </w:tc>
        <w:tc>
          <w:tcPr>
            <w:tcW w:w="668" w:type="dxa"/>
          </w:tcPr>
          <w:p w:rsidR="00AD7414" w:rsidRPr="00280882" w:rsidRDefault="00AD7414" w:rsidP="00AD7414">
            <w:pPr>
              <w:jc w:val="both"/>
            </w:pPr>
            <w:r w:rsidRPr="00280882">
              <w:t>1/L</w:t>
            </w:r>
          </w:p>
        </w:tc>
      </w:tr>
      <w:tr w:rsidR="00AD7414" w:rsidTr="00AD7414">
        <w:tc>
          <w:tcPr>
            <w:tcW w:w="3086" w:type="dxa"/>
            <w:shd w:val="clear" w:color="auto" w:fill="F7CAAC"/>
          </w:tcPr>
          <w:p w:rsidR="00AD7414" w:rsidRPr="00280882" w:rsidRDefault="00AD7414" w:rsidP="00AD7414">
            <w:pPr>
              <w:jc w:val="both"/>
              <w:rPr>
                <w:b/>
              </w:rPr>
            </w:pPr>
            <w:r w:rsidRPr="00280882">
              <w:rPr>
                <w:b/>
              </w:rPr>
              <w:t>Rozsah studijního předmětu</w:t>
            </w:r>
          </w:p>
        </w:tc>
        <w:tc>
          <w:tcPr>
            <w:tcW w:w="1701" w:type="dxa"/>
            <w:gridSpan w:val="2"/>
          </w:tcPr>
          <w:p w:rsidR="00AD7414" w:rsidRPr="00280882" w:rsidRDefault="00AD7414" w:rsidP="00AD7414">
            <w:pPr>
              <w:jc w:val="both"/>
            </w:pPr>
            <w:r w:rsidRPr="00280882">
              <w:t>26p + 13s</w:t>
            </w:r>
          </w:p>
        </w:tc>
        <w:tc>
          <w:tcPr>
            <w:tcW w:w="889" w:type="dxa"/>
            <w:shd w:val="clear" w:color="auto" w:fill="F7CAAC"/>
          </w:tcPr>
          <w:p w:rsidR="00AD7414" w:rsidRPr="00280882" w:rsidRDefault="00AD7414" w:rsidP="00AD7414">
            <w:pPr>
              <w:jc w:val="both"/>
              <w:rPr>
                <w:b/>
              </w:rPr>
            </w:pPr>
            <w:r w:rsidRPr="00280882">
              <w:rPr>
                <w:b/>
              </w:rPr>
              <w:t xml:space="preserve">hod. </w:t>
            </w:r>
          </w:p>
        </w:tc>
        <w:tc>
          <w:tcPr>
            <w:tcW w:w="816" w:type="dxa"/>
          </w:tcPr>
          <w:p w:rsidR="00AD7414" w:rsidRPr="00280882" w:rsidRDefault="00AD7414" w:rsidP="00AD7414">
            <w:pPr>
              <w:jc w:val="both"/>
            </w:pPr>
            <w:r w:rsidRPr="00280882">
              <w:t>39</w:t>
            </w:r>
          </w:p>
        </w:tc>
        <w:tc>
          <w:tcPr>
            <w:tcW w:w="2156" w:type="dxa"/>
            <w:shd w:val="clear" w:color="auto" w:fill="F7CAAC"/>
          </w:tcPr>
          <w:p w:rsidR="00AD7414" w:rsidRPr="00280882" w:rsidRDefault="00AD7414" w:rsidP="00AD7414">
            <w:pPr>
              <w:jc w:val="both"/>
              <w:rPr>
                <w:b/>
              </w:rPr>
            </w:pPr>
            <w:r w:rsidRPr="00280882">
              <w:rPr>
                <w:b/>
              </w:rPr>
              <w:t>kreditů</w:t>
            </w:r>
          </w:p>
        </w:tc>
        <w:tc>
          <w:tcPr>
            <w:tcW w:w="1207" w:type="dxa"/>
            <w:gridSpan w:val="2"/>
          </w:tcPr>
          <w:p w:rsidR="00AD7414" w:rsidRPr="00280882" w:rsidRDefault="00AD7414" w:rsidP="00AD7414">
            <w:pPr>
              <w:jc w:val="both"/>
            </w:pPr>
            <w:r w:rsidRPr="00280882">
              <w:t>5</w:t>
            </w:r>
          </w:p>
        </w:tc>
      </w:tr>
      <w:tr w:rsidR="00AD7414" w:rsidTr="00AD7414">
        <w:tc>
          <w:tcPr>
            <w:tcW w:w="3086" w:type="dxa"/>
            <w:shd w:val="clear" w:color="auto" w:fill="F7CAAC"/>
          </w:tcPr>
          <w:p w:rsidR="00AD7414" w:rsidRPr="00280882" w:rsidRDefault="00AD7414" w:rsidP="00AD7414">
            <w:pPr>
              <w:jc w:val="both"/>
              <w:rPr>
                <w:b/>
              </w:rPr>
            </w:pPr>
            <w:r w:rsidRPr="00280882">
              <w:rPr>
                <w:b/>
              </w:rPr>
              <w:t>Prerekvizity, korekvizity, ekvivalence</w:t>
            </w:r>
          </w:p>
        </w:tc>
        <w:tc>
          <w:tcPr>
            <w:tcW w:w="6769" w:type="dxa"/>
            <w:gridSpan w:val="7"/>
          </w:tcPr>
          <w:p w:rsidR="00AD7414" w:rsidRPr="00280882" w:rsidRDefault="00AD7414" w:rsidP="00AD7414">
            <w:pPr>
              <w:jc w:val="both"/>
            </w:pPr>
            <w:r>
              <w:t>Ekvivalence (Podniková ekonomika I)</w:t>
            </w:r>
          </w:p>
        </w:tc>
      </w:tr>
      <w:tr w:rsidR="00AD7414" w:rsidTr="00AD7414">
        <w:tc>
          <w:tcPr>
            <w:tcW w:w="3086" w:type="dxa"/>
            <w:shd w:val="clear" w:color="auto" w:fill="F7CAAC"/>
          </w:tcPr>
          <w:p w:rsidR="00AD7414" w:rsidRPr="00280882" w:rsidRDefault="00AD7414" w:rsidP="00AD7414">
            <w:pPr>
              <w:jc w:val="both"/>
              <w:rPr>
                <w:b/>
              </w:rPr>
            </w:pPr>
            <w:r w:rsidRPr="00280882">
              <w:rPr>
                <w:b/>
              </w:rPr>
              <w:t>Způsob ověření studijních výsledků</w:t>
            </w:r>
          </w:p>
        </w:tc>
        <w:tc>
          <w:tcPr>
            <w:tcW w:w="3406" w:type="dxa"/>
            <w:gridSpan w:val="4"/>
          </w:tcPr>
          <w:p w:rsidR="00AD7414" w:rsidRPr="00280882" w:rsidRDefault="00AD7414" w:rsidP="00AD7414">
            <w:pPr>
              <w:jc w:val="both"/>
            </w:pPr>
            <w:r w:rsidRPr="00280882">
              <w:t>zápočet, zkouška</w:t>
            </w:r>
          </w:p>
        </w:tc>
        <w:tc>
          <w:tcPr>
            <w:tcW w:w="2156" w:type="dxa"/>
            <w:shd w:val="clear" w:color="auto" w:fill="F7CAAC"/>
          </w:tcPr>
          <w:p w:rsidR="00AD7414" w:rsidRPr="00280882" w:rsidRDefault="00AD7414" w:rsidP="00AD7414">
            <w:pPr>
              <w:jc w:val="both"/>
              <w:rPr>
                <w:b/>
              </w:rPr>
            </w:pPr>
            <w:r w:rsidRPr="00280882">
              <w:rPr>
                <w:b/>
              </w:rPr>
              <w:t>Forma výuky</w:t>
            </w:r>
          </w:p>
        </w:tc>
        <w:tc>
          <w:tcPr>
            <w:tcW w:w="1207" w:type="dxa"/>
            <w:gridSpan w:val="2"/>
          </w:tcPr>
          <w:p w:rsidR="00AD7414" w:rsidRPr="00280882" w:rsidRDefault="00AD7414" w:rsidP="00AD7414">
            <w:pPr>
              <w:jc w:val="both"/>
            </w:pPr>
            <w:r w:rsidRPr="00280882">
              <w:t>přednáška, seminář</w:t>
            </w:r>
          </w:p>
        </w:tc>
      </w:tr>
      <w:tr w:rsidR="00AD7414" w:rsidTr="00AD7414">
        <w:tc>
          <w:tcPr>
            <w:tcW w:w="3086" w:type="dxa"/>
            <w:shd w:val="clear" w:color="auto" w:fill="F7CAAC"/>
          </w:tcPr>
          <w:p w:rsidR="00AD7414" w:rsidRPr="00280882" w:rsidRDefault="00AD7414" w:rsidP="00AD7414">
            <w:pPr>
              <w:jc w:val="both"/>
              <w:rPr>
                <w:b/>
              </w:rPr>
            </w:pPr>
            <w:r w:rsidRPr="00280882">
              <w:rPr>
                <w:b/>
              </w:rPr>
              <w:t>Forma způsobu ověření studijních výsledků a další požadavky na studenta</w:t>
            </w:r>
          </w:p>
        </w:tc>
        <w:tc>
          <w:tcPr>
            <w:tcW w:w="6769" w:type="dxa"/>
            <w:gridSpan w:val="7"/>
            <w:tcBorders>
              <w:bottom w:val="nil"/>
            </w:tcBorders>
          </w:tcPr>
          <w:p w:rsidR="00AD7414" w:rsidRPr="00280882" w:rsidRDefault="00AD7414" w:rsidP="00AD7414">
            <w:pPr>
              <w:jc w:val="both"/>
            </w:pPr>
            <w:r w:rsidRPr="00280882">
              <w:t>Způsob zakončení předmětu – zápočet, zkouška</w:t>
            </w:r>
          </w:p>
          <w:p w:rsidR="00AD7414" w:rsidRPr="00280882" w:rsidRDefault="00AD7414" w:rsidP="00AD7414">
            <w:pPr>
              <w:jc w:val="both"/>
            </w:pPr>
            <w:r w:rsidRPr="00280882">
              <w:t>Požadavky na zápočet:</w:t>
            </w:r>
            <w:r>
              <w:t xml:space="preserve"> </w:t>
            </w:r>
            <w:r w:rsidRPr="00280882">
              <w:t>vypracování a obhájení seminární práce dle požadavků vyučují</w:t>
            </w:r>
            <w:r>
              <w:t xml:space="preserve">cího; </w:t>
            </w:r>
            <w:r w:rsidRPr="00280882">
              <w:t>min. 8</w:t>
            </w:r>
            <w:r>
              <w:t xml:space="preserve">0% aktivní účast na seminářích; </w:t>
            </w:r>
            <w:r w:rsidRPr="00280882">
              <w:t>zápočtový test s úspěšností min. 60</w:t>
            </w:r>
            <w:r>
              <w:t xml:space="preserve"> </w:t>
            </w:r>
            <w:r w:rsidRPr="00280882">
              <w:t>%.</w:t>
            </w:r>
          </w:p>
          <w:p w:rsidR="00AD7414" w:rsidRPr="00280882" w:rsidRDefault="00AD7414" w:rsidP="00C51B31">
            <w:pPr>
              <w:jc w:val="both"/>
            </w:pPr>
            <w:r w:rsidRPr="00280882">
              <w:t>Požadavky na zkoušku</w:t>
            </w:r>
            <w:r w:rsidR="00C51B31">
              <w:t>:</w:t>
            </w:r>
            <w:r w:rsidRPr="00280882">
              <w:t xml:space="preserve"> ústní zkouška v rozsahu znalostí přednášek a seminářů.</w:t>
            </w:r>
          </w:p>
        </w:tc>
      </w:tr>
      <w:tr w:rsidR="00AD7414" w:rsidTr="00AD7414">
        <w:trPr>
          <w:trHeight w:val="87"/>
        </w:trPr>
        <w:tc>
          <w:tcPr>
            <w:tcW w:w="9855" w:type="dxa"/>
            <w:gridSpan w:val="8"/>
            <w:tcBorders>
              <w:top w:val="nil"/>
            </w:tcBorders>
          </w:tcPr>
          <w:p w:rsidR="00AD7414" w:rsidRPr="009F4A37" w:rsidRDefault="00AD7414" w:rsidP="00AD7414">
            <w:pPr>
              <w:jc w:val="both"/>
              <w:rPr>
                <w:sz w:val="16"/>
              </w:rPr>
            </w:pPr>
          </w:p>
        </w:tc>
      </w:tr>
      <w:tr w:rsidR="00AD7414" w:rsidTr="00AD7414">
        <w:trPr>
          <w:trHeight w:val="197"/>
        </w:trPr>
        <w:tc>
          <w:tcPr>
            <w:tcW w:w="3086" w:type="dxa"/>
            <w:tcBorders>
              <w:top w:val="nil"/>
            </w:tcBorders>
            <w:shd w:val="clear" w:color="auto" w:fill="F7CAAC"/>
          </w:tcPr>
          <w:p w:rsidR="00AD7414" w:rsidRPr="00280882" w:rsidRDefault="00AD7414" w:rsidP="00AD7414">
            <w:pPr>
              <w:jc w:val="both"/>
              <w:rPr>
                <w:b/>
              </w:rPr>
            </w:pPr>
            <w:r w:rsidRPr="00280882">
              <w:rPr>
                <w:b/>
              </w:rPr>
              <w:t>Garant předmětu</w:t>
            </w:r>
          </w:p>
        </w:tc>
        <w:tc>
          <w:tcPr>
            <w:tcW w:w="6769" w:type="dxa"/>
            <w:gridSpan w:val="7"/>
            <w:tcBorders>
              <w:top w:val="nil"/>
            </w:tcBorders>
          </w:tcPr>
          <w:p w:rsidR="00AD7414" w:rsidRPr="00280882" w:rsidRDefault="00AD7414" w:rsidP="00AD7414">
            <w:pPr>
              <w:jc w:val="both"/>
            </w:pPr>
            <w:r w:rsidRPr="00280882">
              <w:t>Ing. Petr Novák, Ph.D.</w:t>
            </w:r>
          </w:p>
        </w:tc>
      </w:tr>
      <w:tr w:rsidR="00AD7414" w:rsidTr="00AD7414">
        <w:trPr>
          <w:trHeight w:val="243"/>
        </w:trPr>
        <w:tc>
          <w:tcPr>
            <w:tcW w:w="3086" w:type="dxa"/>
            <w:tcBorders>
              <w:top w:val="nil"/>
            </w:tcBorders>
            <w:shd w:val="clear" w:color="auto" w:fill="F7CAAC"/>
          </w:tcPr>
          <w:p w:rsidR="00AD7414" w:rsidRPr="00280882" w:rsidRDefault="00AD7414" w:rsidP="00AD7414">
            <w:pPr>
              <w:jc w:val="both"/>
              <w:rPr>
                <w:b/>
              </w:rPr>
            </w:pPr>
            <w:r w:rsidRPr="00280882">
              <w:rPr>
                <w:b/>
              </w:rPr>
              <w:t>Zapojení garanta do výuky předmětu</w:t>
            </w:r>
          </w:p>
        </w:tc>
        <w:tc>
          <w:tcPr>
            <w:tcW w:w="6769" w:type="dxa"/>
            <w:gridSpan w:val="7"/>
            <w:tcBorders>
              <w:top w:val="nil"/>
            </w:tcBorders>
          </w:tcPr>
          <w:p w:rsidR="00AD7414" w:rsidRPr="00280882" w:rsidRDefault="00AD7414" w:rsidP="00AD7414">
            <w:pPr>
              <w:jc w:val="both"/>
            </w:pPr>
            <w:r w:rsidRPr="00280882">
              <w:t>Garant se po</w:t>
            </w:r>
            <w:r>
              <w:t xml:space="preserve">dílí na přednášení v rozsahu 60 </w:t>
            </w:r>
            <w:r w:rsidRPr="00280882">
              <w:t>%, dále stanovuje koncepci seminářů a dohlíží na jejich jednotné vedení.</w:t>
            </w:r>
          </w:p>
        </w:tc>
      </w:tr>
      <w:tr w:rsidR="00AD7414" w:rsidTr="00AD7414">
        <w:tc>
          <w:tcPr>
            <w:tcW w:w="3086" w:type="dxa"/>
            <w:shd w:val="clear" w:color="auto" w:fill="F7CAAC"/>
          </w:tcPr>
          <w:p w:rsidR="00AD7414" w:rsidRPr="00280882" w:rsidRDefault="00AD7414" w:rsidP="00AD7414">
            <w:pPr>
              <w:jc w:val="both"/>
              <w:rPr>
                <w:b/>
              </w:rPr>
            </w:pPr>
            <w:r w:rsidRPr="00280882">
              <w:rPr>
                <w:b/>
              </w:rPr>
              <w:t>Vyučující</w:t>
            </w:r>
          </w:p>
        </w:tc>
        <w:tc>
          <w:tcPr>
            <w:tcW w:w="6769" w:type="dxa"/>
            <w:gridSpan w:val="7"/>
            <w:tcBorders>
              <w:bottom w:val="nil"/>
            </w:tcBorders>
          </w:tcPr>
          <w:p w:rsidR="00AD7414" w:rsidRPr="00280882" w:rsidRDefault="00AD7414" w:rsidP="00AD7414">
            <w:pPr>
              <w:jc w:val="both"/>
            </w:pPr>
            <w:r>
              <w:t>Ing. Petr Novák, Ph.D. – přednášky (60%),</w:t>
            </w:r>
            <w:r w:rsidRPr="00280882">
              <w:t xml:space="preserve"> Ing. Karel Slinták, Ph.D. </w:t>
            </w:r>
            <w:r>
              <w:t>– přednášky (40%)</w:t>
            </w:r>
          </w:p>
        </w:tc>
      </w:tr>
      <w:tr w:rsidR="00AD7414" w:rsidTr="00AD7414">
        <w:trPr>
          <w:trHeight w:val="70"/>
        </w:trPr>
        <w:tc>
          <w:tcPr>
            <w:tcW w:w="9855" w:type="dxa"/>
            <w:gridSpan w:val="8"/>
            <w:tcBorders>
              <w:top w:val="nil"/>
            </w:tcBorders>
          </w:tcPr>
          <w:p w:rsidR="00AD7414" w:rsidRPr="009F4A37" w:rsidRDefault="00AD7414" w:rsidP="00AD7414">
            <w:pPr>
              <w:jc w:val="both"/>
              <w:rPr>
                <w:sz w:val="16"/>
              </w:rPr>
            </w:pPr>
          </w:p>
        </w:tc>
      </w:tr>
      <w:tr w:rsidR="00AD7414" w:rsidTr="00AD7414">
        <w:tc>
          <w:tcPr>
            <w:tcW w:w="3086" w:type="dxa"/>
            <w:shd w:val="clear" w:color="auto" w:fill="F7CAAC"/>
          </w:tcPr>
          <w:p w:rsidR="00AD7414" w:rsidRPr="00280882" w:rsidRDefault="00AD7414" w:rsidP="00AD7414">
            <w:pPr>
              <w:jc w:val="both"/>
              <w:rPr>
                <w:b/>
              </w:rPr>
            </w:pPr>
            <w:r w:rsidRPr="00280882">
              <w:rPr>
                <w:b/>
              </w:rPr>
              <w:t>Stručná anotace předmětu</w:t>
            </w:r>
          </w:p>
        </w:tc>
        <w:tc>
          <w:tcPr>
            <w:tcW w:w="6769" w:type="dxa"/>
            <w:gridSpan w:val="7"/>
            <w:tcBorders>
              <w:bottom w:val="nil"/>
            </w:tcBorders>
          </w:tcPr>
          <w:p w:rsidR="00AD7414" w:rsidRPr="00280882" w:rsidRDefault="00AD7414" w:rsidP="00AD7414">
            <w:pPr>
              <w:jc w:val="both"/>
            </w:pPr>
          </w:p>
        </w:tc>
      </w:tr>
      <w:tr w:rsidR="00AD7414" w:rsidTr="00AD7414">
        <w:trPr>
          <w:trHeight w:val="3938"/>
        </w:trPr>
        <w:tc>
          <w:tcPr>
            <w:tcW w:w="9855" w:type="dxa"/>
            <w:gridSpan w:val="8"/>
            <w:tcBorders>
              <w:top w:val="nil"/>
              <w:bottom w:val="single" w:sz="12" w:space="0" w:color="auto"/>
            </w:tcBorders>
          </w:tcPr>
          <w:p w:rsidR="00AD7414" w:rsidRPr="00280882" w:rsidRDefault="00AD7414" w:rsidP="00AD7414">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rsidR="00AD7414" w:rsidRPr="00280882" w:rsidRDefault="00AD7414" w:rsidP="00AD7414">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rsidR="00AD7414" w:rsidRPr="00280882" w:rsidRDefault="00AD7414" w:rsidP="00AD7414">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rsidR="00AD7414" w:rsidRPr="00280882" w:rsidRDefault="00AD7414" w:rsidP="00AD7414">
            <w:pPr>
              <w:jc w:val="both"/>
            </w:pPr>
            <w:r w:rsidRPr="00280882">
              <w:t>Předmět má dvě na sebe navazující části. Úkolem předmětu Podniková ekonomika 1 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rsidR="00AD7414" w:rsidRPr="00280882" w:rsidRDefault="00AD7414" w:rsidP="00AD7414">
            <w:pPr>
              <w:jc w:val="both"/>
            </w:pPr>
            <w:r w:rsidRPr="00280882">
              <w:t>Osnova předmětu:</w:t>
            </w:r>
          </w:p>
          <w:p w:rsidR="00AD7414" w:rsidRPr="00280882" w:rsidRDefault="00AD7414" w:rsidP="00693D56">
            <w:pPr>
              <w:pStyle w:val="Odstavecseseznamem"/>
              <w:numPr>
                <w:ilvl w:val="0"/>
                <w:numId w:val="15"/>
              </w:numPr>
              <w:ind w:left="247" w:hanging="247"/>
              <w:jc w:val="both"/>
            </w:pPr>
            <w:r w:rsidRPr="00280882">
              <w:t>Úvod do studia disciplíny</w:t>
            </w:r>
          </w:p>
          <w:p w:rsidR="00AD7414" w:rsidRPr="00280882" w:rsidRDefault="00AD7414" w:rsidP="00693D56">
            <w:pPr>
              <w:pStyle w:val="Odstavecseseznamem"/>
              <w:numPr>
                <w:ilvl w:val="0"/>
                <w:numId w:val="15"/>
              </w:numPr>
              <w:ind w:left="247" w:hanging="247"/>
              <w:jc w:val="both"/>
            </w:pPr>
            <w:r w:rsidRPr="00280882">
              <w:t>Typologie podniků (ziskové i neziskové organizace)</w:t>
            </w:r>
          </w:p>
          <w:p w:rsidR="00AD7414" w:rsidRPr="00280882" w:rsidRDefault="00AD7414" w:rsidP="00693D56">
            <w:pPr>
              <w:pStyle w:val="Odstavecseseznamem"/>
              <w:numPr>
                <w:ilvl w:val="0"/>
                <w:numId w:val="15"/>
              </w:numPr>
              <w:ind w:left="247" w:hanging="247"/>
              <w:jc w:val="both"/>
            </w:pPr>
            <w:r w:rsidRPr="00280882">
              <w:t>Založeni fyzické osoby</w:t>
            </w:r>
          </w:p>
          <w:p w:rsidR="00AD7414" w:rsidRPr="00280882" w:rsidRDefault="00AD7414" w:rsidP="00693D56">
            <w:pPr>
              <w:pStyle w:val="Odstavecseseznamem"/>
              <w:numPr>
                <w:ilvl w:val="0"/>
                <w:numId w:val="15"/>
              </w:numPr>
              <w:ind w:left="247" w:hanging="247"/>
              <w:jc w:val="both"/>
            </w:pPr>
            <w:r w:rsidRPr="00280882">
              <w:t>Založení právnické osoby</w:t>
            </w:r>
          </w:p>
          <w:p w:rsidR="00AD7414" w:rsidRPr="00280882" w:rsidRDefault="00AD7414" w:rsidP="00693D56">
            <w:pPr>
              <w:pStyle w:val="Odstavecseseznamem"/>
              <w:numPr>
                <w:ilvl w:val="0"/>
                <w:numId w:val="15"/>
              </w:numPr>
              <w:ind w:left="247" w:hanging="247"/>
              <w:jc w:val="both"/>
            </w:pPr>
            <w:r w:rsidRPr="00280882">
              <w:t>Cíle a okolí podniku</w:t>
            </w:r>
          </w:p>
          <w:p w:rsidR="00AD7414" w:rsidRPr="00280882" w:rsidRDefault="00AD7414" w:rsidP="00693D56">
            <w:pPr>
              <w:pStyle w:val="Odstavecseseznamem"/>
              <w:numPr>
                <w:ilvl w:val="0"/>
                <w:numId w:val="15"/>
              </w:numPr>
              <w:ind w:left="247" w:hanging="247"/>
              <w:jc w:val="both"/>
            </w:pPr>
            <w:r w:rsidRPr="00280882">
              <w:t>Podnikové výrobní faktory</w:t>
            </w:r>
          </w:p>
          <w:p w:rsidR="00AD7414" w:rsidRPr="00280882" w:rsidRDefault="00AD7414" w:rsidP="00693D56">
            <w:pPr>
              <w:pStyle w:val="Odstavecseseznamem"/>
              <w:numPr>
                <w:ilvl w:val="0"/>
                <w:numId w:val="15"/>
              </w:numPr>
              <w:ind w:left="247" w:hanging="247"/>
              <w:jc w:val="both"/>
            </w:pPr>
            <w:r w:rsidRPr="00280882">
              <w:t>Majetek podniku</w:t>
            </w:r>
          </w:p>
          <w:p w:rsidR="00AD7414" w:rsidRPr="00280882" w:rsidRDefault="00AD7414" w:rsidP="00693D56">
            <w:pPr>
              <w:pStyle w:val="Odstavecseseznamem"/>
              <w:numPr>
                <w:ilvl w:val="0"/>
                <w:numId w:val="15"/>
              </w:numPr>
              <w:ind w:left="247" w:hanging="247"/>
              <w:jc w:val="both"/>
            </w:pPr>
            <w:r w:rsidRPr="00280882">
              <w:t>Kapitál podniku</w:t>
            </w:r>
          </w:p>
          <w:p w:rsidR="00AD7414" w:rsidRPr="00280882" w:rsidRDefault="00AD7414" w:rsidP="00693D56">
            <w:pPr>
              <w:pStyle w:val="Odstavecseseznamem"/>
              <w:numPr>
                <w:ilvl w:val="0"/>
                <w:numId w:val="15"/>
              </w:numPr>
              <w:ind w:left="247" w:hanging="247"/>
              <w:jc w:val="both"/>
            </w:pPr>
            <w:r w:rsidRPr="00280882">
              <w:t>Lidská práce</w:t>
            </w:r>
          </w:p>
          <w:p w:rsidR="00AD7414" w:rsidRPr="00280882" w:rsidRDefault="00AD7414" w:rsidP="00693D56">
            <w:pPr>
              <w:pStyle w:val="Odstavecseseznamem"/>
              <w:numPr>
                <w:ilvl w:val="0"/>
                <w:numId w:val="15"/>
              </w:numPr>
              <w:ind w:left="247" w:hanging="247"/>
              <w:jc w:val="both"/>
            </w:pPr>
            <w:r w:rsidRPr="00280882">
              <w:t>Sdružování podniků</w:t>
            </w:r>
          </w:p>
          <w:p w:rsidR="00AD7414" w:rsidRPr="00280882" w:rsidRDefault="00AD7414" w:rsidP="00693D56">
            <w:pPr>
              <w:pStyle w:val="Odstavecseseznamem"/>
              <w:numPr>
                <w:ilvl w:val="0"/>
                <w:numId w:val="15"/>
              </w:numPr>
              <w:ind w:left="247" w:hanging="247"/>
              <w:jc w:val="both"/>
            </w:pPr>
            <w:r w:rsidRPr="00280882">
              <w:t>Akvizice, fúze firem</w:t>
            </w:r>
          </w:p>
          <w:p w:rsidR="00AD7414" w:rsidRPr="00280882" w:rsidRDefault="00AD7414" w:rsidP="00693D56">
            <w:pPr>
              <w:pStyle w:val="Odstavecseseznamem"/>
              <w:numPr>
                <w:ilvl w:val="0"/>
                <w:numId w:val="15"/>
              </w:numPr>
              <w:ind w:left="247" w:hanging="247"/>
              <w:jc w:val="both"/>
            </w:pPr>
            <w:r w:rsidRPr="00280882">
              <w:t xml:space="preserve">Základy tvorby business modelů </w:t>
            </w:r>
          </w:p>
          <w:p w:rsidR="00AD7414" w:rsidRPr="00280882" w:rsidRDefault="00AD7414" w:rsidP="00693D56">
            <w:pPr>
              <w:pStyle w:val="Odstavecseseznamem"/>
              <w:numPr>
                <w:ilvl w:val="0"/>
                <w:numId w:val="15"/>
              </w:numPr>
              <w:ind w:left="247" w:hanging="247"/>
              <w:jc w:val="both"/>
            </w:pPr>
            <w:r w:rsidRPr="00280882">
              <w:t>Růst, sanace, zánik podniku</w:t>
            </w:r>
          </w:p>
        </w:tc>
      </w:tr>
      <w:tr w:rsidR="00AD7414" w:rsidTr="00AD7414">
        <w:trPr>
          <w:trHeight w:val="265"/>
        </w:trPr>
        <w:tc>
          <w:tcPr>
            <w:tcW w:w="3653" w:type="dxa"/>
            <w:gridSpan w:val="2"/>
            <w:tcBorders>
              <w:top w:val="nil"/>
            </w:tcBorders>
            <w:shd w:val="clear" w:color="auto" w:fill="F7CAAC"/>
          </w:tcPr>
          <w:p w:rsidR="00AD7414" w:rsidRPr="00280882" w:rsidRDefault="00AD7414" w:rsidP="00AD7414">
            <w:pPr>
              <w:jc w:val="both"/>
            </w:pPr>
            <w:r w:rsidRPr="00280882">
              <w:rPr>
                <w:b/>
              </w:rPr>
              <w:t>Studijní literatura a studijní pomůcky</w:t>
            </w:r>
          </w:p>
        </w:tc>
        <w:tc>
          <w:tcPr>
            <w:tcW w:w="6202" w:type="dxa"/>
            <w:gridSpan w:val="6"/>
            <w:tcBorders>
              <w:top w:val="nil"/>
              <w:bottom w:val="nil"/>
            </w:tcBorders>
          </w:tcPr>
          <w:p w:rsidR="00AD7414" w:rsidRPr="00280882" w:rsidRDefault="00AD7414" w:rsidP="00AD7414">
            <w:pPr>
              <w:jc w:val="both"/>
            </w:pPr>
          </w:p>
        </w:tc>
      </w:tr>
      <w:tr w:rsidR="00AD7414" w:rsidTr="00AD7414">
        <w:trPr>
          <w:trHeight w:val="1497"/>
        </w:trPr>
        <w:tc>
          <w:tcPr>
            <w:tcW w:w="9855" w:type="dxa"/>
            <w:gridSpan w:val="8"/>
            <w:tcBorders>
              <w:top w:val="nil"/>
            </w:tcBorders>
          </w:tcPr>
          <w:p w:rsidR="00AD7414" w:rsidDel="00A3027E" w:rsidRDefault="00AD7414" w:rsidP="00AD7414">
            <w:pPr>
              <w:jc w:val="both"/>
              <w:rPr>
                <w:del w:id="493" w:author="Michal Pilík" w:date="2018-09-18T13:40:00Z"/>
                <w:b/>
              </w:rPr>
            </w:pPr>
            <w:r>
              <w:rPr>
                <w:b/>
              </w:rPr>
              <w:t>Povinná literatura</w:t>
            </w:r>
          </w:p>
          <w:p w:rsidR="00A3027E" w:rsidRPr="00D81A44" w:rsidRDefault="00A3027E" w:rsidP="00AD7414">
            <w:pPr>
              <w:jc w:val="both"/>
              <w:rPr>
                <w:ins w:id="494" w:author="Michal Pilík" w:date="2018-09-20T11:44:00Z"/>
                <w:b/>
              </w:rPr>
            </w:pPr>
          </w:p>
          <w:p w:rsidR="00AD7414" w:rsidDel="00B77D13" w:rsidRDefault="00AD7414" w:rsidP="00AD7414">
            <w:pPr>
              <w:jc w:val="both"/>
              <w:rPr>
                <w:del w:id="495" w:author="Michal Pilík" w:date="2018-09-18T13:40:00Z"/>
              </w:rPr>
            </w:pPr>
            <w:del w:id="496" w:author="Michal Pilík" w:date="2018-09-18T13:40:00Z">
              <w:r w:rsidDel="00B77D13">
                <w:delText xml:space="preserve">ABRAMS, R. </w:delText>
              </w:r>
              <w:r w:rsidDel="00B77D13">
                <w:rPr>
                  <w:i/>
                  <w:iCs/>
                </w:rPr>
                <w:delText>Successful business plan secrets &amp; strategies: America's best-selling business plan guide!</w:delText>
              </w:r>
              <w:r w:rsidDel="00B77D13">
                <w:delText>. 6th edition. Palo Alto: PlanningShop, 2014, 430 p. ISBN 978-1-933895-46-8.</w:delText>
              </w:r>
            </w:del>
          </w:p>
          <w:p w:rsidR="00AD7414" w:rsidDel="00B77D13" w:rsidRDefault="00AD7414" w:rsidP="00AD7414">
            <w:pPr>
              <w:jc w:val="both"/>
              <w:rPr>
                <w:del w:id="497" w:author="Michal Pilík" w:date="2018-09-18T13:40:00Z"/>
              </w:rPr>
            </w:pPr>
            <w:del w:id="498" w:author="Michal Pilík" w:date="2018-09-18T13:40:00Z">
              <w:r w:rsidDel="00B77D13">
                <w:delText xml:space="preserve">ATKINSON, S. </w:delText>
              </w:r>
              <w:r w:rsidDel="00B77D13">
                <w:rPr>
                  <w:i/>
                  <w:iCs/>
                </w:rPr>
                <w:delText>The business book</w:delText>
              </w:r>
              <w:r w:rsidDel="00B77D13">
                <w:delText>. New York: DK Publishing, 2014, 352 p. ISBN 978-1-4654-1585-1.</w:delText>
              </w:r>
            </w:del>
          </w:p>
          <w:p w:rsidR="00AD7414" w:rsidRPr="0057153B" w:rsidRDefault="00AD7414" w:rsidP="00AD7414">
            <w:pPr>
              <w:jc w:val="both"/>
              <w:rPr>
                <w:b/>
              </w:rPr>
            </w:pPr>
            <w:r>
              <w:lastRenderedPageBreak/>
              <w:t xml:space="preserve">BOLTON, B., THOMPSON, J. </w:t>
            </w:r>
            <w:r>
              <w:rPr>
                <w:i/>
                <w:iCs/>
              </w:rPr>
              <w:t>The entirepreneur: the all-in-one entrepreneur-leader-manager</w:t>
            </w:r>
            <w:r>
              <w:t>. London: Routledge, Taylor &amp; Francis Group, 2015, 224 p. ISBN 978-0-415-85866-3.</w:t>
            </w:r>
          </w:p>
          <w:p w:rsidR="00AD7414" w:rsidRDefault="00AD7414" w:rsidP="00AD7414">
            <w:pPr>
              <w:jc w:val="both"/>
            </w:pPr>
            <w:r>
              <w:t xml:space="preserve">HAVLÍČEK, K. </w:t>
            </w:r>
            <w:r>
              <w:rPr>
                <w:i/>
                <w:iCs/>
              </w:rPr>
              <w:t>Small business: management &amp; controlling</w:t>
            </w:r>
            <w:r>
              <w:t>. Kíjv: Universitet Ukrajina, 2014, 177 p. ISBN 978-966-388-494-3</w:t>
            </w:r>
          </w:p>
          <w:p w:rsidR="00AD7414" w:rsidRDefault="00AD7414" w:rsidP="00AD7414">
            <w:pPr>
              <w:jc w:val="both"/>
            </w:pPr>
            <w:r>
              <w:t xml:space="preserve">HUGHES, V., WELLER, D. </w:t>
            </w:r>
            <w:r>
              <w:rPr>
                <w:i/>
                <w:iCs/>
              </w:rPr>
              <w:t>Start a small business</w:t>
            </w:r>
            <w:r>
              <w:t>. Revised and updated edition. London: John Murray Learning, 2015, 291 p. Teach yourself. ISBN 978-1-473-60918-1.</w:t>
            </w:r>
          </w:p>
          <w:p w:rsidR="00AD7414" w:rsidDel="00B77D13" w:rsidRDefault="00AD7414" w:rsidP="00AD7414">
            <w:pPr>
              <w:jc w:val="both"/>
              <w:rPr>
                <w:del w:id="499" w:author="Michal Pilík" w:date="2018-09-18T13:40:00Z"/>
              </w:rPr>
            </w:pPr>
            <w:r>
              <w:t xml:space="preserve">KATZ, J. A., CORBETT, A. C. </w:t>
            </w:r>
            <w:r>
              <w:rPr>
                <w:i/>
                <w:iCs/>
              </w:rPr>
              <w:t>Models of start-up thinking and action: theoretical, empirical, and pedagogical approaches</w:t>
            </w:r>
            <w:r>
              <w:t>. Bingley: Emerald, 2016, 282 p. ISBN 978-1-78635-486-0.</w:t>
            </w:r>
          </w:p>
          <w:p w:rsidR="00AD7414" w:rsidDel="00B77D13" w:rsidRDefault="00AD7414" w:rsidP="00AD7414">
            <w:pPr>
              <w:jc w:val="both"/>
              <w:rPr>
                <w:del w:id="500" w:author="Michal Pilík" w:date="2018-09-18T13:40:00Z"/>
              </w:rPr>
            </w:pPr>
            <w:del w:id="501" w:author="Michal Pilík" w:date="2018-09-18T13:40:00Z">
              <w:r w:rsidDel="00B77D13">
                <w:delText xml:space="preserve">OSTERWALDER, A., PIGNEUR, Y. </w:delText>
              </w:r>
              <w:r w:rsidDel="00B77D13">
                <w:rPr>
                  <w:i/>
                  <w:iCs/>
                </w:rPr>
                <w:delText>Business model generation: a handbook for visionaries, game changers, and challengers</w:delText>
              </w:r>
              <w:r w:rsidDel="00B77D13">
                <w:delText>. Hoboken, NJ: John Wiley, 2010, 278 p. ISBN 978-0-470-87641-1.</w:delText>
              </w:r>
            </w:del>
          </w:p>
          <w:p w:rsidR="00AD7414" w:rsidRPr="00A147D1" w:rsidRDefault="00AD7414" w:rsidP="00AD7414">
            <w:pPr>
              <w:jc w:val="both"/>
              <w:rPr>
                <w:b/>
              </w:rPr>
            </w:pPr>
            <w:r>
              <w:t xml:space="preserve">MOSEY, S., NOKE, H., KIRKHAM, P. </w:t>
            </w:r>
            <w:r>
              <w:rPr>
                <w:i/>
                <w:iCs/>
              </w:rPr>
              <w:t>Building an entrepreneurial organisation</w:t>
            </w:r>
            <w:r>
              <w:t>. London: Routledge, Taylor &amp; Francis Group, 2017, 138 p. ISBN 978-1-138-86113-8.</w:t>
            </w:r>
          </w:p>
          <w:p w:rsidR="00AD7414" w:rsidRDefault="00AD7414" w:rsidP="00AD7414">
            <w:pPr>
              <w:jc w:val="both"/>
            </w:pPr>
            <w:r>
              <w:t xml:space="preserve">SHELTON, H. </w:t>
            </w:r>
            <w:r>
              <w:rPr>
                <w:i/>
                <w:iCs/>
              </w:rPr>
              <w:t>The secrets to writing a successful business plan: a pro shares a step-by-step guide to creating a plan that gets results</w:t>
            </w:r>
            <w:r>
              <w:t>. Updated and expanded. Rockville: Summit Valley Press, 2017, 312 p. ISBN 978-0-9899460-3-2.</w:t>
            </w:r>
          </w:p>
          <w:p w:rsidR="00AD7414" w:rsidRDefault="00AD7414" w:rsidP="00AD7414">
            <w:pPr>
              <w:jc w:val="both"/>
            </w:pPr>
            <w:r w:rsidRPr="009D4DEB">
              <w:rPr>
                <w:b/>
              </w:rPr>
              <w:t>Doporučená</w:t>
            </w:r>
            <w:r>
              <w:rPr>
                <w:b/>
              </w:rPr>
              <w:t xml:space="preserve"> literatura</w:t>
            </w:r>
          </w:p>
          <w:p w:rsidR="00AD7414" w:rsidDel="00B77D13" w:rsidRDefault="00AD7414" w:rsidP="00AD7414">
            <w:pPr>
              <w:jc w:val="both"/>
              <w:rPr>
                <w:del w:id="502" w:author="Michal Pilík" w:date="2018-09-18T13:39:00Z"/>
              </w:rPr>
            </w:pPr>
            <w:r>
              <w:t xml:space="preserve">CLARK, D. </w:t>
            </w:r>
            <w:r>
              <w:rPr>
                <w:i/>
                <w:iCs/>
              </w:rPr>
              <w:t>Alibaba: the house that Jack Ma built</w:t>
            </w:r>
            <w:r>
              <w:t>. New York: Ecco, 2016, 287 p. ISBN 978-0-06-241340-6.</w:t>
            </w:r>
          </w:p>
          <w:p w:rsidR="00AD7414" w:rsidDel="00B77D13" w:rsidRDefault="00AD7414" w:rsidP="00AD7414">
            <w:pPr>
              <w:jc w:val="both"/>
              <w:rPr>
                <w:del w:id="503" w:author="Michal Pilík" w:date="2018-09-18T13:39:00Z"/>
              </w:rPr>
            </w:pPr>
            <w:del w:id="504" w:author="Michal Pilík" w:date="2018-09-18T13:39:00Z">
              <w:r w:rsidDel="00B77D13">
                <w:delText xml:space="preserve">KUDZBEL, M. </w:delText>
              </w:r>
              <w:r w:rsidDel="00B77D13">
                <w:rPr>
                  <w:i/>
                  <w:iCs/>
                </w:rPr>
                <w:delText>Bata - the business miracle: the story of an extraordinary entrepreneur</w:delText>
              </w:r>
              <w:r w:rsidDel="00B77D13">
                <w:delText>. Marianka: Marada Capital Services, 2006, 143 p. ISBN 80-968458-6-1.</w:delText>
              </w:r>
            </w:del>
          </w:p>
          <w:p w:rsidR="00AD7414" w:rsidRDefault="00AD7414" w:rsidP="00AD7414">
            <w:pPr>
              <w:jc w:val="both"/>
            </w:pPr>
            <w:r>
              <w:t xml:space="preserve">LAZEAR, E. P., ALTMANN, S., ZIMMERMANN, K. F. </w:t>
            </w:r>
            <w:r>
              <w:rPr>
                <w:i/>
                <w:iCs/>
              </w:rPr>
              <w:t>Inside the firm: contributions to personnel economics</w:t>
            </w:r>
            <w:r>
              <w:t>. Oxford: Oxford University Press, 2016, 539 p. ISBN 978-0-19-877996-4.</w:t>
            </w:r>
          </w:p>
          <w:p w:rsidR="00AD7414" w:rsidRDefault="00AD7414" w:rsidP="00AD7414">
            <w:pPr>
              <w:jc w:val="both"/>
            </w:pPr>
            <w:r>
              <w:t xml:space="preserve">JOHN, V. </w:t>
            </w:r>
            <w:r>
              <w:rPr>
                <w:i/>
                <w:iCs/>
              </w:rPr>
              <w:t>How to run a business without risk: the truth revealed about business risk : ten interviews with experienced entrepreneurs and advisors</w:t>
            </w:r>
            <w:r>
              <w:t>. London: Meriglobe Business Academy, 2017, 247 p. ISBN 978-1-911511-14-4.</w:t>
            </w:r>
          </w:p>
          <w:p w:rsidR="00AD7414" w:rsidRDefault="00AD7414" w:rsidP="00AD7414">
            <w:pPr>
              <w:jc w:val="both"/>
            </w:pPr>
            <w:r>
              <w:t xml:space="preserve">PORTER, M. E. </w:t>
            </w:r>
            <w:r>
              <w:rPr>
                <w:i/>
                <w:iCs/>
              </w:rPr>
              <w:t>Competitive strategy: techniques for analyzing industries and competitors</w:t>
            </w:r>
            <w:r>
              <w:t>. New York: Free Press, 2004, 396 p. ISBN 0-7432-6088-0.</w:t>
            </w:r>
          </w:p>
          <w:p w:rsidR="00AD7414" w:rsidRPr="00280882" w:rsidRDefault="00AD7414" w:rsidP="00AD7414">
            <w:pPr>
              <w:jc w:val="both"/>
            </w:pPr>
            <w:r>
              <w:t xml:space="preserve">ROSS, S. A., WESTERFIELD, R., JAFFE, J. F., JORDAN, B. D. </w:t>
            </w:r>
            <w:r>
              <w:rPr>
                <w:i/>
                <w:iCs/>
              </w:rPr>
              <w:t>Corporate finance: core principles &amp; applications</w:t>
            </w:r>
            <w:r>
              <w:t>. Fifth edition. New York: McGraw-Hill Education, 2018, 680 p. ISBN 978-1-260-08327-9.</w:t>
            </w:r>
          </w:p>
        </w:tc>
      </w:tr>
      <w:tr w:rsidR="00AD741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280882" w:rsidRDefault="00AD7414" w:rsidP="00AD7414">
            <w:pPr>
              <w:jc w:val="center"/>
              <w:rPr>
                <w:b/>
              </w:rPr>
            </w:pPr>
            <w:r w:rsidRPr="00280882">
              <w:rPr>
                <w:b/>
              </w:rPr>
              <w:lastRenderedPageBreak/>
              <w:t>Informace ke kombinované nebo distanční formě</w:t>
            </w:r>
          </w:p>
        </w:tc>
      </w:tr>
      <w:tr w:rsidR="00AD7414" w:rsidTr="00AD7414">
        <w:tc>
          <w:tcPr>
            <w:tcW w:w="4787" w:type="dxa"/>
            <w:gridSpan w:val="3"/>
            <w:tcBorders>
              <w:top w:val="single" w:sz="2" w:space="0" w:color="auto"/>
            </w:tcBorders>
            <w:shd w:val="clear" w:color="auto" w:fill="F7CAAC"/>
          </w:tcPr>
          <w:p w:rsidR="00AD7414" w:rsidRPr="00280882" w:rsidRDefault="00AD7414" w:rsidP="00AD7414">
            <w:pPr>
              <w:jc w:val="both"/>
            </w:pPr>
            <w:r w:rsidRPr="00280882">
              <w:rPr>
                <w:b/>
              </w:rPr>
              <w:t>Rozsah konzultací (soustředění)</w:t>
            </w:r>
          </w:p>
        </w:tc>
        <w:tc>
          <w:tcPr>
            <w:tcW w:w="889" w:type="dxa"/>
            <w:tcBorders>
              <w:top w:val="single" w:sz="2" w:space="0" w:color="auto"/>
            </w:tcBorders>
          </w:tcPr>
          <w:p w:rsidR="00AD7414" w:rsidRPr="00280882" w:rsidRDefault="00510B7A" w:rsidP="00AD7414">
            <w:pPr>
              <w:jc w:val="both"/>
            </w:pPr>
            <w:ins w:id="505" w:author="Michal Pilík" w:date="2018-09-20T10:43:00Z">
              <w:r>
                <w:t>15</w:t>
              </w:r>
            </w:ins>
          </w:p>
        </w:tc>
        <w:tc>
          <w:tcPr>
            <w:tcW w:w="4179" w:type="dxa"/>
            <w:gridSpan w:val="4"/>
            <w:tcBorders>
              <w:top w:val="single" w:sz="2" w:space="0" w:color="auto"/>
            </w:tcBorders>
            <w:shd w:val="clear" w:color="auto" w:fill="F7CAAC"/>
          </w:tcPr>
          <w:p w:rsidR="00AD7414" w:rsidRPr="00280882" w:rsidRDefault="00AD7414" w:rsidP="00AD7414">
            <w:pPr>
              <w:jc w:val="both"/>
              <w:rPr>
                <w:b/>
              </w:rPr>
            </w:pPr>
            <w:r w:rsidRPr="00280882">
              <w:rPr>
                <w:b/>
              </w:rPr>
              <w:t xml:space="preserve">hodin </w:t>
            </w:r>
          </w:p>
        </w:tc>
      </w:tr>
      <w:tr w:rsidR="00AD7414" w:rsidTr="00AD7414">
        <w:tc>
          <w:tcPr>
            <w:tcW w:w="9855" w:type="dxa"/>
            <w:gridSpan w:val="8"/>
            <w:shd w:val="clear" w:color="auto" w:fill="F7CAAC"/>
          </w:tcPr>
          <w:p w:rsidR="00AD7414" w:rsidRPr="00280882" w:rsidRDefault="00AD7414" w:rsidP="00AD7414">
            <w:pPr>
              <w:jc w:val="both"/>
              <w:rPr>
                <w:b/>
              </w:rPr>
            </w:pPr>
            <w:r w:rsidRPr="00280882">
              <w:rPr>
                <w:b/>
              </w:rPr>
              <w:t>Informace o způsobu kontaktu s vyučujícím</w:t>
            </w:r>
          </w:p>
        </w:tc>
      </w:tr>
      <w:tr w:rsidR="00AD7414" w:rsidTr="00AD7414">
        <w:trPr>
          <w:trHeight w:val="765"/>
        </w:trPr>
        <w:tc>
          <w:tcPr>
            <w:tcW w:w="9855" w:type="dxa"/>
            <w:gridSpan w:val="8"/>
          </w:tcPr>
          <w:p w:rsidR="00AD7414" w:rsidRPr="00280882" w:rsidRDefault="00AD7414" w:rsidP="00AD7414">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9E6" w:rsidRDefault="006C59E6">
      <w:pPr>
        <w:spacing w:after="160" w:line="259" w:lineRule="auto"/>
      </w:pPr>
    </w:p>
    <w:p w:rsidR="006C59E6" w:rsidRDefault="006C59E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9E6" w:rsidTr="00F2197A">
        <w:tc>
          <w:tcPr>
            <w:tcW w:w="9855" w:type="dxa"/>
            <w:gridSpan w:val="8"/>
            <w:tcBorders>
              <w:bottom w:val="double" w:sz="4" w:space="0" w:color="auto"/>
            </w:tcBorders>
            <w:shd w:val="clear" w:color="auto" w:fill="BDD6EE"/>
          </w:tcPr>
          <w:p w:rsidR="006C59E6" w:rsidRDefault="006C59E6" w:rsidP="00F2197A">
            <w:pPr>
              <w:jc w:val="both"/>
              <w:rPr>
                <w:b/>
                <w:sz w:val="28"/>
              </w:rPr>
            </w:pPr>
            <w:r>
              <w:lastRenderedPageBreak/>
              <w:br w:type="page"/>
            </w:r>
            <w:r>
              <w:rPr>
                <w:b/>
                <w:sz w:val="28"/>
              </w:rPr>
              <w:t>B-III – Charakteristika studijního předmětu</w:t>
            </w:r>
          </w:p>
        </w:tc>
      </w:tr>
      <w:tr w:rsidR="006C59E6" w:rsidRPr="006F73EA" w:rsidTr="00F2197A">
        <w:tc>
          <w:tcPr>
            <w:tcW w:w="3086" w:type="dxa"/>
            <w:tcBorders>
              <w:top w:val="double" w:sz="4" w:space="0" w:color="auto"/>
            </w:tcBorders>
            <w:shd w:val="clear" w:color="auto" w:fill="F7CAAC"/>
          </w:tcPr>
          <w:p w:rsidR="006C59E6" w:rsidRPr="006F73EA" w:rsidRDefault="006C59E6" w:rsidP="00F2197A">
            <w:pPr>
              <w:jc w:val="both"/>
              <w:rPr>
                <w:b/>
              </w:rPr>
            </w:pPr>
            <w:r w:rsidRPr="006F73EA">
              <w:rPr>
                <w:b/>
              </w:rPr>
              <w:t>Název studijního předmětu</w:t>
            </w:r>
          </w:p>
        </w:tc>
        <w:tc>
          <w:tcPr>
            <w:tcW w:w="6769" w:type="dxa"/>
            <w:gridSpan w:val="7"/>
            <w:tcBorders>
              <w:top w:val="double" w:sz="4" w:space="0" w:color="auto"/>
            </w:tcBorders>
          </w:tcPr>
          <w:p w:rsidR="006C59E6" w:rsidRPr="006F73EA" w:rsidRDefault="006C59E6" w:rsidP="00F2197A">
            <w:pPr>
              <w:jc w:val="both"/>
            </w:pPr>
            <w:r w:rsidRPr="006F73EA">
              <w:t>Odborná praxe PI I</w:t>
            </w:r>
          </w:p>
        </w:tc>
      </w:tr>
      <w:tr w:rsidR="006C59E6" w:rsidRPr="006F73EA" w:rsidTr="00F2197A">
        <w:trPr>
          <w:trHeight w:val="249"/>
        </w:trPr>
        <w:tc>
          <w:tcPr>
            <w:tcW w:w="3086" w:type="dxa"/>
            <w:shd w:val="clear" w:color="auto" w:fill="F7CAAC"/>
          </w:tcPr>
          <w:p w:rsidR="006C59E6" w:rsidRPr="006F73EA" w:rsidRDefault="006C59E6" w:rsidP="00F2197A">
            <w:pPr>
              <w:jc w:val="both"/>
              <w:rPr>
                <w:b/>
              </w:rPr>
            </w:pPr>
            <w:r w:rsidRPr="006F73EA">
              <w:rPr>
                <w:b/>
              </w:rPr>
              <w:t>Typ předmětu</w:t>
            </w:r>
          </w:p>
        </w:tc>
        <w:tc>
          <w:tcPr>
            <w:tcW w:w="3406" w:type="dxa"/>
            <w:gridSpan w:val="4"/>
          </w:tcPr>
          <w:p w:rsidR="006C59E6" w:rsidRPr="006F73EA" w:rsidRDefault="006C59E6" w:rsidP="000C66D8">
            <w:pPr>
              <w:jc w:val="both"/>
            </w:pPr>
            <w:r w:rsidRPr="006F73EA">
              <w:t>povinný „P“</w:t>
            </w:r>
          </w:p>
        </w:tc>
        <w:tc>
          <w:tcPr>
            <w:tcW w:w="2695" w:type="dxa"/>
            <w:gridSpan w:val="2"/>
            <w:shd w:val="clear" w:color="auto" w:fill="F7CAAC"/>
          </w:tcPr>
          <w:p w:rsidR="006C59E6" w:rsidRPr="006F73EA" w:rsidRDefault="006C59E6" w:rsidP="00F2197A">
            <w:pPr>
              <w:jc w:val="both"/>
            </w:pPr>
            <w:r w:rsidRPr="006F73EA">
              <w:rPr>
                <w:b/>
              </w:rPr>
              <w:t>doporučený ročník / semestr</w:t>
            </w:r>
          </w:p>
        </w:tc>
        <w:tc>
          <w:tcPr>
            <w:tcW w:w="668" w:type="dxa"/>
          </w:tcPr>
          <w:p w:rsidR="006C59E6" w:rsidRPr="006F73EA" w:rsidRDefault="006C59E6" w:rsidP="00F2197A">
            <w:pPr>
              <w:jc w:val="both"/>
            </w:pPr>
            <w:r w:rsidRPr="000E071C">
              <w:t>1/L</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Rozsah studijního předmětu</w:t>
            </w:r>
          </w:p>
        </w:tc>
        <w:tc>
          <w:tcPr>
            <w:tcW w:w="1701" w:type="dxa"/>
            <w:gridSpan w:val="2"/>
          </w:tcPr>
          <w:p w:rsidR="006C59E6" w:rsidRPr="006F73EA" w:rsidRDefault="006C59E6" w:rsidP="00F2197A">
            <w:pPr>
              <w:jc w:val="both"/>
            </w:pPr>
          </w:p>
        </w:tc>
        <w:tc>
          <w:tcPr>
            <w:tcW w:w="889" w:type="dxa"/>
            <w:shd w:val="clear" w:color="auto" w:fill="F7CAAC"/>
          </w:tcPr>
          <w:p w:rsidR="006C59E6" w:rsidRPr="006F73EA" w:rsidRDefault="006C59E6" w:rsidP="00F2197A">
            <w:pPr>
              <w:jc w:val="both"/>
              <w:rPr>
                <w:b/>
              </w:rPr>
            </w:pPr>
            <w:r w:rsidRPr="006F73EA">
              <w:rPr>
                <w:b/>
              </w:rPr>
              <w:t xml:space="preserve">hod. </w:t>
            </w:r>
          </w:p>
        </w:tc>
        <w:tc>
          <w:tcPr>
            <w:tcW w:w="816" w:type="dxa"/>
          </w:tcPr>
          <w:p w:rsidR="006C59E6" w:rsidRPr="006F73EA" w:rsidRDefault="003A3C83" w:rsidP="00F2197A">
            <w:pPr>
              <w:jc w:val="both"/>
            </w:pPr>
            <w:r>
              <w:t>120</w:t>
            </w:r>
          </w:p>
        </w:tc>
        <w:tc>
          <w:tcPr>
            <w:tcW w:w="2156" w:type="dxa"/>
            <w:shd w:val="clear" w:color="auto" w:fill="F7CAAC"/>
          </w:tcPr>
          <w:p w:rsidR="006C59E6" w:rsidRPr="006F73EA" w:rsidRDefault="006C59E6" w:rsidP="00F2197A">
            <w:pPr>
              <w:jc w:val="both"/>
              <w:rPr>
                <w:b/>
              </w:rPr>
            </w:pPr>
            <w:r w:rsidRPr="006F73EA">
              <w:rPr>
                <w:b/>
              </w:rPr>
              <w:t>kreditů</w:t>
            </w:r>
          </w:p>
        </w:tc>
        <w:tc>
          <w:tcPr>
            <w:tcW w:w="1207" w:type="dxa"/>
            <w:gridSpan w:val="2"/>
          </w:tcPr>
          <w:p w:rsidR="006C59E6" w:rsidRPr="006F73EA" w:rsidRDefault="006C59E6" w:rsidP="00F2197A">
            <w:pPr>
              <w:jc w:val="both"/>
            </w:pPr>
            <w:r w:rsidRPr="006F73EA">
              <w:t>5</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Prerekvizity, korekvizity, ekvivalence</w:t>
            </w:r>
          </w:p>
        </w:tc>
        <w:tc>
          <w:tcPr>
            <w:tcW w:w="6769" w:type="dxa"/>
            <w:gridSpan w:val="7"/>
          </w:tcPr>
          <w:p w:rsidR="006C59E6" w:rsidRPr="006F73EA" w:rsidRDefault="006C59E6" w:rsidP="00F2197A">
            <w:pPr>
              <w:jc w:val="both"/>
            </w:pP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Způsob ověření studijních výsledků</w:t>
            </w:r>
          </w:p>
        </w:tc>
        <w:tc>
          <w:tcPr>
            <w:tcW w:w="3406" w:type="dxa"/>
            <w:gridSpan w:val="4"/>
          </w:tcPr>
          <w:p w:rsidR="006C59E6" w:rsidRPr="006F73EA" w:rsidRDefault="006C59E6" w:rsidP="00F2197A">
            <w:pPr>
              <w:jc w:val="both"/>
            </w:pPr>
            <w:r w:rsidRPr="006F73EA">
              <w:t>zápočet</w:t>
            </w:r>
          </w:p>
        </w:tc>
        <w:tc>
          <w:tcPr>
            <w:tcW w:w="2156" w:type="dxa"/>
            <w:shd w:val="clear" w:color="auto" w:fill="F7CAAC"/>
          </w:tcPr>
          <w:p w:rsidR="006C59E6" w:rsidRPr="006F73EA" w:rsidRDefault="006C59E6" w:rsidP="00F2197A">
            <w:pPr>
              <w:jc w:val="both"/>
              <w:rPr>
                <w:b/>
              </w:rPr>
            </w:pPr>
            <w:r w:rsidRPr="006F73EA">
              <w:rPr>
                <w:b/>
              </w:rPr>
              <w:t>Forma výuky</w:t>
            </w:r>
          </w:p>
        </w:tc>
        <w:tc>
          <w:tcPr>
            <w:tcW w:w="1207" w:type="dxa"/>
            <w:gridSpan w:val="2"/>
          </w:tcPr>
          <w:p w:rsidR="006C59E6" w:rsidRPr="006F73EA" w:rsidRDefault="006C59E6" w:rsidP="00F2197A">
            <w:pPr>
              <w:jc w:val="both"/>
            </w:pPr>
            <w:r>
              <w:t>o</w:t>
            </w:r>
            <w:r w:rsidRPr="006F73EA">
              <w:t>dborné praxe/</w:t>
            </w:r>
            <w:r>
              <w:t xml:space="preserve"> </w:t>
            </w:r>
            <w:r w:rsidRPr="006F73EA">
              <w:t>exkurse</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Forma způsobu ověření studijních výsledků a další požadavky na studenta</w:t>
            </w:r>
          </w:p>
        </w:tc>
        <w:tc>
          <w:tcPr>
            <w:tcW w:w="6769" w:type="dxa"/>
            <w:gridSpan w:val="7"/>
            <w:tcBorders>
              <w:bottom w:val="nil"/>
            </w:tcBorders>
          </w:tcPr>
          <w:p w:rsidR="006C59E6" w:rsidRDefault="006C59E6" w:rsidP="00F2197A">
            <w:r>
              <w:t>Způsob zakončení předmětu – zápočet</w:t>
            </w:r>
          </w:p>
          <w:p w:rsidR="006C59E6" w:rsidRDefault="006C59E6" w:rsidP="00F2197A">
            <w:r w:rsidRPr="006F73EA">
              <w:t xml:space="preserve">Požadavky na studenta </w:t>
            </w:r>
          </w:p>
          <w:p w:rsidR="006C59E6" w:rsidRDefault="006C59E6" w:rsidP="00F2197A">
            <w:r w:rsidRPr="006F73EA">
              <w:t>Pro získání zápočtu je nutné:</w:t>
            </w:r>
          </w:p>
          <w:p w:rsidR="006C59E6" w:rsidRDefault="006C59E6" w:rsidP="00F2197A">
            <w:r w:rsidRPr="006F73EA">
              <w:t>1. Akceptovat pokyny k pra</w:t>
            </w:r>
            <w:r>
              <w:t>xím uvedené v sylabu předmětu.</w:t>
            </w:r>
          </w:p>
          <w:p w:rsidR="006C59E6" w:rsidRDefault="006C59E6" w:rsidP="00F2197A">
            <w:r w:rsidRPr="006F73EA">
              <w:t>2. Splnit úkoly zadané ze strany organizace.</w:t>
            </w:r>
          </w:p>
          <w:p w:rsidR="006C59E6" w:rsidRDefault="006C59E6" w:rsidP="00F2197A">
            <w:r w:rsidRPr="006F73EA">
              <w:t>3. Vypracování závěrečné zprávy</w:t>
            </w:r>
            <w:r>
              <w:t xml:space="preserve"> po absolvování odborné praxe.</w:t>
            </w:r>
          </w:p>
          <w:p w:rsidR="006C59E6" w:rsidRPr="006F73EA" w:rsidRDefault="006C59E6" w:rsidP="00F2197A">
            <w:r w:rsidRPr="006F73EA">
              <w:t>4. Vyplnění a odevzdání dotazníků Hodnocení praxe praktikantem/stážistou a Hodnocení praktikanta stážisty/firmou.</w:t>
            </w:r>
          </w:p>
        </w:tc>
      </w:tr>
      <w:tr w:rsidR="006C59E6" w:rsidRPr="006F73EA" w:rsidTr="00F2197A">
        <w:trPr>
          <w:trHeight w:val="186"/>
        </w:trPr>
        <w:tc>
          <w:tcPr>
            <w:tcW w:w="9855" w:type="dxa"/>
            <w:gridSpan w:val="8"/>
            <w:tcBorders>
              <w:top w:val="nil"/>
            </w:tcBorders>
          </w:tcPr>
          <w:p w:rsidR="006C59E6" w:rsidRDefault="006C59E6" w:rsidP="00F2197A">
            <w:r w:rsidRPr="006F73EA">
              <w:t xml:space="preserve">Náležitosti "Závěrečné zprávy z </w:t>
            </w:r>
            <w:r>
              <w:t>odborné praxe":</w:t>
            </w:r>
          </w:p>
          <w:p w:rsidR="006C59E6" w:rsidRPr="006F73EA" w:rsidRDefault="006C59E6" w:rsidP="00F2197A">
            <w:r w:rsidRPr="006F73EA">
              <w:t>- musí být zpracována formou eseje</w:t>
            </w:r>
          </w:p>
          <w:p w:rsidR="006C59E6" w:rsidRDefault="006C59E6" w:rsidP="00F2197A">
            <w:r w:rsidRPr="006F73EA">
              <w:t>- na tvorbu závěrečné zprávy využijte šablonu BP UTB, (délka eseje minimálně 15 000 znaků včetně mezer);</w:t>
            </w:r>
          </w:p>
          <w:p w:rsidR="006C59E6" w:rsidRPr="006F73EA" w:rsidRDefault="006C59E6" w:rsidP="00F2197A">
            <w:pPr>
              <w:jc w:val="both"/>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6C59E6" w:rsidRPr="006F73EA" w:rsidTr="00F2197A">
        <w:trPr>
          <w:trHeight w:val="197"/>
        </w:trPr>
        <w:tc>
          <w:tcPr>
            <w:tcW w:w="3086" w:type="dxa"/>
            <w:tcBorders>
              <w:top w:val="nil"/>
            </w:tcBorders>
            <w:shd w:val="clear" w:color="auto" w:fill="F7CAAC"/>
          </w:tcPr>
          <w:p w:rsidR="006C59E6" w:rsidRPr="006F73EA" w:rsidRDefault="006C59E6" w:rsidP="00F2197A">
            <w:pPr>
              <w:jc w:val="both"/>
              <w:rPr>
                <w:b/>
              </w:rPr>
            </w:pPr>
            <w:r w:rsidRPr="006F73EA">
              <w:rPr>
                <w:b/>
              </w:rPr>
              <w:t>Garant předmětu</w:t>
            </w:r>
          </w:p>
        </w:tc>
        <w:tc>
          <w:tcPr>
            <w:tcW w:w="6769" w:type="dxa"/>
            <w:gridSpan w:val="7"/>
            <w:tcBorders>
              <w:top w:val="nil"/>
            </w:tcBorders>
          </w:tcPr>
          <w:p w:rsidR="006C59E6" w:rsidRPr="006F73EA" w:rsidRDefault="006C59E6" w:rsidP="00F2197A">
            <w:pPr>
              <w:jc w:val="both"/>
            </w:pPr>
            <w:r w:rsidRPr="006F73EA">
              <w:t>doc. Ing. David Tuček, Ph.D.</w:t>
            </w:r>
          </w:p>
        </w:tc>
      </w:tr>
      <w:tr w:rsidR="006C59E6" w:rsidRPr="006F73EA" w:rsidTr="00F2197A">
        <w:trPr>
          <w:trHeight w:val="243"/>
        </w:trPr>
        <w:tc>
          <w:tcPr>
            <w:tcW w:w="3086" w:type="dxa"/>
            <w:tcBorders>
              <w:top w:val="nil"/>
            </w:tcBorders>
            <w:shd w:val="clear" w:color="auto" w:fill="F7CAAC"/>
          </w:tcPr>
          <w:p w:rsidR="006C59E6" w:rsidRPr="006F73EA" w:rsidRDefault="006C59E6" w:rsidP="00F2197A">
            <w:pPr>
              <w:jc w:val="both"/>
              <w:rPr>
                <w:b/>
              </w:rPr>
            </w:pPr>
            <w:r w:rsidRPr="006F73EA">
              <w:rPr>
                <w:b/>
              </w:rPr>
              <w:t>Zapojení garanta do výuky předmětu</w:t>
            </w:r>
          </w:p>
        </w:tc>
        <w:tc>
          <w:tcPr>
            <w:tcW w:w="6769" w:type="dxa"/>
            <w:gridSpan w:val="7"/>
            <w:tcBorders>
              <w:top w:val="nil"/>
            </w:tcBorders>
          </w:tcPr>
          <w:p w:rsidR="006C59E6" w:rsidRPr="006F73EA" w:rsidRDefault="006C59E6" w:rsidP="00F2197A">
            <w:pPr>
              <w:jc w:val="both"/>
            </w:pPr>
            <w:r w:rsidRPr="006F73EA">
              <w:t xml:space="preserve">Garant se podílí na řízení systému nabídky odborných prací, dále dohlíží na kvalitu a vyhodnocení zpracovaných esejí. </w:t>
            </w: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Vyučující</w:t>
            </w:r>
          </w:p>
        </w:tc>
        <w:tc>
          <w:tcPr>
            <w:tcW w:w="6769" w:type="dxa"/>
            <w:gridSpan w:val="7"/>
            <w:tcBorders>
              <w:bottom w:val="nil"/>
            </w:tcBorders>
          </w:tcPr>
          <w:p w:rsidR="006C59E6" w:rsidRPr="006F73EA" w:rsidRDefault="006C59E6" w:rsidP="003F6EB7">
            <w:pPr>
              <w:jc w:val="both"/>
            </w:pPr>
            <w:r w:rsidRPr="006F73EA">
              <w:t>doc. Ing. David Tuček, Ph.D.</w:t>
            </w:r>
            <w:r w:rsidR="00C75F6A">
              <w:t xml:space="preserve"> (60%)</w:t>
            </w:r>
            <w:r w:rsidRPr="006F73EA">
              <w:t>, prof. Ing. Felicita Chromjaková, PhD.</w:t>
            </w:r>
            <w:r w:rsidR="00C75F6A">
              <w:t xml:space="preserve"> (40%)</w:t>
            </w:r>
          </w:p>
        </w:tc>
      </w:tr>
      <w:tr w:rsidR="006C59E6" w:rsidRPr="006F73EA" w:rsidTr="00F2197A">
        <w:trPr>
          <w:trHeight w:val="204"/>
        </w:trPr>
        <w:tc>
          <w:tcPr>
            <w:tcW w:w="9855" w:type="dxa"/>
            <w:gridSpan w:val="8"/>
            <w:tcBorders>
              <w:top w:val="nil"/>
            </w:tcBorders>
          </w:tcPr>
          <w:p w:rsidR="006C59E6" w:rsidRPr="006F73EA" w:rsidRDefault="006C59E6" w:rsidP="00F2197A">
            <w:pPr>
              <w:jc w:val="both"/>
            </w:pPr>
          </w:p>
        </w:tc>
      </w:tr>
      <w:tr w:rsidR="006C59E6" w:rsidRPr="006F73EA" w:rsidTr="00F2197A">
        <w:tc>
          <w:tcPr>
            <w:tcW w:w="3086" w:type="dxa"/>
            <w:shd w:val="clear" w:color="auto" w:fill="F7CAAC"/>
          </w:tcPr>
          <w:p w:rsidR="006C59E6" w:rsidRPr="006F73EA" w:rsidRDefault="006C59E6" w:rsidP="00F2197A">
            <w:pPr>
              <w:jc w:val="both"/>
              <w:rPr>
                <w:b/>
              </w:rPr>
            </w:pPr>
            <w:r w:rsidRPr="006F73EA">
              <w:rPr>
                <w:b/>
              </w:rPr>
              <w:t>Stručná anotace předmětu</w:t>
            </w:r>
          </w:p>
        </w:tc>
        <w:tc>
          <w:tcPr>
            <w:tcW w:w="6769" w:type="dxa"/>
            <w:gridSpan w:val="7"/>
            <w:tcBorders>
              <w:bottom w:val="nil"/>
            </w:tcBorders>
          </w:tcPr>
          <w:p w:rsidR="006C59E6" w:rsidRPr="006F73EA" w:rsidRDefault="006C59E6" w:rsidP="00F2197A">
            <w:pPr>
              <w:jc w:val="both"/>
            </w:pPr>
          </w:p>
        </w:tc>
      </w:tr>
      <w:tr w:rsidR="006C59E6" w:rsidRPr="006F73EA" w:rsidTr="00F2197A">
        <w:trPr>
          <w:trHeight w:val="2705"/>
        </w:trPr>
        <w:tc>
          <w:tcPr>
            <w:tcW w:w="9855" w:type="dxa"/>
            <w:gridSpan w:val="8"/>
            <w:tcBorders>
              <w:top w:val="nil"/>
              <w:bottom w:val="single" w:sz="12" w:space="0" w:color="auto"/>
            </w:tcBorders>
          </w:tcPr>
          <w:p w:rsidR="006C59E6" w:rsidRPr="006F73EA" w:rsidRDefault="006C59E6" w:rsidP="00F2197A">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6C59E6" w:rsidRPr="006F73EA" w:rsidRDefault="006C59E6" w:rsidP="00F2197A">
            <w:pPr>
              <w:spacing w:after="120"/>
              <w:jc w:val="both"/>
            </w:pPr>
            <w:r w:rsidRPr="006F73EA">
              <w:t xml:space="preserve">Délka pobytu studenta v daném podniku (organizaci), je omezena pouze minimální vyžadovanou délkou a </w:t>
            </w:r>
            <w:r w:rsidRPr="00C75F6A">
              <w:t xml:space="preserve">ta je </w:t>
            </w:r>
            <w:r w:rsidRPr="00902DE3">
              <w:t>26 hod/semestr</w:t>
            </w:r>
            <w:r w:rsidRPr="00902DE3">
              <w:rPr>
                <w:color w:val="FF0000"/>
              </w:rPr>
              <w:t xml:space="preserve"> </w:t>
            </w:r>
            <w:r w:rsidRPr="00902DE3">
              <w:t>a může probíhat i blokově.</w:t>
            </w:r>
            <w:r w:rsidRPr="006F73EA">
              <w:t xml:space="preserve"> </w:t>
            </w:r>
          </w:p>
        </w:tc>
      </w:tr>
      <w:tr w:rsidR="006C59E6" w:rsidRPr="006F73EA" w:rsidTr="00F2197A">
        <w:trPr>
          <w:trHeight w:val="265"/>
        </w:trPr>
        <w:tc>
          <w:tcPr>
            <w:tcW w:w="3653" w:type="dxa"/>
            <w:gridSpan w:val="2"/>
            <w:tcBorders>
              <w:top w:val="nil"/>
            </w:tcBorders>
            <w:shd w:val="clear" w:color="auto" w:fill="F7CAAC"/>
          </w:tcPr>
          <w:p w:rsidR="006C59E6" w:rsidRPr="006F73EA" w:rsidRDefault="006C59E6" w:rsidP="00F2197A">
            <w:pPr>
              <w:jc w:val="both"/>
            </w:pPr>
            <w:r w:rsidRPr="006F73EA">
              <w:rPr>
                <w:b/>
              </w:rPr>
              <w:t>Studijní literatura a studijní pomůcky</w:t>
            </w:r>
          </w:p>
        </w:tc>
        <w:tc>
          <w:tcPr>
            <w:tcW w:w="6202" w:type="dxa"/>
            <w:gridSpan w:val="6"/>
            <w:tcBorders>
              <w:top w:val="nil"/>
              <w:bottom w:val="nil"/>
            </w:tcBorders>
          </w:tcPr>
          <w:p w:rsidR="006C59E6" w:rsidRPr="006F73EA" w:rsidRDefault="006C59E6" w:rsidP="00F2197A">
            <w:pPr>
              <w:jc w:val="both"/>
            </w:pPr>
          </w:p>
        </w:tc>
      </w:tr>
      <w:tr w:rsidR="006C59E6" w:rsidRPr="006F73EA" w:rsidTr="00F2197A">
        <w:trPr>
          <w:trHeight w:val="1137"/>
        </w:trPr>
        <w:tc>
          <w:tcPr>
            <w:tcW w:w="9855" w:type="dxa"/>
            <w:gridSpan w:val="8"/>
            <w:tcBorders>
              <w:top w:val="nil"/>
            </w:tcBorders>
          </w:tcPr>
          <w:p w:rsidR="006C59E6" w:rsidRPr="00944CEE" w:rsidRDefault="006C59E6" w:rsidP="00F2197A">
            <w:pPr>
              <w:jc w:val="both"/>
              <w:rPr>
                <w:b/>
              </w:rPr>
            </w:pPr>
            <w:r w:rsidRPr="00944CEE">
              <w:rPr>
                <w:b/>
              </w:rPr>
              <w:t>Povinná literatura</w:t>
            </w:r>
          </w:p>
          <w:p w:rsidR="006C59E6" w:rsidRDefault="006C59E6" w:rsidP="00F2197A">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6C59E6" w:rsidRPr="006F73EA" w:rsidRDefault="006C59E6" w:rsidP="00F2197A">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6C59E6" w:rsidRPr="006F73E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9E6" w:rsidRPr="006F73EA" w:rsidRDefault="006C59E6" w:rsidP="00F2197A">
            <w:pPr>
              <w:jc w:val="center"/>
              <w:rPr>
                <w:b/>
              </w:rPr>
            </w:pPr>
            <w:r w:rsidRPr="006F73EA">
              <w:rPr>
                <w:b/>
              </w:rPr>
              <w:t>Informace ke kombinované nebo distanční formě</w:t>
            </w:r>
          </w:p>
        </w:tc>
      </w:tr>
      <w:tr w:rsidR="006C59E6" w:rsidRPr="006F73EA" w:rsidTr="00F2197A">
        <w:tc>
          <w:tcPr>
            <w:tcW w:w="4787" w:type="dxa"/>
            <w:gridSpan w:val="3"/>
            <w:tcBorders>
              <w:top w:val="single" w:sz="2" w:space="0" w:color="auto"/>
            </w:tcBorders>
            <w:shd w:val="clear" w:color="auto" w:fill="F7CAAC"/>
          </w:tcPr>
          <w:p w:rsidR="006C59E6" w:rsidRPr="006F73EA" w:rsidRDefault="006C59E6" w:rsidP="00F2197A">
            <w:pPr>
              <w:jc w:val="both"/>
            </w:pPr>
            <w:r w:rsidRPr="006F73EA">
              <w:rPr>
                <w:b/>
              </w:rPr>
              <w:t>Rozsah konzultací (soustředění)</w:t>
            </w:r>
          </w:p>
        </w:tc>
        <w:tc>
          <w:tcPr>
            <w:tcW w:w="889" w:type="dxa"/>
            <w:tcBorders>
              <w:top w:val="single" w:sz="2" w:space="0" w:color="auto"/>
            </w:tcBorders>
          </w:tcPr>
          <w:p w:rsidR="006C59E6" w:rsidRPr="006F73EA" w:rsidRDefault="006C59E6" w:rsidP="00F2197A">
            <w:pPr>
              <w:jc w:val="both"/>
            </w:pPr>
            <w:r w:rsidRPr="006F73EA">
              <w:t>20</w:t>
            </w:r>
          </w:p>
        </w:tc>
        <w:tc>
          <w:tcPr>
            <w:tcW w:w="4179" w:type="dxa"/>
            <w:gridSpan w:val="4"/>
            <w:tcBorders>
              <w:top w:val="single" w:sz="2" w:space="0" w:color="auto"/>
            </w:tcBorders>
            <w:shd w:val="clear" w:color="auto" w:fill="F7CAAC"/>
          </w:tcPr>
          <w:p w:rsidR="006C59E6" w:rsidRPr="006F73EA" w:rsidRDefault="006C59E6" w:rsidP="00F2197A">
            <w:pPr>
              <w:jc w:val="both"/>
              <w:rPr>
                <w:b/>
              </w:rPr>
            </w:pPr>
            <w:r w:rsidRPr="006F73EA">
              <w:rPr>
                <w:b/>
              </w:rPr>
              <w:t xml:space="preserve">hodin </w:t>
            </w:r>
          </w:p>
        </w:tc>
      </w:tr>
      <w:tr w:rsidR="006C59E6" w:rsidRPr="006F73EA" w:rsidTr="00F2197A">
        <w:tc>
          <w:tcPr>
            <w:tcW w:w="9855" w:type="dxa"/>
            <w:gridSpan w:val="8"/>
            <w:shd w:val="clear" w:color="auto" w:fill="F7CAAC"/>
          </w:tcPr>
          <w:p w:rsidR="006C59E6" w:rsidRPr="006F73EA" w:rsidRDefault="006C59E6" w:rsidP="00F2197A">
            <w:pPr>
              <w:jc w:val="both"/>
              <w:rPr>
                <w:b/>
              </w:rPr>
            </w:pPr>
            <w:r w:rsidRPr="006F73EA">
              <w:rPr>
                <w:b/>
              </w:rPr>
              <w:t>Informace o způsobu kontaktu s vyučujícím</w:t>
            </w:r>
          </w:p>
        </w:tc>
      </w:tr>
      <w:tr w:rsidR="006C59E6" w:rsidRPr="006F73EA" w:rsidTr="00F2197A">
        <w:trPr>
          <w:trHeight w:val="751"/>
        </w:trPr>
        <w:tc>
          <w:tcPr>
            <w:tcW w:w="9855" w:type="dxa"/>
            <w:gridSpan w:val="8"/>
          </w:tcPr>
          <w:p w:rsidR="006C59E6" w:rsidRPr="006F73EA" w:rsidRDefault="007B16E8"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6F4471" w:rsidRDefault="006F4471">
      <w:pPr>
        <w:spacing w:after="160" w:line="259" w:lineRule="auto"/>
      </w:pPr>
    </w:p>
    <w:p w:rsidR="001B2FB5" w:rsidRDefault="001B2FB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271CE5" w:rsidP="00F2197A">
            <w:pPr>
              <w:jc w:val="both"/>
            </w:pPr>
            <w:ins w:id="506" w:author="Michal Pilík" w:date="2018-09-15T12:53:00Z">
              <w:r>
                <w:t>Cizí jazyk 1 (</w:t>
              </w:r>
            </w:ins>
            <w:r w:rsidR="009D2D11" w:rsidRPr="00280882">
              <w:t xml:space="preserve">Němčina </w:t>
            </w:r>
            <w:del w:id="507" w:author="Michal Pilík" w:date="2018-09-20T10:37:00Z">
              <w:r w:rsidR="009D2D11" w:rsidRPr="00280882" w:rsidDel="00AE4ACA">
                <w:delText>- CJ</w:delText>
              </w:r>
            </w:del>
            <w:r w:rsidR="009D2D11" w:rsidRPr="00280882">
              <w:t>1</w:t>
            </w:r>
            <w:ins w:id="508" w:author="Michal Pilík" w:date="2018-09-15T12:53:00Z">
              <w:r>
                <w:t>)</w:t>
              </w:r>
            </w:ins>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1/Z</w:t>
            </w:r>
          </w:p>
        </w:tc>
      </w:tr>
      <w:tr w:rsidR="009D2D11" w:rsidTr="00F2197A">
        <w:trPr>
          <w:trHeight w:val="126"/>
        </w:trPr>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39</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rPr>
          <w:trHeight w:val="276"/>
        </w:trPr>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klasifikovaný zápočet</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cvičení</w:t>
            </w:r>
          </w:p>
        </w:tc>
      </w:tr>
      <w:tr w:rsidR="009D2D11" w:rsidTr="00F2197A">
        <w:trPr>
          <w:trHeight w:val="1502"/>
        </w:trPr>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klasifikovaný zápočet</w:t>
            </w:r>
          </w:p>
          <w:p w:rsidR="009D2D11" w:rsidRPr="00280882" w:rsidRDefault="009D2D11" w:rsidP="00C51B31">
            <w:pPr>
              <w:jc w:val="both"/>
            </w:pPr>
            <w:r w:rsidRPr="00280882">
              <w:t xml:space="preserve">Požadavky na </w:t>
            </w:r>
            <w:r w:rsidR="00C51B31">
              <w:t xml:space="preserve">klasifikovaný </w:t>
            </w:r>
            <w:r w:rsidRPr="00280882">
              <w:t>zápočet:</w:t>
            </w:r>
            <w:r>
              <w:t xml:space="preserve"> </w:t>
            </w:r>
            <w:r w:rsidRPr="00280882">
              <w:t xml:space="preserve">80% účast na </w:t>
            </w:r>
            <w:r w:rsidR="002C2D2E">
              <w:t>cvičení</w:t>
            </w:r>
            <w:r w:rsidRPr="00280882">
              <w:t>, práce studentů je sledována komunikačními aktivitami v hodinách. 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9D2D11" w:rsidTr="00F2197A">
        <w:trPr>
          <w:trHeight w:val="64"/>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jc w:val="both"/>
            </w:pPr>
            <w:r w:rsidRPr="00280882">
              <w:t>Mgr. Věra Kozáková, Ph.D.</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642E1B" w:rsidP="00F2197A">
            <w:pPr>
              <w:jc w:val="both"/>
            </w:pPr>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t>Mgr. Věra Kozáková, Ph.D.</w:t>
            </w:r>
            <w:r>
              <w:t xml:space="preserve"> – cvičení (100%)</w:t>
            </w:r>
          </w:p>
        </w:tc>
      </w:tr>
      <w:tr w:rsidR="009D2D11" w:rsidTr="00F2197A">
        <w:trPr>
          <w:trHeight w:val="64"/>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3764"/>
        </w:trPr>
        <w:tc>
          <w:tcPr>
            <w:tcW w:w="9855" w:type="dxa"/>
            <w:gridSpan w:val="8"/>
            <w:tcBorders>
              <w:top w:val="nil"/>
              <w:bottom w:val="single" w:sz="12" w:space="0" w:color="auto"/>
            </w:tcBorders>
          </w:tcPr>
          <w:p w:rsidR="009D2D11" w:rsidRPr="00280882" w:rsidRDefault="009D2D11" w:rsidP="00F2197A">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9D2D11" w:rsidRPr="00280882" w:rsidRDefault="009D2D11" w:rsidP="00693D56">
            <w:pPr>
              <w:pStyle w:val="Odstavecseseznamem"/>
              <w:numPr>
                <w:ilvl w:val="0"/>
                <w:numId w:val="16"/>
              </w:numPr>
              <w:ind w:left="247" w:hanging="247"/>
              <w:jc w:val="both"/>
            </w:pPr>
            <w:r w:rsidRPr="00280882">
              <w:t>Úvod do obchodní komunikace</w:t>
            </w:r>
          </w:p>
          <w:p w:rsidR="009D2D11" w:rsidRPr="00280882" w:rsidRDefault="009D2D11" w:rsidP="00693D56">
            <w:pPr>
              <w:pStyle w:val="Odstavecseseznamem"/>
              <w:numPr>
                <w:ilvl w:val="0"/>
                <w:numId w:val="16"/>
              </w:numPr>
              <w:ind w:left="247" w:hanging="247"/>
              <w:jc w:val="both"/>
            </w:pPr>
            <w:r w:rsidRPr="00280882">
              <w:t>Navazování kontaktů, první kontakt</w:t>
            </w:r>
          </w:p>
          <w:p w:rsidR="009D2D11" w:rsidRPr="00280882" w:rsidRDefault="009D2D11" w:rsidP="00693D56">
            <w:pPr>
              <w:pStyle w:val="Odstavecseseznamem"/>
              <w:numPr>
                <w:ilvl w:val="0"/>
                <w:numId w:val="16"/>
              </w:numPr>
              <w:ind w:left="247" w:hanging="247"/>
              <w:jc w:val="both"/>
            </w:pPr>
            <w:r w:rsidRPr="00280882">
              <w:t>Informace o své osobě, o studiu, vlastnosti</w:t>
            </w:r>
          </w:p>
          <w:p w:rsidR="009D2D11" w:rsidRPr="00280882" w:rsidRDefault="009D2D11" w:rsidP="00693D56">
            <w:pPr>
              <w:pStyle w:val="Odstavecseseznamem"/>
              <w:numPr>
                <w:ilvl w:val="0"/>
                <w:numId w:val="16"/>
              </w:numPr>
              <w:ind w:left="247" w:hanging="247"/>
              <w:jc w:val="both"/>
            </w:pPr>
            <w:r w:rsidRPr="00280882">
              <w:t>Životopis, žádost o místo</w:t>
            </w:r>
          </w:p>
          <w:p w:rsidR="009D2D11" w:rsidRPr="00280882" w:rsidRDefault="009D2D11" w:rsidP="00693D56">
            <w:pPr>
              <w:pStyle w:val="Odstavecseseznamem"/>
              <w:numPr>
                <w:ilvl w:val="0"/>
                <w:numId w:val="16"/>
              </w:numPr>
              <w:ind w:left="247" w:hanging="247"/>
              <w:jc w:val="both"/>
            </w:pPr>
            <w:r w:rsidRPr="00280882">
              <w:t>Obchodní dopis, zkratky v korespondenci</w:t>
            </w:r>
          </w:p>
          <w:p w:rsidR="009D2D11" w:rsidRPr="00280882" w:rsidRDefault="009D2D11" w:rsidP="00693D56">
            <w:pPr>
              <w:pStyle w:val="Odstavecseseznamem"/>
              <w:numPr>
                <w:ilvl w:val="0"/>
                <w:numId w:val="16"/>
              </w:numPr>
              <w:ind w:left="247" w:hanging="247"/>
              <w:jc w:val="both"/>
            </w:pPr>
            <w:r w:rsidRPr="00280882">
              <w:t>Státy, obyvatelé, jazyky, předložky se zeměpisnými názvy</w:t>
            </w:r>
          </w:p>
          <w:p w:rsidR="009D2D11" w:rsidRPr="00280882" w:rsidRDefault="009D2D11" w:rsidP="00693D56">
            <w:pPr>
              <w:pStyle w:val="Odstavecseseznamem"/>
              <w:numPr>
                <w:ilvl w:val="0"/>
                <w:numId w:val="16"/>
              </w:numPr>
              <w:ind w:left="247" w:hanging="247"/>
              <w:jc w:val="both"/>
            </w:pPr>
            <w:r w:rsidRPr="00280882">
              <w:t>Práce s odbornými texty: slovní zásoba, slovní spojení, gramatika, cvičení</w:t>
            </w:r>
          </w:p>
          <w:p w:rsidR="009D2D11" w:rsidRPr="00280882" w:rsidRDefault="009D2D11" w:rsidP="00693D56">
            <w:pPr>
              <w:pStyle w:val="Odstavecseseznamem"/>
              <w:numPr>
                <w:ilvl w:val="0"/>
                <w:numId w:val="16"/>
              </w:numPr>
              <w:ind w:left="247" w:hanging="247"/>
              <w:jc w:val="both"/>
            </w:pPr>
            <w:r w:rsidRPr="00280882">
              <w:t xml:space="preserve">Slovosled německé věty, vyjádření souhlasu, nesouhlasu, pochybnosti </w:t>
            </w:r>
          </w:p>
          <w:p w:rsidR="009D2D11" w:rsidRPr="00280882" w:rsidRDefault="009D2D11" w:rsidP="00693D56">
            <w:pPr>
              <w:pStyle w:val="Odstavecseseznamem"/>
              <w:numPr>
                <w:ilvl w:val="0"/>
                <w:numId w:val="16"/>
              </w:numPr>
              <w:ind w:left="247" w:hanging="247"/>
              <w:jc w:val="both"/>
            </w:pPr>
            <w:r w:rsidRPr="00280882">
              <w:t xml:space="preserve">Předložky s 2. pádem a jejich užití </w:t>
            </w:r>
          </w:p>
          <w:p w:rsidR="009D2D11" w:rsidRPr="00280882" w:rsidRDefault="009D2D11" w:rsidP="00693D56">
            <w:pPr>
              <w:pStyle w:val="Odstavecseseznamem"/>
              <w:numPr>
                <w:ilvl w:val="0"/>
                <w:numId w:val="16"/>
              </w:numPr>
              <w:ind w:left="247" w:hanging="247"/>
              <w:jc w:val="both"/>
            </w:pPr>
            <w:r w:rsidRPr="00280882">
              <w:t>Spojky souřadící a podřadicí</w:t>
            </w:r>
          </w:p>
          <w:p w:rsidR="009D2D11" w:rsidRPr="00280882" w:rsidRDefault="009D2D11" w:rsidP="00693D56">
            <w:pPr>
              <w:pStyle w:val="Odstavecseseznamem"/>
              <w:numPr>
                <w:ilvl w:val="0"/>
                <w:numId w:val="16"/>
              </w:numPr>
              <w:ind w:left="247" w:hanging="247"/>
              <w:jc w:val="both"/>
            </w:pPr>
            <w:r w:rsidRPr="00280882">
              <w:t>Konjunktiv II, Konjunktiv II v obchodní komunikaci</w:t>
            </w:r>
          </w:p>
          <w:p w:rsidR="009D2D11" w:rsidRPr="00280882" w:rsidRDefault="009D2D11" w:rsidP="00693D56">
            <w:pPr>
              <w:pStyle w:val="Odstavecseseznamem"/>
              <w:numPr>
                <w:ilvl w:val="0"/>
                <w:numId w:val="16"/>
              </w:numPr>
              <w:ind w:left="247" w:hanging="247"/>
              <w:jc w:val="both"/>
            </w:pPr>
            <w:r w:rsidRPr="00280882">
              <w:t>Závěrečný test</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1497"/>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HÖPPNEROVÁ, V. </w:t>
            </w:r>
            <w:r w:rsidRPr="00280882">
              <w:rPr>
                <w:i/>
              </w:rPr>
              <w:t xml:space="preserve">Němčina pro jazykové školy nově 1. </w:t>
            </w:r>
            <w:r w:rsidRPr="00280882">
              <w:t>1. vyd. Plzeň: Fraus, 2010, 232 s. ISBN 978-80-7238-912-4.</w:t>
            </w:r>
          </w:p>
          <w:p w:rsidR="009D2D11" w:rsidRPr="00280882" w:rsidRDefault="009D2D11" w:rsidP="00F2197A">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9D2D11" w:rsidRPr="00280882" w:rsidRDefault="009D2D11" w:rsidP="00F2197A">
            <w:pPr>
              <w:jc w:val="both"/>
            </w:pPr>
            <w:r w:rsidRPr="00280882">
              <w:t xml:space="preserve">KOZÁKOVÁ, V. </w:t>
            </w:r>
            <w:r w:rsidRPr="00280882">
              <w:rPr>
                <w:i/>
              </w:rPr>
              <w:t>Obchodní němčina. Wirtschaftsdeutsch.</w:t>
            </w:r>
            <w:r w:rsidRPr="00280882">
              <w:t xml:space="preserve"> Brno: Albatros Media, a.s., 2012, 280 s. ISBN 978-80-266-0039-8.</w:t>
            </w:r>
          </w:p>
          <w:p w:rsidR="009D2D11" w:rsidRPr="00280882" w:rsidRDefault="009D2D11" w:rsidP="00F2197A">
            <w:pPr>
              <w:jc w:val="both"/>
              <w:rPr>
                <w:b/>
              </w:rPr>
            </w:pPr>
            <w:r w:rsidRPr="00280882">
              <w:rPr>
                <w:b/>
              </w:rPr>
              <w:t>Doporučená literatura</w:t>
            </w:r>
          </w:p>
          <w:p w:rsidR="009D2D11" w:rsidRPr="00280882" w:rsidRDefault="009D2D11" w:rsidP="00F2197A">
            <w:pPr>
              <w:jc w:val="both"/>
              <w:rPr>
                <w:b/>
              </w:rPr>
            </w:pPr>
            <w:r w:rsidRPr="00280882">
              <w:t xml:space="preserve">MICHŇOVÁ, I. </w:t>
            </w:r>
            <w:r w:rsidRPr="00280882">
              <w:rPr>
                <w:i/>
              </w:rPr>
              <w:t>Deutsch im Beruf.</w:t>
            </w:r>
            <w:r w:rsidRPr="00280882">
              <w:t xml:space="preserve"> 1. vyd. Praha: Grada, 2008, 128 s. ISBN 978-80-247-2408-9.</w:t>
            </w:r>
          </w:p>
          <w:p w:rsidR="009D2D11" w:rsidRPr="00280882" w:rsidRDefault="009D2D11" w:rsidP="00F2197A">
            <w:pPr>
              <w:jc w:val="both"/>
            </w:pPr>
            <w:r w:rsidRPr="00280882">
              <w:t xml:space="preserve">GOTTSTEIN-SCHRAMM, B. </w:t>
            </w:r>
            <w:r w:rsidRPr="00280882">
              <w:rPr>
                <w:i/>
              </w:rPr>
              <w:t xml:space="preserve">Grammatik – ganz klar! </w:t>
            </w:r>
            <w:r w:rsidRPr="00280882">
              <w:t>Ismaning: Hueber Verlag, 2011, 224 s. ISBN 978-3-19-051555-4.</w:t>
            </w:r>
          </w:p>
          <w:p w:rsidR="009D2D11" w:rsidRPr="00280882" w:rsidRDefault="009D2D11" w:rsidP="00F2197A">
            <w:pPr>
              <w:jc w:val="both"/>
            </w:pPr>
            <w:r w:rsidRPr="00280882">
              <w:t xml:space="preserve">KRENN, W., PUCHTA, H. </w:t>
            </w:r>
            <w:r w:rsidRPr="00280882">
              <w:rPr>
                <w:i/>
              </w:rPr>
              <w:t>Motive</w:t>
            </w:r>
            <w:r w:rsidRPr="00280882">
              <w:t>. München: Hueber Verlag, 2016, 260 s. ISBN 978-3-19-001878-9.</w:t>
            </w:r>
          </w:p>
          <w:p w:rsidR="009D2D11" w:rsidRPr="00280882" w:rsidRDefault="009D2D11" w:rsidP="00F2197A">
            <w:pPr>
              <w:jc w:val="both"/>
            </w:pPr>
            <w:r w:rsidRPr="00280882">
              <w:t>Doplňující materiály:</w:t>
            </w:r>
            <w:hyperlink r:id="rId15" w:history="1">
              <w:r w:rsidRPr="00280882">
                <w:rPr>
                  <w:rStyle w:val="Hypertextovodkaz"/>
                </w:rPr>
                <w:t>https://www.deutsch-perfekt.com/</w:t>
              </w:r>
            </w:hyperlink>
          </w:p>
          <w:p w:rsidR="009D2D11" w:rsidRPr="00280882" w:rsidRDefault="002E3477" w:rsidP="00F2197A">
            <w:pPr>
              <w:jc w:val="both"/>
            </w:pPr>
            <w:hyperlink r:id="rId16" w:history="1">
              <w:r w:rsidR="009D2D11" w:rsidRPr="00280882">
                <w:rPr>
                  <w:rStyle w:val="Hypertextovodkaz"/>
                </w:rPr>
                <w:t>http://www.wirtschaftsdeutsch.de/lehrmaterialien/index.php</w:t>
              </w:r>
            </w:hyperlink>
          </w:p>
          <w:p w:rsidR="009D2D11" w:rsidRPr="00280882" w:rsidRDefault="002E3477" w:rsidP="00F2197A">
            <w:pPr>
              <w:jc w:val="both"/>
            </w:pPr>
            <w:hyperlink r:id="rId17" w:history="1">
              <w:r w:rsidR="009D2D11" w:rsidRPr="00280882">
                <w:rPr>
                  <w:rStyle w:val="Hypertextovodkaz"/>
                </w:rPr>
                <w:t>https://www.hueber.de/seite/pg_lehren_unterrichtsplan_mot</w:t>
              </w:r>
            </w:hyperlink>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141"/>
        </w:trPr>
        <w:tc>
          <w:tcPr>
            <w:tcW w:w="9855" w:type="dxa"/>
            <w:gridSpan w:val="8"/>
          </w:tcPr>
          <w:p w:rsidR="009D2D11" w:rsidRPr="00280882"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rsidP="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9D2D11" w:rsidRPr="00280882" w:rsidRDefault="009D2D11" w:rsidP="00F2197A">
            <w:pPr>
              <w:jc w:val="both"/>
              <w:rPr>
                <w:b/>
                <w:color w:val="000000"/>
              </w:rPr>
            </w:pPr>
            <w:r w:rsidRPr="00280882">
              <w:rPr>
                <w:color w:val="000000"/>
              </w:rPr>
              <w:lastRenderedPageBreak/>
              <w:br w:type="page"/>
            </w:r>
            <w:r w:rsidRPr="00280882">
              <w:rPr>
                <w:b/>
                <w:color w:val="000000"/>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271CE5" w:rsidP="00AE4ACA">
            <w:pPr>
              <w:jc w:val="both"/>
            </w:pPr>
            <w:ins w:id="509" w:author="Michal Pilík" w:date="2018-09-15T12:53:00Z">
              <w:r>
                <w:t>Cizí jazyk 2 (</w:t>
              </w:r>
            </w:ins>
            <w:r w:rsidR="009D2D11" w:rsidRPr="00280882">
              <w:t xml:space="preserve">Němčina </w:t>
            </w:r>
            <w:del w:id="510" w:author="Michal Pilík" w:date="2018-09-20T10:37:00Z">
              <w:r w:rsidR="009D2D11" w:rsidRPr="00280882" w:rsidDel="00AE4ACA">
                <w:delText>- CJ1</w:delText>
              </w:r>
            </w:del>
            <w:ins w:id="511" w:author="Michal Pilík" w:date="2018-09-20T10:37:00Z">
              <w:r w:rsidR="00AE4ACA">
                <w:t>2</w:t>
              </w:r>
            </w:ins>
            <w:ins w:id="512" w:author="Michal Pilík" w:date="2018-09-15T12:53:00Z">
              <w:r>
                <w:t>)</w:t>
              </w:r>
            </w:ins>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1/L</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39</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zápočet, zkouška</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cvičení</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zápočet, zkouška</w:t>
            </w:r>
          </w:p>
          <w:p w:rsidR="009D2D11" w:rsidRPr="00280882" w:rsidRDefault="009D2D11" w:rsidP="00F2197A">
            <w:pPr>
              <w:jc w:val="both"/>
            </w:pPr>
            <w:r w:rsidRPr="00280882">
              <w:t xml:space="preserve">Požadavky na zápočet: 80% </w:t>
            </w:r>
            <w:r w:rsidR="00642E1B" w:rsidRPr="00280882">
              <w:t xml:space="preserve">účast na </w:t>
            </w:r>
            <w:r w:rsidR="002C2D2E">
              <w:t>cvičení</w:t>
            </w:r>
            <w:r w:rsidRPr="00280882">
              <w:t>,</w:t>
            </w:r>
            <w:r>
              <w:t xml:space="preserve"> </w:t>
            </w:r>
            <w:r w:rsidRPr="00280882">
              <w:t>práce studentů je sledována komunikačními aktivitami v hodinách,</w:t>
            </w:r>
            <w:r>
              <w:t xml:space="preserve"> </w:t>
            </w:r>
            <w:r w:rsidRPr="00280882">
              <w:t xml:space="preserve">studenti absolvují průběžné testy a jeden test závěrečný, který musí splnit na 60%. </w:t>
            </w:r>
          </w:p>
          <w:p w:rsidR="009D2D11" w:rsidRPr="00280882" w:rsidRDefault="009D2D11" w:rsidP="00B224FB">
            <w:pPr>
              <w:jc w:val="both"/>
            </w:pPr>
            <w:r w:rsidRPr="00280882">
              <w:t>Požadavky na zkoušku:</w:t>
            </w:r>
            <w:r>
              <w:t xml:space="preserve"> </w:t>
            </w:r>
            <w:r w:rsidRPr="00280882">
              <w:t>studenti přednesou prezentaci v německém jazyce k problematice studovaného oboru. Vstupní znalost se předpokládá na úrovni B1+ Společného evropského referenčního rámce pro jazyk (SERR).</w:t>
            </w:r>
          </w:p>
        </w:tc>
      </w:tr>
      <w:tr w:rsidR="009D2D11" w:rsidTr="00F2197A">
        <w:trPr>
          <w:trHeight w:val="118"/>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jc w:val="both"/>
            </w:pPr>
            <w:r w:rsidRPr="00280882">
              <w:t>Mgr. Věra Kozáková, Ph.D.</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642E1B" w:rsidP="00F2197A">
            <w:pPr>
              <w:jc w:val="both"/>
            </w:pPr>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t>Mgr. Věra Kozáková, Ph.D.</w:t>
            </w:r>
            <w:r>
              <w:t xml:space="preserve"> - cvičení (100%)</w:t>
            </w:r>
          </w:p>
        </w:tc>
      </w:tr>
      <w:tr w:rsidR="009D2D11" w:rsidTr="00F2197A">
        <w:trPr>
          <w:trHeight w:val="206"/>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3334"/>
        </w:trPr>
        <w:tc>
          <w:tcPr>
            <w:tcW w:w="9855" w:type="dxa"/>
            <w:gridSpan w:val="8"/>
            <w:tcBorders>
              <w:top w:val="nil"/>
              <w:bottom w:val="single" w:sz="12" w:space="0" w:color="auto"/>
            </w:tcBorders>
          </w:tcPr>
          <w:p w:rsidR="009D2D11" w:rsidRPr="00280882" w:rsidRDefault="009D2D11" w:rsidP="00F2197A">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9D2D11" w:rsidRPr="00280882" w:rsidRDefault="009D2D11" w:rsidP="00693D56">
            <w:pPr>
              <w:pStyle w:val="Odstavecseseznamem"/>
              <w:numPr>
                <w:ilvl w:val="0"/>
                <w:numId w:val="17"/>
              </w:numPr>
              <w:ind w:left="247" w:hanging="247"/>
              <w:jc w:val="both"/>
            </w:pPr>
            <w:r w:rsidRPr="00280882">
              <w:t>Zaměstnání, inzeráty</w:t>
            </w:r>
          </w:p>
          <w:p w:rsidR="009D2D11" w:rsidRPr="00280882" w:rsidRDefault="009D2D11" w:rsidP="00693D56">
            <w:pPr>
              <w:pStyle w:val="Odstavecseseznamem"/>
              <w:numPr>
                <w:ilvl w:val="0"/>
                <w:numId w:val="17"/>
              </w:numPr>
              <w:ind w:left="247" w:hanging="247"/>
              <w:jc w:val="both"/>
            </w:pPr>
            <w:r w:rsidRPr="00280882">
              <w:t>Žádost o místo</w:t>
            </w:r>
          </w:p>
          <w:p w:rsidR="009D2D11" w:rsidRPr="00280882" w:rsidRDefault="009D2D11" w:rsidP="00693D56">
            <w:pPr>
              <w:pStyle w:val="Odstavecseseznamem"/>
              <w:numPr>
                <w:ilvl w:val="0"/>
                <w:numId w:val="17"/>
              </w:numPr>
              <w:ind w:left="247" w:hanging="247"/>
              <w:jc w:val="both"/>
            </w:pPr>
            <w:r w:rsidRPr="00280882">
              <w:t>Přijímací pohovor, odborná slovní zásoba</w:t>
            </w:r>
          </w:p>
          <w:p w:rsidR="009D2D11" w:rsidRPr="00280882" w:rsidRDefault="009D2D11" w:rsidP="00693D56">
            <w:pPr>
              <w:pStyle w:val="Odstavecseseznamem"/>
              <w:numPr>
                <w:ilvl w:val="0"/>
                <w:numId w:val="17"/>
              </w:numPr>
              <w:ind w:left="247" w:hanging="247"/>
              <w:jc w:val="both"/>
            </w:pPr>
            <w:r w:rsidRPr="00280882">
              <w:t>Zvratná slovesa</w:t>
            </w:r>
          </w:p>
          <w:p w:rsidR="009D2D11" w:rsidRPr="00280882" w:rsidRDefault="009D2D11" w:rsidP="00693D56">
            <w:pPr>
              <w:pStyle w:val="Odstavecseseznamem"/>
              <w:numPr>
                <w:ilvl w:val="0"/>
                <w:numId w:val="17"/>
              </w:numPr>
              <w:ind w:left="247" w:hanging="247"/>
              <w:jc w:val="both"/>
            </w:pPr>
            <w:r w:rsidRPr="00280882">
              <w:t>Synonyma, antonyma a jejich expresivita</w:t>
            </w:r>
          </w:p>
          <w:p w:rsidR="009D2D11" w:rsidRPr="00280882" w:rsidRDefault="009D2D11" w:rsidP="00693D56">
            <w:pPr>
              <w:pStyle w:val="Odstavecseseznamem"/>
              <w:numPr>
                <w:ilvl w:val="0"/>
                <w:numId w:val="17"/>
              </w:numPr>
              <w:ind w:left="247" w:hanging="247"/>
              <w:jc w:val="both"/>
            </w:pPr>
            <w:r w:rsidRPr="00280882">
              <w:t>Telefonování</w:t>
            </w:r>
          </w:p>
          <w:p w:rsidR="009D2D11" w:rsidRPr="00280882" w:rsidRDefault="009D2D11" w:rsidP="00693D56">
            <w:pPr>
              <w:pStyle w:val="Odstavecseseznamem"/>
              <w:numPr>
                <w:ilvl w:val="0"/>
                <w:numId w:val="17"/>
              </w:numPr>
              <w:ind w:left="247" w:hanging="247"/>
              <w:jc w:val="both"/>
            </w:pPr>
            <w:r w:rsidRPr="00280882">
              <w:t>Systém minulých časů v němčině</w:t>
            </w:r>
          </w:p>
          <w:p w:rsidR="009D2D11" w:rsidRPr="00280882" w:rsidRDefault="009D2D11" w:rsidP="00693D56">
            <w:pPr>
              <w:pStyle w:val="Odstavecseseznamem"/>
              <w:numPr>
                <w:ilvl w:val="0"/>
                <w:numId w:val="17"/>
              </w:numPr>
              <w:ind w:left="247" w:hanging="247"/>
              <w:jc w:val="both"/>
            </w:pPr>
            <w:r w:rsidRPr="00280882">
              <w:t>Perfektum, uplatnění ve větách</w:t>
            </w:r>
          </w:p>
          <w:p w:rsidR="009D2D11" w:rsidRPr="00280882" w:rsidRDefault="009D2D11" w:rsidP="00693D56">
            <w:pPr>
              <w:pStyle w:val="Odstavecseseznamem"/>
              <w:numPr>
                <w:ilvl w:val="0"/>
                <w:numId w:val="17"/>
              </w:numPr>
              <w:ind w:left="247" w:hanging="247"/>
              <w:jc w:val="both"/>
            </w:pPr>
            <w:r w:rsidRPr="00280882">
              <w:t>Participium I, Participium II</w:t>
            </w:r>
          </w:p>
          <w:p w:rsidR="009D2D11" w:rsidRPr="00280882" w:rsidRDefault="009D2D11" w:rsidP="00693D56">
            <w:pPr>
              <w:pStyle w:val="Odstavecseseznamem"/>
              <w:numPr>
                <w:ilvl w:val="0"/>
                <w:numId w:val="17"/>
              </w:numPr>
              <w:ind w:left="247" w:hanging="247"/>
              <w:jc w:val="both"/>
            </w:pPr>
            <w:r w:rsidRPr="00280882">
              <w:t>Prezentační dovednosti</w:t>
            </w:r>
          </w:p>
          <w:p w:rsidR="009D2D11" w:rsidRPr="00280882" w:rsidRDefault="009D2D11" w:rsidP="00693D56">
            <w:pPr>
              <w:pStyle w:val="Odstavecseseznamem"/>
              <w:numPr>
                <w:ilvl w:val="0"/>
                <w:numId w:val="17"/>
              </w:numPr>
              <w:ind w:left="247" w:hanging="247"/>
              <w:jc w:val="both"/>
            </w:pPr>
            <w:r w:rsidRPr="00280882">
              <w:t>Prezentace firmy a produktu</w:t>
            </w:r>
          </w:p>
          <w:p w:rsidR="009D2D11" w:rsidRPr="00280882" w:rsidRDefault="009D2D11" w:rsidP="00693D56">
            <w:pPr>
              <w:pStyle w:val="Odstavecseseznamem"/>
              <w:numPr>
                <w:ilvl w:val="0"/>
                <w:numId w:val="17"/>
              </w:numPr>
              <w:ind w:left="247" w:hanging="247"/>
              <w:jc w:val="both"/>
            </w:pPr>
            <w:r w:rsidRPr="00280882">
              <w:t>Testování</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1497"/>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HÖPPNEROVÁ, V. </w:t>
            </w:r>
            <w:r w:rsidRPr="00280882">
              <w:rPr>
                <w:i/>
              </w:rPr>
              <w:t xml:space="preserve">Němčina pro jazykové školy nově 1. </w:t>
            </w:r>
            <w:r w:rsidRPr="00280882">
              <w:t>1. vyd. Plzeň: Fraus, 2010, 232 s. ISBN 978-80-7238-912-4.</w:t>
            </w:r>
          </w:p>
          <w:p w:rsidR="009D2D11" w:rsidRPr="00280882" w:rsidRDefault="009D2D11" w:rsidP="00F2197A">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9D2D11" w:rsidRPr="00280882" w:rsidRDefault="009D2D11" w:rsidP="00F2197A">
            <w:pPr>
              <w:jc w:val="both"/>
            </w:pPr>
            <w:r w:rsidRPr="00280882">
              <w:t xml:space="preserve">KOZÁKOVÁ, V. </w:t>
            </w:r>
            <w:r w:rsidRPr="00280882">
              <w:rPr>
                <w:i/>
              </w:rPr>
              <w:t xml:space="preserve">Obchodní němčina. Wirtschaftsdeutsch. </w:t>
            </w:r>
            <w:r w:rsidRPr="00280882">
              <w:t>Brno: Albatros Media, a.s, 2012, 280 s. ISBN 978-80-266-0039-8.</w:t>
            </w:r>
          </w:p>
          <w:p w:rsidR="009D2D11" w:rsidRPr="00280882" w:rsidRDefault="009D2D11" w:rsidP="00F2197A">
            <w:pPr>
              <w:jc w:val="both"/>
              <w:rPr>
                <w:b/>
              </w:rPr>
            </w:pPr>
            <w:r w:rsidRPr="00280882">
              <w:rPr>
                <w:b/>
              </w:rPr>
              <w:t>Doporučená literatura</w:t>
            </w:r>
          </w:p>
          <w:p w:rsidR="009D2D11" w:rsidRPr="00280882" w:rsidRDefault="009D2D11" w:rsidP="00F2197A">
            <w:pPr>
              <w:jc w:val="both"/>
              <w:rPr>
                <w:b/>
              </w:rPr>
            </w:pPr>
            <w:r w:rsidRPr="00280882">
              <w:t xml:space="preserve">MICHŇOVÁ, I. </w:t>
            </w:r>
            <w:r w:rsidRPr="00280882">
              <w:rPr>
                <w:i/>
              </w:rPr>
              <w:t>Deutsch im Beruf.</w:t>
            </w:r>
            <w:r w:rsidRPr="00280882">
              <w:t xml:space="preserve"> 1. vyd. Praha: Grada, 2008, 128 s. ISBN 978-80-247-2408-9.</w:t>
            </w:r>
          </w:p>
          <w:p w:rsidR="009D2D11" w:rsidRPr="00280882" w:rsidRDefault="009D2D11" w:rsidP="00F2197A">
            <w:pPr>
              <w:jc w:val="both"/>
            </w:pPr>
            <w:r w:rsidRPr="00280882">
              <w:t xml:space="preserve">GOTTSTEIN-SCHRAMM, B. </w:t>
            </w:r>
            <w:r w:rsidRPr="00280882">
              <w:rPr>
                <w:i/>
              </w:rPr>
              <w:t xml:space="preserve">Grammatik – ganz klar! </w:t>
            </w:r>
            <w:r w:rsidRPr="00280882">
              <w:t>Ismaning: Hueber Verlag, 2011, 224 s. ISBN 978-3-19-051555-4.</w:t>
            </w:r>
          </w:p>
          <w:p w:rsidR="009D2D11" w:rsidRPr="00280882" w:rsidRDefault="009D2D11" w:rsidP="00F2197A">
            <w:pPr>
              <w:jc w:val="both"/>
            </w:pPr>
            <w:r w:rsidRPr="00280882">
              <w:t xml:space="preserve">KRENN, W., PUCHTA, H. </w:t>
            </w:r>
            <w:r w:rsidRPr="00280882">
              <w:rPr>
                <w:i/>
              </w:rPr>
              <w:t>Motive</w:t>
            </w:r>
            <w:r w:rsidRPr="00280882">
              <w:t>. München: Hueber Verlag, 2016, 260 s. ISBN 978-3-19-001878-9.</w:t>
            </w:r>
          </w:p>
          <w:p w:rsidR="009D2D11" w:rsidRPr="00280882" w:rsidRDefault="009D2D11" w:rsidP="00F2197A">
            <w:pPr>
              <w:jc w:val="both"/>
            </w:pPr>
            <w:r w:rsidRPr="00280882">
              <w:t>Doplňující materiály:</w:t>
            </w:r>
            <w:hyperlink r:id="rId18" w:history="1">
              <w:r w:rsidRPr="00280882">
                <w:rPr>
                  <w:rStyle w:val="Hypertextovodkaz"/>
                </w:rPr>
                <w:t>https://www.deutsch-perfekt.com/</w:t>
              </w:r>
            </w:hyperlink>
          </w:p>
          <w:p w:rsidR="009D2D11" w:rsidRPr="00280882" w:rsidRDefault="002E3477" w:rsidP="00F2197A">
            <w:pPr>
              <w:jc w:val="both"/>
            </w:pPr>
            <w:hyperlink r:id="rId19" w:history="1">
              <w:r w:rsidR="009D2D11" w:rsidRPr="00280882">
                <w:rPr>
                  <w:rStyle w:val="Hypertextovodkaz"/>
                </w:rPr>
                <w:t>http://www.wirtschaftsdeutsch.de/lehrmaterialien/index.php</w:t>
              </w:r>
            </w:hyperlink>
          </w:p>
          <w:p w:rsidR="009D2D11" w:rsidRPr="00280882" w:rsidRDefault="002E3477" w:rsidP="00F2197A">
            <w:pPr>
              <w:jc w:val="both"/>
            </w:pPr>
            <w:hyperlink r:id="rId20" w:history="1">
              <w:r w:rsidR="009D2D11" w:rsidRPr="00280882">
                <w:rPr>
                  <w:rStyle w:val="Hypertextovodkaz"/>
                </w:rPr>
                <w:t>https://www.hueber.de/seite/pg_lehren_unterrichtsplan_mot</w:t>
              </w:r>
            </w:hyperlink>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187"/>
        </w:trPr>
        <w:tc>
          <w:tcPr>
            <w:tcW w:w="9855" w:type="dxa"/>
            <w:gridSpan w:val="8"/>
          </w:tcPr>
          <w:p w:rsidR="009D2D11" w:rsidRPr="00280882"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271CE5" w:rsidP="00F2197A">
            <w:pPr>
              <w:jc w:val="both"/>
            </w:pPr>
            <w:ins w:id="513" w:author="Michal Pilík" w:date="2018-09-15T12:51:00Z">
              <w:r>
                <w:t>Cizí jazyk 1 (</w:t>
              </w:r>
            </w:ins>
            <w:r w:rsidR="009D2D11" w:rsidRPr="00280882">
              <w:t xml:space="preserve">Angličtina </w:t>
            </w:r>
            <w:del w:id="514" w:author="Michal Pilík" w:date="2018-09-20T10:37:00Z">
              <w:r w:rsidR="009D2D11" w:rsidRPr="00280882" w:rsidDel="00AE4ACA">
                <w:delText>- CJ</w:delText>
              </w:r>
            </w:del>
            <w:r w:rsidR="009D2D11" w:rsidRPr="00280882">
              <w:t>1</w:t>
            </w:r>
            <w:ins w:id="515" w:author="Michal Pilík" w:date="2018-09-15T12:52:00Z">
              <w:r>
                <w:t>)</w:t>
              </w:r>
            </w:ins>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1/Z</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klasifikovaný zápočet</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cvičení</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klasifikovaný zápočet</w:t>
            </w:r>
          </w:p>
          <w:p w:rsidR="009D2D11" w:rsidRPr="00280882" w:rsidRDefault="009D2D11" w:rsidP="00C51B31">
            <w:pPr>
              <w:jc w:val="both"/>
            </w:pPr>
            <w:r w:rsidRPr="00280882">
              <w:t xml:space="preserve">Požadavky na </w:t>
            </w:r>
            <w:r w:rsidR="00C51B31">
              <w:t>klasifikovaný zápočet</w:t>
            </w:r>
            <w:r w:rsidRPr="00280882">
              <w: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w:t>
            </w:r>
            <w:r>
              <w:t xml:space="preserve">ou 10 ti minutovou prezentací. </w:t>
            </w:r>
            <w:r w:rsidRPr="00280882">
              <w:t>Úspěšné absolvování průběžných testů a závěrečného testu (2 opravné termíny) s minimální úspěšností 60%.</w:t>
            </w:r>
          </w:p>
        </w:tc>
      </w:tr>
      <w:tr w:rsidR="009D2D11" w:rsidTr="00F2197A">
        <w:trPr>
          <w:trHeight w:val="56"/>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shd w:val="clear" w:color="auto" w:fill="FFFFFF"/>
              <w:spacing w:after="100" w:afterAutospacing="1"/>
              <w:outlineLvl w:val="3"/>
              <w:rPr>
                <w:bCs/>
                <w:color w:val="222222"/>
              </w:rPr>
            </w:pPr>
            <w:r w:rsidRPr="00280882">
              <w:rPr>
                <w:bCs/>
              </w:rPr>
              <w:t>PhDr. Jana Semotamová</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9D2D11" w:rsidP="00F2197A">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rPr>
                <w:bCs/>
              </w:rPr>
              <w:t>PhDr. Jana Semotamová</w:t>
            </w:r>
            <w:r>
              <w:rPr>
                <w:bCs/>
              </w:rPr>
              <w:t xml:space="preserve"> - </w:t>
            </w:r>
            <w:r>
              <w:t>cvičení (100%)</w:t>
            </w:r>
          </w:p>
        </w:tc>
      </w:tr>
      <w:tr w:rsidR="009D2D11" w:rsidTr="00F2197A">
        <w:trPr>
          <w:trHeight w:val="64"/>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2632"/>
        </w:trPr>
        <w:tc>
          <w:tcPr>
            <w:tcW w:w="9855" w:type="dxa"/>
            <w:gridSpan w:val="8"/>
            <w:tcBorders>
              <w:top w:val="nil"/>
              <w:bottom w:val="single" w:sz="12" w:space="0" w:color="auto"/>
            </w:tcBorders>
          </w:tcPr>
          <w:p w:rsidR="009D2D11" w:rsidRPr="00280882" w:rsidRDefault="009D2D11" w:rsidP="00F2197A">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9D2D11" w:rsidRPr="00280882" w:rsidRDefault="009D2D11" w:rsidP="00F2197A">
            <w:pPr>
              <w:jc w:val="both"/>
            </w:pPr>
            <w:r w:rsidRPr="00280882">
              <w:t>Získané jazykové znalosti a dovednosti:</w:t>
            </w:r>
          </w:p>
          <w:p w:rsidR="009D2D11" w:rsidRPr="00280882" w:rsidRDefault="009D2D11" w:rsidP="00693D56">
            <w:pPr>
              <w:pStyle w:val="Odstavecseseznamem"/>
              <w:numPr>
                <w:ilvl w:val="0"/>
                <w:numId w:val="18"/>
              </w:numPr>
              <w:jc w:val="both"/>
            </w:pPr>
            <w:r w:rsidRPr="00280882">
              <w:t xml:space="preserve">Dovednosti a techniky potřebné k obchodnímu styku v zahraničí. </w:t>
            </w:r>
          </w:p>
          <w:p w:rsidR="009D2D11" w:rsidRPr="00280882" w:rsidRDefault="009D2D11" w:rsidP="00693D56">
            <w:pPr>
              <w:pStyle w:val="Odstavecseseznamem"/>
              <w:numPr>
                <w:ilvl w:val="0"/>
                <w:numId w:val="18"/>
              </w:numPr>
              <w:jc w:val="both"/>
            </w:pPr>
            <w:r w:rsidRPr="00280882">
              <w:t xml:space="preserve">Společenské jednání a vystupování. </w:t>
            </w:r>
          </w:p>
          <w:p w:rsidR="009D2D11" w:rsidRPr="00280882" w:rsidRDefault="009D2D11" w:rsidP="00693D56">
            <w:pPr>
              <w:pStyle w:val="Odstavecseseznamem"/>
              <w:numPr>
                <w:ilvl w:val="0"/>
                <w:numId w:val="18"/>
              </w:numPr>
              <w:jc w:val="both"/>
            </w:pPr>
            <w:r w:rsidRPr="00280882">
              <w:t xml:space="preserve">Kladení požadavků. </w:t>
            </w:r>
          </w:p>
          <w:p w:rsidR="009D2D11" w:rsidRPr="00280882" w:rsidRDefault="009D2D11" w:rsidP="00693D56">
            <w:pPr>
              <w:pStyle w:val="Odstavecseseznamem"/>
              <w:numPr>
                <w:ilvl w:val="0"/>
                <w:numId w:val="18"/>
              </w:numPr>
              <w:jc w:val="both"/>
            </w:pPr>
            <w:r w:rsidRPr="00280882">
              <w:t>Nabídka pomoci.</w:t>
            </w:r>
          </w:p>
          <w:p w:rsidR="009D2D11" w:rsidRPr="00280882" w:rsidRDefault="009D2D11" w:rsidP="00693D56">
            <w:pPr>
              <w:pStyle w:val="Odstavecseseznamem"/>
              <w:numPr>
                <w:ilvl w:val="0"/>
                <w:numId w:val="18"/>
              </w:numPr>
              <w:jc w:val="both"/>
            </w:pPr>
            <w:r w:rsidRPr="00280882">
              <w:t xml:space="preserve">Žádost o svolení. </w:t>
            </w:r>
          </w:p>
          <w:p w:rsidR="009D2D11" w:rsidRPr="00280882" w:rsidRDefault="009D2D11" w:rsidP="00693D56">
            <w:pPr>
              <w:pStyle w:val="Odstavecseseznamem"/>
              <w:numPr>
                <w:ilvl w:val="0"/>
                <w:numId w:val="18"/>
              </w:numPr>
              <w:jc w:val="both"/>
            </w:pPr>
            <w:r w:rsidRPr="00280882">
              <w:t xml:space="preserve">Telefonování. </w:t>
            </w:r>
          </w:p>
          <w:p w:rsidR="009D2D11" w:rsidRPr="00280882" w:rsidRDefault="009D2D11" w:rsidP="00693D56">
            <w:pPr>
              <w:pStyle w:val="Odstavecseseznamem"/>
              <w:numPr>
                <w:ilvl w:val="0"/>
                <w:numId w:val="18"/>
              </w:numPr>
              <w:jc w:val="both"/>
            </w:pPr>
            <w:r w:rsidRPr="00280882">
              <w:t xml:space="preserve">Sjednávání schůzek. </w:t>
            </w:r>
          </w:p>
          <w:p w:rsidR="009D2D11" w:rsidRPr="00280882" w:rsidRDefault="009D2D11" w:rsidP="00693D56">
            <w:pPr>
              <w:pStyle w:val="Odstavecseseznamem"/>
              <w:numPr>
                <w:ilvl w:val="0"/>
                <w:numId w:val="18"/>
              </w:numPr>
              <w:jc w:val="both"/>
            </w:pPr>
            <w:r w:rsidRPr="00280882">
              <w:t xml:space="preserve">Změna data schůzky. </w:t>
            </w:r>
          </w:p>
          <w:p w:rsidR="009D2D11" w:rsidRPr="00280882" w:rsidRDefault="009D2D11" w:rsidP="00693D56">
            <w:pPr>
              <w:pStyle w:val="Odstavecseseznamem"/>
              <w:numPr>
                <w:ilvl w:val="0"/>
                <w:numId w:val="18"/>
              </w:numPr>
              <w:jc w:val="both"/>
            </w:pPr>
            <w:r w:rsidRPr="00280882">
              <w:t>Kulturní povědomí.</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2077"/>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POWELL, M. </w:t>
            </w:r>
            <w:r w:rsidRPr="00280882">
              <w:rPr>
                <w:i/>
              </w:rPr>
              <w:t xml:space="preserve">In Company Intermediate 3.0. </w:t>
            </w:r>
            <w:r w:rsidRPr="00280882">
              <w:t>Oxford: Macmillan, 2014, 159 s. ISBN 978-0-230-45520-7.</w:t>
            </w:r>
          </w:p>
          <w:p w:rsidR="009D2D11" w:rsidRPr="00280882" w:rsidRDefault="009D2D11" w:rsidP="00F2197A">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9D2D11" w:rsidRPr="00280882" w:rsidRDefault="009D2D11" w:rsidP="00F2197A">
            <w:pPr>
              <w:jc w:val="both"/>
              <w:rPr>
                <w:b/>
              </w:rPr>
            </w:pPr>
            <w:r w:rsidRPr="00280882">
              <w:rPr>
                <w:b/>
              </w:rPr>
              <w:t>Doporučená literatura</w:t>
            </w:r>
          </w:p>
          <w:p w:rsidR="009D2D11" w:rsidRPr="00280882" w:rsidRDefault="009D2D11" w:rsidP="00F2197A">
            <w:pPr>
              <w:jc w:val="both"/>
            </w:pPr>
            <w:r w:rsidRPr="00280882">
              <w:t xml:space="preserve">ASHLEY, A. </w:t>
            </w:r>
            <w:r w:rsidRPr="00280882">
              <w:rPr>
                <w:i/>
              </w:rPr>
              <w:t>Oxford Handbook Of Commercial Correspondence</w:t>
            </w:r>
            <w:r w:rsidRPr="00280882">
              <w:t>. Oxford: Oxford University Press, 2003, 304 s. ISBN 0-19-427406-3.</w:t>
            </w:r>
          </w:p>
          <w:p w:rsidR="009D2D11" w:rsidRPr="00280882" w:rsidRDefault="009D2D11" w:rsidP="00F2197A">
            <w:pPr>
              <w:jc w:val="both"/>
            </w:pPr>
            <w:r w:rsidRPr="00280882">
              <w:t xml:space="preserve">EMMERSON, P. </w:t>
            </w:r>
            <w:r w:rsidRPr="00280882">
              <w:rPr>
                <w:i/>
              </w:rPr>
              <w:t xml:space="preserve">Business Grammar Builder Intermediate. </w:t>
            </w:r>
            <w:r w:rsidRPr="00280882">
              <w:t>Oxford: Macmillan, 2007, 271 s. ISBN 978-0-3337-5492-4.</w:t>
            </w:r>
          </w:p>
          <w:p w:rsidR="009D2D11" w:rsidRPr="00280882" w:rsidRDefault="009D2D11" w:rsidP="00F2197A">
            <w:pPr>
              <w:jc w:val="both"/>
            </w:pPr>
            <w:r w:rsidRPr="00280882">
              <w:t xml:space="preserve">HUGHES, J. </w:t>
            </w:r>
            <w:r w:rsidRPr="00280882">
              <w:rPr>
                <w:i/>
              </w:rPr>
              <w:t xml:space="preserve">Telephone English. </w:t>
            </w:r>
            <w:r w:rsidRPr="00280882">
              <w:t>Oxford: Macmillan, 2006, 96 s. ISBN 978-1-4050-8219-8.</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671"/>
        </w:trPr>
        <w:tc>
          <w:tcPr>
            <w:tcW w:w="9855" w:type="dxa"/>
            <w:gridSpan w:val="8"/>
          </w:tcPr>
          <w:p w:rsidR="009D2D11" w:rsidRPr="00280882" w:rsidRDefault="009D2D11"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rsidP="009D2D11"/>
    <w:p w:rsidR="009D2D11" w:rsidRDefault="009D2D11" w:rsidP="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271CE5" w:rsidP="00F2197A">
            <w:pPr>
              <w:jc w:val="both"/>
            </w:pPr>
            <w:ins w:id="516" w:author="Michal Pilík" w:date="2018-09-15T12:52:00Z">
              <w:r>
                <w:t>Cizí jazyk 2 (</w:t>
              </w:r>
            </w:ins>
            <w:r w:rsidR="009D2D11" w:rsidRPr="00280882">
              <w:t xml:space="preserve">Angličtina </w:t>
            </w:r>
            <w:ins w:id="517" w:author="Michal Pilík" w:date="2018-09-20T10:37:00Z">
              <w:r w:rsidR="00AE4ACA">
                <w:t>2</w:t>
              </w:r>
            </w:ins>
            <w:del w:id="518" w:author="Michal Pilík" w:date="2018-09-20T10:37:00Z">
              <w:r w:rsidR="009D2D11" w:rsidRPr="00280882" w:rsidDel="00AE4ACA">
                <w:delText>- CJ1</w:delText>
              </w:r>
            </w:del>
            <w:ins w:id="519" w:author="Michal Pilík" w:date="2018-09-15T12:52:00Z">
              <w:r>
                <w:t>)</w:t>
              </w:r>
            </w:ins>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„P“</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1/L</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39c</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39</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4</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9D2D11" w:rsidP="00F2197A">
            <w:pPr>
              <w:jc w:val="both"/>
            </w:pP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zápočet, zkouška</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cvičení</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zápočet, zkouška</w:t>
            </w:r>
          </w:p>
          <w:p w:rsidR="001426D6" w:rsidRDefault="009D2D11" w:rsidP="00F2197A">
            <w:pPr>
              <w:jc w:val="both"/>
            </w:pPr>
            <w:r w:rsidRPr="00280882">
              <w:t xml:space="preserve">Požadavky na </w:t>
            </w:r>
            <w:r w:rsidR="001426D6">
              <w:t>zápočet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krátkou 10 ti minutovou prezentací na téma velké zahraniční společnosti. Úspěšné absolvování průběžných testů a závěrečného testu (1 opravný termín) s minimální úspěšností 60%.</w:t>
            </w:r>
            <w:r>
              <w:t xml:space="preserve"> </w:t>
            </w:r>
            <w:r w:rsidRPr="00280882">
              <w:t>Student je připuštěn ke zkoušce pouze po získání zápočtu.</w:t>
            </w:r>
          </w:p>
          <w:p w:rsidR="009D2D11" w:rsidRPr="00280882" w:rsidRDefault="001426D6" w:rsidP="00F2197A">
            <w:pPr>
              <w:jc w:val="both"/>
            </w:pPr>
            <w:r>
              <w:t>Požadavky na zkoušku:</w:t>
            </w:r>
            <w:r w:rsidR="009D2D11" w:rsidRPr="00280882">
              <w:t xml:space="preserve"> Zkouška je založena na prezentaci (v Power Pointu) menší české nebo slovenské firmy (max. 120 zaměstnanců).</w:t>
            </w:r>
          </w:p>
        </w:tc>
      </w:tr>
      <w:tr w:rsidR="009D2D11" w:rsidTr="00F2197A">
        <w:trPr>
          <w:trHeight w:val="56"/>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pPr>
              <w:shd w:val="clear" w:color="auto" w:fill="FFFFFF"/>
              <w:spacing w:after="100" w:afterAutospacing="1"/>
              <w:outlineLvl w:val="3"/>
              <w:rPr>
                <w:bCs/>
                <w:color w:val="222222"/>
              </w:rPr>
            </w:pPr>
            <w:r w:rsidRPr="00280882">
              <w:rPr>
                <w:bCs/>
              </w:rPr>
              <w:t>PhDr. Jana Semotamová</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9D2D11" w:rsidP="00F2197A">
            <w:pPr>
              <w:jc w:val="both"/>
            </w:pPr>
            <w:r w:rsidRPr="00280882">
              <w:t>Garant se podílí na cvičeních a dále stanovuje koncepci cvičení a dohlíží na jejich jednotné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pPr>
              <w:jc w:val="both"/>
            </w:pPr>
            <w:r w:rsidRPr="00280882">
              <w:rPr>
                <w:bCs/>
              </w:rPr>
              <w:t>PhDr. Jana Semotamová</w:t>
            </w:r>
            <w:r w:rsidR="003F6EB7">
              <w:rPr>
                <w:bCs/>
              </w:rPr>
              <w:t xml:space="preserve"> </w:t>
            </w:r>
            <w:r w:rsidR="003F6EB7">
              <w:t>- cvičení (100%)</w:t>
            </w:r>
          </w:p>
        </w:tc>
      </w:tr>
      <w:tr w:rsidR="009D2D11" w:rsidTr="00F2197A">
        <w:trPr>
          <w:trHeight w:val="228"/>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1931"/>
        </w:trPr>
        <w:tc>
          <w:tcPr>
            <w:tcW w:w="9855" w:type="dxa"/>
            <w:gridSpan w:val="8"/>
            <w:tcBorders>
              <w:top w:val="nil"/>
              <w:bottom w:val="single" w:sz="12" w:space="0" w:color="auto"/>
            </w:tcBorders>
          </w:tcPr>
          <w:p w:rsidR="009D2D11" w:rsidRPr="00280882" w:rsidRDefault="009D2D11" w:rsidP="00F2197A">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2339"/>
        </w:trPr>
        <w:tc>
          <w:tcPr>
            <w:tcW w:w="9855" w:type="dxa"/>
            <w:gridSpan w:val="8"/>
            <w:tcBorders>
              <w:top w:val="nil"/>
            </w:tcBorders>
          </w:tcPr>
          <w:p w:rsidR="009D2D11" w:rsidRPr="00280882" w:rsidRDefault="009D2D11" w:rsidP="00F2197A">
            <w:pPr>
              <w:jc w:val="both"/>
              <w:rPr>
                <w:b/>
              </w:rPr>
            </w:pPr>
            <w:r w:rsidRPr="00280882">
              <w:rPr>
                <w:b/>
              </w:rPr>
              <w:t>Povinná literatura</w:t>
            </w:r>
          </w:p>
          <w:p w:rsidR="009D2D11" w:rsidRPr="00280882" w:rsidRDefault="009D2D11" w:rsidP="00F2197A">
            <w:pPr>
              <w:jc w:val="both"/>
            </w:pPr>
            <w:r w:rsidRPr="00280882">
              <w:t xml:space="preserve">POWELL, M. </w:t>
            </w:r>
            <w:r w:rsidRPr="00280882">
              <w:rPr>
                <w:i/>
              </w:rPr>
              <w:t xml:space="preserve">In Company Intermediate 3.0. </w:t>
            </w:r>
            <w:r w:rsidRPr="00280882">
              <w:t>Oxford: Macmillan, 2014, 159 s. ISBN 978-0-230-45520-7.</w:t>
            </w:r>
          </w:p>
          <w:p w:rsidR="009D2D11" w:rsidRPr="00280882" w:rsidRDefault="009D2D11" w:rsidP="00F2197A">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9D2D11" w:rsidRPr="00280882" w:rsidRDefault="009D2D11" w:rsidP="00F2197A">
            <w:pPr>
              <w:jc w:val="both"/>
              <w:rPr>
                <w:b/>
              </w:rPr>
            </w:pPr>
            <w:r w:rsidRPr="00280882">
              <w:rPr>
                <w:b/>
              </w:rPr>
              <w:t>Doporučená literatura</w:t>
            </w:r>
          </w:p>
          <w:p w:rsidR="009D2D11" w:rsidRPr="00280882" w:rsidRDefault="009D2D11" w:rsidP="00F2197A">
            <w:pPr>
              <w:jc w:val="both"/>
            </w:pPr>
            <w:r w:rsidRPr="00280882">
              <w:t xml:space="preserve">EMMERSON, P. </w:t>
            </w:r>
            <w:r w:rsidRPr="00280882">
              <w:rPr>
                <w:i/>
              </w:rPr>
              <w:t xml:space="preserve">Business Grammar Builder Intermediate. </w:t>
            </w:r>
            <w:r w:rsidRPr="00280882">
              <w:t>Oxford: Macmillan, 2007, 271 s. ISBN 978-0-3337-5492-4.</w:t>
            </w:r>
          </w:p>
          <w:p w:rsidR="009D2D11" w:rsidRPr="00280882" w:rsidRDefault="009D2D11" w:rsidP="00F2197A">
            <w:pPr>
              <w:jc w:val="both"/>
              <w:rPr>
                <w:i/>
              </w:rPr>
            </w:pPr>
            <w:r w:rsidRPr="00280882">
              <w:t xml:space="preserve">BABÁKOVÁ, J. </w:t>
            </w:r>
            <w:r w:rsidRPr="00280882">
              <w:rPr>
                <w:i/>
              </w:rPr>
              <w:t xml:space="preserve">Anglická obchodní korespondence. </w:t>
            </w:r>
            <w:r w:rsidRPr="00280882">
              <w:t>1. vyd. Plzeň: Fraus, 1999, 128 s. ISBN 80-7238-051-6.</w:t>
            </w:r>
          </w:p>
          <w:p w:rsidR="009D2D11" w:rsidRPr="00280882" w:rsidRDefault="009D2D11" w:rsidP="00F2197A">
            <w:pPr>
              <w:jc w:val="both"/>
            </w:pPr>
            <w:r w:rsidRPr="00280882">
              <w:t xml:space="preserve">HUGHES, J. </w:t>
            </w:r>
            <w:r w:rsidRPr="00280882">
              <w:rPr>
                <w:i/>
              </w:rPr>
              <w:t xml:space="preserve">Telephone English. </w:t>
            </w:r>
            <w:r w:rsidRPr="00280882">
              <w:t>Oxford: Macmillan, 2006, 96 s. ISBN 978-1-4050-8219-8.</w:t>
            </w:r>
          </w:p>
          <w:p w:rsidR="009D2D11" w:rsidRPr="00280882" w:rsidRDefault="009D2D11" w:rsidP="00F2197A">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10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t>Informace o způsobu kontaktu s vyučujícím</w:t>
            </w:r>
          </w:p>
        </w:tc>
      </w:tr>
      <w:tr w:rsidR="009D2D11" w:rsidTr="00F2197A">
        <w:trPr>
          <w:trHeight w:val="708"/>
        </w:trPr>
        <w:tc>
          <w:tcPr>
            <w:tcW w:w="9855" w:type="dxa"/>
            <w:gridSpan w:val="8"/>
          </w:tcPr>
          <w:p w:rsidR="009D2D11" w:rsidRPr="00280882" w:rsidRDefault="009D2D11"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rsidP="009D2D11"/>
    <w:p w:rsidR="006F4471" w:rsidRDefault="006F4471">
      <w:pPr>
        <w:spacing w:after="160" w:line="259" w:lineRule="auto"/>
      </w:pPr>
    </w:p>
    <w:p w:rsidR="006F4471" w:rsidRDefault="006F4471">
      <w:pPr>
        <w:spacing w:after="160" w:line="259" w:lineRule="auto"/>
      </w:pPr>
    </w:p>
    <w:p w:rsidR="006F4471" w:rsidRDefault="006F4471">
      <w:pPr>
        <w:spacing w:after="160" w:line="259" w:lineRule="auto"/>
      </w:pPr>
    </w:p>
    <w:p w:rsidR="006F4471" w:rsidRDefault="006F4471">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t>Základy výrobních technologií</w:t>
            </w:r>
          </w:p>
        </w:tc>
      </w:tr>
      <w:tr w:rsidR="009D2D11" w:rsidTr="00F2197A">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C75F6A">
            <w:pPr>
              <w:jc w:val="both"/>
            </w:pPr>
            <w:r>
              <w:t>povinný „</w:t>
            </w:r>
            <w:r w:rsidR="00C75F6A">
              <w:t>P</w:t>
            </w:r>
            <w:r>
              <w:t>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26p + 26c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52</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5</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Pr="00897246" w:rsidRDefault="009D2D11" w:rsidP="00F2197A">
            <w:pPr>
              <w:jc w:val="both"/>
            </w:pPr>
            <w:r w:rsidRPr="00897246">
              <w:t xml:space="preserve">Způsob zakončení předmětu – </w:t>
            </w:r>
            <w:r>
              <w:t xml:space="preserve">zápočet, </w:t>
            </w:r>
            <w:r w:rsidRPr="00897246">
              <w:t>zkouška</w:t>
            </w:r>
          </w:p>
          <w:p w:rsidR="009D2D11" w:rsidRDefault="009D2D11" w:rsidP="009D2D11">
            <w:pPr>
              <w:jc w:val="both"/>
            </w:pPr>
            <w:r>
              <w:t xml:space="preserve">Požadavky na zápočet: </w:t>
            </w:r>
            <w:r w:rsidRPr="00897246">
              <w:t>vypracování seminární p</w:t>
            </w:r>
            <w:r>
              <w:t xml:space="preserve">ráce dle požadavků vyučujícího; </w:t>
            </w:r>
            <w:r w:rsidRPr="00897246">
              <w:t xml:space="preserve">80% aktivní účast na </w:t>
            </w:r>
            <w:r w:rsidR="00C75F6A">
              <w:t>cvičen</w:t>
            </w:r>
            <w:r w:rsidRPr="00897246">
              <w:t>ích</w:t>
            </w:r>
            <w:r>
              <w:t>.</w:t>
            </w:r>
          </w:p>
          <w:p w:rsidR="009D2D11" w:rsidRDefault="009D2D11" w:rsidP="00C75F6A">
            <w:pPr>
              <w:jc w:val="both"/>
            </w:pPr>
            <w:r>
              <w:t xml:space="preserve">Požadavky na zkoušku: </w:t>
            </w:r>
            <w:r w:rsidRPr="00897246">
              <w:t>písemný test</w:t>
            </w:r>
            <w:r>
              <w:t xml:space="preserve"> s maximálním možným počtem dosažitelných bodů 100</w:t>
            </w:r>
            <w:r w:rsidRPr="00897246">
              <w:t xml:space="preserve"> m</w:t>
            </w:r>
            <w:r>
              <w:t xml:space="preserve">usí být napsán alespoň na 60 %; </w:t>
            </w:r>
            <w:r w:rsidRPr="00897246">
              <w:t>následuje ústní zkouška v rozsahu znalost</w:t>
            </w:r>
            <w:r>
              <w:t>í</w:t>
            </w:r>
            <w:r w:rsidRPr="00897246">
              <w:t xml:space="preserve"> přednášek a </w:t>
            </w:r>
            <w:r w:rsidR="00C75F6A">
              <w:t>cvičení</w:t>
            </w:r>
            <w:r>
              <w:t>.</w:t>
            </w:r>
          </w:p>
        </w:tc>
      </w:tr>
      <w:tr w:rsidR="009D2D11" w:rsidTr="00F2197A">
        <w:trPr>
          <w:trHeight w:val="264"/>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rsidRPr="00066910">
              <w:t>doc. Ing. Josef Sedlák,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C75F6A" w:rsidP="00B224FB">
            <w:pPr>
              <w:jc w:val="both"/>
            </w:pPr>
            <w:r>
              <w:t>Garant</w:t>
            </w:r>
            <w:r w:rsidRPr="00265E45">
              <w:t xml:space="preserve"> se podílí na přednášení v rozsahu </w:t>
            </w:r>
            <w:r>
              <w:t>10</w:t>
            </w:r>
            <w:r w:rsidRPr="00265E45">
              <w:t xml:space="preserve">0 %, dále stanovují koncepci </w:t>
            </w:r>
            <w:r w:rsidR="00B224FB">
              <w:t>cvičení</w:t>
            </w:r>
            <w:r w:rsidRPr="00265E45">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rsidRPr="00066910">
              <w:t>doc. Ing. Josef Sedlák, Ph.D.</w:t>
            </w:r>
            <w:r>
              <w:t xml:space="preserve"> – přednášky (100%)</w:t>
            </w:r>
          </w:p>
        </w:tc>
      </w:tr>
      <w:tr w:rsidR="009D2D11" w:rsidTr="00F2197A">
        <w:trPr>
          <w:trHeight w:val="182"/>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2670"/>
        </w:trPr>
        <w:tc>
          <w:tcPr>
            <w:tcW w:w="9855" w:type="dxa"/>
            <w:gridSpan w:val="8"/>
            <w:tcBorders>
              <w:top w:val="nil"/>
              <w:bottom w:val="single" w:sz="12" w:space="0" w:color="auto"/>
            </w:tcBorders>
          </w:tcPr>
          <w:p w:rsidR="009D2D11" w:rsidRDefault="009D2D11" w:rsidP="00F2197A">
            <w:pPr>
              <w:jc w:val="both"/>
            </w:pPr>
            <w:r w:rsidRPr="00066910">
              <w:t xml:space="preserve">Cílem předmětu je osvojení si technologie základních metod obrábění z hlediska fyzikální a chemické interakce systému stroj-obrobek-nástroj. Zvládnutí základních způsobů montáže strojírenských výrobků a příslušných souvislostí. Absolvent kurzu získá přehled o fyzikální podstatě a průvodních jevech obráběcího procesu. Zvládne technologické přístupy pro základní metody a způsoby obrábění. Má přehled o používaných způsobech montáže strojírenských výrobků. </w:t>
            </w:r>
            <w:r w:rsidRPr="00066910">
              <w:rPr>
                <w:color w:val="000000"/>
                <w:shd w:val="clear" w:color="auto" w:fill="FFFFFF"/>
                <w:lang w:eastAsia="sk-SK"/>
              </w:rPr>
              <w:t>Důvodem zařazení tohoto předmětu do výuky oboru Řízení výroby a kvality je skutečnost, že obor je koncipován tak, aby vychovával odborníky se znalostmi logistiky výrobních procesů, průmyslového inženýrství a dalších disciplín s přímým vztahem k technické praxi, což vyžaduje dobrý přehled o výrobních technologiích a fyzikálních zákonech, které jsou jejich základem. Porozumění fyzikálním dějům, na kterých je založeno fungování jednotlivých technologických zařízení a také jednotlivé technologické procesy je základním předpokladem pro jejich úspěšné zvládnutí magisterského studia oboru Průmyslové inženýrství.</w:t>
            </w:r>
          </w:p>
          <w:p w:rsidR="009D2D11" w:rsidRDefault="009D2D11" w:rsidP="00F2197A">
            <w:r>
              <w:t>Obsah:</w:t>
            </w:r>
          </w:p>
          <w:p w:rsidR="009D2D11" w:rsidRPr="00907E1D" w:rsidRDefault="009D2D11" w:rsidP="00693D56">
            <w:pPr>
              <w:pStyle w:val="Odstavecseseznamem"/>
              <w:numPr>
                <w:ilvl w:val="0"/>
                <w:numId w:val="19"/>
              </w:numPr>
              <w:ind w:left="247" w:hanging="247"/>
              <w:jc w:val="both"/>
              <w:rPr>
                <w:lang w:val="sk-SK"/>
              </w:rPr>
            </w:pPr>
            <w:r w:rsidRPr="00066910">
              <w:t>Základní terminologie obráběn</w:t>
            </w:r>
            <w:r>
              <w:t>í. Teoretické základy obrábění.</w:t>
            </w:r>
          </w:p>
          <w:p w:rsidR="009D2D11" w:rsidRPr="00907E1D" w:rsidRDefault="009D2D11" w:rsidP="00693D56">
            <w:pPr>
              <w:pStyle w:val="Odstavecseseznamem"/>
              <w:numPr>
                <w:ilvl w:val="0"/>
                <w:numId w:val="19"/>
              </w:numPr>
              <w:ind w:left="247" w:hanging="247"/>
              <w:jc w:val="both"/>
              <w:rPr>
                <w:lang w:val="sk-SK"/>
              </w:rPr>
            </w:pPr>
            <w:r w:rsidRPr="00066910">
              <w:t>Fyzikální základy procesu řezání –</w:t>
            </w:r>
            <w:r>
              <w:t xml:space="preserve"> tvorba třísky, tvorba povrchů.</w:t>
            </w:r>
          </w:p>
          <w:p w:rsidR="009D2D11" w:rsidRPr="00907E1D" w:rsidRDefault="009D2D11" w:rsidP="00693D56">
            <w:pPr>
              <w:pStyle w:val="Odstavecseseznamem"/>
              <w:numPr>
                <w:ilvl w:val="0"/>
                <w:numId w:val="19"/>
              </w:numPr>
              <w:ind w:left="247" w:hanging="247"/>
              <w:jc w:val="both"/>
              <w:rPr>
                <w:lang w:val="sk-SK"/>
              </w:rPr>
            </w:pPr>
            <w:r w:rsidRPr="00066910">
              <w:t>Nástrojové materiály – oceli, slinuté karbidy, keramika, diamant,</w:t>
            </w:r>
            <w:r>
              <w:t xml:space="preserve"> atd.</w:t>
            </w:r>
          </w:p>
          <w:p w:rsidR="009D2D11" w:rsidRPr="00907E1D" w:rsidRDefault="009D2D11" w:rsidP="00693D56">
            <w:pPr>
              <w:pStyle w:val="Odstavecseseznamem"/>
              <w:numPr>
                <w:ilvl w:val="0"/>
                <w:numId w:val="19"/>
              </w:numPr>
              <w:ind w:left="247" w:hanging="247"/>
              <w:jc w:val="both"/>
              <w:rPr>
                <w:lang w:val="sk-SK"/>
              </w:rPr>
            </w:pPr>
            <w:r w:rsidRPr="00066910">
              <w:t>Silová analýza, teplo, zbytková napjatost a další</w:t>
            </w:r>
            <w:r>
              <w:t xml:space="preserve"> průvodní jevy řezného procesu.</w:t>
            </w:r>
          </w:p>
          <w:p w:rsidR="009D2D11" w:rsidRPr="00907E1D" w:rsidRDefault="009D2D11" w:rsidP="00693D56">
            <w:pPr>
              <w:pStyle w:val="Odstavecseseznamem"/>
              <w:numPr>
                <w:ilvl w:val="0"/>
                <w:numId w:val="19"/>
              </w:numPr>
              <w:ind w:left="247" w:hanging="247"/>
              <w:jc w:val="both"/>
              <w:rPr>
                <w:lang w:val="sk-SK"/>
              </w:rPr>
            </w:pPr>
            <w:r w:rsidRPr="00066910">
              <w:t>Základy soustru</w:t>
            </w:r>
            <w:r>
              <w:t>žení – vnější a vnitřní plochy.</w:t>
            </w:r>
          </w:p>
          <w:p w:rsidR="009D2D11" w:rsidRPr="00907E1D" w:rsidRDefault="009D2D11" w:rsidP="00693D56">
            <w:pPr>
              <w:pStyle w:val="Odstavecseseznamem"/>
              <w:numPr>
                <w:ilvl w:val="0"/>
                <w:numId w:val="19"/>
              </w:numPr>
              <w:ind w:left="247" w:hanging="247"/>
              <w:jc w:val="both"/>
              <w:rPr>
                <w:lang w:val="sk-SK"/>
              </w:rPr>
            </w:pPr>
            <w:r w:rsidRPr="00066910">
              <w:t>Základy frézování – frézování rovinné, do rohu, drá</w:t>
            </w:r>
            <w:r>
              <w:t>žkovací, kopírovací, speciální.</w:t>
            </w:r>
          </w:p>
          <w:p w:rsidR="009D2D11" w:rsidRPr="00907E1D" w:rsidRDefault="009D2D11" w:rsidP="00693D56">
            <w:pPr>
              <w:pStyle w:val="Odstavecseseznamem"/>
              <w:numPr>
                <w:ilvl w:val="0"/>
                <w:numId w:val="19"/>
              </w:numPr>
              <w:ind w:left="247" w:hanging="247"/>
              <w:jc w:val="both"/>
              <w:rPr>
                <w:lang w:val="sk-SK"/>
              </w:rPr>
            </w:pPr>
            <w:r w:rsidRPr="00066910">
              <w:t>Vrtání, vyvrtávání, vyhrubo</w:t>
            </w:r>
            <w:r>
              <w:t>vání, vystružování.</w:t>
            </w:r>
          </w:p>
          <w:p w:rsidR="009D2D11" w:rsidRPr="00907E1D" w:rsidRDefault="009D2D11" w:rsidP="00693D56">
            <w:pPr>
              <w:pStyle w:val="Odstavecseseznamem"/>
              <w:numPr>
                <w:ilvl w:val="0"/>
                <w:numId w:val="19"/>
              </w:numPr>
              <w:ind w:left="247" w:hanging="247"/>
              <w:jc w:val="both"/>
              <w:rPr>
                <w:lang w:val="sk-SK"/>
              </w:rPr>
            </w:pPr>
            <w:r w:rsidRPr="00066910">
              <w:t>Dokončovací metody obrábění, vybra</w:t>
            </w:r>
            <w:r>
              <w:t>né nekonvenční metody obrábění.</w:t>
            </w:r>
          </w:p>
          <w:p w:rsidR="009D2D11" w:rsidRPr="00907E1D" w:rsidRDefault="009D2D11" w:rsidP="00693D56">
            <w:pPr>
              <w:pStyle w:val="Odstavecseseznamem"/>
              <w:numPr>
                <w:ilvl w:val="0"/>
                <w:numId w:val="19"/>
              </w:numPr>
              <w:ind w:left="247" w:hanging="247"/>
              <w:jc w:val="both"/>
              <w:rPr>
                <w:lang w:val="sk-SK"/>
              </w:rPr>
            </w:pPr>
            <w:r w:rsidRPr="00066910">
              <w:t xml:space="preserve">Obráběcí stroje sériovou a </w:t>
            </w:r>
            <w:r>
              <w:t>hromadnou výrobu, CNC obrábění.</w:t>
            </w:r>
          </w:p>
          <w:p w:rsidR="009D2D11" w:rsidRPr="00907E1D" w:rsidRDefault="009D2D11" w:rsidP="00693D56">
            <w:pPr>
              <w:pStyle w:val="Odstavecseseznamem"/>
              <w:numPr>
                <w:ilvl w:val="0"/>
                <w:numId w:val="19"/>
              </w:numPr>
              <w:ind w:left="247" w:hanging="247"/>
              <w:jc w:val="both"/>
              <w:rPr>
                <w:lang w:val="sk-SK"/>
              </w:rPr>
            </w:pPr>
            <w:r w:rsidRPr="00066910">
              <w:t>Ekonomika obrábění, produk</w:t>
            </w:r>
            <w:r>
              <w:t>tivita a hospodárnost obrábění.</w:t>
            </w:r>
          </w:p>
          <w:p w:rsidR="009D2D11" w:rsidRPr="00907E1D" w:rsidRDefault="009D2D11" w:rsidP="00693D56">
            <w:pPr>
              <w:pStyle w:val="Odstavecseseznamem"/>
              <w:numPr>
                <w:ilvl w:val="0"/>
                <w:numId w:val="19"/>
              </w:numPr>
              <w:ind w:left="247" w:hanging="247"/>
              <w:jc w:val="both"/>
              <w:rPr>
                <w:lang w:val="sk-SK"/>
              </w:rPr>
            </w:pPr>
            <w:r w:rsidRPr="00066910">
              <w:t>Vybrané metody výroby ozubených kol. Ra</w:t>
            </w:r>
            <w:r>
              <w:t>pid Prototyping.</w:t>
            </w:r>
          </w:p>
          <w:p w:rsidR="009D2D11" w:rsidRPr="00907E1D" w:rsidRDefault="009D2D11" w:rsidP="00693D56">
            <w:pPr>
              <w:pStyle w:val="Odstavecseseznamem"/>
              <w:numPr>
                <w:ilvl w:val="0"/>
                <w:numId w:val="19"/>
              </w:numPr>
              <w:ind w:left="247" w:hanging="247"/>
              <w:jc w:val="both"/>
              <w:rPr>
                <w:lang w:val="sk-SK"/>
              </w:rPr>
            </w:pPr>
            <w:r w:rsidRPr="00066910">
              <w:t>Speciální</w:t>
            </w:r>
            <w:r>
              <w:t xml:space="preserve"> metody obrábění – HSM/HSC/HFM.</w:t>
            </w:r>
          </w:p>
          <w:p w:rsidR="009D2D11" w:rsidRPr="00907E1D" w:rsidRDefault="009D2D11" w:rsidP="00693D56">
            <w:pPr>
              <w:pStyle w:val="Odstavecseseznamem"/>
              <w:numPr>
                <w:ilvl w:val="0"/>
                <w:numId w:val="19"/>
              </w:numPr>
              <w:ind w:left="247" w:hanging="247"/>
              <w:jc w:val="both"/>
              <w:rPr>
                <w:lang w:val="sk-SK"/>
              </w:rPr>
            </w:pPr>
            <w:r w:rsidRPr="00066910">
              <w:t>Teoretické základy řízení technologického a montážního procesu, TPV.</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2C2D2E" w:rsidRDefault="009D2D11" w:rsidP="007B5472">
            <w:pPr>
              <w:jc w:val="both"/>
              <w:rPr>
                <w:b/>
              </w:rPr>
            </w:pPr>
            <w:r w:rsidRPr="002C2D2E">
              <w:rPr>
                <w:b/>
              </w:rPr>
              <w:t>Povinná literatura</w:t>
            </w:r>
          </w:p>
          <w:p w:rsidR="001426D6" w:rsidRDefault="001426D6" w:rsidP="001426D6">
            <w:pPr>
              <w:jc w:val="both"/>
              <w:rPr>
                <w:color w:val="000000"/>
              </w:rPr>
            </w:pPr>
            <w:r>
              <w:rPr>
                <w:color w:val="000000"/>
              </w:rPr>
              <w:t>BRECHER, CH., ÖZDEMIR, D. </w:t>
            </w:r>
            <w:r>
              <w:rPr>
                <w:i/>
                <w:iCs/>
                <w:color w:val="000000"/>
              </w:rPr>
              <w:t>Integrative Production Technology – Theory and Applications</w:t>
            </w:r>
            <w:r>
              <w:rPr>
                <w:color w:val="000000"/>
              </w:rPr>
              <w:t>. Cham: Springer Verlag, 2017, 1362 p. ISBN 9783319474526.</w:t>
            </w:r>
          </w:p>
          <w:p w:rsidR="007B5472" w:rsidRDefault="007B5472" w:rsidP="007B5472">
            <w:pPr>
              <w:jc w:val="both"/>
              <w:textAlignment w:val="baseline"/>
              <w:rPr>
                <w:color w:val="000000"/>
              </w:rPr>
            </w:pPr>
            <w:r>
              <w:rPr>
                <w:color w:val="1F1F1F"/>
              </w:rPr>
              <w:t>HLUCHÝ, M., PAŇÁK, R., MODRÁČEK, O. </w:t>
            </w:r>
            <w:r>
              <w:rPr>
                <w:i/>
                <w:iCs/>
                <w:color w:val="1F1F1F"/>
              </w:rPr>
              <w:t>Strojírenská technologie 1. 2. díl, Metalografie a tepelné zpracování. </w:t>
            </w:r>
            <w:r>
              <w:rPr>
                <w:color w:val="1F1F1F"/>
              </w:rPr>
              <w:t>3., přeprac. vyd. Praha: Scientia, 2002, 173 s. ISBN 80-7183-265-0.</w:t>
            </w:r>
          </w:p>
          <w:p w:rsidR="007B5472" w:rsidRDefault="007B5472" w:rsidP="007B5472">
            <w:pPr>
              <w:jc w:val="both"/>
              <w:rPr>
                <w:color w:val="000000"/>
              </w:rPr>
            </w:pPr>
            <w:r>
              <w:rPr>
                <w:color w:val="000000"/>
              </w:rPr>
              <w:t>NARAYANA, K.L., RAMANA, S.V., KRISHNA, P.V. </w:t>
            </w:r>
            <w:r>
              <w:rPr>
                <w:i/>
                <w:iCs/>
                <w:color w:val="000000"/>
              </w:rPr>
              <w:t>Production Technology</w:t>
            </w:r>
            <w:r>
              <w:rPr>
                <w:color w:val="000000"/>
              </w:rPr>
              <w:t>. New Delhi: I.K International Publishing, 2010, 288 p. ISBN 9789380578521.</w:t>
            </w:r>
          </w:p>
          <w:p w:rsidR="009D2D11" w:rsidRPr="002C2D2E" w:rsidRDefault="009D2D11" w:rsidP="007B5472">
            <w:pPr>
              <w:jc w:val="both"/>
              <w:rPr>
                <w:b/>
                <w:bCs/>
              </w:rPr>
            </w:pPr>
            <w:r w:rsidRPr="002C2D2E">
              <w:rPr>
                <w:b/>
                <w:bCs/>
              </w:rPr>
              <w:t>Doporučená literatura</w:t>
            </w:r>
          </w:p>
          <w:p w:rsidR="007B5472" w:rsidRDefault="007B5472" w:rsidP="007B5472">
            <w:pPr>
              <w:jc w:val="both"/>
              <w:rPr>
                <w:color w:val="000000"/>
              </w:rPr>
            </w:pPr>
            <w:r>
              <w:rPr>
                <w:color w:val="000000"/>
              </w:rPr>
              <w:t>CASTLEDEN, R. </w:t>
            </w:r>
            <w:r>
              <w:rPr>
                <w:i/>
                <w:iCs/>
                <w:color w:val="000000"/>
              </w:rPr>
              <w:t>Objevy, které změnily svět</w:t>
            </w:r>
            <w:r>
              <w:rPr>
                <w:color w:val="000000"/>
              </w:rPr>
              <w:t>. 1. vyd. Brno: Jota, 2009, 446 s. ISBN 978-80-7217-646-5.</w:t>
            </w:r>
          </w:p>
          <w:p w:rsidR="007B5472" w:rsidRDefault="007B5472" w:rsidP="007B5472">
            <w:pPr>
              <w:jc w:val="both"/>
              <w:rPr>
                <w:color w:val="000000"/>
              </w:rPr>
            </w:pPr>
            <w:r>
              <w:rPr>
                <w:color w:val="000000"/>
              </w:rPr>
              <w:t>GOLIŇSKA, P., KAWA, A. </w:t>
            </w:r>
            <w:r>
              <w:rPr>
                <w:i/>
                <w:iCs/>
                <w:color w:val="000000"/>
              </w:rPr>
              <w:t>Technology management for sustainable production and logistics</w:t>
            </w:r>
            <w:r>
              <w:rPr>
                <w:color w:val="000000"/>
              </w:rPr>
              <w:t xml:space="preserve">. Berlin: Springer Verlag, 2015, 267 p. ISBN 9783642339356. </w:t>
            </w:r>
          </w:p>
          <w:p w:rsidR="009D2D11" w:rsidRPr="007B5472" w:rsidRDefault="007B5472" w:rsidP="007B5472">
            <w:pPr>
              <w:jc w:val="both"/>
              <w:rPr>
                <w:color w:val="000000"/>
              </w:rPr>
            </w:pPr>
            <w:r>
              <w:rPr>
                <w:color w:val="000000"/>
              </w:rPr>
              <w:t>Odborný časopis MM Průmyslové spektrum</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lastRenderedPageBreak/>
              <w:t>Rozsah konzultací (soustředění)</w:t>
            </w:r>
          </w:p>
        </w:tc>
        <w:tc>
          <w:tcPr>
            <w:tcW w:w="889" w:type="dxa"/>
            <w:tcBorders>
              <w:top w:val="single" w:sz="2" w:space="0" w:color="auto"/>
            </w:tcBorders>
          </w:tcPr>
          <w:p w:rsidR="009D2D11" w:rsidRDefault="009D2D11" w:rsidP="00F2197A">
            <w:pPr>
              <w:jc w:val="both"/>
            </w:pPr>
            <w:r>
              <w:t>20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60"/>
        </w:trPr>
        <w:tc>
          <w:tcPr>
            <w:tcW w:w="9855" w:type="dxa"/>
            <w:gridSpan w:val="8"/>
          </w:tcPr>
          <w:p w:rsidR="009D2D11" w:rsidRDefault="009D2D11" w:rsidP="00F2197A">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BF24B5">
              <w:t>Projektový management v průmyslovém inženýrství I</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+ 26s</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2</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seminář</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w:t>
            </w:r>
          </w:p>
          <w:p w:rsidR="009D2D11" w:rsidRDefault="009D2D11" w:rsidP="009D2D11">
            <w:pPr>
              <w:jc w:val="both"/>
            </w:pPr>
            <w:r w:rsidRPr="00CF0C98">
              <w:t>Požadavky k udělení zápočtu:</w:t>
            </w:r>
            <w:r>
              <w:t xml:space="preserve"> </w:t>
            </w:r>
            <w:r w:rsidRPr="00CF0C98">
              <w:t>Aktivní účast na seminářích spojená s minimální 80% účastí</w:t>
            </w:r>
            <w:r>
              <w:t xml:space="preserve"> (max. 2 absence)</w:t>
            </w:r>
            <w:r w:rsidRPr="00CF0C98">
              <w:t>.</w:t>
            </w:r>
            <w:r>
              <w:t xml:space="preserve"> </w:t>
            </w:r>
            <w:r w:rsidRPr="00CF0C98">
              <w:t>Zpracování případových studií.</w:t>
            </w:r>
            <w:r>
              <w:t xml:space="preserve"> </w:t>
            </w:r>
            <w:r w:rsidRPr="00CF0C98">
              <w:t>Zpracování semestrální práce na zadané téma dle požadovaných instrukcí.</w:t>
            </w:r>
            <w:r>
              <w:t xml:space="preserve"> </w:t>
            </w:r>
            <w:r w:rsidRPr="00CF0C98">
              <w:t>Prezentace semestrální práce.</w:t>
            </w:r>
            <w:r>
              <w:t xml:space="preserve"> </w:t>
            </w:r>
            <w:r w:rsidRPr="00CF0C98">
              <w:t>Zvládnutí znalostí z tematického okruhu přednáš</w:t>
            </w:r>
            <w:r>
              <w:t>ek prověřených písemným testem.</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r w:rsidRPr="00DB0292">
              <w:t>Ing. Eva Juřičková,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C75F6A" w:rsidP="00C75F6A">
            <w:r>
              <w:t>Garant</w:t>
            </w:r>
            <w:r w:rsidRPr="00265E45">
              <w:t xml:space="preserve"> se podílí na přednášení v rozsahu </w:t>
            </w:r>
            <w:r>
              <w:t>10</w:t>
            </w:r>
            <w:r w:rsidRPr="00265E45">
              <w:t>0 %, dále stanovují koncepci seminářů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r w:rsidRPr="00B056A0">
              <w:t>Ing. Eva Juřičková, Ph.D.</w:t>
            </w:r>
            <w:r w:rsidR="003F6EB7">
              <w:t xml:space="preserve"> – přednášky (100</w:t>
            </w:r>
            <w:r>
              <w:t>%)</w:t>
            </w:r>
          </w:p>
        </w:tc>
      </w:tr>
      <w:tr w:rsidR="009D2D11" w:rsidTr="00F2197A">
        <w:trPr>
          <w:trHeight w:val="88"/>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Default="009D2D11" w:rsidP="00F2197A">
            <w:pPr>
              <w:jc w:val="both"/>
            </w:pPr>
            <w:r w:rsidRPr="00B64922">
              <w:t xml:space="preserve">Cílem kurzu </w:t>
            </w:r>
            <w:r w:rsidRPr="009E649A">
              <w:t>Projektový management v průmyslovém inženýrství I</w:t>
            </w:r>
            <w:r>
              <w:t xml:space="preserve"> </w:t>
            </w:r>
            <w:r w:rsidRPr="00B64922">
              <w:t xml:space="preserve">je seznámit studenty s novými poznatky a trendy z oblasti projektového řízení v návaznosti na řízení projektů v podnikové praxi. Absolventi kurzu budou schopni připravit projekt ve všech fázích jeho cyklu za pomoci metod a nástrojů, které projektové řízení využívá, v návaznosti na parametry </w:t>
            </w:r>
            <w:r>
              <w:t>trojimperativu projektu (cíl projektu</w:t>
            </w:r>
            <w:r w:rsidRPr="00B64922">
              <w:t>-čas-náklady). Ve výuce budou prezentovány praktické případové studie zaměřené na plánování projektu za pomoci využití nástroje MS Project ve verzi 201</w:t>
            </w:r>
            <w:r>
              <w:t>6</w:t>
            </w:r>
            <w:r w:rsidRPr="00B64922">
              <w:t xml:space="preserve"> tak, aby studenti dokázali řešit jednotlivé úkoly samostatně a odpovědně. </w:t>
            </w:r>
          </w:p>
          <w:p w:rsidR="009D2D11" w:rsidRDefault="009D2D11" w:rsidP="00F2197A">
            <w:pPr>
              <w:jc w:val="both"/>
            </w:pPr>
            <w:r>
              <w:t>Obsah:</w:t>
            </w:r>
          </w:p>
          <w:p w:rsidR="009D2D11" w:rsidRDefault="009D2D11" w:rsidP="00693D56">
            <w:pPr>
              <w:pStyle w:val="Odstavecseseznamem"/>
              <w:numPr>
                <w:ilvl w:val="0"/>
                <w:numId w:val="20"/>
              </w:numPr>
              <w:ind w:left="247" w:hanging="247"/>
            </w:pPr>
            <w:r w:rsidRPr="00056022">
              <w:t>Úvod do projektového řízení. Projekt. Definice projektu. Proj</w:t>
            </w:r>
            <w:r>
              <w:t>ekty v historii a současnosti.</w:t>
            </w:r>
          </w:p>
          <w:p w:rsidR="009D2D11" w:rsidRDefault="009D2D11" w:rsidP="00693D56">
            <w:pPr>
              <w:pStyle w:val="Odstavecseseznamem"/>
              <w:numPr>
                <w:ilvl w:val="0"/>
                <w:numId w:val="20"/>
              </w:numPr>
              <w:ind w:left="247" w:hanging="247"/>
            </w:pPr>
            <w:r w:rsidRPr="00056022">
              <w:t>Charakteristika projektů. </w:t>
            </w:r>
          </w:p>
          <w:p w:rsidR="009D2D11" w:rsidRDefault="009D2D11" w:rsidP="00693D56">
            <w:pPr>
              <w:pStyle w:val="Odstavecseseznamem"/>
              <w:numPr>
                <w:ilvl w:val="0"/>
                <w:numId w:val="20"/>
              </w:numPr>
              <w:ind w:left="247" w:hanging="247"/>
            </w:pPr>
            <w:r w:rsidRPr="00056022">
              <w:t>Přístupy k projektovému managementu. Systémový přístup. Procesy řízení projektů. Životní cyklus projektu. Průbě</w:t>
            </w:r>
            <w:r>
              <w:t>h projektu. Kategorie projektu.</w:t>
            </w:r>
          </w:p>
          <w:p w:rsidR="009D2D11" w:rsidRDefault="009D2D11" w:rsidP="00693D56">
            <w:pPr>
              <w:pStyle w:val="Odstavecseseznamem"/>
              <w:numPr>
                <w:ilvl w:val="0"/>
                <w:numId w:val="20"/>
              </w:numPr>
              <w:ind w:left="247" w:hanging="247"/>
            </w:pPr>
            <w:r>
              <w:t>Z</w:t>
            </w:r>
            <w:r w:rsidRPr="00056022">
              <w:t xml:space="preserve">ahájení </w:t>
            </w:r>
            <w:r>
              <w:t>projektu. Předprojektová fáze</w:t>
            </w:r>
            <w:r w:rsidRPr="00056022">
              <w:t xml:space="preserve">. </w:t>
            </w:r>
          </w:p>
          <w:p w:rsidR="009D2D11" w:rsidRDefault="009D2D11" w:rsidP="00693D56">
            <w:pPr>
              <w:pStyle w:val="Odstavecseseznamem"/>
              <w:numPr>
                <w:ilvl w:val="0"/>
                <w:numId w:val="20"/>
              </w:numPr>
              <w:ind w:left="247" w:hanging="247"/>
            </w:pPr>
            <w:r w:rsidRPr="00056022">
              <w:t>Definování projektu. Strategický cíl projektu. Rozp</w:t>
            </w:r>
            <w:r>
              <w:t>očet projektu.</w:t>
            </w:r>
          </w:p>
          <w:p w:rsidR="009D2D11" w:rsidRDefault="009D2D11" w:rsidP="00693D56">
            <w:pPr>
              <w:pStyle w:val="Odstavecseseznamem"/>
              <w:numPr>
                <w:ilvl w:val="0"/>
                <w:numId w:val="20"/>
              </w:numPr>
              <w:ind w:left="247" w:hanging="247"/>
            </w:pPr>
            <w:r w:rsidRPr="00056022">
              <w:t>Plán projektu. Úvod do plánování. Časová osa managementu projektu. Struktura projektu WBS. Časová dimenze p</w:t>
            </w:r>
            <w:r>
              <w:t>rojektu. Časový plán projektu.</w:t>
            </w:r>
          </w:p>
          <w:p w:rsidR="009D2D11" w:rsidRDefault="009D2D11" w:rsidP="00693D56">
            <w:pPr>
              <w:pStyle w:val="Odstavecseseznamem"/>
              <w:numPr>
                <w:ilvl w:val="0"/>
                <w:numId w:val="20"/>
              </w:numPr>
              <w:ind w:left="247" w:hanging="247"/>
            </w:pPr>
            <w:r w:rsidRPr="00056022">
              <w:t>Plánování zdrojů a nákladů. Matice zodpovědnosti. Řízení a plánování projektové dokumentace. Ko</w:t>
            </w:r>
            <w:r>
              <w:t>munikace.</w:t>
            </w:r>
          </w:p>
          <w:p w:rsidR="009D2D11" w:rsidRDefault="009D2D11" w:rsidP="00693D56">
            <w:pPr>
              <w:pStyle w:val="Odstavecseseznamem"/>
              <w:numPr>
                <w:ilvl w:val="0"/>
                <w:numId w:val="20"/>
              </w:numPr>
              <w:ind w:left="247" w:hanging="247"/>
            </w:pPr>
            <w:r w:rsidRPr="00056022">
              <w:t xml:space="preserve">Řízení rizik a plán reakcí na rizika. Procesy rizikového managementu. Management kvality a plánování kvality. Management a </w:t>
            </w:r>
            <w:r>
              <w:t>plánování obchodních činností.</w:t>
            </w:r>
          </w:p>
          <w:p w:rsidR="009D2D11" w:rsidRDefault="009D2D11" w:rsidP="00693D56">
            <w:pPr>
              <w:pStyle w:val="Odstavecseseznamem"/>
              <w:numPr>
                <w:ilvl w:val="0"/>
                <w:numId w:val="20"/>
              </w:numPr>
              <w:ind w:left="247" w:hanging="247"/>
            </w:pPr>
            <w:r w:rsidRPr="00056022">
              <w:t>Realizace projektu. Controlling projektu. Kontrola. Měření na projektu. Výkonnost projektu</w:t>
            </w:r>
            <w:r>
              <w:t>. Řízení rozporů. Řízení změn.</w:t>
            </w:r>
          </w:p>
          <w:p w:rsidR="009D2D11" w:rsidRDefault="009D2D11" w:rsidP="00693D56">
            <w:pPr>
              <w:pStyle w:val="Odstavecseseznamem"/>
              <w:numPr>
                <w:ilvl w:val="0"/>
                <w:numId w:val="20"/>
              </w:numPr>
              <w:ind w:left="247" w:hanging="247"/>
            </w:pPr>
            <w:r w:rsidRPr="00056022">
              <w:t>Správa p</w:t>
            </w:r>
            <w:r>
              <w:t>rojektové dokumentace. Archiv.</w:t>
            </w:r>
          </w:p>
          <w:p w:rsidR="009D2D11" w:rsidRDefault="009D2D11" w:rsidP="00693D56">
            <w:pPr>
              <w:pStyle w:val="Odstavecseseznamem"/>
              <w:numPr>
                <w:ilvl w:val="0"/>
                <w:numId w:val="20"/>
              </w:numPr>
              <w:ind w:left="247" w:hanging="247"/>
            </w:pPr>
            <w:r>
              <w:t>Ukončení projektu.</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9D2D11">
        <w:trPr>
          <w:trHeight w:val="283"/>
        </w:trPr>
        <w:tc>
          <w:tcPr>
            <w:tcW w:w="9855" w:type="dxa"/>
            <w:gridSpan w:val="8"/>
            <w:tcBorders>
              <w:top w:val="nil"/>
            </w:tcBorders>
          </w:tcPr>
          <w:p w:rsidR="009D2D11" w:rsidRPr="00D043CB" w:rsidRDefault="009D2D11" w:rsidP="00F2197A">
            <w:pPr>
              <w:jc w:val="both"/>
              <w:rPr>
                <w:b/>
              </w:rPr>
            </w:pPr>
            <w:r w:rsidRPr="00D043CB">
              <w:rPr>
                <w:b/>
              </w:rPr>
              <w:t>Povinná literatura</w:t>
            </w:r>
          </w:p>
          <w:p w:rsidR="001426D6" w:rsidRDefault="001426D6" w:rsidP="001426D6">
            <w:pPr>
              <w:jc w:val="both"/>
            </w:pPr>
            <w:r w:rsidRPr="00BF3509">
              <w:t>DOLEŽAL, J</w:t>
            </w:r>
            <w:r>
              <w:t>.</w:t>
            </w:r>
            <w:r w:rsidRPr="00BF3509">
              <w:t>, MÁCHAL</w:t>
            </w:r>
            <w:r>
              <w:t>, P.,</w:t>
            </w:r>
            <w:r w:rsidRPr="00BF3509">
              <w:t xml:space="preserve"> LACKO</w:t>
            </w:r>
            <w:r>
              <w:t>, B</w:t>
            </w:r>
            <w:r w:rsidRPr="00BF3509">
              <w:t xml:space="preserve">. </w:t>
            </w:r>
            <w:r w:rsidRPr="00BF3509">
              <w:rPr>
                <w:i/>
              </w:rPr>
              <w:t xml:space="preserve">Projektový management podle IPMA. </w:t>
            </w:r>
            <w:r w:rsidRPr="00BF3509">
              <w:t xml:space="preserve">2., aktualiz. a dopl. vyd. Praha: Grada, 2012, 526 s. ISBN 978-80-247-4275-5. </w:t>
            </w:r>
          </w:p>
          <w:p w:rsidR="001426D6" w:rsidRPr="00723615" w:rsidRDefault="001426D6" w:rsidP="001426D6">
            <w:pPr>
              <w:jc w:val="both"/>
            </w:pPr>
            <w:r w:rsidRPr="00723615">
              <w:t>KERZNER, H.</w:t>
            </w:r>
            <w:r>
              <w:t xml:space="preserve"> </w:t>
            </w:r>
            <w:r w:rsidRPr="00723615">
              <w:rPr>
                <w:i/>
              </w:rPr>
              <w:t>Project Management - A Systems Approach to Planning, Scheduling, and Controlling (12th Edition).</w:t>
            </w:r>
            <w:r>
              <w:t xml:space="preserve"> New Jersey: </w:t>
            </w:r>
            <w:r w:rsidRPr="00723615">
              <w:t>John Wiley &amp; Sons</w:t>
            </w:r>
            <w:r>
              <w:t xml:space="preserve">, 2017, 848 p. ISBN </w:t>
            </w:r>
            <w:r w:rsidRPr="00BF3509">
              <w:t>978-1119165354</w:t>
            </w:r>
            <w:r>
              <w:t>.</w:t>
            </w:r>
          </w:p>
          <w:p w:rsidR="009D2D11" w:rsidRPr="00056022" w:rsidRDefault="009D2D11" w:rsidP="00F2197A">
            <w:pPr>
              <w:jc w:val="both"/>
            </w:pPr>
            <w:r w:rsidRPr="00056022">
              <w:t>PROJECT MANAGEMENT INSTITUTE. </w:t>
            </w:r>
            <w:r w:rsidRPr="00BF3509">
              <w:rPr>
                <w:i/>
              </w:rPr>
              <w:t>A</w:t>
            </w:r>
            <w:r>
              <w:t xml:space="preserve"> </w:t>
            </w:r>
            <w:r w:rsidRPr="00056022">
              <w:rPr>
                <w:i/>
                <w:iCs/>
              </w:rPr>
              <w:t xml:space="preserve">Guide to the Project Management Body of Knowledge. </w:t>
            </w:r>
            <w:r w:rsidRPr="00723615">
              <w:rPr>
                <w:i/>
                <w:iCs/>
              </w:rPr>
              <w:t>(PMBOK® Guide)</w:t>
            </w:r>
            <w:r>
              <w:rPr>
                <w:i/>
                <w:iCs/>
              </w:rPr>
              <w:t>.</w:t>
            </w:r>
            <w:r w:rsidRPr="00723615">
              <w:rPr>
                <w:i/>
                <w:iCs/>
              </w:rPr>
              <w:t xml:space="preserve"> </w:t>
            </w:r>
            <w:r w:rsidRPr="00056022">
              <w:rPr>
                <w:i/>
                <w:iCs/>
              </w:rPr>
              <w:t>(</w:t>
            </w:r>
            <w:r>
              <w:rPr>
                <w:i/>
                <w:iCs/>
              </w:rPr>
              <w:t>6</w:t>
            </w:r>
            <w:r w:rsidRPr="00056022">
              <w:rPr>
                <w:i/>
                <w:iCs/>
              </w:rPr>
              <w:t>th Edition)</w:t>
            </w:r>
            <w:r w:rsidRPr="00056022">
              <w:t>. Pennsylvania: Project Management Institute, 201</w:t>
            </w:r>
            <w:r>
              <w:t>7, 756 p</w:t>
            </w:r>
            <w:r w:rsidRPr="00056022">
              <w:t xml:space="preserve">. ISBN </w:t>
            </w:r>
            <w:r w:rsidRPr="00BF3509">
              <w:t>978-1628251845</w:t>
            </w:r>
          </w:p>
          <w:p w:rsidR="009D2D11" w:rsidRDefault="009D2D11" w:rsidP="00F2197A">
            <w:pPr>
              <w:jc w:val="both"/>
            </w:pPr>
            <w:r w:rsidRPr="00BF3509">
              <w:t>SKALICKÝ, J</w:t>
            </w:r>
            <w:r>
              <w:t>.</w:t>
            </w:r>
            <w:r w:rsidRPr="00BF3509">
              <w:t>, JERMÁŘ</w:t>
            </w:r>
            <w:r>
              <w:t>, M.,</w:t>
            </w:r>
            <w:r w:rsidRPr="00BF3509">
              <w:t xml:space="preserve"> SVOBODA</w:t>
            </w:r>
            <w:r>
              <w:t>, J</w:t>
            </w:r>
            <w:r w:rsidRPr="00BF3509">
              <w:t xml:space="preserve">. </w:t>
            </w:r>
            <w:r w:rsidRPr="00BF3509">
              <w:rPr>
                <w:i/>
              </w:rPr>
              <w:t>Projektový management a potřebné kompetence.</w:t>
            </w:r>
            <w:r w:rsidRPr="00BF3509">
              <w:t xml:space="preserve"> Plzeň: Západočeská univerzita v Plzni, 2010, 389 s. ISBN 978-80-7043-975-3. </w:t>
            </w:r>
          </w:p>
          <w:p w:rsidR="009D2D11" w:rsidRPr="00D043CB" w:rsidRDefault="009D2D11" w:rsidP="00F2197A">
            <w:pPr>
              <w:jc w:val="both"/>
              <w:rPr>
                <w:b/>
              </w:rPr>
            </w:pPr>
            <w:r w:rsidRPr="00D043CB">
              <w:rPr>
                <w:b/>
              </w:rPr>
              <w:t>Doporučená literatura</w:t>
            </w:r>
          </w:p>
          <w:p w:rsidR="001426D6" w:rsidRDefault="001426D6" w:rsidP="001426D6">
            <w:pPr>
              <w:jc w:val="both"/>
            </w:pPr>
            <w:r w:rsidRPr="00BF3509">
              <w:t>BENTLEY, C</w:t>
            </w:r>
            <w:r>
              <w:t>.</w:t>
            </w:r>
            <w:r w:rsidRPr="00BF3509">
              <w:t>, GABLAS</w:t>
            </w:r>
            <w:r>
              <w:t xml:space="preserve">, B., </w:t>
            </w:r>
            <w:r w:rsidRPr="00BF3509">
              <w:t>PROKOVÁ</w:t>
            </w:r>
            <w:r>
              <w:t>, R</w:t>
            </w:r>
            <w:r w:rsidRPr="00BF3509">
              <w:t xml:space="preserve">. </w:t>
            </w:r>
            <w:r w:rsidRPr="00B97F15">
              <w:rPr>
                <w:i/>
              </w:rPr>
              <w:t>Základy metody projektového řízení.</w:t>
            </w:r>
            <w:r w:rsidRPr="00BF3509">
              <w:t xml:space="preserve"> 7. edice. Bratislava: INBOX SK, 2010, 311 s. ISBN 978-0-9576076-2-0.</w:t>
            </w:r>
          </w:p>
          <w:p w:rsidR="009D2D11" w:rsidRDefault="009D2D11" w:rsidP="00F2197A">
            <w:pPr>
              <w:jc w:val="both"/>
            </w:pPr>
            <w:r w:rsidRPr="00BF3509">
              <w:t>DINSMORE, P</w:t>
            </w:r>
            <w:r>
              <w:t>.</w:t>
            </w:r>
            <w:r w:rsidRPr="00BF3509">
              <w:t xml:space="preserve"> C.</w:t>
            </w:r>
            <w:r>
              <w:t xml:space="preserve">, </w:t>
            </w:r>
            <w:r w:rsidRPr="00BF3509">
              <w:t>CABANIS-BREWIN</w:t>
            </w:r>
            <w:r>
              <w:t>, J</w:t>
            </w:r>
            <w:r w:rsidRPr="00BF3509">
              <w:t xml:space="preserve">. </w:t>
            </w:r>
            <w:r w:rsidRPr="00BF3509">
              <w:rPr>
                <w:i/>
              </w:rPr>
              <w:t>The AMA handbook of project management</w:t>
            </w:r>
            <w:r w:rsidRPr="00BF3509">
              <w:t xml:space="preserve">. 4th ed. New York: AMACOM, 2014, 560 s. ISBN 978-0-8144-3339-3. </w:t>
            </w:r>
          </w:p>
          <w:p w:rsidR="009D2D11" w:rsidRPr="00056022" w:rsidRDefault="009D2D11" w:rsidP="00F2197A">
            <w:pPr>
              <w:jc w:val="both"/>
            </w:pPr>
            <w:r w:rsidRPr="00056022">
              <w:t>ŘEHÁČEK, P. </w:t>
            </w:r>
            <w:r w:rsidRPr="00056022">
              <w:rPr>
                <w:i/>
                <w:iCs/>
              </w:rPr>
              <w:t>Projektové řízení podle PMI</w:t>
            </w:r>
            <w:r w:rsidRPr="00056022">
              <w:t>. Praha: Ekopress, 2013</w:t>
            </w:r>
            <w:r>
              <w:t>, 123 s</w:t>
            </w:r>
            <w:r w:rsidRPr="00056022">
              <w:t>. ISBN 978-80-96929-90-3. </w:t>
            </w:r>
          </w:p>
          <w:p w:rsidR="009D2D11" w:rsidRDefault="009D2D11" w:rsidP="00F2197A">
            <w:pPr>
              <w:jc w:val="both"/>
            </w:pPr>
            <w:r w:rsidRPr="00056022">
              <w:t>SVOZILOVÁ, Alena. </w:t>
            </w:r>
            <w:r w:rsidRPr="00056022">
              <w:rPr>
                <w:i/>
                <w:iCs/>
              </w:rPr>
              <w:t>Projektový management</w:t>
            </w:r>
            <w:r w:rsidRPr="00056022">
              <w:t>. Praha: Grada, 2006</w:t>
            </w:r>
            <w:r>
              <w:t>, 353 s</w:t>
            </w:r>
            <w:r w:rsidRPr="00056022">
              <w:t>. ISBN 80-247-1501-5. </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lastRenderedPageBreak/>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675"/>
        </w:trPr>
        <w:tc>
          <w:tcPr>
            <w:tcW w:w="9855" w:type="dxa"/>
            <w:gridSpan w:val="8"/>
          </w:tcPr>
          <w:p w:rsidR="009D2D11" w:rsidRDefault="009D2D11" w:rsidP="00F2197A">
            <w:pPr>
              <w:jc w:val="both"/>
            </w:pPr>
            <w:r w:rsidRPr="009E2C4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Pr="00280882" w:rsidRDefault="009D2D11" w:rsidP="00F2197A">
            <w:pPr>
              <w:jc w:val="both"/>
              <w:rPr>
                <w:b/>
              </w:rPr>
            </w:pPr>
            <w:r w:rsidRPr="00280882">
              <w:rPr>
                <w:b/>
              </w:rPr>
              <w:t>Název studijního předmětu</w:t>
            </w:r>
          </w:p>
        </w:tc>
        <w:tc>
          <w:tcPr>
            <w:tcW w:w="6769" w:type="dxa"/>
            <w:gridSpan w:val="7"/>
            <w:tcBorders>
              <w:top w:val="double" w:sz="4" w:space="0" w:color="auto"/>
            </w:tcBorders>
          </w:tcPr>
          <w:p w:rsidR="009D2D11" w:rsidRPr="00280882" w:rsidRDefault="009D2D11" w:rsidP="00F2197A">
            <w:pPr>
              <w:jc w:val="both"/>
            </w:pPr>
            <w:r w:rsidRPr="00280882">
              <w:t>Podniková ekonomika II</w:t>
            </w:r>
          </w:p>
        </w:tc>
      </w:tr>
      <w:tr w:rsidR="009D2D11" w:rsidTr="00F2197A">
        <w:trPr>
          <w:trHeight w:val="249"/>
        </w:trPr>
        <w:tc>
          <w:tcPr>
            <w:tcW w:w="3086" w:type="dxa"/>
            <w:shd w:val="clear" w:color="auto" w:fill="F7CAAC"/>
          </w:tcPr>
          <w:p w:rsidR="009D2D11" w:rsidRPr="00280882" w:rsidRDefault="009D2D11" w:rsidP="00F2197A">
            <w:pPr>
              <w:jc w:val="both"/>
              <w:rPr>
                <w:b/>
              </w:rPr>
            </w:pPr>
            <w:r w:rsidRPr="00280882">
              <w:rPr>
                <w:b/>
              </w:rPr>
              <w:t>Typ předmětu</w:t>
            </w:r>
          </w:p>
        </w:tc>
        <w:tc>
          <w:tcPr>
            <w:tcW w:w="3406" w:type="dxa"/>
            <w:gridSpan w:val="4"/>
          </w:tcPr>
          <w:p w:rsidR="009D2D11" w:rsidRPr="00280882" w:rsidRDefault="009D2D11" w:rsidP="00F2197A">
            <w:pPr>
              <w:jc w:val="both"/>
            </w:pPr>
            <w:r w:rsidRPr="00280882">
              <w:t>povinný „ZT“</w:t>
            </w:r>
          </w:p>
        </w:tc>
        <w:tc>
          <w:tcPr>
            <w:tcW w:w="2695" w:type="dxa"/>
            <w:gridSpan w:val="2"/>
            <w:shd w:val="clear" w:color="auto" w:fill="F7CAAC"/>
          </w:tcPr>
          <w:p w:rsidR="009D2D11" w:rsidRPr="00280882" w:rsidRDefault="009D2D11" w:rsidP="00F2197A">
            <w:pPr>
              <w:jc w:val="both"/>
            </w:pPr>
            <w:r w:rsidRPr="00280882">
              <w:rPr>
                <w:b/>
              </w:rPr>
              <w:t>doporučený ročník / semestr</w:t>
            </w:r>
          </w:p>
        </w:tc>
        <w:tc>
          <w:tcPr>
            <w:tcW w:w="668" w:type="dxa"/>
          </w:tcPr>
          <w:p w:rsidR="009D2D11" w:rsidRPr="00280882" w:rsidRDefault="009D2D11" w:rsidP="00F2197A">
            <w:pPr>
              <w:jc w:val="both"/>
            </w:pPr>
            <w:r w:rsidRPr="00280882">
              <w:t>2/Z</w:t>
            </w:r>
          </w:p>
        </w:tc>
      </w:tr>
      <w:tr w:rsidR="009D2D11" w:rsidTr="00F2197A">
        <w:tc>
          <w:tcPr>
            <w:tcW w:w="3086" w:type="dxa"/>
            <w:shd w:val="clear" w:color="auto" w:fill="F7CAAC"/>
          </w:tcPr>
          <w:p w:rsidR="009D2D11" w:rsidRPr="00280882" w:rsidRDefault="009D2D11" w:rsidP="00F2197A">
            <w:pPr>
              <w:jc w:val="both"/>
              <w:rPr>
                <w:b/>
              </w:rPr>
            </w:pPr>
            <w:r w:rsidRPr="00280882">
              <w:rPr>
                <w:b/>
              </w:rPr>
              <w:t>Rozsah studijního předmětu</w:t>
            </w:r>
          </w:p>
        </w:tc>
        <w:tc>
          <w:tcPr>
            <w:tcW w:w="1701" w:type="dxa"/>
            <w:gridSpan w:val="2"/>
          </w:tcPr>
          <w:p w:rsidR="009D2D11" w:rsidRPr="00280882" w:rsidRDefault="009D2D11" w:rsidP="00F2197A">
            <w:pPr>
              <w:jc w:val="both"/>
            </w:pPr>
            <w:r w:rsidRPr="00280882">
              <w:t>26p + 26s</w:t>
            </w:r>
          </w:p>
        </w:tc>
        <w:tc>
          <w:tcPr>
            <w:tcW w:w="889" w:type="dxa"/>
            <w:shd w:val="clear" w:color="auto" w:fill="F7CAAC"/>
          </w:tcPr>
          <w:p w:rsidR="009D2D11" w:rsidRPr="00280882" w:rsidRDefault="009D2D11" w:rsidP="00F2197A">
            <w:pPr>
              <w:jc w:val="both"/>
              <w:rPr>
                <w:b/>
              </w:rPr>
            </w:pPr>
            <w:r w:rsidRPr="00280882">
              <w:rPr>
                <w:b/>
              </w:rPr>
              <w:t xml:space="preserve">hod. </w:t>
            </w:r>
          </w:p>
        </w:tc>
        <w:tc>
          <w:tcPr>
            <w:tcW w:w="816" w:type="dxa"/>
          </w:tcPr>
          <w:p w:rsidR="009D2D11" w:rsidRPr="00280882" w:rsidRDefault="009D2D11" w:rsidP="00F2197A">
            <w:pPr>
              <w:jc w:val="both"/>
            </w:pPr>
            <w:r w:rsidRPr="00280882">
              <w:t>52</w:t>
            </w:r>
          </w:p>
        </w:tc>
        <w:tc>
          <w:tcPr>
            <w:tcW w:w="2156" w:type="dxa"/>
            <w:shd w:val="clear" w:color="auto" w:fill="F7CAAC"/>
          </w:tcPr>
          <w:p w:rsidR="009D2D11" w:rsidRPr="00280882" w:rsidRDefault="009D2D11" w:rsidP="00F2197A">
            <w:pPr>
              <w:jc w:val="both"/>
              <w:rPr>
                <w:b/>
              </w:rPr>
            </w:pPr>
            <w:r w:rsidRPr="00280882">
              <w:rPr>
                <w:b/>
              </w:rPr>
              <w:t>kreditů</w:t>
            </w:r>
          </w:p>
        </w:tc>
        <w:tc>
          <w:tcPr>
            <w:tcW w:w="1207" w:type="dxa"/>
            <w:gridSpan w:val="2"/>
          </w:tcPr>
          <w:p w:rsidR="009D2D11" w:rsidRPr="00280882" w:rsidRDefault="009D2D11" w:rsidP="00F2197A">
            <w:pPr>
              <w:jc w:val="both"/>
            </w:pPr>
            <w:r w:rsidRPr="00280882">
              <w:t>6</w:t>
            </w:r>
          </w:p>
        </w:tc>
      </w:tr>
      <w:tr w:rsidR="009D2D11" w:rsidTr="00F2197A">
        <w:tc>
          <w:tcPr>
            <w:tcW w:w="3086" w:type="dxa"/>
            <w:shd w:val="clear" w:color="auto" w:fill="F7CAAC"/>
          </w:tcPr>
          <w:p w:rsidR="009D2D11" w:rsidRPr="00280882" w:rsidRDefault="009D2D11" w:rsidP="00F2197A">
            <w:pPr>
              <w:jc w:val="both"/>
              <w:rPr>
                <w:b/>
              </w:rPr>
            </w:pPr>
            <w:r w:rsidRPr="00280882">
              <w:rPr>
                <w:b/>
              </w:rPr>
              <w:t>Prerekvizity, korekvizity, ekvivalence</w:t>
            </w:r>
          </w:p>
        </w:tc>
        <w:tc>
          <w:tcPr>
            <w:tcW w:w="6769" w:type="dxa"/>
            <w:gridSpan w:val="7"/>
          </w:tcPr>
          <w:p w:rsidR="009D2D11" w:rsidRPr="00280882" w:rsidRDefault="00AD7414" w:rsidP="00F2197A">
            <w:pPr>
              <w:jc w:val="both"/>
            </w:pPr>
            <w:r>
              <w:t>Ekvivalence (Business</w:t>
            </w:r>
            <w:r w:rsidRPr="00280882">
              <w:t xml:space="preserve"> Economics II</w:t>
            </w:r>
            <w:r>
              <w:t>)</w:t>
            </w:r>
          </w:p>
        </w:tc>
      </w:tr>
      <w:tr w:rsidR="009D2D11" w:rsidTr="00F2197A">
        <w:tc>
          <w:tcPr>
            <w:tcW w:w="3086" w:type="dxa"/>
            <w:shd w:val="clear" w:color="auto" w:fill="F7CAAC"/>
          </w:tcPr>
          <w:p w:rsidR="009D2D11" w:rsidRPr="00280882" w:rsidRDefault="009D2D11" w:rsidP="00F2197A">
            <w:pPr>
              <w:jc w:val="both"/>
              <w:rPr>
                <w:b/>
              </w:rPr>
            </w:pPr>
            <w:r w:rsidRPr="00280882">
              <w:rPr>
                <w:b/>
              </w:rPr>
              <w:t>Způsob ověření studijních výsledků</w:t>
            </w:r>
          </w:p>
        </w:tc>
        <w:tc>
          <w:tcPr>
            <w:tcW w:w="3406" w:type="dxa"/>
            <w:gridSpan w:val="4"/>
          </w:tcPr>
          <w:p w:rsidR="009D2D11" w:rsidRPr="00280882" w:rsidRDefault="009D2D11" w:rsidP="00F2197A">
            <w:pPr>
              <w:jc w:val="both"/>
            </w:pPr>
            <w:r w:rsidRPr="00280882">
              <w:t>zápočet, zkouška</w:t>
            </w:r>
          </w:p>
        </w:tc>
        <w:tc>
          <w:tcPr>
            <w:tcW w:w="2156" w:type="dxa"/>
            <w:shd w:val="clear" w:color="auto" w:fill="F7CAAC"/>
          </w:tcPr>
          <w:p w:rsidR="009D2D11" w:rsidRPr="00280882" w:rsidRDefault="009D2D11" w:rsidP="00F2197A">
            <w:pPr>
              <w:jc w:val="both"/>
              <w:rPr>
                <w:b/>
              </w:rPr>
            </w:pPr>
            <w:r w:rsidRPr="00280882">
              <w:rPr>
                <w:b/>
              </w:rPr>
              <w:t>Forma výuky</w:t>
            </w:r>
          </w:p>
        </w:tc>
        <w:tc>
          <w:tcPr>
            <w:tcW w:w="1207" w:type="dxa"/>
            <w:gridSpan w:val="2"/>
          </w:tcPr>
          <w:p w:rsidR="009D2D11" w:rsidRPr="00280882" w:rsidRDefault="009D2D11" w:rsidP="00F2197A">
            <w:pPr>
              <w:jc w:val="both"/>
            </w:pPr>
            <w:r w:rsidRPr="00280882">
              <w:t>přednáška, seminář</w:t>
            </w:r>
          </w:p>
        </w:tc>
      </w:tr>
      <w:tr w:rsidR="009D2D11" w:rsidTr="00F2197A">
        <w:tc>
          <w:tcPr>
            <w:tcW w:w="3086" w:type="dxa"/>
            <w:shd w:val="clear" w:color="auto" w:fill="F7CAAC"/>
          </w:tcPr>
          <w:p w:rsidR="009D2D11" w:rsidRPr="00280882" w:rsidRDefault="009D2D11" w:rsidP="00F2197A">
            <w:pPr>
              <w:jc w:val="both"/>
              <w:rPr>
                <w:b/>
              </w:rPr>
            </w:pPr>
            <w:r w:rsidRPr="00280882">
              <w:rPr>
                <w:b/>
              </w:rPr>
              <w:t>Forma způsobu ověření studijních výsledků a další požadavky na studenta</w:t>
            </w:r>
          </w:p>
        </w:tc>
        <w:tc>
          <w:tcPr>
            <w:tcW w:w="6769" w:type="dxa"/>
            <w:gridSpan w:val="7"/>
            <w:tcBorders>
              <w:bottom w:val="nil"/>
            </w:tcBorders>
          </w:tcPr>
          <w:p w:rsidR="009D2D11" w:rsidRPr="00280882" w:rsidRDefault="009D2D11" w:rsidP="00F2197A">
            <w:pPr>
              <w:jc w:val="both"/>
            </w:pPr>
            <w:r w:rsidRPr="00280882">
              <w:t>Způsob zakončení předmětu – zápočet, zkouška</w:t>
            </w:r>
          </w:p>
          <w:p w:rsidR="009D2D11" w:rsidRPr="00280882" w:rsidRDefault="009D2D11" w:rsidP="00F2197A">
            <w:pPr>
              <w:jc w:val="both"/>
            </w:pPr>
            <w:r w:rsidRPr="005A3312">
              <w:t>Požadavky na zápočet:</w:t>
            </w:r>
            <w:r>
              <w:t xml:space="preserve"> </w:t>
            </w:r>
            <w:r w:rsidRPr="009F4A37">
              <w:t>účast min. 80 %</w:t>
            </w:r>
            <w:r>
              <w:t xml:space="preserve">; </w:t>
            </w:r>
            <w:r w:rsidRPr="00280882">
              <w:t>absolvování zápočtové písemné práce s úspěšností min. 60 % (příklady+teorie)</w:t>
            </w:r>
            <w:r>
              <w:t xml:space="preserve">; </w:t>
            </w:r>
            <w:r w:rsidRPr="00280882">
              <w:t>odevzdání seminární práce na zadané téma</w:t>
            </w:r>
          </w:p>
          <w:p w:rsidR="009D2D11" w:rsidRPr="00280882" w:rsidRDefault="009D2D11" w:rsidP="00F2197A">
            <w:pPr>
              <w:jc w:val="both"/>
            </w:pPr>
            <w:r>
              <w:t>P</w:t>
            </w:r>
            <w:r w:rsidRPr="005A3312">
              <w:t>ožadavky na z</w:t>
            </w:r>
            <w:r>
              <w:t>koušku</w:t>
            </w:r>
            <w:r w:rsidRPr="005A3312">
              <w:t>:</w:t>
            </w:r>
            <w:r>
              <w:t xml:space="preserve"> </w:t>
            </w:r>
            <w:r w:rsidRPr="009F4A37">
              <w:t>ústní část – odpověď na 2 teoretické otázky (student si sám vytáhne)</w:t>
            </w:r>
            <w:r>
              <w:t xml:space="preserve">; </w:t>
            </w:r>
            <w:r w:rsidRPr="00280882">
              <w:t>minimálně 60 % ze zápočtovo-zkouškové písemné práce</w:t>
            </w:r>
          </w:p>
          <w:p w:rsidR="009D2D11" w:rsidRPr="00280882" w:rsidRDefault="009D2D11" w:rsidP="00F2197A">
            <w:pPr>
              <w:jc w:val="both"/>
            </w:pPr>
            <w:r w:rsidRPr="00280882">
              <w:t>Výsledná známka je průměrem z ústní a písemné části.</w:t>
            </w:r>
          </w:p>
        </w:tc>
      </w:tr>
      <w:tr w:rsidR="009D2D11" w:rsidTr="00F2197A">
        <w:trPr>
          <w:trHeight w:val="224"/>
        </w:trPr>
        <w:tc>
          <w:tcPr>
            <w:tcW w:w="9855" w:type="dxa"/>
            <w:gridSpan w:val="8"/>
            <w:tcBorders>
              <w:top w:val="nil"/>
            </w:tcBorders>
          </w:tcPr>
          <w:p w:rsidR="009D2D11" w:rsidRPr="009F4A37" w:rsidRDefault="009D2D11" w:rsidP="00F2197A">
            <w:pPr>
              <w:jc w:val="both"/>
              <w:rPr>
                <w:sz w:val="16"/>
              </w:rPr>
            </w:pPr>
          </w:p>
        </w:tc>
      </w:tr>
      <w:tr w:rsidR="009D2D11" w:rsidTr="00F2197A">
        <w:trPr>
          <w:trHeight w:val="197"/>
        </w:trPr>
        <w:tc>
          <w:tcPr>
            <w:tcW w:w="3086" w:type="dxa"/>
            <w:tcBorders>
              <w:top w:val="nil"/>
            </w:tcBorders>
            <w:shd w:val="clear" w:color="auto" w:fill="F7CAAC"/>
          </w:tcPr>
          <w:p w:rsidR="009D2D11" w:rsidRPr="00280882" w:rsidRDefault="009D2D11" w:rsidP="00F2197A">
            <w:pPr>
              <w:jc w:val="both"/>
              <w:rPr>
                <w:b/>
              </w:rPr>
            </w:pPr>
            <w:r w:rsidRPr="00280882">
              <w:rPr>
                <w:b/>
              </w:rPr>
              <w:t>Garant předmětu</w:t>
            </w:r>
          </w:p>
        </w:tc>
        <w:tc>
          <w:tcPr>
            <w:tcW w:w="6769" w:type="dxa"/>
            <w:gridSpan w:val="7"/>
            <w:tcBorders>
              <w:top w:val="nil"/>
            </w:tcBorders>
          </w:tcPr>
          <w:p w:rsidR="009D2D11" w:rsidRPr="00280882" w:rsidRDefault="009D2D11" w:rsidP="00F2197A">
            <w:r w:rsidRPr="00280882">
              <w:t>Ing. Ludmila Kozubíková, Ph.D.</w:t>
            </w:r>
          </w:p>
        </w:tc>
      </w:tr>
      <w:tr w:rsidR="009D2D11" w:rsidTr="00F2197A">
        <w:trPr>
          <w:trHeight w:val="243"/>
        </w:trPr>
        <w:tc>
          <w:tcPr>
            <w:tcW w:w="3086" w:type="dxa"/>
            <w:tcBorders>
              <w:top w:val="nil"/>
            </w:tcBorders>
            <w:shd w:val="clear" w:color="auto" w:fill="F7CAAC"/>
          </w:tcPr>
          <w:p w:rsidR="009D2D11" w:rsidRPr="00280882" w:rsidRDefault="009D2D11" w:rsidP="00F2197A">
            <w:pPr>
              <w:jc w:val="both"/>
              <w:rPr>
                <w:b/>
              </w:rPr>
            </w:pPr>
            <w:r w:rsidRPr="00280882">
              <w:rPr>
                <w:b/>
              </w:rPr>
              <w:t>Zapojení garanta do výuky předmětu</w:t>
            </w:r>
          </w:p>
        </w:tc>
        <w:tc>
          <w:tcPr>
            <w:tcW w:w="6769" w:type="dxa"/>
            <w:gridSpan w:val="7"/>
            <w:tcBorders>
              <w:top w:val="nil"/>
            </w:tcBorders>
          </w:tcPr>
          <w:p w:rsidR="009D2D11" w:rsidRPr="00280882" w:rsidRDefault="009D2D11" w:rsidP="00F2197A">
            <w:r w:rsidRPr="00280882">
              <w:t>Garant se podílí na přednášení v rozsahu 60 %, určuje koncepci seminářů a podílí se na jejich vedení.</w:t>
            </w:r>
          </w:p>
        </w:tc>
      </w:tr>
      <w:tr w:rsidR="009D2D11" w:rsidTr="00F2197A">
        <w:tc>
          <w:tcPr>
            <w:tcW w:w="3086" w:type="dxa"/>
            <w:shd w:val="clear" w:color="auto" w:fill="F7CAAC"/>
          </w:tcPr>
          <w:p w:rsidR="009D2D11" w:rsidRPr="00280882" w:rsidRDefault="009D2D11" w:rsidP="00F2197A">
            <w:pPr>
              <w:jc w:val="both"/>
              <w:rPr>
                <w:b/>
              </w:rPr>
            </w:pPr>
            <w:r w:rsidRPr="00280882">
              <w:rPr>
                <w:b/>
              </w:rPr>
              <w:t>Vyučující</w:t>
            </w:r>
          </w:p>
        </w:tc>
        <w:tc>
          <w:tcPr>
            <w:tcW w:w="6769" w:type="dxa"/>
            <w:gridSpan w:val="7"/>
            <w:tcBorders>
              <w:bottom w:val="nil"/>
            </w:tcBorders>
          </w:tcPr>
          <w:p w:rsidR="009D2D11" w:rsidRPr="00280882" w:rsidRDefault="009D2D11" w:rsidP="00F2197A">
            <w:r w:rsidRPr="00280882">
              <w:t>Ing. Ludmila Kozubíková, Ph.D.</w:t>
            </w:r>
            <w:r>
              <w:t xml:space="preserve"> – přednášky (60%)</w:t>
            </w:r>
            <w:r w:rsidRPr="00280882">
              <w:t>, doc. Ing. Roman Zámečník, PhD.</w:t>
            </w:r>
            <w:r>
              <w:t xml:space="preserve"> – přednášky (40%)</w:t>
            </w:r>
          </w:p>
        </w:tc>
      </w:tr>
      <w:tr w:rsidR="009D2D11" w:rsidTr="00F2197A">
        <w:trPr>
          <w:trHeight w:val="170"/>
        </w:trPr>
        <w:tc>
          <w:tcPr>
            <w:tcW w:w="9855" w:type="dxa"/>
            <w:gridSpan w:val="8"/>
            <w:tcBorders>
              <w:top w:val="nil"/>
            </w:tcBorders>
          </w:tcPr>
          <w:p w:rsidR="009D2D11" w:rsidRPr="009F4A37" w:rsidRDefault="009D2D11" w:rsidP="00F2197A">
            <w:pPr>
              <w:jc w:val="both"/>
              <w:rPr>
                <w:sz w:val="16"/>
              </w:rPr>
            </w:pPr>
          </w:p>
        </w:tc>
      </w:tr>
      <w:tr w:rsidR="009D2D11" w:rsidTr="00F2197A">
        <w:tc>
          <w:tcPr>
            <w:tcW w:w="3086" w:type="dxa"/>
            <w:shd w:val="clear" w:color="auto" w:fill="F7CAAC"/>
          </w:tcPr>
          <w:p w:rsidR="009D2D11" w:rsidRPr="00280882" w:rsidRDefault="009D2D11" w:rsidP="00F2197A">
            <w:pPr>
              <w:jc w:val="both"/>
              <w:rPr>
                <w:b/>
              </w:rPr>
            </w:pPr>
            <w:r w:rsidRPr="00280882">
              <w:rPr>
                <w:b/>
              </w:rPr>
              <w:t>Stručná anotace předmětu</w:t>
            </w:r>
          </w:p>
        </w:tc>
        <w:tc>
          <w:tcPr>
            <w:tcW w:w="6769" w:type="dxa"/>
            <w:gridSpan w:val="7"/>
            <w:tcBorders>
              <w:bottom w:val="nil"/>
            </w:tcBorders>
          </w:tcPr>
          <w:p w:rsidR="009D2D11" w:rsidRPr="00280882" w:rsidRDefault="009D2D11" w:rsidP="00F2197A">
            <w:pPr>
              <w:jc w:val="both"/>
            </w:pPr>
          </w:p>
        </w:tc>
      </w:tr>
      <w:tr w:rsidR="009D2D11" w:rsidTr="00F2197A">
        <w:trPr>
          <w:trHeight w:val="3664"/>
        </w:trPr>
        <w:tc>
          <w:tcPr>
            <w:tcW w:w="9855" w:type="dxa"/>
            <w:gridSpan w:val="8"/>
            <w:tcBorders>
              <w:top w:val="nil"/>
              <w:bottom w:val="single" w:sz="12" w:space="0" w:color="auto"/>
            </w:tcBorders>
          </w:tcPr>
          <w:p w:rsidR="009D2D11" w:rsidRPr="00280882" w:rsidRDefault="009D2D11" w:rsidP="00F2197A">
            <w:pPr>
              <w:jc w:val="both"/>
              <w:rPr>
                <w:color w:val="000000"/>
              </w:rPr>
            </w:pPr>
            <w:r w:rsidRPr="00280882">
              <w:rPr>
                <w:color w:val="000000"/>
              </w:rPr>
              <w:t>Podniková ekonomika II bezprostředně navazuje na úvodní část podnikové ekonomiky - Podnikovou ekonomiku I.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rsidR="009D2D11" w:rsidRPr="00280882" w:rsidRDefault="009D2D11" w:rsidP="00F2197A">
            <w:pPr>
              <w:jc w:val="both"/>
              <w:rPr>
                <w:color w:val="000000"/>
              </w:rPr>
            </w:pPr>
            <w:r w:rsidRPr="00280882">
              <w:rPr>
                <w:color w:val="000000"/>
              </w:rPr>
              <w:t>Obsah:</w:t>
            </w:r>
          </w:p>
          <w:p w:rsidR="009D2D11" w:rsidRPr="00280882" w:rsidRDefault="009D2D11" w:rsidP="00693D56">
            <w:pPr>
              <w:pStyle w:val="Odstavecseseznamem"/>
              <w:numPr>
                <w:ilvl w:val="0"/>
                <w:numId w:val="21"/>
              </w:numPr>
              <w:ind w:left="322" w:hanging="284"/>
              <w:jc w:val="both"/>
            </w:pPr>
            <w:r w:rsidRPr="00280882">
              <w:t>Náklady, výnosy – základní vymezení, členění</w:t>
            </w:r>
          </w:p>
          <w:p w:rsidR="009D2D11" w:rsidRPr="00280882" w:rsidRDefault="009D2D11" w:rsidP="00693D56">
            <w:pPr>
              <w:pStyle w:val="Odstavecseseznamem"/>
              <w:numPr>
                <w:ilvl w:val="0"/>
                <w:numId w:val="21"/>
              </w:numPr>
              <w:ind w:left="322" w:hanging="284"/>
              <w:jc w:val="both"/>
            </w:pPr>
            <w:r w:rsidRPr="00280882">
              <w:t>Hospodářský výsledek – vymezení, struktura, způsoby výpočtu a vykazování</w:t>
            </w:r>
          </w:p>
          <w:p w:rsidR="009D2D11" w:rsidRPr="00280882" w:rsidRDefault="009D2D11" w:rsidP="00693D56">
            <w:pPr>
              <w:pStyle w:val="Odstavecseseznamem"/>
              <w:numPr>
                <w:ilvl w:val="0"/>
                <w:numId w:val="21"/>
              </w:numPr>
              <w:ind w:left="322" w:hanging="284"/>
              <w:jc w:val="both"/>
            </w:pPr>
            <w:r w:rsidRPr="00280882">
              <w:t>Nákladové funkce</w:t>
            </w:r>
          </w:p>
          <w:p w:rsidR="009D2D11" w:rsidRPr="00280882" w:rsidRDefault="009D2D11" w:rsidP="00693D56">
            <w:pPr>
              <w:pStyle w:val="Odstavecseseznamem"/>
              <w:numPr>
                <w:ilvl w:val="0"/>
                <w:numId w:val="21"/>
              </w:numPr>
              <w:ind w:left="322" w:hanging="284"/>
              <w:jc w:val="both"/>
            </w:pPr>
            <w:r w:rsidRPr="00280882">
              <w:t>Vztahy mezi základními ekonomickými veličinami podniku, bod zvratu</w:t>
            </w:r>
          </w:p>
          <w:p w:rsidR="009D2D11" w:rsidRPr="00280882" w:rsidRDefault="009D2D11" w:rsidP="00693D56">
            <w:pPr>
              <w:pStyle w:val="Odstavecseseznamem"/>
              <w:numPr>
                <w:ilvl w:val="0"/>
                <w:numId w:val="21"/>
              </w:numPr>
              <w:ind w:left="322" w:hanging="284"/>
              <w:jc w:val="both"/>
            </w:pPr>
            <w:r w:rsidRPr="00280882">
              <w:t>Kalkulace nákladů</w:t>
            </w:r>
          </w:p>
          <w:p w:rsidR="009D2D11" w:rsidRPr="00280882" w:rsidRDefault="009D2D11" w:rsidP="00693D56">
            <w:pPr>
              <w:pStyle w:val="Odstavecseseznamem"/>
              <w:numPr>
                <w:ilvl w:val="0"/>
                <w:numId w:val="21"/>
              </w:numPr>
              <w:ind w:left="322" w:hanging="284"/>
              <w:jc w:val="both"/>
            </w:pPr>
            <w:r w:rsidRPr="00280882">
              <w:t xml:space="preserve">Ceny </w:t>
            </w:r>
          </w:p>
          <w:p w:rsidR="009D2D11" w:rsidRPr="00280882" w:rsidRDefault="009D2D11" w:rsidP="00693D56">
            <w:pPr>
              <w:pStyle w:val="Odstavecseseznamem"/>
              <w:numPr>
                <w:ilvl w:val="0"/>
                <w:numId w:val="21"/>
              </w:numPr>
              <w:ind w:left="322" w:hanging="284"/>
              <w:jc w:val="both"/>
            </w:pPr>
            <w:r w:rsidRPr="00280882">
              <w:t>Základy financování podniku, cash flow</w:t>
            </w:r>
          </w:p>
          <w:p w:rsidR="009D2D11" w:rsidRPr="00280882" w:rsidRDefault="009D2D11" w:rsidP="00693D56">
            <w:pPr>
              <w:pStyle w:val="Odstavecseseznamem"/>
              <w:numPr>
                <w:ilvl w:val="0"/>
                <w:numId w:val="21"/>
              </w:numPr>
              <w:ind w:left="322" w:hanging="284"/>
              <w:jc w:val="both"/>
            </w:pPr>
            <w:r w:rsidRPr="00280882">
              <w:t>Výrobní činnost podniku</w:t>
            </w:r>
          </w:p>
          <w:p w:rsidR="009D2D11" w:rsidRPr="00280882" w:rsidRDefault="009D2D11" w:rsidP="00693D56">
            <w:pPr>
              <w:pStyle w:val="Odstavecseseznamem"/>
              <w:numPr>
                <w:ilvl w:val="0"/>
                <w:numId w:val="21"/>
              </w:numPr>
              <w:ind w:left="322" w:hanging="284"/>
              <w:jc w:val="both"/>
            </w:pPr>
            <w:r w:rsidRPr="00280882">
              <w:t>Nákupní činnost podniku</w:t>
            </w:r>
          </w:p>
        </w:tc>
      </w:tr>
      <w:tr w:rsidR="009D2D11" w:rsidTr="00F2197A">
        <w:trPr>
          <w:trHeight w:val="265"/>
        </w:trPr>
        <w:tc>
          <w:tcPr>
            <w:tcW w:w="3653" w:type="dxa"/>
            <w:gridSpan w:val="2"/>
            <w:tcBorders>
              <w:top w:val="nil"/>
            </w:tcBorders>
            <w:shd w:val="clear" w:color="auto" w:fill="F7CAAC"/>
          </w:tcPr>
          <w:p w:rsidR="009D2D11" w:rsidRPr="00280882" w:rsidRDefault="009D2D11" w:rsidP="00F2197A">
            <w:pPr>
              <w:jc w:val="both"/>
            </w:pPr>
            <w:r w:rsidRPr="00280882">
              <w:rPr>
                <w:b/>
              </w:rPr>
              <w:t>Studijní literatura a studijní pomůcky</w:t>
            </w:r>
          </w:p>
        </w:tc>
        <w:tc>
          <w:tcPr>
            <w:tcW w:w="6202" w:type="dxa"/>
            <w:gridSpan w:val="6"/>
            <w:tcBorders>
              <w:top w:val="nil"/>
              <w:bottom w:val="nil"/>
            </w:tcBorders>
          </w:tcPr>
          <w:p w:rsidR="009D2D11" w:rsidRPr="00280882" w:rsidRDefault="009D2D11" w:rsidP="00F2197A">
            <w:pPr>
              <w:jc w:val="both"/>
            </w:pPr>
          </w:p>
        </w:tc>
      </w:tr>
      <w:tr w:rsidR="009D2D11" w:rsidTr="00F2197A">
        <w:trPr>
          <w:trHeight w:val="283"/>
        </w:trPr>
        <w:tc>
          <w:tcPr>
            <w:tcW w:w="9855" w:type="dxa"/>
            <w:gridSpan w:val="8"/>
            <w:tcBorders>
              <w:top w:val="nil"/>
            </w:tcBorders>
          </w:tcPr>
          <w:p w:rsidR="009D2D11" w:rsidRPr="00280882" w:rsidRDefault="009D2D11" w:rsidP="00F2197A">
            <w:pPr>
              <w:jc w:val="both"/>
              <w:rPr>
                <w:b/>
              </w:rPr>
            </w:pPr>
            <w:r w:rsidRPr="00280882">
              <w:rPr>
                <w:b/>
              </w:rPr>
              <w:t>Povinná literatura</w:t>
            </w:r>
          </w:p>
          <w:p w:rsidR="001426D6" w:rsidRPr="00280882" w:rsidRDefault="001426D6" w:rsidP="001426D6">
            <w:pPr>
              <w:rPr>
                <w:color w:val="000000"/>
              </w:rPr>
            </w:pPr>
            <w:r w:rsidRPr="00280882">
              <w:rPr>
                <w:color w:val="000000"/>
              </w:rPr>
              <w:t xml:space="preserve">SYNEK, M., KISLINGEROVÁ, E. </w:t>
            </w:r>
            <w:r w:rsidRPr="00280882">
              <w:rPr>
                <w:i/>
                <w:iCs/>
                <w:color w:val="000000"/>
              </w:rPr>
              <w:t>Podniková ekonomika</w:t>
            </w:r>
            <w:r w:rsidRPr="00280882">
              <w:rPr>
                <w:color w:val="000000"/>
              </w:rPr>
              <w:t>. 6., přeprac. a dopl. vyd. V Praze: C.H. Beck, 2015, 526 s. ISBN 978-80-7400-274-8.</w:t>
            </w:r>
          </w:p>
          <w:p w:rsidR="001426D6" w:rsidRPr="00280882" w:rsidRDefault="001426D6" w:rsidP="001426D6">
            <w:pPr>
              <w:rPr>
                <w:color w:val="000000"/>
              </w:rPr>
            </w:pPr>
            <w:r w:rsidRPr="00280882">
              <w:rPr>
                <w:color w:val="000000"/>
              </w:rPr>
              <w:t xml:space="preserve">SYNEK, M. </w:t>
            </w:r>
            <w:r w:rsidRPr="00280882">
              <w:rPr>
                <w:i/>
                <w:iCs/>
                <w:color w:val="000000"/>
              </w:rPr>
              <w:t>Manažerská ekonomika</w:t>
            </w:r>
            <w:r w:rsidRPr="00280882">
              <w:rPr>
                <w:color w:val="000000"/>
              </w:rPr>
              <w:t xml:space="preserve">. 5., aktualiz. a dopl. vyd. Praha: Grada, 2011, 471 s. ISBN 978-80-247-3494-1. </w:t>
            </w:r>
          </w:p>
          <w:p w:rsidR="009D2D11" w:rsidRPr="00280882" w:rsidRDefault="009D2D11" w:rsidP="00F2197A">
            <w:pPr>
              <w:rPr>
                <w:color w:val="000000"/>
              </w:rPr>
            </w:pPr>
            <w:r w:rsidRPr="00280882">
              <w:rPr>
                <w:color w:val="000000"/>
              </w:rPr>
              <w:t xml:space="preserve">ZÁMEČNÍK, R., TUČKOVÁ, Z., HROMKOVÁ, L. </w:t>
            </w:r>
            <w:r w:rsidRPr="00280882">
              <w:rPr>
                <w:i/>
                <w:iCs/>
                <w:color w:val="000000"/>
              </w:rPr>
              <w:t>Podniková ekonomika II</w:t>
            </w:r>
            <w:r w:rsidRPr="00280882">
              <w:rPr>
                <w:color w:val="000000"/>
              </w:rPr>
              <w:t xml:space="preserve">. Zlín: Univerzita Tomáše Bati ve Zlíně, 2007, 194 s. ISBN 978-80-7318-624-1. </w:t>
            </w:r>
          </w:p>
          <w:p w:rsidR="009D2D11" w:rsidRPr="00280882" w:rsidRDefault="009D2D11" w:rsidP="00F2197A">
            <w:pPr>
              <w:jc w:val="both"/>
              <w:rPr>
                <w:b/>
              </w:rPr>
            </w:pPr>
            <w:r w:rsidRPr="00280882">
              <w:rPr>
                <w:b/>
              </w:rPr>
              <w:t>Doporučená literatura</w:t>
            </w:r>
          </w:p>
          <w:p w:rsidR="009D2D11" w:rsidRPr="00280882" w:rsidRDefault="009D2D11" w:rsidP="00F2197A">
            <w:pPr>
              <w:jc w:val="both"/>
              <w:rPr>
                <w:color w:val="000000"/>
              </w:rPr>
            </w:pPr>
            <w:r w:rsidRPr="00280882">
              <w:rPr>
                <w:color w:val="000000"/>
              </w:rPr>
              <w:t xml:space="preserve">MARTINOVIČOVÁ, D., KONEČNÝ, M., VAVŘINA, J. </w:t>
            </w:r>
            <w:r w:rsidRPr="00280882">
              <w:rPr>
                <w:i/>
                <w:iCs/>
                <w:color w:val="000000"/>
              </w:rPr>
              <w:t>Úvod do podnikové ekonomiky</w:t>
            </w:r>
            <w:r w:rsidRPr="00280882">
              <w:rPr>
                <w:color w:val="000000"/>
              </w:rPr>
              <w:t>. 5. aktualizované vyd. Praha: Grada, 2014, 208 s. ISBN 978-80-247-5316-4.</w:t>
            </w:r>
          </w:p>
          <w:p w:rsidR="009D2D11" w:rsidRPr="00280882" w:rsidRDefault="009D2D11" w:rsidP="00F2197A">
            <w:pPr>
              <w:jc w:val="both"/>
              <w:rPr>
                <w:color w:val="000000"/>
              </w:rPr>
            </w:pPr>
            <w:r w:rsidRPr="00280882">
              <w:rPr>
                <w:color w:val="000000"/>
              </w:rPr>
              <w:t xml:space="preserve">RŮČKOVÁ, P. </w:t>
            </w:r>
            <w:r w:rsidRPr="00280882">
              <w:rPr>
                <w:i/>
                <w:color w:val="000000"/>
              </w:rPr>
              <w:t xml:space="preserve">Finanční analýza. </w:t>
            </w:r>
            <w:r w:rsidRPr="00280882">
              <w:rPr>
                <w:color w:val="000000"/>
              </w:rPr>
              <w:t>Praha: Grada, 2015, 160 s. ISBN 978-80-247-5534-2.</w:t>
            </w:r>
          </w:p>
          <w:p w:rsidR="009D2D11" w:rsidRPr="00280882" w:rsidRDefault="009D2D11" w:rsidP="00F2197A">
            <w:pPr>
              <w:jc w:val="both"/>
              <w:rPr>
                <w:color w:val="000000"/>
              </w:rPr>
            </w:pPr>
            <w:r w:rsidRPr="00280882">
              <w:rPr>
                <w:color w:val="000000"/>
              </w:rPr>
              <w:t xml:space="preserve">RŮČKOVÁ, P., ROUBÍČKOVÁ, M. </w:t>
            </w:r>
            <w:r w:rsidRPr="00280882">
              <w:rPr>
                <w:i/>
                <w:color w:val="000000"/>
              </w:rPr>
              <w:t xml:space="preserve">Finanční management. </w:t>
            </w:r>
            <w:r w:rsidRPr="00280882">
              <w:rPr>
                <w:color w:val="000000"/>
              </w:rPr>
              <w:t>1. vyd. Praha: Grada, 2012, 296 s. ISBN 978-80-247-4047-8</w:t>
            </w:r>
          </w:p>
          <w:p w:rsidR="009D2D11" w:rsidRPr="00280882" w:rsidRDefault="009D2D11" w:rsidP="00F2197A">
            <w:pPr>
              <w:rPr>
                <w:color w:val="000000"/>
              </w:rPr>
            </w:pPr>
            <w:r w:rsidRPr="00280882">
              <w:rPr>
                <w:color w:val="000000"/>
              </w:rPr>
              <w:t xml:space="preserve">WÖHE, G., KISLINGEROVÁ, E. </w:t>
            </w:r>
            <w:r w:rsidRPr="00280882">
              <w:rPr>
                <w:i/>
                <w:iCs/>
                <w:color w:val="000000"/>
              </w:rPr>
              <w:t>Úvod do podnikového hospodářství</w:t>
            </w:r>
            <w:r w:rsidRPr="00280882">
              <w:rPr>
                <w:color w:val="000000"/>
              </w:rPr>
              <w:t>. 2., přeprac. a dopl. vyd. Praha: C.H. Beck, 2007, 928 s. ISBN 978-80-7179-897-2</w:t>
            </w:r>
            <w:r w:rsidR="001426D6">
              <w:rPr>
                <w:color w:val="000000"/>
              </w:rPr>
              <w:t>.</w:t>
            </w:r>
          </w:p>
          <w:p w:rsidR="009D2D11" w:rsidRPr="00280882" w:rsidRDefault="009D2D11" w:rsidP="00F2197A">
            <w:pPr>
              <w:jc w:val="both"/>
              <w:rPr>
                <w:color w:val="000000"/>
              </w:rPr>
            </w:pPr>
            <w:r w:rsidRPr="00280882">
              <w:rPr>
                <w:color w:val="000000"/>
              </w:rPr>
              <w:t>Odborná ekonomická periodika, Finance a úvěr, Ekonom, Euro, Hospodářské noviny, denní periodika</w:t>
            </w:r>
          </w:p>
          <w:p w:rsidR="009D2D11" w:rsidRPr="00280882" w:rsidRDefault="009D2D11" w:rsidP="00F2197A">
            <w:pPr>
              <w:jc w:val="both"/>
              <w:rPr>
                <w:b/>
              </w:rPr>
            </w:pPr>
            <w:r w:rsidRPr="00280882">
              <w:rPr>
                <w:color w:val="000000"/>
              </w:rPr>
              <w:t>Vyhláška č. 500/2002 Sb., kterou se provádějí některá ustanovení Zákona č. 563/1991 Sb., o účetnictví ve znění pozdějších předpisů, pro účetní jednotky, které jsou podnikateli účtujícími v soustavě podvojného účetnictví</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280882" w:rsidRDefault="009D2D11" w:rsidP="00F2197A">
            <w:pPr>
              <w:jc w:val="center"/>
              <w:rPr>
                <w:b/>
              </w:rPr>
            </w:pPr>
            <w:r w:rsidRPr="00280882">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Pr="00280882" w:rsidRDefault="009D2D11" w:rsidP="00F2197A">
            <w:pPr>
              <w:jc w:val="both"/>
            </w:pPr>
            <w:r w:rsidRPr="00280882">
              <w:rPr>
                <w:b/>
              </w:rPr>
              <w:t>Rozsah konzultací (soustředění)</w:t>
            </w:r>
          </w:p>
        </w:tc>
        <w:tc>
          <w:tcPr>
            <w:tcW w:w="889" w:type="dxa"/>
            <w:tcBorders>
              <w:top w:val="single" w:sz="2" w:space="0" w:color="auto"/>
            </w:tcBorders>
          </w:tcPr>
          <w:p w:rsidR="009D2D11" w:rsidRPr="00280882" w:rsidRDefault="009D2D11" w:rsidP="00F2197A">
            <w:pPr>
              <w:jc w:val="both"/>
            </w:pPr>
            <w:r w:rsidRPr="00280882">
              <w:t>20</w:t>
            </w:r>
          </w:p>
        </w:tc>
        <w:tc>
          <w:tcPr>
            <w:tcW w:w="4179" w:type="dxa"/>
            <w:gridSpan w:val="4"/>
            <w:tcBorders>
              <w:top w:val="single" w:sz="2" w:space="0" w:color="auto"/>
            </w:tcBorders>
            <w:shd w:val="clear" w:color="auto" w:fill="F7CAAC"/>
          </w:tcPr>
          <w:p w:rsidR="009D2D11" w:rsidRPr="00280882" w:rsidRDefault="009D2D11" w:rsidP="00F2197A">
            <w:pPr>
              <w:jc w:val="both"/>
              <w:rPr>
                <w:b/>
              </w:rPr>
            </w:pPr>
            <w:r w:rsidRPr="00280882">
              <w:rPr>
                <w:b/>
              </w:rPr>
              <w:t xml:space="preserve">hodin </w:t>
            </w:r>
          </w:p>
        </w:tc>
      </w:tr>
      <w:tr w:rsidR="009D2D11" w:rsidTr="00F2197A">
        <w:tc>
          <w:tcPr>
            <w:tcW w:w="9855" w:type="dxa"/>
            <w:gridSpan w:val="8"/>
            <w:shd w:val="clear" w:color="auto" w:fill="F7CAAC"/>
          </w:tcPr>
          <w:p w:rsidR="009D2D11" w:rsidRPr="00280882" w:rsidRDefault="009D2D11" w:rsidP="00F2197A">
            <w:pPr>
              <w:jc w:val="both"/>
              <w:rPr>
                <w:b/>
              </w:rPr>
            </w:pPr>
            <w:r w:rsidRPr="00280882">
              <w:rPr>
                <w:b/>
              </w:rPr>
              <w:lastRenderedPageBreak/>
              <w:t>Informace o způsobu kontaktu s vyučujícím</w:t>
            </w:r>
          </w:p>
        </w:tc>
      </w:tr>
      <w:tr w:rsidR="009D2D11" w:rsidTr="00F2197A">
        <w:trPr>
          <w:trHeight w:val="754"/>
        </w:trPr>
        <w:tc>
          <w:tcPr>
            <w:tcW w:w="9855" w:type="dxa"/>
            <w:gridSpan w:val="8"/>
          </w:tcPr>
          <w:p w:rsidR="009D2D11" w:rsidRPr="00280882" w:rsidRDefault="009D2D11" w:rsidP="00F2197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Pr>
        <w:spacing w:after="160" w:line="259" w:lineRule="auto"/>
      </w:pPr>
    </w:p>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lastRenderedPageBreak/>
              <w:br w:type="page"/>
            </w:r>
            <w:r>
              <w:rPr>
                <w:b/>
                <w:sz w:val="28"/>
              </w:rPr>
              <w:t>B-III – Charakteristika studijního předmětu</w:t>
            </w:r>
          </w:p>
        </w:tc>
      </w:tr>
      <w:tr w:rsidR="00AD7414" w:rsidTr="00AD7414">
        <w:tc>
          <w:tcPr>
            <w:tcW w:w="3086" w:type="dxa"/>
            <w:tcBorders>
              <w:top w:val="double" w:sz="4" w:space="0" w:color="auto"/>
            </w:tcBorders>
            <w:shd w:val="clear" w:color="auto" w:fill="F7CAAC"/>
          </w:tcPr>
          <w:p w:rsidR="00AD7414" w:rsidRPr="00280882" w:rsidRDefault="00AD7414" w:rsidP="00AD7414">
            <w:pPr>
              <w:jc w:val="both"/>
              <w:rPr>
                <w:b/>
              </w:rPr>
            </w:pPr>
            <w:r w:rsidRPr="00280882">
              <w:rPr>
                <w:b/>
              </w:rPr>
              <w:t>Název studijního předmětu</w:t>
            </w:r>
          </w:p>
        </w:tc>
        <w:tc>
          <w:tcPr>
            <w:tcW w:w="6769" w:type="dxa"/>
            <w:gridSpan w:val="7"/>
            <w:tcBorders>
              <w:top w:val="double" w:sz="4" w:space="0" w:color="auto"/>
            </w:tcBorders>
          </w:tcPr>
          <w:p w:rsidR="00AD7414" w:rsidRPr="00280882" w:rsidRDefault="00AD7414" w:rsidP="00AD7414">
            <w:pPr>
              <w:jc w:val="both"/>
            </w:pPr>
            <w:r>
              <w:t>Business</w:t>
            </w:r>
            <w:r w:rsidRPr="00280882">
              <w:t xml:space="preserve"> Economics II</w:t>
            </w:r>
          </w:p>
        </w:tc>
      </w:tr>
      <w:tr w:rsidR="00AD7414" w:rsidTr="00AD7414">
        <w:trPr>
          <w:trHeight w:val="249"/>
        </w:trPr>
        <w:tc>
          <w:tcPr>
            <w:tcW w:w="3086" w:type="dxa"/>
            <w:shd w:val="clear" w:color="auto" w:fill="F7CAAC"/>
          </w:tcPr>
          <w:p w:rsidR="00AD7414" w:rsidRPr="00280882" w:rsidRDefault="00AD7414" w:rsidP="00AD7414">
            <w:pPr>
              <w:jc w:val="both"/>
              <w:rPr>
                <w:b/>
              </w:rPr>
            </w:pPr>
            <w:r w:rsidRPr="00280882">
              <w:rPr>
                <w:b/>
              </w:rPr>
              <w:t>Typ předmětu</w:t>
            </w:r>
          </w:p>
        </w:tc>
        <w:tc>
          <w:tcPr>
            <w:tcW w:w="3406" w:type="dxa"/>
            <w:gridSpan w:val="4"/>
          </w:tcPr>
          <w:p w:rsidR="00AD7414" w:rsidRPr="00280882" w:rsidRDefault="00AD7414" w:rsidP="00AD7414">
            <w:pPr>
              <w:jc w:val="both"/>
            </w:pPr>
            <w:r w:rsidRPr="00280882">
              <w:t>povinný „ZT“</w:t>
            </w:r>
          </w:p>
        </w:tc>
        <w:tc>
          <w:tcPr>
            <w:tcW w:w="2695" w:type="dxa"/>
            <w:gridSpan w:val="2"/>
            <w:shd w:val="clear" w:color="auto" w:fill="F7CAAC"/>
          </w:tcPr>
          <w:p w:rsidR="00AD7414" w:rsidRPr="00280882" w:rsidRDefault="00AD7414" w:rsidP="00AD7414">
            <w:pPr>
              <w:jc w:val="both"/>
            </w:pPr>
            <w:r w:rsidRPr="00280882">
              <w:rPr>
                <w:b/>
              </w:rPr>
              <w:t>doporučený ročník / semestr</w:t>
            </w:r>
          </w:p>
        </w:tc>
        <w:tc>
          <w:tcPr>
            <w:tcW w:w="668" w:type="dxa"/>
          </w:tcPr>
          <w:p w:rsidR="00AD7414" w:rsidRPr="00280882" w:rsidRDefault="00AD7414" w:rsidP="00AD7414">
            <w:pPr>
              <w:jc w:val="both"/>
            </w:pPr>
            <w:r w:rsidRPr="00280882">
              <w:t>2/Z</w:t>
            </w:r>
          </w:p>
        </w:tc>
      </w:tr>
      <w:tr w:rsidR="00AD7414" w:rsidTr="00AD7414">
        <w:tc>
          <w:tcPr>
            <w:tcW w:w="3086" w:type="dxa"/>
            <w:shd w:val="clear" w:color="auto" w:fill="F7CAAC"/>
          </w:tcPr>
          <w:p w:rsidR="00AD7414" w:rsidRPr="00280882" w:rsidRDefault="00AD7414" w:rsidP="00AD7414">
            <w:pPr>
              <w:jc w:val="both"/>
              <w:rPr>
                <w:b/>
              </w:rPr>
            </w:pPr>
            <w:r w:rsidRPr="00280882">
              <w:rPr>
                <w:b/>
              </w:rPr>
              <w:t>Rozsah studijního předmětu</w:t>
            </w:r>
          </w:p>
        </w:tc>
        <w:tc>
          <w:tcPr>
            <w:tcW w:w="1701" w:type="dxa"/>
            <w:gridSpan w:val="2"/>
          </w:tcPr>
          <w:p w:rsidR="00AD7414" w:rsidRPr="00280882" w:rsidRDefault="00AD7414" w:rsidP="00AD7414">
            <w:pPr>
              <w:jc w:val="both"/>
            </w:pPr>
            <w:r w:rsidRPr="00280882">
              <w:t>26p + 26s</w:t>
            </w:r>
          </w:p>
        </w:tc>
        <w:tc>
          <w:tcPr>
            <w:tcW w:w="889" w:type="dxa"/>
            <w:shd w:val="clear" w:color="auto" w:fill="F7CAAC"/>
          </w:tcPr>
          <w:p w:rsidR="00AD7414" w:rsidRPr="00280882" w:rsidRDefault="00AD7414" w:rsidP="00AD7414">
            <w:pPr>
              <w:jc w:val="both"/>
              <w:rPr>
                <w:b/>
              </w:rPr>
            </w:pPr>
            <w:r w:rsidRPr="00280882">
              <w:rPr>
                <w:b/>
              </w:rPr>
              <w:t xml:space="preserve">hod. </w:t>
            </w:r>
          </w:p>
        </w:tc>
        <w:tc>
          <w:tcPr>
            <w:tcW w:w="816" w:type="dxa"/>
          </w:tcPr>
          <w:p w:rsidR="00AD7414" w:rsidRPr="00280882" w:rsidRDefault="00AD7414" w:rsidP="00AD7414">
            <w:pPr>
              <w:jc w:val="both"/>
            </w:pPr>
            <w:r w:rsidRPr="00280882">
              <w:t>52</w:t>
            </w:r>
          </w:p>
        </w:tc>
        <w:tc>
          <w:tcPr>
            <w:tcW w:w="2156" w:type="dxa"/>
            <w:shd w:val="clear" w:color="auto" w:fill="F7CAAC"/>
          </w:tcPr>
          <w:p w:rsidR="00AD7414" w:rsidRPr="00280882" w:rsidRDefault="00AD7414" w:rsidP="00AD7414">
            <w:pPr>
              <w:jc w:val="both"/>
              <w:rPr>
                <w:b/>
              </w:rPr>
            </w:pPr>
            <w:r w:rsidRPr="00280882">
              <w:rPr>
                <w:b/>
              </w:rPr>
              <w:t>kreditů</w:t>
            </w:r>
          </w:p>
        </w:tc>
        <w:tc>
          <w:tcPr>
            <w:tcW w:w="1207" w:type="dxa"/>
            <w:gridSpan w:val="2"/>
          </w:tcPr>
          <w:p w:rsidR="00AD7414" w:rsidRPr="00280882" w:rsidRDefault="00AD7414" w:rsidP="00AD7414">
            <w:pPr>
              <w:jc w:val="both"/>
            </w:pPr>
            <w:r w:rsidRPr="00280882">
              <w:t>6</w:t>
            </w:r>
          </w:p>
        </w:tc>
      </w:tr>
      <w:tr w:rsidR="00AD7414" w:rsidTr="00AD7414">
        <w:tc>
          <w:tcPr>
            <w:tcW w:w="3086" w:type="dxa"/>
            <w:shd w:val="clear" w:color="auto" w:fill="F7CAAC"/>
          </w:tcPr>
          <w:p w:rsidR="00AD7414" w:rsidRPr="00280882" w:rsidRDefault="00AD7414" w:rsidP="00AD7414">
            <w:pPr>
              <w:jc w:val="both"/>
              <w:rPr>
                <w:b/>
              </w:rPr>
            </w:pPr>
            <w:r w:rsidRPr="00280882">
              <w:rPr>
                <w:b/>
              </w:rPr>
              <w:t>Prerekvizity, korekvizity, ekvivalence</w:t>
            </w:r>
          </w:p>
        </w:tc>
        <w:tc>
          <w:tcPr>
            <w:tcW w:w="6769" w:type="dxa"/>
            <w:gridSpan w:val="7"/>
          </w:tcPr>
          <w:p w:rsidR="00AD7414" w:rsidRPr="00280882" w:rsidRDefault="00AD7414" w:rsidP="00AD7414">
            <w:pPr>
              <w:jc w:val="both"/>
            </w:pPr>
            <w:r>
              <w:t>Ekvivalence (Podniková ekonomika II)</w:t>
            </w:r>
          </w:p>
        </w:tc>
      </w:tr>
      <w:tr w:rsidR="00AD7414" w:rsidTr="00AD7414">
        <w:tc>
          <w:tcPr>
            <w:tcW w:w="3086" w:type="dxa"/>
            <w:shd w:val="clear" w:color="auto" w:fill="F7CAAC"/>
          </w:tcPr>
          <w:p w:rsidR="00AD7414" w:rsidRPr="00280882" w:rsidRDefault="00AD7414" w:rsidP="00AD7414">
            <w:pPr>
              <w:jc w:val="both"/>
              <w:rPr>
                <w:b/>
              </w:rPr>
            </w:pPr>
            <w:r w:rsidRPr="00280882">
              <w:rPr>
                <w:b/>
              </w:rPr>
              <w:t>Způsob ověření studijních výsledků</w:t>
            </w:r>
          </w:p>
        </w:tc>
        <w:tc>
          <w:tcPr>
            <w:tcW w:w="3406" w:type="dxa"/>
            <w:gridSpan w:val="4"/>
          </w:tcPr>
          <w:p w:rsidR="00AD7414" w:rsidRPr="00280882" w:rsidRDefault="00AD7414" w:rsidP="00AD7414">
            <w:pPr>
              <w:jc w:val="both"/>
            </w:pPr>
            <w:r w:rsidRPr="00280882">
              <w:t>zápočet, zkouška</w:t>
            </w:r>
          </w:p>
        </w:tc>
        <w:tc>
          <w:tcPr>
            <w:tcW w:w="2156" w:type="dxa"/>
            <w:shd w:val="clear" w:color="auto" w:fill="F7CAAC"/>
          </w:tcPr>
          <w:p w:rsidR="00AD7414" w:rsidRPr="00280882" w:rsidRDefault="00AD7414" w:rsidP="00AD7414">
            <w:pPr>
              <w:jc w:val="both"/>
              <w:rPr>
                <w:b/>
              </w:rPr>
            </w:pPr>
            <w:r w:rsidRPr="00280882">
              <w:rPr>
                <w:b/>
              </w:rPr>
              <w:t>Forma výuky</w:t>
            </w:r>
          </w:p>
        </w:tc>
        <w:tc>
          <w:tcPr>
            <w:tcW w:w="1207" w:type="dxa"/>
            <w:gridSpan w:val="2"/>
          </w:tcPr>
          <w:p w:rsidR="00AD7414" w:rsidRPr="00280882" w:rsidRDefault="00AD7414" w:rsidP="00AD7414">
            <w:pPr>
              <w:jc w:val="both"/>
            </w:pPr>
            <w:r w:rsidRPr="00280882">
              <w:t>přednáška, seminář</w:t>
            </w:r>
          </w:p>
        </w:tc>
      </w:tr>
      <w:tr w:rsidR="00AD7414" w:rsidTr="00AD7414">
        <w:tc>
          <w:tcPr>
            <w:tcW w:w="3086" w:type="dxa"/>
            <w:shd w:val="clear" w:color="auto" w:fill="F7CAAC"/>
          </w:tcPr>
          <w:p w:rsidR="00AD7414" w:rsidRPr="00280882" w:rsidRDefault="00AD7414" w:rsidP="00AD7414">
            <w:pPr>
              <w:jc w:val="both"/>
              <w:rPr>
                <w:b/>
              </w:rPr>
            </w:pPr>
            <w:r w:rsidRPr="00280882">
              <w:rPr>
                <w:b/>
              </w:rPr>
              <w:t>Forma způsobu ověření studijních výsledků a další požadavky na studenta</w:t>
            </w:r>
          </w:p>
        </w:tc>
        <w:tc>
          <w:tcPr>
            <w:tcW w:w="6769" w:type="dxa"/>
            <w:gridSpan w:val="7"/>
            <w:tcBorders>
              <w:bottom w:val="nil"/>
            </w:tcBorders>
          </w:tcPr>
          <w:p w:rsidR="00AD7414" w:rsidRPr="00280882" w:rsidRDefault="00AD7414" w:rsidP="00AD7414">
            <w:pPr>
              <w:jc w:val="both"/>
            </w:pPr>
            <w:r w:rsidRPr="00280882">
              <w:t>Způsob zakončení předmětu – zápočet, zkouška</w:t>
            </w:r>
          </w:p>
          <w:p w:rsidR="00AD7414" w:rsidRPr="00280882" w:rsidRDefault="00AD7414" w:rsidP="00AD7414">
            <w:pPr>
              <w:jc w:val="both"/>
            </w:pPr>
            <w:r w:rsidRPr="005A3312">
              <w:t>Požadavky na zápočet:</w:t>
            </w:r>
            <w:r>
              <w:t xml:space="preserve"> </w:t>
            </w:r>
            <w:r w:rsidRPr="009F4A37">
              <w:t>účast min. 80%</w:t>
            </w:r>
            <w:r>
              <w:t xml:space="preserve">; </w:t>
            </w:r>
            <w:r w:rsidRPr="00280882">
              <w:t>absolvování zápočtové písemné práce s úspěšností min. 60 % (příklady</w:t>
            </w:r>
            <w:r>
              <w:t xml:space="preserve"> </w:t>
            </w:r>
            <w:r w:rsidRPr="00280882">
              <w:t>+</w:t>
            </w:r>
            <w:r>
              <w:t xml:space="preserve"> </w:t>
            </w:r>
            <w:r w:rsidRPr="00280882">
              <w:t>teorie)</w:t>
            </w:r>
            <w:r>
              <w:t xml:space="preserve">; </w:t>
            </w:r>
            <w:r w:rsidRPr="00280882">
              <w:t>odevzdání seminární práce na zadané téma</w:t>
            </w:r>
            <w:r>
              <w:t>.</w:t>
            </w:r>
          </w:p>
          <w:p w:rsidR="00AD7414" w:rsidRPr="00280882" w:rsidRDefault="00AD7414" w:rsidP="00AD7414">
            <w:pPr>
              <w:jc w:val="both"/>
            </w:pPr>
            <w:r>
              <w:t>P</w:t>
            </w:r>
            <w:r w:rsidRPr="005A3312">
              <w:t>ožadavky na z</w:t>
            </w:r>
            <w:r>
              <w:t>koušku</w:t>
            </w:r>
            <w:r w:rsidRPr="005A3312">
              <w:t>:</w:t>
            </w:r>
            <w:r>
              <w:t xml:space="preserve"> </w:t>
            </w:r>
            <w:r w:rsidRPr="009F4A37">
              <w:t>ústní část – odpověď na 2 teoretické otázky (student si sám vytáhne)</w:t>
            </w:r>
            <w:r>
              <w:t xml:space="preserve">; </w:t>
            </w:r>
            <w:r w:rsidRPr="00280882">
              <w:t>minimálně 60 % ze zápočtovo-zkouškové písemné práce</w:t>
            </w:r>
            <w:r>
              <w:t xml:space="preserve">. </w:t>
            </w:r>
            <w:r w:rsidRPr="00280882">
              <w:t>Výsledná známka je průměrem z ústní a písemné části.</w:t>
            </w:r>
          </w:p>
        </w:tc>
      </w:tr>
      <w:tr w:rsidR="00AD7414" w:rsidTr="00AD7414">
        <w:trPr>
          <w:trHeight w:val="224"/>
        </w:trPr>
        <w:tc>
          <w:tcPr>
            <w:tcW w:w="9855" w:type="dxa"/>
            <w:gridSpan w:val="8"/>
            <w:tcBorders>
              <w:top w:val="nil"/>
            </w:tcBorders>
          </w:tcPr>
          <w:p w:rsidR="00AD7414" w:rsidRPr="009F4A37" w:rsidRDefault="00AD7414" w:rsidP="00AD7414">
            <w:pPr>
              <w:jc w:val="both"/>
              <w:rPr>
                <w:sz w:val="16"/>
              </w:rPr>
            </w:pPr>
          </w:p>
        </w:tc>
      </w:tr>
      <w:tr w:rsidR="00AD7414" w:rsidTr="00AD7414">
        <w:trPr>
          <w:trHeight w:val="197"/>
        </w:trPr>
        <w:tc>
          <w:tcPr>
            <w:tcW w:w="3086" w:type="dxa"/>
            <w:tcBorders>
              <w:top w:val="nil"/>
            </w:tcBorders>
            <w:shd w:val="clear" w:color="auto" w:fill="F7CAAC"/>
          </w:tcPr>
          <w:p w:rsidR="00AD7414" w:rsidRPr="00280882" w:rsidRDefault="00AD7414" w:rsidP="00AD7414">
            <w:pPr>
              <w:jc w:val="both"/>
              <w:rPr>
                <w:b/>
              </w:rPr>
            </w:pPr>
            <w:r w:rsidRPr="00280882">
              <w:rPr>
                <w:b/>
              </w:rPr>
              <w:t>Garant předmětu</w:t>
            </w:r>
          </w:p>
        </w:tc>
        <w:tc>
          <w:tcPr>
            <w:tcW w:w="6769" w:type="dxa"/>
            <w:gridSpan w:val="7"/>
            <w:tcBorders>
              <w:top w:val="nil"/>
            </w:tcBorders>
          </w:tcPr>
          <w:p w:rsidR="00AD7414" w:rsidRPr="00280882" w:rsidRDefault="00AD7414" w:rsidP="00AD7414">
            <w:r w:rsidRPr="00280882">
              <w:t>Ing. Ludmila Kozubíková, Ph.D.</w:t>
            </w:r>
          </w:p>
        </w:tc>
      </w:tr>
      <w:tr w:rsidR="00AD7414" w:rsidTr="00AD7414">
        <w:trPr>
          <w:trHeight w:val="243"/>
        </w:trPr>
        <w:tc>
          <w:tcPr>
            <w:tcW w:w="3086" w:type="dxa"/>
            <w:tcBorders>
              <w:top w:val="nil"/>
            </w:tcBorders>
            <w:shd w:val="clear" w:color="auto" w:fill="F7CAAC"/>
          </w:tcPr>
          <w:p w:rsidR="00AD7414" w:rsidRPr="00280882" w:rsidRDefault="00AD7414" w:rsidP="00AD7414">
            <w:pPr>
              <w:jc w:val="both"/>
              <w:rPr>
                <w:b/>
              </w:rPr>
            </w:pPr>
            <w:r w:rsidRPr="00280882">
              <w:rPr>
                <w:b/>
              </w:rPr>
              <w:t>Zapojení garanta do výuky předmětu</w:t>
            </w:r>
          </w:p>
        </w:tc>
        <w:tc>
          <w:tcPr>
            <w:tcW w:w="6769" w:type="dxa"/>
            <w:gridSpan w:val="7"/>
            <w:tcBorders>
              <w:top w:val="nil"/>
            </w:tcBorders>
          </w:tcPr>
          <w:p w:rsidR="00AD7414" w:rsidRPr="00280882" w:rsidRDefault="00AD7414" w:rsidP="00AD7414">
            <w:r w:rsidRPr="00280882">
              <w:t>Garant se podílí na přednášení v rozsahu 60 %, určuje koncepci seminářů a podílí se na jejich vedení.</w:t>
            </w:r>
          </w:p>
        </w:tc>
      </w:tr>
      <w:tr w:rsidR="00AD7414" w:rsidTr="00AD7414">
        <w:tc>
          <w:tcPr>
            <w:tcW w:w="3086" w:type="dxa"/>
            <w:shd w:val="clear" w:color="auto" w:fill="F7CAAC"/>
          </w:tcPr>
          <w:p w:rsidR="00AD7414" w:rsidRPr="00280882" w:rsidRDefault="00AD7414" w:rsidP="00AD7414">
            <w:pPr>
              <w:jc w:val="both"/>
              <w:rPr>
                <w:b/>
              </w:rPr>
            </w:pPr>
            <w:r w:rsidRPr="00280882">
              <w:rPr>
                <w:b/>
              </w:rPr>
              <w:t>Vyučující</w:t>
            </w:r>
          </w:p>
        </w:tc>
        <w:tc>
          <w:tcPr>
            <w:tcW w:w="6769" w:type="dxa"/>
            <w:gridSpan w:val="7"/>
            <w:tcBorders>
              <w:bottom w:val="nil"/>
            </w:tcBorders>
          </w:tcPr>
          <w:p w:rsidR="00AD7414" w:rsidRPr="00280882" w:rsidRDefault="00AD7414" w:rsidP="00AD7414">
            <w:r w:rsidRPr="00280882">
              <w:t>Ing. Ludmila Kozubíková, Ph.D.</w:t>
            </w:r>
            <w:r>
              <w:t xml:space="preserve"> – přednášky (60%)</w:t>
            </w:r>
            <w:r w:rsidRPr="00280882">
              <w:t>, doc. Ing. Roman Zámečník, PhD.</w:t>
            </w:r>
            <w:r>
              <w:t xml:space="preserve"> – přednášky (40%)</w:t>
            </w:r>
          </w:p>
        </w:tc>
      </w:tr>
      <w:tr w:rsidR="00AD7414" w:rsidTr="00AD7414">
        <w:trPr>
          <w:trHeight w:val="170"/>
        </w:trPr>
        <w:tc>
          <w:tcPr>
            <w:tcW w:w="9855" w:type="dxa"/>
            <w:gridSpan w:val="8"/>
            <w:tcBorders>
              <w:top w:val="nil"/>
            </w:tcBorders>
          </w:tcPr>
          <w:p w:rsidR="00AD7414" w:rsidRPr="009F4A37" w:rsidRDefault="00AD7414" w:rsidP="00AD7414">
            <w:pPr>
              <w:jc w:val="both"/>
              <w:rPr>
                <w:sz w:val="16"/>
              </w:rPr>
            </w:pPr>
          </w:p>
        </w:tc>
      </w:tr>
      <w:tr w:rsidR="00AD7414" w:rsidTr="00AD7414">
        <w:tc>
          <w:tcPr>
            <w:tcW w:w="3086" w:type="dxa"/>
            <w:shd w:val="clear" w:color="auto" w:fill="F7CAAC"/>
          </w:tcPr>
          <w:p w:rsidR="00AD7414" w:rsidRPr="00280882" w:rsidRDefault="00AD7414" w:rsidP="00AD7414">
            <w:pPr>
              <w:jc w:val="both"/>
              <w:rPr>
                <w:b/>
              </w:rPr>
            </w:pPr>
            <w:r w:rsidRPr="00280882">
              <w:rPr>
                <w:b/>
              </w:rPr>
              <w:t>Stručná anotace předmětu</w:t>
            </w:r>
          </w:p>
        </w:tc>
        <w:tc>
          <w:tcPr>
            <w:tcW w:w="6769" w:type="dxa"/>
            <w:gridSpan w:val="7"/>
            <w:tcBorders>
              <w:bottom w:val="nil"/>
            </w:tcBorders>
          </w:tcPr>
          <w:p w:rsidR="00AD7414" w:rsidRPr="00280882" w:rsidRDefault="00AD7414" w:rsidP="00AD7414">
            <w:pPr>
              <w:jc w:val="both"/>
            </w:pPr>
          </w:p>
        </w:tc>
      </w:tr>
      <w:tr w:rsidR="00AD7414" w:rsidTr="00AD7414">
        <w:trPr>
          <w:trHeight w:val="3664"/>
        </w:trPr>
        <w:tc>
          <w:tcPr>
            <w:tcW w:w="9855" w:type="dxa"/>
            <w:gridSpan w:val="8"/>
            <w:tcBorders>
              <w:top w:val="nil"/>
              <w:bottom w:val="single" w:sz="12" w:space="0" w:color="auto"/>
            </w:tcBorders>
          </w:tcPr>
          <w:p w:rsidR="00AD7414" w:rsidRPr="00280882" w:rsidRDefault="00AD7414" w:rsidP="00AD7414">
            <w:pPr>
              <w:jc w:val="both"/>
              <w:rPr>
                <w:color w:val="000000"/>
              </w:rPr>
            </w:pPr>
            <w:r>
              <w:t>Business</w:t>
            </w:r>
            <w:r w:rsidRPr="00280882">
              <w:t xml:space="preserve"> Economics II</w:t>
            </w:r>
            <w:r w:rsidRPr="00280882">
              <w:rPr>
                <w:color w:val="000000"/>
              </w:rPr>
              <w:t xml:space="preserve"> bezprostředně navazuje na úvodní část podnikové ekonomiky - </w:t>
            </w:r>
            <w:r>
              <w:t>Business Economics I.</w:t>
            </w:r>
            <w:r w:rsidRPr="00280882">
              <w:rPr>
                <w:color w:val="000000"/>
              </w:rPr>
              <w:t xml:space="preserve">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rsidR="00AD7414" w:rsidRPr="00280882" w:rsidRDefault="00AD7414" w:rsidP="00AD7414">
            <w:pPr>
              <w:jc w:val="both"/>
              <w:rPr>
                <w:color w:val="000000"/>
              </w:rPr>
            </w:pPr>
            <w:r w:rsidRPr="00280882">
              <w:rPr>
                <w:color w:val="000000"/>
              </w:rPr>
              <w:t>Obsah:</w:t>
            </w:r>
          </w:p>
          <w:p w:rsidR="00AD7414" w:rsidRPr="00280882" w:rsidRDefault="00AD7414" w:rsidP="00693D56">
            <w:pPr>
              <w:pStyle w:val="Odstavecseseznamem"/>
              <w:numPr>
                <w:ilvl w:val="0"/>
                <w:numId w:val="21"/>
              </w:numPr>
              <w:ind w:left="322" w:hanging="284"/>
              <w:jc w:val="both"/>
            </w:pPr>
            <w:r w:rsidRPr="00280882">
              <w:t>Náklady, výnosy – základní vymezení, členění</w:t>
            </w:r>
          </w:p>
          <w:p w:rsidR="00AD7414" w:rsidRPr="00280882" w:rsidRDefault="00AD7414" w:rsidP="00693D56">
            <w:pPr>
              <w:pStyle w:val="Odstavecseseznamem"/>
              <w:numPr>
                <w:ilvl w:val="0"/>
                <w:numId w:val="21"/>
              </w:numPr>
              <w:ind w:left="322" w:hanging="284"/>
              <w:jc w:val="both"/>
            </w:pPr>
            <w:r w:rsidRPr="00280882">
              <w:t>Hospodářský výsledek – vymezení, struktura, způsoby výpočtu a vykazování</w:t>
            </w:r>
          </w:p>
          <w:p w:rsidR="00AD7414" w:rsidRPr="00280882" w:rsidRDefault="00AD7414" w:rsidP="00693D56">
            <w:pPr>
              <w:pStyle w:val="Odstavecseseznamem"/>
              <w:numPr>
                <w:ilvl w:val="0"/>
                <w:numId w:val="21"/>
              </w:numPr>
              <w:ind w:left="322" w:hanging="284"/>
              <w:jc w:val="both"/>
            </w:pPr>
            <w:r w:rsidRPr="00280882">
              <w:t>Nákladové funkce</w:t>
            </w:r>
          </w:p>
          <w:p w:rsidR="00AD7414" w:rsidRPr="00280882" w:rsidRDefault="00AD7414" w:rsidP="00693D56">
            <w:pPr>
              <w:pStyle w:val="Odstavecseseznamem"/>
              <w:numPr>
                <w:ilvl w:val="0"/>
                <w:numId w:val="21"/>
              </w:numPr>
              <w:ind w:left="322" w:hanging="284"/>
              <w:jc w:val="both"/>
            </w:pPr>
            <w:r w:rsidRPr="00280882">
              <w:t>Vztahy mezi základními ekonomickými veličinami podniku, bod zvratu</w:t>
            </w:r>
          </w:p>
          <w:p w:rsidR="00AD7414" w:rsidRPr="00280882" w:rsidRDefault="00AD7414" w:rsidP="00693D56">
            <w:pPr>
              <w:pStyle w:val="Odstavecseseznamem"/>
              <w:numPr>
                <w:ilvl w:val="0"/>
                <w:numId w:val="21"/>
              </w:numPr>
              <w:ind w:left="322" w:hanging="284"/>
              <w:jc w:val="both"/>
            </w:pPr>
            <w:r w:rsidRPr="00280882">
              <w:t>Kalkulace nákladů</w:t>
            </w:r>
          </w:p>
          <w:p w:rsidR="00AD7414" w:rsidRPr="00280882" w:rsidRDefault="00AD7414" w:rsidP="00693D56">
            <w:pPr>
              <w:pStyle w:val="Odstavecseseznamem"/>
              <w:numPr>
                <w:ilvl w:val="0"/>
                <w:numId w:val="21"/>
              </w:numPr>
              <w:ind w:left="322" w:hanging="284"/>
              <w:jc w:val="both"/>
            </w:pPr>
            <w:r w:rsidRPr="00280882">
              <w:t xml:space="preserve">Ceny </w:t>
            </w:r>
          </w:p>
          <w:p w:rsidR="00AD7414" w:rsidRPr="00280882" w:rsidRDefault="00AD7414" w:rsidP="00693D56">
            <w:pPr>
              <w:pStyle w:val="Odstavecseseznamem"/>
              <w:numPr>
                <w:ilvl w:val="0"/>
                <w:numId w:val="21"/>
              </w:numPr>
              <w:ind w:left="322" w:hanging="284"/>
              <w:jc w:val="both"/>
            </w:pPr>
            <w:r w:rsidRPr="00280882">
              <w:t>Základy financování podniku, cash flow</w:t>
            </w:r>
          </w:p>
          <w:p w:rsidR="00AD7414" w:rsidRPr="00280882" w:rsidRDefault="00AD7414" w:rsidP="00693D56">
            <w:pPr>
              <w:pStyle w:val="Odstavecseseznamem"/>
              <w:numPr>
                <w:ilvl w:val="0"/>
                <w:numId w:val="21"/>
              </w:numPr>
              <w:ind w:left="322" w:hanging="284"/>
              <w:jc w:val="both"/>
            </w:pPr>
            <w:r w:rsidRPr="00280882">
              <w:t>Výrobní činnost podniku</w:t>
            </w:r>
          </w:p>
          <w:p w:rsidR="00AD7414" w:rsidRPr="00280882" w:rsidRDefault="00AD7414" w:rsidP="00693D56">
            <w:pPr>
              <w:pStyle w:val="Odstavecseseznamem"/>
              <w:numPr>
                <w:ilvl w:val="0"/>
                <w:numId w:val="21"/>
              </w:numPr>
              <w:ind w:left="322" w:hanging="284"/>
              <w:jc w:val="both"/>
            </w:pPr>
            <w:r w:rsidRPr="00280882">
              <w:t>Nákupní činnost podniku</w:t>
            </w:r>
          </w:p>
        </w:tc>
      </w:tr>
      <w:tr w:rsidR="00AD7414" w:rsidTr="00AD7414">
        <w:trPr>
          <w:trHeight w:val="265"/>
        </w:trPr>
        <w:tc>
          <w:tcPr>
            <w:tcW w:w="3653" w:type="dxa"/>
            <w:gridSpan w:val="2"/>
            <w:tcBorders>
              <w:top w:val="nil"/>
            </w:tcBorders>
            <w:shd w:val="clear" w:color="auto" w:fill="F7CAAC"/>
          </w:tcPr>
          <w:p w:rsidR="00AD7414" w:rsidRPr="00280882" w:rsidRDefault="00AD7414" w:rsidP="00AD7414">
            <w:pPr>
              <w:jc w:val="both"/>
            </w:pPr>
            <w:r w:rsidRPr="00280882">
              <w:rPr>
                <w:b/>
              </w:rPr>
              <w:t>Studijní literatura a studijní pomůcky</w:t>
            </w:r>
          </w:p>
        </w:tc>
        <w:tc>
          <w:tcPr>
            <w:tcW w:w="6202" w:type="dxa"/>
            <w:gridSpan w:val="6"/>
            <w:tcBorders>
              <w:top w:val="nil"/>
              <w:bottom w:val="nil"/>
            </w:tcBorders>
          </w:tcPr>
          <w:p w:rsidR="00AD7414" w:rsidRPr="00280882" w:rsidRDefault="00AD7414" w:rsidP="00AD7414">
            <w:pPr>
              <w:jc w:val="both"/>
            </w:pPr>
          </w:p>
        </w:tc>
      </w:tr>
      <w:tr w:rsidR="00AD7414" w:rsidTr="00AD7414">
        <w:trPr>
          <w:trHeight w:val="283"/>
        </w:trPr>
        <w:tc>
          <w:tcPr>
            <w:tcW w:w="9855" w:type="dxa"/>
            <w:gridSpan w:val="8"/>
            <w:tcBorders>
              <w:top w:val="nil"/>
            </w:tcBorders>
          </w:tcPr>
          <w:p w:rsidR="00F15CFC" w:rsidRDefault="00F15CFC" w:rsidP="00F15CFC">
            <w:pPr>
              <w:jc w:val="both"/>
              <w:rPr>
                <w:b/>
              </w:rPr>
            </w:pPr>
            <w:r>
              <w:rPr>
                <w:b/>
              </w:rPr>
              <w:t>Povinná literatura</w:t>
            </w:r>
          </w:p>
          <w:p w:rsidR="00F15CFC" w:rsidRPr="00987BF0" w:rsidRDefault="00F15CFC" w:rsidP="00F15CFC">
            <w:pPr>
              <w:jc w:val="both"/>
              <w:rPr>
                <w:color w:val="000000"/>
              </w:rPr>
            </w:pPr>
            <w:r>
              <w:rPr>
                <w:color w:val="000000"/>
              </w:rPr>
              <w:t xml:space="preserve">BAYE, M. R., PRINCE, J. </w:t>
            </w:r>
            <w:r>
              <w:rPr>
                <w:i/>
                <w:color w:val="000000"/>
              </w:rPr>
              <w:t xml:space="preserve">Managerial economics and business strategy. </w:t>
            </w:r>
            <w:r>
              <w:rPr>
                <w:color w:val="000000"/>
              </w:rPr>
              <w:t>8th ed. New York: McGraw-Hill Irwin, 2014, 636 p. ISBN 978-0-07-352322-4.</w:t>
            </w:r>
          </w:p>
          <w:p w:rsidR="00F15CFC" w:rsidRDefault="00F15CFC" w:rsidP="00F15CFC">
            <w:pPr>
              <w:jc w:val="both"/>
              <w:rPr>
                <w:color w:val="000000"/>
              </w:rPr>
            </w:pPr>
            <w:r>
              <w:rPr>
                <w:color w:val="000000"/>
              </w:rPr>
              <w:t xml:space="preserve">BEGG, D. K. H., DORNBUSCH, R. FISCHER, S. </w:t>
            </w:r>
            <w:r>
              <w:rPr>
                <w:i/>
                <w:color w:val="000000"/>
              </w:rPr>
              <w:t xml:space="preserve">Economics. </w:t>
            </w:r>
            <w:r>
              <w:rPr>
                <w:color w:val="000000"/>
              </w:rPr>
              <w:t>8th ed. London: McGraw-Hill, 2005, 552 p. ISBN 0077107756</w:t>
            </w:r>
          </w:p>
          <w:p w:rsidR="00F15CFC" w:rsidRPr="00F2139E" w:rsidRDefault="00F15CFC" w:rsidP="00F15CFC">
            <w:pPr>
              <w:jc w:val="both"/>
            </w:pPr>
            <w:r>
              <w:t xml:space="preserve">BRIGHAM, E. F., EHRHARDT, M. C. </w:t>
            </w:r>
            <w:r>
              <w:rPr>
                <w:i/>
              </w:rPr>
              <w:t xml:space="preserve">Financial management: theory and practice. </w:t>
            </w:r>
            <w:r>
              <w:t>14th ed. Mason, OH: South-Western Cengage Learning, 2014, 1163 p. ISBN 978-1-111-97221-9</w:t>
            </w:r>
          </w:p>
          <w:p w:rsidR="00AD7414" w:rsidRDefault="00AD7414" w:rsidP="00AD7414">
            <w:pPr>
              <w:jc w:val="both"/>
              <w:rPr>
                <w:b/>
              </w:rPr>
            </w:pPr>
            <w:r>
              <w:rPr>
                <w:b/>
              </w:rPr>
              <w:t>Doporučená literatura</w:t>
            </w:r>
          </w:p>
          <w:p w:rsidR="00AD7414" w:rsidRPr="00F2139E" w:rsidRDefault="00AD7414" w:rsidP="00AD7414">
            <w:pPr>
              <w:jc w:val="both"/>
              <w:rPr>
                <w:color w:val="000000"/>
              </w:rPr>
            </w:pPr>
            <w:r>
              <w:rPr>
                <w:color w:val="000000"/>
              </w:rPr>
              <w:t xml:space="preserve">BIERMAN, H., SMIDT, S. </w:t>
            </w:r>
            <w:r>
              <w:rPr>
                <w:i/>
                <w:color w:val="000000"/>
              </w:rPr>
              <w:t xml:space="preserve">Financial management for decision making. </w:t>
            </w:r>
            <w:r>
              <w:rPr>
                <w:color w:val="000000"/>
              </w:rPr>
              <w:t>Washington, D. C.: Beard Books, 2003, 816 p. ISBN 1587982129</w:t>
            </w:r>
          </w:p>
          <w:p w:rsidR="00AD7414" w:rsidRDefault="00AD7414" w:rsidP="00AD7414">
            <w:pPr>
              <w:jc w:val="both"/>
              <w:rPr>
                <w:color w:val="000000"/>
              </w:rPr>
            </w:pPr>
            <w:r>
              <w:rPr>
                <w:color w:val="000000"/>
              </w:rPr>
              <w:t xml:space="preserve">HIGGINS, R. C. </w:t>
            </w:r>
            <w:r>
              <w:rPr>
                <w:i/>
                <w:iCs/>
                <w:color w:val="000000"/>
              </w:rPr>
              <w:t xml:space="preserve">Analysis for financial management. </w:t>
            </w:r>
            <w:r>
              <w:rPr>
                <w:color w:val="000000"/>
              </w:rPr>
              <w:t>7th ed. Boston: McGraw-Hill Irwin, 2004, 412 p. ISBN 0071232451</w:t>
            </w:r>
          </w:p>
          <w:p w:rsidR="00AD7414" w:rsidRPr="007E5430" w:rsidRDefault="00AD7414" w:rsidP="00AD7414">
            <w:pPr>
              <w:jc w:val="both"/>
              <w:rPr>
                <w:b/>
              </w:rPr>
            </w:pPr>
            <w:r>
              <w:rPr>
                <w:color w:val="000000"/>
              </w:rPr>
              <w:t xml:space="preserve">HIRSCHEY, M. </w:t>
            </w:r>
            <w:r>
              <w:rPr>
                <w:i/>
                <w:color w:val="000000"/>
              </w:rPr>
              <w:t xml:space="preserve">Fundamentals of managerial economics. </w:t>
            </w:r>
            <w:r>
              <w:rPr>
                <w:color w:val="000000"/>
              </w:rPr>
              <w:t>8th ed. Mason, OH: Thomson/South-Western, 2006, 666 p. ISBN 0324288891</w:t>
            </w:r>
          </w:p>
          <w:p w:rsidR="00AD7414" w:rsidRDefault="00AD7414" w:rsidP="00AD7414">
            <w:pPr>
              <w:jc w:val="both"/>
              <w:rPr>
                <w:color w:val="000000"/>
              </w:rPr>
            </w:pPr>
            <w:r>
              <w:rPr>
                <w:color w:val="000000"/>
              </w:rPr>
              <w:t xml:space="preserve">PORTER, M. E. </w:t>
            </w:r>
            <w:r>
              <w:rPr>
                <w:i/>
                <w:color w:val="000000"/>
              </w:rPr>
              <w:t xml:space="preserve">Competitive strategy: techniques for analyzing industries and competitors. </w:t>
            </w:r>
            <w:r>
              <w:rPr>
                <w:color w:val="000000"/>
              </w:rPr>
              <w:t xml:space="preserve">New York: Free Press, 2004, 396 p. ISBN 0-7432-6088-0. </w:t>
            </w:r>
          </w:p>
          <w:p w:rsidR="00AD7414" w:rsidRDefault="00AD7414" w:rsidP="00AD7414">
            <w:pPr>
              <w:jc w:val="both"/>
            </w:pPr>
            <w:r>
              <w:t xml:space="preserve">RICKETTS, M. J. </w:t>
            </w:r>
            <w:r w:rsidRPr="002F6398">
              <w:rPr>
                <w:i/>
              </w:rPr>
              <w:t>The economics of business enterprise: an introduction to economic organization and the theory of the firm.</w:t>
            </w:r>
            <w:r>
              <w:t xml:space="preserve"> 3rd ed. Cheltenham: Edward Elgar, 2002, 590 p. ISBN 1840649054</w:t>
            </w:r>
          </w:p>
          <w:p w:rsidR="00AD7414" w:rsidRPr="00280882" w:rsidRDefault="00AD7414" w:rsidP="00AD7414">
            <w:pPr>
              <w:jc w:val="both"/>
              <w:rPr>
                <w:b/>
              </w:rPr>
            </w:pPr>
            <w:r>
              <w:t xml:space="preserve">WEIHRICH, H., KOONTZ, H. </w:t>
            </w:r>
            <w:r>
              <w:rPr>
                <w:i/>
              </w:rPr>
              <w:t xml:space="preserve">Management. </w:t>
            </w:r>
            <w:r>
              <w:t>Praha: Victoria Publishing, 1993, 659 s. ISBN 80-85605-45-7</w:t>
            </w:r>
          </w:p>
        </w:tc>
      </w:tr>
      <w:tr w:rsidR="00AD7414"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280882" w:rsidRDefault="00AD7414" w:rsidP="00AD7414">
            <w:pPr>
              <w:jc w:val="center"/>
              <w:rPr>
                <w:b/>
              </w:rPr>
            </w:pPr>
            <w:r w:rsidRPr="00280882">
              <w:rPr>
                <w:b/>
              </w:rPr>
              <w:t>Informace ke kombinované nebo distanční formě</w:t>
            </w:r>
          </w:p>
        </w:tc>
      </w:tr>
      <w:tr w:rsidR="00AD7414" w:rsidTr="00AD7414">
        <w:tc>
          <w:tcPr>
            <w:tcW w:w="4787" w:type="dxa"/>
            <w:gridSpan w:val="3"/>
            <w:tcBorders>
              <w:top w:val="single" w:sz="2" w:space="0" w:color="auto"/>
            </w:tcBorders>
            <w:shd w:val="clear" w:color="auto" w:fill="F7CAAC"/>
          </w:tcPr>
          <w:p w:rsidR="00AD7414" w:rsidRPr="00280882" w:rsidRDefault="00AD7414" w:rsidP="00AD7414">
            <w:pPr>
              <w:jc w:val="both"/>
            </w:pPr>
            <w:r w:rsidRPr="00280882">
              <w:rPr>
                <w:b/>
              </w:rPr>
              <w:lastRenderedPageBreak/>
              <w:t>Rozsah konzultací (soustředění)</w:t>
            </w:r>
          </w:p>
        </w:tc>
        <w:tc>
          <w:tcPr>
            <w:tcW w:w="889" w:type="dxa"/>
            <w:tcBorders>
              <w:top w:val="single" w:sz="2" w:space="0" w:color="auto"/>
            </w:tcBorders>
          </w:tcPr>
          <w:p w:rsidR="00AD7414" w:rsidRPr="00280882" w:rsidRDefault="00510B7A" w:rsidP="00AD7414">
            <w:pPr>
              <w:jc w:val="both"/>
            </w:pPr>
            <w:ins w:id="520" w:author="Michal Pilík" w:date="2018-09-20T10:44:00Z">
              <w:r>
                <w:t>20</w:t>
              </w:r>
            </w:ins>
          </w:p>
        </w:tc>
        <w:tc>
          <w:tcPr>
            <w:tcW w:w="4179" w:type="dxa"/>
            <w:gridSpan w:val="4"/>
            <w:tcBorders>
              <w:top w:val="single" w:sz="2" w:space="0" w:color="auto"/>
            </w:tcBorders>
            <w:shd w:val="clear" w:color="auto" w:fill="F7CAAC"/>
          </w:tcPr>
          <w:p w:rsidR="00AD7414" w:rsidRPr="00280882" w:rsidRDefault="00AD7414" w:rsidP="00AD7414">
            <w:pPr>
              <w:jc w:val="both"/>
              <w:rPr>
                <w:b/>
              </w:rPr>
            </w:pPr>
            <w:r w:rsidRPr="00280882">
              <w:rPr>
                <w:b/>
              </w:rPr>
              <w:t xml:space="preserve">hodin </w:t>
            </w:r>
          </w:p>
        </w:tc>
      </w:tr>
      <w:tr w:rsidR="00AD7414" w:rsidTr="00AD7414">
        <w:tc>
          <w:tcPr>
            <w:tcW w:w="9855" w:type="dxa"/>
            <w:gridSpan w:val="8"/>
            <w:shd w:val="clear" w:color="auto" w:fill="F7CAAC"/>
          </w:tcPr>
          <w:p w:rsidR="00AD7414" w:rsidRPr="00280882" w:rsidRDefault="00AD7414" w:rsidP="00AD7414">
            <w:pPr>
              <w:jc w:val="both"/>
              <w:rPr>
                <w:b/>
              </w:rPr>
            </w:pPr>
            <w:r w:rsidRPr="00280882">
              <w:rPr>
                <w:b/>
              </w:rPr>
              <w:t>Informace o způsobu kontaktu s vyučujícím</w:t>
            </w:r>
          </w:p>
        </w:tc>
      </w:tr>
      <w:tr w:rsidR="00AD7414" w:rsidTr="00AD7414">
        <w:trPr>
          <w:trHeight w:val="754"/>
        </w:trPr>
        <w:tc>
          <w:tcPr>
            <w:tcW w:w="9855" w:type="dxa"/>
            <w:gridSpan w:val="8"/>
          </w:tcPr>
          <w:p w:rsidR="00AD7414" w:rsidRPr="00280882" w:rsidRDefault="00AD7414" w:rsidP="00AD7414">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t>Technická příprava výroby</w:t>
            </w:r>
          </w:p>
        </w:tc>
      </w:tr>
      <w:tr w:rsidR="009D2D11" w:rsidTr="00F2197A">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„ZT“</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C75F6A" w:rsidP="00F2197A">
            <w:pPr>
              <w:jc w:val="both"/>
            </w:pPr>
            <w:r>
              <w:t>26p + 26c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52</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5</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C75F6A" w:rsidP="00F2197A">
            <w:pPr>
              <w:jc w:val="both"/>
            </w:pPr>
            <w:r>
              <w:t>p</w:t>
            </w:r>
            <w:r w:rsidR="009D2D11">
              <w:t>řednáška,</w:t>
            </w:r>
          </w:p>
          <w:p w:rsidR="009D2D11" w:rsidRDefault="00C75F6A" w:rsidP="00F2197A">
            <w:pPr>
              <w:jc w:val="both"/>
            </w:pPr>
            <w:r>
              <w:t>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t xml:space="preserve">Požadavky na zápočet: vypracování seminární práce dle zadání vyučujícího; 80% aktivní účast na </w:t>
            </w:r>
            <w:r w:rsidR="00C75F6A">
              <w:t>cvičeních.</w:t>
            </w:r>
          </w:p>
          <w:p w:rsidR="009D2D11" w:rsidRDefault="009D2D11" w:rsidP="00C75F6A">
            <w:pPr>
              <w:jc w:val="both"/>
            </w:pPr>
            <w:r>
              <w:t xml:space="preserve">Požadavky na zkoušku: písemný test s minimálním počtem 6 bodů z 10 bodové škály; úspěšné zvládnutí ústní zkoušky v rozsahu znalostí přednášek a </w:t>
            </w:r>
            <w:r w:rsidR="00C75F6A">
              <w:t>cvičení</w:t>
            </w:r>
            <w:r>
              <w:t>.</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rsidRPr="00583103">
              <w:t>doc. Ing. Josef Sedlák,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9D2D11" w:rsidP="00F2197A">
            <w:pPr>
              <w:jc w:val="both"/>
            </w:pPr>
            <w:r>
              <w:t>Garant se podílí na přednášení v rozsahu 100%, dále stanovuje koncepci cvičení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rsidRPr="00583103">
              <w:t>doc. Ing. Josef Sedlák, Ph.D.</w:t>
            </w:r>
            <w:r>
              <w:t xml:space="preserve"> – přednášky (100%)</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Pr="001426D6" w:rsidRDefault="009D2D11" w:rsidP="001426D6">
            <w:pPr>
              <w:pStyle w:val="Bezmezer"/>
              <w:jc w:val="both"/>
              <w:rPr>
                <w:rFonts w:ascii="Times New Roman" w:hAnsi="Times New Roman" w:cs="Times New Roman"/>
                <w:sz w:val="20"/>
              </w:rPr>
            </w:pPr>
            <w:r w:rsidRPr="001426D6">
              <w:rPr>
                <w:rFonts w:ascii="Times New Roman" w:hAnsi="Times New Roman" w:cs="Times New Roman"/>
                <w:sz w:val="20"/>
              </w:rPr>
              <w:t>Cílem předmětu je seznámit studenty s metodikou technologické přípravy výroby strojírenských součástí, navrhováním výrobních postupů a analýzou příslušných souvislostí v technologii výroby strojních součástí. Tento předmět umožní studentovi zvládnutí výrobních postupů typických strojírenských součástí z hlediska vazeb na jednotlivé fáze výrobního postupu. Dále je obsah předmětu zaměřen na metody průmyslového inženýrství v oblasti teorie a analýzy operace jako nutného předpokladu k zvládnutí technických a ekonomických problémů všech typů výrob.</w:t>
            </w:r>
          </w:p>
          <w:p w:rsidR="009D2D11" w:rsidRPr="001426D6" w:rsidRDefault="009D2D11" w:rsidP="001426D6">
            <w:pPr>
              <w:pStyle w:val="Bezmezer"/>
              <w:jc w:val="both"/>
              <w:rPr>
                <w:rFonts w:ascii="Times New Roman" w:hAnsi="Times New Roman" w:cs="Times New Roman"/>
                <w:sz w:val="20"/>
              </w:rPr>
            </w:pPr>
            <w:r w:rsidRPr="001426D6">
              <w:rPr>
                <w:rFonts w:ascii="Times New Roman" w:hAnsi="Times New Roman" w:cs="Times New Roman"/>
                <w:sz w:val="20"/>
              </w:rPr>
              <w:t xml:space="preserve">Předmět je zaměřen zejména na: technologickou přípravu výroby jako integrovanou součást technologického procesu obrábění, metodiku navrhování výrobních postupů, třídění a měření spotřeby času ve strojírenském technologickém procesu a technologické procesy charakteristických strojírenských součástí a celků. </w:t>
            </w:r>
          </w:p>
          <w:p w:rsidR="009D2D11" w:rsidRPr="001426D6" w:rsidRDefault="009D2D11" w:rsidP="001426D6">
            <w:pPr>
              <w:pStyle w:val="Bezmezer"/>
              <w:rPr>
                <w:rFonts w:ascii="Times New Roman" w:hAnsi="Times New Roman" w:cs="Times New Roman"/>
                <w:sz w:val="20"/>
              </w:rPr>
            </w:pPr>
            <w:r w:rsidRPr="001426D6">
              <w:rPr>
                <w:rFonts w:ascii="Times New Roman" w:hAnsi="Times New Roman" w:cs="Times New Roman"/>
                <w:sz w:val="20"/>
              </w:rPr>
              <w:t>Obsah:</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Technologická příprava výroby.</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Metodika navrhování výrobních postupů.</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Technologické základny.</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Technologičnost konstrukce.</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Třídění spotřeby času ve strojírenství.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Výběr optimální varianty obráběcího stroje.</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Příprava polotovarů pro obrábění.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Výroba rotačních součástí.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Výroba nerotačních součástí.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Aplikace moderních technologií, zpracování naměřených dat a jejich další možné využití.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Technologie reverzního inženýrství.</w:t>
            </w:r>
          </w:p>
          <w:p w:rsidR="009D2D11" w:rsidRPr="001426D6" w:rsidRDefault="009D2D11" w:rsidP="001426D6">
            <w:pPr>
              <w:pStyle w:val="Bezmezer"/>
              <w:numPr>
                <w:ilvl w:val="0"/>
                <w:numId w:val="104"/>
              </w:numPr>
              <w:ind w:left="247" w:hanging="247"/>
              <w:rPr>
                <w:rFonts w:ascii="Times New Roman" w:hAnsi="Times New Roman" w:cs="Times New Roman"/>
                <w:sz w:val="20"/>
              </w:rPr>
            </w:pPr>
            <w:r w:rsidRPr="001426D6">
              <w:rPr>
                <w:rFonts w:ascii="Times New Roman" w:hAnsi="Times New Roman" w:cs="Times New Roman"/>
                <w:sz w:val="20"/>
              </w:rPr>
              <w:t>Aditivní technologie – metody Rapid Prototyping.</w:t>
            </w:r>
          </w:p>
          <w:p w:rsidR="009D2D11" w:rsidRPr="006F1C1C" w:rsidRDefault="009D2D11" w:rsidP="001426D6">
            <w:pPr>
              <w:pStyle w:val="Bezmezer"/>
              <w:numPr>
                <w:ilvl w:val="0"/>
                <w:numId w:val="104"/>
              </w:numPr>
              <w:ind w:left="247" w:hanging="247"/>
            </w:pPr>
            <w:r w:rsidRPr="001426D6">
              <w:rPr>
                <w:rFonts w:ascii="Times New Roman" w:hAnsi="Times New Roman" w:cs="Times New Roman"/>
                <w:sz w:val="20"/>
              </w:rPr>
              <w:t>Rapid Tooling – přímé odlévání kovů.</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382DE7" w:rsidRDefault="009D2D11" w:rsidP="00F2197A">
            <w:pPr>
              <w:jc w:val="both"/>
              <w:rPr>
                <w:b/>
              </w:rPr>
            </w:pPr>
            <w:r>
              <w:rPr>
                <w:b/>
              </w:rPr>
              <w:t>Povinná literatura</w:t>
            </w:r>
          </w:p>
          <w:p w:rsidR="007B5472" w:rsidRDefault="007B5472" w:rsidP="007B5472">
            <w:pPr>
              <w:jc w:val="both"/>
              <w:rPr>
                <w:color w:val="000000"/>
              </w:rPr>
            </w:pPr>
            <w:r>
              <w:rPr>
                <w:color w:val="000000"/>
              </w:rPr>
              <w:t>HALEVI, G. </w:t>
            </w:r>
            <w:r>
              <w:rPr>
                <w:i/>
                <w:iCs/>
                <w:color w:val="000000"/>
              </w:rPr>
              <w:t>Handbook of production management methods</w:t>
            </w:r>
            <w:r>
              <w:rPr>
                <w:color w:val="000000"/>
              </w:rPr>
              <w:t>. Oxford: Butterworth-Heinemann, 2001, 313 p. ISBN 9780750650885.</w:t>
            </w:r>
          </w:p>
          <w:p w:rsidR="001426D6" w:rsidRDefault="001426D6" w:rsidP="001426D6">
            <w:pPr>
              <w:rPr>
                <w:color w:val="000000"/>
              </w:rPr>
            </w:pPr>
            <w:r>
              <w:rPr>
                <w:color w:val="000000"/>
                <w:spacing w:val="4"/>
              </w:rPr>
              <w:t>KOCMAN, K. </w:t>
            </w:r>
            <w:r>
              <w:rPr>
                <w:i/>
                <w:iCs/>
                <w:color w:val="000000"/>
                <w:spacing w:val="4"/>
              </w:rPr>
              <w:t xml:space="preserve">Speciální technologie. Obrábění. </w:t>
            </w:r>
            <w:r>
              <w:rPr>
                <w:color w:val="000000"/>
                <w:spacing w:val="4"/>
              </w:rPr>
              <w:t>1. vyd. CERN Brno, 2004, 227 s. ISBN 80-214-2562-8.</w:t>
            </w:r>
          </w:p>
          <w:p w:rsidR="007B5472" w:rsidRDefault="007B5472" w:rsidP="007B5472">
            <w:pPr>
              <w:rPr>
                <w:color w:val="000000"/>
              </w:rPr>
            </w:pPr>
            <w:r>
              <w:rPr>
                <w:color w:val="000000"/>
                <w:spacing w:val="4"/>
              </w:rPr>
              <w:t>ZEMČÍK, O. </w:t>
            </w:r>
            <w:r>
              <w:rPr>
                <w:i/>
                <w:iCs/>
                <w:color w:val="000000"/>
                <w:spacing w:val="4"/>
              </w:rPr>
              <w:t xml:space="preserve">Projektování výrobních procesů. </w:t>
            </w:r>
            <w:r>
              <w:rPr>
                <w:color w:val="000000"/>
                <w:spacing w:val="4"/>
              </w:rPr>
              <w:t>Skriptum. Brno: FSI VUT v Brně, 2002, 157 s.</w:t>
            </w:r>
          </w:p>
          <w:p w:rsidR="009D2D11" w:rsidRPr="00382DE7" w:rsidRDefault="009D2D11" w:rsidP="003F6EB7">
            <w:pPr>
              <w:jc w:val="both"/>
              <w:rPr>
                <w:b/>
              </w:rPr>
            </w:pPr>
            <w:r>
              <w:rPr>
                <w:b/>
              </w:rPr>
              <w:t>Doporučená literatura</w:t>
            </w:r>
          </w:p>
          <w:p w:rsidR="007B5472" w:rsidRDefault="007B5472" w:rsidP="007B5472">
            <w:pPr>
              <w:jc w:val="both"/>
              <w:rPr>
                <w:color w:val="000000"/>
              </w:rPr>
            </w:pPr>
            <w:r>
              <w:rPr>
                <w:color w:val="000000"/>
              </w:rPr>
              <w:t>CHAPMAN, S. </w:t>
            </w:r>
            <w:r>
              <w:rPr>
                <w:i/>
                <w:iCs/>
                <w:color w:val="000000"/>
              </w:rPr>
              <w:t>Fundamentals of Production Planning and Control</w:t>
            </w:r>
            <w:r>
              <w:rPr>
                <w:color w:val="000000"/>
              </w:rPr>
              <w:t>. Pearson Education, 2008. ISBN 9788131717394</w:t>
            </w:r>
          </w:p>
          <w:p w:rsidR="007B5472" w:rsidRDefault="007B5472" w:rsidP="007B5472">
            <w:pPr>
              <w:jc w:val="both"/>
              <w:rPr>
                <w:color w:val="000000"/>
              </w:rPr>
            </w:pPr>
            <w:r>
              <w:rPr>
                <w:color w:val="000000"/>
              </w:rPr>
              <w:t>SIPPER, D., BULFIN, R.L. </w:t>
            </w:r>
            <w:r>
              <w:rPr>
                <w:i/>
                <w:iCs/>
                <w:color w:val="000000"/>
              </w:rPr>
              <w:t>Production: Planning, Control and Integration</w:t>
            </w:r>
            <w:r>
              <w:rPr>
                <w:color w:val="000000"/>
              </w:rPr>
              <w:t>. McGraw-Hill, 1997, 640 p. ISBN 9780070576827</w:t>
            </w:r>
          </w:p>
          <w:p w:rsidR="007B5472" w:rsidRDefault="007B5472" w:rsidP="007B5472">
            <w:pPr>
              <w:jc w:val="both"/>
              <w:rPr>
                <w:color w:val="000000"/>
              </w:rPr>
            </w:pPr>
            <w:r>
              <w:rPr>
                <w:color w:val="000000"/>
              </w:rPr>
              <w:t>ZHANG, J. </w:t>
            </w:r>
            <w:r>
              <w:rPr>
                <w:i/>
                <w:iCs/>
                <w:color w:val="000000"/>
              </w:rPr>
              <w:t>Multi-Agent-Based Production Planning and Control</w:t>
            </w:r>
            <w:r>
              <w:rPr>
                <w:color w:val="000000"/>
              </w:rPr>
              <w:t>. Willey</w:t>
            </w:r>
            <w:r>
              <w:rPr>
                <w:color w:val="000000"/>
                <w:lang w:val="en-GB"/>
              </w:rPr>
              <w:t>&amp;</w:t>
            </w:r>
            <w:r>
              <w:rPr>
                <w:color w:val="000000"/>
              </w:rPr>
              <w:t>Sons Publishing, 2017, 440 p. ISBN 9781118890097 </w:t>
            </w:r>
          </w:p>
          <w:p w:rsidR="009D2D11" w:rsidRPr="007B5472" w:rsidRDefault="007B5472" w:rsidP="003F6EB7">
            <w:pPr>
              <w:jc w:val="both"/>
              <w:rPr>
                <w:color w:val="000000"/>
              </w:rPr>
            </w:pPr>
            <w:r>
              <w:rPr>
                <w:color w:val="000000"/>
              </w:rPr>
              <w:t>Odborný časopis MM Průmyslové spektrum</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20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60"/>
        </w:trPr>
        <w:tc>
          <w:tcPr>
            <w:tcW w:w="9855" w:type="dxa"/>
            <w:gridSpan w:val="8"/>
          </w:tcPr>
          <w:p w:rsidR="009D2D11" w:rsidRDefault="009D2D11" w:rsidP="00F2197A">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Pr="001432EF" w:rsidRDefault="009D2D11" w:rsidP="00F2197A">
            <w:pPr>
              <w:jc w:val="both"/>
              <w:rPr>
                <w:b/>
              </w:rPr>
            </w:pPr>
            <w:r w:rsidRPr="001432EF">
              <w:t>Úvod do studia systémů</w:t>
            </w:r>
          </w:p>
        </w:tc>
      </w:tr>
      <w:tr w:rsidR="009D2D11" w:rsidTr="00F2197A">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2/Z</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+ 26s</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4</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seminář</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t>Požadavky k udělení zápočtu: Aktivní účast na seminářích s minimálně 80% účastí. Plnění a odevzdávání úkolů na seminářích dle pokynů vyučujícího</w:t>
            </w:r>
            <w:r w:rsidR="00B224FB">
              <w:t>. Absolvování zápočtového testu.</w:t>
            </w:r>
          </w:p>
          <w:p w:rsidR="009D2D11" w:rsidRDefault="009D2D11" w:rsidP="00C75F6A">
            <w:pPr>
              <w:jc w:val="both"/>
            </w:pPr>
            <w:r>
              <w:t xml:space="preserve">Požadavky k udělení zkoušky: Zvládnutí znalostí z tematického okruhu přednášek a </w:t>
            </w:r>
            <w:r w:rsidR="00C75F6A">
              <w:t>seminářů</w:t>
            </w:r>
            <w:r>
              <w:t xml:space="preserve"> prověřených zkouškou.</w:t>
            </w:r>
          </w:p>
        </w:tc>
      </w:tr>
      <w:tr w:rsidR="009D2D11" w:rsidTr="00F2197A">
        <w:trPr>
          <w:trHeight w:val="7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rsidRPr="00914E78">
              <w:t>Ing. Michal Pivnička,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9D2D11" w:rsidP="00ED6BAD">
            <w:pPr>
              <w:jc w:val="both"/>
            </w:pPr>
            <w:r w:rsidRPr="00DB3747">
              <w:t xml:space="preserve">Garant se podílí na přednášení v rozsahu </w:t>
            </w:r>
            <w:r w:rsidR="00ED6BAD">
              <w:t>7</w:t>
            </w:r>
            <w:r>
              <w:t>0</w:t>
            </w:r>
            <w:r w:rsidR="00C75F6A">
              <w:t xml:space="preserve"> %, dále stanovuje koncepci seminářů</w:t>
            </w:r>
            <w:r w:rsidRPr="00DB3747">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rsidRPr="00914E78">
              <w:t>Ing. Michal Pivnička, Ph.D.</w:t>
            </w:r>
            <w:r w:rsidR="00ED6BAD">
              <w:t xml:space="preserve"> – přednášky (7</w:t>
            </w:r>
            <w:r>
              <w:t>0%)</w:t>
            </w:r>
            <w:r w:rsidR="00ED6BAD">
              <w:t>, Ing. Aleš Papadakis – přednášky (30%) – ext.</w:t>
            </w:r>
          </w:p>
        </w:tc>
      </w:tr>
      <w:tr w:rsidR="009D2D11" w:rsidTr="00F2197A">
        <w:trPr>
          <w:trHeight w:val="56"/>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2828"/>
        </w:trPr>
        <w:tc>
          <w:tcPr>
            <w:tcW w:w="9855" w:type="dxa"/>
            <w:gridSpan w:val="8"/>
            <w:tcBorders>
              <w:top w:val="nil"/>
              <w:bottom w:val="single" w:sz="12" w:space="0" w:color="auto"/>
            </w:tcBorders>
          </w:tcPr>
          <w:p w:rsidR="009D2D11" w:rsidRDefault="009D2D11" w:rsidP="00F2197A">
            <w:pPr>
              <w:jc w:val="both"/>
            </w:pPr>
            <w:r w:rsidRPr="0073657B">
              <w:t>Cílem předmětu je seznámit studenty s</w:t>
            </w:r>
            <w:r>
              <w:t xml:space="preserve">e zákonitostmi dynamických systémů, </w:t>
            </w:r>
            <w:r w:rsidRPr="0073657B">
              <w:t>metodami</w:t>
            </w:r>
            <w:r>
              <w:t xml:space="preserve"> a myšlenkovými přístupy vhodnými pro jejich porozumění včetně zahrnutí kognitivních limitů. </w:t>
            </w:r>
            <w:r w:rsidRPr="0073657B">
              <w:t xml:space="preserve"> </w:t>
            </w:r>
            <w:r>
              <w:t xml:space="preserve">Obecné poznatky jsou dále rozvíjeny v tématech budování učící se organizace a systémového vylaďování organizaci. </w:t>
            </w:r>
          </w:p>
          <w:p w:rsidR="009D2D11" w:rsidRDefault="009D2D11" w:rsidP="00F2197A">
            <w:pPr>
              <w:jc w:val="both"/>
            </w:pPr>
            <w:r>
              <w:t xml:space="preserve">Tematické oblasti: </w:t>
            </w:r>
          </w:p>
          <w:p w:rsidR="009D2D11" w:rsidRDefault="009D2D11" w:rsidP="00693D56">
            <w:pPr>
              <w:pStyle w:val="Odstavecseseznamem"/>
              <w:numPr>
                <w:ilvl w:val="0"/>
                <w:numId w:val="23"/>
              </w:numPr>
              <w:ind w:left="247" w:hanging="247"/>
              <w:jc w:val="both"/>
            </w:pPr>
            <w:r>
              <w:t>systémové inženýrství, systémový přístup, systémová věda, systém a jejich vlastnosti (synergický efekt, emergence, komplexita, dynamika),</w:t>
            </w:r>
          </w:p>
          <w:p w:rsidR="009D2D11" w:rsidRDefault="009D2D11" w:rsidP="00693D56">
            <w:pPr>
              <w:pStyle w:val="Odstavecseseznamem"/>
              <w:numPr>
                <w:ilvl w:val="0"/>
                <w:numId w:val="23"/>
              </w:numPr>
              <w:ind w:left="247" w:hanging="247"/>
              <w:jc w:val="both"/>
            </w:pPr>
            <w:r>
              <w:t xml:space="preserve">systémové myšlení, </w:t>
            </w:r>
          </w:p>
          <w:p w:rsidR="009D2D11" w:rsidRDefault="009D2D11" w:rsidP="00693D56">
            <w:pPr>
              <w:pStyle w:val="Odstavecseseznamem"/>
              <w:numPr>
                <w:ilvl w:val="0"/>
                <w:numId w:val="23"/>
              </w:numPr>
              <w:ind w:left="247" w:hanging="247"/>
              <w:jc w:val="both"/>
            </w:pPr>
            <w:r>
              <w:t>systémové archetypy</w:t>
            </w:r>
          </w:p>
          <w:p w:rsidR="009D2D11" w:rsidRDefault="009D2D11" w:rsidP="00693D56">
            <w:pPr>
              <w:pStyle w:val="Odstavecseseznamem"/>
              <w:numPr>
                <w:ilvl w:val="0"/>
                <w:numId w:val="23"/>
              </w:numPr>
              <w:ind w:left="247" w:hanging="247"/>
              <w:jc w:val="both"/>
            </w:pPr>
            <w:r>
              <w:t>modelování systémů</w:t>
            </w:r>
          </w:p>
          <w:p w:rsidR="009D2D11" w:rsidRDefault="009D2D11" w:rsidP="00693D56">
            <w:pPr>
              <w:pStyle w:val="Odstavecseseznamem"/>
              <w:numPr>
                <w:ilvl w:val="0"/>
                <w:numId w:val="23"/>
              </w:numPr>
              <w:ind w:left="247" w:hanging="247"/>
              <w:jc w:val="both"/>
            </w:pPr>
            <w:r>
              <w:t>kognitivní limity při modelování a řízení systémů</w:t>
            </w:r>
          </w:p>
          <w:p w:rsidR="009D2D11" w:rsidRDefault="009D2D11" w:rsidP="00693D56">
            <w:pPr>
              <w:pStyle w:val="Odstavecseseznamem"/>
              <w:numPr>
                <w:ilvl w:val="0"/>
                <w:numId w:val="23"/>
              </w:numPr>
              <w:ind w:left="247" w:hanging="247"/>
              <w:jc w:val="both"/>
            </w:pPr>
            <w:r>
              <w:t>teorie učící se organizace</w:t>
            </w:r>
          </w:p>
          <w:p w:rsidR="009D2D11" w:rsidRDefault="009D2D11" w:rsidP="00693D56">
            <w:pPr>
              <w:pStyle w:val="Odstavecseseznamem"/>
              <w:numPr>
                <w:ilvl w:val="0"/>
                <w:numId w:val="23"/>
              </w:numPr>
              <w:ind w:left="247" w:hanging="247"/>
              <w:jc w:val="both"/>
            </w:pPr>
            <w:r>
              <w:t>strategické vyladění podnikových systémů pomocí metodiky Balanced Scorecard</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F918A5" w:rsidRDefault="009D2D11" w:rsidP="00F2197A">
            <w:pPr>
              <w:jc w:val="both"/>
              <w:rPr>
                <w:b/>
              </w:rPr>
            </w:pPr>
            <w:r w:rsidRPr="00F918A5">
              <w:rPr>
                <w:b/>
              </w:rPr>
              <w:t>Povinná literatura</w:t>
            </w:r>
          </w:p>
          <w:p w:rsidR="009D2D11" w:rsidRDefault="009D2D11" w:rsidP="00F2197A">
            <w:pPr>
              <w:jc w:val="both"/>
            </w:pPr>
            <w:r w:rsidRPr="00DC0B6E">
              <w:t>BUREŠ, V</w:t>
            </w:r>
            <w:r w:rsidRPr="00E22881">
              <w:rPr>
                <w:i/>
              </w:rPr>
              <w:t>. Systémové myšlení pro manažery</w:t>
            </w:r>
            <w:r w:rsidRPr="00DC0B6E">
              <w:t>. Praha: Professional Publishing, 2011, 264 s. ISBN 978-80-7431-037-9.</w:t>
            </w:r>
          </w:p>
          <w:p w:rsidR="009D2D11" w:rsidRDefault="009D2D11" w:rsidP="00F2197A">
            <w:pPr>
              <w:jc w:val="both"/>
            </w:pPr>
            <w:r w:rsidRPr="002A19D7">
              <w:t xml:space="preserve">GHARAJEDAGHI, J. </w:t>
            </w:r>
            <w:r w:rsidRPr="00E22881">
              <w:rPr>
                <w:i/>
              </w:rPr>
              <w:t>Systems thinking: managing chaos and complexity : a platform for designing business architecture</w:t>
            </w:r>
            <w:r w:rsidRPr="002A19D7">
              <w:t>. 3rd ed. Burlingto</w:t>
            </w:r>
            <w:r>
              <w:t xml:space="preserve">n: Morgan Kaufmann, </w:t>
            </w:r>
            <w:r w:rsidRPr="002A19D7">
              <w:t>2011, 351 s. ISBN 978-0-12-385915-0.</w:t>
            </w:r>
          </w:p>
          <w:p w:rsidR="009D2D11" w:rsidRDefault="009D2D11" w:rsidP="00F2197A">
            <w:pPr>
              <w:jc w:val="both"/>
            </w:pPr>
            <w:r w:rsidRPr="00DC0B6E">
              <w:t>KAPLAN, R</w:t>
            </w:r>
            <w:r>
              <w:t>.</w:t>
            </w:r>
            <w:r w:rsidRPr="00DC0B6E">
              <w:t xml:space="preserve"> S.</w:t>
            </w:r>
            <w:r>
              <w:t>,</w:t>
            </w:r>
            <w:r w:rsidRPr="00DC0B6E">
              <w:t xml:space="preserve"> NORTON</w:t>
            </w:r>
            <w:r>
              <w:t>, D. P</w:t>
            </w:r>
            <w:r w:rsidRPr="00DC0B6E">
              <w:t xml:space="preserve">. </w:t>
            </w:r>
            <w:r w:rsidRPr="00E22881">
              <w:rPr>
                <w:i/>
              </w:rPr>
              <w:t>Alignment: systémové vyladění organizace: jak využít Balanced Scorecard k vytváření synergií</w:t>
            </w:r>
            <w:r w:rsidRPr="00DC0B6E">
              <w:t>. Praha: Management Press, 2006, 310 s. ISBN 80-7261-155-0.</w:t>
            </w:r>
          </w:p>
          <w:p w:rsidR="009D2D11" w:rsidRDefault="009D2D11" w:rsidP="00F2197A">
            <w:pPr>
              <w:jc w:val="both"/>
            </w:pPr>
            <w:r w:rsidRPr="00DC0B6E">
              <w:t>KAPLAN, R</w:t>
            </w:r>
            <w:r>
              <w:t>.</w:t>
            </w:r>
            <w:r w:rsidRPr="00DC0B6E">
              <w:t xml:space="preserve"> S.</w:t>
            </w:r>
            <w:r>
              <w:t>,</w:t>
            </w:r>
            <w:r w:rsidRPr="00DC0B6E">
              <w:t xml:space="preserve"> NORTON</w:t>
            </w:r>
            <w:r>
              <w:t>, D. P</w:t>
            </w:r>
            <w:r w:rsidRPr="00E22881">
              <w:rPr>
                <w:i/>
              </w:rPr>
              <w:t xml:space="preserve">. Balanced scorecard: strategický systém měření výkonnosti podniku. </w:t>
            </w:r>
            <w:r w:rsidRPr="00DC0B6E">
              <w:t>5. vyd. Praha: Management Press, 2007, 267 s. ISBN 978-80-7261-177-5.</w:t>
            </w:r>
          </w:p>
          <w:p w:rsidR="009D2D11" w:rsidDel="00A3027E" w:rsidRDefault="009D2D11" w:rsidP="00F2197A">
            <w:pPr>
              <w:jc w:val="both"/>
              <w:rPr>
                <w:del w:id="521" w:author="Michal Pilík" w:date="2018-09-18T13:42:00Z"/>
              </w:rPr>
            </w:pPr>
            <w:r w:rsidRPr="00DC0B6E">
              <w:t>SENGE, P</w:t>
            </w:r>
            <w:r>
              <w:t>.</w:t>
            </w:r>
            <w:r w:rsidRPr="00DC0B6E">
              <w:t xml:space="preserve"> M. </w:t>
            </w:r>
            <w:r w:rsidRPr="00E22881">
              <w:rPr>
                <w:i/>
              </w:rPr>
              <w:t>Pátá disciplína: teorie a praxe učící se organizace.</w:t>
            </w:r>
            <w:r w:rsidRPr="00DC0B6E">
              <w:t xml:space="preserve"> Praha: Management Press, 2007, 439 s. ISBN 978-80-7261-162-1.</w:t>
            </w:r>
          </w:p>
          <w:p w:rsidR="00A3027E" w:rsidRDefault="00A3027E" w:rsidP="00F2197A">
            <w:pPr>
              <w:jc w:val="both"/>
              <w:rPr>
                <w:ins w:id="522" w:author="Michal Pilík" w:date="2018-09-20T11:45:00Z"/>
              </w:rPr>
            </w:pPr>
          </w:p>
          <w:p w:rsidR="009D2D11" w:rsidDel="00B77D13" w:rsidRDefault="009D2D11" w:rsidP="00F2197A">
            <w:pPr>
              <w:jc w:val="both"/>
              <w:rPr>
                <w:del w:id="523" w:author="Michal Pilík" w:date="2018-09-18T13:42:00Z"/>
              </w:rPr>
            </w:pPr>
            <w:del w:id="524" w:author="Michal Pilík" w:date="2018-09-18T13:42:00Z">
              <w:r w:rsidRPr="00DC0B6E" w:rsidDel="00B77D13">
                <w:delText xml:space="preserve">STERMAN, J. </w:delText>
              </w:r>
              <w:r w:rsidRPr="00E22881" w:rsidDel="00B77D13">
                <w:rPr>
                  <w:i/>
                </w:rPr>
                <w:delText>Business dynamics: systems thinking and modeling for a complex world</w:delText>
              </w:r>
              <w:r w:rsidDel="00B77D13">
                <w:rPr>
                  <w:i/>
                </w:rPr>
                <w:delText>.</w:delText>
              </w:r>
              <w:r w:rsidRPr="00DC0B6E" w:rsidDel="00B77D13">
                <w:delText xml:space="preserve"> Boston: Irwin/McGraw-Hill, 2000, 982 s. ISBN 0-07-231135-5.</w:delText>
              </w:r>
            </w:del>
          </w:p>
          <w:p w:rsidR="009D2D11" w:rsidRDefault="009D2D11" w:rsidP="00F2197A">
            <w:pPr>
              <w:jc w:val="both"/>
              <w:rPr>
                <w:b/>
              </w:rPr>
            </w:pPr>
            <w:r w:rsidRPr="002658B2">
              <w:rPr>
                <w:b/>
              </w:rPr>
              <w:t>Doporučená literatura</w:t>
            </w:r>
          </w:p>
          <w:p w:rsidR="009D2D11" w:rsidRDefault="009D2D11" w:rsidP="00F2197A">
            <w:pPr>
              <w:jc w:val="both"/>
            </w:pPr>
            <w:r w:rsidRPr="002A19D7">
              <w:t xml:space="preserve">CHECKLAND, P. </w:t>
            </w:r>
            <w:r w:rsidRPr="00E22881">
              <w:rPr>
                <w:i/>
              </w:rPr>
              <w:t xml:space="preserve">Soft systems methodology: a 30-year retrospective. </w:t>
            </w:r>
            <w:r w:rsidRPr="002A19D7">
              <w:t>Chichester: John Wiley, 1999, 330 s. ISBN 0-471-98606-2.</w:t>
            </w:r>
          </w:p>
          <w:p w:rsidR="009D2D11" w:rsidRDefault="009D2D11" w:rsidP="00F2197A">
            <w:pPr>
              <w:jc w:val="both"/>
            </w:pPr>
            <w:r w:rsidRPr="002A19D7">
              <w:t xml:space="preserve">KAHNEMAN, D. </w:t>
            </w:r>
            <w:r w:rsidRPr="00E22881">
              <w:rPr>
                <w:i/>
              </w:rPr>
              <w:t>Myšlení: rychlé a pomalé.</w:t>
            </w:r>
            <w:r w:rsidRPr="002A19D7">
              <w:t xml:space="preserve"> </w:t>
            </w:r>
            <w:r>
              <w:t>Brno</w:t>
            </w:r>
            <w:r w:rsidRPr="002A19D7">
              <w:t xml:space="preserve">: Jan Melvil, 2012, 542 s. </w:t>
            </w:r>
            <w:r>
              <w:t>I</w:t>
            </w:r>
            <w:r w:rsidRPr="002A19D7">
              <w:t>SBN 978-80-87270-42-4.</w:t>
            </w:r>
          </w:p>
          <w:p w:rsidR="009D2D11" w:rsidRDefault="009D2D11" w:rsidP="00F2197A">
            <w:pPr>
              <w:jc w:val="both"/>
            </w:pPr>
            <w:r w:rsidRPr="002A19D7">
              <w:t>STERNBERG, R</w:t>
            </w:r>
            <w:r>
              <w:t>.</w:t>
            </w:r>
            <w:r w:rsidRPr="002A19D7">
              <w:t xml:space="preserve"> J. </w:t>
            </w:r>
            <w:r w:rsidRPr="00E22881">
              <w:rPr>
                <w:i/>
              </w:rPr>
              <w:t>Kognitivní psychologie</w:t>
            </w:r>
            <w:r w:rsidRPr="002A19D7">
              <w:t>. Vyd. 2. Praha: Portál, 2009, 636 s. ISBN 978-80-7367-638-4.</w:t>
            </w:r>
          </w:p>
          <w:p w:rsidR="009D2D11" w:rsidRDefault="009D2D11" w:rsidP="00F2197A">
            <w:pPr>
              <w:jc w:val="both"/>
            </w:pPr>
            <w:r w:rsidRPr="002A19D7">
              <w:t xml:space="preserve">TALEB, N. </w:t>
            </w:r>
            <w:r w:rsidRPr="00E22881">
              <w:rPr>
                <w:i/>
              </w:rPr>
              <w:t>Černá labuť: následky vysoce nepravděpodobných událostí</w:t>
            </w:r>
            <w:r w:rsidRPr="002A19D7">
              <w:t>. Praha: Paseka, 2011, 478 s. ISBN 978-80-7432-128-3.</w:t>
            </w:r>
          </w:p>
          <w:p w:rsidR="009D2D11" w:rsidRDefault="009D2D11" w:rsidP="00F2197A">
            <w:pPr>
              <w:jc w:val="both"/>
            </w:pPr>
            <w:r w:rsidRPr="002A19D7">
              <w:t xml:space="preserve">VLČEK, J. </w:t>
            </w:r>
            <w:r w:rsidRPr="00E22881">
              <w:rPr>
                <w:i/>
              </w:rPr>
              <w:t>Systémové inženýrství.</w:t>
            </w:r>
            <w:r w:rsidRPr="002A19D7">
              <w:t xml:space="preserve"> Praha: ČVUT, 1999, 291 s. ISBN 80-0101-905-5.</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15</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lastRenderedPageBreak/>
              <w:t>Informace o způsobu kontaktu s vyučujícím</w:t>
            </w:r>
          </w:p>
        </w:tc>
      </w:tr>
      <w:tr w:rsidR="009D2D11" w:rsidTr="00F2197A">
        <w:trPr>
          <w:trHeight w:val="740"/>
        </w:trPr>
        <w:tc>
          <w:tcPr>
            <w:tcW w:w="9855" w:type="dxa"/>
            <w:gridSpan w:val="8"/>
          </w:tcPr>
          <w:p w:rsidR="009D2D11"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RPr="006F73EA" w:rsidTr="00F2197A">
        <w:tc>
          <w:tcPr>
            <w:tcW w:w="3086" w:type="dxa"/>
            <w:tcBorders>
              <w:top w:val="double" w:sz="4" w:space="0" w:color="auto"/>
            </w:tcBorders>
            <w:shd w:val="clear" w:color="auto" w:fill="F7CAAC"/>
          </w:tcPr>
          <w:p w:rsidR="009D2D11" w:rsidRPr="006F73EA" w:rsidRDefault="009D2D11" w:rsidP="00F2197A">
            <w:pPr>
              <w:jc w:val="both"/>
              <w:rPr>
                <w:b/>
              </w:rPr>
            </w:pPr>
            <w:r w:rsidRPr="006F73EA">
              <w:rPr>
                <w:b/>
              </w:rPr>
              <w:t>Název studijního předmětu</w:t>
            </w:r>
          </w:p>
        </w:tc>
        <w:tc>
          <w:tcPr>
            <w:tcW w:w="6769" w:type="dxa"/>
            <w:gridSpan w:val="7"/>
            <w:tcBorders>
              <w:top w:val="double" w:sz="4" w:space="0" w:color="auto"/>
            </w:tcBorders>
          </w:tcPr>
          <w:p w:rsidR="009D2D11" w:rsidRPr="006F73EA" w:rsidRDefault="009D2D11" w:rsidP="00F2197A">
            <w:pPr>
              <w:jc w:val="both"/>
            </w:pPr>
            <w:r w:rsidRPr="006F73EA">
              <w:t>Odborná praxe PI I</w:t>
            </w:r>
            <w:r>
              <w:t>I</w:t>
            </w:r>
          </w:p>
        </w:tc>
      </w:tr>
      <w:tr w:rsidR="009D2D11" w:rsidRPr="006F73EA" w:rsidTr="00F2197A">
        <w:trPr>
          <w:trHeight w:val="249"/>
        </w:trPr>
        <w:tc>
          <w:tcPr>
            <w:tcW w:w="3086" w:type="dxa"/>
            <w:shd w:val="clear" w:color="auto" w:fill="F7CAAC"/>
          </w:tcPr>
          <w:p w:rsidR="009D2D11" w:rsidRPr="006F73EA" w:rsidRDefault="009D2D11" w:rsidP="00F2197A">
            <w:pPr>
              <w:jc w:val="both"/>
              <w:rPr>
                <w:b/>
              </w:rPr>
            </w:pPr>
            <w:r w:rsidRPr="006F73EA">
              <w:rPr>
                <w:b/>
              </w:rPr>
              <w:t>Typ předmětu</w:t>
            </w:r>
          </w:p>
        </w:tc>
        <w:tc>
          <w:tcPr>
            <w:tcW w:w="3406" w:type="dxa"/>
            <w:gridSpan w:val="4"/>
          </w:tcPr>
          <w:p w:rsidR="009D2D11" w:rsidRPr="006F73EA" w:rsidRDefault="000C66D8" w:rsidP="00F2197A">
            <w:pPr>
              <w:jc w:val="both"/>
            </w:pPr>
            <w:r>
              <w:t>povinný „P</w:t>
            </w:r>
            <w:r w:rsidR="009D2D11" w:rsidRPr="006F73EA">
              <w:t>“</w:t>
            </w:r>
          </w:p>
        </w:tc>
        <w:tc>
          <w:tcPr>
            <w:tcW w:w="2695" w:type="dxa"/>
            <w:gridSpan w:val="2"/>
            <w:shd w:val="clear" w:color="auto" w:fill="F7CAAC"/>
          </w:tcPr>
          <w:p w:rsidR="009D2D11" w:rsidRPr="006F73EA" w:rsidRDefault="009D2D11" w:rsidP="00F2197A">
            <w:pPr>
              <w:jc w:val="both"/>
            </w:pPr>
            <w:r w:rsidRPr="006F73EA">
              <w:rPr>
                <w:b/>
              </w:rPr>
              <w:t>doporučený ročník / semestr</w:t>
            </w:r>
          </w:p>
        </w:tc>
        <w:tc>
          <w:tcPr>
            <w:tcW w:w="668" w:type="dxa"/>
          </w:tcPr>
          <w:p w:rsidR="009D2D11" w:rsidRPr="006F73EA" w:rsidRDefault="009D2D11" w:rsidP="00F2197A">
            <w:pPr>
              <w:jc w:val="both"/>
            </w:pPr>
            <w:r w:rsidRPr="00AD3D51">
              <w:t>2/Z</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Rozsah studijního předmětu</w:t>
            </w:r>
          </w:p>
        </w:tc>
        <w:tc>
          <w:tcPr>
            <w:tcW w:w="1701" w:type="dxa"/>
            <w:gridSpan w:val="2"/>
          </w:tcPr>
          <w:p w:rsidR="009D2D11" w:rsidRPr="006F73EA" w:rsidRDefault="009D2D11" w:rsidP="00F2197A">
            <w:pPr>
              <w:jc w:val="both"/>
            </w:pPr>
          </w:p>
        </w:tc>
        <w:tc>
          <w:tcPr>
            <w:tcW w:w="889" w:type="dxa"/>
            <w:shd w:val="clear" w:color="auto" w:fill="F7CAAC"/>
          </w:tcPr>
          <w:p w:rsidR="009D2D11" w:rsidRPr="006F73EA" w:rsidRDefault="009D2D11" w:rsidP="00F2197A">
            <w:pPr>
              <w:jc w:val="both"/>
              <w:rPr>
                <w:b/>
              </w:rPr>
            </w:pPr>
            <w:r w:rsidRPr="006F73EA">
              <w:rPr>
                <w:b/>
              </w:rPr>
              <w:t xml:space="preserve">hod. </w:t>
            </w:r>
          </w:p>
        </w:tc>
        <w:tc>
          <w:tcPr>
            <w:tcW w:w="816" w:type="dxa"/>
          </w:tcPr>
          <w:p w:rsidR="009D2D11" w:rsidRPr="006F73EA" w:rsidRDefault="003A3C83" w:rsidP="00F2197A">
            <w:pPr>
              <w:jc w:val="both"/>
            </w:pPr>
            <w:r>
              <w:t>120</w:t>
            </w:r>
          </w:p>
        </w:tc>
        <w:tc>
          <w:tcPr>
            <w:tcW w:w="2156" w:type="dxa"/>
            <w:shd w:val="clear" w:color="auto" w:fill="F7CAAC"/>
          </w:tcPr>
          <w:p w:rsidR="009D2D11" w:rsidRPr="006F73EA" w:rsidRDefault="009D2D11" w:rsidP="00F2197A">
            <w:pPr>
              <w:jc w:val="both"/>
              <w:rPr>
                <w:b/>
              </w:rPr>
            </w:pPr>
            <w:r w:rsidRPr="006F73EA">
              <w:rPr>
                <w:b/>
              </w:rPr>
              <w:t>kreditů</w:t>
            </w:r>
          </w:p>
        </w:tc>
        <w:tc>
          <w:tcPr>
            <w:tcW w:w="1207" w:type="dxa"/>
            <w:gridSpan w:val="2"/>
          </w:tcPr>
          <w:p w:rsidR="009D2D11" w:rsidRPr="006F73EA" w:rsidRDefault="009D2D11" w:rsidP="00F2197A">
            <w:pPr>
              <w:jc w:val="both"/>
            </w:pPr>
            <w:r w:rsidRPr="006F73EA">
              <w:t>5</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Prerekvizity, korekvizity, ekvivalence</w:t>
            </w:r>
          </w:p>
        </w:tc>
        <w:tc>
          <w:tcPr>
            <w:tcW w:w="6769" w:type="dxa"/>
            <w:gridSpan w:val="7"/>
          </w:tcPr>
          <w:p w:rsidR="009D2D11" w:rsidRPr="006F73EA" w:rsidRDefault="009D2D11" w:rsidP="00F2197A">
            <w:pPr>
              <w:jc w:val="both"/>
            </w:pP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Způsob ověření studijních výsledků</w:t>
            </w:r>
          </w:p>
        </w:tc>
        <w:tc>
          <w:tcPr>
            <w:tcW w:w="3406" w:type="dxa"/>
            <w:gridSpan w:val="4"/>
          </w:tcPr>
          <w:p w:rsidR="009D2D11" w:rsidRPr="006F73EA" w:rsidRDefault="009D2D11" w:rsidP="00F2197A">
            <w:pPr>
              <w:jc w:val="both"/>
            </w:pPr>
            <w:r w:rsidRPr="006F73EA">
              <w:t>zápočet</w:t>
            </w:r>
          </w:p>
        </w:tc>
        <w:tc>
          <w:tcPr>
            <w:tcW w:w="2156" w:type="dxa"/>
            <w:shd w:val="clear" w:color="auto" w:fill="F7CAAC"/>
          </w:tcPr>
          <w:p w:rsidR="009D2D11" w:rsidRPr="006F73EA" w:rsidRDefault="009D2D11" w:rsidP="00F2197A">
            <w:pPr>
              <w:jc w:val="both"/>
              <w:rPr>
                <w:b/>
              </w:rPr>
            </w:pPr>
            <w:r w:rsidRPr="006F73EA">
              <w:rPr>
                <w:b/>
              </w:rPr>
              <w:t>Forma výuky</w:t>
            </w:r>
          </w:p>
        </w:tc>
        <w:tc>
          <w:tcPr>
            <w:tcW w:w="1207" w:type="dxa"/>
            <w:gridSpan w:val="2"/>
          </w:tcPr>
          <w:p w:rsidR="009D2D11" w:rsidRPr="006F73EA" w:rsidRDefault="000C04F9" w:rsidP="00F2197A">
            <w:pPr>
              <w:jc w:val="both"/>
            </w:pPr>
            <w:r>
              <w:t>o</w:t>
            </w:r>
            <w:r w:rsidR="009D2D11" w:rsidRPr="006F73EA">
              <w:t>dborné praxe/</w:t>
            </w:r>
            <w:r w:rsidR="009D2D11">
              <w:t xml:space="preserve"> </w:t>
            </w:r>
            <w:r w:rsidR="009D2D11" w:rsidRPr="006F73EA">
              <w:t>exkurse</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Forma způsobu ověření studijních výsledků a další požadavky na studenta</w:t>
            </w:r>
          </w:p>
        </w:tc>
        <w:tc>
          <w:tcPr>
            <w:tcW w:w="6769" w:type="dxa"/>
            <w:gridSpan w:val="7"/>
            <w:tcBorders>
              <w:bottom w:val="nil"/>
            </w:tcBorders>
          </w:tcPr>
          <w:p w:rsidR="009D2D11" w:rsidRDefault="009D2D11" w:rsidP="00F2197A">
            <w:r>
              <w:t>Způsob zakončení předmětu – zápočet</w:t>
            </w:r>
          </w:p>
          <w:p w:rsidR="009D2D11" w:rsidRDefault="009D2D11" w:rsidP="00F2197A">
            <w:r w:rsidRPr="006F73EA">
              <w:t xml:space="preserve">Požadavky na studenta </w:t>
            </w:r>
          </w:p>
          <w:p w:rsidR="009D2D11" w:rsidRDefault="009D2D11" w:rsidP="00F2197A">
            <w:r>
              <w:t>Pro získání zápočtu je nutné:</w:t>
            </w:r>
          </w:p>
          <w:p w:rsidR="009D2D11" w:rsidRDefault="009D2D11" w:rsidP="00F2197A">
            <w:r w:rsidRPr="006F73EA">
              <w:t>1. Akceptovat pokyny k pra</w:t>
            </w:r>
            <w:r>
              <w:t xml:space="preserve">xím uvedené v sylabu předmětu. </w:t>
            </w:r>
          </w:p>
          <w:p w:rsidR="009D2D11" w:rsidRDefault="009D2D11" w:rsidP="00F2197A">
            <w:r w:rsidRPr="006F73EA">
              <w:t>2. Splnit úk</w:t>
            </w:r>
            <w:r>
              <w:t>oly zadané ze strany organizace.</w:t>
            </w:r>
          </w:p>
          <w:p w:rsidR="009D2D11" w:rsidRDefault="009D2D11" w:rsidP="00F2197A">
            <w:r w:rsidRPr="006F73EA">
              <w:t>3. Vypracování závěrečné zprávy</w:t>
            </w:r>
            <w:r>
              <w:t xml:space="preserve"> po absolvování odborné praxe.</w:t>
            </w:r>
          </w:p>
          <w:p w:rsidR="009D2D11" w:rsidRPr="006F73EA" w:rsidRDefault="009D2D11" w:rsidP="00F2197A">
            <w:r w:rsidRPr="006F73EA">
              <w:t>4. Vyplnění a odevzdání dotazníků Hodnocení praxe praktikantem/stážistou a Hodnocení prakt</w:t>
            </w:r>
            <w:r>
              <w:t>ikanta stážisty/firmou.</w:t>
            </w:r>
          </w:p>
        </w:tc>
      </w:tr>
      <w:tr w:rsidR="009D2D11" w:rsidRPr="006F73EA" w:rsidTr="00F2197A">
        <w:trPr>
          <w:trHeight w:val="554"/>
        </w:trPr>
        <w:tc>
          <w:tcPr>
            <w:tcW w:w="9855" w:type="dxa"/>
            <w:gridSpan w:val="8"/>
            <w:tcBorders>
              <w:top w:val="nil"/>
            </w:tcBorders>
          </w:tcPr>
          <w:p w:rsidR="009D2D11" w:rsidRDefault="009D2D11" w:rsidP="00F2197A">
            <w:r w:rsidRPr="006F73EA">
              <w:t>Náležitosti "Závěrečné zprávy z odborné praxe":</w:t>
            </w:r>
          </w:p>
          <w:p w:rsidR="009D2D11" w:rsidRPr="006F73EA" w:rsidRDefault="009D2D11" w:rsidP="00F2197A">
            <w:r w:rsidRPr="006F73EA">
              <w:t>- musí být zpracována formou eseje</w:t>
            </w:r>
          </w:p>
          <w:p w:rsidR="009D2D11" w:rsidRPr="006F73EA" w:rsidRDefault="009D2D11" w:rsidP="00F2197A">
            <w:pPr>
              <w:jc w:val="both"/>
            </w:pPr>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9D2D11" w:rsidRPr="006F73EA" w:rsidTr="00F2197A">
        <w:trPr>
          <w:trHeight w:val="197"/>
        </w:trPr>
        <w:tc>
          <w:tcPr>
            <w:tcW w:w="3086" w:type="dxa"/>
            <w:tcBorders>
              <w:top w:val="nil"/>
            </w:tcBorders>
            <w:shd w:val="clear" w:color="auto" w:fill="F7CAAC"/>
          </w:tcPr>
          <w:p w:rsidR="009D2D11" w:rsidRPr="006F73EA" w:rsidRDefault="009D2D11" w:rsidP="00F2197A">
            <w:pPr>
              <w:jc w:val="both"/>
              <w:rPr>
                <w:b/>
              </w:rPr>
            </w:pPr>
            <w:r w:rsidRPr="006F73EA">
              <w:rPr>
                <w:b/>
              </w:rPr>
              <w:t>Garant předmětu</w:t>
            </w:r>
          </w:p>
        </w:tc>
        <w:tc>
          <w:tcPr>
            <w:tcW w:w="6769" w:type="dxa"/>
            <w:gridSpan w:val="7"/>
            <w:tcBorders>
              <w:top w:val="nil"/>
            </w:tcBorders>
          </w:tcPr>
          <w:p w:rsidR="009D2D11" w:rsidRPr="006F73EA" w:rsidRDefault="009D2D11" w:rsidP="00F2197A">
            <w:pPr>
              <w:jc w:val="both"/>
            </w:pPr>
            <w:r w:rsidRPr="006F73EA">
              <w:t>doc. Ing. David Tuček, Ph.D.</w:t>
            </w:r>
          </w:p>
        </w:tc>
      </w:tr>
      <w:tr w:rsidR="009D2D11" w:rsidRPr="006F73EA" w:rsidTr="00F2197A">
        <w:trPr>
          <w:trHeight w:val="243"/>
        </w:trPr>
        <w:tc>
          <w:tcPr>
            <w:tcW w:w="3086" w:type="dxa"/>
            <w:tcBorders>
              <w:top w:val="nil"/>
            </w:tcBorders>
            <w:shd w:val="clear" w:color="auto" w:fill="F7CAAC"/>
          </w:tcPr>
          <w:p w:rsidR="009D2D11" w:rsidRPr="006F73EA" w:rsidRDefault="009D2D11" w:rsidP="00F2197A">
            <w:pPr>
              <w:jc w:val="both"/>
              <w:rPr>
                <w:b/>
              </w:rPr>
            </w:pPr>
            <w:r w:rsidRPr="006F73EA">
              <w:rPr>
                <w:b/>
              </w:rPr>
              <w:t>Zapojení garanta do výuky předmětu</w:t>
            </w:r>
          </w:p>
        </w:tc>
        <w:tc>
          <w:tcPr>
            <w:tcW w:w="6769" w:type="dxa"/>
            <w:gridSpan w:val="7"/>
            <w:tcBorders>
              <w:top w:val="nil"/>
            </w:tcBorders>
          </w:tcPr>
          <w:p w:rsidR="009D2D11" w:rsidRPr="006F73EA" w:rsidRDefault="009D2D11" w:rsidP="00F2197A">
            <w:pPr>
              <w:jc w:val="both"/>
            </w:pPr>
            <w:r w:rsidRPr="006F73EA">
              <w:t xml:space="preserve">Garant se podílí na řízení systému nabídky odborných prací, dále dohlíží na kvalitu a vyhodnocení zpracovaných esejí. </w:t>
            </w: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Vyučující</w:t>
            </w:r>
          </w:p>
        </w:tc>
        <w:tc>
          <w:tcPr>
            <w:tcW w:w="6769" w:type="dxa"/>
            <w:gridSpan w:val="7"/>
            <w:tcBorders>
              <w:bottom w:val="nil"/>
            </w:tcBorders>
          </w:tcPr>
          <w:p w:rsidR="009D2D11" w:rsidRPr="006F73EA" w:rsidRDefault="009D2D11" w:rsidP="003F6EB7">
            <w:pPr>
              <w:jc w:val="both"/>
            </w:pPr>
            <w:r w:rsidRPr="006F73EA">
              <w:t>doc. Ing. David Tuček, Ph.D.</w:t>
            </w:r>
            <w:r w:rsidR="000C04F9">
              <w:t>(60%)</w:t>
            </w:r>
            <w:r w:rsidRPr="006F73EA">
              <w:t>, prof. Ing. Felicita Chromjaková, PhD.</w:t>
            </w:r>
            <w:r w:rsidR="000C04F9">
              <w:t xml:space="preserve"> (40%)</w:t>
            </w:r>
          </w:p>
        </w:tc>
      </w:tr>
      <w:tr w:rsidR="009D2D11" w:rsidRPr="006F73EA" w:rsidTr="00F2197A">
        <w:trPr>
          <w:trHeight w:val="144"/>
        </w:trPr>
        <w:tc>
          <w:tcPr>
            <w:tcW w:w="9855" w:type="dxa"/>
            <w:gridSpan w:val="8"/>
            <w:tcBorders>
              <w:top w:val="nil"/>
            </w:tcBorders>
          </w:tcPr>
          <w:p w:rsidR="009D2D11" w:rsidRPr="006F73EA" w:rsidRDefault="009D2D11" w:rsidP="00F2197A">
            <w:pPr>
              <w:jc w:val="both"/>
            </w:pPr>
          </w:p>
        </w:tc>
      </w:tr>
      <w:tr w:rsidR="009D2D11" w:rsidRPr="006F73EA" w:rsidTr="00F2197A">
        <w:tc>
          <w:tcPr>
            <w:tcW w:w="3086" w:type="dxa"/>
            <w:shd w:val="clear" w:color="auto" w:fill="F7CAAC"/>
          </w:tcPr>
          <w:p w:rsidR="009D2D11" w:rsidRPr="006F73EA" w:rsidRDefault="009D2D11" w:rsidP="00F2197A">
            <w:pPr>
              <w:jc w:val="both"/>
              <w:rPr>
                <w:b/>
              </w:rPr>
            </w:pPr>
            <w:r w:rsidRPr="006F73EA">
              <w:rPr>
                <w:b/>
              </w:rPr>
              <w:t>Stručná anotace předmětu</w:t>
            </w:r>
          </w:p>
        </w:tc>
        <w:tc>
          <w:tcPr>
            <w:tcW w:w="6769" w:type="dxa"/>
            <w:gridSpan w:val="7"/>
            <w:tcBorders>
              <w:bottom w:val="nil"/>
            </w:tcBorders>
          </w:tcPr>
          <w:p w:rsidR="009D2D11" w:rsidRPr="006F73EA" w:rsidRDefault="009D2D11" w:rsidP="00F2197A">
            <w:pPr>
              <w:jc w:val="both"/>
            </w:pPr>
          </w:p>
        </w:tc>
      </w:tr>
      <w:tr w:rsidR="009D2D11" w:rsidRPr="006F73EA" w:rsidTr="00F2197A">
        <w:trPr>
          <w:trHeight w:val="2788"/>
        </w:trPr>
        <w:tc>
          <w:tcPr>
            <w:tcW w:w="9855" w:type="dxa"/>
            <w:gridSpan w:val="8"/>
            <w:tcBorders>
              <w:top w:val="nil"/>
              <w:bottom w:val="single" w:sz="12" w:space="0" w:color="auto"/>
            </w:tcBorders>
          </w:tcPr>
          <w:p w:rsidR="009D2D11" w:rsidRPr="006F73EA" w:rsidRDefault="009D2D11" w:rsidP="00F2197A">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9D2D11" w:rsidRPr="006F73EA" w:rsidRDefault="009D2D11" w:rsidP="00F2197A">
            <w:pPr>
              <w:spacing w:after="120"/>
              <w:jc w:val="both"/>
            </w:pPr>
            <w:r w:rsidRPr="006F73EA">
              <w:t xml:space="preserve">Délka pobytu studenta v daném podniku (organizaci), je omezena pouze minimální vyžadovanou délkou a ta </w:t>
            </w:r>
            <w:r w:rsidRPr="000474BE">
              <w:t>je 26 hod/semestr</w:t>
            </w:r>
            <w:r w:rsidRPr="000474BE">
              <w:rPr>
                <w:color w:val="FF0000"/>
              </w:rPr>
              <w:t xml:space="preserve"> </w:t>
            </w:r>
            <w:r w:rsidRPr="000474BE">
              <w:t>a může probíhat i blokově.</w:t>
            </w:r>
            <w:r w:rsidRPr="006F73EA">
              <w:t xml:space="preserve"> </w:t>
            </w:r>
          </w:p>
        </w:tc>
      </w:tr>
      <w:tr w:rsidR="009D2D11" w:rsidRPr="006F73EA" w:rsidTr="00F2197A">
        <w:trPr>
          <w:trHeight w:val="265"/>
        </w:trPr>
        <w:tc>
          <w:tcPr>
            <w:tcW w:w="3653" w:type="dxa"/>
            <w:gridSpan w:val="2"/>
            <w:tcBorders>
              <w:top w:val="nil"/>
            </w:tcBorders>
            <w:shd w:val="clear" w:color="auto" w:fill="F7CAAC"/>
          </w:tcPr>
          <w:p w:rsidR="009D2D11" w:rsidRPr="006F73EA" w:rsidRDefault="009D2D11" w:rsidP="00F2197A">
            <w:pPr>
              <w:jc w:val="both"/>
            </w:pPr>
            <w:r w:rsidRPr="006F73EA">
              <w:rPr>
                <w:b/>
              </w:rPr>
              <w:t>Studijní literatura a studijní pomůcky</w:t>
            </w:r>
          </w:p>
        </w:tc>
        <w:tc>
          <w:tcPr>
            <w:tcW w:w="6202" w:type="dxa"/>
            <w:gridSpan w:val="6"/>
            <w:tcBorders>
              <w:top w:val="nil"/>
              <w:bottom w:val="nil"/>
            </w:tcBorders>
          </w:tcPr>
          <w:p w:rsidR="009D2D11" w:rsidRPr="006F73EA" w:rsidRDefault="009D2D11" w:rsidP="00F2197A">
            <w:pPr>
              <w:jc w:val="both"/>
            </w:pPr>
          </w:p>
        </w:tc>
      </w:tr>
      <w:tr w:rsidR="009D2D11" w:rsidRPr="006F73EA" w:rsidTr="00F2197A">
        <w:trPr>
          <w:trHeight w:val="1032"/>
        </w:trPr>
        <w:tc>
          <w:tcPr>
            <w:tcW w:w="9855" w:type="dxa"/>
            <w:gridSpan w:val="8"/>
            <w:tcBorders>
              <w:top w:val="nil"/>
            </w:tcBorders>
          </w:tcPr>
          <w:p w:rsidR="009D2D11" w:rsidRPr="00963E1F" w:rsidRDefault="009D2D11" w:rsidP="00F2197A">
            <w:pPr>
              <w:jc w:val="both"/>
              <w:rPr>
                <w:b/>
              </w:rPr>
            </w:pPr>
            <w:r w:rsidRPr="00963E1F">
              <w:rPr>
                <w:b/>
              </w:rPr>
              <w:t>Povinná literatura</w:t>
            </w:r>
          </w:p>
          <w:p w:rsidR="009D2D11" w:rsidRDefault="009D2D11" w:rsidP="00F2197A">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9D2D11" w:rsidRPr="006F73EA" w:rsidRDefault="009D2D11" w:rsidP="00F2197A">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9D2D11" w:rsidRPr="006F73E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Pr="006F73EA" w:rsidRDefault="009D2D11" w:rsidP="00F2197A">
            <w:pPr>
              <w:jc w:val="center"/>
              <w:rPr>
                <w:b/>
              </w:rPr>
            </w:pPr>
            <w:r w:rsidRPr="006F73EA">
              <w:rPr>
                <w:b/>
              </w:rPr>
              <w:t>Informace ke kombinované nebo distanční formě</w:t>
            </w:r>
          </w:p>
        </w:tc>
      </w:tr>
      <w:tr w:rsidR="009D2D11" w:rsidRPr="006F73EA" w:rsidTr="00F2197A">
        <w:tc>
          <w:tcPr>
            <w:tcW w:w="4787" w:type="dxa"/>
            <w:gridSpan w:val="3"/>
            <w:tcBorders>
              <w:top w:val="single" w:sz="2" w:space="0" w:color="auto"/>
            </w:tcBorders>
            <w:shd w:val="clear" w:color="auto" w:fill="F7CAAC"/>
          </w:tcPr>
          <w:p w:rsidR="009D2D11" w:rsidRPr="006F73EA" w:rsidRDefault="009D2D11" w:rsidP="00F2197A">
            <w:pPr>
              <w:jc w:val="both"/>
            </w:pPr>
            <w:r w:rsidRPr="006F73EA">
              <w:rPr>
                <w:b/>
              </w:rPr>
              <w:t>Rozsah konzultací (soustředění)</w:t>
            </w:r>
          </w:p>
        </w:tc>
        <w:tc>
          <w:tcPr>
            <w:tcW w:w="889" w:type="dxa"/>
            <w:tcBorders>
              <w:top w:val="single" w:sz="2" w:space="0" w:color="auto"/>
            </w:tcBorders>
          </w:tcPr>
          <w:p w:rsidR="009D2D11" w:rsidRPr="006F73EA" w:rsidRDefault="009D2D11" w:rsidP="00F2197A">
            <w:pPr>
              <w:jc w:val="both"/>
            </w:pPr>
            <w:r w:rsidRPr="006F73EA">
              <w:t>20</w:t>
            </w:r>
          </w:p>
        </w:tc>
        <w:tc>
          <w:tcPr>
            <w:tcW w:w="4179" w:type="dxa"/>
            <w:gridSpan w:val="4"/>
            <w:tcBorders>
              <w:top w:val="single" w:sz="2" w:space="0" w:color="auto"/>
            </w:tcBorders>
            <w:shd w:val="clear" w:color="auto" w:fill="F7CAAC"/>
          </w:tcPr>
          <w:p w:rsidR="009D2D11" w:rsidRPr="006F73EA" w:rsidRDefault="009D2D11" w:rsidP="00F2197A">
            <w:pPr>
              <w:jc w:val="both"/>
              <w:rPr>
                <w:b/>
              </w:rPr>
            </w:pPr>
            <w:r w:rsidRPr="006F73EA">
              <w:rPr>
                <w:b/>
              </w:rPr>
              <w:t xml:space="preserve">hodin </w:t>
            </w:r>
          </w:p>
        </w:tc>
      </w:tr>
      <w:tr w:rsidR="009D2D11" w:rsidRPr="006F73EA" w:rsidTr="00F2197A">
        <w:tc>
          <w:tcPr>
            <w:tcW w:w="9855" w:type="dxa"/>
            <w:gridSpan w:val="8"/>
            <w:shd w:val="clear" w:color="auto" w:fill="F7CAAC"/>
          </w:tcPr>
          <w:p w:rsidR="009D2D11" w:rsidRPr="006F73EA" w:rsidRDefault="009D2D11" w:rsidP="00F2197A">
            <w:pPr>
              <w:jc w:val="both"/>
              <w:rPr>
                <w:b/>
              </w:rPr>
            </w:pPr>
            <w:r w:rsidRPr="006F73EA">
              <w:rPr>
                <w:b/>
              </w:rPr>
              <w:t>Informace o způsobu kontaktu s vyučujícím</w:t>
            </w:r>
          </w:p>
        </w:tc>
      </w:tr>
      <w:tr w:rsidR="009D2D11" w:rsidRPr="006F73EA" w:rsidTr="00F2197A">
        <w:trPr>
          <w:trHeight w:val="804"/>
        </w:trPr>
        <w:tc>
          <w:tcPr>
            <w:tcW w:w="9855" w:type="dxa"/>
            <w:gridSpan w:val="8"/>
          </w:tcPr>
          <w:p w:rsidR="009D2D11" w:rsidRPr="006F73EA" w:rsidRDefault="009D2D11" w:rsidP="00F2197A">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9D2D11" w:rsidRPr="006F73EA" w:rsidRDefault="009D2D11" w:rsidP="00F2197A">
            <w:pPr>
              <w:jc w:val="both"/>
            </w:pPr>
          </w:p>
        </w:tc>
      </w:tr>
    </w:tbl>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AE06BA">
              <w:t>Aplikovaná statistika I</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w:t>
            </w:r>
            <w:r w:rsidR="009D6100">
              <w:t>Z</w:t>
            </w:r>
            <w:r>
              <w:t>“</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2/L</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26p + 26c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52</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5</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t xml:space="preserve">Požadavky na zápočet: </w:t>
            </w:r>
            <w:r w:rsidR="00B224FB">
              <w:t xml:space="preserve">80% aktivní účast na cvičeních, </w:t>
            </w:r>
            <w:r>
              <w:t xml:space="preserve">2 zápočtové písemky musí být splněny nad 60 </w:t>
            </w:r>
            <w:r w:rsidRPr="0052168E">
              <w:rPr>
                <w:lang w:val="en-GB"/>
              </w:rPr>
              <w:t>%</w:t>
            </w:r>
            <w:r w:rsidR="00B224FB">
              <w:t>.</w:t>
            </w:r>
          </w:p>
          <w:p w:rsidR="009D2D11" w:rsidRDefault="009D2D11" w:rsidP="009D2D11">
            <w:pPr>
              <w:jc w:val="both"/>
            </w:pPr>
            <w:r>
              <w:t>Požadavky na zkoušku: písemný test, 2 části (příklady + teorie) s maximálním možným počtem dosažitelných bodů 35, kde musí být každá část alespoň na 50 %.</w:t>
            </w:r>
          </w:p>
        </w:tc>
      </w:tr>
      <w:tr w:rsidR="009D2D11" w:rsidTr="00F2197A">
        <w:trPr>
          <w:trHeight w:val="60"/>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t>Ing. et Ing. Martin Kovářík,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2C2D2E" w:rsidP="002C2D2E">
            <w:pPr>
              <w:jc w:val="both"/>
            </w:pPr>
            <w:r w:rsidRPr="002C2D2E">
              <w:t xml:space="preserve">Garant se podílí na přednáškách v rozsahu </w:t>
            </w:r>
            <w:r>
              <w:t>100 %, dále stanovuje koncepci cvičení</w:t>
            </w:r>
            <w:r w:rsidRPr="002C2D2E">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pPr>
              <w:jc w:val="both"/>
            </w:pPr>
            <w:r>
              <w:t>Ing. et Ing. Martin Kovářík, Ph.D. – přednášky (100%)</w:t>
            </w:r>
          </w:p>
        </w:tc>
      </w:tr>
      <w:tr w:rsidR="009D2D11" w:rsidTr="00F2197A">
        <w:trPr>
          <w:trHeight w:val="108"/>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Pr="00AA1FDA" w:rsidRDefault="009D2D11" w:rsidP="00F2197A">
            <w:pPr>
              <w:pStyle w:val="paragraph"/>
              <w:spacing w:before="0" w:beforeAutospacing="0" w:after="0" w:afterAutospacing="0"/>
              <w:jc w:val="both"/>
              <w:textAlignment w:val="baseline"/>
              <w:rPr>
                <w:sz w:val="20"/>
                <w:szCs w:val="22"/>
                <w:lang w:val="cs-CZ"/>
              </w:rPr>
            </w:pPr>
            <w:r w:rsidRPr="00AA1FDA">
              <w:rPr>
                <w:rStyle w:val="normaltextrun"/>
                <w:sz w:val="20"/>
                <w:szCs w:val="22"/>
                <w:lang w:val="cs-CZ"/>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AA1FDA">
              <w:rPr>
                <w:rStyle w:val="eop"/>
                <w:rFonts w:eastAsiaTheme="minorEastAsia"/>
                <w:sz w:val="20"/>
                <w:szCs w:val="22"/>
              </w:rPr>
              <w:t xml:space="preserve"> </w:t>
            </w:r>
          </w:p>
          <w:p w:rsidR="009D2D11" w:rsidRPr="00AA1FDA" w:rsidRDefault="009D2D11" w:rsidP="00F2197A">
            <w:pPr>
              <w:pStyle w:val="paragraph"/>
              <w:spacing w:before="0" w:beforeAutospacing="0" w:after="0" w:afterAutospacing="0"/>
              <w:jc w:val="both"/>
              <w:textAlignment w:val="baseline"/>
              <w:rPr>
                <w:sz w:val="22"/>
              </w:rPr>
            </w:pPr>
            <w:r w:rsidRPr="00AA1FDA">
              <w:rPr>
                <w:rStyle w:val="normaltextrun"/>
                <w:sz w:val="20"/>
                <w:szCs w:val="22"/>
                <w:lang w:val="cs-CZ"/>
              </w:rPr>
              <w:t>Obsah</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Teoretický úvod</w:t>
            </w:r>
            <w:r w:rsidRPr="00AA1FDA">
              <w:rPr>
                <w:rStyle w:val="eop"/>
                <w:rFonts w:eastAsiaTheme="minorEastAsia"/>
                <w:sz w:val="20"/>
                <w:szCs w:val="22"/>
              </w:rPr>
              <w:t>, softwarové možnosti statistického zpracování dat</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Základní pojmy popisné statistiky</w:t>
            </w:r>
            <w:r w:rsidRPr="00AA1FDA">
              <w:rPr>
                <w:rStyle w:val="eop"/>
                <w:rFonts w:eastAsiaTheme="minorEastAsia"/>
                <w:sz w:val="20"/>
                <w:szCs w:val="22"/>
              </w:rPr>
              <w:t>, interpretace charakteristik polohy a variability</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Aplikace popisné statistiky v průmyslové praxi – </w:t>
            </w:r>
            <w:r w:rsidRPr="00AA1FDA">
              <w:rPr>
                <w:rStyle w:val="spellingerror"/>
                <w:rFonts w:eastAsiaTheme="minorEastAsia"/>
                <w:sz w:val="20"/>
                <w:szCs w:val="22"/>
                <w:lang w:val="cs-CZ"/>
              </w:rPr>
              <w:t xml:space="preserve">Číselná </w:t>
            </w:r>
            <w:r w:rsidRPr="00AA1FDA">
              <w:rPr>
                <w:rStyle w:val="normaltextrun"/>
                <w:sz w:val="20"/>
                <w:szCs w:val="22"/>
                <w:lang w:val="cs-CZ"/>
              </w:rPr>
              <w:t xml:space="preserve">a </w:t>
            </w:r>
            <w:r w:rsidRPr="00AA1FDA">
              <w:rPr>
                <w:rStyle w:val="spellingerror"/>
                <w:rFonts w:eastAsiaTheme="minorEastAsia"/>
                <w:sz w:val="20"/>
                <w:szCs w:val="22"/>
                <w:lang w:val="cs-CZ"/>
              </w:rPr>
              <w:t>grafická</w:t>
            </w:r>
            <w:r w:rsidRPr="00AA1FDA">
              <w:rPr>
                <w:rStyle w:val="normaltextrun"/>
                <w:sz w:val="20"/>
                <w:szCs w:val="22"/>
                <w:lang w:val="cs-CZ"/>
              </w:rPr>
              <w:t xml:space="preserve"> interpretace </w:t>
            </w:r>
            <w:r w:rsidRPr="00AA1FDA">
              <w:rPr>
                <w:rStyle w:val="spellingerror"/>
                <w:rFonts w:eastAsiaTheme="minorEastAsia"/>
                <w:sz w:val="20"/>
                <w:szCs w:val="22"/>
                <w:lang w:val="cs-CZ"/>
              </w:rPr>
              <w:t>datových</w:t>
            </w:r>
            <w:r w:rsidRPr="00AA1FDA">
              <w:rPr>
                <w:rStyle w:val="normaltextrun"/>
                <w:sz w:val="20"/>
                <w:szCs w:val="22"/>
                <w:lang w:val="cs-CZ"/>
              </w:rPr>
              <w:t xml:space="preserve"> souborů</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Náhodná veličina </w:t>
            </w:r>
            <w:r w:rsidRPr="00AA1FDA">
              <w:rPr>
                <w:rStyle w:val="normaltextrun"/>
                <w:sz w:val="20"/>
                <w:szCs w:val="22"/>
                <w:lang w:val="cs-CZ"/>
              </w:rPr>
              <w:softHyphen/>
              <w:t xml:space="preserve"> </w:t>
            </w:r>
            <w:r w:rsidRPr="00AA1FDA">
              <w:rPr>
                <w:rStyle w:val="spellingerror"/>
                <w:rFonts w:eastAsiaTheme="minorEastAsia"/>
                <w:sz w:val="20"/>
                <w:szCs w:val="22"/>
                <w:lang w:val="cs-CZ"/>
              </w:rPr>
              <w:t>proč</w:t>
            </w:r>
            <w:r w:rsidRPr="00AA1FDA">
              <w:rPr>
                <w:rStyle w:val="normaltextrun"/>
                <w:sz w:val="20"/>
                <w:szCs w:val="22"/>
                <w:lang w:val="cs-CZ"/>
              </w:rPr>
              <w:t xml:space="preserve"> ji </w:t>
            </w:r>
            <w:r w:rsidRPr="00AA1FDA">
              <w:rPr>
                <w:rStyle w:val="spellingerror"/>
                <w:rFonts w:eastAsiaTheme="minorEastAsia"/>
                <w:sz w:val="20"/>
                <w:szCs w:val="22"/>
                <w:lang w:val="cs-CZ"/>
              </w:rPr>
              <w:t>zavádíme</w:t>
            </w:r>
            <w:r w:rsidRPr="00AA1FDA">
              <w:rPr>
                <w:rStyle w:val="normaltextrun"/>
                <w:sz w:val="20"/>
                <w:szCs w:val="22"/>
                <w:lang w:val="cs-CZ"/>
              </w:rPr>
              <w:t xml:space="preserve"> a </w:t>
            </w:r>
            <w:r w:rsidRPr="00AA1FDA">
              <w:rPr>
                <w:rStyle w:val="spellingerror"/>
                <w:rFonts w:eastAsiaTheme="minorEastAsia"/>
                <w:sz w:val="20"/>
                <w:szCs w:val="22"/>
                <w:lang w:val="cs-CZ"/>
              </w:rPr>
              <w:t>proč</w:t>
            </w:r>
            <w:r w:rsidRPr="00AA1FDA">
              <w:rPr>
                <w:rStyle w:val="normaltextrun"/>
                <w:sz w:val="20"/>
                <w:szCs w:val="22"/>
                <w:lang w:val="cs-CZ"/>
              </w:rPr>
              <w:t xml:space="preserve"> je tento pojem tak </w:t>
            </w:r>
            <w:r w:rsidRPr="00AA1FDA">
              <w:rPr>
                <w:rStyle w:val="spellingerror"/>
                <w:rFonts w:eastAsiaTheme="minorEastAsia"/>
                <w:sz w:val="20"/>
                <w:szCs w:val="22"/>
                <w:lang w:val="cs-CZ"/>
              </w:rPr>
              <w:t>důležitý</w:t>
            </w:r>
            <w:r w:rsidRPr="00AA1FDA">
              <w:rPr>
                <w:rStyle w:val="normaltextrun"/>
                <w:sz w:val="20"/>
                <w:szCs w:val="22"/>
                <w:lang w:val="cs-CZ"/>
              </w:rPr>
              <w:t xml:space="preserve"> v </w:t>
            </w:r>
            <w:r w:rsidRPr="00AA1FDA">
              <w:rPr>
                <w:rStyle w:val="spellingerror"/>
                <w:rFonts w:eastAsiaTheme="minorEastAsia"/>
                <w:sz w:val="20"/>
                <w:szCs w:val="22"/>
                <w:lang w:val="cs-CZ"/>
              </w:rPr>
              <w:t>matematické</w:t>
            </w:r>
            <w:r w:rsidRPr="00AA1FDA">
              <w:rPr>
                <w:rStyle w:val="normaltextrun"/>
                <w:sz w:val="20"/>
                <w:szCs w:val="22"/>
                <w:lang w:val="cs-CZ"/>
              </w:rPr>
              <w:t xml:space="preserve"> statistice</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Aplikace </w:t>
            </w:r>
            <w:r w:rsidRPr="00AA1FDA">
              <w:rPr>
                <w:rStyle w:val="spellingerror"/>
                <w:rFonts w:eastAsiaTheme="minorEastAsia"/>
                <w:sz w:val="20"/>
                <w:szCs w:val="22"/>
                <w:lang w:val="cs-CZ"/>
              </w:rPr>
              <w:t>normálního</w:t>
            </w:r>
            <w:r w:rsidRPr="00AA1FDA">
              <w:rPr>
                <w:rStyle w:val="normaltextrun"/>
                <w:sz w:val="20"/>
                <w:szCs w:val="22"/>
                <w:lang w:val="cs-CZ"/>
              </w:rPr>
              <w:t xml:space="preserve"> </w:t>
            </w:r>
            <w:r w:rsidRPr="00AA1FDA">
              <w:rPr>
                <w:rStyle w:val="spellingerror"/>
                <w:rFonts w:eastAsiaTheme="minorEastAsia"/>
                <w:sz w:val="20"/>
                <w:szCs w:val="22"/>
                <w:lang w:val="cs-CZ"/>
              </w:rPr>
              <w:t>rozdělení</w:t>
            </w:r>
            <w:r w:rsidRPr="00AA1FDA">
              <w:rPr>
                <w:rStyle w:val="normaltextrun"/>
                <w:sz w:val="20"/>
                <w:szCs w:val="22"/>
                <w:lang w:val="cs-CZ"/>
              </w:rPr>
              <w:t xml:space="preserve"> </w:t>
            </w:r>
            <w:r w:rsidRPr="00AA1FDA">
              <w:rPr>
                <w:rStyle w:val="spellingerror"/>
                <w:rFonts w:eastAsiaTheme="minorEastAsia"/>
                <w:sz w:val="20"/>
                <w:szCs w:val="22"/>
                <w:lang w:val="cs-CZ"/>
              </w:rPr>
              <w:t>náhodné</w:t>
            </w:r>
            <w:r w:rsidRPr="00AA1FDA">
              <w:rPr>
                <w:rStyle w:val="normaltextrun"/>
                <w:sz w:val="20"/>
                <w:szCs w:val="22"/>
                <w:lang w:val="cs-CZ"/>
              </w:rPr>
              <w:t xml:space="preserve"> </w:t>
            </w:r>
            <w:r w:rsidRPr="00AA1FDA">
              <w:rPr>
                <w:rStyle w:val="spellingerror"/>
                <w:rFonts w:eastAsiaTheme="minorEastAsia"/>
                <w:sz w:val="20"/>
                <w:szCs w:val="22"/>
                <w:lang w:val="cs-CZ"/>
              </w:rPr>
              <w:t>veličiny</w:t>
            </w:r>
            <w:r w:rsidRPr="00AA1FDA">
              <w:rPr>
                <w:rStyle w:val="normaltextrun"/>
                <w:sz w:val="20"/>
                <w:szCs w:val="22"/>
                <w:lang w:val="cs-CZ"/>
              </w:rPr>
              <w:t xml:space="preserve"> ve </w:t>
            </w:r>
            <w:r w:rsidRPr="00AA1FDA">
              <w:rPr>
                <w:rStyle w:val="spellingerror"/>
                <w:rFonts w:eastAsiaTheme="minorEastAsia"/>
                <w:sz w:val="20"/>
                <w:szCs w:val="22"/>
                <w:lang w:val="cs-CZ"/>
              </w:rPr>
              <w:t>statistickém</w:t>
            </w:r>
            <w:r w:rsidRPr="00AA1FDA">
              <w:rPr>
                <w:rStyle w:val="normaltextrun"/>
                <w:sz w:val="20"/>
                <w:szCs w:val="22"/>
                <w:lang w:val="cs-CZ"/>
              </w:rPr>
              <w:t xml:space="preserve"> </w:t>
            </w:r>
            <w:r w:rsidRPr="00AA1FDA">
              <w:rPr>
                <w:rStyle w:val="spellingerror"/>
                <w:rFonts w:eastAsiaTheme="minorEastAsia"/>
                <w:sz w:val="20"/>
                <w:szCs w:val="22"/>
                <w:lang w:val="cs-CZ"/>
              </w:rPr>
              <w:t>řízení</w:t>
            </w:r>
            <w:r w:rsidRPr="00AA1FDA">
              <w:rPr>
                <w:rStyle w:val="normaltextrun"/>
                <w:sz w:val="20"/>
                <w:szCs w:val="22"/>
                <w:lang w:val="cs-CZ"/>
              </w:rPr>
              <w:t xml:space="preserve"> kvality</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Základní pojmy </w:t>
            </w:r>
            <w:r w:rsidRPr="00AA1FDA">
              <w:rPr>
                <w:rStyle w:val="spellingerror"/>
                <w:rFonts w:eastAsiaTheme="minorEastAsia"/>
                <w:sz w:val="20"/>
                <w:szCs w:val="22"/>
                <w:lang w:val="cs-CZ"/>
              </w:rPr>
              <w:t>matematické</w:t>
            </w:r>
            <w:r w:rsidRPr="00AA1FDA">
              <w:rPr>
                <w:rStyle w:val="normaltextrun"/>
                <w:sz w:val="20"/>
                <w:szCs w:val="22"/>
                <w:lang w:val="cs-CZ"/>
              </w:rPr>
              <w:t xml:space="preserve"> statistiky </w:t>
            </w:r>
            <w:r w:rsidRPr="00AA1FDA">
              <w:rPr>
                <w:rStyle w:val="normaltextrun"/>
                <w:sz w:val="20"/>
                <w:szCs w:val="22"/>
                <w:lang w:val="cs-CZ"/>
              </w:rPr>
              <w:softHyphen/>
              <w:t xml:space="preserve"> role </w:t>
            </w:r>
            <w:r w:rsidRPr="00AA1FDA">
              <w:rPr>
                <w:rStyle w:val="spellingerror"/>
                <w:rFonts w:eastAsiaTheme="minorEastAsia"/>
                <w:sz w:val="20"/>
                <w:szCs w:val="22"/>
                <w:lang w:val="cs-CZ"/>
              </w:rPr>
              <w:t>náhodného</w:t>
            </w:r>
            <w:r w:rsidRPr="00AA1FDA">
              <w:rPr>
                <w:rStyle w:val="normaltextrun"/>
                <w:sz w:val="20"/>
                <w:szCs w:val="22"/>
                <w:lang w:val="cs-CZ"/>
              </w:rPr>
              <w:t xml:space="preserve"> výběru v oblasti </w:t>
            </w:r>
            <w:r w:rsidRPr="00AA1FDA">
              <w:rPr>
                <w:rStyle w:val="spellingerror"/>
                <w:rFonts w:eastAsiaTheme="minorEastAsia"/>
                <w:sz w:val="20"/>
                <w:szCs w:val="22"/>
                <w:lang w:val="cs-CZ"/>
              </w:rPr>
              <w:t>matematické</w:t>
            </w:r>
            <w:r w:rsidRPr="00AA1FDA">
              <w:rPr>
                <w:rStyle w:val="normaltextrun"/>
                <w:sz w:val="20"/>
                <w:szCs w:val="22"/>
                <w:lang w:val="cs-CZ"/>
              </w:rPr>
              <w:t xml:space="preserve"> statistiky</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0"/>
                <w:szCs w:val="22"/>
                <w:lang w:val="cs-CZ"/>
              </w:rPr>
            </w:pPr>
            <w:r w:rsidRPr="00AA1FDA">
              <w:rPr>
                <w:rStyle w:val="normaltextrun"/>
                <w:sz w:val="20"/>
                <w:szCs w:val="22"/>
                <w:lang w:val="cs-CZ"/>
              </w:rPr>
              <w:t xml:space="preserve">Bodové a intervalové odhady parametrů </w:t>
            </w:r>
            <w:r w:rsidRPr="00AA1FDA">
              <w:rPr>
                <w:rStyle w:val="normaltextrun"/>
                <w:sz w:val="20"/>
                <w:szCs w:val="22"/>
                <w:lang w:val="cs-CZ"/>
              </w:rPr>
              <w:softHyphen/>
              <w:t xml:space="preserve"> jejich </w:t>
            </w:r>
            <w:r w:rsidRPr="00AA1FDA">
              <w:rPr>
                <w:rStyle w:val="spellingerror"/>
                <w:rFonts w:eastAsiaTheme="minorEastAsia"/>
                <w:sz w:val="20"/>
                <w:szCs w:val="22"/>
                <w:lang w:val="cs-CZ"/>
              </w:rPr>
              <w:t>praktické</w:t>
            </w:r>
            <w:r w:rsidRPr="00AA1FDA">
              <w:rPr>
                <w:rStyle w:val="normaltextrun"/>
                <w:sz w:val="20"/>
                <w:szCs w:val="22"/>
                <w:lang w:val="cs-CZ"/>
              </w:rPr>
              <w:t xml:space="preserve"> </w:t>
            </w:r>
            <w:r w:rsidRPr="00AA1FDA">
              <w:rPr>
                <w:rStyle w:val="spellingerror"/>
                <w:rFonts w:eastAsiaTheme="minorEastAsia"/>
                <w:sz w:val="20"/>
                <w:szCs w:val="22"/>
                <w:lang w:val="cs-CZ"/>
              </w:rPr>
              <w:t>použití</w:t>
            </w:r>
            <w:r w:rsidRPr="00AA1FDA">
              <w:rPr>
                <w:rStyle w:val="eop"/>
                <w:rFonts w:eastAsiaTheme="minorEastAsia"/>
                <w:sz w:val="20"/>
                <w:szCs w:val="22"/>
              </w:rPr>
              <w:t xml:space="preserve"> </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rStyle w:val="eop"/>
                <w:sz w:val="22"/>
              </w:rPr>
            </w:pPr>
            <w:r w:rsidRPr="00AA1FDA">
              <w:rPr>
                <w:rStyle w:val="normaltextrun"/>
                <w:sz w:val="20"/>
                <w:szCs w:val="22"/>
                <w:lang w:val="cs-CZ"/>
              </w:rPr>
              <w:t>Princip testování statistických hypotéz z hlediska výzkumu a praxe</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sz w:val="22"/>
              </w:rPr>
            </w:pPr>
            <w:r w:rsidRPr="00AA1FDA">
              <w:rPr>
                <w:rStyle w:val="eop"/>
                <w:rFonts w:eastAsiaTheme="minorEastAsia"/>
                <w:sz w:val="20"/>
                <w:szCs w:val="22"/>
              </w:rPr>
              <w:t>Ověřování předpokladů pro použití parametrických testů</w:t>
            </w:r>
          </w:p>
          <w:p w:rsidR="009D2D11" w:rsidRPr="00AA1FDA" w:rsidRDefault="009D2D11" w:rsidP="00693D56">
            <w:pPr>
              <w:pStyle w:val="paragraph"/>
              <w:numPr>
                <w:ilvl w:val="0"/>
                <w:numId w:val="24"/>
              </w:numPr>
              <w:spacing w:before="0" w:beforeAutospacing="0" w:after="0" w:afterAutospacing="0"/>
              <w:ind w:left="247" w:hanging="247"/>
              <w:jc w:val="both"/>
              <w:textAlignment w:val="baseline"/>
              <w:rPr>
                <w:rStyle w:val="normaltextrun"/>
                <w:sz w:val="20"/>
                <w:szCs w:val="22"/>
                <w:lang w:val="cs-CZ"/>
              </w:rPr>
            </w:pPr>
            <w:r w:rsidRPr="00AA1FDA">
              <w:rPr>
                <w:rStyle w:val="normaltextrun"/>
                <w:sz w:val="20"/>
                <w:szCs w:val="22"/>
                <w:lang w:val="cs-CZ"/>
              </w:rPr>
              <w:t>Parametrické testy o průměru, rozptylu a relativní četnosti</w:t>
            </w:r>
          </w:p>
          <w:p w:rsidR="009D2D11" w:rsidRPr="00255F9B" w:rsidRDefault="009D2D11" w:rsidP="00693D56">
            <w:pPr>
              <w:pStyle w:val="paragraph"/>
              <w:numPr>
                <w:ilvl w:val="0"/>
                <w:numId w:val="24"/>
              </w:numPr>
              <w:spacing w:before="0" w:beforeAutospacing="0" w:after="0" w:afterAutospacing="0"/>
              <w:ind w:left="247" w:hanging="247"/>
              <w:jc w:val="both"/>
              <w:textAlignment w:val="baseline"/>
              <w:rPr>
                <w:sz w:val="22"/>
                <w:szCs w:val="22"/>
                <w:lang w:val="cs-CZ"/>
              </w:rPr>
            </w:pPr>
            <w:r w:rsidRPr="00AA1FDA">
              <w:rPr>
                <w:rStyle w:val="normaltextrun"/>
                <w:sz w:val="20"/>
                <w:szCs w:val="22"/>
                <w:lang w:val="cs-CZ"/>
              </w:rPr>
              <w:t xml:space="preserve">Statistická analýza dat – </w:t>
            </w:r>
            <w:r w:rsidRPr="00AA1FDA">
              <w:rPr>
                <w:rStyle w:val="spellingerror"/>
                <w:rFonts w:eastAsiaTheme="minorEastAsia"/>
                <w:sz w:val="20"/>
                <w:szCs w:val="22"/>
                <w:lang w:val="cs-CZ"/>
              </w:rPr>
              <w:t>praktické</w:t>
            </w:r>
            <w:r w:rsidRPr="00AA1FDA">
              <w:rPr>
                <w:rStyle w:val="normaltextrun"/>
                <w:sz w:val="20"/>
                <w:szCs w:val="22"/>
                <w:lang w:val="cs-CZ"/>
              </w:rPr>
              <w:t xml:space="preserve"> </w:t>
            </w:r>
            <w:r w:rsidRPr="00AA1FDA">
              <w:rPr>
                <w:rStyle w:val="spellingerror"/>
                <w:rFonts w:eastAsiaTheme="minorEastAsia"/>
                <w:sz w:val="20"/>
                <w:szCs w:val="22"/>
                <w:lang w:val="cs-CZ"/>
              </w:rPr>
              <w:t>ukázky</w:t>
            </w:r>
            <w:r w:rsidRPr="00AA1FDA">
              <w:rPr>
                <w:rStyle w:val="normaltextrun"/>
                <w:sz w:val="20"/>
                <w:szCs w:val="22"/>
                <w:lang w:val="cs-CZ"/>
              </w:rPr>
              <w:t xml:space="preserve"> aplikaci </w:t>
            </w:r>
            <w:r w:rsidRPr="00AA1FDA">
              <w:rPr>
                <w:rStyle w:val="spellingerror"/>
                <w:rFonts w:eastAsiaTheme="minorEastAsia"/>
                <w:sz w:val="20"/>
                <w:szCs w:val="22"/>
                <w:lang w:val="cs-CZ"/>
              </w:rPr>
              <w:t>statistické</w:t>
            </w:r>
            <w:r w:rsidRPr="00AA1FDA">
              <w:rPr>
                <w:rStyle w:val="normaltextrun"/>
                <w:sz w:val="20"/>
                <w:szCs w:val="22"/>
                <w:lang w:val="cs-CZ"/>
              </w:rPr>
              <w:t xml:space="preserve"> inference</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52168E" w:rsidRDefault="009D2D11" w:rsidP="00F2197A">
            <w:pPr>
              <w:jc w:val="both"/>
              <w:rPr>
                <w:b/>
              </w:rPr>
            </w:pPr>
            <w:r w:rsidRPr="0052168E">
              <w:rPr>
                <w:b/>
              </w:rPr>
              <w:t>Povinná literatura</w:t>
            </w:r>
          </w:p>
          <w:p w:rsidR="009D2D11" w:rsidRPr="00C103F5" w:rsidRDefault="009D2D11" w:rsidP="00F2197A">
            <w:pPr>
              <w:jc w:val="both"/>
              <w:rPr>
                <w:rStyle w:val="normaltextrun"/>
                <w:lang w:eastAsia="en-US"/>
              </w:rPr>
            </w:pPr>
            <w:r w:rsidRPr="00C103F5">
              <w:rPr>
                <w:rStyle w:val="normaltextrun"/>
                <w:lang w:eastAsia="en-US"/>
              </w:rPr>
              <w:t xml:space="preserve">KOVÁŘÍK, M., KLÍMEK, P. </w:t>
            </w:r>
            <w:r w:rsidRPr="00C103F5">
              <w:rPr>
                <w:rStyle w:val="normaltextrun"/>
                <w:i/>
                <w:lang w:eastAsia="en-US"/>
              </w:rPr>
              <w:t xml:space="preserve">Počet pravděpodobnosti v programu XLStatistics. </w:t>
            </w:r>
            <w:r w:rsidRPr="00C103F5">
              <w:rPr>
                <w:rStyle w:val="normaltextrun"/>
                <w:lang w:eastAsia="en-US"/>
              </w:rPr>
              <w:t>Skripta pro 1. ročník denního studia Zlín: UTB, FaME, 2011. 150 s. ISBN  978-80-7454-011-0.</w:t>
            </w:r>
          </w:p>
          <w:p w:rsidR="009D2D11" w:rsidRPr="00C103F5" w:rsidRDefault="009D2D11" w:rsidP="00F2197A">
            <w:pPr>
              <w:jc w:val="both"/>
              <w:rPr>
                <w:rStyle w:val="normaltextrun"/>
                <w:lang w:eastAsia="en-US"/>
              </w:rPr>
            </w:pPr>
            <w:r w:rsidRPr="00C103F5">
              <w:rPr>
                <w:rStyle w:val="normaltextrun"/>
                <w:lang w:eastAsia="en-US"/>
              </w:rPr>
              <w:t xml:space="preserve">KOVÁŘÍK, M., KLÍMEK, P. </w:t>
            </w:r>
            <w:r w:rsidRPr="00C103F5">
              <w:rPr>
                <w:rStyle w:val="normaltextrun"/>
                <w:i/>
                <w:lang w:eastAsia="en-US"/>
              </w:rPr>
              <w:t>Matematická statistika v programu XLStatistics</w:t>
            </w:r>
            <w:r w:rsidRPr="00C103F5">
              <w:rPr>
                <w:rStyle w:val="normaltextrun"/>
                <w:lang w:eastAsia="en-US"/>
              </w:rPr>
              <w:t>. Skripta pro 1. ročník denního studia Zlín: UTB, FaME, 2011. 150 s. ISBN  978-80-7454-010-3.</w:t>
            </w:r>
          </w:p>
          <w:p w:rsidR="001426D6" w:rsidRPr="00C103F5" w:rsidRDefault="001426D6" w:rsidP="001426D6">
            <w:pPr>
              <w:jc w:val="both"/>
              <w:rPr>
                <w:rStyle w:val="normaltextrun"/>
                <w:lang w:eastAsia="en-US"/>
              </w:rPr>
            </w:pPr>
            <w:r w:rsidRPr="00C103F5">
              <w:rPr>
                <w:rStyle w:val="normaltextrun"/>
                <w:lang w:eastAsia="en-US"/>
              </w:rPr>
              <w:t xml:space="preserve">KUHN, M., JOHNSON, K. </w:t>
            </w:r>
            <w:r w:rsidRPr="00C103F5">
              <w:rPr>
                <w:rStyle w:val="normaltextrun"/>
                <w:i/>
                <w:lang w:eastAsia="en-US"/>
              </w:rPr>
              <w:t>Applied predictive modeling.</w:t>
            </w:r>
            <w:r w:rsidRPr="00C103F5">
              <w:rPr>
                <w:rStyle w:val="normaltextrun"/>
                <w:lang w:eastAsia="en-US"/>
              </w:rPr>
              <w:t xml:space="preserve"> New York: Springer, 2013, 600 p. ISBN 978-1-4614-6848-6.</w:t>
            </w:r>
          </w:p>
          <w:p w:rsidR="009D2D11" w:rsidRPr="00C103F5" w:rsidRDefault="009D2D11" w:rsidP="00F2197A">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rsidR="009D2D11" w:rsidRPr="0052168E" w:rsidRDefault="009D2D11" w:rsidP="00F2197A">
            <w:pPr>
              <w:jc w:val="both"/>
              <w:rPr>
                <w:rStyle w:val="normaltextrun"/>
                <w:b/>
                <w:sz w:val="22"/>
                <w:szCs w:val="22"/>
                <w:lang w:eastAsia="en-US"/>
              </w:rPr>
            </w:pPr>
            <w:r w:rsidRPr="0052168E">
              <w:rPr>
                <w:b/>
              </w:rPr>
              <w:t>Doporučená literatura</w:t>
            </w:r>
          </w:p>
          <w:p w:rsidR="009D2D11" w:rsidRPr="00C103F5" w:rsidRDefault="009D2D11" w:rsidP="00F2197A">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rsidR="001426D6" w:rsidRPr="00C103F5" w:rsidRDefault="001426D6" w:rsidP="001426D6">
            <w:pPr>
              <w:jc w:val="both"/>
              <w:rPr>
                <w:rStyle w:val="normaltextrun"/>
                <w:lang w:eastAsia="en-US"/>
              </w:rPr>
            </w:pPr>
            <w:r w:rsidRPr="00C103F5">
              <w:rPr>
                <w:rStyle w:val="normaltextrun"/>
                <w:lang w:eastAsia="en-US"/>
              </w:rPr>
              <w:t xml:space="preserve">KOVÁŘÍK, M., KLÍMEK, P. </w:t>
            </w:r>
            <w:r w:rsidRPr="00C103F5">
              <w:rPr>
                <w:rStyle w:val="normaltextrun"/>
                <w:i/>
                <w:lang w:eastAsia="en-US"/>
              </w:rPr>
              <w:t>Aplikovaná statistika – Sbírka příkladů v programu XLStatistics</w:t>
            </w:r>
            <w:r w:rsidRPr="00C103F5">
              <w:rPr>
                <w:rStyle w:val="normaltextrun"/>
                <w:lang w:eastAsia="en-US"/>
              </w:rPr>
              <w:t>. Skripta pro 2. ročník denního studia Zlín: UTB, FaME, 2011. 145 s. ISBN  978-80-7454-129-2.</w:t>
            </w:r>
          </w:p>
          <w:p w:rsidR="001426D6" w:rsidRDefault="001426D6" w:rsidP="001426D6">
            <w:pPr>
              <w:jc w:val="both"/>
              <w:rPr>
                <w:rStyle w:val="normaltextrun"/>
                <w:lang w:eastAsia="en-US"/>
              </w:rPr>
            </w:pPr>
            <w:r w:rsidRPr="00C103F5">
              <w:rPr>
                <w:rStyle w:val="normaltextrun"/>
                <w:lang w:eastAsia="en-US"/>
              </w:rPr>
              <w:t xml:space="preserve">MONTGOMERY, D. C. </w:t>
            </w:r>
            <w:r w:rsidRPr="00C103F5">
              <w:rPr>
                <w:rStyle w:val="normaltextrun"/>
                <w:i/>
                <w:lang w:eastAsia="en-US"/>
              </w:rPr>
              <w:t>Introduction to Statistical Quality Control</w:t>
            </w:r>
            <w:r w:rsidRPr="00C103F5">
              <w:rPr>
                <w:rStyle w:val="normaltextrun"/>
                <w:lang w:eastAsia="en-US"/>
              </w:rPr>
              <w:t>. vyd. 6. USA: John Wiley &amp; Sons, Inc, 2009. 734 p. ISBN 978-0470169926</w:t>
            </w:r>
            <w:r>
              <w:rPr>
                <w:rStyle w:val="normaltextrun"/>
                <w:lang w:eastAsia="en-US"/>
              </w:rPr>
              <w:t>.</w:t>
            </w:r>
          </w:p>
          <w:p w:rsidR="009D2D11" w:rsidRDefault="009D2D11" w:rsidP="00F2197A">
            <w:pPr>
              <w:jc w:val="both"/>
              <w:rPr>
                <w:lang w:eastAsia="en-US"/>
              </w:rPr>
            </w:pPr>
            <w:r w:rsidRPr="00C103F5">
              <w:rPr>
                <w:rStyle w:val="normaltextrun"/>
                <w:lang w:eastAsia="en-US"/>
              </w:rPr>
              <w:t>PECK, R., OLSEN, CH., DEVORE, J., L</w:t>
            </w:r>
            <w:r w:rsidRPr="00C103F5">
              <w:rPr>
                <w:rStyle w:val="normaltextrun"/>
                <w:i/>
                <w:lang w:eastAsia="en-US"/>
              </w:rPr>
              <w:t>. Introduction to Statistics and Data Analysis, Enhanced Review Edition</w:t>
            </w:r>
            <w:r w:rsidRPr="00C103F5">
              <w:rPr>
                <w:rStyle w:val="normaltextrun"/>
                <w:lang w:eastAsia="en-US"/>
              </w:rPr>
              <w:t xml:space="preserve"> (4th Edition). Duxbury Press. 2011, 944 p. ISBN 0840054904.</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20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786"/>
        </w:trPr>
        <w:tc>
          <w:tcPr>
            <w:tcW w:w="9855" w:type="dxa"/>
            <w:gridSpan w:val="8"/>
          </w:tcPr>
          <w:p w:rsidR="009D2D11" w:rsidRDefault="009D2D11" w:rsidP="00F2197A">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6860AF">
              <w:t>Logistika</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„ZT“</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2/L</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+ 26s</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39</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4</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AD7414" w:rsidP="00F2197A">
            <w:pPr>
              <w:jc w:val="both"/>
            </w:pPr>
            <w:r>
              <w:t>Ekvivalence (</w:t>
            </w:r>
            <w:r w:rsidRPr="00A40E0A">
              <w:t>Logistics</w:t>
            </w:r>
            <w:r>
              <w:t>)</w:t>
            </w: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zápočet, zkouška</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seminář</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zápočet, zkouška</w:t>
            </w:r>
          </w:p>
          <w:p w:rsidR="009D2D11" w:rsidRDefault="009D2D11" w:rsidP="009D2D11">
            <w:pPr>
              <w:jc w:val="both"/>
            </w:pPr>
            <w:r w:rsidRPr="00897246">
              <w:t>Požadavky na zápočet</w:t>
            </w:r>
            <w:r>
              <w:t>:</w:t>
            </w:r>
            <w:r w:rsidR="000C04F9">
              <w:t xml:space="preserve"> </w:t>
            </w:r>
            <w:r w:rsidRPr="00897246">
              <w:t xml:space="preserve">vypracování seminární </w:t>
            </w:r>
            <w:r>
              <w:t xml:space="preserve">práce dle požadavků vyučujícího; </w:t>
            </w:r>
            <w:r w:rsidRPr="00897246">
              <w:t>80% aktivní účast na seminářích</w:t>
            </w:r>
            <w:r>
              <w:t>.</w:t>
            </w:r>
          </w:p>
          <w:p w:rsidR="009D2D11" w:rsidRDefault="009D2D11" w:rsidP="009D2D11">
            <w:pPr>
              <w:jc w:val="both"/>
            </w:pPr>
            <w:r w:rsidRPr="00897246">
              <w:t>Požadavky na zkoušku</w:t>
            </w:r>
            <w:r>
              <w:t xml:space="preserve">: </w:t>
            </w:r>
            <w:r w:rsidRPr="00897246">
              <w:t>písemný test</w:t>
            </w:r>
            <w:r>
              <w:t xml:space="preserve"> s maximálním možným počtem dosažitelných bodů 100</w:t>
            </w:r>
            <w:r w:rsidRPr="00897246">
              <w:t xml:space="preserve"> m</w:t>
            </w:r>
            <w:r>
              <w:t xml:space="preserve">usí být napsán alespoň na 60 %; </w:t>
            </w:r>
            <w:r w:rsidRPr="00897246">
              <w:t>následuje ústní zkouška v rozsahu znalost</w:t>
            </w:r>
            <w:r>
              <w:t>í</w:t>
            </w:r>
            <w:r w:rsidRPr="00897246">
              <w:t xml:space="preserve"> přednášek a seminářů</w:t>
            </w:r>
            <w:r>
              <w:t>.</w:t>
            </w:r>
          </w:p>
        </w:tc>
      </w:tr>
      <w:tr w:rsidR="009D2D11" w:rsidTr="00F2197A">
        <w:trPr>
          <w:trHeight w:val="118"/>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pPr>
              <w:jc w:val="both"/>
            </w:pPr>
            <w:r>
              <w:t>Ing. Lucie Macurová,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9D2D11" w:rsidP="001426D6">
            <w:pPr>
              <w:jc w:val="both"/>
            </w:pPr>
            <w:r w:rsidRPr="00DB3747">
              <w:t>Garant se</w:t>
            </w:r>
            <w:r w:rsidR="001426D6">
              <w:t xml:space="preserve"> podílí na přednášení v rozsahu 6</w:t>
            </w:r>
            <w:r>
              <w:t>0</w:t>
            </w:r>
            <w:r w:rsidRPr="00DB3747">
              <w:t xml:space="preserve"> %, dále stanovuje koncepci </w:t>
            </w:r>
            <w:r>
              <w:t>seminářů</w:t>
            </w:r>
            <w:r w:rsidRPr="00DB3747">
              <w:t xml:space="preserve"> 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1426D6">
            <w:pPr>
              <w:jc w:val="both"/>
            </w:pPr>
            <w:r>
              <w:t>Ing. Luci</w:t>
            </w:r>
            <w:r w:rsidR="001426D6">
              <w:t>e Macurová, Ph.D. - přednášky (6</w:t>
            </w:r>
            <w:r>
              <w:t>0%)</w:t>
            </w:r>
            <w:r w:rsidR="001426D6">
              <w:t>, Ing. Lucie Ťavodová  - přednášky (40%) – ext.</w:t>
            </w:r>
          </w:p>
        </w:tc>
      </w:tr>
      <w:tr w:rsidR="009D2D11" w:rsidTr="00F2197A">
        <w:trPr>
          <w:trHeight w:val="56"/>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1843"/>
        </w:trPr>
        <w:tc>
          <w:tcPr>
            <w:tcW w:w="9855" w:type="dxa"/>
            <w:gridSpan w:val="8"/>
            <w:tcBorders>
              <w:top w:val="nil"/>
              <w:bottom w:val="single" w:sz="12" w:space="0" w:color="auto"/>
            </w:tcBorders>
          </w:tcPr>
          <w:p w:rsidR="009D2D11" w:rsidRDefault="009D2D11" w:rsidP="00F2197A">
            <w:pPr>
              <w:jc w:val="both"/>
            </w:pPr>
            <w:r>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rsidR="009D2D11" w:rsidRDefault="009D2D11" w:rsidP="00693D56">
            <w:pPr>
              <w:pStyle w:val="Odstavecseseznamem"/>
              <w:numPr>
                <w:ilvl w:val="0"/>
                <w:numId w:val="25"/>
              </w:numPr>
              <w:ind w:left="247" w:hanging="247"/>
              <w:jc w:val="both"/>
            </w:pPr>
            <w:r>
              <w:t>Úvod do předmětu. Základní pojetí logistiky, charakteristika logistických aktivit v organizaci, mini - případové studie řízení logistických řetězců ve výrobě a obchodě.</w:t>
            </w:r>
          </w:p>
          <w:p w:rsidR="009D2D11" w:rsidRDefault="009D2D11" w:rsidP="00693D56">
            <w:pPr>
              <w:pStyle w:val="Odstavecseseznamem"/>
              <w:numPr>
                <w:ilvl w:val="0"/>
                <w:numId w:val="25"/>
              </w:numPr>
              <w:ind w:left="247" w:hanging="247"/>
              <w:jc w:val="both"/>
            </w:pPr>
            <w:r>
              <w:t>Marketingová logistika a její řízení, vícekriteriální hodnocení, metody hodnocení úrovně služeb.</w:t>
            </w:r>
          </w:p>
          <w:p w:rsidR="009D2D11" w:rsidRDefault="009D2D11" w:rsidP="00693D56">
            <w:pPr>
              <w:pStyle w:val="Odstavecseseznamem"/>
              <w:numPr>
                <w:ilvl w:val="0"/>
                <w:numId w:val="25"/>
              </w:numPr>
              <w:ind w:left="247" w:hanging="247"/>
              <w:jc w:val="both"/>
            </w:pPr>
            <w:r>
              <w:t>Logistika v nákupu a zásobování, ABC analýza, modely řízení zásob, logistika ve skladování, řízení, organizace a kontrola skladového provozu.</w:t>
            </w:r>
          </w:p>
          <w:p w:rsidR="009D2D11" w:rsidRDefault="009D2D11" w:rsidP="00693D56">
            <w:pPr>
              <w:pStyle w:val="Odstavecseseznamem"/>
              <w:numPr>
                <w:ilvl w:val="0"/>
                <w:numId w:val="25"/>
              </w:numPr>
              <w:ind w:left="247" w:hanging="247"/>
              <w:jc w:val="both"/>
            </w:pPr>
            <w:r>
              <w:t>Výrobní logistika, metody plánování výroby, kapacitního plánování, lhůtového rozvrhování, metody KAN-BAN a JIT, jejich praktické aplikace.</w:t>
            </w:r>
          </w:p>
          <w:p w:rsidR="009D2D11" w:rsidRDefault="009D2D11" w:rsidP="00693D56">
            <w:pPr>
              <w:pStyle w:val="Odstavecseseznamem"/>
              <w:numPr>
                <w:ilvl w:val="0"/>
                <w:numId w:val="25"/>
              </w:numPr>
              <w:ind w:left="247" w:hanging="247"/>
              <w:jc w:val="both"/>
            </w:pPr>
            <w:r>
              <w:t>Dopravní logistika, metody dislokace skladu, distribuční problém, dopravní problém, hlavní postupy dopravy a manipulace s materiálem, manipulační jednotky, obaly, management fyzické distribuce, distribuční centra.</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124"/>
        </w:trPr>
        <w:tc>
          <w:tcPr>
            <w:tcW w:w="9855" w:type="dxa"/>
            <w:gridSpan w:val="8"/>
            <w:tcBorders>
              <w:top w:val="nil"/>
            </w:tcBorders>
          </w:tcPr>
          <w:p w:rsidR="009D2D11" w:rsidRPr="00263A37" w:rsidRDefault="009D2D11" w:rsidP="00F2197A">
            <w:pPr>
              <w:jc w:val="both"/>
              <w:rPr>
                <w:b/>
                <w:color w:val="000000"/>
              </w:rPr>
            </w:pPr>
            <w:r w:rsidRPr="00263A37">
              <w:rPr>
                <w:b/>
                <w:color w:val="000000"/>
              </w:rPr>
              <w:t>Povinná literatura</w:t>
            </w:r>
          </w:p>
          <w:p w:rsidR="009D2D11" w:rsidRPr="007E1D8E" w:rsidRDefault="009D2D11" w:rsidP="00F2197A">
            <w:pPr>
              <w:jc w:val="both"/>
              <w:rPr>
                <w:color w:val="000000"/>
              </w:rPr>
            </w:pPr>
            <w:r w:rsidRPr="007E1D8E">
              <w:rPr>
                <w:color w:val="000000"/>
              </w:rPr>
              <w:t xml:space="preserve">BURNS, M. G. </w:t>
            </w:r>
            <w:r w:rsidRPr="007E1D8E">
              <w:rPr>
                <w:i/>
                <w:iCs/>
                <w:color w:val="000000"/>
              </w:rPr>
              <w:t>Logistics and transportation security: a strategic, tactical, and operational guide to resilience</w:t>
            </w:r>
            <w:r w:rsidRPr="007E1D8E">
              <w:rPr>
                <w:color w:val="000000"/>
              </w:rPr>
              <w:t>. Boca Raton: CRC Press, Taylor &amp; Francis Group, 2016, 380 p. ISBN 978-1-4822-5307-8.</w:t>
            </w:r>
          </w:p>
          <w:p w:rsidR="009D2D11" w:rsidRPr="007E1D8E" w:rsidRDefault="009D2D11" w:rsidP="00F2197A">
            <w:pPr>
              <w:jc w:val="both"/>
              <w:rPr>
                <w:color w:val="000000"/>
              </w:rPr>
            </w:pPr>
            <w:r w:rsidRPr="007E1D8E">
              <w:rPr>
                <w:color w:val="000000"/>
              </w:rPr>
              <w:t xml:space="preserve">GROS, I. </w:t>
            </w:r>
            <w:r w:rsidRPr="007E1D8E">
              <w:rPr>
                <w:i/>
                <w:iCs/>
                <w:color w:val="000000"/>
              </w:rPr>
              <w:t>Velká kniha logistiky</w:t>
            </w:r>
            <w:r w:rsidRPr="007E1D8E">
              <w:rPr>
                <w:color w:val="000000"/>
              </w:rPr>
              <w:t>. Praha: Vysoká škola chemicko-technologická v Praze, 2016, 507 s. ISBN 978-80-7080-952-5.</w:t>
            </w:r>
          </w:p>
          <w:p w:rsidR="009D2D11" w:rsidRPr="007E1D8E" w:rsidRDefault="009D2D11" w:rsidP="00F2197A">
            <w:pPr>
              <w:jc w:val="both"/>
              <w:rPr>
                <w:color w:val="000000"/>
              </w:rPr>
            </w:pPr>
            <w:r w:rsidRPr="007E1D8E">
              <w:rPr>
                <w:color w:val="000000"/>
              </w:rPr>
              <w:t xml:space="preserve">CHRISTOPHER, M. </w:t>
            </w:r>
            <w:r w:rsidRPr="007E1D8E">
              <w:rPr>
                <w:i/>
                <w:iCs/>
                <w:color w:val="000000"/>
              </w:rPr>
              <w:t>Logistics &amp; supply chain management</w:t>
            </w:r>
            <w:r w:rsidRPr="007E1D8E">
              <w:rPr>
                <w:color w:val="000000"/>
              </w:rPr>
              <w:t>. Fifth edition. Harlow: Pearson, 2016, 310 p. ISBN 978-1-292-08379-7.</w:t>
            </w:r>
          </w:p>
          <w:p w:rsidR="009D2D11" w:rsidRPr="007E1D8E" w:rsidRDefault="009D2D11" w:rsidP="00F2197A">
            <w:pPr>
              <w:jc w:val="both"/>
              <w:rPr>
                <w:color w:val="000000"/>
              </w:rPr>
            </w:pPr>
            <w:r w:rsidRPr="007E1D8E">
              <w:rPr>
                <w:color w:val="000000"/>
              </w:rPr>
              <w:t xml:space="preserve">PERNICA, P. </w:t>
            </w:r>
            <w:r w:rsidRPr="007E1D8E">
              <w:rPr>
                <w:i/>
                <w:iCs/>
                <w:color w:val="000000"/>
              </w:rPr>
              <w:t>Logistika (supply chain management) pro 21. století</w:t>
            </w:r>
            <w:r w:rsidRPr="007E1D8E">
              <w:rPr>
                <w:color w:val="000000"/>
              </w:rPr>
              <w:t>. 1. díl. Praha: Radix, 2005, 569 s. ISBN 8086031594.</w:t>
            </w:r>
          </w:p>
          <w:p w:rsidR="009D2D11" w:rsidRPr="007E1D8E" w:rsidRDefault="009D2D11" w:rsidP="00F2197A">
            <w:pPr>
              <w:pStyle w:val="Default"/>
              <w:rPr>
                <w:sz w:val="20"/>
                <w:szCs w:val="20"/>
              </w:rPr>
            </w:pPr>
            <w:r w:rsidRPr="007E1D8E">
              <w:rPr>
                <w:sz w:val="20"/>
                <w:szCs w:val="20"/>
              </w:rPr>
              <w:t xml:space="preserve">SIXTA, J., MAČÁT, V. </w:t>
            </w:r>
            <w:r w:rsidRPr="007E1D8E">
              <w:rPr>
                <w:i/>
                <w:iCs/>
                <w:sz w:val="20"/>
                <w:szCs w:val="20"/>
              </w:rPr>
              <w:t>Logistika: teorie a praxe</w:t>
            </w:r>
            <w:r w:rsidRPr="007E1D8E">
              <w:rPr>
                <w:sz w:val="20"/>
                <w:szCs w:val="20"/>
              </w:rPr>
              <w:t xml:space="preserve">. Brno: Computer Press Books, 2005, 315 s. ISBN 80-251-0573-3. </w:t>
            </w:r>
          </w:p>
          <w:p w:rsidR="009D2D11" w:rsidDel="00A3027E" w:rsidRDefault="009D2D11" w:rsidP="00F2197A">
            <w:pPr>
              <w:jc w:val="both"/>
              <w:rPr>
                <w:del w:id="525" w:author="Michal Pilík" w:date="2018-09-18T13:43:00Z"/>
                <w:b/>
              </w:rPr>
            </w:pPr>
            <w:r w:rsidRPr="00263A37">
              <w:rPr>
                <w:b/>
              </w:rPr>
              <w:t>Doporučená literatura</w:t>
            </w:r>
          </w:p>
          <w:p w:rsidR="00A3027E" w:rsidRPr="00263A37" w:rsidRDefault="00A3027E" w:rsidP="00F2197A">
            <w:pPr>
              <w:jc w:val="both"/>
              <w:rPr>
                <w:ins w:id="526" w:author="Michal Pilík" w:date="2018-09-20T11:45:00Z"/>
                <w:b/>
              </w:rPr>
            </w:pPr>
          </w:p>
          <w:p w:rsidR="009D2D11" w:rsidRPr="0050150B" w:rsidDel="00C12EDF" w:rsidRDefault="009D2D11" w:rsidP="00F2197A">
            <w:pPr>
              <w:jc w:val="both"/>
              <w:rPr>
                <w:del w:id="527" w:author="Michal Pilík" w:date="2018-09-18T13:43:00Z"/>
              </w:rPr>
            </w:pPr>
            <w:del w:id="528" w:author="Michal Pilík" w:date="2018-09-18T13:43:00Z">
              <w:r w:rsidRPr="0050150B" w:rsidDel="00C12EDF">
                <w:delText xml:space="preserve">EMMETT, S. </w:delText>
              </w:r>
              <w:r w:rsidRPr="0050150B" w:rsidDel="00C12EDF">
                <w:rPr>
                  <w:i/>
                  <w:iCs/>
                </w:rPr>
                <w:delText>Řízení zásob: jak minimalizovat náklady a maximalizovat hodnotu</w:delText>
              </w:r>
              <w:r w:rsidRPr="0050150B" w:rsidDel="00C12EDF">
                <w:delText>. Brno: Computer Press, 2008,</w:delText>
              </w:r>
              <w:r w:rsidDel="00C12EDF">
                <w:delText xml:space="preserve"> 298 s.</w:delText>
              </w:r>
              <w:r w:rsidRPr="0050150B" w:rsidDel="00C12EDF">
                <w:delText xml:space="preserve"> ISBN 978-80-251-1828-3.</w:delText>
              </w:r>
            </w:del>
          </w:p>
          <w:p w:rsidR="009D2D11" w:rsidRPr="0050150B" w:rsidRDefault="009D2D11" w:rsidP="00F2197A">
            <w:pPr>
              <w:jc w:val="both"/>
            </w:pPr>
            <w:r w:rsidRPr="0050150B">
              <w:t>HARRISON, A</w:t>
            </w:r>
            <w:r>
              <w:t>.</w:t>
            </w:r>
            <w:r w:rsidRPr="0050150B">
              <w:t>, van HOEK</w:t>
            </w:r>
            <w:r>
              <w:t xml:space="preserve">, R., </w:t>
            </w:r>
            <w:r w:rsidRPr="0050150B">
              <w:t>SKIPWORTH</w:t>
            </w:r>
            <w:r>
              <w:t>, H</w:t>
            </w:r>
            <w:r w:rsidRPr="0050150B">
              <w:t xml:space="preserve">. </w:t>
            </w:r>
            <w:r w:rsidRPr="0050150B">
              <w:rPr>
                <w:i/>
                <w:iCs/>
              </w:rPr>
              <w:t xml:space="preserve">Logistics management and strategy: competing through the supply chain. </w:t>
            </w:r>
            <w:r w:rsidRPr="0050150B">
              <w:t>5th ed. Harlow: Pearson, 2014, 427 s. ISBN 978-1-292-00415-0.</w:t>
            </w:r>
          </w:p>
          <w:p w:rsidR="009D2D11" w:rsidRPr="0050150B" w:rsidRDefault="009D2D11" w:rsidP="00F2197A">
            <w:pPr>
              <w:jc w:val="both"/>
            </w:pPr>
            <w:r w:rsidRPr="0050150B">
              <w:rPr>
                <w:color w:val="000000"/>
              </w:rPr>
              <w:t xml:space="preserve">JUROVÁ, M. </w:t>
            </w:r>
            <w:r w:rsidRPr="0050150B">
              <w:rPr>
                <w:i/>
                <w:iCs/>
                <w:color w:val="000000"/>
              </w:rPr>
              <w:t>Výrobní a logistické procesy v podnikání</w:t>
            </w:r>
            <w:r>
              <w:rPr>
                <w:color w:val="000000"/>
              </w:rPr>
              <w:t>. Praha: Grada, 2016, 254 s</w:t>
            </w:r>
            <w:r w:rsidRPr="0050150B">
              <w:rPr>
                <w:color w:val="000000"/>
              </w:rPr>
              <w:t>. ISBN 978-80-247-5717-9.</w:t>
            </w:r>
            <w:r w:rsidRPr="0050150B">
              <w:t xml:space="preserve"> </w:t>
            </w:r>
          </w:p>
          <w:p w:rsidR="009D2D11" w:rsidDel="00A3027E" w:rsidRDefault="009D2D11" w:rsidP="00F2197A">
            <w:pPr>
              <w:jc w:val="both"/>
              <w:rPr>
                <w:del w:id="529" w:author="Michal Pilík" w:date="2018-09-18T13:42:00Z"/>
              </w:rPr>
            </w:pPr>
            <w:r w:rsidRPr="0050150B">
              <w:t>LAMBERT, D</w:t>
            </w:r>
            <w:r>
              <w:t>.</w:t>
            </w:r>
            <w:r w:rsidRPr="0050150B">
              <w:t xml:space="preserve"> M., ELLRAM</w:t>
            </w:r>
            <w:r>
              <w:t xml:space="preserve">, L. M., </w:t>
            </w:r>
            <w:r w:rsidRPr="0050150B">
              <w:t>STOCK</w:t>
            </w:r>
            <w:r>
              <w:t>, J. R</w:t>
            </w:r>
            <w:r w:rsidRPr="0050150B">
              <w:t xml:space="preserve">. </w:t>
            </w:r>
            <w:r w:rsidRPr="0050150B">
              <w:rPr>
                <w:i/>
                <w:iCs/>
              </w:rPr>
              <w:t>Logistika: příkladové studie, řízení zásob, přeprava a skladování, balení zboží</w:t>
            </w:r>
            <w:r w:rsidRPr="0050150B">
              <w:t>. 2.vyd. Praha: Computer Press, 2005, 589 s.</w:t>
            </w:r>
            <w:r>
              <w:t xml:space="preserve"> </w:t>
            </w:r>
            <w:r w:rsidRPr="0050150B">
              <w:t>ISBN 8025105040.</w:t>
            </w:r>
          </w:p>
          <w:p w:rsidR="00A3027E" w:rsidRPr="0050150B" w:rsidRDefault="00A3027E" w:rsidP="00F2197A">
            <w:pPr>
              <w:jc w:val="both"/>
              <w:rPr>
                <w:ins w:id="530" w:author="Michal Pilík" w:date="2018-09-20T11:45:00Z"/>
              </w:rPr>
            </w:pPr>
          </w:p>
          <w:p w:rsidR="009D2D11" w:rsidRPr="0050150B" w:rsidDel="00B77D13" w:rsidRDefault="009D2D11" w:rsidP="00F2197A">
            <w:pPr>
              <w:jc w:val="both"/>
              <w:rPr>
                <w:del w:id="531" w:author="Michal Pilík" w:date="2018-09-18T13:42:00Z"/>
              </w:rPr>
            </w:pPr>
            <w:del w:id="532" w:author="Michal Pilík" w:date="2018-09-18T13:42:00Z">
              <w:r w:rsidRPr="0050150B" w:rsidDel="00B77D13">
                <w:rPr>
                  <w:color w:val="000000"/>
                </w:rPr>
                <w:delText xml:space="preserve">LUKOSZOVÁ, X. </w:delText>
              </w:r>
              <w:r w:rsidRPr="0050150B" w:rsidDel="00B77D13">
                <w:rPr>
                  <w:i/>
                  <w:iCs/>
                  <w:color w:val="000000"/>
                </w:rPr>
                <w:delText>Nákup a jeho řízení</w:delText>
              </w:r>
              <w:r w:rsidRPr="0050150B" w:rsidDel="00B77D13">
                <w:rPr>
                  <w:color w:val="000000"/>
                </w:rPr>
                <w:delText>. Br</w:delText>
              </w:r>
              <w:r w:rsidDel="00B77D13">
                <w:rPr>
                  <w:color w:val="000000"/>
                </w:rPr>
                <w:delText>no: Computer Press, 2004, 170 s</w:delText>
              </w:r>
              <w:r w:rsidRPr="0050150B" w:rsidDel="00B77D13">
                <w:rPr>
                  <w:color w:val="000000"/>
                </w:rPr>
                <w:delText>. ISBN 80-251-0174-6.</w:delText>
              </w:r>
            </w:del>
          </w:p>
          <w:p w:rsidR="009D2D11" w:rsidRPr="0050150B" w:rsidRDefault="009D2D11" w:rsidP="00F2197A">
            <w:pPr>
              <w:jc w:val="both"/>
            </w:pPr>
            <w:r w:rsidRPr="0050150B">
              <w:rPr>
                <w:color w:val="000000"/>
              </w:rPr>
              <w:t xml:space="preserve">OUDOVÁ, A. </w:t>
            </w:r>
            <w:r w:rsidRPr="0050150B">
              <w:rPr>
                <w:i/>
                <w:iCs/>
                <w:color w:val="000000"/>
              </w:rPr>
              <w:t>Logistika: základy logistiky</w:t>
            </w:r>
            <w:r w:rsidRPr="0050150B">
              <w:rPr>
                <w:color w:val="000000"/>
              </w:rPr>
              <w:t>. Kralice na Hané: Computer Media, 2013, 104 s. ISBN 978-80-7402-149-7.</w:t>
            </w:r>
          </w:p>
          <w:p w:rsidR="009D2D11" w:rsidDel="00A3027E" w:rsidRDefault="009D2D11" w:rsidP="00F2197A">
            <w:pPr>
              <w:jc w:val="both"/>
              <w:rPr>
                <w:del w:id="533" w:author="Michal Pilík" w:date="2018-09-18T13:42:00Z"/>
                <w:color w:val="000000"/>
              </w:rPr>
            </w:pPr>
            <w:r w:rsidRPr="0050150B">
              <w:rPr>
                <w:color w:val="000000"/>
              </w:rPr>
              <w:lastRenderedPageBreak/>
              <w:t>RUSHTON, A</w:t>
            </w:r>
            <w:r>
              <w:rPr>
                <w:color w:val="000000"/>
              </w:rPr>
              <w:t>.,</w:t>
            </w:r>
            <w:r w:rsidRPr="0050150B">
              <w:rPr>
                <w:color w:val="000000"/>
              </w:rPr>
              <w:t xml:space="preserve"> CROUCHER</w:t>
            </w:r>
            <w:r>
              <w:rPr>
                <w:color w:val="000000"/>
              </w:rPr>
              <w:t>, P.,</w:t>
            </w:r>
            <w:r w:rsidRPr="0050150B">
              <w:rPr>
                <w:color w:val="000000"/>
              </w:rPr>
              <w:t xml:space="preserve"> BAKER</w:t>
            </w:r>
            <w:r>
              <w:rPr>
                <w:color w:val="000000"/>
              </w:rPr>
              <w:t>, P</w:t>
            </w:r>
            <w:r w:rsidRPr="0050150B">
              <w:rPr>
                <w:color w:val="000000"/>
              </w:rPr>
              <w:t xml:space="preserve">. </w:t>
            </w:r>
            <w:r w:rsidRPr="0050150B">
              <w:rPr>
                <w:i/>
                <w:iCs/>
                <w:color w:val="000000"/>
              </w:rPr>
              <w:t>The handbook of logistics &amp; distribution management</w:t>
            </w:r>
            <w:r w:rsidRPr="0050150B">
              <w:rPr>
                <w:color w:val="000000"/>
              </w:rPr>
              <w:t>. 5th ed. London: Kogan Page, 2014, 689 s. ISBN 978-0-7494-6627-5.</w:t>
            </w:r>
          </w:p>
          <w:p w:rsidR="00A3027E" w:rsidRPr="0050150B" w:rsidRDefault="00A3027E" w:rsidP="00F2197A">
            <w:pPr>
              <w:jc w:val="both"/>
              <w:rPr>
                <w:ins w:id="534" w:author="Michal Pilík" w:date="2018-09-20T11:45:00Z"/>
              </w:rPr>
            </w:pPr>
          </w:p>
          <w:p w:rsidR="009D2D11" w:rsidRPr="0050150B" w:rsidDel="00B77D13" w:rsidRDefault="009D2D11">
            <w:pPr>
              <w:jc w:val="both"/>
              <w:rPr>
                <w:del w:id="535" w:author="Michal Pilík" w:date="2018-09-18T13:42:00Z"/>
              </w:rPr>
              <w:pPrChange w:id="536" w:author="Michal Pilík" w:date="2018-09-18T13:42:00Z">
                <w:pPr>
                  <w:pStyle w:val="Default"/>
                </w:pPr>
              </w:pPrChange>
            </w:pPr>
            <w:del w:id="537" w:author="Michal Pilík" w:date="2018-09-18T13:42:00Z">
              <w:r w:rsidRPr="0050150B" w:rsidDel="00B77D13">
                <w:delText>SIXTA, J</w:delText>
              </w:r>
              <w:r w:rsidDel="00B77D13">
                <w:delText>.,</w:delText>
              </w:r>
              <w:r w:rsidRPr="0050150B" w:rsidDel="00B77D13">
                <w:delText xml:space="preserve"> MAČÁT</w:delText>
              </w:r>
              <w:r w:rsidDel="00B77D13">
                <w:delText>, V</w:delText>
              </w:r>
              <w:r w:rsidRPr="0050150B" w:rsidDel="00B77D13">
                <w:delText xml:space="preserve">. </w:delText>
              </w:r>
              <w:r w:rsidRPr="0050150B" w:rsidDel="00B77D13">
                <w:rPr>
                  <w:i/>
                  <w:iCs/>
                </w:rPr>
                <w:delText>Logistika: teorie a praxe</w:delText>
              </w:r>
              <w:r w:rsidRPr="0050150B" w:rsidDel="00B77D13">
                <w:delText xml:space="preserve">. Brno: CP Books, 2005, 315 s. ISBN 80-251-0573-3. </w:delText>
              </w:r>
            </w:del>
          </w:p>
          <w:p w:rsidR="009D2D11" w:rsidRPr="0050150B" w:rsidDel="00B77D13" w:rsidRDefault="009D2D11" w:rsidP="00F2197A">
            <w:pPr>
              <w:pStyle w:val="Default"/>
              <w:rPr>
                <w:del w:id="538" w:author="Michal Pilík" w:date="2018-09-18T13:42:00Z"/>
                <w:sz w:val="20"/>
                <w:szCs w:val="20"/>
              </w:rPr>
            </w:pPr>
            <w:del w:id="539" w:author="Michal Pilík" w:date="2018-09-18T13:42:00Z">
              <w:r w:rsidRPr="0050150B" w:rsidDel="00B77D13">
                <w:rPr>
                  <w:sz w:val="20"/>
                  <w:szCs w:val="20"/>
                </w:rPr>
                <w:delText>SIXTA, J</w:delText>
              </w:r>
              <w:r w:rsidDel="00B77D13">
                <w:rPr>
                  <w:sz w:val="20"/>
                  <w:szCs w:val="20"/>
                </w:rPr>
                <w:delText xml:space="preserve">., </w:delText>
              </w:r>
              <w:r w:rsidRPr="0050150B" w:rsidDel="00B77D13">
                <w:rPr>
                  <w:sz w:val="20"/>
                  <w:szCs w:val="20"/>
                </w:rPr>
                <w:delText>ŽIŽKA</w:delText>
              </w:r>
              <w:r w:rsidDel="00B77D13">
                <w:rPr>
                  <w:sz w:val="20"/>
                  <w:szCs w:val="20"/>
                </w:rPr>
                <w:delText>, M</w:delText>
              </w:r>
              <w:r w:rsidRPr="0050150B" w:rsidDel="00B77D13">
                <w:rPr>
                  <w:sz w:val="20"/>
                  <w:szCs w:val="20"/>
                </w:rPr>
                <w:delText xml:space="preserve">. </w:delText>
              </w:r>
              <w:r w:rsidRPr="0050150B" w:rsidDel="00B77D13">
                <w:rPr>
                  <w:i/>
                  <w:iCs/>
                  <w:sz w:val="20"/>
                  <w:szCs w:val="20"/>
                </w:rPr>
                <w:delText>Logistika: metody používané pro řešení logistických projektů</w:delText>
              </w:r>
              <w:r w:rsidRPr="0050150B" w:rsidDel="00B77D13">
                <w:rPr>
                  <w:sz w:val="20"/>
                  <w:szCs w:val="20"/>
                </w:rPr>
                <w:delText>. Brno: Computer Press, 2009, 238 s. ISBN 978-80-251-2563-2.</w:delText>
              </w:r>
            </w:del>
          </w:p>
          <w:p w:rsidR="009D2D11" w:rsidRPr="0050150B" w:rsidDel="00B77D13" w:rsidRDefault="009D2D11" w:rsidP="00F2197A">
            <w:pPr>
              <w:pStyle w:val="Default"/>
              <w:rPr>
                <w:del w:id="540" w:author="Michal Pilík" w:date="2018-09-18T13:42:00Z"/>
                <w:sz w:val="20"/>
                <w:szCs w:val="20"/>
              </w:rPr>
            </w:pPr>
            <w:del w:id="541" w:author="Michal Pilík" w:date="2018-09-18T13:42:00Z">
              <w:r w:rsidRPr="0050150B" w:rsidDel="00B77D13">
                <w:rPr>
                  <w:sz w:val="20"/>
                  <w:szCs w:val="20"/>
                </w:rPr>
                <w:delText>STEHLÍK, A</w:delText>
              </w:r>
              <w:r w:rsidDel="00B77D13">
                <w:rPr>
                  <w:sz w:val="20"/>
                  <w:szCs w:val="20"/>
                </w:rPr>
                <w:delText xml:space="preserve">., </w:delText>
              </w:r>
              <w:r w:rsidRPr="0050150B" w:rsidDel="00B77D13">
                <w:rPr>
                  <w:sz w:val="20"/>
                  <w:szCs w:val="20"/>
                </w:rPr>
                <w:delText>KAPOUN</w:delText>
              </w:r>
              <w:r w:rsidDel="00B77D13">
                <w:rPr>
                  <w:sz w:val="20"/>
                  <w:szCs w:val="20"/>
                </w:rPr>
                <w:delText>, J</w:delText>
              </w:r>
              <w:r w:rsidRPr="0050150B" w:rsidDel="00B77D13">
                <w:rPr>
                  <w:sz w:val="20"/>
                  <w:szCs w:val="20"/>
                </w:rPr>
                <w:delText xml:space="preserve">. </w:delText>
              </w:r>
              <w:r w:rsidRPr="0050150B" w:rsidDel="00B77D13">
                <w:rPr>
                  <w:i/>
                  <w:iCs/>
                  <w:sz w:val="20"/>
                  <w:szCs w:val="20"/>
                </w:rPr>
                <w:delText>Logistika pro manažery</w:delText>
              </w:r>
              <w:r w:rsidRPr="0050150B" w:rsidDel="00B77D13">
                <w:rPr>
                  <w:sz w:val="20"/>
                  <w:szCs w:val="20"/>
                </w:rPr>
                <w:delText>. Praha: Ekopress, 2008, 266 s. ISBN 978-80-86929-37-8.</w:delText>
              </w:r>
            </w:del>
          </w:p>
          <w:p w:rsidR="009D2D11" w:rsidRDefault="009D2D11" w:rsidP="00F2197A">
            <w:pPr>
              <w:jc w:val="both"/>
            </w:pPr>
            <w:r w:rsidRPr="0050150B">
              <w:t xml:space="preserve">SWINK, M. </w:t>
            </w:r>
            <w:r w:rsidRPr="0050150B">
              <w:rPr>
                <w:i/>
                <w:iCs/>
              </w:rPr>
              <w:t>Managing operations: across the supply chain</w:t>
            </w:r>
            <w:r w:rsidRPr="0050150B">
              <w:t>. 2nd ed</w:t>
            </w:r>
            <w:r>
              <w:t xml:space="preserve">. New York: McGraw-Hill/Irwin, </w:t>
            </w:r>
            <w:r w:rsidRPr="0050150B">
              <w:t>2014, 603 s. ISBN 978-1-259-06090-8.</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lastRenderedPageBreak/>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15</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598"/>
        </w:trPr>
        <w:tc>
          <w:tcPr>
            <w:tcW w:w="9855" w:type="dxa"/>
            <w:gridSpan w:val="8"/>
          </w:tcPr>
          <w:p w:rsidR="009D2D11" w:rsidRDefault="009D2D11"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D7414" w:rsidRDefault="00AD7414"/>
    <w:p w:rsidR="00AD7414" w:rsidRDefault="00AD741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7414" w:rsidTr="00AD7414">
        <w:tc>
          <w:tcPr>
            <w:tcW w:w="9855" w:type="dxa"/>
            <w:gridSpan w:val="8"/>
            <w:tcBorders>
              <w:bottom w:val="double" w:sz="4" w:space="0" w:color="auto"/>
            </w:tcBorders>
            <w:shd w:val="clear" w:color="auto" w:fill="BDD6EE"/>
          </w:tcPr>
          <w:p w:rsidR="00AD7414" w:rsidRDefault="00AD7414" w:rsidP="00AD7414">
            <w:pPr>
              <w:jc w:val="both"/>
              <w:rPr>
                <w:b/>
                <w:sz w:val="28"/>
              </w:rPr>
            </w:pPr>
            <w:r>
              <w:lastRenderedPageBreak/>
              <w:br w:type="page"/>
            </w:r>
            <w:r>
              <w:rPr>
                <w:b/>
                <w:sz w:val="28"/>
              </w:rPr>
              <w:t>B-III – Charakteristika studijního předmětu</w:t>
            </w:r>
          </w:p>
        </w:tc>
      </w:tr>
      <w:tr w:rsidR="00AD7414" w:rsidRPr="00A40E0A" w:rsidTr="00AD7414">
        <w:tc>
          <w:tcPr>
            <w:tcW w:w="3086" w:type="dxa"/>
            <w:tcBorders>
              <w:top w:val="double" w:sz="4" w:space="0" w:color="auto"/>
            </w:tcBorders>
            <w:shd w:val="clear" w:color="auto" w:fill="F7CAAC"/>
          </w:tcPr>
          <w:p w:rsidR="00AD7414" w:rsidRPr="00A40E0A" w:rsidRDefault="00AD7414" w:rsidP="00AD7414">
            <w:pPr>
              <w:jc w:val="both"/>
              <w:rPr>
                <w:b/>
              </w:rPr>
            </w:pPr>
            <w:r w:rsidRPr="00A40E0A">
              <w:rPr>
                <w:b/>
              </w:rPr>
              <w:t>Název studijního předmětu</w:t>
            </w:r>
          </w:p>
        </w:tc>
        <w:tc>
          <w:tcPr>
            <w:tcW w:w="6769" w:type="dxa"/>
            <w:gridSpan w:val="7"/>
            <w:tcBorders>
              <w:top w:val="double" w:sz="4" w:space="0" w:color="auto"/>
            </w:tcBorders>
          </w:tcPr>
          <w:p w:rsidR="00AD7414" w:rsidRPr="00A40E0A" w:rsidRDefault="00AD7414" w:rsidP="00AD7414">
            <w:pPr>
              <w:jc w:val="both"/>
            </w:pPr>
            <w:r w:rsidRPr="00A40E0A">
              <w:t>Logistics</w:t>
            </w:r>
          </w:p>
        </w:tc>
      </w:tr>
      <w:tr w:rsidR="00AD7414" w:rsidRPr="00A40E0A" w:rsidTr="00AD7414">
        <w:trPr>
          <w:trHeight w:val="249"/>
        </w:trPr>
        <w:tc>
          <w:tcPr>
            <w:tcW w:w="3086" w:type="dxa"/>
            <w:shd w:val="clear" w:color="auto" w:fill="F7CAAC"/>
          </w:tcPr>
          <w:p w:rsidR="00AD7414" w:rsidRPr="00A40E0A" w:rsidRDefault="00AD7414" w:rsidP="00AD7414">
            <w:pPr>
              <w:jc w:val="both"/>
              <w:rPr>
                <w:b/>
              </w:rPr>
            </w:pPr>
            <w:r w:rsidRPr="00A40E0A">
              <w:rPr>
                <w:b/>
              </w:rPr>
              <w:t>Typ předmětu</w:t>
            </w:r>
          </w:p>
        </w:tc>
        <w:tc>
          <w:tcPr>
            <w:tcW w:w="3406" w:type="dxa"/>
            <w:gridSpan w:val="4"/>
          </w:tcPr>
          <w:p w:rsidR="00AD7414" w:rsidRPr="00A40E0A" w:rsidRDefault="00AD7414" w:rsidP="00AD7414">
            <w:pPr>
              <w:jc w:val="both"/>
            </w:pPr>
            <w:r w:rsidRPr="00A40E0A">
              <w:t>povinný „P“</w:t>
            </w:r>
          </w:p>
        </w:tc>
        <w:tc>
          <w:tcPr>
            <w:tcW w:w="2695" w:type="dxa"/>
            <w:gridSpan w:val="2"/>
            <w:shd w:val="clear" w:color="auto" w:fill="F7CAAC"/>
          </w:tcPr>
          <w:p w:rsidR="00AD7414" w:rsidRPr="00A40E0A" w:rsidRDefault="00AD7414" w:rsidP="00AD7414">
            <w:pPr>
              <w:jc w:val="both"/>
            </w:pPr>
            <w:r w:rsidRPr="00A40E0A">
              <w:rPr>
                <w:b/>
              </w:rPr>
              <w:t>doporučený ročník / semestr</w:t>
            </w:r>
          </w:p>
        </w:tc>
        <w:tc>
          <w:tcPr>
            <w:tcW w:w="668" w:type="dxa"/>
          </w:tcPr>
          <w:p w:rsidR="00AD7414" w:rsidRPr="00A40E0A" w:rsidRDefault="00AD7414" w:rsidP="00AD7414">
            <w:pPr>
              <w:jc w:val="both"/>
            </w:pPr>
            <w:r w:rsidRPr="00A40E0A">
              <w:t>3/L</w:t>
            </w: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Rozsah studijního předmětu</w:t>
            </w:r>
          </w:p>
        </w:tc>
        <w:tc>
          <w:tcPr>
            <w:tcW w:w="1701" w:type="dxa"/>
            <w:gridSpan w:val="2"/>
          </w:tcPr>
          <w:p w:rsidR="00AD7414" w:rsidRPr="00A40E0A" w:rsidRDefault="00AD7414" w:rsidP="00AD7414">
            <w:pPr>
              <w:jc w:val="both"/>
            </w:pPr>
            <w:r w:rsidRPr="00A40E0A">
              <w:t>13p + 26s</w:t>
            </w:r>
          </w:p>
        </w:tc>
        <w:tc>
          <w:tcPr>
            <w:tcW w:w="889" w:type="dxa"/>
            <w:shd w:val="clear" w:color="auto" w:fill="F7CAAC"/>
          </w:tcPr>
          <w:p w:rsidR="00AD7414" w:rsidRPr="00A40E0A" w:rsidRDefault="00AD7414" w:rsidP="00AD7414">
            <w:pPr>
              <w:jc w:val="both"/>
              <w:rPr>
                <w:b/>
              </w:rPr>
            </w:pPr>
            <w:r w:rsidRPr="00A40E0A">
              <w:rPr>
                <w:b/>
              </w:rPr>
              <w:t xml:space="preserve">hod. </w:t>
            </w:r>
          </w:p>
        </w:tc>
        <w:tc>
          <w:tcPr>
            <w:tcW w:w="816" w:type="dxa"/>
          </w:tcPr>
          <w:p w:rsidR="00AD7414" w:rsidRPr="00A40E0A" w:rsidRDefault="00AD7414" w:rsidP="00AD7414">
            <w:pPr>
              <w:jc w:val="both"/>
            </w:pPr>
            <w:r w:rsidRPr="00A40E0A">
              <w:t>39</w:t>
            </w:r>
          </w:p>
        </w:tc>
        <w:tc>
          <w:tcPr>
            <w:tcW w:w="2156" w:type="dxa"/>
            <w:shd w:val="clear" w:color="auto" w:fill="F7CAAC"/>
          </w:tcPr>
          <w:p w:rsidR="00AD7414" w:rsidRPr="00A40E0A" w:rsidRDefault="00AD7414" w:rsidP="00AD7414">
            <w:pPr>
              <w:jc w:val="both"/>
              <w:rPr>
                <w:b/>
              </w:rPr>
            </w:pPr>
            <w:r w:rsidRPr="00A40E0A">
              <w:rPr>
                <w:b/>
              </w:rPr>
              <w:t>kreditů</w:t>
            </w:r>
          </w:p>
        </w:tc>
        <w:tc>
          <w:tcPr>
            <w:tcW w:w="1207" w:type="dxa"/>
            <w:gridSpan w:val="2"/>
          </w:tcPr>
          <w:p w:rsidR="00AD7414" w:rsidRPr="00A40E0A" w:rsidRDefault="00AD7414" w:rsidP="00AD7414">
            <w:pPr>
              <w:jc w:val="both"/>
            </w:pPr>
            <w:r w:rsidRPr="00A40E0A">
              <w:t>4</w:t>
            </w: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Prerekvizity, korekvizity, ekvivalence</w:t>
            </w:r>
          </w:p>
        </w:tc>
        <w:tc>
          <w:tcPr>
            <w:tcW w:w="6769" w:type="dxa"/>
            <w:gridSpan w:val="7"/>
          </w:tcPr>
          <w:p w:rsidR="00AD7414" w:rsidRPr="00A40E0A" w:rsidRDefault="00AD7414" w:rsidP="00AD7414">
            <w:pPr>
              <w:jc w:val="both"/>
            </w:pPr>
            <w:r>
              <w:t>Elvivalence (Logistika)</w:t>
            </w: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Způsob ověření studijních výsledků</w:t>
            </w:r>
          </w:p>
        </w:tc>
        <w:tc>
          <w:tcPr>
            <w:tcW w:w="3406" w:type="dxa"/>
            <w:gridSpan w:val="4"/>
          </w:tcPr>
          <w:p w:rsidR="00AD7414" w:rsidRPr="00A40E0A" w:rsidRDefault="00AD7414" w:rsidP="00AD7414">
            <w:pPr>
              <w:jc w:val="both"/>
            </w:pPr>
            <w:r w:rsidRPr="00A40E0A">
              <w:t>zápočet, zkouška</w:t>
            </w:r>
          </w:p>
        </w:tc>
        <w:tc>
          <w:tcPr>
            <w:tcW w:w="2156" w:type="dxa"/>
            <w:shd w:val="clear" w:color="auto" w:fill="F7CAAC"/>
          </w:tcPr>
          <w:p w:rsidR="00AD7414" w:rsidRPr="00A40E0A" w:rsidRDefault="00AD7414" w:rsidP="00AD7414">
            <w:pPr>
              <w:jc w:val="both"/>
              <w:rPr>
                <w:b/>
              </w:rPr>
            </w:pPr>
            <w:r w:rsidRPr="00A40E0A">
              <w:rPr>
                <w:b/>
              </w:rPr>
              <w:t>Forma výuky</w:t>
            </w:r>
          </w:p>
        </w:tc>
        <w:tc>
          <w:tcPr>
            <w:tcW w:w="1207" w:type="dxa"/>
            <w:gridSpan w:val="2"/>
          </w:tcPr>
          <w:p w:rsidR="00AD7414" w:rsidRPr="00A40E0A" w:rsidRDefault="00AD7414" w:rsidP="00AD7414">
            <w:pPr>
              <w:jc w:val="both"/>
            </w:pPr>
            <w:r w:rsidRPr="00A40E0A">
              <w:t>přednáška, seminář</w:t>
            </w:r>
          </w:p>
        </w:tc>
      </w:tr>
      <w:tr w:rsidR="00AD7414" w:rsidRPr="00A40E0A" w:rsidTr="00AD7414">
        <w:trPr>
          <w:trHeight w:val="949"/>
        </w:trPr>
        <w:tc>
          <w:tcPr>
            <w:tcW w:w="3086" w:type="dxa"/>
            <w:shd w:val="clear" w:color="auto" w:fill="F7CAAC"/>
          </w:tcPr>
          <w:p w:rsidR="00AD7414" w:rsidRPr="00A40E0A" w:rsidRDefault="00AD7414" w:rsidP="00AD7414">
            <w:pPr>
              <w:jc w:val="both"/>
              <w:rPr>
                <w:b/>
              </w:rPr>
            </w:pPr>
            <w:r w:rsidRPr="00A40E0A">
              <w:rPr>
                <w:b/>
              </w:rPr>
              <w:t>Forma způsobu ověření studijních výsledků a další požadavky na studenta</w:t>
            </w:r>
          </w:p>
        </w:tc>
        <w:tc>
          <w:tcPr>
            <w:tcW w:w="6769" w:type="dxa"/>
            <w:gridSpan w:val="7"/>
            <w:tcBorders>
              <w:bottom w:val="nil"/>
            </w:tcBorders>
          </w:tcPr>
          <w:p w:rsidR="00AD7414" w:rsidRPr="00A40E0A" w:rsidRDefault="00AD7414" w:rsidP="00AD7414">
            <w:pPr>
              <w:jc w:val="both"/>
            </w:pPr>
            <w:r w:rsidRPr="00A40E0A">
              <w:t>Způsob zakončení předmětu – zápočet, zkouška</w:t>
            </w:r>
          </w:p>
          <w:p w:rsidR="00AD7414" w:rsidRPr="00A40E0A" w:rsidRDefault="00AD7414" w:rsidP="00AD7414">
            <w:pPr>
              <w:jc w:val="both"/>
            </w:pPr>
            <w:r w:rsidRPr="00A40E0A">
              <w:t>Požadavky na zápočet:</w:t>
            </w:r>
            <w:r>
              <w:t xml:space="preserve"> </w:t>
            </w:r>
            <w:r w:rsidRPr="00A40E0A">
              <w:t>vypracování seminární práce dle požadavků vyučujícího</w:t>
            </w:r>
            <w:r>
              <w:t xml:space="preserve">; </w:t>
            </w:r>
            <w:r w:rsidRPr="00A40E0A">
              <w:t>80% aktivní účast na seminářích.</w:t>
            </w:r>
          </w:p>
          <w:p w:rsidR="00AD7414" w:rsidRPr="00A40E0A" w:rsidRDefault="00AD7414" w:rsidP="00AD7414">
            <w:pPr>
              <w:jc w:val="both"/>
            </w:pPr>
            <w:r w:rsidRPr="00A40E0A">
              <w:t>Požadavky na zkoušku: písemný test s maximálním možným počtem dosažitelných bodů 100 mus</w:t>
            </w:r>
            <w:r>
              <w:t xml:space="preserve">í být napsán alespoň na 60 %; </w:t>
            </w:r>
            <w:r w:rsidRPr="00A40E0A">
              <w:t>následuje ústní zkouška v rozsahu znalostí přednášek a seminářů.</w:t>
            </w:r>
          </w:p>
        </w:tc>
      </w:tr>
      <w:tr w:rsidR="00AD7414" w:rsidRPr="004A46D7" w:rsidTr="00AD7414">
        <w:trPr>
          <w:trHeight w:val="118"/>
        </w:trPr>
        <w:tc>
          <w:tcPr>
            <w:tcW w:w="9855" w:type="dxa"/>
            <w:gridSpan w:val="8"/>
            <w:tcBorders>
              <w:top w:val="nil"/>
            </w:tcBorders>
          </w:tcPr>
          <w:p w:rsidR="00AD7414" w:rsidRPr="004A46D7" w:rsidRDefault="00AD7414" w:rsidP="00AD7414">
            <w:pPr>
              <w:jc w:val="both"/>
              <w:rPr>
                <w:sz w:val="16"/>
              </w:rPr>
            </w:pPr>
          </w:p>
        </w:tc>
      </w:tr>
      <w:tr w:rsidR="00AD7414" w:rsidRPr="00E11E0F" w:rsidTr="00AD7414">
        <w:trPr>
          <w:trHeight w:val="197"/>
        </w:trPr>
        <w:tc>
          <w:tcPr>
            <w:tcW w:w="3086" w:type="dxa"/>
            <w:tcBorders>
              <w:top w:val="nil"/>
            </w:tcBorders>
            <w:shd w:val="clear" w:color="auto" w:fill="F7CAAC"/>
          </w:tcPr>
          <w:p w:rsidR="00AD7414" w:rsidRPr="00A40E0A" w:rsidRDefault="00AD7414" w:rsidP="00AD7414">
            <w:pPr>
              <w:jc w:val="both"/>
              <w:rPr>
                <w:b/>
              </w:rPr>
            </w:pPr>
            <w:r w:rsidRPr="00A40E0A">
              <w:rPr>
                <w:b/>
              </w:rPr>
              <w:t>Garant předmětu</w:t>
            </w:r>
          </w:p>
        </w:tc>
        <w:tc>
          <w:tcPr>
            <w:tcW w:w="6769" w:type="dxa"/>
            <w:gridSpan w:val="7"/>
            <w:tcBorders>
              <w:top w:val="nil"/>
            </w:tcBorders>
          </w:tcPr>
          <w:p w:rsidR="00AD7414" w:rsidRPr="00E11E0F" w:rsidRDefault="00AD7414" w:rsidP="00AD7414">
            <w:pPr>
              <w:jc w:val="both"/>
            </w:pPr>
            <w:r w:rsidRPr="00E11E0F">
              <w:t>Ing. Lucie Macurová, Ph.D.</w:t>
            </w:r>
          </w:p>
        </w:tc>
      </w:tr>
      <w:tr w:rsidR="00AD7414" w:rsidRPr="00E11E0F" w:rsidTr="00AD7414">
        <w:trPr>
          <w:trHeight w:val="243"/>
        </w:trPr>
        <w:tc>
          <w:tcPr>
            <w:tcW w:w="3086" w:type="dxa"/>
            <w:tcBorders>
              <w:top w:val="nil"/>
            </w:tcBorders>
            <w:shd w:val="clear" w:color="auto" w:fill="F7CAAC"/>
          </w:tcPr>
          <w:p w:rsidR="00AD7414" w:rsidRPr="00A40E0A" w:rsidRDefault="00AD7414" w:rsidP="00AD7414">
            <w:pPr>
              <w:jc w:val="both"/>
              <w:rPr>
                <w:b/>
              </w:rPr>
            </w:pPr>
            <w:r w:rsidRPr="00A40E0A">
              <w:rPr>
                <w:b/>
              </w:rPr>
              <w:t>Zapojení garanta do výuky předmětu</w:t>
            </w:r>
          </w:p>
        </w:tc>
        <w:tc>
          <w:tcPr>
            <w:tcW w:w="6769" w:type="dxa"/>
            <w:gridSpan w:val="7"/>
            <w:tcBorders>
              <w:top w:val="nil"/>
            </w:tcBorders>
          </w:tcPr>
          <w:p w:rsidR="00AD7414" w:rsidRPr="00E11E0F" w:rsidRDefault="00AD7414" w:rsidP="001426D6">
            <w:pPr>
              <w:jc w:val="both"/>
            </w:pPr>
            <w:r w:rsidRPr="00E11E0F">
              <w:t xml:space="preserve">Garant se </w:t>
            </w:r>
            <w:r w:rsidR="001426D6">
              <w:t>podílí na přednášení v rozsahu 6</w:t>
            </w:r>
            <w:r w:rsidRPr="00E11E0F">
              <w:t xml:space="preserve">0 %, dále stanovuje koncepci seminářů a dohlíží na jejich jednotné vedení. </w:t>
            </w:r>
          </w:p>
        </w:tc>
      </w:tr>
      <w:tr w:rsidR="00AD7414" w:rsidRPr="00E11E0F" w:rsidTr="00AD7414">
        <w:tc>
          <w:tcPr>
            <w:tcW w:w="3086" w:type="dxa"/>
            <w:shd w:val="clear" w:color="auto" w:fill="F7CAAC"/>
          </w:tcPr>
          <w:p w:rsidR="00AD7414" w:rsidRPr="00A40E0A" w:rsidRDefault="00AD7414" w:rsidP="00AD7414">
            <w:pPr>
              <w:jc w:val="both"/>
              <w:rPr>
                <w:b/>
              </w:rPr>
            </w:pPr>
            <w:r w:rsidRPr="00A40E0A">
              <w:rPr>
                <w:b/>
              </w:rPr>
              <w:t>Vyučující</w:t>
            </w:r>
          </w:p>
        </w:tc>
        <w:tc>
          <w:tcPr>
            <w:tcW w:w="6769" w:type="dxa"/>
            <w:gridSpan w:val="7"/>
            <w:tcBorders>
              <w:bottom w:val="nil"/>
            </w:tcBorders>
          </w:tcPr>
          <w:p w:rsidR="00AD7414" w:rsidRPr="00E11E0F" w:rsidRDefault="00AD7414" w:rsidP="001426D6">
            <w:r w:rsidRPr="00E11E0F">
              <w:t>Ing. Lucie Macurová, Ph.D. - přednášky (</w:t>
            </w:r>
            <w:r w:rsidR="001426D6">
              <w:t>6</w:t>
            </w:r>
            <w:r w:rsidRPr="00E11E0F">
              <w:t>0%)</w:t>
            </w:r>
            <w:r w:rsidR="001426D6">
              <w:t>; Ing. Lucie Ťavodová – přednášky (40%) – ext.</w:t>
            </w:r>
          </w:p>
        </w:tc>
      </w:tr>
      <w:tr w:rsidR="00AD7414" w:rsidRPr="004A46D7" w:rsidTr="00AD7414">
        <w:trPr>
          <w:trHeight w:val="64"/>
        </w:trPr>
        <w:tc>
          <w:tcPr>
            <w:tcW w:w="9855" w:type="dxa"/>
            <w:gridSpan w:val="8"/>
            <w:tcBorders>
              <w:top w:val="nil"/>
            </w:tcBorders>
          </w:tcPr>
          <w:p w:rsidR="00AD7414" w:rsidRPr="004A46D7" w:rsidRDefault="00AD7414" w:rsidP="00AD7414">
            <w:pPr>
              <w:jc w:val="both"/>
              <w:rPr>
                <w:sz w:val="16"/>
              </w:rPr>
            </w:pPr>
          </w:p>
        </w:tc>
      </w:tr>
      <w:tr w:rsidR="00AD7414" w:rsidRPr="00A40E0A" w:rsidTr="00AD7414">
        <w:tc>
          <w:tcPr>
            <w:tcW w:w="3086" w:type="dxa"/>
            <w:shd w:val="clear" w:color="auto" w:fill="F7CAAC"/>
          </w:tcPr>
          <w:p w:rsidR="00AD7414" w:rsidRPr="00A40E0A" w:rsidRDefault="00AD7414" w:rsidP="00AD7414">
            <w:pPr>
              <w:jc w:val="both"/>
              <w:rPr>
                <w:b/>
              </w:rPr>
            </w:pPr>
            <w:r w:rsidRPr="00A40E0A">
              <w:rPr>
                <w:b/>
              </w:rPr>
              <w:t>Stručná anotace předmětu</w:t>
            </w:r>
          </w:p>
        </w:tc>
        <w:tc>
          <w:tcPr>
            <w:tcW w:w="6769" w:type="dxa"/>
            <w:gridSpan w:val="7"/>
            <w:tcBorders>
              <w:bottom w:val="nil"/>
            </w:tcBorders>
          </w:tcPr>
          <w:p w:rsidR="00AD7414" w:rsidRPr="00A40E0A" w:rsidRDefault="00AD7414" w:rsidP="00AD7414">
            <w:pPr>
              <w:jc w:val="both"/>
            </w:pPr>
          </w:p>
        </w:tc>
      </w:tr>
      <w:tr w:rsidR="00AD7414" w:rsidRPr="00A40E0A" w:rsidTr="00AD7414">
        <w:trPr>
          <w:trHeight w:val="1843"/>
        </w:trPr>
        <w:tc>
          <w:tcPr>
            <w:tcW w:w="9855" w:type="dxa"/>
            <w:gridSpan w:val="8"/>
            <w:tcBorders>
              <w:top w:val="nil"/>
              <w:bottom w:val="single" w:sz="12" w:space="0" w:color="auto"/>
            </w:tcBorders>
          </w:tcPr>
          <w:p w:rsidR="00AD7414" w:rsidRPr="00A40E0A" w:rsidRDefault="00AD7414" w:rsidP="00AD7414">
            <w:pPr>
              <w:jc w:val="both"/>
            </w:pPr>
            <w:r w:rsidRPr="00A40E0A">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rsidR="00AD7414" w:rsidRPr="00A40E0A" w:rsidRDefault="00AD7414" w:rsidP="00693D56">
            <w:pPr>
              <w:pStyle w:val="Odstavecseseznamem"/>
              <w:numPr>
                <w:ilvl w:val="0"/>
                <w:numId w:val="99"/>
              </w:numPr>
              <w:ind w:left="247" w:hanging="247"/>
              <w:jc w:val="both"/>
            </w:pPr>
            <w:r w:rsidRPr="00A40E0A">
              <w:t>Úvod do předmětu. Základní pojetí logistiky, charakteristika logistických aktivit v organizaci, mini - případové studie řízení logistických řetězců ve výrobě a obchodě.</w:t>
            </w:r>
          </w:p>
          <w:p w:rsidR="00AD7414" w:rsidRPr="00A40E0A" w:rsidRDefault="00AD7414" w:rsidP="00693D56">
            <w:pPr>
              <w:pStyle w:val="Odstavecseseznamem"/>
              <w:numPr>
                <w:ilvl w:val="0"/>
                <w:numId w:val="99"/>
              </w:numPr>
              <w:ind w:left="247" w:hanging="247"/>
              <w:jc w:val="both"/>
            </w:pPr>
            <w:r w:rsidRPr="00A40E0A">
              <w:t>Marketingová logistika a její řízení, vícekriteriální hodnocení, metody hodnocení úrovně služeb.</w:t>
            </w:r>
          </w:p>
          <w:p w:rsidR="00AD7414" w:rsidRPr="00A40E0A" w:rsidRDefault="00AD7414" w:rsidP="00693D56">
            <w:pPr>
              <w:pStyle w:val="Odstavecseseznamem"/>
              <w:numPr>
                <w:ilvl w:val="0"/>
                <w:numId w:val="99"/>
              </w:numPr>
              <w:ind w:left="247" w:hanging="247"/>
              <w:jc w:val="both"/>
            </w:pPr>
            <w:r w:rsidRPr="00A40E0A">
              <w:t>Logistika v nákupu a zásobování, ABC analýza, modely řízení zásob, logistika ve skladování, řízení, organizace a kontrola skladového provozu.</w:t>
            </w:r>
          </w:p>
          <w:p w:rsidR="00AD7414" w:rsidRPr="00A40E0A" w:rsidRDefault="00AD7414" w:rsidP="00693D56">
            <w:pPr>
              <w:pStyle w:val="Odstavecseseznamem"/>
              <w:numPr>
                <w:ilvl w:val="0"/>
                <w:numId w:val="99"/>
              </w:numPr>
              <w:ind w:left="247" w:hanging="247"/>
              <w:jc w:val="both"/>
            </w:pPr>
            <w:r w:rsidRPr="00A40E0A">
              <w:t>Výrobní logistika, metody plánování výroby, kapacitního plánování, lhůtového rozvrhování, metody KAN-BAN a JIT, jejich praktické aplikace.</w:t>
            </w:r>
          </w:p>
          <w:p w:rsidR="00AD7414" w:rsidRPr="00A40E0A" w:rsidRDefault="00AD7414" w:rsidP="00693D56">
            <w:pPr>
              <w:pStyle w:val="Odstavecseseznamem"/>
              <w:numPr>
                <w:ilvl w:val="0"/>
                <w:numId w:val="99"/>
              </w:numPr>
              <w:ind w:left="247" w:hanging="247"/>
              <w:jc w:val="both"/>
            </w:pPr>
            <w:r w:rsidRPr="00A40E0A">
              <w:t>Dopravní logistika, metody dislokace skladu, distribuční problém, dopravní problém, hlavní postupy dopravy a manipulace s materiálem, manipulační jednotky, obaly, management fyzické distribuce, distribuční centra.</w:t>
            </w:r>
          </w:p>
        </w:tc>
      </w:tr>
      <w:tr w:rsidR="00AD7414" w:rsidRPr="00A40E0A" w:rsidTr="00AD7414">
        <w:trPr>
          <w:trHeight w:val="265"/>
        </w:trPr>
        <w:tc>
          <w:tcPr>
            <w:tcW w:w="3653" w:type="dxa"/>
            <w:gridSpan w:val="2"/>
            <w:tcBorders>
              <w:top w:val="nil"/>
            </w:tcBorders>
            <w:shd w:val="clear" w:color="auto" w:fill="F7CAAC"/>
          </w:tcPr>
          <w:p w:rsidR="00AD7414" w:rsidRPr="00A40E0A" w:rsidRDefault="00AD7414" w:rsidP="00AD7414">
            <w:pPr>
              <w:jc w:val="both"/>
            </w:pPr>
            <w:r w:rsidRPr="00A40E0A">
              <w:rPr>
                <w:b/>
              </w:rPr>
              <w:t>Studijní literatura a studijní pomůcky</w:t>
            </w:r>
          </w:p>
        </w:tc>
        <w:tc>
          <w:tcPr>
            <w:tcW w:w="6202" w:type="dxa"/>
            <w:gridSpan w:val="6"/>
            <w:tcBorders>
              <w:top w:val="nil"/>
              <w:bottom w:val="nil"/>
            </w:tcBorders>
          </w:tcPr>
          <w:p w:rsidR="00AD7414" w:rsidRPr="00A40E0A" w:rsidRDefault="00AD7414" w:rsidP="00AD7414">
            <w:pPr>
              <w:jc w:val="both"/>
            </w:pPr>
          </w:p>
        </w:tc>
      </w:tr>
      <w:tr w:rsidR="00AD7414" w:rsidRPr="00A40E0A" w:rsidTr="00AD7414">
        <w:trPr>
          <w:trHeight w:val="1124"/>
        </w:trPr>
        <w:tc>
          <w:tcPr>
            <w:tcW w:w="9855" w:type="dxa"/>
            <w:gridSpan w:val="8"/>
            <w:tcBorders>
              <w:top w:val="nil"/>
            </w:tcBorders>
          </w:tcPr>
          <w:p w:rsidR="00AD7414" w:rsidRPr="00D64A6C" w:rsidRDefault="00AD7414" w:rsidP="00AD7414">
            <w:pPr>
              <w:jc w:val="both"/>
              <w:rPr>
                <w:b/>
                <w:color w:val="000000"/>
              </w:rPr>
            </w:pPr>
            <w:r w:rsidRPr="00D64A6C">
              <w:rPr>
                <w:b/>
                <w:color w:val="000000"/>
              </w:rPr>
              <w:t>Povinná literatura</w:t>
            </w:r>
          </w:p>
          <w:p w:rsidR="00AD7414" w:rsidRPr="00D64A6C" w:rsidRDefault="00AD7414" w:rsidP="00AD7414">
            <w:pPr>
              <w:jc w:val="both"/>
              <w:rPr>
                <w:color w:val="000000"/>
              </w:rPr>
            </w:pPr>
            <w:r w:rsidRPr="00D64A6C">
              <w:rPr>
                <w:color w:val="000000"/>
              </w:rPr>
              <w:t xml:space="preserve">BURNS, M. G. </w:t>
            </w:r>
            <w:r w:rsidRPr="00D64A6C">
              <w:rPr>
                <w:i/>
                <w:iCs/>
                <w:color w:val="000000"/>
              </w:rPr>
              <w:t>Logistics and transportation security: a strategic, tactical, and operational guide to resilience</w:t>
            </w:r>
            <w:r w:rsidRPr="00D64A6C">
              <w:rPr>
                <w:color w:val="000000"/>
              </w:rPr>
              <w:t>. Boca Raton: CRC Press, Taylor &amp; Francis Group, 2016, 380 p. ISBN 978-1-4822-5307-8.</w:t>
            </w:r>
          </w:p>
          <w:p w:rsidR="00AD7414" w:rsidRPr="00D64A6C" w:rsidRDefault="00AD7414" w:rsidP="00AD7414">
            <w:pPr>
              <w:jc w:val="both"/>
              <w:rPr>
                <w:color w:val="000000"/>
              </w:rPr>
            </w:pPr>
            <w:r w:rsidRPr="00D64A6C">
              <w:rPr>
                <w:color w:val="000000"/>
              </w:rPr>
              <w:t xml:space="preserve">CHRISTOPHER, M. </w:t>
            </w:r>
            <w:r w:rsidRPr="00D64A6C">
              <w:rPr>
                <w:i/>
                <w:iCs/>
                <w:color w:val="000000"/>
              </w:rPr>
              <w:t>Logistics &amp; supply chain management</w:t>
            </w:r>
            <w:r w:rsidRPr="00D64A6C">
              <w:rPr>
                <w:color w:val="000000"/>
              </w:rPr>
              <w:t>. Fifth edition. Harlow: Pearson, 2016, 310 p. ISBN 978-1-292-08379-7.</w:t>
            </w:r>
          </w:p>
          <w:p w:rsidR="00AD7414" w:rsidRPr="00D64A6C" w:rsidRDefault="00AD7414" w:rsidP="00AD7414">
            <w:pPr>
              <w:jc w:val="both"/>
              <w:rPr>
                <w:color w:val="000000"/>
              </w:rPr>
            </w:pPr>
            <w:r w:rsidRPr="00D64A6C">
              <w:rPr>
                <w:color w:val="000000"/>
              </w:rPr>
              <w:t xml:space="preserve">LAMBERT, D. M., ELLRAM, L. M., STOCK, J. R. </w:t>
            </w:r>
            <w:r w:rsidRPr="00D64A6C">
              <w:rPr>
                <w:i/>
                <w:iCs/>
                <w:color w:val="000000"/>
              </w:rPr>
              <w:t>Fundamentals of logistics management</w:t>
            </w:r>
            <w:r w:rsidRPr="00D64A6C">
              <w:rPr>
                <w:color w:val="000000"/>
              </w:rPr>
              <w:t>. Boston: Irwin/McGraw-Hill, 1998, 611 s. ISBN 0-256-14117-7.</w:t>
            </w:r>
          </w:p>
          <w:p w:rsidR="00AD7414" w:rsidRPr="00D64A6C" w:rsidRDefault="00AD7414" w:rsidP="00AD7414">
            <w:pPr>
              <w:jc w:val="both"/>
              <w:rPr>
                <w:b/>
              </w:rPr>
            </w:pPr>
            <w:r w:rsidRPr="00D64A6C">
              <w:rPr>
                <w:b/>
              </w:rPr>
              <w:t>Doporučená literatura</w:t>
            </w:r>
          </w:p>
          <w:p w:rsidR="00AD7414" w:rsidRPr="00D64A6C" w:rsidRDefault="00AD7414" w:rsidP="00AD7414">
            <w:pPr>
              <w:jc w:val="both"/>
              <w:rPr>
                <w:color w:val="000000"/>
              </w:rPr>
            </w:pPr>
            <w:r w:rsidRPr="00D64A6C">
              <w:t xml:space="preserve">BRANDIMARTE, P., ZOTTERI, G. </w:t>
            </w:r>
            <w:r w:rsidRPr="00D64A6C">
              <w:rPr>
                <w:i/>
                <w:iCs/>
              </w:rPr>
              <w:t>Introduction to Distribu-tion Logistics</w:t>
            </w:r>
            <w:r w:rsidRPr="00D64A6C">
              <w:t>. Hoboken: John Wiley &amp; Sons Ltd., 2007, 587 p. ISBN 9780471750444.</w:t>
            </w:r>
          </w:p>
          <w:p w:rsidR="00AD7414" w:rsidRPr="00D64A6C" w:rsidRDefault="00AD7414" w:rsidP="00AD7414">
            <w:pPr>
              <w:jc w:val="both"/>
            </w:pPr>
            <w:r w:rsidRPr="00D64A6C">
              <w:rPr>
                <w:color w:val="000000"/>
              </w:rPr>
              <w:t xml:space="preserve">FRAZELLE, E. </w:t>
            </w:r>
            <w:r w:rsidRPr="00D64A6C">
              <w:rPr>
                <w:i/>
                <w:iCs/>
                <w:color w:val="000000"/>
              </w:rPr>
              <w:t>World-class warehousing and material handling</w:t>
            </w:r>
            <w:r w:rsidRPr="00D64A6C">
              <w:rPr>
                <w:color w:val="000000"/>
              </w:rPr>
              <w:t>. New York: McGraw-Hill, 2002, 242 s. ISBN 0-07-137600-3.</w:t>
            </w:r>
          </w:p>
          <w:p w:rsidR="00AD7414" w:rsidRPr="00D64A6C" w:rsidRDefault="00AD7414" w:rsidP="00AD7414">
            <w:pPr>
              <w:jc w:val="both"/>
            </w:pPr>
            <w:r w:rsidRPr="00D64A6C">
              <w:t xml:space="preserve">HARRISON, A., van HOEK, R., SKIPWORTH, H. </w:t>
            </w:r>
            <w:r w:rsidRPr="00D64A6C">
              <w:rPr>
                <w:i/>
                <w:iCs/>
              </w:rPr>
              <w:t xml:space="preserve">Logistics management and strategy: competing through the supply chain. </w:t>
            </w:r>
            <w:r w:rsidRPr="00D64A6C">
              <w:t>5th ed. Harlow: Pearson, 2014, 427 s. ISBN 978-1-292-00415-0.</w:t>
            </w:r>
          </w:p>
          <w:p w:rsidR="00AD7414" w:rsidRPr="00D64A6C" w:rsidRDefault="00AD7414" w:rsidP="00AD7414">
            <w:pPr>
              <w:jc w:val="both"/>
            </w:pPr>
            <w:r w:rsidRPr="00D64A6C">
              <w:rPr>
                <w:color w:val="000000"/>
              </w:rPr>
              <w:t xml:space="preserve">RUSHTON, A., CROUCHER, P., BAKER, P. </w:t>
            </w:r>
            <w:r w:rsidRPr="00D64A6C">
              <w:rPr>
                <w:i/>
                <w:iCs/>
                <w:color w:val="000000"/>
              </w:rPr>
              <w:t>The handbook of logistics &amp; distribution management</w:t>
            </w:r>
            <w:r w:rsidRPr="00D64A6C">
              <w:rPr>
                <w:color w:val="000000"/>
              </w:rPr>
              <w:t>. 5th ed. London: Kogan Page, 2014, 689 s. ISBN 978-0-7494-6627-5.</w:t>
            </w:r>
          </w:p>
          <w:p w:rsidR="00AD7414" w:rsidRPr="00A40E0A" w:rsidRDefault="00AD7414" w:rsidP="00AD7414">
            <w:pPr>
              <w:pStyle w:val="Default"/>
              <w:rPr>
                <w:sz w:val="20"/>
                <w:szCs w:val="20"/>
              </w:rPr>
            </w:pPr>
            <w:r w:rsidRPr="00D64A6C">
              <w:rPr>
                <w:sz w:val="20"/>
                <w:szCs w:val="20"/>
              </w:rPr>
              <w:t xml:space="preserve">SWINK, M. </w:t>
            </w:r>
            <w:r w:rsidRPr="00D64A6C">
              <w:rPr>
                <w:i/>
                <w:iCs/>
                <w:sz w:val="20"/>
                <w:szCs w:val="20"/>
              </w:rPr>
              <w:t>Managing operations: across the supply chain</w:t>
            </w:r>
            <w:r w:rsidRPr="00D64A6C">
              <w:rPr>
                <w:sz w:val="20"/>
                <w:szCs w:val="20"/>
              </w:rPr>
              <w:t>. 2nd ed. New York: McGraw-Hill/Irwin, 2014, 603 s. ISBN 978-1-259-06090-8.</w:t>
            </w:r>
          </w:p>
        </w:tc>
      </w:tr>
      <w:tr w:rsidR="00AD7414" w:rsidRPr="00A40E0A" w:rsidTr="00AD74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7414" w:rsidRPr="00A40E0A" w:rsidRDefault="00AD7414" w:rsidP="00AD7414">
            <w:pPr>
              <w:jc w:val="center"/>
              <w:rPr>
                <w:b/>
              </w:rPr>
            </w:pPr>
            <w:r w:rsidRPr="00A40E0A">
              <w:rPr>
                <w:b/>
              </w:rPr>
              <w:t>Informace ke kombinované nebo distanční formě</w:t>
            </w:r>
          </w:p>
        </w:tc>
      </w:tr>
      <w:tr w:rsidR="00AD7414" w:rsidRPr="00A40E0A" w:rsidTr="00AD7414">
        <w:tc>
          <w:tcPr>
            <w:tcW w:w="4787" w:type="dxa"/>
            <w:gridSpan w:val="3"/>
            <w:tcBorders>
              <w:top w:val="single" w:sz="2" w:space="0" w:color="auto"/>
            </w:tcBorders>
            <w:shd w:val="clear" w:color="auto" w:fill="F7CAAC"/>
          </w:tcPr>
          <w:p w:rsidR="00AD7414" w:rsidRPr="00A40E0A" w:rsidRDefault="00AD7414" w:rsidP="00AD7414">
            <w:pPr>
              <w:jc w:val="both"/>
            </w:pPr>
            <w:r w:rsidRPr="00A40E0A">
              <w:rPr>
                <w:b/>
              </w:rPr>
              <w:t>Rozsah konzultací (soustředění)</w:t>
            </w:r>
          </w:p>
        </w:tc>
        <w:tc>
          <w:tcPr>
            <w:tcW w:w="889" w:type="dxa"/>
            <w:tcBorders>
              <w:top w:val="single" w:sz="2" w:space="0" w:color="auto"/>
            </w:tcBorders>
          </w:tcPr>
          <w:p w:rsidR="00AD7414" w:rsidRPr="00A40E0A" w:rsidRDefault="00510B7A" w:rsidP="00AD7414">
            <w:pPr>
              <w:jc w:val="both"/>
            </w:pPr>
            <w:ins w:id="542" w:author="Michal Pilík" w:date="2018-09-20T10:44:00Z">
              <w:r>
                <w:t>15</w:t>
              </w:r>
            </w:ins>
          </w:p>
        </w:tc>
        <w:tc>
          <w:tcPr>
            <w:tcW w:w="4179" w:type="dxa"/>
            <w:gridSpan w:val="4"/>
            <w:tcBorders>
              <w:top w:val="single" w:sz="2" w:space="0" w:color="auto"/>
            </w:tcBorders>
            <w:shd w:val="clear" w:color="auto" w:fill="F7CAAC"/>
          </w:tcPr>
          <w:p w:rsidR="00AD7414" w:rsidRPr="00A40E0A" w:rsidRDefault="00AD7414" w:rsidP="00AD7414">
            <w:pPr>
              <w:jc w:val="both"/>
              <w:rPr>
                <w:b/>
              </w:rPr>
            </w:pPr>
            <w:r w:rsidRPr="00A40E0A">
              <w:rPr>
                <w:b/>
              </w:rPr>
              <w:t xml:space="preserve">hodin </w:t>
            </w:r>
          </w:p>
        </w:tc>
      </w:tr>
      <w:tr w:rsidR="00AD7414" w:rsidRPr="00A40E0A" w:rsidTr="00AD7414">
        <w:tc>
          <w:tcPr>
            <w:tcW w:w="9855" w:type="dxa"/>
            <w:gridSpan w:val="8"/>
            <w:shd w:val="clear" w:color="auto" w:fill="F7CAAC"/>
          </w:tcPr>
          <w:p w:rsidR="00AD7414" w:rsidRPr="00A40E0A" w:rsidRDefault="00AD7414" w:rsidP="00AD7414">
            <w:pPr>
              <w:jc w:val="both"/>
              <w:rPr>
                <w:b/>
              </w:rPr>
            </w:pPr>
            <w:r w:rsidRPr="00A40E0A">
              <w:rPr>
                <w:b/>
              </w:rPr>
              <w:t>Informace o způsobu kontaktu s vyučujícím</w:t>
            </w:r>
          </w:p>
        </w:tc>
      </w:tr>
      <w:tr w:rsidR="00AD7414" w:rsidRPr="00A40E0A" w:rsidTr="00AD7414">
        <w:trPr>
          <w:trHeight w:val="740"/>
        </w:trPr>
        <w:tc>
          <w:tcPr>
            <w:tcW w:w="9855" w:type="dxa"/>
            <w:gridSpan w:val="8"/>
          </w:tcPr>
          <w:p w:rsidR="00AD7414" w:rsidRPr="00A40E0A" w:rsidRDefault="00AD7414" w:rsidP="00AD7414">
            <w:pPr>
              <w:jc w:val="both"/>
            </w:pPr>
            <w:r w:rsidRPr="00A40E0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74EC9" w:rsidRDefault="00174EC9"/>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2D11" w:rsidTr="00F2197A">
        <w:tc>
          <w:tcPr>
            <w:tcW w:w="9855" w:type="dxa"/>
            <w:gridSpan w:val="8"/>
            <w:tcBorders>
              <w:bottom w:val="double" w:sz="4" w:space="0" w:color="auto"/>
            </w:tcBorders>
            <w:shd w:val="clear" w:color="auto" w:fill="BDD6EE"/>
          </w:tcPr>
          <w:p w:rsidR="009D2D11" w:rsidRDefault="009D2D11" w:rsidP="00F2197A">
            <w:pPr>
              <w:jc w:val="both"/>
              <w:rPr>
                <w:b/>
                <w:sz w:val="28"/>
              </w:rPr>
            </w:pPr>
            <w:r>
              <w:lastRenderedPageBreak/>
              <w:br w:type="page"/>
            </w:r>
            <w:r>
              <w:rPr>
                <w:b/>
                <w:sz w:val="28"/>
              </w:rPr>
              <w:t>B-III – Charakteristika studijního předmětu</w:t>
            </w:r>
          </w:p>
        </w:tc>
      </w:tr>
      <w:tr w:rsidR="009D2D11" w:rsidTr="00F2197A">
        <w:tc>
          <w:tcPr>
            <w:tcW w:w="3086" w:type="dxa"/>
            <w:tcBorders>
              <w:top w:val="double" w:sz="4" w:space="0" w:color="auto"/>
            </w:tcBorders>
            <w:shd w:val="clear" w:color="auto" w:fill="F7CAAC"/>
          </w:tcPr>
          <w:p w:rsidR="009D2D11" w:rsidRDefault="009D2D11" w:rsidP="00F2197A">
            <w:pPr>
              <w:jc w:val="both"/>
              <w:rPr>
                <w:b/>
              </w:rPr>
            </w:pPr>
            <w:r>
              <w:rPr>
                <w:b/>
              </w:rPr>
              <w:t>Název studijního předmětu</w:t>
            </w:r>
          </w:p>
        </w:tc>
        <w:tc>
          <w:tcPr>
            <w:tcW w:w="6769" w:type="dxa"/>
            <w:gridSpan w:val="7"/>
            <w:tcBorders>
              <w:top w:val="double" w:sz="4" w:space="0" w:color="auto"/>
            </w:tcBorders>
          </w:tcPr>
          <w:p w:rsidR="009D2D11" w:rsidRDefault="009D2D11" w:rsidP="00F2197A">
            <w:pPr>
              <w:jc w:val="both"/>
            </w:pPr>
            <w:r w:rsidRPr="00BF24B5">
              <w:t>Projektový management v průmyslovém inženýrství I</w:t>
            </w:r>
            <w:r>
              <w:t>I</w:t>
            </w:r>
          </w:p>
        </w:tc>
      </w:tr>
      <w:tr w:rsidR="009D2D11" w:rsidTr="00F2197A">
        <w:trPr>
          <w:trHeight w:val="249"/>
        </w:trPr>
        <w:tc>
          <w:tcPr>
            <w:tcW w:w="3086" w:type="dxa"/>
            <w:shd w:val="clear" w:color="auto" w:fill="F7CAAC"/>
          </w:tcPr>
          <w:p w:rsidR="009D2D11" w:rsidRDefault="009D2D11" w:rsidP="00F2197A">
            <w:pPr>
              <w:jc w:val="both"/>
              <w:rPr>
                <w:b/>
              </w:rPr>
            </w:pPr>
            <w:r>
              <w:rPr>
                <w:b/>
              </w:rPr>
              <w:t>Typ předmětu</w:t>
            </w:r>
          </w:p>
        </w:tc>
        <w:tc>
          <w:tcPr>
            <w:tcW w:w="3406" w:type="dxa"/>
            <w:gridSpan w:val="4"/>
          </w:tcPr>
          <w:p w:rsidR="009D2D11" w:rsidRDefault="009D2D11" w:rsidP="00F2197A">
            <w:pPr>
              <w:jc w:val="both"/>
            </w:pPr>
            <w:r>
              <w:t>povinný „PZ“</w:t>
            </w:r>
          </w:p>
        </w:tc>
        <w:tc>
          <w:tcPr>
            <w:tcW w:w="2695" w:type="dxa"/>
            <w:gridSpan w:val="2"/>
            <w:shd w:val="clear" w:color="auto" w:fill="F7CAAC"/>
          </w:tcPr>
          <w:p w:rsidR="009D2D11" w:rsidRDefault="009D2D11" w:rsidP="00F2197A">
            <w:pPr>
              <w:jc w:val="both"/>
            </w:pPr>
            <w:r>
              <w:rPr>
                <w:b/>
              </w:rPr>
              <w:t>doporučený ročník / semestr</w:t>
            </w:r>
          </w:p>
        </w:tc>
        <w:tc>
          <w:tcPr>
            <w:tcW w:w="668" w:type="dxa"/>
          </w:tcPr>
          <w:p w:rsidR="009D2D11" w:rsidRDefault="009D2D11" w:rsidP="00F2197A">
            <w:pPr>
              <w:jc w:val="both"/>
            </w:pPr>
            <w:r>
              <w:t>2/L</w:t>
            </w:r>
          </w:p>
        </w:tc>
      </w:tr>
      <w:tr w:rsidR="009D2D11" w:rsidTr="00F2197A">
        <w:tc>
          <w:tcPr>
            <w:tcW w:w="3086" w:type="dxa"/>
            <w:shd w:val="clear" w:color="auto" w:fill="F7CAAC"/>
          </w:tcPr>
          <w:p w:rsidR="009D2D11" w:rsidRDefault="009D2D11" w:rsidP="00F2197A">
            <w:pPr>
              <w:jc w:val="both"/>
              <w:rPr>
                <w:b/>
              </w:rPr>
            </w:pPr>
            <w:r>
              <w:rPr>
                <w:b/>
              </w:rPr>
              <w:t>Rozsah studijního předmětu</w:t>
            </w:r>
          </w:p>
        </w:tc>
        <w:tc>
          <w:tcPr>
            <w:tcW w:w="1701" w:type="dxa"/>
            <w:gridSpan w:val="2"/>
          </w:tcPr>
          <w:p w:rsidR="009D2D11" w:rsidRDefault="009D2D11" w:rsidP="00F2197A">
            <w:pPr>
              <w:jc w:val="both"/>
            </w:pPr>
            <w:r>
              <w:t>13p + 13c</w:t>
            </w:r>
          </w:p>
        </w:tc>
        <w:tc>
          <w:tcPr>
            <w:tcW w:w="889" w:type="dxa"/>
            <w:shd w:val="clear" w:color="auto" w:fill="F7CAAC"/>
          </w:tcPr>
          <w:p w:rsidR="009D2D11" w:rsidRDefault="009D2D11" w:rsidP="00F2197A">
            <w:pPr>
              <w:jc w:val="both"/>
              <w:rPr>
                <w:b/>
              </w:rPr>
            </w:pPr>
            <w:r>
              <w:rPr>
                <w:b/>
              </w:rPr>
              <w:t xml:space="preserve">hod. </w:t>
            </w:r>
          </w:p>
        </w:tc>
        <w:tc>
          <w:tcPr>
            <w:tcW w:w="816" w:type="dxa"/>
          </w:tcPr>
          <w:p w:rsidR="009D2D11" w:rsidRDefault="009D2D11" w:rsidP="00F2197A">
            <w:pPr>
              <w:jc w:val="both"/>
            </w:pPr>
            <w:r>
              <w:t>26</w:t>
            </w:r>
          </w:p>
        </w:tc>
        <w:tc>
          <w:tcPr>
            <w:tcW w:w="2156" w:type="dxa"/>
            <w:shd w:val="clear" w:color="auto" w:fill="F7CAAC"/>
          </w:tcPr>
          <w:p w:rsidR="009D2D11" w:rsidRDefault="009D2D11" w:rsidP="00F2197A">
            <w:pPr>
              <w:jc w:val="both"/>
              <w:rPr>
                <w:b/>
              </w:rPr>
            </w:pPr>
            <w:r>
              <w:rPr>
                <w:b/>
              </w:rPr>
              <w:t>kreditů</w:t>
            </w:r>
          </w:p>
        </w:tc>
        <w:tc>
          <w:tcPr>
            <w:tcW w:w="1207" w:type="dxa"/>
            <w:gridSpan w:val="2"/>
          </w:tcPr>
          <w:p w:rsidR="009D2D11" w:rsidRDefault="009D2D11" w:rsidP="00F2197A">
            <w:pPr>
              <w:jc w:val="both"/>
            </w:pPr>
            <w:r>
              <w:t>2</w:t>
            </w:r>
          </w:p>
        </w:tc>
      </w:tr>
      <w:tr w:rsidR="009D2D11" w:rsidTr="00F2197A">
        <w:tc>
          <w:tcPr>
            <w:tcW w:w="3086" w:type="dxa"/>
            <w:shd w:val="clear" w:color="auto" w:fill="F7CAAC"/>
          </w:tcPr>
          <w:p w:rsidR="009D2D11" w:rsidRDefault="009D2D11" w:rsidP="00F2197A">
            <w:pPr>
              <w:jc w:val="both"/>
              <w:rPr>
                <w:b/>
                <w:sz w:val="22"/>
              </w:rPr>
            </w:pPr>
            <w:r>
              <w:rPr>
                <w:b/>
              </w:rPr>
              <w:t>Prerekvizity, korekvizity, ekvivalence</w:t>
            </w:r>
          </w:p>
        </w:tc>
        <w:tc>
          <w:tcPr>
            <w:tcW w:w="6769" w:type="dxa"/>
            <w:gridSpan w:val="7"/>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Způsob ověření studijních výsledků</w:t>
            </w:r>
          </w:p>
        </w:tc>
        <w:tc>
          <w:tcPr>
            <w:tcW w:w="3406" w:type="dxa"/>
            <w:gridSpan w:val="4"/>
          </w:tcPr>
          <w:p w:rsidR="009D2D11" w:rsidRDefault="009D2D11" w:rsidP="00F2197A">
            <w:pPr>
              <w:jc w:val="both"/>
            </w:pPr>
            <w:r>
              <w:t>klasifikovaný zápočet</w:t>
            </w:r>
          </w:p>
        </w:tc>
        <w:tc>
          <w:tcPr>
            <w:tcW w:w="2156" w:type="dxa"/>
            <w:shd w:val="clear" w:color="auto" w:fill="F7CAAC"/>
          </w:tcPr>
          <w:p w:rsidR="009D2D11" w:rsidRDefault="009D2D11" w:rsidP="00F2197A">
            <w:pPr>
              <w:jc w:val="both"/>
              <w:rPr>
                <w:b/>
              </w:rPr>
            </w:pPr>
            <w:r>
              <w:rPr>
                <w:b/>
              </w:rPr>
              <w:t>Forma výuky</w:t>
            </w:r>
          </w:p>
        </w:tc>
        <w:tc>
          <w:tcPr>
            <w:tcW w:w="1207" w:type="dxa"/>
            <w:gridSpan w:val="2"/>
          </w:tcPr>
          <w:p w:rsidR="009D2D11" w:rsidRDefault="009D2D11" w:rsidP="00F2197A">
            <w:pPr>
              <w:jc w:val="both"/>
            </w:pPr>
            <w:r>
              <w:t>přednáška, cvičení</w:t>
            </w:r>
          </w:p>
        </w:tc>
      </w:tr>
      <w:tr w:rsidR="009D2D11" w:rsidTr="00F2197A">
        <w:tc>
          <w:tcPr>
            <w:tcW w:w="3086" w:type="dxa"/>
            <w:shd w:val="clear" w:color="auto" w:fill="F7CAAC"/>
          </w:tcPr>
          <w:p w:rsidR="009D2D11" w:rsidRDefault="009D2D11" w:rsidP="00F2197A">
            <w:pPr>
              <w:jc w:val="both"/>
              <w:rPr>
                <w:b/>
              </w:rPr>
            </w:pPr>
            <w:r>
              <w:rPr>
                <w:b/>
              </w:rPr>
              <w:t>Forma způsobu ověření studijních výsledků a další požadavky na studenta</w:t>
            </w:r>
          </w:p>
        </w:tc>
        <w:tc>
          <w:tcPr>
            <w:tcW w:w="6769" w:type="dxa"/>
            <w:gridSpan w:val="7"/>
            <w:tcBorders>
              <w:bottom w:val="nil"/>
            </w:tcBorders>
          </w:tcPr>
          <w:p w:rsidR="009D2D11" w:rsidRDefault="009D2D11" w:rsidP="00F2197A">
            <w:pPr>
              <w:jc w:val="both"/>
            </w:pPr>
            <w:r>
              <w:t>Způsob zakončení předmětu – klasifikovaný zápočet</w:t>
            </w:r>
          </w:p>
          <w:p w:rsidR="009D2D11" w:rsidRDefault="009D2D11" w:rsidP="009D2D11">
            <w:pPr>
              <w:jc w:val="both"/>
            </w:pPr>
            <w:r>
              <w:t>Požadavky k udělení klasifikovaného zápočtu: Aktivní účast na seminářích spojená s minimální 80% účastí (max. 2 absence). Zpracování případových studií včetně práce s MS Project. Zpracování semestrální práce na zadané téma dle požadovaných instrukcí. Úspěšné absolvování zápočtového testu na minimálně 60 %.</w:t>
            </w:r>
          </w:p>
        </w:tc>
      </w:tr>
      <w:tr w:rsidR="009D2D11" w:rsidTr="00F2197A">
        <w:trPr>
          <w:trHeight w:val="145"/>
        </w:trPr>
        <w:tc>
          <w:tcPr>
            <w:tcW w:w="9855" w:type="dxa"/>
            <w:gridSpan w:val="8"/>
            <w:tcBorders>
              <w:top w:val="nil"/>
            </w:tcBorders>
          </w:tcPr>
          <w:p w:rsidR="009D2D11" w:rsidRDefault="009D2D11" w:rsidP="00F2197A">
            <w:pPr>
              <w:jc w:val="both"/>
            </w:pPr>
          </w:p>
        </w:tc>
      </w:tr>
      <w:tr w:rsidR="009D2D11" w:rsidTr="00F2197A">
        <w:trPr>
          <w:trHeight w:val="197"/>
        </w:trPr>
        <w:tc>
          <w:tcPr>
            <w:tcW w:w="3086" w:type="dxa"/>
            <w:tcBorders>
              <w:top w:val="nil"/>
            </w:tcBorders>
            <w:shd w:val="clear" w:color="auto" w:fill="F7CAAC"/>
          </w:tcPr>
          <w:p w:rsidR="009D2D11" w:rsidRDefault="009D2D11" w:rsidP="00F2197A">
            <w:pPr>
              <w:jc w:val="both"/>
              <w:rPr>
                <w:b/>
              </w:rPr>
            </w:pPr>
            <w:r>
              <w:rPr>
                <w:b/>
              </w:rPr>
              <w:t>Garant předmětu</w:t>
            </w:r>
          </w:p>
        </w:tc>
        <w:tc>
          <w:tcPr>
            <w:tcW w:w="6769" w:type="dxa"/>
            <w:gridSpan w:val="7"/>
            <w:tcBorders>
              <w:top w:val="nil"/>
            </w:tcBorders>
          </w:tcPr>
          <w:p w:rsidR="009D2D11" w:rsidRDefault="009D2D11" w:rsidP="00F2197A">
            <w:r w:rsidRPr="00DB0292">
              <w:t>Ing. Eva Juřičková, Ph.D.</w:t>
            </w:r>
          </w:p>
        </w:tc>
      </w:tr>
      <w:tr w:rsidR="009D2D11" w:rsidTr="00F2197A">
        <w:trPr>
          <w:trHeight w:val="243"/>
        </w:trPr>
        <w:tc>
          <w:tcPr>
            <w:tcW w:w="3086" w:type="dxa"/>
            <w:tcBorders>
              <w:top w:val="nil"/>
            </w:tcBorders>
            <w:shd w:val="clear" w:color="auto" w:fill="F7CAAC"/>
          </w:tcPr>
          <w:p w:rsidR="009D2D11" w:rsidRDefault="009D2D11" w:rsidP="00F2197A">
            <w:pPr>
              <w:jc w:val="both"/>
              <w:rPr>
                <w:b/>
              </w:rPr>
            </w:pPr>
            <w:r>
              <w:rPr>
                <w:b/>
              </w:rPr>
              <w:t>Zapojení garanta do výuky předmětu</w:t>
            </w:r>
          </w:p>
        </w:tc>
        <w:tc>
          <w:tcPr>
            <w:tcW w:w="6769" w:type="dxa"/>
            <w:gridSpan w:val="7"/>
            <w:tcBorders>
              <w:top w:val="nil"/>
            </w:tcBorders>
          </w:tcPr>
          <w:p w:rsidR="009D2D11" w:rsidRDefault="00B224FB" w:rsidP="00B224FB">
            <w:r w:rsidRPr="00DB3747">
              <w:t xml:space="preserve">Garant se podílí na přednášení v rozsahu </w:t>
            </w:r>
            <w:r>
              <w:t>100</w:t>
            </w:r>
            <w:r w:rsidRPr="00DB3747">
              <w:t xml:space="preserve"> %, dále stanovuje koncepci </w:t>
            </w:r>
            <w:r>
              <w:t xml:space="preserve">cvičení </w:t>
            </w:r>
            <w:r w:rsidRPr="00DB3747">
              <w:t>a dohlíží na jejich jednotné vedení</w:t>
            </w:r>
          </w:p>
        </w:tc>
      </w:tr>
      <w:tr w:rsidR="009D2D11" w:rsidTr="00F2197A">
        <w:tc>
          <w:tcPr>
            <w:tcW w:w="3086" w:type="dxa"/>
            <w:shd w:val="clear" w:color="auto" w:fill="F7CAAC"/>
          </w:tcPr>
          <w:p w:rsidR="009D2D11" w:rsidRDefault="009D2D11" w:rsidP="00F2197A">
            <w:pPr>
              <w:jc w:val="both"/>
              <w:rPr>
                <w:b/>
              </w:rPr>
            </w:pPr>
            <w:r>
              <w:rPr>
                <w:b/>
              </w:rPr>
              <w:t>Vyučující</w:t>
            </w:r>
          </w:p>
        </w:tc>
        <w:tc>
          <w:tcPr>
            <w:tcW w:w="6769" w:type="dxa"/>
            <w:gridSpan w:val="7"/>
            <w:tcBorders>
              <w:bottom w:val="nil"/>
            </w:tcBorders>
          </w:tcPr>
          <w:p w:rsidR="009D2D11" w:rsidRDefault="009D2D11" w:rsidP="00F2197A">
            <w:r w:rsidRPr="00B056A0">
              <w:t>Ing. Eva Juřičková, Ph.D.</w:t>
            </w:r>
            <w:r>
              <w:t xml:space="preserve"> – přednášky (100%)</w:t>
            </w:r>
          </w:p>
        </w:tc>
      </w:tr>
      <w:tr w:rsidR="009D2D11" w:rsidTr="00F2197A">
        <w:trPr>
          <w:trHeight w:val="170"/>
        </w:trPr>
        <w:tc>
          <w:tcPr>
            <w:tcW w:w="9855" w:type="dxa"/>
            <w:gridSpan w:val="8"/>
            <w:tcBorders>
              <w:top w:val="nil"/>
            </w:tcBorders>
          </w:tcPr>
          <w:p w:rsidR="009D2D11" w:rsidRDefault="009D2D11" w:rsidP="00F2197A">
            <w:pPr>
              <w:jc w:val="both"/>
            </w:pPr>
          </w:p>
        </w:tc>
      </w:tr>
      <w:tr w:rsidR="009D2D11" w:rsidTr="00F2197A">
        <w:tc>
          <w:tcPr>
            <w:tcW w:w="3086" w:type="dxa"/>
            <w:shd w:val="clear" w:color="auto" w:fill="F7CAAC"/>
          </w:tcPr>
          <w:p w:rsidR="009D2D11" w:rsidRDefault="009D2D11" w:rsidP="00F2197A">
            <w:pPr>
              <w:jc w:val="both"/>
              <w:rPr>
                <w:b/>
              </w:rPr>
            </w:pPr>
            <w:r>
              <w:rPr>
                <w:b/>
              </w:rPr>
              <w:t>Stručná anotace předmětu</w:t>
            </w:r>
          </w:p>
        </w:tc>
        <w:tc>
          <w:tcPr>
            <w:tcW w:w="6769" w:type="dxa"/>
            <w:gridSpan w:val="7"/>
            <w:tcBorders>
              <w:bottom w:val="nil"/>
            </w:tcBorders>
          </w:tcPr>
          <w:p w:rsidR="009D2D11" w:rsidRDefault="009D2D11" w:rsidP="00F2197A">
            <w:pPr>
              <w:jc w:val="both"/>
            </w:pPr>
          </w:p>
        </w:tc>
      </w:tr>
      <w:tr w:rsidR="009D2D11" w:rsidTr="00F2197A">
        <w:trPr>
          <w:trHeight w:val="3938"/>
        </w:trPr>
        <w:tc>
          <w:tcPr>
            <w:tcW w:w="9855" w:type="dxa"/>
            <w:gridSpan w:val="8"/>
            <w:tcBorders>
              <w:top w:val="nil"/>
              <w:bottom w:val="single" w:sz="12" w:space="0" w:color="auto"/>
            </w:tcBorders>
          </w:tcPr>
          <w:p w:rsidR="009D2D11" w:rsidRDefault="009D2D11" w:rsidP="00F2197A">
            <w:pPr>
              <w:jc w:val="both"/>
            </w:pPr>
            <w:r w:rsidRPr="005D132A">
              <w:t xml:space="preserve">Cílem předmětu </w:t>
            </w:r>
            <w:r w:rsidRPr="00BF24B5">
              <w:t>Projektový management v průmyslovém inženýrství I</w:t>
            </w:r>
            <w:r>
              <w:t xml:space="preserve">I </w:t>
            </w:r>
            <w:r w:rsidRPr="005D132A">
              <w:t xml:space="preserve">je prohloubit základní teoretické znalosti, které studenti získali v rámci kurzu </w:t>
            </w:r>
            <w:r w:rsidRPr="00BF24B5">
              <w:t>Projektový manage</w:t>
            </w:r>
            <w:r>
              <w:t>ment v průmyslovém inženýrství</w:t>
            </w:r>
            <w:r w:rsidRPr="005D132A">
              <w:t xml:space="preserve"> I, se zaměřením na oblast behaviorálních kompetencí. Nedílnou podmínkou úspěšně implementovaných metod projektového řízení v praxi je dobře fungující projektový tým. V kurzu budou probírány jednotlivé kompetence projektového manažera nezbytné k tomu, aby mohl tým sestavit a řídit a také samotné vlastnosti projektových týmů mající vliv na jejich fungování a úspěšnou realizaci projektů. </w:t>
            </w:r>
            <w:r>
              <w:t xml:space="preserve">Studenti absolvují případové studie zaměřené na jednotlivé oblasti kompetencí s praktickou simulací možných situací chování projektového týmu a řízení. </w:t>
            </w:r>
          </w:p>
          <w:p w:rsidR="009D2D11" w:rsidRDefault="009D2D11" w:rsidP="00F2197A">
            <w:pPr>
              <w:jc w:val="both"/>
            </w:pPr>
            <w:r>
              <w:t>Obsah:</w:t>
            </w:r>
          </w:p>
          <w:p w:rsidR="009D2D11" w:rsidRDefault="009D2D11" w:rsidP="00693D56">
            <w:pPr>
              <w:pStyle w:val="Odstavecseseznamem"/>
              <w:numPr>
                <w:ilvl w:val="0"/>
                <w:numId w:val="26"/>
              </w:numPr>
              <w:ind w:left="247" w:hanging="247"/>
              <w:jc w:val="both"/>
            </w:pPr>
            <w:r>
              <w:t xml:space="preserve">Opakování základních znalostí z projektového řízení. </w:t>
            </w:r>
          </w:p>
          <w:p w:rsidR="009D2D11" w:rsidRDefault="009D2D11" w:rsidP="00693D56">
            <w:pPr>
              <w:pStyle w:val="Odstavecseseznamem"/>
              <w:numPr>
                <w:ilvl w:val="0"/>
                <w:numId w:val="26"/>
              </w:numPr>
              <w:ind w:left="247" w:hanging="247"/>
              <w:jc w:val="both"/>
            </w:pPr>
            <w:r>
              <w:t xml:space="preserve">Logický rámec. </w:t>
            </w:r>
          </w:p>
          <w:p w:rsidR="009D2D11" w:rsidRDefault="009D2D11" w:rsidP="00693D56">
            <w:pPr>
              <w:pStyle w:val="Odstavecseseznamem"/>
              <w:numPr>
                <w:ilvl w:val="0"/>
                <w:numId w:val="26"/>
              </w:numPr>
              <w:ind w:left="247" w:hanging="247"/>
              <w:jc w:val="both"/>
            </w:pPr>
            <w:r>
              <w:t xml:space="preserve">Certifikace v projektovém řízení. </w:t>
            </w:r>
          </w:p>
          <w:p w:rsidR="009D2D11" w:rsidRDefault="009D2D11" w:rsidP="00693D56">
            <w:pPr>
              <w:pStyle w:val="Odstavecseseznamem"/>
              <w:numPr>
                <w:ilvl w:val="0"/>
                <w:numId w:val="26"/>
              </w:numPr>
              <w:ind w:left="247" w:hanging="247"/>
              <w:jc w:val="both"/>
            </w:pPr>
            <w:r>
              <w:t xml:space="preserve">Lidské zdroje v projektu. </w:t>
            </w:r>
          </w:p>
          <w:p w:rsidR="009D2D11" w:rsidRDefault="009D2D11" w:rsidP="00693D56">
            <w:pPr>
              <w:pStyle w:val="Odstavecseseznamem"/>
              <w:numPr>
                <w:ilvl w:val="0"/>
                <w:numId w:val="26"/>
              </w:numPr>
              <w:ind w:left="247" w:hanging="247"/>
              <w:jc w:val="both"/>
            </w:pPr>
            <w:r>
              <w:t xml:space="preserve">Tým, členové týmu, manažer projektového týmu. </w:t>
            </w:r>
          </w:p>
          <w:p w:rsidR="009D2D11" w:rsidRDefault="009D2D11" w:rsidP="00693D56">
            <w:pPr>
              <w:pStyle w:val="Odstavecseseznamem"/>
              <w:numPr>
                <w:ilvl w:val="0"/>
                <w:numId w:val="26"/>
              </w:numPr>
              <w:ind w:left="247" w:hanging="247"/>
              <w:jc w:val="both"/>
            </w:pPr>
            <w:r>
              <w:t xml:space="preserve">Rozvoj skupiny. Rozvoj týmu. Role manažera. </w:t>
            </w:r>
          </w:p>
          <w:p w:rsidR="009D2D11" w:rsidRDefault="009D2D11" w:rsidP="00693D56">
            <w:pPr>
              <w:pStyle w:val="Odstavecseseznamem"/>
              <w:numPr>
                <w:ilvl w:val="0"/>
                <w:numId w:val="26"/>
              </w:numPr>
              <w:ind w:left="247" w:hanging="247"/>
              <w:jc w:val="both"/>
            </w:pPr>
            <w:r>
              <w:t xml:space="preserve">Členové projektového týmu. Struktura osobnosti. </w:t>
            </w:r>
          </w:p>
          <w:p w:rsidR="009D2D11" w:rsidRDefault="009D2D11" w:rsidP="00693D56">
            <w:pPr>
              <w:pStyle w:val="Odstavecseseznamem"/>
              <w:numPr>
                <w:ilvl w:val="0"/>
                <w:numId w:val="26"/>
              </w:numPr>
              <w:ind w:left="247" w:hanging="247"/>
              <w:jc w:val="both"/>
            </w:pPr>
            <w:r>
              <w:t xml:space="preserve">Manažer projektového týmu. </w:t>
            </w:r>
          </w:p>
          <w:p w:rsidR="009D2D11" w:rsidRDefault="009D2D11" w:rsidP="00693D56">
            <w:pPr>
              <w:pStyle w:val="Odstavecseseznamem"/>
              <w:numPr>
                <w:ilvl w:val="0"/>
                <w:numId w:val="26"/>
              </w:numPr>
              <w:ind w:left="247" w:hanging="247"/>
              <w:jc w:val="both"/>
            </w:pPr>
            <w:r>
              <w:t xml:space="preserve">Psychologie vůdcovství. </w:t>
            </w:r>
          </w:p>
          <w:p w:rsidR="009D2D11" w:rsidRDefault="009D2D11" w:rsidP="00693D56">
            <w:pPr>
              <w:pStyle w:val="Odstavecseseznamem"/>
              <w:numPr>
                <w:ilvl w:val="0"/>
                <w:numId w:val="26"/>
              </w:numPr>
              <w:ind w:left="247" w:hanging="247"/>
              <w:jc w:val="both"/>
            </w:pPr>
            <w:r>
              <w:t xml:space="preserve">Sebekontrola, stres, asertivita. </w:t>
            </w:r>
          </w:p>
          <w:p w:rsidR="009D2D11" w:rsidRDefault="009D2D11" w:rsidP="00693D56">
            <w:pPr>
              <w:pStyle w:val="Odstavecseseznamem"/>
              <w:numPr>
                <w:ilvl w:val="0"/>
                <w:numId w:val="26"/>
              </w:numPr>
              <w:ind w:left="247" w:hanging="247"/>
              <w:jc w:val="both"/>
            </w:pPr>
            <w:r>
              <w:t xml:space="preserve">Etika. </w:t>
            </w:r>
          </w:p>
          <w:p w:rsidR="009D2D11" w:rsidRDefault="009D2D11" w:rsidP="00693D56">
            <w:pPr>
              <w:pStyle w:val="Odstavecseseznamem"/>
              <w:numPr>
                <w:ilvl w:val="0"/>
                <w:numId w:val="26"/>
              </w:numPr>
              <w:ind w:left="247" w:hanging="247"/>
              <w:jc w:val="both"/>
            </w:pPr>
            <w:r>
              <w:t>Řízení projektů metodou DMAIC.</w:t>
            </w:r>
          </w:p>
        </w:tc>
      </w:tr>
      <w:tr w:rsidR="009D2D11" w:rsidTr="00F2197A">
        <w:trPr>
          <w:trHeight w:val="265"/>
        </w:trPr>
        <w:tc>
          <w:tcPr>
            <w:tcW w:w="3653" w:type="dxa"/>
            <w:gridSpan w:val="2"/>
            <w:tcBorders>
              <w:top w:val="nil"/>
            </w:tcBorders>
            <w:shd w:val="clear" w:color="auto" w:fill="F7CAAC"/>
          </w:tcPr>
          <w:p w:rsidR="009D2D11" w:rsidRDefault="009D2D11" w:rsidP="00F2197A">
            <w:pPr>
              <w:jc w:val="both"/>
            </w:pPr>
            <w:r>
              <w:rPr>
                <w:b/>
              </w:rPr>
              <w:t>Studijní literatura a studijní pomůcky</w:t>
            </w:r>
          </w:p>
        </w:tc>
        <w:tc>
          <w:tcPr>
            <w:tcW w:w="6202" w:type="dxa"/>
            <w:gridSpan w:val="6"/>
            <w:tcBorders>
              <w:top w:val="nil"/>
              <w:bottom w:val="nil"/>
            </w:tcBorders>
          </w:tcPr>
          <w:p w:rsidR="009D2D11" w:rsidRDefault="009D2D11" w:rsidP="00F2197A">
            <w:pPr>
              <w:jc w:val="both"/>
            </w:pPr>
          </w:p>
        </w:tc>
      </w:tr>
      <w:tr w:rsidR="009D2D11" w:rsidTr="00F2197A">
        <w:trPr>
          <w:trHeight w:val="1497"/>
        </w:trPr>
        <w:tc>
          <w:tcPr>
            <w:tcW w:w="9855" w:type="dxa"/>
            <w:gridSpan w:val="8"/>
            <w:tcBorders>
              <w:top w:val="nil"/>
            </w:tcBorders>
          </w:tcPr>
          <w:p w:rsidR="009D2D11" w:rsidRPr="00E428A1" w:rsidRDefault="009D2D11" w:rsidP="00F2197A">
            <w:pPr>
              <w:jc w:val="both"/>
              <w:rPr>
                <w:b/>
              </w:rPr>
            </w:pPr>
            <w:r w:rsidRPr="00E428A1">
              <w:rPr>
                <w:b/>
              </w:rPr>
              <w:t>Povinná literatura</w:t>
            </w:r>
          </w:p>
          <w:p w:rsidR="00435364" w:rsidRDefault="00435364" w:rsidP="00435364">
            <w:pPr>
              <w:jc w:val="both"/>
            </w:pPr>
            <w:r w:rsidRPr="008636A2">
              <w:t xml:space="preserve">CAMPBELL, G. M. </w:t>
            </w:r>
            <w:r w:rsidRPr="008636A2">
              <w:rPr>
                <w:i/>
              </w:rPr>
              <w:t>Communications Skills for Project Managers</w:t>
            </w:r>
            <w:r w:rsidRPr="008636A2">
              <w:t>. New York: Amacom Books, 2009</w:t>
            </w:r>
            <w:r>
              <w:t>, 268 p</w:t>
            </w:r>
            <w:r w:rsidRPr="008636A2">
              <w:t>. ISBN 978-0-8144-1053-0.</w:t>
            </w:r>
          </w:p>
          <w:p w:rsidR="00435364" w:rsidRDefault="00435364" w:rsidP="00435364">
            <w:pPr>
              <w:jc w:val="both"/>
            </w:pPr>
            <w:r w:rsidRPr="00BF3509">
              <w:t>DOLEŽAL, J</w:t>
            </w:r>
            <w:r>
              <w:t>.</w:t>
            </w:r>
            <w:r w:rsidRPr="00BF3509">
              <w:t>, MÁCHAL</w:t>
            </w:r>
            <w:r>
              <w:t>, P.,</w:t>
            </w:r>
            <w:r w:rsidRPr="00BF3509">
              <w:t xml:space="preserve"> LACKO</w:t>
            </w:r>
            <w:r>
              <w:t>, B</w:t>
            </w:r>
            <w:r w:rsidRPr="00BF3509">
              <w:t xml:space="preserve">. </w:t>
            </w:r>
            <w:r w:rsidRPr="00BF3509">
              <w:rPr>
                <w:i/>
              </w:rPr>
              <w:t xml:space="preserve">Projektový management podle IPMA. </w:t>
            </w:r>
            <w:r w:rsidRPr="00BF3509">
              <w:t xml:space="preserve">2., aktualiz. a dopl. vyd. Praha: Grada, 2012, 526 s. ISBN 978-80-247-4275-5. </w:t>
            </w:r>
          </w:p>
          <w:p w:rsidR="009D2D11" w:rsidRPr="00723615" w:rsidRDefault="009D2D11" w:rsidP="00F2197A">
            <w:pPr>
              <w:jc w:val="both"/>
            </w:pPr>
            <w:r w:rsidRPr="00723615">
              <w:t>KERZNER, H.</w:t>
            </w:r>
            <w:r>
              <w:t xml:space="preserve"> </w:t>
            </w:r>
            <w:r w:rsidRPr="00723615">
              <w:rPr>
                <w:i/>
              </w:rPr>
              <w:t>Project Management - A Systems Approach to Planning, Scheduling, and Controlling (12th Edition).</w:t>
            </w:r>
            <w:r>
              <w:t xml:space="preserve"> New Jersey: </w:t>
            </w:r>
            <w:r w:rsidRPr="00723615">
              <w:t>John Wiley &amp; Sons</w:t>
            </w:r>
            <w:r>
              <w:t xml:space="preserve">, 2017, 848 p. ISBN </w:t>
            </w:r>
            <w:r w:rsidRPr="00BF3509">
              <w:t>978-1119165354</w:t>
            </w:r>
            <w:r>
              <w:t>.</w:t>
            </w:r>
          </w:p>
          <w:p w:rsidR="009D2D11" w:rsidRDefault="009D2D11" w:rsidP="00F2197A">
            <w:pPr>
              <w:jc w:val="both"/>
            </w:pPr>
            <w:r w:rsidRPr="008636A2">
              <w:t>LOCK, D</w:t>
            </w:r>
            <w:r>
              <w:t>.,</w:t>
            </w:r>
            <w:r w:rsidRPr="008636A2">
              <w:t xml:space="preserve"> SCOTT</w:t>
            </w:r>
            <w:r>
              <w:t>, L.</w:t>
            </w:r>
            <w:r w:rsidRPr="008636A2">
              <w:t xml:space="preserve"> Gower </w:t>
            </w:r>
            <w:r w:rsidRPr="008636A2">
              <w:rPr>
                <w:i/>
              </w:rPr>
              <w:t>Handbook of People in Project Management</w:t>
            </w:r>
            <w:r w:rsidRPr="008636A2">
              <w:t>. Farnham: Gower Publishing Limited, 2013</w:t>
            </w:r>
            <w:r>
              <w:t>, 865 p</w:t>
            </w:r>
            <w:r w:rsidRPr="008636A2">
              <w:t>. ISBN 978-1-4094-378</w:t>
            </w:r>
            <w:r>
              <w:t>6-4</w:t>
            </w:r>
            <w:r w:rsidRPr="008636A2">
              <w:t>.</w:t>
            </w:r>
          </w:p>
          <w:p w:rsidR="009D2D11" w:rsidRPr="00E428A1" w:rsidRDefault="009D2D11" w:rsidP="00F2197A">
            <w:pPr>
              <w:jc w:val="both"/>
              <w:rPr>
                <w:b/>
              </w:rPr>
            </w:pPr>
            <w:r w:rsidRPr="00E428A1">
              <w:rPr>
                <w:b/>
              </w:rPr>
              <w:t>Doporučená literatura</w:t>
            </w:r>
          </w:p>
          <w:p w:rsidR="009D2D11" w:rsidRDefault="009D2D11" w:rsidP="00F2197A">
            <w:pPr>
              <w:jc w:val="both"/>
            </w:pPr>
            <w:r w:rsidRPr="00873350">
              <w:t>ENGLUND, R</w:t>
            </w:r>
            <w:r>
              <w:t xml:space="preserve">., </w:t>
            </w:r>
            <w:r w:rsidRPr="00873350">
              <w:t>BUCERO</w:t>
            </w:r>
            <w:r>
              <w:t xml:space="preserve">, A. </w:t>
            </w:r>
            <w:r w:rsidRPr="00873350">
              <w:rPr>
                <w:i/>
              </w:rPr>
              <w:t>The Complete Project Manager</w:t>
            </w:r>
            <w:r w:rsidRPr="00873350">
              <w:t>.</w:t>
            </w:r>
            <w:r>
              <w:t xml:space="preserve"> </w:t>
            </w:r>
            <w:r>
              <w:rPr>
                <w:i/>
              </w:rPr>
              <w:t>Inte</w:t>
            </w:r>
            <w:r w:rsidRPr="00D406C5">
              <w:rPr>
                <w:i/>
              </w:rPr>
              <w:t>grating People, Organizational, and Technical Skills</w:t>
            </w:r>
            <w:r>
              <w:t>.</w:t>
            </w:r>
            <w:r w:rsidRPr="00873350">
              <w:t xml:space="preserve"> USA: Management Concepts, 2012</w:t>
            </w:r>
            <w:r>
              <w:t>, 284 p</w:t>
            </w:r>
            <w:r w:rsidRPr="00873350">
              <w:t>. ISBN 978-1-56726-359-6.</w:t>
            </w:r>
          </w:p>
          <w:p w:rsidR="009D2D11" w:rsidRDefault="009D2D11" w:rsidP="00F2197A">
            <w:pPr>
              <w:jc w:val="both"/>
            </w:pPr>
            <w:r w:rsidRPr="00056022">
              <w:t>PROJECT MANAGEMENT INSTITUTE. </w:t>
            </w:r>
            <w:r w:rsidRPr="00BF3509">
              <w:rPr>
                <w:i/>
              </w:rPr>
              <w:t>A</w:t>
            </w:r>
            <w:r>
              <w:t xml:space="preserve"> </w:t>
            </w:r>
            <w:r w:rsidRPr="00056022">
              <w:rPr>
                <w:i/>
                <w:iCs/>
              </w:rPr>
              <w:t xml:space="preserve">Guide to the Project Management Body of Knowledge. </w:t>
            </w:r>
            <w:r w:rsidRPr="00723615">
              <w:rPr>
                <w:i/>
                <w:iCs/>
              </w:rPr>
              <w:t>(PMBOK® Guide)</w:t>
            </w:r>
            <w:r>
              <w:rPr>
                <w:i/>
                <w:iCs/>
              </w:rPr>
              <w:t>.</w:t>
            </w:r>
            <w:r w:rsidRPr="00723615">
              <w:rPr>
                <w:i/>
                <w:iCs/>
              </w:rPr>
              <w:t xml:space="preserve"> </w:t>
            </w:r>
            <w:r w:rsidRPr="00056022">
              <w:rPr>
                <w:i/>
                <w:iCs/>
              </w:rPr>
              <w:t>(</w:t>
            </w:r>
            <w:r>
              <w:rPr>
                <w:i/>
                <w:iCs/>
              </w:rPr>
              <w:t>6</w:t>
            </w:r>
            <w:r w:rsidRPr="00056022">
              <w:rPr>
                <w:i/>
                <w:iCs/>
              </w:rPr>
              <w:t>th Edition)</w:t>
            </w:r>
            <w:r w:rsidRPr="00056022">
              <w:t>. Pennsylvania: Project Management Institute, 201</w:t>
            </w:r>
            <w:r>
              <w:t>7, 756 p</w:t>
            </w:r>
            <w:r w:rsidRPr="00056022">
              <w:t xml:space="preserve">. ISBN </w:t>
            </w:r>
            <w:r w:rsidRPr="00BF3509">
              <w:t>978-1628251845</w:t>
            </w:r>
          </w:p>
        </w:tc>
      </w:tr>
      <w:tr w:rsidR="009D2D11"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2D11" w:rsidRDefault="009D2D11" w:rsidP="00F2197A">
            <w:pPr>
              <w:jc w:val="center"/>
              <w:rPr>
                <w:b/>
              </w:rPr>
            </w:pPr>
            <w:r>
              <w:rPr>
                <w:b/>
              </w:rPr>
              <w:t>Informace ke kombinované nebo distanční formě</w:t>
            </w:r>
          </w:p>
        </w:tc>
      </w:tr>
      <w:tr w:rsidR="009D2D11" w:rsidTr="00F2197A">
        <w:tc>
          <w:tcPr>
            <w:tcW w:w="4787" w:type="dxa"/>
            <w:gridSpan w:val="3"/>
            <w:tcBorders>
              <w:top w:val="single" w:sz="2" w:space="0" w:color="auto"/>
            </w:tcBorders>
            <w:shd w:val="clear" w:color="auto" w:fill="F7CAAC"/>
          </w:tcPr>
          <w:p w:rsidR="009D2D11" w:rsidRDefault="009D2D11" w:rsidP="00F2197A">
            <w:pPr>
              <w:jc w:val="both"/>
            </w:pPr>
            <w:r>
              <w:rPr>
                <w:b/>
              </w:rPr>
              <w:t>Rozsah konzultací (soustředění)</w:t>
            </w:r>
          </w:p>
        </w:tc>
        <w:tc>
          <w:tcPr>
            <w:tcW w:w="889" w:type="dxa"/>
            <w:tcBorders>
              <w:top w:val="single" w:sz="2" w:space="0" w:color="auto"/>
            </w:tcBorders>
          </w:tcPr>
          <w:p w:rsidR="009D2D11" w:rsidRDefault="009D2D11" w:rsidP="00F2197A">
            <w:pPr>
              <w:jc w:val="both"/>
            </w:pPr>
            <w:r>
              <w:t>10</w:t>
            </w:r>
          </w:p>
        </w:tc>
        <w:tc>
          <w:tcPr>
            <w:tcW w:w="4179" w:type="dxa"/>
            <w:gridSpan w:val="4"/>
            <w:tcBorders>
              <w:top w:val="single" w:sz="2" w:space="0" w:color="auto"/>
            </w:tcBorders>
            <w:shd w:val="clear" w:color="auto" w:fill="F7CAAC"/>
          </w:tcPr>
          <w:p w:rsidR="009D2D11" w:rsidRDefault="009D2D11" w:rsidP="00F2197A">
            <w:pPr>
              <w:jc w:val="both"/>
              <w:rPr>
                <w:b/>
              </w:rPr>
            </w:pPr>
            <w:r>
              <w:rPr>
                <w:b/>
              </w:rPr>
              <w:t xml:space="preserve">hodin </w:t>
            </w:r>
          </w:p>
        </w:tc>
      </w:tr>
      <w:tr w:rsidR="009D2D11" w:rsidTr="00F2197A">
        <w:tc>
          <w:tcPr>
            <w:tcW w:w="9855" w:type="dxa"/>
            <w:gridSpan w:val="8"/>
            <w:shd w:val="clear" w:color="auto" w:fill="F7CAAC"/>
          </w:tcPr>
          <w:p w:rsidR="009D2D11" w:rsidRDefault="009D2D11" w:rsidP="00F2197A">
            <w:pPr>
              <w:jc w:val="both"/>
              <w:rPr>
                <w:b/>
              </w:rPr>
            </w:pPr>
            <w:r>
              <w:rPr>
                <w:b/>
              </w:rPr>
              <w:t>Informace o způsobu kontaktu s vyučujícím</w:t>
            </w:r>
          </w:p>
        </w:tc>
      </w:tr>
      <w:tr w:rsidR="009D2D11" w:rsidTr="00F2197A">
        <w:trPr>
          <w:trHeight w:val="786"/>
        </w:trPr>
        <w:tc>
          <w:tcPr>
            <w:tcW w:w="9855" w:type="dxa"/>
            <w:gridSpan w:val="8"/>
          </w:tcPr>
          <w:p w:rsidR="009D2D11" w:rsidRDefault="009D2D11" w:rsidP="00F2197A">
            <w:pPr>
              <w:jc w:val="both"/>
            </w:pPr>
            <w:r w:rsidRPr="00873350">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D2D11" w:rsidRDefault="009D2D11"/>
    <w:p w:rsidR="009D2D11" w:rsidRDefault="009D2D1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Default="00C77B07" w:rsidP="00F2197A">
            <w:pPr>
              <w:jc w:val="both"/>
              <w:rPr>
                <w:b/>
              </w:rPr>
            </w:pPr>
            <w:r>
              <w:rPr>
                <w:b/>
              </w:rPr>
              <w:t>Název studijního předmětu</w:t>
            </w:r>
          </w:p>
        </w:tc>
        <w:tc>
          <w:tcPr>
            <w:tcW w:w="6769" w:type="dxa"/>
            <w:gridSpan w:val="7"/>
            <w:tcBorders>
              <w:top w:val="double" w:sz="4" w:space="0" w:color="auto"/>
            </w:tcBorders>
          </w:tcPr>
          <w:p w:rsidR="00C77B07" w:rsidRDefault="00C77B07" w:rsidP="00F2197A">
            <w:pPr>
              <w:jc w:val="both"/>
            </w:pPr>
            <w:r w:rsidRPr="00F76ECF">
              <w:t>Manažerské účetnictví</w:t>
            </w:r>
          </w:p>
        </w:tc>
      </w:tr>
      <w:tr w:rsidR="00C77B07" w:rsidTr="00F2197A">
        <w:trPr>
          <w:trHeight w:val="249"/>
        </w:trPr>
        <w:tc>
          <w:tcPr>
            <w:tcW w:w="3086" w:type="dxa"/>
            <w:shd w:val="clear" w:color="auto" w:fill="F7CAAC"/>
          </w:tcPr>
          <w:p w:rsidR="00C77B07" w:rsidRDefault="00C77B07" w:rsidP="00F2197A">
            <w:pPr>
              <w:jc w:val="both"/>
              <w:rPr>
                <w:b/>
              </w:rPr>
            </w:pPr>
            <w:r>
              <w:rPr>
                <w:b/>
              </w:rPr>
              <w:t>Typ předmětu</w:t>
            </w:r>
          </w:p>
        </w:tc>
        <w:tc>
          <w:tcPr>
            <w:tcW w:w="3406" w:type="dxa"/>
            <w:gridSpan w:val="4"/>
          </w:tcPr>
          <w:p w:rsidR="00C77B07" w:rsidRDefault="00C77B07" w:rsidP="00783382">
            <w:pPr>
              <w:jc w:val="both"/>
            </w:pPr>
            <w:r>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2/L</w:t>
            </w:r>
          </w:p>
        </w:tc>
      </w:tr>
      <w:tr w:rsidR="00C77B07" w:rsidTr="00F2197A">
        <w:tc>
          <w:tcPr>
            <w:tcW w:w="3086" w:type="dxa"/>
            <w:shd w:val="clear" w:color="auto" w:fill="F7CAAC"/>
          </w:tcPr>
          <w:p w:rsidR="00C77B07" w:rsidRDefault="00C77B07" w:rsidP="00F2197A">
            <w:pPr>
              <w:jc w:val="both"/>
              <w:rPr>
                <w:b/>
              </w:rPr>
            </w:pPr>
            <w:r>
              <w:rPr>
                <w:b/>
              </w:rPr>
              <w:t>Rozsah studijního předmětu</w:t>
            </w:r>
          </w:p>
        </w:tc>
        <w:tc>
          <w:tcPr>
            <w:tcW w:w="1701" w:type="dxa"/>
            <w:gridSpan w:val="2"/>
          </w:tcPr>
          <w:p w:rsidR="00C77B07" w:rsidRDefault="00C77B07" w:rsidP="00F2197A">
            <w:pPr>
              <w:jc w:val="both"/>
            </w:pPr>
            <w:r>
              <w:t>26p + 26c</w:t>
            </w:r>
          </w:p>
        </w:tc>
        <w:tc>
          <w:tcPr>
            <w:tcW w:w="889" w:type="dxa"/>
            <w:shd w:val="clear" w:color="auto" w:fill="F7CAAC"/>
          </w:tcPr>
          <w:p w:rsidR="00C77B07" w:rsidRDefault="00C77B07" w:rsidP="00F2197A">
            <w:pPr>
              <w:jc w:val="both"/>
              <w:rPr>
                <w:b/>
              </w:rPr>
            </w:pPr>
            <w:r>
              <w:rPr>
                <w:b/>
              </w:rPr>
              <w:t xml:space="preserve">hod. </w:t>
            </w:r>
          </w:p>
        </w:tc>
        <w:tc>
          <w:tcPr>
            <w:tcW w:w="816" w:type="dxa"/>
          </w:tcPr>
          <w:p w:rsidR="00C77B07" w:rsidRDefault="00C77B07" w:rsidP="00F2197A">
            <w:pPr>
              <w:jc w:val="both"/>
            </w:pPr>
            <w:r>
              <w:t>52</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6</w:t>
            </w:r>
          </w:p>
        </w:tc>
      </w:tr>
      <w:tr w:rsidR="00C77B07" w:rsidTr="00F2197A">
        <w:tc>
          <w:tcPr>
            <w:tcW w:w="3086" w:type="dxa"/>
            <w:shd w:val="clear" w:color="auto" w:fill="F7CAAC"/>
          </w:tcPr>
          <w:p w:rsidR="00C77B07" w:rsidRDefault="00C77B07" w:rsidP="00F2197A">
            <w:pPr>
              <w:jc w:val="both"/>
              <w:rPr>
                <w:b/>
                <w:sz w:val="22"/>
              </w:rPr>
            </w:pPr>
            <w:r>
              <w:rPr>
                <w:b/>
              </w:rPr>
              <w:t>Prerekvizity, korekvizity, ekvivalence</w:t>
            </w:r>
          </w:p>
        </w:tc>
        <w:tc>
          <w:tcPr>
            <w:tcW w:w="6769" w:type="dxa"/>
            <w:gridSpan w:val="7"/>
          </w:tcPr>
          <w:p w:rsidR="00C77B07" w:rsidRDefault="00693D56" w:rsidP="00F2197A">
            <w:pPr>
              <w:jc w:val="both"/>
            </w:pPr>
            <w:r>
              <w:t>Ekvivalence (</w:t>
            </w:r>
            <w:r w:rsidRPr="003205EA">
              <w:t>Management Accounting</w:t>
            </w:r>
            <w:r>
              <w:t>)</w:t>
            </w:r>
          </w:p>
        </w:tc>
      </w:tr>
      <w:tr w:rsidR="00C77B07" w:rsidTr="00F2197A">
        <w:tc>
          <w:tcPr>
            <w:tcW w:w="3086" w:type="dxa"/>
            <w:shd w:val="clear" w:color="auto" w:fill="F7CAAC"/>
          </w:tcPr>
          <w:p w:rsidR="00C77B07" w:rsidRDefault="00C77B07" w:rsidP="00F2197A">
            <w:pPr>
              <w:jc w:val="both"/>
              <w:rPr>
                <w:b/>
              </w:rPr>
            </w:pPr>
            <w:r>
              <w:rPr>
                <w:b/>
              </w:rPr>
              <w:t>Způsob ověření studijních výsledků</w:t>
            </w:r>
          </w:p>
        </w:tc>
        <w:tc>
          <w:tcPr>
            <w:tcW w:w="3406" w:type="dxa"/>
            <w:gridSpan w:val="4"/>
          </w:tcPr>
          <w:p w:rsidR="00C77B07" w:rsidRDefault="00C77B07" w:rsidP="00F2197A">
            <w:pPr>
              <w:jc w:val="both"/>
            </w:pPr>
            <w:r>
              <w:t>zápočet, zkouška</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přednáška, cvičení</w:t>
            </w:r>
          </w:p>
        </w:tc>
      </w:tr>
      <w:tr w:rsidR="00C77B07" w:rsidTr="00F2197A">
        <w:tc>
          <w:tcPr>
            <w:tcW w:w="3086" w:type="dxa"/>
            <w:shd w:val="clear" w:color="auto" w:fill="F7CAAC"/>
          </w:tcPr>
          <w:p w:rsidR="00C77B07" w:rsidRDefault="00C77B07" w:rsidP="00F2197A">
            <w:pPr>
              <w:jc w:val="both"/>
              <w:rPr>
                <w:b/>
              </w:rPr>
            </w:pPr>
            <w:r>
              <w:rPr>
                <w:b/>
              </w:rPr>
              <w:t>Forma způsobu ověření studijních výsledků a další požadavky na studenta</w:t>
            </w:r>
          </w:p>
        </w:tc>
        <w:tc>
          <w:tcPr>
            <w:tcW w:w="6769" w:type="dxa"/>
            <w:gridSpan w:val="7"/>
            <w:tcBorders>
              <w:bottom w:val="nil"/>
            </w:tcBorders>
          </w:tcPr>
          <w:p w:rsidR="00C77B07" w:rsidRDefault="00C77B07" w:rsidP="00F2197A">
            <w:pPr>
              <w:jc w:val="both"/>
            </w:pPr>
            <w:r>
              <w:t>Způsob zakončení předmětu – zápočet, zkouška</w:t>
            </w:r>
          </w:p>
          <w:p w:rsidR="00C77B07" w:rsidRDefault="00C77B07" w:rsidP="00C77B07">
            <w:pPr>
              <w:jc w:val="both"/>
            </w:pPr>
            <w:r w:rsidRPr="00897246">
              <w:t>Požadavky na zápočet</w:t>
            </w:r>
            <w:r>
              <w:t xml:space="preserve">: </w:t>
            </w:r>
            <w:r w:rsidRPr="00897246">
              <w:t>vypracování seminární práce</w:t>
            </w:r>
            <w:r>
              <w:t xml:space="preserve"> a její obhajoba dle požadavků vyučujícího; </w:t>
            </w:r>
            <w:r w:rsidRPr="00897246">
              <w:t xml:space="preserve">80% aktivní účast na </w:t>
            </w:r>
            <w:r w:rsidR="000C04F9">
              <w:t>cvičeních</w:t>
            </w:r>
          </w:p>
          <w:p w:rsidR="00C77B07" w:rsidRDefault="00C77B07" w:rsidP="000C04F9">
            <w:pPr>
              <w:jc w:val="both"/>
            </w:pPr>
            <w:r w:rsidRPr="00897246">
              <w:t>Požadavky na zkoušku</w:t>
            </w:r>
            <w:r>
              <w:t>:</w:t>
            </w:r>
            <w:r w:rsidRPr="00897246">
              <w:t xml:space="preserve"> písemný test</w:t>
            </w:r>
            <w:r>
              <w:t xml:space="preserve"> s maximálním možným počtem dosažitelných bodů 50</w:t>
            </w:r>
            <w:r w:rsidRPr="00897246">
              <w:t xml:space="preserve"> m</w:t>
            </w:r>
            <w:r>
              <w:t xml:space="preserve">usí být napsán alespoň na 60 %; </w:t>
            </w:r>
            <w:r w:rsidRPr="00897246">
              <w:t>následuje ústní zkouška v rozsahu znalost</w:t>
            </w:r>
            <w:r>
              <w:t>í</w:t>
            </w:r>
            <w:r w:rsidRPr="00897246">
              <w:t xml:space="preserve"> přednášek a </w:t>
            </w:r>
            <w:r w:rsidR="000C04F9">
              <w:t>cvičení</w:t>
            </w:r>
            <w:r>
              <w:t>.</w:t>
            </w:r>
          </w:p>
        </w:tc>
      </w:tr>
      <w:tr w:rsidR="00C77B07" w:rsidTr="00F2197A">
        <w:trPr>
          <w:trHeight w:val="60"/>
        </w:trPr>
        <w:tc>
          <w:tcPr>
            <w:tcW w:w="9855" w:type="dxa"/>
            <w:gridSpan w:val="8"/>
            <w:tcBorders>
              <w:top w:val="nil"/>
            </w:tcBorders>
          </w:tcPr>
          <w:p w:rsidR="00C77B07" w:rsidRDefault="00C77B07" w:rsidP="00F2197A">
            <w:pPr>
              <w:jc w:val="both"/>
            </w:pPr>
          </w:p>
        </w:tc>
      </w:tr>
      <w:tr w:rsidR="00C77B07" w:rsidTr="00F2197A">
        <w:trPr>
          <w:trHeight w:val="197"/>
        </w:trPr>
        <w:tc>
          <w:tcPr>
            <w:tcW w:w="3086" w:type="dxa"/>
            <w:tcBorders>
              <w:top w:val="nil"/>
            </w:tcBorders>
            <w:shd w:val="clear" w:color="auto" w:fill="F7CAAC"/>
          </w:tcPr>
          <w:p w:rsidR="00C77B07" w:rsidRDefault="00C77B07" w:rsidP="00F2197A">
            <w:pPr>
              <w:jc w:val="both"/>
              <w:rPr>
                <w:b/>
              </w:rPr>
            </w:pPr>
            <w:r>
              <w:rPr>
                <w:b/>
              </w:rPr>
              <w:t>Garant předmětu</w:t>
            </w:r>
          </w:p>
        </w:tc>
        <w:tc>
          <w:tcPr>
            <w:tcW w:w="6769" w:type="dxa"/>
            <w:gridSpan w:val="7"/>
            <w:tcBorders>
              <w:top w:val="nil"/>
            </w:tcBorders>
          </w:tcPr>
          <w:p w:rsidR="00C77B07" w:rsidRDefault="00C77B07" w:rsidP="00F2197A">
            <w:r w:rsidRPr="00F76ECF">
              <w:t>doc. Ing. Boris Popesko, Ph.D.</w:t>
            </w:r>
          </w:p>
        </w:tc>
      </w:tr>
      <w:tr w:rsidR="00C77B07" w:rsidTr="00F2197A">
        <w:trPr>
          <w:trHeight w:val="243"/>
        </w:trPr>
        <w:tc>
          <w:tcPr>
            <w:tcW w:w="3086" w:type="dxa"/>
            <w:tcBorders>
              <w:top w:val="nil"/>
            </w:tcBorders>
            <w:shd w:val="clear" w:color="auto" w:fill="F7CAAC"/>
          </w:tcPr>
          <w:p w:rsidR="00C77B07" w:rsidRDefault="00C77B07" w:rsidP="00F2197A">
            <w:pPr>
              <w:jc w:val="both"/>
              <w:rPr>
                <w:b/>
              </w:rPr>
            </w:pPr>
            <w:r>
              <w:rPr>
                <w:b/>
              </w:rPr>
              <w:t>Zapojení garanta do výuky předmětu</w:t>
            </w:r>
          </w:p>
        </w:tc>
        <w:tc>
          <w:tcPr>
            <w:tcW w:w="6769" w:type="dxa"/>
            <w:gridSpan w:val="7"/>
            <w:tcBorders>
              <w:top w:val="nil"/>
            </w:tcBorders>
          </w:tcPr>
          <w:p w:rsidR="00C77B07" w:rsidRDefault="00FC04F6" w:rsidP="00FC04F6">
            <w:pPr>
              <w:jc w:val="both"/>
            </w:pPr>
            <w:r w:rsidRPr="00DB3747">
              <w:t xml:space="preserve">Garant se podílí na přednášení v rozsahu </w:t>
            </w:r>
            <w:r>
              <w:t>60</w:t>
            </w:r>
            <w:r w:rsidRPr="00DB3747">
              <w:t xml:space="preserve"> %, dále stanovuje koncepci </w:t>
            </w:r>
            <w:r>
              <w:t>cvičení</w:t>
            </w:r>
            <w:r w:rsidRPr="00DB3747">
              <w:t xml:space="preserve"> a dohlíží na jejich jednotné vedení</w:t>
            </w:r>
          </w:p>
        </w:tc>
      </w:tr>
      <w:tr w:rsidR="00C77B07" w:rsidTr="00F2197A">
        <w:tc>
          <w:tcPr>
            <w:tcW w:w="3086" w:type="dxa"/>
            <w:shd w:val="clear" w:color="auto" w:fill="F7CAAC"/>
          </w:tcPr>
          <w:p w:rsidR="00C77B07" w:rsidRDefault="00C77B07" w:rsidP="00F2197A">
            <w:pPr>
              <w:jc w:val="both"/>
              <w:rPr>
                <w:b/>
              </w:rPr>
            </w:pPr>
            <w:r>
              <w:rPr>
                <w:b/>
              </w:rPr>
              <w:t>Vyučující</w:t>
            </w:r>
          </w:p>
        </w:tc>
        <w:tc>
          <w:tcPr>
            <w:tcW w:w="6769" w:type="dxa"/>
            <w:gridSpan w:val="7"/>
            <w:tcBorders>
              <w:bottom w:val="nil"/>
            </w:tcBorders>
          </w:tcPr>
          <w:p w:rsidR="00C77B07" w:rsidRDefault="00C77B07" w:rsidP="00F2197A">
            <w:r w:rsidRPr="00F76ECF">
              <w:t>doc. Ing. Boris Popesko, Ph.D.</w:t>
            </w:r>
            <w:r>
              <w:t xml:space="preserve"> – přednášky (60%), I</w:t>
            </w:r>
            <w:r w:rsidRPr="00B056A0">
              <w:t>ng.</w:t>
            </w:r>
            <w:r>
              <w:t xml:space="preserve"> Šárka Papadaki</w:t>
            </w:r>
            <w:r w:rsidRPr="00B056A0">
              <w:t>, Ph.D.</w:t>
            </w:r>
            <w:r>
              <w:t xml:space="preserve"> – přednášky (40%)</w:t>
            </w:r>
          </w:p>
        </w:tc>
      </w:tr>
      <w:tr w:rsidR="00C77B07" w:rsidTr="00F2197A">
        <w:trPr>
          <w:trHeight w:val="60"/>
        </w:trPr>
        <w:tc>
          <w:tcPr>
            <w:tcW w:w="9855" w:type="dxa"/>
            <w:gridSpan w:val="8"/>
            <w:tcBorders>
              <w:top w:val="nil"/>
            </w:tcBorders>
          </w:tcPr>
          <w:p w:rsidR="00C77B07" w:rsidRDefault="00C77B07" w:rsidP="00F2197A">
            <w:pPr>
              <w:jc w:val="both"/>
            </w:pPr>
          </w:p>
        </w:tc>
      </w:tr>
      <w:tr w:rsidR="00C77B07" w:rsidTr="00F2197A">
        <w:tc>
          <w:tcPr>
            <w:tcW w:w="3086" w:type="dxa"/>
            <w:shd w:val="clear" w:color="auto" w:fill="F7CAAC"/>
          </w:tcPr>
          <w:p w:rsidR="00C77B07" w:rsidRDefault="00C77B07" w:rsidP="00F2197A">
            <w:pPr>
              <w:jc w:val="both"/>
              <w:rPr>
                <w:b/>
              </w:rPr>
            </w:pPr>
            <w:r>
              <w:rPr>
                <w:b/>
              </w:rPr>
              <w:t>Stručná anotace předmětu</w:t>
            </w:r>
          </w:p>
        </w:tc>
        <w:tc>
          <w:tcPr>
            <w:tcW w:w="6769" w:type="dxa"/>
            <w:gridSpan w:val="7"/>
            <w:tcBorders>
              <w:bottom w:val="nil"/>
            </w:tcBorders>
          </w:tcPr>
          <w:p w:rsidR="00C77B07" w:rsidRDefault="00C77B07" w:rsidP="00F2197A">
            <w:pPr>
              <w:jc w:val="both"/>
            </w:pPr>
          </w:p>
        </w:tc>
      </w:tr>
      <w:tr w:rsidR="00C77B07" w:rsidTr="00F2197A">
        <w:trPr>
          <w:trHeight w:val="3938"/>
        </w:trPr>
        <w:tc>
          <w:tcPr>
            <w:tcW w:w="9855" w:type="dxa"/>
            <w:gridSpan w:val="8"/>
            <w:tcBorders>
              <w:top w:val="nil"/>
              <w:bottom w:val="single" w:sz="12" w:space="0" w:color="auto"/>
            </w:tcBorders>
          </w:tcPr>
          <w:p w:rsidR="00C77B07" w:rsidRDefault="00C77B07" w:rsidP="00F2197A">
            <w:pPr>
              <w:jc w:val="both"/>
            </w:pPr>
            <w:r>
              <w:t>Manažerské účetnictví je jednou z nejdůležitějších manažersko-ekonomických disciplín, jejíž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Manažerské účetnictví navazuje na teorii účetnictví</w:t>
            </w:r>
            <w:r w:rsidR="00435364">
              <w:t xml:space="preserve"> a předměty</w:t>
            </w:r>
            <w:r>
              <w:t xml:space="preserve"> </w:t>
            </w:r>
            <w:r w:rsidR="00435364">
              <w:t>F</w:t>
            </w:r>
            <w:r>
              <w:t xml:space="preserve">inanční účetnictví a </w:t>
            </w:r>
            <w:r w:rsidR="00435364">
              <w:t>P</w:t>
            </w:r>
            <w:r>
              <w:t>odnikovou ekonomiku I a II,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r w:rsidR="00FC04F6">
              <w:t xml:space="preserve"> </w:t>
            </w:r>
            <w:r>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r w:rsidR="00FC04F6">
              <w:t xml:space="preserve"> </w:t>
            </w:r>
            <w:r>
              <w:t>Cílem kurzu je připravit posluchače na tvůrčí uplatnění teoretických poznatků v konkrétních podmínkách jednotlivých firem.</w:t>
            </w:r>
          </w:p>
          <w:p w:rsidR="00C77B07" w:rsidRDefault="00C77B07" w:rsidP="00F2197A">
            <w:pPr>
              <w:jc w:val="both"/>
            </w:pPr>
            <w:r>
              <w:t>Obsah:</w:t>
            </w:r>
          </w:p>
          <w:p w:rsidR="00C77B07" w:rsidRPr="004B40F0" w:rsidRDefault="00C77B07" w:rsidP="00693D56">
            <w:pPr>
              <w:pStyle w:val="Odstavecseseznamem"/>
              <w:numPr>
                <w:ilvl w:val="0"/>
                <w:numId w:val="27"/>
              </w:numPr>
              <w:ind w:left="247" w:hanging="247"/>
              <w:jc w:val="both"/>
            </w:pPr>
            <w:r w:rsidRPr="004B40F0">
              <w:t>Úvod do manažerského účetnictví.</w:t>
            </w:r>
          </w:p>
          <w:p w:rsidR="00C77B07" w:rsidRPr="004B40F0" w:rsidRDefault="00C77B07" w:rsidP="00693D56">
            <w:pPr>
              <w:pStyle w:val="Odstavecseseznamem"/>
              <w:numPr>
                <w:ilvl w:val="0"/>
                <w:numId w:val="27"/>
              </w:numPr>
              <w:ind w:left="247" w:hanging="247"/>
              <w:jc w:val="both"/>
            </w:pPr>
            <w:r w:rsidRPr="004B40F0">
              <w:t>Členění nákladů v manažerském účetnictví</w:t>
            </w:r>
          </w:p>
          <w:p w:rsidR="00C77B07" w:rsidRPr="004B40F0" w:rsidRDefault="00C77B07" w:rsidP="00693D56">
            <w:pPr>
              <w:pStyle w:val="Odstavecseseznamem"/>
              <w:numPr>
                <w:ilvl w:val="0"/>
                <w:numId w:val="27"/>
              </w:numPr>
              <w:ind w:left="247" w:hanging="247"/>
              <w:jc w:val="both"/>
            </w:pPr>
            <w:r w:rsidRPr="004B40F0">
              <w:t>Nástroje nákladového účetnictví</w:t>
            </w:r>
          </w:p>
          <w:p w:rsidR="00C77B07" w:rsidRPr="004B40F0" w:rsidRDefault="00C77B07" w:rsidP="00693D56">
            <w:pPr>
              <w:pStyle w:val="Odstavecseseznamem"/>
              <w:numPr>
                <w:ilvl w:val="0"/>
                <w:numId w:val="27"/>
              </w:numPr>
              <w:ind w:left="247" w:hanging="247"/>
              <w:jc w:val="both"/>
            </w:pPr>
            <w:r w:rsidRPr="004B40F0">
              <w:t>Náklady a výnosy z hlediska rozhodování</w:t>
            </w:r>
          </w:p>
          <w:p w:rsidR="00C77B07" w:rsidRPr="004B40F0" w:rsidRDefault="00C77B07" w:rsidP="00693D56">
            <w:pPr>
              <w:pStyle w:val="Odstavecseseznamem"/>
              <w:numPr>
                <w:ilvl w:val="0"/>
                <w:numId w:val="27"/>
              </w:numPr>
              <w:ind w:left="247" w:hanging="247"/>
              <w:jc w:val="both"/>
            </w:pPr>
            <w:r w:rsidRPr="004B40F0">
              <w:t>Kalkulační účetnictví</w:t>
            </w:r>
          </w:p>
          <w:p w:rsidR="00C77B07" w:rsidRPr="004B40F0" w:rsidRDefault="00C77B07" w:rsidP="00693D56">
            <w:pPr>
              <w:pStyle w:val="Odstavecseseznamem"/>
              <w:numPr>
                <w:ilvl w:val="0"/>
                <w:numId w:val="27"/>
              </w:numPr>
              <w:ind w:left="247" w:hanging="247"/>
              <w:jc w:val="both"/>
            </w:pPr>
            <w:r w:rsidRPr="004B40F0">
              <w:t>Metody absorpční kalkulace</w:t>
            </w:r>
          </w:p>
          <w:p w:rsidR="00C77B07" w:rsidRPr="004B40F0" w:rsidRDefault="00C77B07" w:rsidP="00693D56">
            <w:pPr>
              <w:pStyle w:val="Odstavecseseznamem"/>
              <w:numPr>
                <w:ilvl w:val="0"/>
                <w:numId w:val="27"/>
              </w:numPr>
              <w:ind w:left="247" w:hanging="247"/>
              <w:jc w:val="both"/>
            </w:pPr>
            <w:r w:rsidRPr="004B40F0">
              <w:t xml:space="preserve">Kalkulace variabilních nákladů – řízení nákladů pro potřeby rozhodování </w:t>
            </w:r>
          </w:p>
          <w:p w:rsidR="00C77B07" w:rsidRPr="004B40F0" w:rsidRDefault="00C77B07" w:rsidP="00693D56">
            <w:pPr>
              <w:pStyle w:val="Odstavecseseznamem"/>
              <w:numPr>
                <w:ilvl w:val="0"/>
                <w:numId w:val="27"/>
              </w:numPr>
              <w:ind w:left="247" w:hanging="247"/>
              <w:jc w:val="both"/>
            </w:pPr>
            <w:r w:rsidRPr="004B40F0">
              <w:t xml:space="preserve">Metoda standardních nákladů – řízení odchylek </w:t>
            </w:r>
          </w:p>
          <w:p w:rsidR="00C77B07" w:rsidRPr="004B40F0" w:rsidRDefault="00C77B07" w:rsidP="00693D56">
            <w:pPr>
              <w:pStyle w:val="Odstavecseseznamem"/>
              <w:numPr>
                <w:ilvl w:val="0"/>
                <w:numId w:val="27"/>
              </w:numPr>
              <w:ind w:left="247" w:hanging="247"/>
              <w:jc w:val="both"/>
            </w:pPr>
            <w:r w:rsidRPr="004B40F0">
              <w:t xml:space="preserve">Odpovědnostní účetnictví </w:t>
            </w:r>
          </w:p>
          <w:p w:rsidR="00C77B07" w:rsidRPr="004B40F0" w:rsidRDefault="00C77B07" w:rsidP="00693D56">
            <w:pPr>
              <w:pStyle w:val="Odstavecseseznamem"/>
              <w:numPr>
                <w:ilvl w:val="0"/>
                <w:numId w:val="27"/>
              </w:numPr>
              <w:ind w:left="247" w:hanging="247"/>
              <w:jc w:val="both"/>
            </w:pPr>
            <w:r w:rsidRPr="004B40F0">
              <w:t>Rozpočetnictví</w:t>
            </w:r>
          </w:p>
          <w:p w:rsidR="00C77B07" w:rsidRPr="004B40F0" w:rsidRDefault="00C77B07" w:rsidP="00693D56">
            <w:pPr>
              <w:pStyle w:val="Odstavecseseznamem"/>
              <w:numPr>
                <w:ilvl w:val="0"/>
                <w:numId w:val="27"/>
              </w:numPr>
              <w:ind w:left="247" w:hanging="247"/>
              <w:jc w:val="both"/>
            </w:pPr>
            <w:r w:rsidRPr="004B40F0">
              <w:t xml:space="preserve">Manažerské rozhodovací úlohy </w:t>
            </w:r>
          </w:p>
          <w:p w:rsidR="00C77B07" w:rsidRDefault="00C77B07" w:rsidP="00693D56">
            <w:pPr>
              <w:pStyle w:val="Odstavecseseznamem"/>
              <w:numPr>
                <w:ilvl w:val="0"/>
                <w:numId w:val="27"/>
              </w:numPr>
              <w:ind w:left="247" w:hanging="247"/>
              <w:jc w:val="both"/>
            </w:pPr>
            <w:r w:rsidRPr="004B40F0">
              <w:t>Informace MÚ pro cenová rozhodování</w:t>
            </w:r>
          </w:p>
        </w:tc>
      </w:tr>
      <w:tr w:rsidR="00C77B07" w:rsidTr="00F2197A">
        <w:trPr>
          <w:trHeight w:val="265"/>
        </w:trPr>
        <w:tc>
          <w:tcPr>
            <w:tcW w:w="3653" w:type="dxa"/>
            <w:gridSpan w:val="2"/>
            <w:tcBorders>
              <w:top w:val="nil"/>
            </w:tcBorders>
            <w:shd w:val="clear" w:color="auto" w:fill="F7CAAC"/>
          </w:tcPr>
          <w:p w:rsidR="00C77B07" w:rsidRDefault="00C77B07" w:rsidP="00F2197A">
            <w:pPr>
              <w:jc w:val="both"/>
            </w:pPr>
            <w:r>
              <w:rPr>
                <w:b/>
              </w:rPr>
              <w:t>Studijní literatura a studijní pomůcky</w:t>
            </w:r>
          </w:p>
        </w:tc>
        <w:tc>
          <w:tcPr>
            <w:tcW w:w="6202" w:type="dxa"/>
            <w:gridSpan w:val="6"/>
            <w:tcBorders>
              <w:top w:val="nil"/>
              <w:bottom w:val="nil"/>
            </w:tcBorders>
          </w:tcPr>
          <w:p w:rsidR="00C77B07" w:rsidRDefault="00C77B07" w:rsidP="00F2197A">
            <w:pPr>
              <w:jc w:val="both"/>
            </w:pPr>
          </w:p>
        </w:tc>
      </w:tr>
      <w:tr w:rsidR="00C77B07" w:rsidTr="00F2197A">
        <w:trPr>
          <w:trHeight w:val="283"/>
        </w:trPr>
        <w:tc>
          <w:tcPr>
            <w:tcW w:w="9855" w:type="dxa"/>
            <w:gridSpan w:val="8"/>
            <w:tcBorders>
              <w:top w:val="nil"/>
            </w:tcBorders>
          </w:tcPr>
          <w:p w:rsidR="00C77B07" w:rsidRPr="00E96220" w:rsidRDefault="00BB5953" w:rsidP="00F2197A">
            <w:pPr>
              <w:jc w:val="both"/>
              <w:rPr>
                <w:b/>
              </w:rPr>
            </w:pPr>
            <w:r>
              <w:rPr>
                <w:b/>
              </w:rPr>
              <w:t>Povinná literatura</w:t>
            </w:r>
          </w:p>
          <w:p w:rsidR="00435364" w:rsidRDefault="00435364" w:rsidP="00435364">
            <w:pPr>
              <w:jc w:val="both"/>
            </w:pPr>
            <w:r>
              <w:t xml:space="preserve">DRURY, C. </w:t>
            </w:r>
            <w:r>
              <w:rPr>
                <w:i/>
                <w:iCs/>
              </w:rPr>
              <w:t>Management and Cost Accounting</w:t>
            </w:r>
            <w:r>
              <w:t xml:space="preserve">. 8th Edition. Cengage Learning, 2012, 816 p. ISBN </w:t>
            </w:r>
            <w:r w:rsidRPr="00C61CC5">
              <w:t>978-1408064313</w:t>
            </w:r>
            <w:r>
              <w:t>.</w:t>
            </w:r>
          </w:p>
          <w:p w:rsidR="00435364" w:rsidRDefault="00435364" w:rsidP="00435364">
            <w:pPr>
              <w:jc w:val="both"/>
            </w:pPr>
            <w:r w:rsidRPr="001C5EB9">
              <w:t xml:space="preserve">KRÁL, B. a kol. </w:t>
            </w:r>
            <w:r w:rsidRPr="001C5EB9">
              <w:rPr>
                <w:i/>
                <w:iCs/>
              </w:rPr>
              <w:t xml:space="preserve">Manažerské účetnictví. </w:t>
            </w:r>
            <w:r>
              <w:t>3., dopl. a aktualiz. vyd. Praha: Management Press, 2015, 664 s. ISBN 978-80-7261-217-8.</w:t>
            </w:r>
            <w:r w:rsidRPr="00C61CC5">
              <w:t xml:space="preserve"> </w:t>
            </w:r>
          </w:p>
          <w:p w:rsidR="00C77B07" w:rsidRPr="001C5EB9" w:rsidRDefault="00C77B07" w:rsidP="00F2197A">
            <w:pPr>
              <w:jc w:val="both"/>
            </w:pPr>
            <w:r w:rsidRPr="00C61CC5">
              <w:t>POPESKO, B</w:t>
            </w:r>
            <w:r>
              <w:t>.</w:t>
            </w:r>
            <w:r w:rsidRPr="00C61CC5">
              <w:t>, VEJMĚLKOVÁ</w:t>
            </w:r>
            <w:r>
              <w:t xml:space="preserve">, E., </w:t>
            </w:r>
            <w:r w:rsidRPr="00C61CC5">
              <w:t>ŠKODÁKOVÁ</w:t>
            </w:r>
            <w:r>
              <w:t>, P</w:t>
            </w:r>
            <w:r w:rsidRPr="00C61CC5">
              <w:t xml:space="preserve">. </w:t>
            </w:r>
            <w:r w:rsidRPr="00C61CC5">
              <w:rPr>
                <w:i/>
              </w:rPr>
              <w:t>Manažerské účetnictví</w:t>
            </w:r>
            <w:r w:rsidRPr="00C61CC5">
              <w:t>. Zlín: Univerzita Tomáše Bati, 2008, 161 s. ISBN 978-80-7318-702-6.</w:t>
            </w:r>
          </w:p>
          <w:p w:rsidR="00C77B07" w:rsidRDefault="00C77B07" w:rsidP="00435364">
            <w:pPr>
              <w:jc w:val="both"/>
            </w:pPr>
            <w:r w:rsidRPr="00C61CC5">
              <w:t>VEJMĚLKOVÁ, E</w:t>
            </w:r>
            <w:r>
              <w:t>.</w:t>
            </w:r>
            <w:r w:rsidRPr="00C61CC5">
              <w:t>, POPESKO</w:t>
            </w:r>
            <w:r>
              <w:t xml:space="preserve">, B., </w:t>
            </w:r>
            <w:r w:rsidRPr="00C61CC5">
              <w:t>ŠKODÁKOVÁ</w:t>
            </w:r>
            <w:r>
              <w:t>, P</w:t>
            </w:r>
            <w:r w:rsidRPr="00C61CC5">
              <w:t xml:space="preserve">. </w:t>
            </w:r>
            <w:r w:rsidRPr="00C61CC5">
              <w:rPr>
                <w:i/>
              </w:rPr>
              <w:t>Manažerské účetnictví: sbírka příkladů</w:t>
            </w:r>
            <w:r w:rsidRPr="00C61CC5">
              <w:t>. Vyd. 3., upr. Zlín: Univerzita Tomáše Bati ve Zlíně, 2008, 112 s. ISBN 978-80-7318-682-1.</w:t>
            </w:r>
          </w:p>
          <w:p w:rsidR="00BB5953" w:rsidRPr="00BB5953" w:rsidRDefault="00BB5953" w:rsidP="00BB5953">
            <w:pPr>
              <w:jc w:val="both"/>
              <w:rPr>
                <w:b/>
              </w:rPr>
            </w:pPr>
            <w:r w:rsidRPr="00BB5953">
              <w:rPr>
                <w:b/>
              </w:rPr>
              <w:t>Doporučená literatura</w:t>
            </w:r>
          </w:p>
          <w:p w:rsidR="00BB5953" w:rsidRDefault="00BB5953" w:rsidP="00BB5953">
            <w:pPr>
              <w:jc w:val="both"/>
            </w:pPr>
            <w:r>
              <w:t>FIÍROVÁ, J., ŠOLJAKOVÁ, L., WAGNER, J., PETERA, P. Manažerské účetnictví – Nástroje a metody. 2., aktualiz. a přeprac. vyd. Praha: Wolters Kluwer ČR, 2015, 402 s. ISBN 978-80-7478-743-0.</w:t>
            </w:r>
          </w:p>
          <w:p w:rsidR="00BB5953" w:rsidRDefault="00BB5953" w:rsidP="00BB5953">
            <w:pPr>
              <w:jc w:val="both"/>
            </w:pPr>
            <w:r>
              <w:lastRenderedPageBreak/>
              <w:t>P</w:t>
            </w:r>
            <w:r w:rsidRPr="00C61CC5">
              <w:t>OPESKO, B</w:t>
            </w:r>
            <w:r>
              <w:t xml:space="preserve">., </w:t>
            </w:r>
            <w:r w:rsidRPr="00C61CC5">
              <w:t>PAPADAKI</w:t>
            </w:r>
            <w:r>
              <w:t>, Š</w:t>
            </w:r>
            <w:r w:rsidRPr="00C61CC5">
              <w:t xml:space="preserve">. </w:t>
            </w:r>
            <w:r w:rsidRPr="00C61CC5">
              <w:rPr>
                <w:i/>
              </w:rPr>
              <w:t>Moderní metody řízení nákladů: jak dosáhnout efektivního vynakládání nákladů a jejich snížení.</w:t>
            </w:r>
            <w:r w:rsidRPr="00C61CC5">
              <w:t xml:space="preserve"> 2., aktualizované a rozšířené vydání. Praha: Grada, 2016, 263 s. ISBN 978-80-247-5773-5.</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Default="00C77B07" w:rsidP="00F2197A">
            <w:pPr>
              <w:jc w:val="center"/>
              <w:rPr>
                <w:b/>
              </w:rPr>
            </w:pPr>
            <w:r>
              <w:rPr>
                <w:b/>
              </w:rPr>
              <w:lastRenderedPageBreak/>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Default="00C77B07" w:rsidP="00F2197A">
            <w:pPr>
              <w:jc w:val="both"/>
            </w:pPr>
            <w:r>
              <w:rPr>
                <w:b/>
              </w:rPr>
              <w:t>Rozsah konzultací (soustředění)</w:t>
            </w:r>
          </w:p>
        </w:tc>
        <w:tc>
          <w:tcPr>
            <w:tcW w:w="889" w:type="dxa"/>
            <w:tcBorders>
              <w:top w:val="single" w:sz="2" w:space="0" w:color="auto"/>
            </w:tcBorders>
          </w:tcPr>
          <w:p w:rsidR="00C77B07" w:rsidRDefault="00C77B07" w:rsidP="00F2197A">
            <w:pPr>
              <w:jc w:val="both"/>
            </w:pPr>
            <w:r>
              <w:t>20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Default="00C77B07" w:rsidP="00F2197A">
            <w:pPr>
              <w:jc w:val="both"/>
              <w:rPr>
                <w:b/>
              </w:rPr>
            </w:pPr>
            <w:r>
              <w:rPr>
                <w:b/>
              </w:rPr>
              <w:t>Informace o způsobu kontaktu s vyučujícím</w:t>
            </w:r>
          </w:p>
        </w:tc>
      </w:tr>
      <w:tr w:rsidR="00C77B07" w:rsidTr="00F2197A">
        <w:trPr>
          <w:trHeight w:val="822"/>
        </w:trPr>
        <w:tc>
          <w:tcPr>
            <w:tcW w:w="9855" w:type="dxa"/>
            <w:gridSpan w:val="8"/>
          </w:tcPr>
          <w:p w:rsidR="00C77B07" w:rsidRDefault="00C77B07"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93D56" w:rsidRDefault="00693D56"/>
    <w:p w:rsidR="00693D56" w:rsidRDefault="00693D5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3D56" w:rsidTr="00E1377A">
        <w:tc>
          <w:tcPr>
            <w:tcW w:w="9855" w:type="dxa"/>
            <w:gridSpan w:val="8"/>
            <w:tcBorders>
              <w:bottom w:val="double" w:sz="4" w:space="0" w:color="auto"/>
            </w:tcBorders>
            <w:shd w:val="clear" w:color="auto" w:fill="BDD6EE"/>
          </w:tcPr>
          <w:p w:rsidR="00693D56" w:rsidRDefault="00693D56" w:rsidP="00E1377A">
            <w:pPr>
              <w:jc w:val="both"/>
              <w:rPr>
                <w:b/>
                <w:sz w:val="28"/>
              </w:rPr>
            </w:pPr>
            <w:r>
              <w:lastRenderedPageBreak/>
              <w:br w:type="page"/>
            </w:r>
            <w:r>
              <w:rPr>
                <w:b/>
                <w:sz w:val="28"/>
              </w:rPr>
              <w:t>B-III – Charakteristika studijního předmětu</w:t>
            </w:r>
          </w:p>
        </w:tc>
      </w:tr>
      <w:tr w:rsidR="00693D56" w:rsidTr="00E1377A">
        <w:tc>
          <w:tcPr>
            <w:tcW w:w="3086" w:type="dxa"/>
            <w:tcBorders>
              <w:top w:val="double" w:sz="4" w:space="0" w:color="auto"/>
            </w:tcBorders>
            <w:shd w:val="clear" w:color="auto" w:fill="F7CAAC"/>
          </w:tcPr>
          <w:p w:rsidR="00693D56" w:rsidRPr="003205EA" w:rsidRDefault="00693D56" w:rsidP="00E1377A">
            <w:pPr>
              <w:jc w:val="both"/>
              <w:rPr>
                <w:b/>
              </w:rPr>
            </w:pPr>
            <w:r w:rsidRPr="003205EA">
              <w:rPr>
                <w:b/>
              </w:rPr>
              <w:t>Název studijního předmětu</w:t>
            </w:r>
          </w:p>
        </w:tc>
        <w:tc>
          <w:tcPr>
            <w:tcW w:w="6769" w:type="dxa"/>
            <w:gridSpan w:val="7"/>
            <w:tcBorders>
              <w:top w:val="double" w:sz="4" w:space="0" w:color="auto"/>
            </w:tcBorders>
          </w:tcPr>
          <w:p w:rsidR="00693D56" w:rsidRPr="003205EA" w:rsidRDefault="00693D56" w:rsidP="00E1377A">
            <w:pPr>
              <w:jc w:val="both"/>
            </w:pPr>
            <w:r w:rsidRPr="003205EA">
              <w:t>Management Accounting</w:t>
            </w:r>
          </w:p>
        </w:tc>
      </w:tr>
      <w:tr w:rsidR="00693D56" w:rsidTr="00E1377A">
        <w:trPr>
          <w:trHeight w:val="249"/>
        </w:trPr>
        <w:tc>
          <w:tcPr>
            <w:tcW w:w="3086" w:type="dxa"/>
            <w:shd w:val="clear" w:color="auto" w:fill="F7CAAC"/>
          </w:tcPr>
          <w:p w:rsidR="00693D56" w:rsidRPr="003205EA" w:rsidRDefault="00693D56" w:rsidP="00E1377A">
            <w:pPr>
              <w:jc w:val="both"/>
              <w:rPr>
                <w:b/>
              </w:rPr>
            </w:pPr>
            <w:r w:rsidRPr="003205EA">
              <w:rPr>
                <w:b/>
              </w:rPr>
              <w:t>Typ předmětu</w:t>
            </w:r>
          </w:p>
        </w:tc>
        <w:tc>
          <w:tcPr>
            <w:tcW w:w="3406" w:type="dxa"/>
            <w:gridSpan w:val="4"/>
          </w:tcPr>
          <w:p w:rsidR="00693D56" w:rsidRPr="003205EA" w:rsidRDefault="00693D56" w:rsidP="00E1377A">
            <w:pPr>
              <w:jc w:val="both"/>
            </w:pPr>
            <w:r w:rsidRPr="003205EA">
              <w:t>povinný „ZT“</w:t>
            </w:r>
          </w:p>
        </w:tc>
        <w:tc>
          <w:tcPr>
            <w:tcW w:w="2695" w:type="dxa"/>
            <w:gridSpan w:val="2"/>
            <w:shd w:val="clear" w:color="auto" w:fill="F7CAAC"/>
          </w:tcPr>
          <w:p w:rsidR="00693D56" w:rsidRPr="003205EA" w:rsidRDefault="00693D56" w:rsidP="00E1377A">
            <w:pPr>
              <w:jc w:val="both"/>
            </w:pPr>
            <w:r w:rsidRPr="003205EA">
              <w:rPr>
                <w:b/>
              </w:rPr>
              <w:t>doporučený ročník / semestr</w:t>
            </w:r>
          </w:p>
        </w:tc>
        <w:tc>
          <w:tcPr>
            <w:tcW w:w="668" w:type="dxa"/>
          </w:tcPr>
          <w:p w:rsidR="00693D56" w:rsidRPr="003205EA" w:rsidRDefault="00693D56" w:rsidP="00E1377A">
            <w:pPr>
              <w:jc w:val="both"/>
            </w:pPr>
            <w:r w:rsidRPr="003205EA">
              <w:t>2/L</w:t>
            </w:r>
          </w:p>
        </w:tc>
      </w:tr>
      <w:tr w:rsidR="00693D56" w:rsidTr="00E1377A">
        <w:tc>
          <w:tcPr>
            <w:tcW w:w="3086" w:type="dxa"/>
            <w:shd w:val="clear" w:color="auto" w:fill="F7CAAC"/>
          </w:tcPr>
          <w:p w:rsidR="00693D56" w:rsidRPr="003205EA" w:rsidRDefault="00693D56" w:rsidP="00E1377A">
            <w:pPr>
              <w:jc w:val="both"/>
              <w:rPr>
                <w:b/>
              </w:rPr>
            </w:pPr>
            <w:r w:rsidRPr="003205EA">
              <w:rPr>
                <w:b/>
              </w:rPr>
              <w:t>Rozsah studijního předmětu</w:t>
            </w:r>
          </w:p>
        </w:tc>
        <w:tc>
          <w:tcPr>
            <w:tcW w:w="1701" w:type="dxa"/>
            <w:gridSpan w:val="2"/>
          </w:tcPr>
          <w:p w:rsidR="00693D56" w:rsidRPr="003205EA" w:rsidRDefault="00693D56" w:rsidP="00E1377A">
            <w:pPr>
              <w:jc w:val="both"/>
            </w:pPr>
            <w:r w:rsidRPr="003205EA">
              <w:t>26p + 26c</w:t>
            </w:r>
          </w:p>
        </w:tc>
        <w:tc>
          <w:tcPr>
            <w:tcW w:w="889" w:type="dxa"/>
            <w:shd w:val="clear" w:color="auto" w:fill="F7CAAC"/>
          </w:tcPr>
          <w:p w:rsidR="00693D56" w:rsidRPr="003205EA" w:rsidRDefault="00693D56" w:rsidP="00E1377A">
            <w:pPr>
              <w:jc w:val="both"/>
              <w:rPr>
                <w:b/>
              </w:rPr>
            </w:pPr>
            <w:r w:rsidRPr="003205EA">
              <w:rPr>
                <w:b/>
              </w:rPr>
              <w:t xml:space="preserve">hod. </w:t>
            </w:r>
          </w:p>
        </w:tc>
        <w:tc>
          <w:tcPr>
            <w:tcW w:w="816" w:type="dxa"/>
          </w:tcPr>
          <w:p w:rsidR="00693D56" w:rsidRPr="003205EA" w:rsidRDefault="00693D56" w:rsidP="00E1377A">
            <w:pPr>
              <w:jc w:val="both"/>
            </w:pPr>
            <w:r w:rsidRPr="003205EA">
              <w:t>52</w:t>
            </w:r>
          </w:p>
        </w:tc>
        <w:tc>
          <w:tcPr>
            <w:tcW w:w="2156" w:type="dxa"/>
            <w:shd w:val="clear" w:color="auto" w:fill="F7CAAC"/>
          </w:tcPr>
          <w:p w:rsidR="00693D56" w:rsidRPr="003205EA" w:rsidRDefault="00693D56" w:rsidP="00E1377A">
            <w:pPr>
              <w:jc w:val="both"/>
              <w:rPr>
                <w:b/>
              </w:rPr>
            </w:pPr>
            <w:r w:rsidRPr="003205EA">
              <w:rPr>
                <w:b/>
              </w:rPr>
              <w:t>kreditů</w:t>
            </w:r>
          </w:p>
        </w:tc>
        <w:tc>
          <w:tcPr>
            <w:tcW w:w="1207" w:type="dxa"/>
            <w:gridSpan w:val="2"/>
          </w:tcPr>
          <w:p w:rsidR="00693D56" w:rsidRPr="003205EA" w:rsidRDefault="00693D56" w:rsidP="00E1377A">
            <w:pPr>
              <w:jc w:val="both"/>
            </w:pPr>
            <w:r w:rsidRPr="003205EA">
              <w:t>6</w:t>
            </w:r>
          </w:p>
        </w:tc>
      </w:tr>
      <w:tr w:rsidR="00693D56" w:rsidTr="00E1377A">
        <w:tc>
          <w:tcPr>
            <w:tcW w:w="3086" w:type="dxa"/>
            <w:shd w:val="clear" w:color="auto" w:fill="F7CAAC"/>
          </w:tcPr>
          <w:p w:rsidR="00693D56" w:rsidRPr="003205EA" w:rsidRDefault="00693D56" w:rsidP="00E1377A">
            <w:pPr>
              <w:jc w:val="both"/>
              <w:rPr>
                <w:b/>
              </w:rPr>
            </w:pPr>
            <w:r w:rsidRPr="003205EA">
              <w:rPr>
                <w:b/>
              </w:rPr>
              <w:t>Prerekvizity, korekvizity, ekvivalence</w:t>
            </w:r>
          </w:p>
        </w:tc>
        <w:tc>
          <w:tcPr>
            <w:tcW w:w="6769" w:type="dxa"/>
            <w:gridSpan w:val="7"/>
          </w:tcPr>
          <w:p w:rsidR="00693D56" w:rsidRPr="003205EA" w:rsidRDefault="00693D56" w:rsidP="00E1377A">
            <w:pPr>
              <w:jc w:val="both"/>
            </w:pPr>
            <w:r>
              <w:t>Ekvivalence (</w:t>
            </w:r>
            <w:r w:rsidRPr="00F76ECF">
              <w:t>Manažerské účetnictví</w:t>
            </w:r>
            <w:r>
              <w:t>)</w:t>
            </w:r>
          </w:p>
        </w:tc>
      </w:tr>
      <w:tr w:rsidR="00693D56" w:rsidTr="00E1377A">
        <w:tc>
          <w:tcPr>
            <w:tcW w:w="3086" w:type="dxa"/>
            <w:shd w:val="clear" w:color="auto" w:fill="F7CAAC"/>
          </w:tcPr>
          <w:p w:rsidR="00693D56" w:rsidRPr="003205EA" w:rsidRDefault="00693D56" w:rsidP="00E1377A">
            <w:pPr>
              <w:jc w:val="both"/>
              <w:rPr>
                <w:b/>
              </w:rPr>
            </w:pPr>
            <w:r w:rsidRPr="003205EA">
              <w:rPr>
                <w:b/>
              </w:rPr>
              <w:t>Způsob ověření studijních výsledků</w:t>
            </w:r>
          </w:p>
        </w:tc>
        <w:tc>
          <w:tcPr>
            <w:tcW w:w="3406" w:type="dxa"/>
            <w:gridSpan w:val="4"/>
          </w:tcPr>
          <w:p w:rsidR="00693D56" w:rsidRPr="003205EA" w:rsidRDefault="00693D56" w:rsidP="00E1377A">
            <w:pPr>
              <w:jc w:val="both"/>
            </w:pPr>
            <w:r w:rsidRPr="003205EA">
              <w:t>zápočet, zkouška</w:t>
            </w:r>
          </w:p>
        </w:tc>
        <w:tc>
          <w:tcPr>
            <w:tcW w:w="2156" w:type="dxa"/>
            <w:shd w:val="clear" w:color="auto" w:fill="F7CAAC"/>
          </w:tcPr>
          <w:p w:rsidR="00693D56" w:rsidRPr="003205EA" w:rsidRDefault="00693D56" w:rsidP="00E1377A">
            <w:pPr>
              <w:jc w:val="both"/>
              <w:rPr>
                <w:b/>
              </w:rPr>
            </w:pPr>
            <w:r w:rsidRPr="003205EA">
              <w:rPr>
                <w:b/>
              </w:rPr>
              <w:t>Forma výuky</w:t>
            </w:r>
          </w:p>
        </w:tc>
        <w:tc>
          <w:tcPr>
            <w:tcW w:w="1207" w:type="dxa"/>
            <w:gridSpan w:val="2"/>
          </w:tcPr>
          <w:p w:rsidR="00693D56" w:rsidRPr="003205EA" w:rsidRDefault="00693D56" w:rsidP="00E1377A">
            <w:pPr>
              <w:jc w:val="both"/>
            </w:pPr>
            <w:r w:rsidRPr="003205EA">
              <w:t>přednáška, cvičení</w:t>
            </w:r>
          </w:p>
        </w:tc>
      </w:tr>
      <w:tr w:rsidR="00693D56" w:rsidTr="00E1377A">
        <w:tc>
          <w:tcPr>
            <w:tcW w:w="3086" w:type="dxa"/>
            <w:shd w:val="clear" w:color="auto" w:fill="F7CAAC"/>
          </w:tcPr>
          <w:p w:rsidR="00693D56" w:rsidRPr="003205EA" w:rsidRDefault="00693D56" w:rsidP="00E1377A">
            <w:pPr>
              <w:jc w:val="both"/>
              <w:rPr>
                <w:b/>
              </w:rPr>
            </w:pPr>
            <w:r w:rsidRPr="003205EA">
              <w:rPr>
                <w:b/>
              </w:rPr>
              <w:t>Forma způsobu ověření studijních výsledků a další požadavky na studenta</w:t>
            </w:r>
          </w:p>
        </w:tc>
        <w:tc>
          <w:tcPr>
            <w:tcW w:w="6769" w:type="dxa"/>
            <w:gridSpan w:val="7"/>
            <w:tcBorders>
              <w:bottom w:val="nil"/>
            </w:tcBorders>
          </w:tcPr>
          <w:p w:rsidR="00693D56" w:rsidRPr="003205EA" w:rsidRDefault="00693D56" w:rsidP="00E1377A">
            <w:pPr>
              <w:jc w:val="both"/>
            </w:pPr>
            <w:r w:rsidRPr="003205EA">
              <w:t>Způsob zakončení předmětu – zápočet, zkouška</w:t>
            </w:r>
          </w:p>
          <w:p w:rsidR="00693D56" w:rsidRPr="003205EA" w:rsidRDefault="00693D56" w:rsidP="00E1377A">
            <w:pPr>
              <w:jc w:val="both"/>
            </w:pPr>
            <w:r w:rsidRPr="003205EA">
              <w:t>Požadavky na zápočet:</w:t>
            </w:r>
            <w:r>
              <w:t xml:space="preserve"> </w:t>
            </w:r>
            <w:r w:rsidRPr="003205EA">
              <w:t>vypracování seminární práce a její obhajoba dle požadavků vyučujícího, 80% aktivní účast na seminářích.</w:t>
            </w:r>
          </w:p>
          <w:p w:rsidR="00693D56" w:rsidRPr="003205EA" w:rsidRDefault="00693D56" w:rsidP="00E1377A">
            <w:pPr>
              <w:ind w:left="-4"/>
              <w:jc w:val="both"/>
            </w:pPr>
            <w:r w:rsidRPr="003205EA">
              <w:t>Požadavky na zkoušku:</w:t>
            </w:r>
            <w:r>
              <w:t xml:space="preserve"> </w:t>
            </w:r>
            <w:r w:rsidRPr="003205EA">
              <w:t>písemný test s maximálním možným počtem dosažitelných bodů 50 musí být napsán alespoň na 60 %, následuje ústní zkouška v rozsahu znalostí přednášek a seminářů.</w:t>
            </w:r>
          </w:p>
        </w:tc>
      </w:tr>
      <w:tr w:rsidR="00693D56" w:rsidTr="00E1377A">
        <w:trPr>
          <w:trHeight w:val="60"/>
        </w:trPr>
        <w:tc>
          <w:tcPr>
            <w:tcW w:w="9855" w:type="dxa"/>
            <w:gridSpan w:val="8"/>
            <w:tcBorders>
              <w:top w:val="nil"/>
            </w:tcBorders>
          </w:tcPr>
          <w:p w:rsidR="00693D56" w:rsidRPr="009F4A37" w:rsidRDefault="00693D56" w:rsidP="00E1377A">
            <w:pPr>
              <w:jc w:val="both"/>
              <w:rPr>
                <w:sz w:val="16"/>
              </w:rPr>
            </w:pPr>
          </w:p>
        </w:tc>
      </w:tr>
      <w:tr w:rsidR="00693D56" w:rsidTr="00E1377A">
        <w:trPr>
          <w:trHeight w:val="197"/>
        </w:trPr>
        <w:tc>
          <w:tcPr>
            <w:tcW w:w="3086" w:type="dxa"/>
            <w:tcBorders>
              <w:top w:val="nil"/>
            </w:tcBorders>
            <w:shd w:val="clear" w:color="auto" w:fill="F7CAAC"/>
          </w:tcPr>
          <w:p w:rsidR="00693D56" w:rsidRPr="003205EA" w:rsidRDefault="00693D56" w:rsidP="00E1377A">
            <w:pPr>
              <w:jc w:val="both"/>
              <w:rPr>
                <w:b/>
              </w:rPr>
            </w:pPr>
            <w:r w:rsidRPr="003205EA">
              <w:rPr>
                <w:b/>
              </w:rPr>
              <w:t>Garant předmětu</w:t>
            </w:r>
          </w:p>
        </w:tc>
        <w:tc>
          <w:tcPr>
            <w:tcW w:w="6769" w:type="dxa"/>
            <w:gridSpan w:val="7"/>
            <w:tcBorders>
              <w:top w:val="nil"/>
            </w:tcBorders>
          </w:tcPr>
          <w:p w:rsidR="00693D56" w:rsidRPr="003205EA" w:rsidRDefault="00693D56" w:rsidP="00E1377A">
            <w:r w:rsidRPr="003205EA">
              <w:t>doc. Ing. Boris Popesko, Ph.D.</w:t>
            </w:r>
          </w:p>
        </w:tc>
      </w:tr>
      <w:tr w:rsidR="00693D56" w:rsidTr="00E1377A">
        <w:trPr>
          <w:trHeight w:val="243"/>
        </w:trPr>
        <w:tc>
          <w:tcPr>
            <w:tcW w:w="3086" w:type="dxa"/>
            <w:tcBorders>
              <w:top w:val="nil"/>
            </w:tcBorders>
            <w:shd w:val="clear" w:color="auto" w:fill="F7CAAC"/>
          </w:tcPr>
          <w:p w:rsidR="00693D56" w:rsidRPr="003205EA" w:rsidRDefault="00693D56" w:rsidP="00E1377A">
            <w:pPr>
              <w:jc w:val="both"/>
              <w:rPr>
                <w:b/>
              </w:rPr>
            </w:pPr>
            <w:r w:rsidRPr="003205EA">
              <w:rPr>
                <w:b/>
              </w:rPr>
              <w:t>Zapojení garanta do výuky předmětu</w:t>
            </w:r>
          </w:p>
        </w:tc>
        <w:tc>
          <w:tcPr>
            <w:tcW w:w="6769" w:type="dxa"/>
            <w:gridSpan w:val="7"/>
            <w:tcBorders>
              <w:top w:val="nil"/>
            </w:tcBorders>
          </w:tcPr>
          <w:p w:rsidR="00693D56" w:rsidRPr="003205EA" w:rsidRDefault="00693D56" w:rsidP="00E1377A">
            <w:pPr>
              <w:jc w:val="both"/>
            </w:pPr>
            <w:r w:rsidRPr="008C61EF">
              <w:t>arant se p</w:t>
            </w:r>
            <w:r>
              <w:t>odílí na přednáškách v rozsahu 6</w:t>
            </w:r>
            <w:r w:rsidRPr="008C61EF">
              <w:t>0 %, dále stanovuje koncepci seminářů a doh</w:t>
            </w:r>
            <w:r>
              <w:t>líží na jejich jednotné vedení.</w:t>
            </w:r>
          </w:p>
        </w:tc>
      </w:tr>
      <w:tr w:rsidR="00693D56" w:rsidTr="00E1377A">
        <w:tc>
          <w:tcPr>
            <w:tcW w:w="3086" w:type="dxa"/>
            <w:shd w:val="clear" w:color="auto" w:fill="F7CAAC"/>
          </w:tcPr>
          <w:p w:rsidR="00693D56" w:rsidRPr="003205EA" w:rsidRDefault="00693D56" w:rsidP="00E1377A">
            <w:pPr>
              <w:jc w:val="both"/>
              <w:rPr>
                <w:b/>
              </w:rPr>
            </w:pPr>
            <w:r w:rsidRPr="003205EA">
              <w:rPr>
                <w:b/>
              </w:rPr>
              <w:t>Vyučující</w:t>
            </w:r>
          </w:p>
        </w:tc>
        <w:tc>
          <w:tcPr>
            <w:tcW w:w="6769" w:type="dxa"/>
            <w:gridSpan w:val="7"/>
            <w:tcBorders>
              <w:bottom w:val="nil"/>
            </w:tcBorders>
          </w:tcPr>
          <w:p w:rsidR="00693D56" w:rsidRPr="003205EA" w:rsidRDefault="00693D56" w:rsidP="00E1377A">
            <w:pPr>
              <w:jc w:val="both"/>
            </w:pPr>
            <w:r w:rsidRPr="003205EA">
              <w:t>doc. Ing. Boris Popesko, Ph.D.</w:t>
            </w:r>
            <w:r>
              <w:t xml:space="preserve"> – přednášky (60%)</w:t>
            </w:r>
            <w:r w:rsidRPr="003205EA">
              <w:t>, Ing. Šárka Papadaki, Ph.D.</w:t>
            </w:r>
            <w:r>
              <w:t xml:space="preserve"> – přednášky (40%)</w:t>
            </w:r>
          </w:p>
        </w:tc>
      </w:tr>
      <w:tr w:rsidR="00693D56" w:rsidTr="00E1377A">
        <w:trPr>
          <w:trHeight w:val="60"/>
        </w:trPr>
        <w:tc>
          <w:tcPr>
            <w:tcW w:w="9855" w:type="dxa"/>
            <w:gridSpan w:val="8"/>
            <w:tcBorders>
              <w:top w:val="nil"/>
            </w:tcBorders>
          </w:tcPr>
          <w:p w:rsidR="00693D56" w:rsidRPr="009F4A37" w:rsidRDefault="00693D56" w:rsidP="00E1377A">
            <w:pPr>
              <w:jc w:val="both"/>
              <w:rPr>
                <w:sz w:val="16"/>
              </w:rPr>
            </w:pPr>
          </w:p>
        </w:tc>
      </w:tr>
      <w:tr w:rsidR="00693D56" w:rsidTr="00E1377A">
        <w:tc>
          <w:tcPr>
            <w:tcW w:w="3086" w:type="dxa"/>
            <w:shd w:val="clear" w:color="auto" w:fill="F7CAAC"/>
          </w:tcPr>
          <w:p w:rsidR="00693D56" w:rsidRPr="003205EA" w:rsidRDefault="00693D56" w:rsidP="00E1377A">
            <w:pPr>
              <w:jc w:val="both"/>
              <w:rPr>
                <w:b/>
              </w:rPr>
            </w:pPr>
            <w:r w:rsidRPr="003205EA">
              <w:rPr>
                <w:b/>
              </w:rPr>
              <w:t>Stručná anotace předmětu</w:t>
            </w:r>
          </w:p>
        </w:tc>
        <w:tc>
          <w:tcPr>
            <w:tcW w:w="6769" w:type="dxa"/>
            <w:gridSpan w:val="7"/>
            <w:tcBorders>
              <w:bottom w:val="nil"/>
            </w:tcBorders>
          </w:tcPr>
          <w:p w:rsidR="00693D56" w:rsidRPr="003205EA" w:rsidRDefault="00693D56" w:rsidP="00E1377A">
            <w:pPr>
              <w:jc w:val="both"/>
            </w:pPr>
          </w:p>
        </w:tc>
      </w:tr>
      <w:tr w:rsidR="00693D56" w:rsidTr="00E1377A">
        <w:trPr>
          <w:trHeight w:val="3938"/>
        </w:trPr>
        <w:tc>
          <w:tcPr>
            <w:tcW w:w="9855" w:type="dxa"/>
            <w:gridSpan w:val="8"/>
            <w:tcBorders>
              <w:top w:val="nil"/>
              <w:bottom w:val="single" w:sz="12" w:space="0" w:color="auto"/>
            </w:tcBorders>
          </w:tcPr>
          <w:p w:rsidR="00693D56" w:rsidRPr="003205EA" w:rsidRDefault="00693D56" w:rsidP="00E1377A">
            <w:pPr>
              <w:jc w:val="both"/>
            </w:pPr>
            <w:r w:rsidRPr="003205EA">
              <w:t>Management Accounting je jednou z nejdůležitějších manažersko-ekonomických disciplín, její</w:t>
            </w:r>
            <w:r>
              <w:t>m</w:t>
            </w:r>
            <w:r w:rsidRPr="003205EA">
              <w:t xml:space="preserve">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w:t>
            </w:r>
            <w:r>
              <w:t xml:space="preserve">Přemět </w:t>
            </w:r>
            <w:r w:rsidRPr="003205EA">
              <w:t>Management Accounting</w:t>
            </w:r>
            <w:r>
              <w:t xml:space="preserve"> navazuje na teorii účetnictví a předměty</w:t>
            </w:r>
            <w:r w:rsidRPr="003205EA">
              <w:t xml:space="preserve"> </w:t>
            </w:r>
            <w:r>
              <w:t>Financial Accounting I</w:t>
            </w:r>
            <w:r w:rsidRPr="003205EA">
              <w:t xml:space="preserve"> a </w:t>
            </w:r>
            <w:r>
              <w:t>Business Economics I</w:t>
            </w:r>
            <w:r w:rsidRPr="003205EA">
              <w:t xml:space="preserve"> a </w:t>
            </w:r>
            <w:r>
              <w:t>Business</w:t>
            </w:r>
            <w:r w:rsidRPr="00280882">
              <w:t xml:space="preserve"> Economics II</w:t>
            </w:r>
            <w:r w:rsidRPr="003205EA">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p>
          <w:p w:rsidR="00693D56" w:rsidRPr="003205EA" w:rsidRDefault="00693D56" w:rsidP="00E1377A">
            <w:pPr>
              <w:jc w:val="both"/>
            </w:pPr>
            <w:r w:rsidRPr="003205EA">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p>
          <w:p w:rsidR="00693D56" w:rsidRPr="003205EA" w:rsidRDefault="00693D56" w:rsidP="00E1377A">
            <w:pPr>
              <w:jc w:val="both"/>
            </w:pPr>
            <w:r w:rsidRPr="003205EA">
              <w:t>Cílem kurzu je připravit posluchače na tvůrčí uplatnění teoretických poznatků v konkrétních podmínkách jednotlivých firem.</w:t>
            </w:r>
          </w:p>
          <w:p w:rsidR="00693D56" w:rsidRPr="003205EA" w:rsidRDefault="00693D56" w:rsidP="00E1377A">
            <w:pPr>
              <w:jc w:val="both"/>
            </w:pPr>
            <w:r w:rsidRPr="003205EA">
              <w:t>Obsah:</w:t>
            </w:r>
          </w:p>
          <w:p w:rsidR="00693D56" w:rsidRPr="008C61EF" w:rsidRDefault="00693D56" w:rsidP="00693D56">
            <w:pPr>
              <w:pStyle w:val="Odstavecseseznamem"/>
              <w:numPr>
                <w:ilvl w:val="0"/>
                <w:numId w:val="100"/>
              </w:numPr>
              <w:ind w:left="247" w:hanging="247"/>
              <w:jc w:val="both"/>
            </w:pPr>
            <w:r w:rsidRPr="008C61EF">
              <w:t>Úvod do manažerského účetnictví. Členění nákladů v manažerském účetnictví</w:t>
            </w:r>
          </w:p>
          <w:p w:rsidR="00693D56" w:rsidRPr="003205EA" w:rsidRDefault="00693D56" w:rsidP="00693D56">
            <w:pPr>
              <w:pStyle w:val="Odstavecseseznamem"/>
              <w:numPr>
                <w:ilvl w:val="0"/>
                <w:numId w:val="100"/>
              </w:numPr>
              <w:ind w:left="247" w:hanging="247"/>
              <w:jc w:val="both"/>
            </w:pPr>
            <w:r w:rsidRPr="003205EA">
              <w:t>Nástroje nákladového účetnictví</w:t>
            </w:r>
          </w:p>
          <w:p w:rsidR="00693D56" w:rsidRPr="003205EA" w:rsidRDefault="00693D56" w:rsidP="00693D56">
            <w:pPr>
              <w:pStyle w:val="Odstavecseseznamem"/>
              <w:numPr>
                <w:ilvl w:val="0"/>
                <w:numId w:val="100"/>
              </w:numPr>
              <w:ind w:left="247" w:hanging="247"/>
              <w:jc w:val="both"/>
            </w:pPr>
            <w:r w:rsidRPr="003205EA">
              <w:t>Náklady a výnosy z hlediska rozhodování</w:t>
            </w:r>
          </w:p>
          <w:p w:rsidR="00693D56" w:rsidRPr="003205EA" w:rsidRDefault="00693D56" w:rsidP="00693D56">
            <w:pPr>
              <w:pStyle w:val="Odstavecseseznamem"/>
              <w:numPr>
                <w:ilvl w:val="0"/>
                <w:numId w:val="100"/>
              </w:numPr>
              <w:ind w:left="247" w:hanging="247"/>
              <w:jc w:val="both"/>
            </w:pPr>
            <w:r w:rsidRPr="003205EA">
              <w:t>Kalkulační účetnictví</w:t>
            </w:r>
          </w:p>
          <w:p w:rsidR="00693D56" w:rsidRPr="003205EA" w:rsidRDefault="00693D56" w:rsidP="00693D56">
            <w:pPr>
              <w:pStyle w:val="Odstavecseseznamem"/>
              <w:numPr>
                <w:ilvl w:val="0"/>
                <w:numId w:val="100"/>
              </w:numPr>
              <w:ind w:left="247" w:hanging="247"/>
              <w:jc w:val="both"/>
            </w:pPr>
            <w:r w:rsidRPr="003205EA">
              <w:t>Metody absorpční kalkulace</w:t>
            </w:r>
          </w:p>
          <w:p w:rsidR="00693D56" w:rsidRPr="003205EA" w:rsidRDefault="00693D56" w:rsidP="00693D56">
            <w:pPr>
              <w:pStyle w:val="Odstavecseseznamem"/>
              <w:numPr>
                <w:ilvl w:val="0"/>
                <w:numId w:val="100"/>
              </w:numPr>
              <w:ind w:left="247" w:hanging="247"/>
              <w:jc w:val="both"/>
            </w:pPr>
            <w:r w:rsidRPr="003205EA">
              <w:t xml:space="preserve">Kalkulace variabilních nákladů – řízení nákladů pro potřeby rozhodování </w:t>
            </w:r>
          </w:p>
          <w:p w:rsidR="00693D56" w:rsidRPr="003205EA" w:rsidRDefault="00693D56" w:rsidP="00693D56">
            <w:pPr>
              <w:pStyle w:val="Odstavecseseznamem"/>
              <w:numPr>
                <w:ilvl w:val="0"/>
                <w:numId w:val="100"/>
              </w:numPr>
              <w:ind w:left="247" w:hanging="247"/>
              <w:jc w:val="both"/>
            </w:pPr>
            <w:r w:rsidRPr="003205EA">
              <w:t xml:space="preserve">Metoda standardních nákladů – řízení odchylek </w:t>
            </w:r>
          </w:p>
          <w:p w:rsidR="00693D56" w:rsidRPr="003205EA" w:rsidRDefault="00693D56" w:rsidP="00693D56">
            <w:pPr>
              <w:pStyle w:val="Odstavecseseznamem"/>
              <w:numPr>
                <w:ilvl w:val="0"/>
                <w:numId w:val="100"/>
              </w:numPr>
              <w:ind w:left="247" w:hanging="247"/>
              <w:jc w:val="both"/>
            </w:pPr>
            <w:r w:rsidRPr="003205EA">
              <w:t xml:space="preserve">Odpovědnostní účetnictví </w:t>
            </w:r>
          </w:p>
          <w:p w:rsidR="00693D56" w:rsidRPr="003205EA" w:rsidRDefault="00693D56" w:rsidP="00693D56">
            <w:pPr>
              <w:pStyle w:val="Odstavecseseznamem"/>
              <w:numPr>
                <w:ilvl w:val="0"/>
                <w:numId w:val="100"/>
              </w:numPr>
              <w:ind w:left="247" w:hanging="247"/>
              <w:jc w:val="both"/>
            </w:pPr>
            <w:r w:rsidRPr="003205EA">
              <w:t>Rozpočetnictví</w:t>
            </w:r>
          </w:p>
          <w:p w:rsidR="00693D56" w:rsidRPr="003205EA" w:rsidRDefault="00693D56" w:rsidP="00693D56">
            <w:pPr>
              <w:pStyle w:val="Odstavecseseznamem"/>
              <w:numPr>
                <w:ilvl w:val="0"/>
                <w:numId w:val="100"/>
              </w:numPr>
              <w:ind w:left="247" w:hanging="247"/>
              <w:jc w:val="both"/>
            </w:pPr>
            <w:r w:rsidRPr="003205EA">
              <w:t xml:space="preserve">Manažerské rozhodovací úlohy </w:t>
            </w:r>
          </w:p>
          <w:p w:rsidR="00693D56" w:rsidRPr="003205EA" w:rsidRDefault="00693D56" w:rsidP="00693D56">
            <w:pPr>
              <w:pStyle w:val="Odstavecseseznamem"/>
              <w:numPr>
                <w:ilvl w:val="0"/>
                <w:numId w:val="100"/>
              </w:numPr>
              <w:ind w:left="247" w:hanging="247"/>
              <w:jc w:val="both"/>
            </w:pPr>
            <w:r w:rsidRPr="003205EA">
              <w:t>Informace MÚ pro cenová rozhodování</w:t>
            </w:r>
          </w:p>
        </w:tc>
      </w:tr>
      <w:tr w:rsidR="00693D56" w:rsidTr="00E1377A">
        <w:trPr>
          <w:trHeight w:val="265"/>
        </w:trPr>
        <w:tc>
          <w:tcPr>
            <w:tcW w:w="3653" w:type="dxa"/>
            <w:gridSpan w:val="2"/>
            <w:tcBorders>
              <w:top w:val="nil"/>
            </w:tcBorders>
            <w:shd w:val="clear" w:color="auto" w:fill="F7CAAC"/>
          </w:tcPr>
          <w:p w:rsidR="00693D56" w:rsidRPr="003205EA" w:rsidRDefault="00693D56" w:rsidP="00E1377A">
            <w:pPr>
              <w:jc w:val="both"/>
            </w:pPr>
            <w:r w:rsidRPr="003205EA">
              <w:rPr>
                <w:b/>
              </w:rPr>
              <w:t>Studijní literatura a studijní pomůcky</w:t>
            </w:r>
          </w:p>
        </w:tc>
        <w:tc>
          <w:tcPr>
            <w:tcW w:w="6202" w:type="dxa"/>
            <w:gridSpan w:val="6"/>
            <w:tcBorders>
              <w:top w:val="nil"/>
              <w:bottom w:val="nil"/>
            </w:tcBorders>
          </w:tcPr>
          <w:p w:rsidR="00693D56" w:rsidRPr="003205EA" w:rsidRDefault="00693D56" w:rsidP="00E1377A">
            <w:pPr>
              <w:jc w:val="both"/>
            </w:pPr>
          </w:p>
        </w:tc>
      </w:tr>
      <w:tr w:rsidR="00693D56" w:rsidTr="00E1377A">
        <w:trPr>
          <w:trHeight w:val="283"/>
        </w:trPr>
        <w:tc>
          <w:tcPr>
            <w:tcW w:w="9855" w:type="dxa"/>
            <w:gridSpan w:val="8"/>
            <w:tcBorders>
              <w:top w:val="nil"/>
            </w:tcBorders>
          </w:tcPr>
          <w:p w:rsidR="00693D56" w:rsidRPr="003205EA" w:rsidRDefault="00693D56" w:rsidP="00E1377A">
            <w:pPr>
              <w:jc w:val="both"/>
              <w:rPr>
                <w:b/>
              </w:rPr>
            </w:pPr>
            <w:r w:rsidRPr="003205EA">
              <w:rPr>
                <w:b/>
              </w:rPr>
              <w:t>Povinná literatura</w:t>
            </w:r>
          </w:p>
          <w:p w:rsidR="00693D56" w:rsidRDefault="00693D56" w:rsidP="00E1377A">
            <w:pPr>
              <w:jc w:val="both"/>
            </w:pPr>
            <w:r>
              <w:t xml:space="preserve">DRURY, C. </w:t>
            </w:r>
            <w:r>
              <w:rPr>
                <w:i/>
                <w:iCs/>
              </w:rPr>
              <w:t>Management and Cost Accounting</w:t>
            </w:r>
            <w:r>
              <w:t xml:space="preserve">. 8th Edition. Cengage Learning, 2012, 816 p. ISBN </w:t>
            </w:r>
            <w:r w:rsidRPr="00C61CC5">
              <w:t>978-1408064313</w:t>
            </w:r>
          </w:p>
          <w:p w:rsidR="00693D56" w:rsidRDefault="00693D56" w:rsidP="00E1377A">
            <w:pPr>
              <w:jc w:val="both"/>
            </w:pPr>
            <w:r w:rsidRPr="001E0A79">
              <w:rPr>
                <w:caps/>
              </w:rPr>
              <w:t>Garrison, R. H., Noreen, E. W.</w:t>
            </w:r>
            <w:r>
              <w:rPr>
                <w:caps/>
              </w:rPr>
              <w:t xml:space="preserve">, </w:t>
            </w:r>
            <w:r w:rsidRPr="001E0A79">
              <w:rPr>
                <w:caps/>
              </w:rPr>
              <w:t>Brewer, P. C</w:t>
            </w:r>
            <w:r w:rsidRPr="001E0A79">
              <w:t xml:space="preserve">. </w:t>
            </w:r>
            <w:r w:rsidRPr="00D45C73">
              <w:rPr>
                <w:i/>
              </w:rPr>
              <w:t>Managerial Accounting for Managers</w:t>
            </w:r>
            <w:r>
              <w:t>. 1</w:t>
            </w:r>
            <w:r w:rsidRPr="00D45C73">
              <w:t>5</w:t>
            </w:r>
            <w:r>
              <w:t>th</w:t>
            </w:r>
            <w:r w:rsidRPr="00D45C73">
              <w:t xml:space="preserve"> edition</w:t>
            </w:r>
            <w:r>
              <w:t>. New York: McGraw-Hill Irwin, 2014, 800 p. ISBN</w:t>
            </w:r>
            <w:r w:rsidRPr="00D45C73">
              <w:t xml:space="preserve"> </w:t>
            </w:r>
            <w:r w:rsidRPr="00D45C73">
              <w:rPr>
                <w:shd w:val="clear" w:color="auto" w:fill="FFFFFF"/>
              </w:rPr>
              <w:t>007802563X</w:t>
            </w:r>
          </w:p>
          <w:p w:rsidR="00BB5953" w:rsidRPr="00CA7C8B" w:rsidRDefault="00BB5953" w:rsidP="00E1377A">
            <w:pPr>
              <w:jc w:val="both"/>
              <w:rPr>
                <w:b/>
              </w:rPr>
            </w:pPr>
            <w:r w:rsidRPr="00CA7C8B">
              <w:rPr>
                <w:b/>
              </w:rPr>
              <w:t>Doporučená literatura</w:t>
            </w:r>
          </w:p>
          <w:p w:rsidR="00BB5953" w:rsidRPr="003205EA" w:rsidRDefault="00127986" w:rsidP="00E1377A">
            <w:pPr>
              <w:jc w:val="both"/>
            </w:pPr>
            <w:r w:rsidRPr="001E0A79">
              <w:rPr>
                <w:caps/>
              </w:rPr>
              <w:t>Weygandt, J. J., Kimmel, P. D.</w:t>
            </w:r>
            <w:r>
              <w:rPr>
                <w:caps/>
              </w:rPr>
              <w:t>, Kieso, D. E.</w:t>
            </w:r>
            <w:r w:rsidRPr="001E0A79">
              <w:t xml:space="preserve"> </w:t>
            </w:r>
            <w:r w:rsidRPr="00D45C73">
              <w:rPr>
                <w:i/>
              </w:rPr>
              <w:t>Managerial Accounting: Tools for Business Decision Making</w:t>
            </w:r>
            <w:r w:rsidRPr="001E0A79">
              <w:t>.</w:t>
            </w:r>
            <w:r>
              <w:t xml:space="preserve"> </w:t>
            </w:r>
            <w:r w:rsidRPr="00D45C73">
              <w:t>5</w:t>
            </w:r>
            <w:r>
              <w:t>th</w:t>
            </w:r>
            <w:r w:rsidRPr="00D45C73">
              <w:t xml:space="preserve"> edition</w:t>
            </w:r>
            <w:r>
              <w:t>.</w:t>
            </w:r>
            <w:r w:rsidRPr="001E0A79">
              <w:t xml:space="preserve"> Wiley</w:t>
            </w:r>
            <w:r>
              <w:t xml:space="preserve">, 2009, 640 p. ISBN </w:t>
            </w:r>
            <w:r w:rsidRPr="00B60AA8">
              <w:t>978-0470477144</w:t>
            </w:r>
            <w:r>
              <w:t>.</w:t>
            </w:r>
          </w:p>
        </w:tc>
      </w:tr>
      <w:tr w:rsidR="00693D56" w:rsidTr="00E137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93D56" w:rsidRPr="003205EA" w:rsidRDefault="00693D56" w:rsidP="00E1377A">
            <w:pPr>
              <w:jc w:val="center"/>
              <w:rPr>
                <w:b/>
              </w:rPr>
            </w:pPr>
            <w:r w:rsidRPr="003205EA">
              <w:rPr>
                <w:b/>
              </w:rPr>
              <w:t>Informace ke kombinované nebo distanční formě</w:t>
            </w:r>
          </w:p>
        </w:tc>
      </w:tr>
      <w:tr w:rsidR="00693D56" w:rsidTr="00E1377A">
        <w:tc>
          <w:tcPr>
            <w:tcW w:w="4787" w:type="dxa"/>
            <w:gridSpan w:val="3"/>
            <w:tcBorders>
              <w:top w:val="single" w:sz="2" w:space="0" w:color="auto"/>
            </w:tcBorders>
            <w:shd w:val="clear" w:color="auto" w:fill="F7CAAC"/>
          </w:tcPr>
          <w:p w:rsidR="00693D56" w:rsidRPr="003205EA" w:rsidRDefault="00693D56" w:rsidP="00E1377A">
            <w:pPr>
              <w:jc w:val="both"/>
            </w:pPr>
            <w:r w:rsidRPr="003205EA">
              <w:rPr>
                <w:b/>
              </w:rPr>
              <w:t>Rozsah konzultací (soustředění)</w:t>
            </w:r>
          </w:p>
        </w:tc>
        <w:tc>
          <w:tcPr>
            <w:tcW w:w="889" w:type="dxa"/>
            <w:tcBorders>
              <w:top w:val="single" w:sz="2" w:space="0" w:color="auto"/>
            </w:tcBorders>
          </w:tcPr>
          <w:p w:rsidR="00693D56" w:rsidRPr="003205EA" w:rsidRDefault="00510B7A" w:rsidP="00E1377A">
            <w:pPr>
              <w:jc w:val="both"/>
            </w:pPr>
            <w:ins w:id="543" w:author="Michal Pilík" w:date="2018-09-20T10:44:00Z">
              <w:r>
                <w:t>20</w:t>
              </w:r>
            </w:ins>
          </w:p>
        </w:tc>
        <w:tc>
          <w:tcPr>
            <w:tcW w:w="4179" w:type="dxa"/>
            <w:gridSpan w:val="4"/>
            <w:tcBorders>
              <w:top w:val="single" w:sz="2" w:space="0" w:color="auto"/>
            </w:tcBorders>
            <w:shd w:val="clear" w:color="auto" w:fill="F7CAAC"/>
          </w:tcPr>
          <w:p w:rsidR="00693D56" w:rsidRPr="003205EA" w:rsidRDefault="00693D56" w:rsidP="00E1377A">
            <w:pPr>
              <w:jc w:val="both"/>
              <w:rPr>
                <w:b/>
              </w:rPr>
            </w:pPr>
            <w:r w:rsidRPr="003205EA">
              <w:rPr>
                <w:b/>
              </w:rPr>
              <w:t xml:space="preserve">hodin </w:t>
            </w:r>
          </w:p>
        </w:tc>
      </w:tr>
      <w:tr w:rsidR="00693D56" w:rsidTr="00E1377A">
        <w:tc>
          <w:tcPr>
            <w:tcW w:w="9855" w:type="dxa"/>
            <w:gridSpan w:val="8"/>
            <w:shd w:val="clear" w:color="auto" w:fill="F7CAAC"/>
          </w:tcPr>
          <w:p w:rsidR="00693D56" w:rsidRPr="003205EA" w:rsidRDefault="00693D56" w:rsidP="00E1377A">
            <w:pPr>
              <w:jc w:val="both"/>
              <w:rPr>
                <w:b/>
              </w:rPr>
            </w:pPr>
            <w:r w:rsidRPr="003205EA">
              <w:rPr>
                <w:b/>
              </w:rPr>
              <w:t>Informace o způsobu kontaktu s vyučujícím</w:t>
            </w:r>
          </w:p>
        </w:tc>
      </w:tr>
      <w:tr w:rsidR="00693D56" w:rsidTr="00E1377A">
        <w:trPr>
          <w:trHeight w:val="681"/>
        </w:trPr>
        <w:tc>
          <w:tcPr>
            <w:tcW w:w="9855" w:type="dxa"/>
            <w:gridSpan w:val="8"/>
          </w:tcPr>
          <w:p w:rsidR="00693D56" w:rsidRPr="003205EA" w:rsidRDefault="00693D56" w:rsidP="00E1377A">
            <w:pPr>
              <w:jc w:val="both"/>
            </w:pPr>
            <w:r w:rsidRPr="003205E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7B07" w:rsidRDefault="00C77B07"/>
    <w:p w:rsidR="00C77B07" w:rsidRDefault="00C77B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RPr="006F73EA" w:rsidTr="00F2197A">
        <w:tc>
          <w:tcPr>
            <w:tcW w:w="3086" w:type="dxa"/>
            <w:tcBorders>
              <w:top w:val="double" w:sz="4" w:space="0" w:color="auto"/>
            </w:tcBorders>
            <w:shd w:val="clear" w:color="auto" w:fill="F7CAAC"/>
          </w:tcPr>
          <w:p w:rsidR="00C77B07" w:rsidRPr="006F73EA" w:rsidRDefault="00C77B07" w:rsidP="00F2197A">
            <w:pPr>
              <w:jc w:val="both"/>
              <w:rPr>
                <w:b/>
              </w:rPr>
            </w:pPr>
            <w:r w:rsidRPr="006F73EA">
              <w:rPr>
                <w:b/>
              </w:rPr>
              <w:t>Název studijního předmětu</w:t>
            </w:r>
          </w:p>
        </w:tc>
        <w:tc>
          <w:tcPr>
            <w:tcW w:w="6769" w:type="dxa"/>
            <w:gridSpan w:val="7"/>
            <w:tcBorders>
              <w:top w:val="double" w:sz="4" w:space="0" w:color="auto"/>
            </w:tcBorders>
          </w:tcPr>
          <w:p w:rsidR="00C77B07" w:rsidRPr="006F73EA" w:rsidRDefault="00C77B07" w:rsidP="00F2197A">
            <w:pPr>
              <w:jc w:val="both"/>
            </w:pPr>
            <w:r w:rsidRPr="006F73EA">
              <w:t>Odborná praxe PI I</w:t>
            </w:r>
            <w:r>
              <w:t>II</w:t>
            </w:r>
          </w:p>
        </w:tc>
      </w:tr>
      <w:tr w:rsidR="00C77B07" w:rsidRPr="006F73EA" w:rsidTr="00F2197A">
        <w:trPr>
          <w:trHeight w:val="249"/>
        </w:trPr>
        <w:tc>
          <w:tcPr>
            <w:tcW w:w="3086" w:type="dxa"/>
            <w:shd w:val="clear" w:color="auto" w:fill="F7CAAC"/>
          </w:tcPr>
          <w:p w:rsidR="00C77B07" w:rsidRPr="006F73EA" w:rsidRDefault="00C77B07" w:rsidP="00F2197A">
            <w:pPr>
              <w:jc w:val="both"/>
              <w:rPr>
                <w:b/>
              </w:rPr>
            </w:pPr>
            <w:r w:rsidRPr="006F73EA">
              <w:rPr>
                <w:b/>
              </w:rPr>
              <w:t>Typ předmětu</w:t>
            </w:r>
          </w:p>
        </w:tc>
        <w:tc>
          <w:tcPr>
            <w:tcW w:w="3406" w:type="dxa"/>
            <w:gridSpan w:val="4"/>
          </w:tcPr>
          <w:p w:rsidR="00C77B07" w:rsidRPr="006F73EA" w:rsidRDefault="000C66D8" w:rsidP="00F2197A">
            <w:pPr>
              <w:jc w:val="both"/>
            </w:pPr>
            <w:r>
              <w:t>povinný „P</w:t>
            </w:r>
            <w:r w:rsidR="00C77B07" w:rsidRPr="006F73EA">
              <w:t>“</w:t>
            </w:r>
          </w:p>
        </w:tc>
        <w:tc>
          <w:tcPr>
            <w:tcW w:w="2695" w:type="dxa"/>
            <w:gridSpan w:val="2"/>
            <w:shd w:val="clear" w:color="auto" w:fill="F7CAAC"/>
          </w:tcPr>
          <w:p w:rsidR="00C77B07" w:rsidRPr="006F73EA" w:rsidRDefault="00C77B07" w:rsidP="00F2197A">
            <w:pPr>
              <w:jc w:val="both"/>
            </w:pPr>
            <w:r w:rsidRPr="006F73EA">
              <w:rPr>
                <w:b/>
              </w:rPr>
              <w:t>doporučený ročník / semestr</w:t>
            </w:r>
          </w:p>
        </w:tc>
        <w:tc>
          <w:tcPr>
            <w:tcW w:w="668" w:type="dxa"/>
          </w:tcPr>
          <w:p w:rsidR="00C77B07" w:rsidRPr="006F73EA" w:rsidRDefault="00C77B07" w:rsidP="00F2197A">
            <w:pPr>
              <w:jc w:val="both"/>
            </w:pPr>
            <w:r w:rsidRPr="005C73D4">
              <w:t>2/L</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Rozsah studijního předmětu</w:t>
            </w:r>
          </w:p>
        </w:tc>
        <w:tc>
          <w:tcPr>
            <w:tcW w:w="1701" w:type="dxa"/>
            <w:gridSpan w:val="2"/>
          </w:tcPr>
          <w:p w:rsidR="00C77B07" w:rsidRPr="006F73EA" w:rsidRDefault="00C77B07" w:rsidP="00F2197A">
            <w:pPr>
              <w:jc w:val="both"/>
            </w:pPr>
          </w:p>
        </w:tc>
        <w:tc>
          <w:tcPr>
            <w:tcW w:w="889" w:type="dxa"/>
            <w:shd w:val="clear" w:color="auto" w:fill="F7CAAC"/>
          </w:tcPr>
          <w:p w:rsidR="00C77B07" w:rsidRPr="006F73EA" w:rsidRDefault="00C77B07" w:rsidP="00F2197A">
            <w:pPr>
              <w:jc w:val="both"/>
              <w:rPr>
                <w:b/>
              </w:rPr>
            </w:pPr>
            <w:r w:rsidRPr="006F73EA">
              <w:rPr>
                <w:b/>
              </w:rPr>
              <w:t xml:space="preserve">hod. </w:t>
            </w:r>
          </w:p>
        </w:tc>
        <w:tc>
          <w:tcPr>
            <w:tcW w:w="816" w:type="dxa"/>
          </w:tcPr>
          <w:p w:rsidR="00C77B07" w:rsidRPr="006F73EA" w:rsidRDefault="003A3C83" w:rsidP="00F2197A">
            <w:pPr>
              <w:jc w:val="both"/>
            </w:pPr>
            <w:r>
              <w:t>120</w:t>
            </w:r>
          </w:p>
        </w:tc>
        <w:tc>
          <w:tcPr>
            <w:tcW w:w="2156" w:type="dxa"/>
            <w:shd w:val="clear" w:color="auto" w:fill="F7CAAC"/>
          </w:tcPr>
          <w:p w:rsidR="00C77B07" w:rsidRPr="006F73EA" w:rsidRDefault="00C77B07" w:rsidP="00F2197A">
            <w:pPr>
              <w:jc w:val="both"/>
              <w:rPr>
                <w:b/>
              </w:rPr>
            </w:pPr>
            <w:r w:rsidRPr="006F73EA">
              <w:rPr>
                <w:b/>
              </w:rPr>
              <w:t>kreditů</w:t>
            </w:r>
          </w:p>
        </w:tc>
        <w:tc>
          <w:tcPr>
            <w:tcW w:w="1207" w:type="dxa"/>
            <w:gridSpan w:val="2"/>
          </w:tcPr>
          <w:p w:rsidR="00C77B07" w:rsidRPr="006F73EA" w:rsidRDefault="00C77B07" w:rsidP="00F2197A">
            <w:pPr>
              <w:jc w:val="both"/>
            </w:pPr>
            <w:r w:rsidRPr="006F73EA">
              <w:t>5</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Prerekvizity, korekvizity, ekvivalence</w:t>
            </w:r>
          </w:p>
        </w:tc>
        <w:tc>
          <w:tcPr>
            <w:tcW w:w="6769" w:type="dxa"/>
            <w:gridSpan w:val="7"/>
          </w:tcPr>
          <w:p w:rsidR="00C77B07" w:rsidRPr="006F73EA" w:rsidRDefault="00C77B07" w:rsidP="00F2197A">
            <w:pPr>
              <w:jc w:val="both"/>
            </w:pP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Způsob ověření studijních výsledků</w:t>
            </w:r>
          </w:p>
        </w:tc>
        <w:tc>
          <w:tcPr>
            <w:tcW w:w="3406" w:type="dxa"/>
            <w:gridSpan w:val="4"/>
          </w:tcPr>
          <w:p w:rsidR="00C77B07" w:rsidRPr="006F73EA" w:rsidRDefault="00C77B07" w:rsidP="00F2197A">
            <w:pPr>
              <w:jc w:val="both"/>
            </w:pPr>
            <w:r w:rsidRPr="006F73EA">
              <w:t>zápočet</w:t>
            </w:r>
          </w:p>
        </w:tc>
        <w:tc>
          <w:tcPr>
            <w:tcW w:w="2156" w:type="dxa"/>
            <w:shd w:val="clear" w:color="auto" w:fill="F7CAAC"/>
          </w:tcPr>
          <w:p w:rsidR="00C77B07" w:rsidRPr="006F73EA" w:rsidRDefault="00C77B07" w:rsidP="00F2197A">
            <w:pPr>
              <w:jc w:val="both"/>
              <w:rPr>
                <w:b/>
              </w:rPr>
            </w:pPr>
            <w:r w:rsidRPr="006F73EA">
              <w:rPr>
                <w:b/>
              </w:rPr>
              <w:t>Forma výuky</w:t>
            </w:r>
          </w:p>
        </w:tc>
        <w:tc>
          <w:tcPr>
            <w:tcW w:w="1207" w:type="dxa"/>
            <w:gridSpan w:val="2"/>
          </w:tcPr>
          <w:p w:rsidR="00C77B07" w:rsidRPr="006F73EA" w:rsidRDefault="00C77B07" w:rsidP="00F2197A">
            <w:pPr>
              <w:jc w:val="both"/>
            </w:pPr>
            <w:r w:rsidRPr="006F73EA">
              <w:t>Odborné praxe/</w:t>
            </w:r>
            <w:r>
              <w:t xml:space="preserve"> </w:t>
            </w:r>
            <w:r w:rsidRPr="006F73EA">
              <w:t>exkurse</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Forma způsobu ověření studijních výsledků a další požadavky na studenta</w:t>
            </w:r>
          </w:p>
        </w:tc>
        <w:tc>
          <w:tcPr>
            <w:tcW w:w="6769" w:type="dxa"/>
            <w:gridSpan w:val="7"/>
            <w:tcBorders>
              <w:bottom w:val="nil"/>
            </w:tcBorders>
          </w:tcPr>
          <w:p w:rsidR="00C77B07" w:rsidRDefault="00C77B07" w:rsidP="00F2197A">
            <w:r>
              <w:t>Způsob zakončení předmětu – zápočet</w:t>
            </w:r>
          </w:p>
          <w:p w:rsidR="00C77B07" w:rsidRDefault="00C77B07" w:rsidP="00F2197A">
            <w:r w:rsidRPr="006F73EA">
              <w:t xml:space="preserve">Požadavky na studenta </w:t>
            </w:r>
            <w:r>
              <w:t xml:space="preserve"> </w:t>
            </w:r>
          </w:p>
          <w:p w:rsidR="00C77B07" w:rsidRDefault="00C77B07" w:rsidP="00F2197A">
            <w:r>
              <w:t>Pro získání zápočtu je nutné:</w:t>
            </w:r>
          </w:p>
          <w:p w:rsidR="00C77B07" w:rsidRDefault="00C77B07" w:rsidP="00F2197A">
            <w:r w:rsidRPr="006F73EA">
              <w:t>1. Akceptovat pokyny k pra</w:t>
            </w:r>
            <w:r>
              <w:t xml:space="preserve">xím uvedené v sylabu předmětu. </w:t>
            </w:r>
          </w:p>
          <w:p w:rsidR="00C77B07" w:rsidRDefault="00C77B07" w:rsidP="00F2197A">
            <w:r w:rsidRPr="006F73EA">
              <w:t>2. Splnit úk</w:t>
            </w:r>
            <w:r>
              <w:t>oly zadané ze strany organizace.</w:t>
            </w:r>
          </w:p>
          <w:p w:rsidR="00C77B07" w:rsidRDefault="00C77B07" w:rsidP="00F2197A">
            <w:r w:rsidRPr="006F73EA">
              <w:t>3. Vypracování závěrečné zprávy</w:t>
            </w:r>
            <w:r>
              <w:t xml:space="preserve"> po absolvování odborné praxe.</w:t>
            </w:r>
          </w:p>
          <w:p w:rsidR="00C77B07" w:rsidRPr="006F73EA" w:rsidRDefault="00C77B07" w:rsidP="00F2197A">
            <w:r w:rsidRPr="006F73EA">
              <w:t>4. Vyplnění a odevzdání dotazníků Hodnocení praxe praktikantem/stážistou a Hodnocení prakt</w:t>
            </w:r>
            <w:r>
              <w:t>ikanta stážisty/firmou.</w:t>
            </w:r>
          </w:p>
        </w:tc>
      </w:tr>
      <w:tr w:rsidR="00C77B07" w:rsidRPr="006F73EA" w:rsidTr="00F2197A">
        <w:trPr>
          <w:trHeight w:val="554"/>
        </w:trPr>
        <w:tc>
          <w:tcPr>
            <w:tcW w:w="9855" w:type="dxa"/>
            <w:gridSpan w:val="8"/>
            <w:tcBorders>
              <w:top w:val="nil"/>
            </w:tcBorders>
          </w:tcPr>
          <w:p w:rsidR="00C77B07" w:rsidRDefault="00C77B07" w:rsidP="00F2197A">
            <w:r w:rsidRPr="006F73EA">
              <w:t>Náležitosti "Závěrečné zprávy z odborné praxe":</w:t>
            </w:r>
          </w:p>
          <w:p w:rsidR="00C77B07" w:rsidRPr="006F73EA" w:rsidRDefault="00C77B07" w:rsidP="00F2197A">
            <w:r w:rsidRPr="006F73EA">
              <w:t>- musí být zpracována formou eseje</w:t>
            </w:r>
          </w:p>
          <w:p w:rsidR="00C77B07" w:rsidRPr="006F73EA" w:rsidRDefault="00C77B07" w:rsidP="00F2197A">
            <w:pPr>
              <w:jc w:val="both"/>
            </w:pPr>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C77B07" w:rsidRPr="006F73EA" w:rsidTr="00F2197A">
        <w:trPr>
          <w:trHeight w:val="197"/>
        </w:trPr>
        <w:tc>
          <w:tcPr>
            <w:tcW w:w="3086" w:type="dxa"/>
            <w:tcBorders>
              <w:top w:val="nil"/>
            </w:tcBorders>
            <w:shd w:val="clear" w:color="auto" w:fill="F7CAAC"/>
          </w:tcPr>
          <w:p w:rsidR="00C77B07" w:rsidRPr="006F73EA" w:rsidRDefault="00C77B07" w:rsidP="00F2197A">
            <w:pPr>
              <w:jc w:val="both"/>
              <w:rPr>
                <w:b/>
              </w:rPr>
            </w:pPr>
            <w:r w:rsidRPr="006F73EA">
              <w:rPr>
                <w:b/>
              </w:rPr>
              <w:t>Garant předmětu</w:t>
            </w:r>
          </w:p>
        </w:tc>
        <w:tc>
          <w:tcPr>
            <w:tcW w:w="6769" w:type="dxa"/>
            <w:gridSpan w:val="7"/>
            <w:tcBorders>
              <w:top w:val="nil"/>
            </w:tcBorders>
          </w:tcPr>
          <w:p w:rsidR="00C77B07" w:rsidRPr="006F73EA" w:rsidRDefault="00C77B07" w:rsidP="00F2197A">
            <w:pPr>
              <w:jc w:val="both"/>
            </w:pPr>
            <w:r w:rsidRPr="006F73EA">
              <w:t>doc. Ing. David Tuček, Ph.D.</w:t>
            </w:r>
          </w:p>
        </w:tc>
      </w:tr>
      <w:tr w:rsidR="00C77B07" w:rsidRPr="006F73EA" w:rsidTr="00F2197A">
        <w:trPr>
          <w:trHeight w:val="243"/>
        </w:trPr>
        <w:tc>
          <w:tcPr>
            <w:tcW w:w="3086" w:type="dxa"/>
            <w:tcBorders>
              <w:top w:val="nil"/>
            </w:tcBorders>
            <w:shd w:val="clear" w:color="auto" w:fill="F7CAAC"/>
          </w:tcPr>
          <w:p w:rsidR="00C77B07" w:rsidRPr="006F73EA" w:rsidRDefault="00C77B07" w:rsidP="00F2197A">
            <w:pPr>
              <w:jc w:val="both"/>
              <w:rPr>
                <w:b/>
              </w:rPr>
            </w:pPr>
            <w:r w:rsidRPr="006F73EA">
              <w:rPr>
                <w:b/>
              </w:rPr>
              <w:t>Zapojení garanta do výuky předmětu</w:t>
            </w:r>
          </w:p>
        </w:tc>
        <w:tc>
          <w:tcPr>
            <w:tcW w:w="6769" w:type="dxa"/>
            <w:gridSpan w:val="7"/>
            <w:tcBorders>
              <w:top w:val="nil"/>
            </w:tcBorders>
          </w:tcPr>
          <w:p w:rsidR="00C77B07" w:rsidRPr="006F73EA" w:rsidRDefault="00C77B07" w:rsidP="00F2197A">
            <w:pPr>
              <w:jc w:val="both"/>
            </w:pPr>
            <w:r w:rsidRPr="006F73EA">
              <w:t xml:space="preserve">Garant se podílí na řízení systému nabídky odborných prací, dále dohlíží na kvalitu a vyhodnocení zpracovaných esejí. </w:t>
            </w: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Vyučující</w:t>
            </w:r>
          </w:p>
        </w:tc>
        <w:tc>
          <w:tcPr>
            <w:tcW w:w="6769" w:type="dxa"/>
            <w:gridSpan w:val="7"/>
            <w:tcBorders>
              <w:bottom w:val="nil"/>
            </w:tcBorders>
          </w:tcPr>
          <w:p w:rsidR="00C77B07" w:rsidRPr="006F73EA" w:rsidRDefault="00C77B07" w:rsidP="003F6EB7">
            <w:pPr>
              <w:jc w:val="both"/>
            </w:pPr>
            <w:r w:rsidRPr="006F73EA">
              <w:t>doc. Ing. David Tuček, Ph.D.</w:t>
            </w:r>
            <w:r w:rsidR="000C04F9">
              <w:t xml:space="preserve"> (60%)</w:t>
            </w:r>
            <w:r w:rsidRPr="006F73EA">
              <w:t>, prof. Ing. Felicita Chromjaková, PhD.</w:t>
            </w:r>
            <w:r w:rsidR="000C04F9">
              <w:t xml:space="preserve"> (40%)</w:t>
            </w:r>
          </w:p>
        </w:tc>
      </w:tr>
      <w:tr w:rsidR="00C77B07" w:rsidRPr="006F73EA" w:rsidTr="00F2197A">
        <w:trPr>
          <w:trHeight w:val="144"/>
        </w:trPr>
        <w:tc>
          <w:tcPr>
            <w:tcW w:w="9855" w:type="dxa"/>
            <w:gridSpan w:val="8"/>
            <w:tcBorders>
              <w:top w:val="nil"/>
            </w:tcBorders>
          </w:tcPr>
          <w:p w:rsidR="00C77B07" w:rsidRPr="006F73EA" w:rsidRDefault="00C77B07" w:rsidP="00F2197A">
            <w:pPr>
              <w:jc w:val="both"/>
            </w:pPr>
          </w:p>
        </w:tc>
      </w:tr>
      <w:tr w:rsidR="00C77B07" w:rsidRPr="006F73EA" w:rsidTr="00F2197A">
        <w:tc>
          <w:tcPr>
            <w:tcW w:w="3086" w:type="dxa"/>
            <w:shd w:val="clear" w:color="auto" w:fill="F7CAAC"/>
          </w:tcPr>
          <w:p w:rsidR="00C77B07" w:rsidRPr="006F73EA" w:rsidRDefault="00C77B07" w:rsidP="00F2197A">
            <w:pPr>
              <w:jc w:val="both"/>
              <w:rPr>
                <w:b/>
              </w:rPr>
            </w:pPr>
            <w:r w:rsidRPr="006F73EA">
              <w:rPr>
                <w:b/>
              </w:rPr>
              <w:t>Stručná anotace předmětu</w:t>
            </w:r>
          </w:p>
        </w:tc>
        <w:tc>
          <w:tcPr>
            <w:tcW w:w="6769" w:type="dxa"/>
            <w:gridSpan w:val="7"/>
            <w:tcBorders>
              <w:bottom w:val="nil"/>
            </w:tcBorders>
          </w:tcPr>
          <w:p w:rsidR="00C77B07" w:rsidRPr="006F73EA" w:rsidRDefault="00C77B07" w:rsidP="00F2197A">
            <w:pPr>
              <w:jc w:val="both"/>
            </w:pPr>
          </w:p>
        </w:tc>
      </w:tr>
      <w:tr w:rsidR="00C77B07" w:rsidRPr="006F73EA" w:rsidTr="00F2197A">
        <w:trPr>
          <w:trHeight w:val="2788"/>
        </w:trPr>
        <w:tc>
          <w:tcPr>
            <w:tcW w:w="9855" w:type="dxa"/>
            <w:gridSpan w:val="8"/>
            <w:tcBorders>
              <w:top w:val="nil"/>
              <w:bottom w:val="single" w:sz="12" w:space="0" w:color="auto"/>
            </w:tcBorders>
          </w:tcPr>
          <w:p w:rsidR="00C77B07" w:rsidRPr="006F73EA" w:rsidRDefault="00C77B07" w:rsidP="00F2197A">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C77B07" w:rsidRPr="006F73EA" w:rsidRDefault="00C77B07" w:rsidP="00F2197A">
            <w:pPr>
              <w:spacing w:after="120"/>
              <w:jc w:val="both"/>
            </w:pPr>
            <w:r w:rsidRPr="006F73EA">
              <w:t xml:space="preserve">Délka pobytu studenta v daném podniku (organizaci), je omezena pouze minimální </w:t>
            </w:r>
            <w:r w:rsidRPr="000474BE">
              <w:t>vyžadovanou délkou a ta je 26 hod/semestr</w:t>
            </w:r>
            <w:r w:rsidRPr="000474BE">
              <w:rPr>
                <w:color w:val="FF0000"/>
              </w:rPr>
              <w:t xml:space="preserve"> </w:t>
            </w:r>
            <w:r w:rsidRPr="000474BE">
              <w:t>a může probíhat i blokově.</w:t>
            </w:r>
            <w:r w:rsidRPr="006F73EA">
              <w:t xml:space="preserve"> </w:t>
            </w:r>
          </w:p>
        </w:tc>
      </w:tr>
      <w:tr w:rsidR="00C77B07" w:rsidRPr="006F73EA" w:rsidTr="00F2197A">
        <w:trPr>
          <w:trHeight w:val="265"/>
        </w:trPr>
        <w:tc>
          <w:tcPr>
            <w:tcW w:w="3653" w:type="dxa"/>
            <w:gridSpan w:val="2"/>
            <w:tcBorders>
              <w:top w:val="nil"/>
            </w:tcBorders>
            <w:shd w:val="clear" w:color="auto" w:fill="F7CAAC"/>
          </w:tcPr>
          <w:p w:rsidR="00C77B07" w:rsidRPr="006F73EA" w:rsidRDefault="00C77B07" w:rsidP="00F2197A">
            <w:pPr>
              <w:jc w:val="both"/>
            </w:pPr>
            <w:r w:rsidRPr="006F73EA">
              <w:rPr>
                <w:b/>
              </w:rPr>
              <w:t>Studijní literatura a studijní pomůcky</w:t>
            </w:r>
          </w:p>
        </w:tc>
        <w:tc>
          <w:tcPr>
            <w:tcW w:w="6202" w:type="dxa"/>
            <w:gridSpan w:val="6"/>
            <w:tcBorders>
              <w:top w:val="nil"/>
              <w:bottom w:val="nil"/>
            </w:tcBorders>
          </w:tcPr>
          <w:p w:rsidR="00C77B07" w:rsidRPr="006F73EA" w:rsidRDefault="00C77B07" w:rsidP="00F2197A">
            <w:pPr>
              <w:jc w:val="both"/>
            </w:pPr>
          </w:p>
        </w:tc>
      </w:tr>
      <w:tr w:rsidR="00C77B07" w:rsidRPr="006F73EA" w:rsidTr="00F2197A">
        <w:trPr>
          <w:trHeight w:val="1032"/>
        </w:trPr>
        <w:tc>
          <w:tcPr>
            <w:tcW w:w="9855" w:type="dxa"/>
            <w:gridSpan w:val="8"/>
            <w:tcBorders>
              <w:top w:val="nil"/>
            </w:tcBorders>
          </w:tcPr>
          <w:p w:rsidR="00C77B07" w:rsidRPr="00D61146" w:rsidRDefault="00C77B07" w:rsidP="00F2197A">
            <w:pPr>
              <w:jc w:val="both"/>
              <w:rPr>
                <w:b/>
              </w:rPr>
            </w:pPr>
            <w:r w:rsidRPr="00D61146">
              <w:rPr>
                <w:b/>
              </w:rPr>
              <w:t>Povinná literatura</w:t>
            </w:r>
          </w:p>
          <w:p w:rsidR="00C77B07" w:rsidRDefault="00C77B07" w:rsidP="00F2197A">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C77B07" w:rsidRPr="006F73EA" w:rsidRDefault="00C77B07" w:rsidP="00F2197A">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C77B07" w:rsidRPr="006F73E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6F73EA" w:rsidRDefault="00C77B07" w:rsidP="00F2197A">
            <w:pPr>
              <w:jc w:val="center"/>
              <w:rPr>
                <w:b/>
              </w:rPr>
            </w:pPr>
            <w:r w:rsidRPr="006F73EA">
              <w:rPr>
                <w:b/>
              </w:rPr>
              <w:t>Informace ke kombinované nebo distanční formě</w:t>
            </w:r>
          </w:p>
        </w:tc>
      </w:tr>
      <w:tr w:rsidR="00C77B07" w:rsidRPr="006F73EA" w:rsidTr="00F2197A">
        <w:tc>
          <w:tcPr>
            <w:tcW w:w="4787" w:type="dxa"/>
            <w:gridSpan w:val="3"/>
            <w:tcBorders>
              <w:top w:val="single" w:sz="2" w:space="0" w:color="auto"/>
            </w:tcBorders>
            <w:shd w:val="clear" w:color="auto" w:fill="F7CAAC"/>
          </w:tcPr>
          <w:p w:rsidR="00C77B07" w:rsidRPr="006F73EA" w:rsidRDefault="00C77B07" w:rsidP="00F2197A">
            <w:pPr>
              <w:jc w:val="both"/>
            </w:pPr>
            <w:r w:rsidRPr="006F73EA">
              <w:rPr>
                <w:b/>
              </w:rPr>
              <w:t>Rozsah konzultací (soustředění)</w:t>
            </w:r>
          </w:p>
        </w:tc>
        <w:tc>
          <w:tcPr>
            <w:tcW w:w="889" w:type="dxa"/>
            <w:tcBorders>
              <w:top w:val="single" w:sz="2" w:space="0" w:color="auto"/>
            </w:tcBorders>
          </w:tcPr>
          <w:p w:rsidR="00C77B07" w:rsidRPr="006F73EA" w:rsidRDefault="00C77B07" w:rsidP="00F2197A">
            <w:pPr>
              <w:jc w:val="both"/>
            </w:pPr>
            <w:r w:rsidRPr="006F73EA">
              <w:t>20</w:t>
            </w:r>
          </w:p>
        </w:tc>
        <w:tc>
          <w:tcPr>
            <w:tcW w:w="4179" w:type="dxa"/>
            <w:gridSpan w:val="4"/>
            <w:tcBorders>
              <w:top w:val="single" w:sz="2" w:space="0" w:color="auto"/>
            </w:tcBorders>
            <w:shd w:val="clear" w:color="auto" w:fill="F7CAAC"/>
          </w:tcPr>
          <w:p w:rsidR="00C77B07" w:rsidRPr="006F73EA" w:rsidRDefault="00C77B07" w:rsidP="00F2197A">
            <w:pPr>
              <w:jc w:val="both"/>
              <w:rPr>
                <w:b/>
              </w:rPr>
            </w:pPr>
            <w:r w:rsidRPr="006F73EA">
              <w:rPr>
                <w:b/>
              </w:rPr>
              <w:t xml:space="preserve">hodin </w:t>
            </w:r>
          </w:p>
        </w:tc>
      </w:tr>
      <w:tr w:rsidR="00C77B07" w:rsidRPr="006F73EA" w:rsidTr="00F2197A">
        <w:tc>
          <w:tcPr>
            <w:tcW w:w="9855" w:type="dxa"/>
            <w:gridSpan w:val="8"/>
            <w:shd w:val="clear" w:color="auto" w:fill="F7CAAC"/>
          </w:tcPr>
          <w:p w:rsidR="00C77B07" w:rsidRPr="006F73EA" w:rsidRDefault="00C77B07" w:rsidP="00F2197A">
            <w:pPr>
              <w:jc w:val="both"/>
              <w:rPr>
                <w:b/>
              </w:rPr>
            </w:pPr>
            <w:r w:rsidRPr="006F73EA">
              <w:rPr>
                <w:b/>
              </w:rPr>
              <w:t>Informace o způsobu kontaktu s vyučujícím</w:t>
            </w:r>
          </w:p>
        </w:tc>
      </w:tr>
      <w:tr w:rsidR="00C77B07" w:rsidRPr="006F73EA" w:rsidTr="00F2197A">
        <w:trPr>
          <w:trHeight w:val="803"/>
        </w:trPr>
        <w:tc>
          <w:tcPr>
            <w:tcW w:w="9855" w:type="dxa"/>
            <w:gridSpan w:val="8"/>
          </w:tcPr>
          <w:p w:rsidR="00C77B07" w:rsidRPr="006F73EA" w:rsidRDefault="00C77B07" w:rsidP="00F2197A">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7B07" w:rsidRDefault="00C77B07"/>
    <w:p w:rsidR="00C77B07" w:rsidRDefault="00C77B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6E72FF" w:rsidRDefault="00C77B07" w:rsidP="00F2197A">
            <w:pPr>
              <w:jc w:val="both"/>
              <w:rPr>
                <w:b/>
              </w:rPr>
            </w:pPr>
            <w:r w:rsidRPr="006E72FF">
              <w:rPr>
                <w:b/>
              </w:rPr>
              <w:t>Název studijního předmětu</w:t>
            </w:r>
          </w:p>
        </w:tc>
        <w:tc>
          <w:tcPr>
            <w:tcW w:w="6769" w:type="dxa"/>
            <w:gridSpan w:val="7"/>
            <w:tcBorders>
              <w:top w:val="double" w:sz="4" w:space="0" w:color="auto"/>
            </w:tcBorders>
          </w:tcPr>
          <w:p w:rsidR="00C77B07" w:rsidRPr="006E72FF" w:rsidRDefault="00271CE5" w:rsidP="00F2197A">
            <w:pPr>
              <w:jc w:val="both"/>
            </w:pPr>
            <w:ins w:id="544" w:author="Michal Pilík" w:date="2018-09-15T12:54:00Z">
              <w:r>
                <w:t>Cizí jazyk 3 (</w:t>
              </w:r>
            </w:ins>
            <w:r w:rsidR="00C77B07" w:rsidRPr="006E72FF">
              <w:t xml:space="preserve">Němčina </w:t>
            </w:r>
            <w:ins w:id="545" w:author="Michal Pilík" w:date="2018-09-20T10:38:00Z">
              <w:r w:rsidR="00AE4ACA">
                <w:t>3</w:t>
              </w:r>
            </w:ins>
            <w:del w:id="546" w:author="Michal Pilík" w:date="2018-09-20T10:38:00Z">
              <w:r w:rsidR="00C77B07" w:rsidRPr="006E72FF" w:rsidDel="00AE4ACA">
                <w:delText>- CJ1</w:delText>
              </w:r>
            </w:del>
            <w:ins w:id="547" w:author="Michal Pilík" w:date="2018-09-15T12:54:00Z">
              <w:r>
                <w:t>)</w:t>
              </w:r>
            </w:ins>
          </w:p>
        </w:tc>
      </w:tr>
      <w:tr w:rsidR="00C77B07" w:rsidTr="00F2197A">
        <w:trPr>
          <w:trHeight w:val="249"/>
        </w:trPr>
        <w:tc>
          <w:tcPr>
            <w:tcW w:w="3086" w:type="dxa"/>
            <w:shd w:val="clear" w:color="auto" w:fill="F7CAAC"/>
          </w:tcPr>
          <w:p w:rsidR="00C77B07" w:rsidRPr="006E72FF" w:rsidRDefault="00C77B07" w:rsidP="00F2197A">
            <w:pPr>
              <w:jc w:val="both"/>
              <w:rPr>
                <w:b/>
              </w:rPr>
            </w:pPr>
            <w:r w:rsidRPr="006E72FF">
              <w:rPr>
                <w:b/>
              </w:rPr>
              <w:t>Typ předmětu</w:t>
            </w:r>
          </w:p>
        </w:tc>
        <w:tc>
          <w:tcPr>
            <w:tcW w:w="3406" w:type="dxa"/>
            <w:gridSpan w:val="4"/>
          </w:tcPr>
          <w:p w:rsidR="00C77B07" w:rsidRPr="006E72FF" w:rsidRDefault="00C77B07" w:rsidP="00F2197A">
            <w:pPr>
              <w:jc w:val="both"/>
            </w:pPr>
            <w:r w:rsidRPr="006E72FF">
              <w:t>povinný „P“</w:t>
            </w:r>
          </w:p>
        </w:tc>
        <w:tc>
          <w:tcPr>
            <w:tcW w:w="2695" w:type="dxa"/>
            <w:gridSpan w:val="2"/>
            <w:shd w:val="clear" w:color="auto" w:fill="F7CAAC"/>
          </w:tcPr>
          <w:p w:rsidR="00C77B07" w:rsidRPr="006E72FF" w:rsidRDefault="00C77B07" w:rsidP="00F2197A">
            <w:pPr>
              <w:jc w:val="both"/>
            </w:pPr>
            <w:r w:rsidRPr="006E72FF">
              <w:rPr>
                <w:b/>
              </w:rPr>
              <w:t>doporučený ročník / semestr</w:t>
            </w:r>
          </w:p>
        </w:tc>
        <w:tc>
          <w:tcPr>
            <w:tcW w:w="668" w:type="dxa"/>
          </w:tcPr>
          <w:p w:rsidR="00C77B07" w:rsidRPr="006E72FF" w:rsidRDefault="00C77B07" w:rsidP="00F2197A">
            <w:pPr>
              <w:jc w:val="both"/>
            </w:pPr>
            <w:r w:rsidRPr="006E72FF">
              <w:t>2/Z</w:t>
            </w:r>
          </w:p>
        </w:tc>
      </w:tr>
      <w:tr w:rsidR="00C77B07" w:rsidTr="00F2197A">
        <w:tc>
          <w:tcPr>
            <w:tcW w:w="3086" w:type="dxa"/>
            <w:shd w:val="clear" w:color="auto" w:fill="F7CAAC"/>
          </w:tcPr>
          <w:p w:rsidR="00C77B07" w:rsidRPr="006E72FF" w:rsidRDefault="00C77B07" w:rsidP="00F2197A">
            <w:pPr>
              <w:jc w:val="both"/>
              <w:rPr>
                <w:b/>
              </w:rPr>
            </w:pPr>
            <w:r w:rsidRPr="006E72FF">
              <w:rPr>
                <w:b/>
              </w:rPr>
              <w:t>Rozsah studijního předmětu</w:t>
            </w:r>
          </w:p>
        </w:tc>
        <w:tc>
          <w:tcPr>
            <w:tcW w:w="1701" w:type="dxa"/>
            <w:gridSpan w:val="2"/>
          </w:tcPr>
          <w:p w:rsidR="00C77B07" w:rsidRPr="006E72FF" w:rsidRDefault="00C77B07" w:rsidP="00F2197A">
            <w:pPr>
              <w:jc w:val="both"/>
            </w:pPr>
            <w:r w:rsidRPr="006E72FF">
              <w:t>39c</w:t>
            </w:r>
          </w:p>
        </w:tc>
        <w:tc>
          <w:tcPr>
            <w:tcW w:w="889" w:type="dxa"/>
            <w:shd w:val="clear" w:color="auto" w:fill="F7CAAC"/>
          </w:tcPr>
          <w:p w:rsidR="00C77B07" w:rsidRPr="006E72FF" w:rsidRDefault="00C77B07" w:rsidP="00F2197A">
            <w:pPr>
              <w:jc w:val="both"/>
              <w:rPr>
                <w:b/>
              </w:rPr>
            </w:pPr>
            <w:r w:rsidRPr="006E72FF">
              <w:rPr>
                <w:b/>
              </w:rPr>
              <w:t xml:space="preserve">hod. </w:t>
            </w:r>
          </w:p>
        </w:tc>
        <w:tc>
          <w:tcPr>
            <w:tcW w:w="816" w:type="dxa"/>
          </w:tcPr>
          <w:p w:rsidR="00C77B07" w:rsidRPr="006E72FF" w:rsidRDefault="00C77B07" w:rsidP="00F2197A">
            <w:pPr>
              <w:jc w:val="both"/>
            </w:pPr>
            <w:r w:rsidRPr="006E72FF">
              <w:t>39</w:t>
            </w:r>
          </w:p>
        </w:tc>
        <w:tc>
          <w:tcPr>
            <w:tcW w:w="2156" w:type="dxa"/>
            <w:shd w:val="clear" w:color="auto" w:fill="F7CAAC"/>
          </w:tcPr>
          <w:p w:rsidR="00C77B07" w:rsidRPr="006E72FF" w:rsidRDefault="00C77B07" w:rsidP="00F2197A">
            <w:pPr>
              <w:jc w:val="both"/>
              <w:rPr>
                <w:b/>
              </w:rPr>
            </w:pPr>
            <w:r w:rsidRPr="006E72FF">
              <w:rPr>
                <w:b/>
              </w:rPr>
              <w:t>kreditů</w:t>
            </w:r>
          </w:p>
        </w:tc>
        <w:tc>
          <w:tcPr>
            <w:tcW w:w="1207" w:type="dxa"/>
            <w:gridSpan w:val="2"/>
          </w:tcPr>
          <w:p w:rsidR="00C77B07" w:rsidRPr="006E72FF" w:rsidRDefault="00C77B07" w:rsidP="00F2197A">
            <w:pPr>
              <w:jc w:val="both"/>
            </w:pPr>
            <w:r w:rsidRPr="006E72FF">
              <w:t>4</w:t>
            </w:r>
          </w:p>
        </w:tc>
      </w:tr>
      <w:tr w:rsidR="00C77B07" w:rsidTr="00F2197A">
        <w:tc>
          <w:tcPr>
            <w:tcW w:w="3086" w:type="dxa"/>
            <w:shd w:val="clear" w:color="auto" w:fill="F7CAAC"/>
          </w:tcPr>
          <w:p w:rsidR="00C77B07" w:rsidRPr="006E72FF" w:rsidRDefault="00C77B07" w:rsidP="00F2197A">
            <w:pPr>
              <w:jc w:val="both"/>
              <w:rPr>
                <w:b/>
              </w:rPr>
            </w:pPr>
            <w:r w:rsidRPr="006E72FF">
              <w:rPr>
                <w:b/>
              </w:rPr>
              <w:t>Prerekvizity, korekvizity, ekvivalence</w:t>
            </w:r>
          </w:p>
        </w:tc>
        <w:tc>
          <w:tcPr>
            <w:tcW w:w="6769" w:type="dxa"/>
            <w:gridSpan w:val="7"/>
          </w:tcPr>
          <w:p w:rsidR="00C77B07" w:rsidRPr="006E72FF" w:rsidRDefault="00C77B07" w:rsidP="00F2197A">
            <w:pPr>
              <w:jc w:val="both"/>
            </w:pPr>
          </w:p>
        </w:tc>
      </w:tr>
      <w:tr w:rsidR="00C77B07" w:rsidTr="00F2197A">
        <w:trPr>
          <w:trHeight w:val="135"/>
        </w:trPr>
        <w:tc>
          <w:tcPr>
            <w:tcW w:w="3086" w:type="dxa"/>
            <w:shd w:val="clear" w:color="auto" w:fill="F7CAAC"/>
          </w:tcPr>
          <w:p w:rsidR="00C77B07" w:rsidRPr="006E72FF" w:rsidRDefault="00C77B07" w:rsidP="00F2197A">
            <w:pPr>
              <w:jc w:val="both"/>
              <w:rPr>
                <w:b/>
              </w:rPr>
            </w:pPr>
            <w:r w:rsidRPr="006E72FF">
              <w:rPr>
                <w:b/>
              </w:rPr>
              <w:t>Způsob ověření studijních výsledků</w:t>
            </w:r>
          </w:p>
        </w:tc>
        <w:tc>
          <w:tcPr>
            <w:tcW w:w="3406" w:type="dxa"/>
            <w:gridSpan w:val="4"/>
          </w:tcPr>
          <w:p w:rsidR="00C77B07" w:rsidRPr="006E72FF" w:rsidRDefault="00C77B07" w:rsidP="00F2197A">
            <w:pPr>
              <w:jc w:val="both"/>
            </w:pPr>
            <w:r w:rsidRPr="006E72FF">
              <w:t>klasifikovaný zápočet</w:t>
            </w:r>
          </w:p>
        </w:tc>
        <w:tc>
          <w:tcPr>
            <w:tcW w:w="2156" w:type="dxa"/>
            <w:shd w:val="clear" w:color="auto" w:fill="F7CAAC"/>
          </w:tcPr>
          <w:p w:rsidR="00C77B07" w:rsidRPr="006E72FF" w:rsidRDefault="00C77B07" w:rsidP="00F2197A">
            <w:pPr>
              <w:jc w:val="both"/>
              <w:rPr>
                <w:b/>
              </w:rPr>
            </w:pPr>
            <w:r w:rsidRPr="006E72FF">
              <w:rPr>
                <w:b/>
              </w:rPr>
              <w:t>Forma výuky</w:t>
            </w:r>
          </w:p>
        </w:tc>
        <w:tc>
          <w:tcPr>
            <w:tcW w:w="1207" w:type="dxa"/>
            <w:gridSpan w:val="2"/>
          </w:tcPr>
          <w:p w:rsidR="00C77B07" w:rsidRPr="006E72FF" w:rsidRDefault="00C77B07" w:rsidP="00F2197A">
            <w:pPr>
              <w:jc w:val="both"/>
            </w:pPr>
            <w:r w:rsidRPr="006E72FF">
              <w:t>cvičení</w:t>
            </w:r>
          </w:p>
        </w:tc>
      </w:tr>
      <w:tr w:rsidR="00C77B07" w:rsidTr="00F2197A">
        <w:tc>
          <w:tcPr>
            <w:tcW w:w="3086" w:type="dxa"/>
            <w:shd w:val="clear" w:color="auto" w:fill="F7CAAC"/>
          </w:tcPr>
          <w:p w:rsidR="00C77B07" w:rsidRPr="006E72FF" w:rsidRDefault="00C77B07" w:rsidP="00F2197A">
            <w:pPr>
              <w:jc w:val="both"/>
              <w:rPr>
                <w:b/>
              </w:rPr>
            </w:pPr>
            <w:r w:rsidRPr="006E72FF">
              <w:rPr>
                <w:b/>
              </w:rPr>
              <w:t>Forma způsobu ověření studijních výsledků a další požadavky na studenta</w:t>
            </w:r>
          </w:p>
        </w:tc>
        <w:tc>
          <w:tcPr>
            <w:tcW w:w="6769" w:type="dxa"/>
            <w:gridSpan w:val="7"/>
            <w:tcBorders>
              <w:bottom w:val="nil"/>
            </w:tcBorders>
          </w:tcPr>
          <w:p w:rsidR="00C77B07" w:rsidRPr="006E72FF" w:rsidRDefault="00C77B07" w:rsidP="00F2197A">
            <w:pPr>
              <w:jc w:val="both"/>
            </w:pPr>
            <w:r w:rsidRPr="006E72FF">
              <w:t>Způsob zakončení předmětu – klasifikovaný zápočet</w:t>
            </w:r>
          </w:p>
          <w:p w:rsidR="00C77B07" w:rsidRPr="006E72FF" w:rsidRDefault="00C77B07" w:rsidP="00F2197A">
            <w:pPr>
              <w:jc w:val="both"/>
            </w:pPr>
            <w:r w:rsidRPr="006E72FF">
              <w:t xml:space="preserve">Požadavky na </w:t>
            </w:r>
            <w:r w:rsidR="000C04F9">
              <w:t xml:space="preserve">klasifikovaný </w:t>
            </w:r>
            <w:r w:rsidRPr="006E72FF">
              <w:t>zápočet:</w:t>
            </w:r>
            <w:r>
              <w:t xml:space="preserve"> 80% účast na </w:t>
            </w:r>
            <w:r w:rsidR="002C2D2E">
              <w:t>cvičení;</w:t>
            </w:r>
            <w:r>
              <w:t xml:space="preserve"> </w:t>
            </w:r>
            <w:r w:rsidRPr="006E72FF">
              <w:t xml:space="preserve">práce studentů je sledována komunikačními aktivitami v hodinách. </w:t>
            </w:r>
          </w:p>
          <w:p w:rsidR="00C77B07" w:rsidRPr="006E72FF" w:rsidRDefault="00C77B07" w:rsidP="00F2197A">
            <w:pPr>
              <w:jc w:val="both"/>
            </w:pPr>
            <w:r w:rsidRPr="006E72FF">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C77B07" w:rsidTr="00F2197A">
        <w:trPr>
          <w:trHeight w:val="64"/>
        </w:trPr>
        <w:tc>
          <w:tcPr>
            <w:tcW w:w="9855" w:type="dxa"/>
            <w:gridSpan w:val="8"/>
            <w:tcBorders>
              <w:top w:val="nil"/>
            </w:tcBorders>
          </w:tcPr>
          <w:p w:rsidR="00C77B07" w:rsidRPr="006E72FF" w:rsidRDefault="00C77B07" w:rsidP="00F2197A">
            <w:pPr>
              <w:jc w:val="both"/>
              <w:rPr>
                <w:sz w:val="16"/>
              </w:rPr>
            </w:pPr>
          </w:p>
        </w:tc>
      </w:tr>
      <w:tr w:rsidR="00C77B07" w:rsidTr="00F2197A">
        <w:trPr>
          <w:trHeight w:val="197"/>
        </w:trPr>
        <w:tc>
          <w:tcPr>
            <w:tcW w:w="3086" w:type="dxa"/>
            <w:tcBorders>
              <w:top w:val="nil"/>
            </w:tcBorders>
            <w:shd w:val="clear" w:color="auto" w:fill="F7CAAC"/>
          </w:tcPr>
          <w:p w:rsidR="00C77B07" w:rsidRPr="006E72FF" w:rsidRDefault="00C77B07" w:rsidP="00F2197A">
            <w:pPr>
              <w:jc w:val="both"/>
              <w:rPr>
                <w:b/>
              </w:rPr>
            </w:pPr>
            <w:r w:rsidRPr="006E72FF">
              <w:rPr>
                <w:b/>
              </w:rPr>
              <w:t>Garant předmětu</w:t>
            </w:r>
          </w:p>
        </w:tc>
        <w:tc>
          <w:tcPr>
            <w:tcW w:w="6769" w:type="dxa"/>
            <w:gridSpan w:val="7"/>
            <w:tcBorders>
              <w:top w:val="nil"/>
            </w:tcBorders>
          </w:tcPr>
          <w:p w:rsidR="00C77B07" w:rsidRPr="006E72FF" w:rsidRDefault="00C77B07" w:rsidP="00F2197A">
            <w:pPr>
              <w:jc w:val="both"/>
            </w:pPr>
            <w:r w:rsidRPr="006E72FF">
              <w:t>Mgr. Věra Kozáková, Ph.D.</w:t>
            </w:r>
          </w:p>
        </w:tc>
      </w:tr>
      <w:tr w:rsidR="00C77B07" w:rsidTr="00F2197A">
        <w:trPr>
          <w:trHeight w:val="64"/>
        </w:trPr>
        <w:tc>
          <w:tcPr>
            <w:tcW w:w="3086" w:type="dxa"/>
            <w:tcBorders>
              <w:top w:val="nil"/>
            </w:tcBorders>
            <w:shd w:val="clear" w:color="auto" w:fill="F7CAAC"/>
          </w:tcPr>
          <w:p w:rsidR="00C77B07" w:rsidRPr="006E72FF" w:rsidRDefault="00C77B07" w:rsidP="00F2197A">
            <w:pPr>
              <w:jc w:val="both"/>
              <w:rPr>
                <w:b/>
              </w:rPr>
            </w:pPr>
            <w:r w:rsidRPr="006E72FF">
              <w:rPr>
                <w:b/>
              </w:rPr>
              <w:t>Zapojení garanta do výuky předmětu</w:t>
            </w:r>
          </w:p>
        </w:tc>
        <w:tc>
          <w:tcPr>
            <w:tcW w:w="6769" w:type="dxa"/>
            <w:gridSpan w:val="7"/>
            <w:tcBorders>
              <w:top w:val="nil"/>
            </w:tcBorders>
          </w:tcPr>
          <w:p w:rsidR="00C77B07" w:rsidRPr="006E72FF" w:rsidRDefault="002C2D2E" w:rsidP="00F2197A">
            <w:pPr>
              <w:jc w:val="both"/>
            </w:pPr>
            <w:r w:rsidRPr="00280882">
              <w:t>Garant se podílí na cvičeních a dále stanovuje koncepci cvičení a dohlíží na jejich jednotné vedení.</w:t>
            </w:r>
          </w:p>
        </w:tc>
      </w:tr>
      <w:tr w:rsidR="00C77B07" w:rsidTr="00F2197A">
        <w:tc>
          <w:tcPr>
            <w:tcW w:w="3086" w:type="dxa"/>
            <w:shd w:val="clear" w:color="auto" w:fill="F7CAAC"/>
          </w:tcPr>
          <w:p w:rsidR="00C77B07" w:rsidRPr="006E72FF" w:rsidRDefault="00C77B07" w:rsidP="00F2197A">
            <w:pPr>
              <w:jc w:val="both"/>
              <w:rPr>
                <w:b/>
              </w:rPr>
            </w:pPr>
            <w:r w:rsidRPr="006E72FF">
              <w:rPr>
                <w:b/>
              </w:rPr>
              <w:t>Vyučující</w:t>
            </w:r>
          </w:p>
        </w:tc>
        <w:tc>
          <w:tcPr>
            <w:tcW w:w="6769" w:type="dxa"/>
            <w:gridSpan w:val="7"/>
            <w:tcBorders>
              <w:bottom w:val="nil"/>
            </w:tcBorders>
          </w:tcPr>
          <w:p w:rsidR="00C77B07" w:rsidRPr="006E72FF" w:rsidRDefault="00C77B07" w:rsidP="00F2197A">
            <w:pPr>
              <w:jc w:val="both"/>
            </w:pPr>
            <w:r w:rsidRPr="006E72FF">
              <w:t>Mgr. Věra Kozáková, Ph.D.</w:t>
            </w:r>
            <w:r>
              <w:t xml:space="preserve"> – cvičení (100%)</w:t>
            </w:r>
          </w:p>
        </w:tc>
      </w:tr>
      <w:tr w:rsidR="00C77B07" w:rsidTr="00F2197A">
        <w:trPr>
          <w:trHeight w:val="64"/>
        </w:trPr>
        <w:tc>
          <w:tcPr>
            <w:tcW w:w="9855" w:type="dxa"/>
            <w:gridSpan w:val="8"/>
            <w:tcBorders>
              <w:top w:val="nil"/>
            </w:tcBorders>
          </w:tcPr>
          <w:p w:rsidR="00C77B07" w:rsidRPr="006E72FF" w:rsidRDefault="00C77B07" w:rsidP="00F2197A">
            <w:pPr>
              <w:jc w:val="both"/>
              <w:rPr>
                <w:sz w:val="16"/>
              </w:rPr>
            </w:pPr>
          </w:p>
        </w:tc>
      </w:tr>
      <w:tr w:rsidR="00C77B07" w:rsidTr="00F2197A">
        <w:tc>
          <w:tcPr>
            <w:tcW w:w="3086" w:type="dxa"/>
            <w:shd w:val="clear" w:color="auto" w:fill="F7CAAC"/>
          </w:tcPr>
          <w:p w:rsidR="00C77B07" w:rsidRPr="006E72FF" w:rsidRDefault="00C77B07" w:rsidP="00F2197A">
            <w:pPr>
              <w:jc w:val="both"/>
              <w:rPr>
                <w:b/>
              </w:rPr>
            </w:pPr>
            <w:r w:rsidRPr="006E72FF">
              <w:rPr>
                <w:b/>
              </w:rPr>
              <w:t>Stručná anotace předmětu</w:t>
            </w:r>
          </w:p>
        </w:tc>
        <w:tc>
          <w:tcPr>
            <w:tcW w:w="6769" w:type="dxa"/>
            <w:gridSpan w:val="7"/>
            <w:tcBorders>
              <w:bottom w:val="nil"/>
            </w:tcBorders>
          </w:tcPr>
          <w:p w:rsidR="00C77B07" w:rsidRPr="006E72FF" w:rsidRDefault="00C77B07" w:rsidP="00F2197A">
            <w:pPr>
              <w:jc w:val="both"/>
            </w:pPr>
          </w:p>
        </w:tc>
      </w:tr>
      <w:tr w:rsidR="00C77B07" w:rsidTr="00F2197A">
        <w:trPr>
          <w:trHeight w:val="3764"/>
        </w:trPr>
        <w:tc>
          <w:tcPr>
            <w:tcW w:w="9855" w:type="dxa"/>
            <w:gridSpan w:val="8"/>
            <w:tcBorders>
              <w:top w:val="nil"/>
              <w:bottom w:val="single" w:sz="12" w:space="0" w:color="auto"/>
            </w:tcBorders>
          </w:tcPr>
          <w:p w:rsidR="00C77B07" w:rsidRPr="006E72FF" w:rsidRDefault="00C77B07" w:rsidP="00F2197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C77B07" w:rsidRPr="006E72FF" w:rsidRDefault="00C77B07" w:rsidP="00693D56">
            <w:pPr>
              <w:pStyle w:val="Odstavecseseznamem"/>
              <w:numPr>
                <w:ilvl w:val="0"/>
                <w:numId w:val="28"/>
              </w:numPr>
              <w:ind w:left="247" w:hanging="247"/>
            </w:pPr>
            <w:r w:rsidRPr="006E72FF">
              <w:t>Nabídka, E-maily</w:t>
            </w:r>
          </w:p>
          <w:p w:rsidR="00C77B07" w:rsidRPr="006E72FF" w:rsidRDefault="00C77B07" w:rsidP="00693D56">
            <w:pPr>
              <w:pStyle w:val="Odstavecseseznamem"/>
              <w:numPr>
                <w:ilvl w:val="0"/>
                <w:numId w:val="28"/>
              </w:numPr>
              <w:ind w:left="247" w:hanging="247"/>
            </w:pPr>
            <w:r w:rsidRPr="006E72FF">
              <w:t>Slovesa s odlišnou vazbou od češtiny</w:t>
            </w:r>
          </w:p>
          <w:p w:rsidR="00C77B07" w:rsidRPr="006E72FF" w:rsidRDefault="00C77B07" w:rsidP="00693D56">
            <w:pPr>
              <w:pStyle w:val="Odstavecseseznamem"/>
              <w:numPr>
                <w:ilvl w:val="0"/>
                <w:numId w:val="28"/>
              </w:numPr>
              <w:ind w:left="247" w:hanging="247"/>
            </w:pPr>
            <w:r w:rsidRPr="006E72FF">
              <w:t>Příčestí minulé, výběr obtížných nepravidelných sloves</w:t>
            </w:r>
          </w:p>
          <w:p w:rsidR="00C77B07" w:rsidRPr="006E72FF" w:rsidRDefault="00C77B07" w:rsidP="00693D56">
            <w:pPr>
              <w:pStyle w:val="Odstavecseseznamem"/>
              <w:numPr>
                <w:ilvl w:val="0"/>
                <w:numId w:val="28"/>
              </w:numPr>
              <w:ind w:left="247" w:hanging="247"/>
            </w:pPr>
            <w:r w:rsidRPr="006E72FF">
              <w:t>Odborné texty a odborná slovní zásoba</w:t>
            </w:r>
          </w:p>
          <w:p w:rsidR="00C77B07" w:rsidRPr="006E72FF" w:rsidRDefault="00C77B07" w:rsidP="00693D56">
            <w:pPr>
              <w:pStyle w:val="Odstavecseseznamem"/>
              <w:numPr>
                <w:ilvl w:val="0"/>
                <w:numId w:val="28"/>
              </w:numPr>
              <w:ind w:left="247" w:hanging="247"/>
            </w:pPr>
            <w:r w:rsidRPr="006E72FF">
              <w:t>Počítač, kancelářské potřeby</w:t>
            </w:r>
          </w:p>
          <w:p w:rsidR="00C77B07" w:rsidRPr="006E72FF" w:rsidRDefault="00C77B07" w:rsidP="00693D56">
            <w:pPr>
              <w:pStyle w:val="Odstavecseseznamem"/>
              <w:numPr>
                <w:ilvl w:val="0"/>
                <w:numId w:val="28"/>
              </w:numPr>
              <w:ind w:left="247" w:hanging="247"/>
            </w:pPr>
            <w:r w:rsidRPr="006E72FF">
              <w:t xml:space="preserve">Sloveso </w:t>
            </w:r>
            <w:r w:rsidRPr="006E72FF">
              <w:rPr>
                <w:i/>
              </w:rPr>
              <w:t xml:space="preserve">werden, </w:t>
            </w:r>
            <w:r w:rsidRPr="006E72FF">
              <w:t>jeho uplatnění</w:t>
            </w:r>
          </w:p>
          <w:p w:rsidR="00C77B07" w:rsidRPr="006E72FF" w:rsidRDefault="00C77B07" w:rsidP="00693D56">
            <w:pPr>
              <w:pStyle w:val="Odstavecseseznamem"/>
              <w:numPr>
                <w:ilvl w:val="0"/>
                <w:numId w:val="28"/>
              </w:numPr>
              <w:ind w:left="247" w:hanging="247"/>
            </w:pPr>
            <w:r w:rsidRPr="006E72FF">
              <w:t>Trpný rod</w:t>
            </w:r>
          </w:p>
          <w:p w:rsidR="00C77B07" w:rsidRPr="006E72FF" w:rsidRDefault="00C77B07" w:rsidP="00693D56">
            <w:pPr>
              <w:pStyle w:val="Odstavecseseznamem"/>
              <w:numPr>
                <w:ilvl w:val="0"/>
                <w:numId w:val="28"/>
              </w:numPr>
              <w:ind w:left="247" w:hanging="247"/>
            </w:pPr>
            <w:r w:rsidRPr="006E72FF">
              <w:t>Konjunktiv II - opakování</w:t>
            </w:r>
          </w:p>
          <w:p w:rsidR="00C77B07" w:rsidRPr="006E72FF" w:rsidRDefault="00C77B07" w:rsidP="00693D56">
            <w:pPr>
              <w:pStyle w:val="Odstavecseseznamem"/>
              <w:numPr>
                <w:ilvl w:val="0"/>
                <w:numId w:val="28"/>
              </w:numPr>
              <w:ind w:left="247" w:hanging="247"/>
            </w:pPr>
            <w:r w:rsidRPr="006E72FF">
              <w:t xml:space="preserve">Předložky s časovými údaji </w:t>
            </w:r>
          </w:p>
          <w:p w:rsidR="00C77B07" w:rsidRPr="006E72FF" w:rsidRDefault="00C77B07" w:rsidP="00693D56">
            <w:pPr>
              <w:pStyle w:val="Odstavecseseznamem"/>
              <w:numPr>
                <w:ilvl w:val="0"/>
                <w:numId w:val="28"/>
              </w:numPr>
              <w:ind w:left="247" w:hanging="247"/>
            </w:pPr>
            <w:r w:rsidRPr="006E72FF">
              <w:t>Vyjadřování množství a kvality, další číselné údaje</w:t>
            </w:r>
          </w:p>
          <w:p w:rsidR="00C77B07" w:rsidRPr="006E72FF" w:rsidRDefault="00C77B07" w:rsidP="00693D56">
            <w:pPr>
              <w:pStyle w:val="Odstavecseseznamem"/>
              <w:numPr>
                <w:ilvl w:val="0"/>
                <w:numId w:val="28"/>
              </w:numPr>
              <w:ind w:left="247" w:hanging="247"/>
            </w:pPr>
            <w:r w:rsidRPr="006E72FF">
              <w:t xml:space="preserve">Popis produktu, vlastnosti </w:t>
            </w:r>
          </w:p>
          <w:p w:rsidR="00C77B07" w:rsidRPr="006E72FF" w:rsidRDefault="00C77B07" w:rsidP="00693D56">
            <w:pPr>
              <w:pStyle w:val="Odstavecseseznamem"/>
              <w:numPr>
                <w:ilvl w:val="0"/>
                <w:numId w:val="28"/>
              </w:numPr>
              <w:ind w:left="247" w:hanging="247"/>
            </w:pPr>
            <w:r w:rsidRPr="006E72FF">
              <w:t>Odborné texty a odborná slovní zásoba</w:t>
            </w:r>
          </w:p>
          <w:p w:rsidR="00C77B07" w:rsidRPr="006E72FF" w:rsidRDefault="00C77B07" w:rsidP="00693D56">
            <w:pPr>
              <w:pStyle w:val="Odstavecseseznamem"/>
              <w:numPr>
                <w:ilvl w:val="0"/>
                <w:numId w:val="28"/>
              </w:numPr>
              <w:ind w:left="247" w:hanging="247"/>
            </w:pPr>
            <w:r w:rsidRPr="006E72FF">
              <w:t>Prezentace produktu</w:t>
            </w:r>
          </w:p>
        </w:tc>
      </w:tr>
      <w:tr w:rsidR="00C77B07" w:rsidTr="00F2197A">
        <w:trPr>
          <w:trHeight w:val="265"/>
        </w:trPr>
        <w:tc>
          <w:tcPr>
            <w:tcW w:w="3653" w:type="dxa"/>
            <w:gridSpan w:val="2"/>
            <w:tcBorders>
              <w:top w:val="nil"/>
            </w:tcBorders>
            <w:shd w:val="clear" w:color="auto" w:fill="F7CAAC"/>
          </w:tcPr>
          <w:p w:rsidR="00C77B07" w:rsidRPr="006E72FF" w:rsidRDefault="00C77B07" w:rsidP="00F2197A">
            <w:pPr>
              <w:jc w:val="both"/>
            </w:pPr>
            <w:r w:rsidRPr="006E72FF">
              <w:rPr>
                <w:b/>
              </w:rPr>
              <w:t>Studijní literatura a studijní pomůcky</w:t>
            </w:r>
          </w:p>
        </w:tc>
        <w:tc>
          <w:tcPr>
            <w:tcW w:w="6202" w:type="dxa"/>
            <w:gridSpan w:val="6"/>
            <w:tcBorders>
              <w:top w:val="nil"/>
              <w:bottom w:val="nil"/>
            </w:tcBorders>
          </w:tcPr>
          <w:p w:rsidR="00C77B07" w:rsidRPr="006E72FF" w:rsidRDefault="00C77B07" w:rsidP="00F2197A">
            <w:pPr>
              <w:jc w:val="both"/>
            </w:pPr>
          </w:p>
        </w:tc>
      </w:tr>
      <w:tr w:rsidR="00C77B07" w:rsidTr="00F2197A">
        <w:trPr>
          <w:trHeight w:val="1497"/>
        </w:trPr>
        <w:tc>
          <w:tcPr>
            <w:tcW w:w="9855" w:type="dxa"/>
            <w:gridSpan w:val="8"/>
            <w:tcBorders>
              <w:top w:val="nil"/>
            </w:tcBorders>
          </w:tcPr>
          <w:p w:rsidR="00C77B07" w:rsidRPr="006E72FF" w:rsidRDefault="00C77B07" w:rsidP="00F2197A">
            <w:pPr>
              <w:jc w:val="both"/>
              <w:rPr>
                <w:b/>
              </w:rPr>
            </w:pPr>
            <w:r w:rsidRPr="006E72FF">
              <w:rPr>
                <w:b/>
              </w:rPr>
              <w:t>Povinná literatura</w:t>
            </w:r>
          </w:p>
          <w:p w:rsidR="00C77B07" w:rsidRPr="006E72FF" w:rsidRDefault="00C77B07" w:rsidP="00F2197A">
            <w:pPr>
              <w:jc w:val="both"/>
            </w:pPr>
            <w:r w:rsidRPr="006E72FF">
              <w:t xml:space="preserve">HÖPPNEROVÁ, V. </w:t>
            </w:r>
            <w:r w:rsidRPr="006E72FF">
              <w:rPr>
                <w:i/>
              </w:rPr>
              <w:t xml:space="preserve">Němčina pro jazykové školy nově 1. </w:t>
            </w:r>
            <w:r w:rsidRPr="006E72FF">
              <w:t>1. vyd. Plzeň: Fraus, 2010, 232 s. ISBN 978-80-7238-912-4.</w:t>
            </w:r>
          </w:p>
          <w:p w:rsidR="00C77B07" w:rsidRPr="006E72FF" w:rsidRDefault="00C77B07" w:rsidP="00F2197A">
            <w:pPr>
              <w:jc w:val="both"/>
              <w:rPr>
                <w:i/>
              </w:rPr>
            </w:pPr>
            <w:r w:rsidRPr="006E72FF">
              <w:t xml:space="preserve">HÖPPNEROVÁ, V. </w:t>
            </w:r>
            <w:r w:rsidRPr="006E72FF">
              <w:rPr>
                <w:i/>
              </w:rPr>
              <w:t xml:space="preserve">Němčina pro jazykové školy nově 2. </w:t>
            </w:r>
            <w:r w:rsidRPr="006E72FF">
              <w:t>1. vyd. Plzeň: Fraus, 2010, 232 s. ISBN 978-80-7238-958-2.</w:t>
            </w:r>
          </w:p>
          <w:p w:rsidR="00C77B07" w:rsidRPr="006E72FF" w:rsidRDefault="00C77B07" w:rsidP="00F2197A">
            <w:pPr>
              <w:jc w:val="both"/>
            </w:pPr>
            <w:r w:rsidRPr="006E72FF">
              <w:t xml:space="preserve">KOZÁKOVÁ, V. </w:t>
            </w:r>
            <w:r w:rsidRPr="006E72FF">
              <w:rPr>
                <w:i/>
              </w:rPr>
              <w:t xml:space="preserve">Obchodní němčina. Wirtschaftsdeutsch. </w:t>
            </w:r>
            <w:r w:rsidRPr="006E72FF">
              <w:t>Brno: Albatros Media, a.s.,2012, 280 s. ISBN 978-80-266-0039-8.</w:t>
            </w:r>
          </w:p>
          <w:p w:rsidR="00C77B07" w:rsidRPr="006E72FF" w:rsidRDefault="00C77B07" w:rsidP="00F2197A">
            <w:pPr>
              <w:jc w:val="both"/>
              <w:rPr>
                <w:b/>
              </w:rPr>
            </w:pPr>
            <w:r w:rsidRPr="006E72FF">
              <w:rPr>
                <w:b/>
              </w:rPr>
              <w:t>Doporučená literatura</w:t>
            </w:r>
          </w:p>
          <w:p w:rsidR="00C77B07" w:rsidRPr="006E72FF" w:rsidRDefault="00C77B07" w:rsidP="00F2197A">
            <w:pPr>
              <w:jc w:val="both"/>
              <w:rPr>
                <w:b/>
              </w:rPr>
            </w:pPr>
            <w:r w:rsidRPr="006E72FF">
              <w:t xml:space="preserve">MICHŇOVÁ, I. </w:t>
            </w:r>
            <w:r w:rsidRPr="006E72FF">
              <w:rPr>
                <w:i/>
              </w:rPr>
              <w:t>Deutsch im Beruf.</w:t>
            </w:r>
            <w:r w:rsidRPr="006E72FF">
              <w:t xml:space="preserve"> 1. vyd. Praha: Grada, 2008, 128 s. ISBN 978-80-247-2408-9.</w:t>
            </w:r>
          </w:p>
          <w:p w:rsidR="00C77B07" w:rsidRPr="006E72FF" w:rsidRDefault="00C77B07" w:rsidP="00F2197A">
            <w:pPr>
              <w:jc w:val="both"/>
            </w:pPr>
            <w:r w:rsidRPr="006E72FF">
              <w:t xml:space="preserve">GOTTSTEIN-SCHRAMM, B. </w:t>
            </w:r>
            <w:r w:rsidRPr="006E72FF">
              <w:rPr>
                <w:i/>
              </w:rPr>
              <w:t xml:space="preserve">Grammatik – ganz klar! </w:t>
            </w:r>
            <w:r w:rsidRPr="006E72FF">
              <w:t>Ismaning: Hueber Verlag, 2011, 224 s. ISBN 978-3-19-051555-4.</w:t>
            </w:r>
          </w:p>
          <w:p w:rsidR="00C77B07" w:rsidRPr="006E72FF" w:rsidRDefault="00C77B07" w:rsidP="00F2197A">
            <w:pPr>
              <w:jc w:val="both"/>
            </w:pPr>
            <w:r w:rsidRPr="006E72FF">
              <w:t xml:space="preserve">KRENN, W., PUCHTA, H. </w:t>
            </w:r>
            <w:r w:rsidRPr="006E72FF">
              <w:rPr>
                <w:i/>
              </w:rPr>
              <w:t>Motive</w:t>
            </w:r>
            <w:r w:rsidRPr="006E72FF">
              <w:t>. München: Hueber Verlag, 2016, 260 s. ISBN 978-3-19-001878-9.</w:t>
            </w:r>
          </w:p>
          <w:p w:rsidR="00C77B07" w:rsidRPr="006E72FF" w:rsidRDefault="00C77B07" w:rsidP="00F2197A">
            <w:pPr>
              <w:jc w:val="both"/>
            </w:pPr>
            <w:r w:rsidRPr="006E72FF">
              <w:t>Doplňující materiály:</w:t>
            </w:r>
            <w:hyperlink r:id="rId21" w:history="1">
              <w:r w:rsidRPr="006E72FF">
                <w:rPr>
                  <w:rStyle w:val="Hypertextovodkaz"/>
                </w:rPr>
                <w:t>https://www.deutsch-perfekt.com/</w:t>
              </w:r>
            </w:hyperlink>
          </w:p>
          <w:p w:rsidR="00C77B07" w:rsidRPr="006E72FF" w:rsidRDefault="002E3477" w:rsidP="00F2197A">
            <w:pPr>
              <w:jc w:val="both"/>
            </w:pPr>
            <w:hyperlink r:id="rId22" w:history="1">
              <w:r w:rsidR="00C77B07" w:rsidRPr="006E72FF">
                <w:rPr>
                  <w:rStyle w:val="Hypertextovodkaz"/>
                </w:rPr>
                <w:t>http://www.wirtschaftsdeutsch.de/lehrmaterialien/index.php</w:t>
              </w:r>
            </w:hyperlink>
          </w:p>
          <w:p w:rsidR="00C77B07" w:rsidRPr="006E72FF" w:rsidRDefault="002E3477" w:rsidP="00F2197A">
            <w:pPr>
              <w:jc w:val="both"/>
            </w:pPr>
            <w:hyperlink r:id="rId23" w:history="1">
              <w:r w:rsidR="00C77B07" w:rsidRPr="006E72FF">
                <w:rPr>
                  <w:rStyle w:val="Hypertextovodkaz"/>
                </w:rPr>
                <w:t>https://www.hueber.de/seite/pg_lehren_unterrichtsplan_mot</w:t>
              </w:r>
            </w:hyperlink>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6E72FF" w:rsidRDefault="00C77B07" w:rsidP="00F2197A">
            <w:pPr>
              <w:jc w:val="center"/>
              <w:rPr>
                <w:b/>
              </w:rPr>
            </w:pPr>
            <w:r w:rsidRPr="006E72FF">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6E72FF" w:rsidRDefault="00C77B07" w:rsidP="00F2197A">
            <w:pPr>
              <w:jc w:val="both"/>
            </w:pPr>
            <w:r w:rsidRPr="006E72FF">
              <w:rPr>
                <w:b/>
              </w:rPr>
              <w:t>Rozsah konzultací (soustředění)</w:t>
            </w:r>
          </w:p>
        </w:tc>
        <w:tc>
          <w:tcPr>
            <w:tcW w:w="889" w:type="dxa"/>
            <w:tcBorders>
              <w:top w:val="single" w:sz="2" w:space="0" w:color="auto"/>
            </w:tcBorders>
          </w:tcPr>
          <w:p w:rsidR="00C77B07" w:rsidRPr="006E72FF" w:rsidRDefault="00C77B07" w:rsidP="00F2197A">
            <w:pPr>
              <w:jc w:val="both"/>
            </w:pPr>
            <w:r w:rsidRPr="006E72FF">
              <w:t>10</w:t>
            </w:r>
          </w:p>
        </w:tc>
        <w:tc>
          <w:tcPr>
            <w:tcW w:w="4179" w:type="dxa"/>
            <w:gridSpan w:val="4"/>
            <w:tcBorders>
              <w:top w:val="single" w:sz="2" w:space="0" w:color="auto"/>
            </w:tcBorders>
            <w:shd w:val="clear" w:color="auto" w:fill="F7CAAC"/>
          </w:tcPr>
          <w:p w:rsidR="00C77B07" w:rsidRPr="006E72FF" w:rsidRDefault="00C77B07" w:rsidP="00F2197A">
            <w:pPr>
              <w:jc w:val="both"/>
              <w:rPr>
                <w:b/>
              </w:rPr>
            </w:pPr>
            <w:r w:rsidRPr="006E72FF">
              <w:rPr>
                <w:b/>
              </w:rPr>
              <w:t xml:space="preserve">hodin </w:t>
            </w:r>
          </w:p>
        </w:tc>
      </w:tr>
      <w:tr w:rsidR="00C77B07" w:rsidTr="00F2197A">
        <w:tc>
          <w:tcPr>
            <w:tcW w:w="9855" w:type="dxa"/>
            <w:gridSpan w:val="8"/>
            <w:shd w:val="clear" w:color="auto" w:fill="F7CAAC"/>
          </w:tcPr>
          <w:p w:rsidR="00C77B07" w:rsidRPr="006E72FF" w:rsidRDefault="00C77B07" w:rsidP="00F2197A">
            <w:pPr>
              <w:jc w:val="both"/>
              <w:rPr>
                <w:b/>
              </w:rPr>
            </w:pPr>
            <w:r w:rsidRPr="006E72FF">
              <w:rPr>
                <w:b/>
              </w:rPr>
              <w:t>Informace o způsobu kontaktu s vyučujícím</w:t>
            </w:r>
          </w:p>
        </w:tc>
      </w:tr>
      <w:tr w:rsidR="00C77B07" w:rsidTr="00F2197A">
        <w:trPr>
          <w:trHeight w:val="425"/>
        </w:trPr>
        <w:tc>
          <w:tcPr>
            <w:tcW w:w="9855" w:type="dxa"/>
            <w:gridSpan w:val="8"/>
          </w:tcPr>
          <w:p w:rsidR="00C77B07" w:rsidRPr="006E72FF" w:rsidRDefault="00C77B07" w:rsidP="00F2197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6E72FF" w:rsidRDefault="00C77B07" w:rsidP="00F2197A">
            <w:pPr>
              <w:jc w:val="both"/>
              <w:rPr>
                <w:b/>
              </w:rPr>
            </w:pPr>
            <w:r w:rsidRPr="006E72FF">
              <w:rPr>
                <w:b/>
              </w:rPr>
              <w:t>Název studijního předmětu</w:t>
            </w:r>
          </w:p>
        </w:tc>
        <w:tc>
          <w:tcPr>
            <w:tcW w:w="6769" w:type="dxa"/>
            <w:gridSpan w:val="7"/>
            <w:tcBorders>
              <w:top w:val="double" w:sz="4" w:space="0" w:color="auto"/>
            </w:tcBorders>
          </w:tcPr>
          <w:p w:rsidR="00C77B07" w:rsidRPr="006E72FF" w:rsidRDefault="00271CE5" w:rsidP="00F2197A">
            <w:pPr>
              <w:jc w:val="both"/>
            </w:pPr>
            <w:ins w:id="548" w:author="Michal Pilík" w:date="2018-09-15T12:54:00Z">
              <w:r>
                <w:t>Cizí jazyk 4 (</w:t>
              </w:r>
            </w:ins>
            <w:r w:rsidR="00C77B07" w:rsidRPr="006E72FF">
              <w:t xml:space="preserve">Němčina </w:t>
            </w:r>
            <w:ins w:id="549" w:author="Michal Pilík" w:date="2018-09-20T10:39:00Z">
              <w:r w:rsidR="00AE4ACA">
                <w:t>4</w:t>
              </w:r>
            </w:ins>
            <w:del w:id="550" w:author="Michal Pilík" w:date="2018-09-20T10:39:00Z">
              <w:r w:rsidR="00C77B07" w:rsidRPr="006E72FF" w:rsidDel="00AE4ACA">
                <w:delText>- CJ</w:delText>
              </w:r>
            </w:del>
            <w:del w:id="551" w:author="Michal Pilík" w:date="2018-09-20T10:38:00Z">
              <w:r w:rsidR="00C77B07" w:rsidRPr="006E72FF" w:rsidDel="00AE4ACA">
                <w:delText>1</w:delText>
              </w:r>
            </w:del>
            <w:ins w:id="552" w:author="Michal Pilík" w:date="2018-09-15T12:54:00Z">
              <w:r>
                <w:t>)</w:t>
              </w:r>
            </w:ins>
          </w:p>
        </w:tc>
      </w:tr>
      <w:tr w:rsidR="00C77B07" w:rsidTr="00F2197A">
        <w:trPr>
          <w:trHeight w:val="249"/>
        </w:trPr>
        <w:tc>
          <w:tcPr>
            <w:tcW w:w="3086" w:type="dxa"/>
            <w:shd w:val="clear" w:color="auto" w:fill="F7CAAC"/>
          </w:tcPr>
          <w:p w:rsidR="00C77B07" w:rsidRPr="006E72FF" w:rsidRDefault="00C77B07" w:rsidP="00F2197A">
            <w:pPr>
              <w:jc w:val="both"/>
              <w:rPr>
                <w:b/>
              </w:rPr>
            </w:pPr>
            <w:r w:rsidRPr="006E72FF">
              <w:rPr>
                <w:b/>
              </w:rPr>
              <w:t>Typ předmětu</w:t>
            </w:r>
          </w:p>
        </w:tc>
        <w:tc>
          <w:tcPr>
            <w:tcW w:w="3406" w:type="dxa"/>
            <w:gridSpan w:val="4"/>
          </w:tcPr>
          <w:p w:rsidR="00C77B07" w:rsidRPr="006E72FF" w:rsidRDefault="00C77B07" w:rsidP="00F2197A">
            <w:pPr>
              <w:jc w:val="both"/>
            </w:pPr>
            <w:r w:rsidRPr="006E72FF">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2/L</w:t>
            </w:r>
          </w:p>
        </w:tc>
      </w:tr>
      <w:tr w:rsidR="00C77B07" w:rsidTr="00F2197A">
        <w:tc>
          <w:tcPr>
            <w:tcW w:w="3086" w:type="dxa"/>
            <w:shd w:val="clear" w:color="auto" w:fill="F7CAAC"/>
          </w:tcPr>
          <w:p w:rsidR="00C77B07" w:rsidRPr="006E72FF" w:rsidRDefault="00C77B07" w:rsidP="00F2197A">
            <w:pPr>
              <w:jc w:val="both"/>
              <w:rPr>
                <w:b/>
              </w:rPr>
            </w:pPr>
            <w:r w:rsidRPr="006E72FF">
              <w:rPr>
                <w:b/>
              </w:rPr>
              <w:t>Rozsah studijního předmětu</w:t>
            </w:r>
          </w:p>
        </w:tc>
        <w:tc>
          <w:tcPr>
            <w:tcW w:w="1701" w:type="dxa"/>
            <w:gridSpan w:val="2"/>
          </w:tcPr>
          <w:p w:rsidR="00C77B07" w:rsidRPr="006E72FF" w:rsidRDefault="00C77B07" w:rsidP="00F2197A">
            <w:pPr>
              <w:jc w:val="both"/>
            </w:pPr>
            <w:r w:rsidRPr="006E72FF">
              <w:t>39c</w:t>
            </w:r>
          </w:p>
        </w:tc>
        <w:tc>
          <w:tcPr>
            <w:tcW w:w="889" w:type="dxa"/>
            <w:shd w:val="clear" w:color="auto" w:fill="F7CAAC"/>
          </w:tcPr>
          <w:p w:rsidR="00C77B07" w:rsidRPr="006E72FF" w:rsidRDefault="00C77B07" w:rsidP="00F2197A">
            <w:pPr>
              <w:jc w:val="both"/>
              <w:rPr>
                <w:b/>
              </w:rPr>
            </w:pPr>
            <w:r w:rsidRPr="006E72FF">
              <w:rPr>
                <w:b/>
              </w:rPr>
              <w:t xml:space="preserve">hod. </w:t>
            </w:r>
          </w:p>
        </w:tc>
        <w:tc>
          <w:tcPr>
            <w:tcW w:w="816" w:type="dxa"/>
          </w:tcPr>
          <w:p w:rsidR="00C77B07" w:rsidRDefault="00C77B07" w:rsidP="00F2197A">
            <w:pPr>
              <w:jc w:val="both"/>
            </w:pPr>
            <w:r>
              <w:t>39</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4</w:t>
            </w:r>
          </w:p>
        </w:tc>
      </w:tr>
      <w:tr w:rsidR="00C77B07" w:rsidTr="00F2197A">
        <w:tc>
          <w:tcPr>
            <w:tcW w:w="3086" w:type="dxa"/>
            <w:shd w:val="clear" w:color="auto" w:fill="F7CAAC"/>
          </w:tcPr>
          <w:p w:rsidR="00C77B07" w:rsidRPr="006E72FF" w:rsidRDefault="00C77B07" w:rsidP="00F2197A">
            <w:pPr>
              <w:jc w:val="both"/>
              <w:rPr>
                <w:b/>
              </w:rPr>
            </w:pPr>
            <w:r w:rsidRPr="006E72FF">
              <w:rPr>
                <w:b/>
              </w:rPr>
              <w:t>Prerekvizity, korekvizity, ekvivalence</w:t>
            </w:r>
          </w:p>
        </w:tc>
        <w:tc>
          <w:tcPr>
            <w:tcW w:w="6769" w:type="dxa"/>
            <w:gridSpan w:val="7"/>
          </w:tcPr>
          <w:p w:rsidR="00C77B07" w:rsidRPr="006E72FF" w:rsidRDefault="00C77B07" w:rsidP="00F2197A">
            <w:pPr>
              <w:jc w:val="both"/>
            </w:pPr>
          </w:p>
        </w:tc>
      </w:tr>
      <w:tr w:rsidR="00C77B07" w:rsidTr="00F2197A">
        <w:tc>
          <w:tcPr>
            <w:tcW w:w="3086" w:type="dxa"/>
            <w:shd w:val="clear" w:color="auto" w:fill="F7CAAC"/>
          </w:tcPr>
          <w:p w:rsidR="00C77B07" w:rsidRPr="006E72FF" w:rsidRDefault="00C77B07" w:rsidP="00F2197A">
            <w:pPr>
              <w:jc w:val="both"/>
              <w:rPr>
                <w:b/>
              </w:rPr>
            </w:pPr>
            <w:r w:rsidRPr="006E72FF">
              <w:rPr>
                <w:b/>
              </w:rPr>
              <w:t>Způsob ověření studijních výsledků</w:t>
            </w:r>
          </w:p>
        </w:tc>
        <w:tc>
          <w:tcPr>
            <w:tcW w:w="3406" w:type="dxa"/>
            <w:gridSpan w:val="4"/>
          </w:tcPr>
          <w:p w:rsidR="00C77B07" w:rsidRPr="006E72FF" w:rsidRDefault="00C77B07" w:rsidP="00F2197A">
            <w:pPr>
              <w:jc w:val="both"/>
            </w:pPr>
            <w:r w:rsidRPr="006E72FF">
              <w:t>zápočet, zkouška</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cvičení</w:t>
            </w:r>
          </w:p>
        </w:tc>
      </w:tr>
      <w:tr w:rsidR="00C77B07" w:rsidTr="00F2197A">
        <w:tc>
          <w:tcPr>
            <w:tcW w:w="3086" w:type="dxa"/>
            <w:shd w:val="clear" w:color="auto" w:fill="F7CAAC"/>
          </w:tcPr>
          <w:p w:rsidR="00C77B07" w:rsidRPr="006E72FF" w:rsidRDefault="00C77B07" w:rsidP="00F2197A">
            <w:pPr>
              <w:jc w:val="both"/>
              <w:rPr>
                <w:b/>
              </w:rPr>
            </w:pPr>
            <w:r w:rsidRPr="006E72FF">
              <w:rPr>
                <w:b/>
              </w:rPr>
              <w:t>Forma způsobu ověření studijních výsledků a další požadavky na studenta</w:t>
            </w:r>
          </w:p>
        </w:tc>
        <w:tc>
          <w:tcPr>
            <w:tcW w:w="6769" w:type="dxa"/>
            <w:gridSpan w:val="7"/>
            <w:tcBorders>
              <w:bottom w:val="nil"/>
            </w:tcBorders>
          </w:tcPr>
          <w:p w:rsidR="00C77B07" w:rsidRPr="006E72FF" w:rsidRDefault="00C77B07" w:rsidP="00F2197A">
            <w:pPr>
              <w:jc w:val="both"/>
            </w:pPr>
            <w:r w:rsidRPr="006E72FF">
              <w:t>Způsob zakončení předmětu – zápočet, zkouška</w:t>
            </w:r>
          </w:p>
          <w:p w:rsidR="00C77B07" w:rsidRPr="006E72FF" w:rsidRDefault="00C77B07" w:rsidP="00F2197A">
            <w:pPr>
              <w:jc w:val="both"/>
            </w:pPr>
            <w:r w:rsidRPr="006E72FF">
              <w:t>Požadavky na zápočet:</w:t>
            </w:r>
            <w:r>
              <w:t xml:space="preserve"> </w:t>
            </w:r>
            <w:r w:rsidRPr="006E72FF">
              <w:t xml:space="preserve">80% účast na </w:t>
            </w:r>
            <w:r w:rsidR="002C2D2E">
              <w:t>cvičení</w:t>
            </w:r>
            <w:r>
              <w:t xml:space="preserve">; </w:t>
            </w:r>
            <w:r w:rsidRPr="006E72FF">
              <w:t>práce studentů je sledována komu</w:t>
            </w:r>
            <w:r>
              <w:t xml:space="preserve">nikačními aktivitami v hodinách; </w:t>
            </w:r>
            <w:r w:rsidRPr="006E72FF">
              <w:t xml:space="preserve">studenti absolvují průběžné testy a jeden test závěrečný, který musí splnit na 60%. </w:t>
            </w:r>
          </w:p>
          <w:p w:rsidR="00C77B07" w:rsidRPr="006E72FF" w:rsidRDefault="00C77B07" w:rsidP="00F2197A">
            <w:pPr>
              <w:jc w:val="both"/>
            </w:pPr>
            <w:r w:rsidRPr="006E72FF">
              <w:t>Požadavky na zkoušku:</w:t>
            </w:r>
            <w:r>
              <w:t xml:space="preserve"> </w:t>
            </w:r>
            <w:r w:rsidRPr="006E72FF">
              <w:t xml:space="preserve">studenti přednesou prezentaci v německém jazyce k problematice studovaného oboru. </w:t>
            </w:r>
          </w:p>
          <w:p w:rsidR="00C77B07" w:rsidRPr="006E72FF" w:rsidRDefault="00C77B07" w:rsidP="00F2197A">
            <w:pPr>
              <w:jc w:val="both"/>
            </w:pPr>
            <w:r w:rsidRPr="006E72FF">
              <w:t>Vstupní znalost se předpokládá na úrovni B1+ Společného evropského referenčního rámce pro jazyk (SERR).</w:t>
            </w:r>
          </w:p>
        </w:tc>
      </w:tr>
      <w:tr w:rsidR="00C77B07" w:rsidTr="00F2197A">
        <w:trPr>
          <w:trHeight w:val="70"/>
        </w:trPr>
        <w:tc>
          <w:tcPr>
            <w:tcW w:w="9855" w:type="dxa"/>
            <w:gridSpan w:val="8"/>
            <w:tcBorders>
              <w:top w:val="nil"/>
            </w:tcBorders>
          </w:tcPr>
          <w:p w:rsidR="00C77B07" w:rsidRPr="006E72FF" w:rsidRDefault="00C77B07" w:rsidP="00F2197A">
            <w:pPr>
              <w:jc w:val="both"/>
              <w:rPr>
                <w:sz w:val="16"/>
              </w:rPr>
            </w:pPr>
          </w:p>
        </w:tc>
      </w:tr>
      <w:tr w:rsidR="00C77B07" w:rsidTr="00F2197A">
        <w:trPr>
          <w:trHeight w:val="197"/>
        </w:trPr>
        <w:tc>
          <w:tcPr>
            <w:tcW w:w="3086" w:type="dxa"/>
            <w:tcBorders>
              <w:top w:val="nil"/>
            </w:tcBorders>
            <w:shd w:val="clear" w:color="auto" w:fill="F7CAAC"/>
          </w:tcPr>
          <w:p w:rsidR="00C77B07" w:rsidRPr="006E72FF" w:rsidRDefault="00C77B07" w:rsidP="00F2197A">
            <w:pPr>
              <w:jc w:val="both"/>
              <w:rPr>
                <w:b/>
              </w:rPr>
            </w:pPr>
            <w:r w:rsidRPr="006E72FF">
              <w:rPr>
                <w:b/>
              </w:rPr>
              <w:t>Garant předmětu</w:t>
            </w:r>
          </w:p>
        </w:tc>
        <w:tc>
          <w:tcPr>
            <w:tcW w:w="6769" w:type="dxa"/>
            <w:gridSpan w:val="7"/>
            <w:tcBorders>
              <w:top w:val="nil"/>
            </w:tcBorders>
          </w:tcPr>
          <w:p w:rsidR="00C77B07" w:rsidRPr="006E72FF" w:rsidRDefault="00C77B07" w:rsidP="00F2197A">
            <w:pPr>
              <w:jc w:val="both"/>
            </w:pPr>
            <w:r w:rsidRPr="006E72FF">
              <w:t>Mgr. Věra Kozáková, Ph.D.</w:t>
            </w:r>
          </w:p>
        </w:tc>
      </w:tr>
      <w:tr w:rsidR="00C77B07" w:rsidTr="00F2197A">
        <w:trPr>
          <w:trHeight w:val="243"/>
        </w:trPr>
        <w:tc>
          <w:tcPr>
            <w:tcW w:w="3086" w:type="dxa"/>
            <w:tcBorders>
              <w:top w:val="nil"/>
            </w:tcBorders>
            <w:shd w:val="clear" w:color="auto" w:fill="F7CAAC"/>
          </w:tcPr>
          <w:p w:rsidR="00C77B07" w:rsidRPr="006E72FF" w:rsidRDefault="00C77B07" w:rsidP="00F2197A">
            <w:pPr>
              <w:jc w:val="both"/>
              <w:rPr>
                <w:b/>
              </w:rPr>
            </w:pPr>
            <w:r w:rsidRPr="006E72FF">
              <w:rPr>
                <w:b/>
              </w:rPr>
              <w:t>Zapojení garanta do výuky předmětu</w:t>
            </w:r>
          </w:p>
        </w:tc>
        <w:tc>
          <w:tcPr>
            <w:tcW w:w="6769" w:type="dxa"/>
            <w:gridSpan w:val="7"/>
            <w:tcBorders>
              <w:top w:val="nil"/>
            </w:tcBorders>
          </w:tcPr>
          <w:p w:rsidR="00C77B07" w:rsidRPr="006E72FF" w:rsidRDefault="002C2D2E" w:rsidP="00F2197A">
            <w:pPr>
              <w:jc w:val="both"/>
            </w:pPr>
            <w:r w:rsidRPr="00280882">
              <w:t>Garant se podílí na cvičeních a dále stanovuje koncepci cvičení a dohlíží na jejich jednotné vedení.</w:t>
            </w:r>
          </w:p>
        </w:tc>
      </w:tr>
      <w:tr w:rsidR="00C77B07" w:rsidTr="00F2197A">
        <w:tc>
          <w:tcPr>
            <w:tcW w:w="3086" w:type="dxa"/>
            <w:shd w:val="clear" w:color="auto" w:fill="F7CAAC"/>
          </w:tcPr>
          <w:p w:rsidR="00C77B07" w:rsidRPr="006E72FF" w:rsidRDefault="00C77B07" w:rsidP="00F2197A">
            <w:pPr>
              <w:jc w:val="both"/>
              <w:rPr>
                <w:b/>
              </w:rPr>
            </w:pPr>
            <w:r w:rsidRPr="006E72FF">
              <w:rPr>
                <w:b/>
              </w:rPr>
              <w:t>Vyučující</w:t>
            </w:r>
          </w:p>
        </w:tc>
        <w:tc>
          <w:tcPr>
            <w:tcW w:w="6769" w:type="dxa"/>
            <w:gridSpan w:val="7"/>
            <w:tcBorders>
              <w:bottom w:val="nil"/>
            </w:tcBorders>
          </w:tcPr>
          <w:p w:rsidR="00C77B07" w:rsidRPr="006E72FF" w:rsidRDefault="00C77B07" w:rsidP="00F2197A">
            <w:pPr>
              <w:jc w:val="both"/>
            </w:pPr>
            <w:r w:rsidRPr="006E72FF">
              <w:t>Mgr. Věra Kozáková, Ph.D.</w:t>
            </w:r>
            <w:r>
              <w:t xml:space="preserve"> – cvičení (100%)</w:t>
            </w:r>
          </w:p>
        </w:tc>
      </w:tr>
      <w:tr w:rsidR="00C77B07" w:rsidTr="00F2197A">
        <w:trPr>
          <w:trHeight w:val="70"/>
        </w:trPr>
        <w:tc>
          <w:tcPr>
            <w:tcW w:w="9855" w:type="dxa"/>
            <w:gridSpan w:val="8"/>
            <w:tcBorders>
              <w:top w:val="nil"/>
            </w:tcBorders>
          </w:tcPr>
          <w:p w:rsidR="00C77B07" w:rsidRPr="006E72FF" w:rsidRDefault="00C77B07" w:rsidP="00F2197A">
            <w:pPr>
              <w:jc w:val="both"/>
              <w:rPr>
                <w:sz w:val="16"/>
              </w:rPr>
            </w:pPr>
          </w:p>
        </w:tc>
      </w:tr>
      <w:tr w:rsidR="00C77B07" w:rsidTr="00F2197A">
        <w:tc>
          <w:tcPr>
            <w:tcW w:w="3086" w:type="dxa"/>
            <w:shd w:val="clear" w:color="auto" w:fill="F7CAAC"/>
          </w:tcPr>
          <w:p w:rsidR="00C77B07" w:rsidRPr="006E72FF" w:rsidRDefault="00C77B07" w:rsidP="00F2197A">
            <w:pPr>
              <w:jc w:val="both"/>
              <w:rPr>
                <w:b/>
              </w:rPr>
            </w:pPr>
            <w:r w:rsidRPr="006E72FF">
              <w:rPr>
                <w:b/>
              </w:rPr>
              <w:t>Stručná anotace předmětu</w:t>
            </w:r>
          </w:p>
        </w:tc>
        <w:tc>
          <w:tcPr>
            <w:tcW w:w="6769" w:type="dxa"/>
            <w:gridSpan w:val="7"/>
            <w:tcBorders>
              <w:bottom w:val="nil"/>
            </w:tcBorders>
          </w:tcPr>
          <w:p w:rsidR="00C77B07" w:rsidRPr="006E72FF" w:rsidRDefault="00C77B07" w:rsidP="00F2197A">
            <w:pPr>
              <w:jc w:val="both"/>
            </w:pPr>
          </w:p>
        </w:tc>
      </w:tr>
      <w:tr w:rsidR="00C77B07" w:rsidTr="00F2197A">
        <w:trPr>
          <w:trHeight w:val="3938"/>
        </w:trPr>
        <w:tc>
          <w:tcPr>
            <w:tcW w:w="9855" w:type="dxa"/>
            <w:gridSpan w:val="8"/>
            <w:tcBorders>
              <w:top w:val="nil"/>
              <w:bottom w:val="single" w:sz="12" w:space="0" w:color="auto"/>
            </w:tcBorders>
          </w:tcPr>
          <w:p w:rsidR="00C77B07" w:rsidRPr="006E72FF" w:rsidRDefault="00C77B07" w:rsidP="00F2197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B2.</w:t>
            </w:r>
          </w:p>
          <w:p w:rsidR="00C77B07" w:rsidRPr="006E72FF" w:rsidRDefault="00C77B07" w:rsidP="00693D56">
            <w:pPr>
              <w:pStyle w:val="Odstavecseseznamem"/>
              <w:numPr>
                <w:ilvl w:val="0"/>
                <w:numId w:val="29"/>
              </w:numPr>
              <w:ind w:left="247" w:hanging="247"/>
              <w:jc w:val="both"/>
            </w:pPr>
            <w:r w:rsidRPr="006E72FF">
              <w:t>Kupní smlouva, odborná slovní zásoba</w:t>
            </w:r>
          </w:p>
          <w:p w:rsidR="00C77B07" w:rsidRPr="006E72FF" w:rsidRDefault="00C77B07" w:rsidP="00693D56">
            <w:pPr>
              <w:pStyle w:val="Odstavecseseznamem"/>
              <w:numPr>
                <w:ilvl w:val="0"/>
                <w:numId w:val="29"/>
              </w:numPr>
              <w:ind w:left="247" w:hanging="247"/>
              <w:jc w:val="both"/>
            </w:pPr>
            <w:r w:rsidRPr="006E72FF">
              <w:t>Předminulý čas, užití ve větách</w:t>
            </w:r>
          </w:p>
          <w:p w:rsidR="00C77B07" w:rsidRPr="006E72FF" w:rsidRDefault="00C77B07" w:rsidP="00693D56">
            <w:pPr>
              <w:pStyle w:val="Odstavecseseznamem"/>
              <w:numPr>
                <w:ilvl w:val="0"/>
                <w:numId w:val="29"/>
              </w:numPr>
              <w:ind w:left="247" w:hanging="247"/>
              <w:jc w:val="both"/>
            </w:pPr>
            <w:r w:rsidRPr="006E72FF">
              <w:t>Rozkazovací způsob, opakování</w:t>
            </w:r>
          </w:p>
          <w:p w:rsidR="00C77B07" w:rsidRPr="006E72FF" w:rsidRDefault="00C77B07" w:rsidP="00693D56">
            <w:pPr>
              <w:pStyle w:val="Odstavecseseznamem"/>
              <w:numPr>
                <w:ilvl w:val="0"/>
                <w:numId w:val="29"/>
              </w:numPr>
              <w:ind w:left="247" w:hanging="247"/>
              <w:jc w:val="both"/>
            </w:pPr>
            <w:r w:rsidRPr="006E72FF">
              <w:t xml:space="preserve">Porovnání množství a kvality, dodací podmínky </w:t>
            </w:r>
          </w:p>
          <w:p w:rsidR="00C77B07" w:rsidRPr="006E72FF" w:rsidRDefault="00C77B07" w:rsidP="00693D56">
            <w:pPr>
              <w:pStyle w:val="Odstavecseseznamem"/>
              <w:numPr>
                <w:ilvl w:val="0"/>
                <w:numId w:val="29"/>
              </w:numPr>
              <w:ind w:left="247" w:hanging="247"/>
              <w:jc w:val="both"/>
            </w:pPr>
            <w:r w:rsidRPr="006E72FF">
              <w:t>Rezervace a ubytování v hotelu</w:t>
            </w:r>
          </w:p>
          <w:p w:rsidR="00C77B07" w:rsidRPr="006E72FF" w:rsidRDefault="00C77B07" w:rsidP="00693D56">
            <w:pPr>
              <w:pStyle w:val="Odstavecseseznamem"/>
              <w:numPr>
                <w:ilvl w:val="0"/>
                <w:numId w:val="29"/>
              </w:numPr>
              <w:ind w:left="247" w:hanging="247"/>
              <w:jc w:val="both"/>
            </w:pPr>
            <w:r w:rsidRPr="006E72FF">
              <w:t xml:space="preserve">Systém vedlejších vět </w:t>
            </w:r>
          </w:p>
          <w:p w:rsidR="00C77B07" w:rsidRPr="006E72FF" w:rsidRDefault="00C77B07" w:rsidP="00693D56">
            <w:pPr>
              <w:pStyle w:val="Odstavecseseznamem"/>
              <w:numPr>
                <w:ilvl w:val="0"/>
                <w:numId w:val="29"/>
              </w:numPr>
              <w:ind w:left="247" w:hanging="247"/>
              <w:jc w:val="both"/>
            </w:pPr>
            <w:r w:rsidRPr="006E72FF">
              <w:t xml:space="preserve">Procvičení vybraných vedlejších vět </w:t>
            </w:r>
          </w:p>
          <w:p w:rsidR="00C77B07" w:rsidRPr="006E72FF" w:rsidRDefault="00C77B07" w:rsidP="00693D56">
            <w:pPr>
              <w:pStyle w:val="Odstavecseseznamem"/>
              <w:numPr>
                <w:ilvl w:val="0"/>
                <w:numId w:val="29"/>
              </w:numPr>
              <w:ind w:left="247" w:hanging="247"/>
              <w:jc w:val="both"/>
            </w:pPr>
            <w:r w:rsidRPr="006E72FF">
              <w:t xml:space="preserve">Neurčité tvary slovesné </w:t>
            </w:r>
          </w:p>
          <w:p w:rsidR="00C77B07" w:rsidRPr="006E72FF" w:rsidRDefault="00C77B07" w:rsidP="00693D56">
            <w:pPr>
              <w:pStyle w:val="Odstavecseseznamem"/>
              <w:numPr>
                <w:ilvl w:val="0"/>
                <w:numId w:val="29"/>
              </w:numPr>
              <w:ind w:left="247" w:hanging="247"/>
              <w:jc w:val="both"/>
            </w:pPr>
            <w:r w:rsidRPr="006E72FF">
              <w:t>Dopravní prostředky</w:t>
            </w:r>
          </w:p>
          <w:p w:rsidR="00C77B07" w:rsidRPr="006E72FF" w:rsidRDefault="00C77B07" w:rsidP="00693D56">
            <w:pPr>
              <w:pStyle w:val="Odstavecseseznamem"/>
              <w:numPr>
                <w:ilvl w:val="0"/>
                <w:numId w:val="29"/>
              </w:numPr>
              <w:ind w:left="247" w:hanging="247"/>
              <w:jc w:val="both"/>
            </w:pPr>
            <w:r w:rsidRPr="006E72FF">
              <w:t>Odborné texty a slovní zásoba ve vztahu k přepravě zboží</w:t>
            </w:r>
          </w:p>
          <w:p w:rsidR="00C77B07" w:rsidRPr="006E72FF" w:rsidRDefault="00C77B07" w:rsidP="00693D56">
            <w:pPr>
              <w:pStyle w:val="Odstavecseseznamem"/>
              <w:numPr>
                <w:ilvl w:val="0"/>
                <w:numId w:val="29"/>
              </w:numPr>
              <w:ind w:left="247" w:hanging="247"/>
              <w:jc w:val="both"/>
            </w:pPr>
            <w:r w:rsidRPr="006E72FF">
              <w:t>Graf a popis grafu</w:t>
            </w:r>
          </w:p>
          <w:p w:rsidR="00C77B07" w:rsidRPr="006E72FF" w:rsidRDefault="00C77B07" w:rsidP="00693D56">
            <w:pPr>
              <w:pStyle w:val="Odstavecseseznamem"/>
              <w:numPr>
                <w:ilvl w:val="0"/>
                <w:numId w:val="29"/>
              </w:numPr>
              <w:ind w:left="247" w:hanging="247"/>
              <w:jc w:val="both"/>
            </w:pPr>
            <w:r w:rsidRPr="006E72FF">
              <w:t>Prezentace ekonomických ukazatelů</w:t>
            </w:r>
          </w:p>
          <w:p w:rsidR="00C77B07" w:rsidRPr="006E72FF" w:rsidRDefault="00C77B07" w:rsidP="00693D56">
            <w:pPr>
              <w:pStyle w:val="Odstavecseseznamem"/>
              <w:numPr>
                <w:ilvl w:val="0"/>
                <w:numId w:val="29"/>
              </w:numPr>
              <w:ind w:left="247" w:hanging="247"/>
              <w:jc w:val="both"/>
            </w:pPr>
            <w:r w:rsidRPr="006E72FF">
              <w:t>Testování</w:t>
            </w:r>
          </w:p>
        </w:tc>
      </w:tr>
      <w:tr w:rsidR="00C77B07" w:rsidTr="00F2197A">
        <w:trPr>
          <w:trHeight w:val="265"/>
        </w:trPr>
        <w:tc>
          <w:tcPr>
            <w:tcW w:w="3653" w:type="dxa"/>
            <w:gridSpan w:val="2"/>
            <w:tcBorders>
              <w:top w:val="nil"/>
            </w:tcBorders>
            <w:shd w:val="clear" w:color="auto" w:fill="F7CAAC"/>
          </w:tcPr>
          <w:p w:rsidR="00C77B07" w:rsidRPr="006E72FF" w:rsidRDefault="00C77B07" w:rsidP="00F2197A">
            <w:pPr>
              <w:jc w:val="both"/>
            </w:pPr>
            <w:r w:rsidRPr="006E72FF">
              <w:rPr>
                <w:b/>
              </w:rPr>
              <w:t>Studijní literatura a studijní pomůcky</w:t>
            </w:r>
          </w:p>
        </w:tc>
        <w:tc>
          <w:tcPr>
            <w:tcW w:w="6202" w:type="dxa"/>
            <w:gridSpan w:val="6"/>
            <w:tcBorders>
              <w:top w:val="nil"/>
              <w:bottom w:val="nil"/>
            </w:tcBorders>
          </w:tcPr>
          <w:p w:rsidR="00C77B07" w:rsidRPr="006E72FF" w:rsidRDefault="00C77B07" w:rsidP="00F2197A">
            <w:pPr>
              <w:jc w:val="both"/>
            </w:pPr>
          </w:p>
        </w:tc>
      </w:tr>
      <w:tr w:rsidR="00C77B07" w:rsidTr="00F2197A">
        <w:trPr>
          <w:trHeight w:val="1497"/>
        </w:trPr>
        <w:tc>
          <w:tcPr>
            <w:tcW w:w="9855" w:type="dxa"/>
            <w:gridSpan w:val="8"/>
            <w:tcBorders>
              <w:top w:val="nil"/>
            </w:tcBorders>
          </w:tcPr>
          <w:p w:rsidR="00C77B07" w:rsidRPr="006E72FF" w:rsidRDefault="00C77B07" w:rsidP="00F2197A">
            <w:pPr>
              <w:jc w:val="both"/>
              <w:rPr>
                <w:b/>
              </w:rPr>
            </w:pPr>
            <w:r w:rsidRPr="006E72FF">
              <w:rPr>
                <w:b/>
              </w:rPr>
              <w:t>Povinná literatura</w:t>
            </w:r>
          </w:p>
          <w:p w:rsidR="00C77B07" w:rsidRPr="006E72FF" w:rsidRDefault="00C77B07" w:rsidP="00F2197A">
            <w:pPr>
              <w:jc w:val="both"/>
            </w:pPr>
            <w:r w:rsidRPr="006E72FF">
              <w:t xml:space="preserve">HÖPPNEROVÁ, V. </w:t>
            </w:r>
            <w:r w:rsidRPr="006E72FF">
              <w:rPr>
                <w:i/>
              </w:rPr>
              <w:t xml:space="preserve">Němčina pro jazykové školy nově 1. </w:t>
            </w:r>
            <w:r w:rsidRPr="006E72FF">
              <w:t>1. vyd. Plzeň: Fraus, 2010, 232 s. ISBN 978-80-7238-912-4.</w:t>
            </w:r>
          </w:p>
          <w:p w:rsidR="00C77B07" w:rsidRPr="006E72FF" w:rsidRDefault="00C77B07" w:rsidP="00F2197A">
            <w:pPr>
              <w:jc w:val="both"/>
              <w:rPr>
                <w:i/>
              </w:rPr>
            </w:pPr>
            <w:r w:rsidRPr="006E72FF">
              <w:t xml:space="preserve">HÖPPNEROVÁ, V. </w:t>
            </w:r>
            <w:r w:rsidRPr="006E72FF">
              <w:rPr>
                <w:i/>
              </w:rPr>
              <w:t xml:space="preserve">Němčina pro jazykové školy nově 2. </w:t>
            </w:r>
            <w:r w:rsidRPr="006E72FF">
              <w:t>1. vyd. Plzeň: Fraus, 2010, 232 s. ISBN 978-80-7238-958-2.</w:t>
            </w:r>
          </w:p>
          <w:p w:rsidR="00C77B07" w:rsidRPr="006E72FF" w:rsidRDefault="00C77B07" w:rsidP="00F2197A">
            <w:pPr>
              <w:jc w:val="both"/>
            </w:pPr>
            <w:r w:rsidRPr="006E72FF">
              <w:t xml:space="preserve">KOZÁKOVÁ, V. </w:t>
            </w:r>
            <w:r w:rsidRPr="006E72FF">
              <w:rPr>
                <w:i/>
              </w:rPr>
              <w:t xml:space="preserve">Obchodní němčina. Wirtschaftsdeutsch. </w:t>
            </w:r>
            <w:r w:rsidRPr="006E72FF">
              <w:t>Brno: Albatros Media, a.s., 2012, 280 s. ISBN 978-80-266-0039-8.</w:t>
            </w:r>
          </w:p>
          <w:p w:rsidR="00C77B07" w:rsidRPr="006E72FF" w:rsidRDefault="00C77B07" w:rsidP="00F2197A">
            <w:pPr>
              <w:jc w:val="both"/>
              <w:rPr>
                <w:b/>
              </w:rPr>
            </w:pPr>
            <w:r w:rsidRPr="006E72FF">
              <w:rPr>
                <w:b/>
              </w:rPr>
              <w:t>Doporučená literatura</w:t>
            </w:r>
          </w:p>
          <w:p w:rsidR="00C77B07" w:rsidRPr="006E72FF" w:rsidRDefault="00C77B07" w:rsidP="00F2197A">
            <w:pPr>
              <w:jc w:val="both"/>
              <w:rPr>
                <w:b/>
              </w:rPr>
            </w:pPr>
            <w:r w:rsidRPr="006E72FF">
              <w:t xml:space="preserve">MICHŇOVÁ, I. </w:t>
            </w:r>
            <w:r w:rsidRPr="006E72FF">
              <w:rPr>
                <w:i/>
              </w:rPr>
              <w:t>Deutsch im Beruf.</w:t>
            </w:r>
            <w:r w:rsidRPr="006E72FF">
              <w:t xml:space="preserve"> 1. vyd. Praha: Grada, 2008, 128 s. ISBN 978-80-247-2408-9.</w:t>
            </w:r>
          </w:p>
          <w:p w:rsidR="00C77B07" w:rsidRPr="006E72FF" w:rsidRDefault="00C77B07" w:rsidP="00F2197A">
            <w:pPr>
              <w:jc w:val="both"/>
            </w:pPr>
            <w:r w:rsidRPr="006E72FF">
              <w:t xml:space="preserve">GOTTSTEIN-SCHRAMM, B. </w:t>
            </w:r>
            <w:r w:rsidRPr="006E72FF">
              <w:rPr>
                <w:i/>
              </w:rPr>
              <w:t xml:space="preserve">Grammatik – ganz klar! </w:t>
            </w:r>
            <w:r w:rsidRPr="006E72FF">
              <w:t>Ismaning: Hueber Verlag, 2011, 224 s. ISBN 978-3-19-051555-4.</w:t>
            </w:r>
          </w:p>
          <w:p w:rsidR="00C77B07" w:rsidRPr="006E72FF" w:rsidRDefault="00C77B07" w:rsidP="00F2197A">
            <w:pPr>
              <w:jc w:val="both"/>
            </w:pPr>
            <w:r w:rsidRPr="006E72FF">
              <w:t xml:space="preserve">KRENN, W., PUCHTA, H. </w:t>
            </w:r>
            <w:r w:rsidRPr="006E72FF">
              <w:rPr>
                <w:i/>
              </w:rPr>
              <w:t>Motive</w:t>
            </w:r>
            <w:r w:rsidRPr="006E72FF">
              <w:t>. München: Hueber Verlag, 2016, 260 s. ISBN 978-3-19-001878-9.</w:t>
            </w:r>
          </w:p>
          <w:p w:rsidR="00C77B07" w:rsidRPr="00B016E9" w:rsidRDefault="00C77B07" w:rsidP="00F2197A">
            <w:pPr>
              <w:jc w:val="both"/>
            </w:pPr>
            <w:r w:rsidRPr="00B016E9">
              <w:t>Doplňující materiály:</w:t>
            </w:r>
            <w:hyperlink r:id="rId24" w:history="1">
              <w:r w:rsidRPr="00B016E9">
                <w:rPr>
                  <w:rStyle w:val="Hypertextovodkaz"/>
                </w:rPr>
                <w:t>https://www.deutsch-perfekt.com/</w:t>
              </w:r>
            </w:hyperlink>
          </w:p>
          <w:p w:rsidR="00C77B07" w:rsidRPr="006E72FF" w:rsidRDefault="002E3477" w:rsidP="00F2197A">
            <w:pPr>
              <w:jc w:val="both"/>
            </w:pPr>
            <w:hyperlink r:id="rId25" w:history="1">
              <w:r w:rsidR="00C77B07" w:rsidRPr="00B016E9">
                <w:rPr>
                  <w:rStyle w:val="Hypertextovodkaz"/>
                </w:rPr>
                <w:t>http://www.wirtschaftsdeutsch.de/lehrmaterialien/index.php</w:t>
              </w:r>
            </w:hyperlink>
            <w:r w:rsidR="00C77B07">
              <w:t>;</w:t>
            </w:r>
            <w:hyperlink r:id="rId26" w:history="1">
              <w:r w:rsidR="00C77B07" w:rsidRPr="00B016E9">
                <w:rPr>
                  <w:rStyle w:val="Hypertextovodkaz"/>
                </w:rPr>
                <w:t>https://www.hueber.de/seite/pg_lehren_unterrichtsplan_mot</w:t>
              </w:r>
            </w:hyperlink>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6E72FF" w:rsidRDefault="00C77B07" w:rsidP="00F2197A">
            <w:pPr>
              <w:jc w:val="center"/>
              <w:rPr>
                <w:b/>
              </w:rPr>
            </w:pPr>
            <w:r w:rsidRPr="006E72FF">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6E72FF" w:rsidRDefault="00C77B07" w:rsidP="00F2197A">
            <w:pPr>
              <w:jc w:val="both"/>
            </w:pPr>
            <w:r w:rsidRPr="006E72FF">
              <w:rPr>
                <w:b/>
              </w:rPr>
              <w:t>Rozsah konzultací (soustředění)</w:t>
            </w:r>
          </w:p>
        </w:tc>
        <w:tc>
          <w:tcPr>
            <w:tcW w:w="889" w:type="dxa"/>
            <w:tcBorders>
              <w:top w:val="single" w:sz="2" w:space="0" w:color="auto"/>
            </w:tcBorders>
          </w:tcPr>
          <w:p w:rsidR="00C77B07" w:rsidRPr="006E72FF" w:rsidRDefault="00C77B07" w:rsidP="00F2197A">
            <w:pPr>
              <w:jc w:val="both"/>
            </w:pPr>
            <w:r w:rsidRPr="006E72FF">
              <w:t>10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Pr="006E72FF" w:rsidRDefault="00C77B07" w:rsidP="00F2197A">
            <w:pPr>
              <w:jc w:val="both"/>
              <w:rPr>
                <w:b/>
              </w:rPr>
            </w:pPr>
            <w:r w:rsidRPr="006E72FF">
              <w:rPr>
                <w:b/>
              </w:rPr>
              <w:t>Informace o způsobu kontaktu s vyučujícím</w:t>
            </w:r>
          </w:p>
        </w:tc>
      </w:tr>
      <w:tr w:rsidR="00C77B07" w:rsidTr="00F2197A">
        <w:trPr>
          <w:trHeight w:val="594"/>
        </w:trPr>
        <w:tc>
          <w:tcPr>
            <w:tcW w:w="9855" w:type="dxa"/>
            <w:gridSpan w:val="8"/>
          </w:tcPr>
          <w:p w:rsidR="00C77B07" w:rsidRPr="006E72FF" w:rsidRDefault="00C77B07" w:rsidP="00F2197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465E29" w:rsidRDefault="00C77B07" w:rsidP="00F2197A">
            <w:pPr>
              <w:jc w:val="both"/>
              <w:rPr>
                <w:b/>
              </w:rPr>
            </w:pPr>
            <w:r w:rsidRPr="00465E29">
              <w:rPr>
                <w:b/>
              </w:rPr>
              <w:t>Název studijního předmětu</w:t>
            </w:r>
          </w:p>
        </w:tc>
        <w:tc>
          <w:tcPr>
            <w:tcW w:w="6769" w:type="dxa"/>
            <w:gridSpan w:val="7"/>
            <w:tcBorders>
              <w:top w:val="double" w:sz="4" w:space="0" w:color="auto"/>
            </w:tcBorders>
          </w:tcPr>
          <w:p w:rsidR="00C77B07" w:rsidRPr="00465E29" w:rsidRDefault="00271CE5" w:rsidP="00F2197A">
            <w:pPr>
              <w:jc w:val="both"/>
            </w:pPr>
            <w:ins w:id="553" w:author="Michal Pilík" w:date="2018-09-15T12:52:00Z">
              <w:r>
                <w:t>Cizí jazyk 3 (</w:t>
              </w:r>
            </w:ins>
            <w:r w:rsidR="00C77B07" w:rsidRPr="00465E29">
              <w:t xml:space="preserve">Angličtina </w:t>
            </w:r>
            <w:ins w:id="554" w:author="Michal Pilík" w:date="2018-09-20T10:39:00Z">
              <w:r w:rsidR="00AE4ACA">
                <w:t>3</w:t>
              </w:r>
            </w:ins>
            <w:del w:id="555" w:author="Michal Pilík" w:date="2018-09-20T10:39:00Z">
              <w:r w:rsidR="00C77B07" w:rsidRPr="00465E29" w:rsidDel="00AE4ACA">
                <w:delText>- CJ1</w:delText>
              </w:r>
            </w:del>
            <w:ins w:id="556" w:author="Michal Pilík" w:date="2018-09-15T12:53:00Z">
              <w:r>
                <w:t>)</w:t>
              </w:r>
            </w:ins>
          </w:p>
        </w:tc>
      </w:tr>
      <w:tr w:rsidR="00C77B07" w:rsidTr="00F2197A">
        <w:trPr>
          <w:trHeight w:val="249"/>
        </w:trPr>
        <w:tc>
          <w:tcPr>
            <w:tcW w:w="3086" w:type="dxa"/>
            <w:shd w:val="clear" w:color="auto" w:fill="F7CAAC"/>
          </w:tcPr>
          <w:p w:rsidR="00C77B07" w:rsidRPr="00465E29" w:rsidRDefault="00C77B07" w:rsidP="00F2197A">
            <w:pPr>
              <w:jc w:val="both"/>
              <w:rPr>
                <w:b/>
              </w:rPr>
            </w:pPr>
            <w:r w:rsidRPr="00465E29">
              <w:rPr>
                <w:b/>
              </w:rPr>
              <w:t>Typ předmětu</w:t>
            </w:r>
          </w:p>
        </w:tc>
        <w:tc>
          <w:tcPr>
            <w:tcW w:w="3406" w:type="dxa"/>
            <w:gridSpan w:val="4"/>
          </w:tcPr>
          <w:p w:rsidR="00C77B07" w:rsidRPr="00465E29" w:rsidRDefault="00C77B07" w:rsidP="00F2197A">
            <w:pPr>
              <w:jc w:val="both"/>
            </w:pPr>
            <w:r w:rsidRPr="00465E29">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2/Z</w:t>
            </w:r>
          </w:p>
        </w:tc>
      </w:tr>
      <w:tr w:rsidR="00C77B07" w:rsidTr="00F2197A">
        <w:tc>
          <w:tcPr>
            <w:tcW w:w="3086" w:type="dxa"/>
            <w:shd w:val="clear" w:color="auto" w:fill="F7CAAC"/>
          </w:tcPr>
          <w:p w:rsidR="00C77B07" w:rsidRPr="00465E29" w:rsidRDefault="00C77B07" w:rsidP="00F2197A">
            <w:pPr>
              <w:jc w:val="both"/>
              <w:rPr>
                <w:b/>
              </w:rPr>
            </w:pPr>
            <w:r w:rsidRPr="00465E29">
              <w:rPr>
                <w:b/>
              </w:rPr>
              <w:t>Rozsah studijního předmětu</w:t>
            </w:r>
          </w:p>
        </w:tc>
        <w:tc>
          <w:tcPr>
            <w:tcW w:w="1701" w:type="dxa"/>
            <w:gridSpan w:val="2"/>
          </w:tcPr>
          <w:p w:rsidR="00C77B07" w:rsidRPr="00465E29" w:rsidRDefault="00C77B07" w:rsidP="00F2197A">
            <w:pPr>
              <w:jc w:val="both"/>
            </w:pPr>
            <w:r w:rsidRPr="00465E29">
              <w:t>39c</w:t>
            </w:r>
          </w:p>
        </w:tc>
        <w:tc>
          <w:tcPr>
            <w:tcW w:w="889" w:type="dxa"/>
            <w:shd w:val="clear" w:color="auto" w:fill="F7CAAC"/>
          </w:tcPr>
          <w:p w:rsidR="00C77B07" w:rsidRPr="00465E29" w:rsidRDefault="00C77B07" w:rsidP="00F2197A">
            <w:pPr>
              <w:jc w:val="both"/>
              <w:rPr>
                <w:b/>
              </w:rPr>
            </w:pPr>
            <w:r w:rsidRPr="00465E29">
              <w:rPr>
                <w:b/>
              </w:rPr>
              <w:t xml:space="preserve">hod. </w:t>
            </w:r>
          </w:p>
        </w:tc>
        <w:tc>
          <w:tcPr>
            <w:tcW w:w="816" w:type="dxa"/>
          </w:tcPr>
          <w:p w:rsidR="00C77B07" w:rsidRDefault="00C77B07" w:rsidP="00F2197A">
            <w:pPr>
              <w:jc w:val="both"/>
            </w:pPr>
            <w:r>
              <w:t>39</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4</w:t>
            </w:r>
          </w:p>
        </w:tc>
      </w:tr>
      <w:tr w:rsidR="00C77B07" w:rsidTr="00F2197A">
        <w:tc>
          <w:tcPr>
            <w:tcW w:w="3086" w:type="dxa"/>
            <w:shd w:val="clear" w:color="auto" w:fill="F7CAAC"/>
          </w:tcPr>
          <w:p w:rsidR="00C77B07" w:rsidRPr="00465E29" w:rsidRDefault="00C77B07" w:rsidP="00F2197A">
            <w:pPr>
              <w:jc w:val="both"/>
              <w:rPr>
                <w:b/>
              </w:rPr>
            </w:pPr>
            <w:r w:rsidRPr="00465E29">
              <w:rPr>
                <w:b/>
              </w:rPr>
              <w:t>Prerekvizity, korekvizity, ekvivalence</w:t>
            </w:r>
          </w:p>
        </w:tc>
        <w:tc>
          <w:tcPr>
            <w:tcW w:w="6769" w:type="dxa"/>
            <w:gridSpan w:val="7"/>
          </w:tcPr>
          <w:p w:rsidR="00C77B07" w:rsidRPr="00465E29" w:rsidRDefault="00C77B07" w:rsidP="00F2197A">
            <w:pPr>
              <w:jc w:val="both"/>
            </w:pPr>
          </w:p>
        </w:tc>
      </w:tr>
      <w:tr w:rsidR="00C77B07" w:rsidTr="00F2197A">
        <w:tc>
          <w:tcPr>
            <w:tcW w:w="3086" w:type="dxa"/>
            <w:shd w:val="clear" w:color="auto" w:fill="F7CAAC"/>
          </w:tcPr>
          <w:p w:rsidR="00C77B07" w:rsidRPr="00465E29" w:rsidRDefault="00C77B07" w:rsidP="00F2197A">
            <w:pPr>
              <w:jc w:val="both"/>
              <w:rPr>
                <w:b/>
              </w:rPr>
            </w:pPr>
            <w:r w:rsidRPr="00465E29">
              <w:rPr>
                <w:b/>
              </w:rPr>
              <w:t>Způsob ověření studijních výsledků</w:t>
            </w:r>
          </w:p>
        </w:tc>
        <w:tc>
          <w:tcPr>
            <w:tcW w:w="3406" w:type="dxa"/>
            <w:gridSpan w:val="4"/>
          </w:tcPr>
          <w:p w:rsidR="00C77B07" w:rsidRPr="00465E29" w:rsidRDefault="00C77B07" w:rsidP="00F2197A">
            <w:pPr>
              <w:jc w:val="both"/>
            </w:pPr>
            <w:r w:rsidRPr="00465E29">
              <w:t>klasifikovaný zápočet</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cvičení</w:t>
            </w:r>
          </w:p>
        </w:tc>
      </w:tr>
      <w:tr w:rsidR="00C77B07" w:rsidTr="00F2197A">
        <w:tc>
          <w:tcPr>
            <w:tcW w:w="3086" w:type="dxa"/>
            <w:shd w:val="clear" w:color="auto" w:fill="F7CAAC"/>
          </w:tcPr>
          <w:p w:rsidR="00C77B07" w:rsidRPr="00465E29" w:rsidRDefault="00C77B07" w:rsidP="00F2197A">
            <w:pPr>
              <w:jc w:val="both"/>
              <w:rPr>
                <w:b/>
              </w:rPr>
            </w:pPr>
            <w:r w:rsidRPr="00465E29">
              <w:rPr>
                <w:b/>
              </w:rPr>
              <w:t>Forma způsobu ověření studijních výsledků a další požadavky na studenta</w:t>
            </w:r>
          </w:p>
        </w:tc>
        <w:tc>
          <w:tcPr>
            <w:tcW w:w="6769" w:type="dxa"/>
            <w:gridSpan w:val="7"/>
            <w:tcBorders>
              <w:bottom w:val="nil"/>
            </w:tcBorders>
          </w:tcPr>
          <w:p w:rsidR="00C77B07" w:rsidRPr="00465E29" w:rsidRDefault="00C77B07" w:rsidP="00F2197A">
            <w:pPr>
              <w:jc w:val="both"/>
            </w:pPr>
            <w:r w:rsidRPr="00465E29">
              <w:t>Způsob zakončení předmětu – klasifikovaný zápočet</w:t>
            </w:r>
          </w:p>
          <w:p w:rsidR="00C77B07" w:rsidRPr="00465E29" w:rsidRDefault="00C77B07" w:rsidP="00435364">
            <w:pPr>
              <w:jc w:val="both"/>
            </w:pPr>
            <w:r>
              <w:t xml:space="preserve">Požadavky na </w:t>
            </w:r>
            <w:r w:rsidR="00435364">
              <w:t>klasifikovaný zápočet</w:t>
            </w:r>
            <w:r>
              <w:t xml:space="preserve">: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465E29">
              <w:t>Každý student vystoupí jednou před studijní skupinou s krátkou 10 ti minutovou prezentací.  Úspěšné absolvování průběžných testů a závěrečného testu (2 opravné termíny)</w:t>
            </w:r>
            <w:r w:rsidR="00FC04F6">
              <w:t xml:space="preserve"> </w:t>
            </w:r>
            <w:r w:rsidRPr="00465E29">
              <w:t>s minimální úspěšností 60%.</w:t>
            </w:r>
            <w:r w:rsidR="00435364" w:rsidRPr="00465E29">
              <w:t xml:space="preserve"> Závěrečný test tvoří 2 části:</w:t>
            </w:r>
            <w:r w:rsidR="00435364">
              <w:t xml:space="preserve"> </w:t>
            </w:r>
            <w:r w:rsidR="00435364" w:rsidRPr="00465E29">
              <w:t>Gramatika, lexikální znalosti založené na probraném učivu.</w:t>
            </w:r>
            <w:r w:rsidR="00435364">
              <w:t xml:space="preserve"> </w:t>
            </w:r>
            <w:r w:rsidR="00435364" w:rsidRPr="00465E29">
              <w:t>Obchodní dopis.</w:t>
            </w:r>
            <w:r w:rsidR="00435364">
              <w:t xml:space="preserve"> </w:t>
            </w:r>
            <w:r w:rsidR="00435364" w:rsidRPr="00465E29">
              <w:t>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C77B07" w:rsidTr="00435364">
        <w:trPr>
          <w:trHeight w:val="70"/>
        </w:trPr>
        <w:tc>
          <w:tcPr>
            <w:tcW w:w="9855" w:type="dxa"/>
            <w:gridSpan w:val="8"/>
            <w:tcBorders>
              <w:top w:val="nil"/>
            </w:tcBorders>
          </w:tcPr>
          <w:p w:rsidR="00C77B07" w:rsidRPr="00465E29" w:rsidRDefault="00C77B07" w:rsidP="00F2197A">
            <w:pPr>
              <w:jc w:val="both"/>
            </w:pPr>
          </w:p>
        </w:tc>
      </w:tr>
      <w:tr w:rsidR="00C77B07" w:rsidTr="00F2197A">
        <w:trPr>
          <w:trHeight w:val="197"/>
        </w:trPr>
        <w:tc>
          <w:tcPr>
            <w:tcW w:w="3086" w:type="dxa"/>
            <w:tcBorders>
              <w:top w:val="nil"/>
            </w:tcBorders>
            <w:shd w:val="clear" w:color="auto" w:fill="F7CAAC"/>
          </w:tcPr>
          <w:p w:rsidR="00C77B07" w:rsidRPr="00465E29" w:rsidRDefault="00C77B07" w:rsidP="00F2197A">
            <w:pPr>
              <w:jc w:val="both"/>
              <w:rPr>
                <w:b/>
              </w:rPr>
            </w:pPr>
            <w:r w:rsidRPr="00465E29">
              <w:rPr>
                <w:b/>
              </w:rPr>
              <w:t>Garant předmětu</w:t>
            </w:r>
          </w:p>
        </w:tc>
        <w:tc>
          <w:tcPr>
            <w:tcW w:w="6769" w:type="dxa"/>
            <w:gridSpan w:val="7"/>
            <w:tcBorders>
              <w:top w:val="nil"/>
            </w:tcBorders>
          </w:tcPr>
          <w:p w:rsidR="00C77B07" w:rsidRPr="00465E29" w:rsidRDefault="00C77B07" w:rsidP="00F2197A">
            <w:pPr>
              <w:shd w:val="clear" w:color="auto" w:fill="FFFFFF"/>
              <w:spacing w:after="100" w:afterAutospacing="1"/>
              <w:outlineLvl w:val="3"/>
              <w:rPr>
                <w:bCs/>
                <w:color w:val="222222"/>
              </w:rPr>
            </w:pPr>
            <w:r w:rsidRPr="00465E29">
              <w:rPr>
                <w:bCs/>
              </w:rPr>
              <w:t>PhDr. Jana Semotamová</w:t>
            </w:r>
          </w:p>
        </w:tc>
      </w:tr>
      <w:tr w:rsidR="00C77B07" w:rsidTr="00F2197A">
        <w:trPr>
          <w:trHeight w:val="243"/>
        </w:trPr>
        <w:tc>
          <w:tcPr>
            <w:tcW w:w="3086" w:type="dxa"/>
            <w:tcBorders>
              <w:top w:val="nil"/>
            </w:tcBorders>
            <w:shd w:val="clear" w:color="auto" w:fill="F7CAAC"/>
          </w:tcPr>
          <w:p w:rsidR="00C77B07" w:rsidRPr="00465E29" w:rsidRDefault="00C77B07" w:rsidP="00F2197A">
            <w:pPr>
              <w:jc w:val="both"/>
              <w:rPr>
                <w:b/>
              </w:rPr>
            </w:pPr>
            <w:r w:rsidRPr="00465E29">
              <w:rPr>
                <w:b/>
              </w:rPr>
              <w:t>Zapojení garanta do výuky předmětu</w:t>
            </w:r>
          </w:p>
        </w:tc>
        <w:tc>
          <w:tcPr>
            <w:tcW w:w="6769" w:type="dxa"/>
            <w:gridSpan w:val="7"/>
            <w:tcBorders>
              <w:top w:val="nil"/>
            </w:tcBorders>
          </w:tcPr>
          <w:p w:rsidR="00C77B07" w:rsidRPr="00465E29" w:rsidRDefault="00C77B07" w:rsidP="00F2197A">
            <w:pPr>
              <w:jc w:val="both"/>
            </w:pPr>
            <w:r w:rsidRPr="00465E29">
              <w:t>Garant se podílí na cvičeních a dále stanovuje koncepci cvičení a dohlíží na jejich jednotné vedení.</w:t>
            </w:r>
          </w:p>
        </w:tc>
      </w:tr>
      <w:tr w:rsidR="00C77B07" w:rsidTr="00F2197A">
        <w:tc>
          <w:tcPr>
            <w:tcW w:w="3086" w:type="dxa"/>
            <w:shd w:val="clear" w:color="auto" w:fill="F7CAAC"/>
          </w:tcPr>
          <w:p w:rsidR="00C77B07" w:rsidRPr="00465E29" w:rsidRDefault="00C77B07" w:rsidP="00F2197A">
            <w:pPr>
              <w:jc w:val="both"/>
              <w:rPr>
                <w:b/>
              </w:rPr>
            </w:pPr>
            <w:r w:rsidRPr="00465E29">
              <w:rPr>
                <w:b/>
              </w:rPr>
              <w:t>Vyučující</w:t>
            </w:r>
          </w:p>
        </w:tc>
        <w:tc>
          <w:tcPr>
            <w:tcW w:w="6769" w:type="dxa"/>
            <w:gridSpan w:val="7"/>
            <w:tcBorders>
              <w:bottom w:val="nil"/>
            </w:tcBorders>
          </w:tcPr>
          <w:p w:rsidR="00C77B07" w:rsidRPr="00465E29" w:rsidRDefault="00C77B07" w:rsidP="00F2197A">
            <w:pPr>
              <w:jc w:val="both"/>
            </w:pPr>
            <w:r w:rsidRPr="00465E29">
              <w:rPr>
                <w:bCs/>
              </w:rPr>
              <w:t>PhDr. Jana Semotamová</w:t>
            </w:r>
            <w:r>
              <w:rPr>
                <w:bCs/>
              </w:rPr>
              <w:t xml:space="preserve"> </w:t>
            </w:r>
            <w:r>
              <w:t>– cvičení (100%)</w:t>
            </w:r>
          </w:p>
        </w:tc>
      </w:tr>
      <w:tr w:rsidR="00C77B07" w:rsidTr="00F2197A">
        <w:trPr>
          <w:trHeight w:val="170"/>
        </w:trPr>
        <w:tc>
          <w:tcPr>
            <w:tcW w:w="9855" w:type="dxa"/>
            <w:gridSpan w:val="8"/>
            <w:tcBorders>
              <w:top w:val="nil"/>
            </w:tcBorders>
          </w:tcPr>
          <w:p w:rsidR="00C77B07" w:rsidRPr="00B016E9" w:rsidRDefault="00C77B07" w:rsidP="00F2197A">
            <w:pPr>
              <w:jc w:val="both"/>
              <w:rPr>
                <w:sz w:val="16"/>
              </w:rPr>
            </w:pPr>
          </w:p>
        </w:tc>
      </w:tr>
      <w:tr w:rsidR="00C77B07" w:rsidTr="00F2197A">
        <w:tc>
          <w:tcPr>
            <w:tcW w:w="3086" w:type="dxa"/>
            <w:shd w:val="clear" w:color="auto" w:fill="F7CAAC"/>
          </w:tcPr>
          <w:p w:rsidR="00C77B07" w:rsidRPr="00465E29" w:rsidRDefault="00C77B07" w:rsidP="00F2197A">
            <w:pPr>
              <w:jc w:val="both"/>
              <w:rPr>
                <w:b/>
              </w:rPr>
            </w:pPr>
            <w:r w:rsidRPr="00465E29">
              <w:rPr>
                <w:b/>
              </w:rPr>
              <w:t>Stručná anotace předmětu</w:t>
            </w:r>
          </w:p>
        </w:tc>
        <w:tc>
          <w:tcPr>
            <w:tcW w:w="6769" w:type="dxa"/>
            <w:gridSpan w:val="7"/>
            <w:tcBorders>
              <w:bottom w:val="nil"/>
            </w:tcBorders>
          </w:tcPr>
          <w:p w:rsidR="00C77B07" w:rsidRPr="00465E29" w:rsidRDefault="00C77B07" w:rsidP="00F2197A">
            <w:pPr>
              <w:jc w:val="both"/>
            </w:pPr>
          </w:p>
        </w:tc>
      </w:tr>
      <w:tr w:rsidR="00C77B07" w:rsidTr="00F2197A">
        <w:trPr>
          <w:trHeight w:val="3432"/>
        </w:trPr>
        <w:tc>
          <w:tcPr>
            <w:tcW w:w="9855" w:type="dxa"/>
            <w:gridSpan w:val="8"/>
            <w:tcBorders>
              <w:top w:val="nil"/>
              <w:bottom w:val="single" w:sz="12" w:space="0" w:color="auto"/>
            </w:tcBorders>
          </w:tcPr>
          <w:p w:rsidR="00C77B07" w:rsidRPr="00465E29" w:rsidRDefault="00C77B07" w:rsidP="00F2197A">
            <w:pPr>
              <w:jc w:val="both"/>
            </w:pPr>
            <w:r w:rsidRPr="00465E29">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C77B07" w:rsidRPr="00465E29" w:rsidRDefault="00C77B07" w:rsidP="00F2197A">
            <w:pPr>
              <w:jc w:val="both"/>
            </w:pPr>
            <w:r w:rsidRPr="00465E29">
              <w:t>Rovněž si procvičí různé formy písemné a ústní komunikace s dodavateli/zákazníky v rámci obchodních transakcí (poptávka, nabídka, objednávka, stížnost).</w:t>
            </w:r>
            <w:r>
              <w:t xml:space="preserve"> </w:t>
            </w:r>
            <w:r w:rsidRPr="00465E29">
              <w:t>V tomto předmětu se předpokládá znalost angličtiny na úrovni B1-B2 dle Společného evropského referenčního rámce pro jazyky.</w:t>
            </w:r>
            <w:r>
              <w:t xml:space="preserve"> </w:t>
            </w:r>
            <w:r w:rsidRPr="00465E29">
              <w:t xml:space="preserve">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C77B07" w:rsidRPr="00465E29" w:rsidRDefault="00C77B07" w:rsidP="00F2197A">
            <w:pPr>
              <w:jc w:val="both"/>
            </w:pPr>
            <w:r w:rsidRPr="00465E29">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C77B07" w:rsidRPr="00465E29" w:rsidRDefault="00C77B07" w:rsidP="00F2197A">
            <w:pPr>
              <w:jc w:val="both"/>
            </w:pPr>
            <w:r w:rsidRPr="00465E29">
              <w:t>Další získané dovednosti zahrnují:</w:t>
            </w:r>
          </w:p>
          <w:p w:rsidR="00C77B07" w:rsidRPr="00465E29" w:rsidRDefault="00C77B07" w:rsidP="00693D56">
            <w:pPr>
              <w:pStyle w:val="Odstavecseseznamem"/>
              <w:numPr>
                <w:ilvl w:val="0"/>
                <w:numId w:val="30"/>
              </w:numPr>
              <w:ind w:left="247" w:hanging="284"/>
              <w:jc w:val="both"/>
            </w:pPr>
            <w:r w:rsidRPr="00465E29">
              <w:t xml:space="preserve">Tvorba a odpověď na písemnou žádost, písemná nabídka, vytvoření objednávky a její přijetí, fakturování. </w:t>
            </w:r>
          </w:p>
          <w:p w:rsidR="00C77B07" w:rsidRPr="00465E29" w:rsidRDefault="00C77B07" w:rsidP="00693D56">
            <w:pPr>
              <w:pStyle w:val="Odstavecseseznamem"/>
              <w:numPr>
                <w:ilvl w:val="0"/>
                <w:numId w:val="30"/>
              </w:numPr>
              <w:ind w:left="247" w:hanging="284"/>
              <w:jc w:val="both"/>
            </w:pPr>
            <w:r w:rsidRPr="00465E29">
              <w:t xml:space="preserve">Jednání se zákazníky při prodeji a v případě reklamace. </w:t>
            </w:r>
          </w:p>
          <w:p w:rsidR="00C77B07" w:rsidRPr="00465E29" w:rsidRDefault="00C77B07" w:rsidP="00693D56">
            <w:pPr>
              <w:pStyle w:val="Odstavecseseznamem"/>
              <w:numPr>
                <w:ilvl w:val="0"/>
                <w:numId w:val="30"/>
              </w:numPr>
              <w:ind w:left="247" w:hanging="284"/>
              <w:jc w:val="both"/>
            </w:pPr>
            <w:r w:rsidRPr="00465E29">
              <w:t xml:space="preserve">Poskytování informací, stížnosti a omluvy.  </w:t>
            </w:r>
          </w:p>
        </w:tc>
      </w:tr>
      <w:tr w:rsidR="00C77B07" w:rsidTr="00F2197A">
        <w:trPr>
          <w:trHeight w:val="265"/>
        </w:trPr>
        <w:tc>
          <w:tcPr>
            <w:tcW w:w="3653" w:type="dxa"/>
            <w:gridSpan w:val="2"/>
            <w:tcBorders>
              <w:top w:val="nil"/>
            </w:tcBorders>
            <w:shd w:val="clear" w:color="auto" w:fill="F7CAAC"/>
          </w:tcPr>
          <w:p w:rsidR="00C77B07" w:rsidRPr="00465E29" w:rsidRDefault="00C77B07" w:rsidP="00F2197A">
            <w:pPr>
              <w:jc w:val="both"/>
            </w:pPr>
            <w:r w:rsidRPr="00465E29">
              <w:rPr>
                <w:b/>
              </w:rPr>
              <w:t>Studijní literatura a studijní pomůcky</w:t>
            </w:r>
          </w:p>
        </w:tc>
        <w:tc>
          <w:tcPr>
            <w:tcW w:w="6202" w:type="dxa"/>
            <w:gridSpan w:val="6"/>
            <w:tcBorders>
              <w:top w:val="nil"/>
              <w:bottom w:val="nil"/>
            </w:tcBorders>
          </w:tcPr>
          <w:p w:rsidR="00C77B07" w:rsidRPr="00465E29" w:rsidRDefault="00C77B07" w:rsidP="00F2197A">
            <w:pPr>
              <w:jc w:val="both"/>
            </w:pPr>
          </w:p>
        </w:tc>
      </w:tr>
      <w:tr w:rsidR="00C77B07" w:rsidTr="00F2197A">
        <w:trPr>
          <w:trHeight w:val="553"/>
        </w:trPr>
        <w:tc>
          <w:tcPr>
            <w:tcW w:w="9855" w:type="dxa"/>
            <w:gridSpan w:val="8"/>
            <w:tcBorders>
              <w:top w:val="nil"/>
            </w:tcBorders>
          </w:tcPr>
          <w:p w:rsidR="00C77B07" w:rsidRPr="00465E29" w:rsidRDefault="00C77B07" w:rsidP="00F2197A">
            <w:pPr>
              <w:jc w:val="both"/>
              <w:rPr>
                <w:b/>
              </w:rPr>
            </w:pPr>
            <w:r w:rsidRPr="00465E29">
              <w:rPr>
                <w:b/>
              </w:rPr>
              <w:t>Povinná literatura</w:t>
            </w:r>
          </w:p>
          <w:p w:rsidR="00435364" w:rsidRPr="00465E29" w:rsidRDefault="00435364" w:rsidP="00435364">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C77B07" w:rsidRPr="00465E29" w:rsidRDefault="00C77B07" w:rsidP="00F2197A">
            <w:pPr>
              <w:jc w:val="both"/>
            </w:pPr>
            <w:r w:rsidRPr="00465E29">
              <w:t xml:space="preserve">POWELL, M. </w:t>
            </w:r>
            <w:r w:rsidRPr="00465E29">
              <w:rPr>
                <w:i/>
              </w:rPr>
              <w:t xml:space="preserve">In Company Intermediate 3.0. </w:t>
            </w:r>
            <w:r w:rsidRPr="00465E29">
              <w:t>Oxford: Macmillan, 2014, 159 s. ISBN 978-0-230-45520-7.</w:t>
            </w:r>
          </w:p>
          <w:p w:rsidR="00C77B07" w:rsidRPr="00465E29" w:rsidRDefault="00C77B07" w:rsidP="00F2197A">
            <w:pPr>
              <w:jc w:val="both"/>
              <w:rPr>
                <w:b/>
              </w:rPr>
            </w:pPr>
            <w:r w:rsidRPr="00465E29">
              <w:rPr>
                <w:b/>
              </w:rPr>
              <w:t>Doporučená literatura</w:t>
            </w:r>
          </w:p>
          <w:p w:rsidR="00C77B07" w:rsidRPr="00465E29" w:rsidRDefault="00C77B07" w:rsidP="00F2197A">
            <w:pPr>
              <w:jc w:val="both"/>
            </w:pPr>
            <w:r w:rsidRPr="00465E29">
              <w:t xml:space="preserve">ASHLEY, A. </w:t>
            </w:r>
            <w:r w:rsidRPr="00465E29">
              <w:rPr>
                <w:i/>
              </w:rPr>
              <w:t>Oxford Handbook Of Commercial Correspondence</w:t>
            </w:r>
            <w:r w:rsidRPr="00465E29">
              <w:t>. Oxford: Oxford University Press, 2003, 304 s. ISBN 0-19-427406-3.</w:t>
            </w:r>
          </w:p>
          <w:p w:rsidR="00C77B07" w:rsidRPr="00465E29" w:rsidRDefault="00C77B07" w:rsidP="00F2197A">
            <w:pPr>
              <w:jc w:val="both"/>
              <w:rPr>
                <w:i/>
              </w:rPr>
            </w:pPr>
            <w:r w:rsidRPr="00465E29">
              <w:t xml:space="preserve">BABÁKOVÁ, J. </w:t>
            </w:r>
            <w:r w:rsidRPr="00465E29">
              <w:rPr>
                <w:i/>
              </w:rPr>
              <w:t xml:space="preserve">Anglická obchodní korespondence. </w:t>
            </w:r>
            <w:r w:rsidRPr="00465E29">
              <w:t>1. vyd. Plzeň: Fraus, 1999, 128 s. ISBN 80-7238-051-6.</w:t>
            </w:r>
          </w:p>
          <w:p w:rsidR="00C77B07" w:rsidRPr="00465E29" w:rsidRDefault="00C77B07" w:rsidP="00F2197A">
            <w:pPr>
              <w:jc w:val="both"/>
            </w:pPr>
            <w:r w:rsidRPr="00465E29">
              <w:t xml:space="preserve">EMMERSON, P. </w:t>
            </w:r>
            <w:r w:rsidRPr="00465E29">
              <w:rPr>
                <w:i/>
              </w:rPr>
              <w:t xml:space="preserve">Business Builder Intermediate. </w:t>
            </w:r>
            <w:r w:rsidRPr="00465E29">
              <w:t>Oxford: Macmillan, 2006, 271 s. ISBN 978-0-3337-5492-4.</w:t>
            </w:r>
          </w:p>
          <w:p w:rsidR="00435364" w:rsidRDefault="00C77B07" w:rsidP="00435364">
            <w:pPr>
              <w:jc w:val="both"/>
            </w:pPr>
            <w:r w:rsidRPr="00465E29">
              <w:t xml:space="preserve">HUGHES, J. </w:t>
            </w:r>
            <w:r w:rsidRPr="00465E29">
              <w:rPr>
                <w:i/>
              </w:rPr>
              <w:t xml:space="preserve">Telephone English. </w:t>
            </w:r>
            <w:r w:rsidRPr="00465E29">
              <w:t>Oxford: Macmillan, 2006, 96 s. ISBN 978-1-4050-8219-8.</w:t>
            </w:r>
            <w:r w:rsidR="00435364" w:rsidRPr="00465E29">
              <w:t xml:space="preserve"> </w:t>
            </w:r>
          </w:p>
          <w:p w:rsidR="00C77B07" w:rsidRPr="00465E29" w:rsidRDefault="00435364" w:rsidP="00F2197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465E29" w:rsidRDefault="00C77B07" w:rsidP="00F2197A">
            <w:pPr>
              <w:jc w:val="center"/>
              <w:rPr>
                <w:b/>
              </w:rPr>
            </w:pPr>
            <w:r w:rsidRPr="00465E29">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465E29" w:rsidRDefault="00C77B07" w:rsidP="00F2197A">
            <w:pPr>
              <w:jc w:val="both"/>
            </w:pPr>
            <w:r w:rsidRPr="00465E29">
              <w:rPr>
                <w:b/>
              </w:rPr>
              <w:t>Rozsah konzultací (soustředění)</w:t>
            </w:r>
          </w:p>
        </w:tc>
        <w:tc>
          <w:tcPr>
            <w:tcW w:w="889" w:type="dxa"/>
            <w:tcBorders>
              <w:top w:val="single" w:sz="2" w:space="0" w:color="auto"/>
            </w:tcBorders>
          </w:tcPr>
          <w:p w:rsidR="00C77B07" w:rsidRPr="00465E29" w:rsidRDefault="00C77B07" w:rsidP="00F2197A">
            <w:pPr>
              <w:jc w:val="both"/>
            </w:pPr>
            <w:r w:rsidRPr="00465E29">
              <w:t>10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Pr="00465E29" w:rsidRDefault="00C77B07" w:rsidP="00F2197A">
            <w:pPr>
              <w:jc w:val="both"/>
              <w:rPr>
                <w:b/>
              </w:rPr>
            </w:pPr>
            <w:r w:rsidRPr="00465E29">
              <w:rPr>
                <w:b/>
              </w:rPr>
              <w:t>Informace o způsobu kontaktu s vyučujícím</w:t>
            </w:r>
          </w:p>
        </w:tc>
      </w:tr>
      <w:tr w:rsidR="00C77B07" w:rsidTr="00F2197A">
        <w:trPr>
          <w:trHeight w:val="680"/>
        </w:trPr>
        <w:tc>
          <w:tcPr>
            <w:tcW w:w="9855" w:type="dxa"/>
            <w:gridSpan w:val="8"/>
          </w:tcPr>
          <w:p w:rsidR="00C77B07" w:rsidRPr="00465E29" w:rsidRDefault="00C77B07" w:rsidP="00F2197A">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5364" w:rsidRDefault="004353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Pr="00465E29" w:rsidRDefault="00C77B07" w:rsidP="00F2197A">
            <w:pPr>
              <w:jc w:val="both"/>
              <w:rPr>
                <w:b/>
              </w:rPr>
            </w:pPr>
            <w:r w:rsidRPr="00465E29">
              <w:rPr>
                <w:b/>
              </w:rPr>
              <w:t>Název studijního předmětu</w:t>
            </w:r>
          </w:p>
        </w:tc>
        <w:tc>
          <w:tcPr>
            <w:tcW w:w="6769" w:type="dxa"/>
            <w:gridSpan w:val="7"/>
            <w:tcBorders>
              <w:top w:val="double" w:sz="4" w:space="0" w:color="auto"/>
            </w:tcBorders>
          </w:tcPr>
          <w:p w:rsidR="00C77B07" w:rsidRPr="00465E29" w:rsidRDefault="00271CE5" w:rsidP="00F2197A">
            <w:pPr>
              <w:jc w:val="both"/>
            </w:pPr>
            <w:ins w:id="557" w:author="Michal Pilík" w:date="2018-09-15T12:53:00Z">
              <w:r>
                <w:t>Cizí jazyk 4 (</w:t>
              </w:r>
            </w:ins>
            <w:r w:rsidR="00C77B07" w:rsidRPr="00465E29">
              <w:t xml:space="preserve">Angličtina </w:t>
            </w:r>
            <w:ins w:id="558" w:author="Michal Pilík" w:date="2018-09-20T10:39:00Z">
              <w:r w:rsidR="00AE4ACA">
                <w:t>4</w:t>
              </w:r>
            </w:ins>
            <w:del w:id="559" w:author="Michal Pilík" w:date="2018-09-20T10:39:00Z">
              <w:r w:rsidR="00C77B07" w:rsidRPr="00465E29" w:rsidDel="00AE4ACA">
                <w:delText>- CJ1</w:delText>
              </w:r>
            </w:del>
            <w:ins w:id="560" w:author="Michal Pilík" w:date="2018-09-15T12:53:00Z">
              <w:r>
                <w:t>)</w:t>
              </w:r>
            </w:ins>
          </w:p>
        </w:tc>
      </w:tr>
      <w:tr w:rsidR="00C77B07" w:rsidTr="00F2197A">
        <w:trPr>
          <w:trHeight w:val="249"/>
        </w:trPr>
        <w:tc>
          <w:tcPr>
            <w:tcW w:w="3086" w:type="dxa"/>
            <w:shd w:val="clear" w:color="auto" w:fill="F7CAAC"/>
          </w:tcPr>
          <w:p w:rsidR="00C77B07" w:rsidRPr="00465E29" w:rsidRDefault="00C77B07" w:rsidP="00F2197A">
            <w:pPr>
              <w:jc w:val="both"/>
              <w:rPr>
                <w:b/>
              </w:rPr>
            </w:pPr>
            <w:r w:rsidRPr="00465E29">
              <w:rPr>
                <w:b/>
              </w:rPr>
              <w:t>Typ předmětu</w:t>
            </w:r>
          </w:p>
        </w:tc>
        <w:tc>
          <w:tcPr>
            <w:tcW w:w="3406" w:type="dxa"/>
            <w:gridSpan w:val="4"/>
          </w:tcPr>
          <w:p w:rsidR="00C77B07" w:rsidRPr="00465E29" w:rsidRDefault="00C77B07" w:rsidP="00F2197A">
            <w:pPr>
              <w:jc w:val="both"/>
            </w:pPr>
            <w:r w:rsidRPr="00465E29">
              <w:t>povinný „P“</w:t>
            </w:r>
          </w:p>
        </w:tc>
        <w:tc>
          <w:tcPr>
            <w:tcW w:w="2695" w:type="dxa"/>
            <w:gridSpan w:val="2"/>
            <w:shd w:val="clear" w:color="auto" w:fill="F7CAAC"/>
          </w:tcPr>
          <w:p w:rsidR="00C77B07" w:rsidRPr="00465E29" w:rsidRDefault="00C77B07" w:rsidP="00F2197A">
            <w:pPr>
              <w:jc w:val="both"/>
            </w:pPr>
            <w:r w:rsidRPr="00465E29">
              <w:rPr>
                <w:b/>
              </w:rPr>
              <w:t>doporučený ročník / semestr</w:t>
            </w:r>
          </w:p>
        </w:tc>
        <w:tc>
          <w:tcPr>
            <w:tcW w:w="668" w:type="dxa"/>
          </w:tcPr>
          <w:p w:rsidR="00C77B07" w:rsidRPr="00465E29" w:rsidRDefault="00C77B07" w:rsidP="00F2197A">
            <w:pPr>
              <w:jc w:val="both"/>
            </w:pPr>
            <w:r w:rsidRPr="00465E29">
              <w:t>2/L</w:t>
            </w:r>
          </w:p>
        </w:tc>
      </w:tr>
      <w:tr w:rsidR="00C77B07" w:rsidTr="00F2197A">
        <w:tc>
          <w:tcPr>
            <w:tcW w:w="3086" w:type="dxa"/>
            <w:shd w:val="clear" w:color="auto" w:fill="F7CAAC"/>
          </w:tcPr>
          <w:p w:rsidR="00C77B07" w:rsidRPr="00465E29" w:rsidRDefault="00C77B07" w:rsidP="00F2197A">
            <w:pPr>
              <w:jc w:val="both"/>
              <w:rPr>
                <w:b/>
              </w:rPr>
            </w:pPr>
            <w:r w:rsidRPr="00465E29">
              <w:rPr>
                <w:b/>
              </w:rPr>
              <w:t>Rozsah studijního předmětu</w:t>
            </w:r>
          </w:p>
        </w:tc>
        <w:tc>
          <w:tcPr>
            <w:tcW w:w="1701" w:type="dxa"/>
            <w:gridSpan w:val="2"/>
          </w:tcPr>
          <w:p w:rsidR="00C77B07" w:rsidRPr="00465E29" w:rsidRDefault="00C77B07" w:rsidP="00F2197A">
            <w:pPr>
              <w:jc w:val="both"/>
            </w:pPr>
            <w:r w:rsidRPr="00465E29">
              <w:t>39c</w:t>
            </w:r>
          </w:p>
        </w:tc>
        <w:tc>
          <w:tcPr>
            <w:tcW w:w="889" w:type="dxa"/>
            <w:shd w:val="clear" w:color="auto" w:fill="F7CAAC"/>
          </w:tcPr>
          <w:p w:rsidR="00C77B07" w:rsidRPr="00465E29" w:rsidRDefault="00C77B07" w:rsidP="00F2197A">
            <w:pPr>
              <w:jc w:val="both"/>
              <w:rPr>
                <w:b/>
              </w:rPr>
            </w:pPr>
            <w:r w:rsidRPr="00465E29">
              <w:rPr>
                <w:b/>
              </w:rPr>
              <w:t xml:space="preserve">hod. </w:t>
            </w:r>
          </w:p>
        </w:tc>
        <w:tc>
          <w:tcPr>
            <w:tcW w:w="816" w:type="dxa"/>
          </w:tcPr>
          <w:p w:rsidR="00C77B07" w:rsidRPr="00465E29" w:rsidRDefault="00C77B07" w:rsidP="00F2197A">
            <w:pPr>
              <w:jc w:val="both"/>
            </w:pPr>
            <w:r w:rsidRPr="00465E29">
              <w:t>39</w:t>
            </w:r>
          </w:p>
        </w:tc>
        <w:tc>
          <w:tcPr>
            <w:tcW w:w="2156" w:type="dxa"/>
            <w:shd w:val="clear" w:color="auto" w:fill="F7CAAC"/>
          </w:tcPr>
          <w:p w:rsidR="00C77B07" w:rsidRPr="00465E29" w:rsidRDefault="00C77B07" w:rsidP="00F2197A">
            <w:pPr>
              <w:jc w:val="both"/>
              <w:rPr>
                <w:b/>
              </w:rPr>
            </w:pPr>
            <w:r w:rsidRPr="00465E29">
              <w:rPr>
                <w:b/>
              </w:rPr>
              <w:t>kreditů</w:t>
            </w:r>
          </w:p>
        </w:tc>
        <w:tc>
          <w:tcPr>
            <w:tcW w:w="1207" w:type="dxa"/>
            <w:gridSpan w:val="2"/>
          </w:tcPr>
          <w:p w:rsidR="00C77B07" w:rsidRPr="00465E29" w:rsidRDefault="00C77B07" w:rsidP="00F2197A">
            <w:pPr>
              <w:jc w:val="both"/>
            </w:pPr>
            <w:r w:rsidRPr="00465E29">
              <w:t>4</w:t>
            </w:r>
          </w:p>
        </w:tc>
      </w:tr>
      <w:tr w:rsidR="00C77B07" w:rsidTr="00F2197A">
        <w:tc>
          <w:tcPr>
            <w:tcW w:w="3086" w:type="dxa"/>
            <w:shd w:val="clear" w:color="auto" w:fill="F7CAAC"/>
          </w:tcPr>
          <w:p w:rsidR="00C77B07" w:rsidRPr="00465E29" w:rsidRDefault="00C77B07" w:rsidP="00F2197A">
            <w:pPr>
              <w:jc w:val="both"/>
              <w:rPr>
                <w:b/>
              </w:rPr>
            </w:pPr>
            <w:r w:rsidRPr="00465E29">
              <w:rPr>
                <w:b/>
              </w:rPr>
              <w:t>Prerekvizity, korekvizity, ekvivalence</w:t>
            </w:r>
          </w:p>
        </w:tc>
        <w:tc>
          <w:tcPr>
            <w:tcW w:w="6769" w:type="dxa"/>
            <w:gridSpan w:val="7"/>
          </w:tcPr>
          <w:p w:rsidR="00C77B07" w:rsidRPr="00465E29" w:rsidRDefault="00C77B07" w:rsidP="00F2197A">
            <w:pPr>
              <w:jc w:val="both"/>
            </w:pPr>
          </w:p>
        </w:tc>
      </w:tr>
      <w:tr w:rsidR="00C77B07" w:rsidTr="00F2197A">
        <w:tc>
          <w:tcPr>
            <w:tcW w:w="3086" w:type="dxa"/>
            <w:shd w:val="clear" w:color="auto" w:fill="F7CAAC"/>
          </w:tcPr>
          <w:p w:rsidR="00C77B07" w:rsidRPr="00465E29" w:rsidRDefault="00C77B07" w:rsidP="00F2197A">
            <w:pPr>
              <w:jc w:val="both"/>
              <w:rPr>
                <w:b/>
              </w:rPr>
            </w:pPr>
            <w:r w:rsidRPr="00465E29">
              <w:rPr>
                <w:b/>
              </w:rPr>
              <w:t>Způsob ověření studijních výsledků</w:t>
            </w:r>
          </w:p>
        </w:tc>
        <w:tc>
          <w:tcPr>
            <w:tcW w:w="3406" w:type="dxa"/>
            <w:gridSpan w:val="4"/>
          </w:tcPr>
          <w:p w:rsidR="00C77B07" w:rsidRPr="00465E29" w:rsidRDefault="00C77B07" w:rsidP="00F2197A">
            <w:pPr>
              <w:jc w:val="both"/>
            </w:pPr>
            <w:r w:rsidRPr="00465E29">
              <w:t>zápočet, zkouška</w:t>
            </w:r>
          </w:p>
        </w:tc>
        <w:tc>
          <w:tcPr>
            <w:tcW w:w="2156" w:type="dxa"/>
            <w:shd w:val="clear" w:color="auto" w:fill="F7CAAC"/>
          </w:tcPr>
          <w:p w:rsidR="00C77B07" w:rsidRPr="00465E29" w:rsidRDefault="00C77B07" w:rsidP="00F2197A">
            <w:pPr>
              <w:jc w:val="both"/>
              <w:rPr>
                <w:b/>
              </w:rPr>
            </w:pPr>
            <w:r w:rsidRPr="00465E29">
              <w:rPr>
                <w:b/>
              </w:rPr>
              <w:t>Forma výuky</w:t>
            </w:r>
          </w:p>
        </w:tc>
        <w:tc>
          <w:tcPr>
            <w:tcW w:w="1207" w:type="dxa"/>
            <w:gridSpan w:val="2"/>
          </w:tcPr>
          <w:p w:rsidR="00C77B07" w:rsidRPr="00465E29" w:rsidRDefault="00C77B07" w:rsidP="00F2197A">
            <w:pPr>
              <w:jc w:val="both"/>
            </w:pPr>
            <w:r w:rsidRPr="00465E29">
              <w:t>cvičení</w:t>
            </w:r>
          </w:p>
        </w:tc>
      </w:tr>
      <w:tr w:rsidR="00C77B07" w:rsidTr="00F2197A">
        <w:tc>
          <w:tcPr>
            <w:tcW w:w="3086" w:type="dxa"/>
            <w:shd w:val="clear" w:color="auto" w:fill="F7CAAC"/>
          </w:tcPr>
          <w:p w:rsidR="00C77B07" w:rsidRPr="00465E29" w:rsidRDefault="00C77B07" w:rsidP="00F2197A">
            <w:pPr>
              <w:jc w:val="both"/>
              <w:rPr>
                <w:b/>
              </w:rPr>
            </w:pPr>
            <w:r w:rsidRPr="00465E29">
              <w:rPr>
                <w:b/>
              </w:rPr>
              <w:t>Forma způsobu ověření studijních výsledků a další požadavky na studenta</w:t>
            </w:r>
          </w:p>
        </w:tc>
        <w:tc>
          <w:tcPr>
            <w:tcW w:w="6769" w:type="dxa"/>
            <w:gridSpan w:val="7"/>
            <w:tcBorders>
              <w:bottom w:val="nil"/>
            </w:tcBorders>
          </w:tcPr>
          <w:p w:rsidR="00C77B07" w:rsidRPr="00465E29" w:rsidRDefault="00C77B07" w:rsidP="00F2197A">
            <w:pPr>
              <w:jc w:val="both"/>
            </w:pPr>
            <w:r w:rsidRPr="00465E29">
              <w:t>Způsob zakončení předmětu – zápočet, zkouška</w:t>
            </w:r>
          </w:p>
          <w:p w:rsidR="00435364" w:rsidRDefault="00C77B07" w:rsidP="00435364">
            <w:pPr>
              <w:jc w:val="both"/>
            </w:pPr>
            <w:r w:rsidRPr="00465E29">
              <w:t xml:space="preserve">Požadavky na </w:t>
            </w:r>
            <w:r w:rsidR="00435364">
              <w:t>zápočet</w:t>
            </w:r>
            <w:r>
              <w:t xml:space="preserve">: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 ti minutovou prezentací.</w:t>
            </w:r>
            <w:r>
              <w:t xml:space="preserve"> </w:t>
            </w:r>
            <w:r w:rsidRPr="00465E29">
              <w:t>Úspěšné absolvování průběžných testů a závěrečného testu (1 opravný termín)</w:t>
            </w:r>
            <w:r w:rsidR="00FC04F6">
              <w:t xml:space="preserve"> </w:t>
            </w:r>
            <w:r w:rsidRPr="00465E29">
              <w:t>s minimální úspěšností 60%.</w:t>
            </w:r>
            <w:r>
              <w:t xml:space="preserve"> </w:t>
            </w:r>
          </w:p>
          <w:p w:rsidR="00C77B07" w:rsidRPr="00465E29" w:rsidRDefault="00435364" w:rsidP="00435364">
            <w:pPr>
              <w:jc w:val="both"/>
            </w:pPr>
            <w:r>
              <w:t xml:space="preserve">Požadavky na zkoušku: </w:t>
            </w:r>
            <w:r w:rsidR="00C77B07" w:rsidRPr="00465E29">
              <w:t xml:space="preserve">Získání zápočtu je podmínkou k připuštění k ústní zkoušce. </w:t>
            </w:r>
            <w:r w:rsidRPr="00465E29">
              <w:t>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r>
              <w:t xml:space="preserve"> </w:t>
            </w:r>
            <w:r w:rsidRPr="00465E29">
              <w:t>Licencované databáze univerzitní knihovny UTB jsou k dispozici k vyhledávání odborné literatury a časopisů, které lze využít k přípravě na bakalářskou práci. Anglické zdroje v podobě odborných časopisů jsou pro studenty F</w:t>
            </w:r>
            <w:r>
              <w:t>a</w:t>
            </w:r>
            <w:r w:rsidRPr="00465E29">
              <w:t>ME materiálem, který by měli umět zpracovat.</w:t>
            </w:r>
          </w:p>
        </w:tc>
      </w:tr>
      <w:tr w:rsidR="00C77B07" w:rsidTr="00435364">
        <w:trPr>
          <w:trHeight w:val="70"/>
        </w:trPr>
        <w:tc>
          <w:tcPr>
            <w:tcW w:w="9855" w:type="dxa"/>
            <w:gridSpan w:val="8"/>
            <w:tcBorders>
              <w:top w:val="nil"/>
            </w:tcBorders>
          </w:tcPr>
          <w:p w:rsidR="00C77B07" w:rsidRPr="00465E29" w:rsidRDefault="00C77B07" w:rsidP="00FC04F6">
            <w:pPr>
              <w:jc w:val="both"/>
            </w:pPr>
          </w:p>
        </w:tc>
      </w:tr>
      <w:tr w:rsidR="00C77B07" w:rsidTr="00F2197A">
        <w:trPr>
          <w:trHeight w:val="197"/>
        </w:trPr>
        <w:tc>
          <w:tcPr>
            <w:tcW w:w="3086" w:type="dxa"/>
            <w:tcBorders>
              <w:top w:val="nil"/>
            </w:tcBorders>
            <w:shd w:val="clear" w:color="auto" w:fill="F7CAAC"/>
          </w:tcPr>
          <w:p w:rsidR="00C77B07" w:rsidRPr="00465E29" w:rsidRDefault="00C77B07" w:rsidP="00F2197A">
            <w:pPr>
              <w:jc w:val="both"/>
              <w:rPr>
                <w:b/>
              </w:rPr>
            </w:pPr>
            <w:r w:rsidRPr="00465E29">
              <w:rPr>
                <w:b/>
              </w:rPr>
              <w:t>Garant předmětu</w:t>
            </w:r>
          </w:p>
        </w:tc>
        <w:tc>
          <w:tcPr>
            <w:tcW w:w="6769" w:type="dxa"/>
            <w:gridSpan w:val="7"/>
            <w:tcBorders>
              <w:top w:val="nil"/>
            </w:tcBorders>
          </w:tcPr>
          <w:p w:rsidR="00C77B07" w:rsidRPr="00465E29" w:rsidRDefault="00C77B07" w:rsidP="00F2197A">
            <w:pPr>
              <w:shd w:val="clear" w:color="auto" w:fill="FFFFFF"/>
              <w:spacing w:after="100" w:afterAutospacing="1"/>
              <w:outlineLvl w:val="3"/>
              <w:rPr>
                <w:bCs/>
                <w:color w:val="222222"/>
              </w:rPr>
            </w:pPr>
            <w:r w:rsidRPr="00465E29">
              <w:rPr>
                <w:bCs/>
              </w:rPr>
              <w:t>PhDr. Jana Semotamová</w:t>
            </w:r>
          </w:p>
        </w:tc>
      </w:tr>
      <w:tr w:rsidR="00C77B07" w:rsidTr="00F2197A">
        <w:trPr>
          <w:trHeight w:val="243"/>
        </w:trPr>
        <w:tc>
          <w:tcPr>
            <w:tcW w:w="3086" w:type="dxa"/>
            <w:tcBorders>
              <w:top w:val="nil"/>
            </w:tcBorders>
            <w:shd w:val="clear" w:color="auto" w:fill="F7CAAC"/>
          </w:tcPr>
          <w:p w:rsidR="00C77B07" w:rsidRPr="00465E29" w:rsidRDefault="00C77B07" w:rsidP="00F2197A">
            <w:pPr>
              <w:jc w:val="both"/>
              <w:rPr>
                <w:b/>
              </w:rPr>
            </w:pPr>
            <w:r w:rsidRPr="00465E29">
              <w:rPr>
                <w:b/>
              </w:rPr>
              <w:t>Zapojení garanta do výuky předmětu</w:t>
            </w:r>
          </w:p>
        </w:tc>
        <w:tc>
          <w:tcPr>
            <w:tcW w:w="6769" w:type="dxa"/>
            <w:gridSpan w:val="7"/>
            <w:tcBorders>
              <w:top w:val="nil"/>
            </w:tcBorders>
          </w:tcPr>
          <w:p w:rsidR="00C77B07" w:rsidRPr="00465E29" w:rsidRDefault="00C77B07" w:rsidP="00F2197A">
            <w:pPr>
              <w:jc w:val="both"/>
            </w:pPr>
            <w:r w:rsidRPr="00465E29">
              <w:t>Garant se podílí na cvičeních a dále stanovuje koncepci cvičení a dohlíží na jejich jednotné vedení.</w:t>
            </w:r>
          </w:p>
        </w:tc>
      </w:tr>
      <w:tr w:rsidR="00C77B07" w:rsidTr="00F2197A">
        <w:tc>
          <w:tcPr>
            <w:tcW w:w="3086" w:type="dxa"/>
            <w:shd w:val="clear" w:color="auto" w:fill="F7CAAC"/>
          </w:tcPr>
          <w:p w:rsidR="00C77B07" w:rsidRPr="00465E29" w:rsidRDefault="00C77B07" w:rsidP="00F2197A">
            <w:pPr>
              <w:jc w:val="both"/>
              <w:rPr>
                <w:b/>
              </w:rPr>
            </w:pPr>
            <w:r w:rsidRPr="00465E29">
              <w:rPr>
                <w:b/>
              </w:rPr>
              <w:t>Vyučující</w:t>
            </w:r>
          </w:p>
        </w:tc>
        <w:tc>
          <w:tcPr>
            <w:tcW w:w="6769" w:type="dxa"/>
            <w:gridSpan w:val="7"/>
            <w:tcBorders>
              <w:bottom w:val="nil"/>
            </w:tcBorders>
          </w:tcPr>
          <w:p w:rsidR="00C77B07" w:rsidRPr="00465E29" w:rsidRDefault="00C77B07" w:rsidP="00F2197A">
            <w:pPr>
              <w:jc w:val="both"/>
            </w:pPr>
            <w:r w:rsidRPr="00465E29">
              <w:rPr>
                <w:bCs/>
              </w:rPr>
              <w:t>PhDr. Jana Semotamová</w:t>
            </w:r>
            <w:r>
              <w:rPr>
                <w:bCs/>
              </w:rPr>
              <w:t xml:space="preserve"> </w:t>
            </w:r>
            <w:r>
              <w:t>– cvičení (100%)</w:t>
            </w:r>
          </w:p>
        </w:tc>
      </w:tr>
      <w:tr w:rsidR="00C77B07" w:rsidTr="00F2197A">
        <w:trPr>
          <w:trHeight w:val="162"/>
        </w:trPr>
        <w:tc>
          <w:tcPr>
            <w:tcW w:w="9855" w:type="dxa"/>
            <w:gridSpan w:val="8"/>
            <w:tcBorders>
              <w:top w:val="nil"/>
            </w:tcBorders>
          </w:tcPr>
          <w:p w:rsidR="00C77B07" w:rsidRPr="00DA4CEE" w:rsidRDefault="00C77B07" w:rsidP="00F2197A">
            <w:pPr>
              <w:jc w:val="both"/>
              <w:rPr>
                <w:sz w:val="16"/>
              </w:rPr>
            </w:pPr>
          </w:p>
        </w:tc>
      </w:tr>
      <w:tr w:rsidR="00C77B07" w:rsidTr="00F2197A">
        <w:tc>
          <w:tcPr>
            <w:tcW w:w="3086" w:type="dxa"/>
            <w:shd w:val="clear" w:color="auto" w:fill="F7CAAC"/>
          </w:tcPr>
          <w:p w:rsidR="00C77B07" w:rsidRPr="00465E29" w:rsidRDefault="00C77B07" w:rsidP="00F2197A">
            <w:pPr>
              <w:jc w:val="both"/>
              <w:rPr>
                <w:b/>
              </w:rPr>
            </w:pPr>
            <w:r w:rsidRPr="00465E29">
              <w:rPr>
                <w:b/>
              </w:rPr>
              <w:t>Stručná anotace předmětu</w:t>
            </w:r>
          </w:p>
        </w:tc>
        <w:tc>
          <w:tcPr>
            <w:tcW w:w="6769" w:type="dxa"/>
            <w:gridSpan w:val="7"/>
            <w:tcBorders>
              <w:bottom w:val="nil"/>
            </w:tcBorders>
          </w:tcPr>
          <w:p w:rsidR="00C77B07" w:rsidRPr="00465E29" w:rsidRDefault="00C77B07" w:rsidP="00F2197A">
            <w:pPr>
              <w:jc w:val="both"/>
            </w:pPr>
          </w:p>
        </w:tc>
      </w:tr>
      <w:tr w:rsidR="00C77B07" w:rsidTr="00F2197A">
        <w:trPr>
          <w:trHeight w:val="2510"/>
        </w:trPr>
        <w:tc>
          <w:tcPr>
            <w:tcW w:w="9855" w:type="dxa"/>
            <w:gridSpan w:val="8"/>
            <w:tcBorders>
              <w:top w:val="nil"/>
              <w:bottom w:val="single" w:sz="12" w:space="0" w:color="auto"/>
            </w:tcBorders>
          </w:tcPr>
          <w:p w:rsidR="00C77B07" w:rsidRPr="00465E29" w:rsidRDefault="00C77B07" w:rsidP="00F2197A">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t xml:space="preserve"> </w:t>
            </w:r>
            <w:r w:rsidRPr="00465E29">
              <w:t>V tomto předmětu se předpokládá znalost angličtiny na úrovni B2 dle Společného evropského referenčního rámce pro jazyky.</w:t>
            </w:r>
            <w:r>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t xml:space="preserve"> </w:t>
            </w:r>
            <w:r w:rsidRPr="00465E29">
              <w:t>Student dokáže zpracovat svůj životopis a motivační dopis, který může použít při žádosti o zaměstnání v zahraničí.</w:t>
            </w:r>
          </w:p>
        </w:tc>
      </w:tr>
      <w:tr w:rsidR="00C77B07" w:rsidTr="00F2197A">
        <w:trPr>
          <w:trHeight w:val="265"/>
        </w:trPr>
        <w:tc>
          <w:tcPr>
            <w:tcW w:w="3653" w:type="dxa"/>
            <w:gridSpan w:val="2"/>
            <w:tcBorders>
              <w:top w:val="nil"/>
            </w:tcBorders>
            <w:shd w:val="clear" w:color="auto" w:fill="F7CAAC"/>
          </w:tcPr>
          <w:p w:rsidR="00C77B07" w:rsidRPr="00465E29" w:rsidRDefault="00C77B07" w:rsidP="00F2197A">
            <w:pPr>
              <w:jc w:val="both"/>
            </w:pPr>
            <w:r w:rsidRPr="00465E29">
              <w:rPr>
                <w:b/>
              </w:rPr>
              <w:t>Studijní literatura a studijní pomůcky</w:t>
            </w:r>
          </w:p>
        </w:tc>
        <w:tc>
          <w:tcPr>
            <w:tcW w:w="6202" w:type="dxa"/>
            <w:gridSpan w:val="6"/>
            <w:tcBorders>
              <w:top w:val="nil"/>
              <w:bottom w:val="nil"/>
            </w:tcBorders>
          </w:tcPr>
          <w:p w:rsidR="00C77B07" w:rsidRPr="00465E29" w:rsidRDefault="00C77B07" w:rsidP="00F2197A">
            <w:pPr>
              <w:jc w:val="both"/>
            </w:pPr>
          </w:p>
        </w:tc>
      </w:tr>
      <w:tr w:rsidR="00C77B07" w:rsidTr="00F2197A">
        <w:trPr>
          <w:trHeight w:val="269"/>
        </w:trPr>
        <w:tc>
          <w:tcPr>
            <w:tcW w:w="9855" w:type="dxa"/>
            <w:gridSpan w:val="8"/>
            <w:tcBorders>
              <w:top w:val="nil"/>
            </w:tcBorders>
          </w:tcPr>
          <w:p w:rsidR="00C77B07" w:rsidRPr="00465E29" w:rsidRDefault="00C77B07" w:rsidP="00F2197A">
            <w:pPr>
              <w:jc w:val="both"/>
              <w:rPr>
                <w:b/>
              </w:rPr>
            </w:pPr>
            <w:r w:rsidRPr="00465E29">
              <w:rPr>
                <w:b/>
              </w:rPr>
              <w:t>Povinná literatura</w:t>
            </w:r>
          </w:p>
          <w:p w:rsidR="00435364" w:rsidRPr="00465E29" w:rsidRDefault="00435364" w:rsidP="00435364">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C77B07" w:rsidRPr="00465E29" w:rsidRDefault="00C77B07" w:rsidP="00F2197A">
            <w:pPr>
              <w:jc w:val="both"/>
            </w:pPr>
            <w:r w:rsidRPr="00465E29">
              <w:t xml:space="preserve">POWELL, M. </w:t>
            </w:r>
            <w:r w:rsidRPr="00465E29">
              <w:rPr>
                <w:i/>
              </w:rPr>
              <w:t xml:space="preserve">In Company Intermediate 3.0. </w:t>
            </w:r>
            <w:r w:rsidRPr="00465E29">
              <w:t>Oxford: Macmillan, 2014, 159 s. ISBN 978-0-230-45520-7.</w:t>
            </w:r>
          </w:p>
          <w:p w:rsidR="00C77B07" w:rsidRPr="00465E29" w:rsidRDefault="00C77B07" w:rsidP="00F2197A">
            <w:pPr>
              <w:jc w:val="both"/>
              <w:rPr>
                <w:b/>
              </w:rPr>
            </w:pPr>
            <w:r w:rsidRPr="00465E29">
              <w:rPr>
                <w:b/>
              </w:rPr>
              <w:t>Doporučená literatura</w:t>
            </w:r>
          </w:p>
          <w:p w:rsidR="00435364" w:rsidRPr="00465E29" w:rsidRDefault="00435364" w:rsidP="00435364">
            <w:pPr>
              <w:jc w:val="both"/>
            </w:pPr>
            <w:r w:rsidRPr="00465E29">
              <w:t xml:space="preserve">ASHLEY, A. </w:t>
            </w:r>
            <w:r w:rsidRPr="00465E29">
              <w:rPr>
                <w:i/>
              </w:rPr>
              <w:t>Oxford Handbook Of Commercial Correspondence</w:t>
            </w:r>
            <w:r w:rsidRPr="00465E29">
              <w:t>. Oxford: Oxford University Press, 2003, 304 s. ISBN 0-19-427406-3.</w:t>
            </w:r>
          </w:p>
          <w:p w:rsidR="00435364" w:rsidRPr="00465E29" w:rsidRDefault="00435364" w:rsidP="00435364">
            <w:pPr>
              <w:jc w:val="both"/>
              <w:rPr>
                <w:i/>
              </w:rPr>
            </w:pPr>
            <w:r w:rsidRPr="00465E29">
              <w:t xml:space="preserve">BABÁKOVÁ, J. </w:t>
            </w:r>
            <w:r w:rsidRPr="00465E29">
              <w:rPr>
                <w:i/>
              </w:rPr>
              <w:t xml:space="preserve">Anglická obchodní korespondence. </w:t>
            </w:r>
            <w:r w:rsidRPr="00465E29">
              <w:t>1. vyd. Plzeň: Fraus, 1999, 128 s. ISBN 80-7238-051-6.</w:t>
            </w:r>
          </w:p>
          <w:p w:rsidR="00435364" w:rsidRPr="00465E29" w:rsidRDefault="00435364" w:rsidP="00435364">
            <w:pPr>
              <w:jc w:val="both"/>
            </w:pPr>
            <w:r w:rsidRPr="00465E29">
              <w:t xml:space="preserve">EMMERSON, P. </w:t>
            </w:r>
            <w:r w:rsidRPr="00465E29">
              <w:rPr>
                <w:i/>
              </w:rPr>
              <w:t xml:space="preserve">Business Builder Intermediate. </w:t>
            </w:r>
            <w:r w:rsidRPr="00465E29">
              <w:t>Oxford: Macmillan, 2006, 271 s. ISBN 978-0-3337-5492-4.</w:t>
            </w:r>
          </w:p>
          <w:p w:rsidR="00435364" w:rsidRDefault="00435364" w:rsidP="00435364">
            <w:pPr>
              <w:jc w:val="both"/>
            </w:pPr>
            <w:r w:rsidRPr="00465E29">
              <w:t xml:space="preserve">HUGHES, J. </w:t>
            </w:r>
            <w:r w:rsidRPr="00465E29">
              <w:rPr>
                <w:i/>
              </w:rPr>
              <w:t>Telephone English.</w:t>
            </w:r>
            <w:r w:rsidRPr="00465E29">
              <w:t xml:space="preserve"> Oxford:</w:t>
            </w:r>
            <w:r w:rsidRPr="00465E29">
              <w:rPr>
                <w:i/>
              </w:rPr>
              <w:t xml:space="preserve"> </w:t>
            </w:r>
            <w:r w:rsidRPr="00465E29">
              <w:t>Macmillan, 2006, 96 s. ISBN 978-1-4050-8219-8.</w:t>
            </w:r>
          </w:p>
          <w:p w:rsidR="00C77B07" w:rsidRPr="00465E29" w:rsidRDefault="00C77B07" w:rsidP="00F2197A">
            <w:pPr>
              <w:jc w:val="both"/>
            </w:pPr>
            <w:r w:rsidRPr="00465E29">
              <w:t xml:space="preserve">MASCULL, B. </w:t>
            </w:r>
            <w:r w:rsidRPr="00465E29">
              <w:rPr>
                <w:i/>
              </w:rPr>
              <w:t xml:space="preserve">Business Vocabulary in Use. </w:t>
            </w:r>
            <w:r w:rsidRPr="00465E29">
              <w:t>1st ed. Cambridge: Cambridge University Press, 2</w:t>
            </w:r>
            <w:r w:rsidR="00435364">
              <w:t>002, 172 s. ISBN 0-521-77529-9.</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Pr="00465E29" w:rsidRDefault="00C77B07" w:rsidP="00F2197A">
            <w:pPr>
              <w:jc w:val="center"/>
              <w:rPr>
                <w:b/>
              </w:rPr>
            </w:pPr>
            <w:r w:rsidRPr="00465E29">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Pr="00465E29" w:rsidRDefault="00C77B07" w:rsidP="00F2197A">
            <w:pPr>
              <w:jc w:val="both"/>
            </w:pPr>
            <w:r w:rsidRPr="00465E29">
              <w:rPr>
                <w:b/>
              </w:rPr>
              <w:t>Rozsah konzultací (soustředění)</w:t>
            </w:r>
          </w:p>
        </w:tc>
        <w:tc>
          <w:tcPr>
            <w:tcW w:w="889" w:type="dxa"/>
            <w:tcBorders>
              <w:top w:val="single" w:sz="2" w:space="0" w:color="auto"/>
            </w:tcBorders>
          </w:tcPr>
          <w:p w:rsidR="00C77B07" w:rsidRPr="00465E29" w:rsidRDefault="00C77B07" w:rsidP="00F2197A">
            <w:pPr>
              <w:jc w:val="both"/>
            </w:pPr>
            <w:r w:rsidRPr="00465E29">
              <w:t>10</w:t>
            </w:r>
          </w:p>
        </w:tc>
        <w:tc>
          <w:tcPr>
            <w:tcW w:w="4179" w:type="dxa"/>
            <w:gridSpan w:val="4"/>
            <w:tcBorders>
              <w:top w:val="single" w:sz="2" w:space="0" w:color="auto"/>
            </w:tcBorders>
            <w:shd w:val="clear" w:color="auto" w:fill="F7CAAC"/>
          </w:tcPr>
          <w:p w:rsidR="00C77B07" w:rsidRPr="00465E29" w:rsidRDefault="00C77B07" w:rsidP="00F2197A">
            <w:pPr>
              <w:jc w:val="both"/>
              <w:rPr>
                <w:b/>
              </w:rPr>
            </w:pPr>
            <w:r w:rsidRPr="00465E29">
              <w:rPr>
                <w:b/>
              </w:rPr>
              <w:t xml:space="preserve">hodin </w:t>
            </w:r>
          </w:p>
        </w:tc>
      </w:tr>
      <w:tr w:rsidR="00C77B07" w:rsidTr="00F2197A">
        <w:tc>
          <w:tcPr>
            <w:tcW w:w="9855" w:type="dxa"/>
            <w:gridSpan w:val="8"/>
            <w:shd w:val="clear" w:color="auto" w:fill="F7CAAC"/>
          </w:tcPr>
          <w:p w:rsidR="00C77B07" w:rsidRPr="00465E29" w:rsidRDefault="00C77B07" w:rsidP="00F2197A">
            <w:pPr>
              <w:jc w:val="both"/>
              <w:rPr>
                <w:b/>
              </w:rPr>
            </w:pPr>
            <w:r w:rsidRPr="00465E29">
              <w:rPr>
                <w:b/>
              </w:rPr>
              <w:lastRenderedPageBreak/>
              <w:t>Informace o způsobu kontaktu s vyučujícím</w:t>
            </w:r>
          </w:p>
        </w:tc>
      </w:tr>
      <w:tr w:rsidR="00C77B07" w:rsidTr="00F2197A">
        <w:trPr>
          <w:trHeight w:val="694"/>
        </w:trPr>
        <w:tc>
          <w:tcPr>
            <w:tcW w:w="9855" w:type="dxa"/>
            <w:gridSpan w:val="8"/>
          </w:tcPr>
          <w:p w:rsidR="00C77B07" w:rsidRPr="00465E29" w:rsidRDefault="00C77B07" w:rsidP="00F2197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35364" w:rsidRDefault="004353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7B07" w:rsidTr="00F2197A">
        <w:tc>
          <w:tcPr>
            <w:tcW w:w="9855" w:type="dxa"/>
            <w:gridSpan w:val="8"/>
            <w:tcBorders>
              <w:bottom w:val="double" w:sz="4" w:space="0" w:color="auto"/>
            </w:tcBorders>
            <w:shd w:val="clear" w:color="auto" w:fill="BDD6EE"/>
          </w:tcPr>
          <w:p w:rsidR="00C77B07" w:rsidRDefault="00C77B07" w:rsidP="00F2197A">
            <w:pPr>
              <w:jc w:val="both"/>
              <w:rPr>
                <w:b/>
                <w:sz w:val="28"/>
              </w:rPr>
            </w:pPr>
            <w:r>
              <w:lastRenderedPageBreak/>
              <w:br w:type="page"/>
            </w:r>
            <w:r>
              <w:rPr>
                <w:b/>
                <w:sz w:val="28"/>
              </w:rPr>
              <w:t>B-III – Charakteristika studijního předmětu</w:t>
            </w:r>
          </w:p>
        </w:tc>
      </w:tr>
      <w:tr w:rsidR="00C77B07" w:rsidTr="00F2197A">
        <w:tc>
          <w:tcPr>
            <w:tcW w:w="3086" w:type="dxa"/>
            <w:tcBorders>
              <w:top w:val="double" w:sz="4" w:space="0" w:color="auto"/>
            </w:tcBorders>
            <w:shd w:val="clear" w:color="auto" w:fill="F7CAAC"/>
          </w:tcPr>
          <w:p w:rsidR="00C77B07" w:rsidRDefault="00C77B07" w:rsidP="00F2197A">
            <w:pPr>
              <w:jc w:val="both"/>
              <w:rPr>
                <w:b/>
              </w:rPr>
            </w:pPr>
            <w:r>
              <w:rPr>
                <w:b/>
              </w:rPr>
              <w:t>Název studijního předmětu</w:t>
            </w:r>
          </w:p>
        </w:tc>
        <w:tc>
          <w:tcPr>
            <w:tcW w:w="6769" w:type="dxa"/>
            <w:gridSpan w:val="7"/>
            <w:tcBorders>
              <w:top w:val="double" w:sz="4" w:space="0" w:color="auto"/>
            </w:tcBorders>
          </w:tcPr>
          <w:p w:rsidR="00C77B07" w:rsidRDefault="00C77B07" w:rsidP="00F2197A">
            <w:pPr>
              <w:jc w:val="both"/>
            </w:pPr>
            <w:r w:rsidRPr="00C34E48">
              <w:t>Seminář k bakalářské práci</w:t>
            </w:r>
          </w:p>
        </w:tc>
      </w:tr>
      <w:tr w:rsidR="00C77B07" w:rsidTr="00F2197A">
        <w:tc>
          <w:tcPr>
            <w:tcW w:w="3086" w:type="dxa"/>
            <w:shd w:val="clear" w:color="auto" w:fill="F7CAAC"/>
          </w:tcPr>
          <w:p w:rsidR="00C77B07" w:rsidRDefault="00C77B07" w:rsidP="00F2197A">
            <w:pPr>
              <w:jc w:val="both"/>
              <w:rPr>
                <w:b/>
              </w:rPr>
            </w:pPr>
            <w:r>
              <w:rPr>
                <w:b/>
              </w:rPr>
              <w:t>Typ předmětu</w:t>
            </w:r>
          </w:p>
        </w:tc>
        <w:tc>
          <w:tcPr>
            <w:tcW w:w="3406" w:type="dxa"/>
            <w:gridSpan w:val="4"/>
          </w:tcPr>
          <w:p w:rsidR="00C77B07" w:rsidRDefault="000C04F9" w:rsidP="00F2197A">
            <w:pPr>
              <w:jc w:val="both"/>
            </w:pPr>
            <w:r w:rsidRPr="00465E29">
              <w:t>povinný „P“</w:t>
            </w:r>
          </w:p>
        </w:tc>
        <w:tc>
          <w:tcPr>
            <w:tcW w:w="2695" w:type="dxa"/>
            <w:gridSpan w:val="2"/>
            <w:shd w:val="clear" w:color="auto" w:fill="F7CAAC"/>
          </w:tcPr>
          <w:p w:rsidR="00C77B07" w:rsidRDefault="00C77B07" w:rsidP="00F2197A">
            <w:pPr>
              <w:jc w:val="both"/>
            </w:pPr>
            <w:r>
              <w:rPr>
                <w:b/>
              </w:rPr>
              <w:t>doporučený ročník / semestr</w:t>
            </w:r>
          </w:p>
        </w:tc>
        <w:tc>
          <w:tcPr>
            <w:tcW w:w="668" w:type="dxa"/>
          </w:tcPr>
          <w:p w:rsidR="00C77B07" w:rsidRDefault="00C77B07" w:rsidP="00F2197A">
            <w:pPr>
              <w:jc w:val="both"/>
            </w:pPr>
            <w:r>
              <w:t>3/Z</w:t>
            </w:r>
          </w:p>
        </w:tc>
      </w:tr>
      <w:tr w:rsidR="00C77B07" w:rsidTr="00F2197A">
        <w:tc>
          <w:tcPr>
            <w:tcW w:w="3086" w:type="dxa"/>
            <w:shd w:val="clear" w:color="auto" w:fill="F7CAAC"/>
          </w:tcPr>
          <w:p w:rsidR="00C77B07" w:rsidRDefault="00C77B07" w:rsidP="00F2197A">
            <w:pPr>
              <w:jc w:val="both"/>
              <w:rPr>
                <w:b/>
              </w:rPr>
            </w:pPr>
            <w:r>
              <w:rPr>
                <w:b/>
              </w:rPr>
              <w:t>Rozsah studijního předmětu</w:t>
            </w:r>
          </w:p>
        </w:tc>
        <w:tc>
          <w:tcPr>
            <w:tcW w:w="1701" w:type="dxa"/>
            <w:gridSpan w:val="2"/>
          </w:tcPr>
          <w:p w:rsidR="00C77B07" w:rsidRDefault="00C77B07" w:rsidP="00F2197A">
            <w:pPr>
              <w:jc w:val="both"/>
            </w:pPr>
            <w:r>
              <w:t>13s</w:t>
            </w:r>
          </w:p>
        </w:tc>
        <w:tc>
          <w:tcPr>
            <w:tcW w:w="889" w:type="dxa"/>
            <w:shd w:val="clear" w:color="auto" w:fill="F7CAAC"/>
          </w:tcPr>
          <w:p w:rsidR="00C77B07" w:rsidRDefault="00C77B07" w:rsidP="00F2197A">
            <w:pPr>
              <w:jc w:val="both"/>
              <w:rPr>
                <w:b/>
              </w:rPr>
            </w:pPr>
            <w:r>
              <w:rPr>
                <w:b/>
              </w:rPr>
              <w:t xml:space="preserve">hod. </w:t>
            </w:r>
          </w:p>
        </w:tc>
        <w:tc>
          <w:tcPr>
            <w:tcW w:w="816" w:type="dxa"/>
          </w:tcPr>
          <w:p w:rsidR="00C77B07" w:rsidRDefault="00C77B07" w:rsidP="00F2197A">
            <w:pPr>
              <w:jc w:val="both"/>
            </w:pPr>
            <w:r>
              <w:t>13</w:t>
            </w:r>
          </w:p>
        </w:tc>
        <w:tc>
          <w:tcPr>
            <w:tcW w:w="2156" w:type="dxa"/>
            <w:shd w:val="clear" w:color="auto" w:fill="F7CAAC"/>
          </w:tcPr>
          <w:p w:rsidR="00C77B07" w:rsidRDefault="00C77B07" w:rsidP="00F2197A">
            <w:pPr>
              <w:jc w:val="both"/>
              <w:rPr>
                <w:b/>
              </w:rPr>
            </w:pPr>
            <w:r>
              <w:rPr>
                <w:b/>
              </w:rPr>
              <w:t>kreditů</w:t>
            </w:r>
          </w:p>
        </w:tc>
        <w:tc>
          <w:tcPr>
            <w:tcW w:w="1207" w:type="dxa"/>
            <w:gridSpan w:val="2"/>
          </w:tcPr>
          <w:p w:rsidR="00C77B07" w:rsidRDefault="00C77B07" w:rsidP="00F2197A">
            <w:pPr>
              <w:jc w:val="both"/>
            </w:pPr>
            <w:r>
              <w:t>2</w:t>
            </w:r>
          </w:p>
        </w:tc>
      </w:tr>
      <w:tr w:rsidR="00C77B07" w:rsidTr="00F2197A">
        <w:tc>
          <w:tcPr>
            <w:tcW w:w="3086" w:type="dxa"/>
            <w:shd w:val="clear" w:color="auto" w:fill="F7CAAC"/>
          </w:tcPr>
          <w:p w:rsidR="00C77B07" w:rsidRDefault="00C77B07" w:rsidP="00F2197A">
            <w:pPr>
              <w:rPr>
                <w:b/>
                <w:sz w:val="22"/>
              </w:rPr>
            </w:pPr>
            <w:r>
              <w:rPr>
                <w:b/>
              </w:rPr>
              <w:t>Prerekvizity, korekvizity, ekvivalence</w:t>
            </w:r>
          </w:p>
        </w:tc>
        <w:tc>
          <w:tcPr>
            <w:tcW w:w="6769" w:type="dxa"/>
            <w:gridSpan w:val="7"/>
          </w:tcPr>
          <w:p w:rsidR="00C77B07" w:rsidRDefault="00C77B07" w:rsidP="00F2197A">
            <w:pPr>
              <w:jc w:val="both"/>
            </w:pPr>
          </w:p>
        </w:tc>
      </w:tr>
      <w:tr w:rsidR="00C77B07" w:rsidTr="00F2197A">
        <w:tc>
          <w:tcPr>
            <w:tcW w:w="3086" w:type="dxa"/>
            <w:shd w:val="clear" w:color="auto" w:fill="F7CAAC"/>
          </w:tcPr>
          <w:p w:rsidR="00C77B07" w:rsidRDefault="00C77B07" w:rsidP="00F2197A">
            <w:pPr>
              <w:jc w:val="both"/>
              <w:rPr>
                <w:b/>
              </w:rPr>
            </w:pPr>
            <w:r>
              <w:rPr>
                <w:b/>
              </w:rPr>
              <w:t>Způsob ověření studijních výsledků</w:t>
            </w:r>
          </w:p>
        </w:tc>
        <w:tc>
          <w:tcPr>
            <w:tcW w:w="3406" w:type="dxa"/>
            <w:gridSpan w:val="4"/>
          </w:tcPr>
          <w:p w:rsidR="00C77B07" w:rsidRDefault="00C77B07" w:rsidP="00F2197A">
            <w:pPr>
              <w:jc w:val="both"/>
            </w:pPr>
            <w:r>
              <w:t>zápočet</w:t>
            </w:r>
          </w:p>
        </w:tc>
        <w:tc>
          <w:tcPr>
            <w:tcW w:w="2156" w:type="dxa"/>
            <w:shd w:val="clear" w:color="auto" w:fill="F7CAAC"/>
          </w:tcPr>
          <w:p w:rsidR="00C77B07" w:rsidRDefault="00C77B07" w:rsidP="00F2197A">
            <w:pPr>
              <w:jc w:val="both"/>
              <w:rPr>
                <w:b/>
              </w:rPr>
            </w:pPr>
            <w:r>
              <w:rPr>
                <w:b/>
              </w:rPr>
              <w:t>Forma výuky</w:t>
            </w:r>
          </w:p>
        </w:tc>
        <w:tc>
          <w:tcPr>
            <w:tcW w:w="1207" w:type="dxa"/>
            <w:gridSpan w:val="2"/>
          </w:tcPr>
          <w:p w:rsidR="00C77B07" w:rsidRDefault="00C77B07" w:rsidP="00F2197A">
            <w:pPr>
              <w:jc w:val="both"/>
            </w:pPr>
            <w:r>
              <w:t>seminář</w:t>
            </w:r>
          </w:p>
        </w:tc>
      </w:tr>
      <w:tr w:rsidR="00C77B07" w:rsidTr="00F2197A">
        <w:tc>
          <w:tcPr>
            <w:tcW w:w="3086" w:type="dxa"/>
            <w:shd w:val="clear" w:color="auto" w:fill="F7CAAC"/>
          </w:tcPr>
          <w:p w:rsidR="00C77B07" w:rsidRDefault="00C77B07" w:rsidP="00F2197A">
            <w:pPr>
              <w:jc w:val="both"/>
              <w:rPr>
                <w:b/>
              </w:rPr>
            </w:pPr>
            <w:r>
              <w:rPr>
                <w:b/>
              </w:rPr>
              <w:t>Forma způsobu ověření studijních výsledků a další požadavky na studenta</w:t>
            </w:r>
          </w:p>
        </w:tc>
        <w:tc>
          <w:tcPr>
            <w:tcW w:w="6769" w:type="dxa"/>
            <w:gridSpan w:val="7"/>
            <w:tcBorders>
              <w:bottom w:val="nil"/>
            </w:tcBorders>
          </w:tcPr>
          <w:p w:rsidR="00C77B07" w:rsidRDefault="00C77B07" w:rsidP="00F2197A">
            <w:pPr>
              <w:jc w:val="both"/>
            </w:pPr>
            <w:r>
              <w:t>Způsob zakončení předmětu – zápočet</w:t>
            </w:r>
          </w:p>
          <w:p w:rsidR="00C77B07" w:rsidRDefault="00C77B07" w:rsidP="00F2197A">
            <w:pPr>
              <w:jc w:val="both"/>
            </w:pPr>
            <w:r w:rsidRPr="00897246">
              <w:t>Požadavky na zápočet</w:t>
            </w:r>
            <w:r>
              <w:t>:</w:t>
            </w:r>
            <w:r w:rsidRPr="00897246">
              <w:t xml:space="preserve"> </w:t>
            </w:r>
          </w:p>
          <w:p w:rsidR="00C77B07" w:rsidRDefault="00C77B07" w:rsidP="00693D56">
            <w:pPr>
              <w:pStyle w:val="Odstavecseseznamem"/>
              <w:numPr>
                <w:ilvl w:val="0"/>
                <w:numId w:val="32"/>
              </w:numPr>
              <w:ind w:left="138" w:hanging="138"/>
              <w:jc w:val="both"/>
            </w:pPr>
            <w:r w:rsidRPr="00897246">
              <w:t xml:space="preserve">vypracování </w:t>
            </w:r>
            <w:r>
              <w:t>podkladu pro zadání bakalářské práce</w:t>
            </w:r>
            <w:r w:rsidRPr="00897246">
              <w:t xml:space="preserve"> dle požadavků vyučujícího,</w:t>
            </w:r>
          </w:p>
          <w:p w:rsidR="00C77B07" w:rsidRDefault="00C77B07" w:rsidP="00693D56">
            <w:pPr>
              <w:pStyle w:val="Odstavecseseznamem"/>
              <w:numPr>
                <w:ilvl w:val="0"/>
                <w:numId w:val="32"/>
              </w:numPr>
              <w:ind w:left="138" w:hanging="138"/>
              <w:jc w:val="both"/>
            </w:pPr>
            <w:r w:rsidRPr="00897246">
              <w:t>80% aktivní účast na seminářích</w:t>
            </w:r>
            <w:r>
              <w:t>.</w:t>
            </w:r>
          </w:p>
        </w:tc>
      </w:tr>
      <w:tr w:rsidR="00C77B07" w:rsidTr="00F2197A">
        <w:trPr>
          <w:trHeight w:val="108"/>
        </w:trPr>
        <w:tc>
          <w:tcPr>
            <w:tcW w:w="9855" w:type="dxa"/>
            <w:gridSpan w:val="8"/>
            <w:tcBorders>
              <w:top w:val="nil"/>
            </w:tcBorders>
          </w:tcPr>
          <w:p w:rsidR="00C77B07" w:rsidRDefault="00C77B07" w:rsidP="00F2197A">
            <w:pPr>
              <w:jc w:val="both"/>
            </w:pPr>
          </w:p>
        </w:tc>
      </w:tr>
      <w:tr w:rsidR="00C77B07" w:rsidTr="00F2197A">
        <w:trPr>
          <w:trHeight w:val="197"/>
        </w:trPr>
        <w:tc>
          <w:tcPr>
            <w:tcW w:w="3086" w:type="dxa"/>
            <w:tcBorders>
              <w:top w:val="nil"/>
            </w:tcBorders>
            <w:shd w:val="clear" w:color="auto" w:fill="F7CAAC"/>
          </w:tcPr>
          <w:p w:rsidR="00C77B07" w:rsidRDefault="00C77B07" w:rsidP="00F2197A">
            <w:pPr>
              <w:jc w:val="both"/>
              <w:rPr>
                <w:b/>
              </w:rPr>
            </w:pPr>
            <w:r>
              <w:rPr>
                <w:b/>
              </w:rPr>
              <w:t>Garant předmětu</w:t>
            </w:r>
          </w:p>
        </w:tc>
        <w:tc>
          <w:tcPr>
            <w:tcW w:w="6769" w:type="dxa"/>
            <w:gridSpan w:val="7"/>
            <w:tcBorders>
              <w:top w:val="nil"/>
            </w:tcBorders>
          </w:tcPr>
          <w:p w:rsidR="00C77B07" w:rsidRDefault="00C77B07" w:rsidP="00F2197A">
            <w:pPr>
              <w:jc w:val="both"/>
            </w:pPr>
            <w:r w:rsidRPr="00C34E48">
              <w:t>doc. Ing. Michal Pilík, Ph.D.</w:t>
            </w:r>
          </w:p>
        </w:tc>
      </w:tr>
      <w:tr w:rsidR="00C77B07" w:rsidTr="00F2197A">
        <w:trPr>
          <w:trHeight w:val="243"/>
        </w:trPr>
        <w:tc>
          <w:tcPr>
            <w:tcW w:w="3086" w:type="dxa"/>
            <w:tcBorders>
              <w:top w:val="nil"/>
            </w:tcBorders>
            <w:shd w:val="clear" w:color="auto" w:fill="F7CAAC"/>
          </w:tcPr>
          <w:p w:rsidR="00C77B07" w:rsidRDefault="00C77B07" w:rsidP="00F2197A">
            <w:pPr>
              <w:jc w:val="both"/>
              <w:rPr>
                <w:b/>
              </w:rPr>
            </w:pPr>
            <w:r>
              <w:rPr>
                <w:b/>
              </w:rPr>
              <w:t>Zapojení garanta do výuky předmětu</w:t>
            </w:r>
          </w:p>
        </w:tc>
        <w:tc>
          <w:tcPr>
            <w:tcW w:w="6769" w:type="dxa"/>
            <w:gridSpan w:val="7"/>
            <w:tcBorders>
              <w:top w:val="nil"/>
            </w:tcBorders>
          </w:tcPr>
          <w:p w:rsidR="00C77B07" w:rsidRDefault="00C77B07" w:rsidP="00F2197A">
            <w:pPr>
              <w:jc w:val="both"/>
            </w:pPr>
            <w:r w:rsidRPr="00DB3747">
              <w:t xml:space="preserve">Garant se podílí na </w:t>
            </w:r>
            <w:r>
              <w:t>seminářích</w:t>
            </w:r>
            <w:r w:rsidRPr="00DB3747">
              <w:t xml:space="preserve"> v rozsahu </w:t>
            </w:r>
            <w:r>
              <w:t xml:space="preserve">80 % a </w:t>
            </w:r>
            <w:r w:rsidRPr="00DB3747">
              <w:t xml:space="preserve">stanovuje koncepci </w:t>
            </w:r>
            <w:r>
              <w:t>semináře</w:t>
            </w:r>
            <w:r w:rsidRPr="00DB3747">
              <w:t>.</w:t>
            </w:r>
          </w:p>
        </w:tc>
      </w:tr>
      <w:tr w:rsidR="00C77B07" w:rsidTr="00F2197A">
        <w:tc>
          <w:tcPr>
            <w:tcW w:w="3086" w:type="dxa"/>
            <w:shd w:val="clear" w:color="auto" w:fill="F7CAAC"/>
          </w:tcPr>
          <w:p w:rsidR="00C77B07" w:rsidRDefault="00C77B07" w:rsidP="00F2197A">
            <w:pPr>
              <w:jc w:val="both"/>
              <w:rPr>
                <w:b/>
              </w:rPr>
            </w:pPr>
            <w:r>
              <w:rPr>
                <w:b/>
              </w:rPr>
              <w:t>Vyučující</w:t>
            </w:r>
          </w:p>
        </w:tc>
        <w:tc>
          <w:tcPr>
            <w:tcW w:w="6769" w:type="dxa"/>
            <w:gridSpan w:val="7"/>
            <w:tcBorders>
              <w:bottom w:val="nil"/>
            </w:tcBorders>
          </w:tcPr>
          <w:p w:rsidR="00C77B07" w:rsidRDefault="00C77B07" w:rsidP="003F6EB7">
            <w:pPr>
              <w:jc w:val="both"/>
            </w:pPr>
            <w:r w:rsidRPr="00C34E48">
              <w:t>doc. Ing. Michal Pilík, Ph.D.</w:t>
            </w:r>
            <w:r>
              <w:t xml:space="preserve"> – </w:t>
            </w:r>
            <w:r w:rsidR="000C04F9">
              <w:t>seminář</w:t>
            </w:r>
            <w:r w:rsidR="003F6EB7">
              <w:t xml:space="preserve"> (80</w:t>
            </w:r>
            <w:r>
              <w:t xml:space="preserve">%), doc. Ing. Pavla Staňková, Ph.D. - </w:t>
            </w:r>
            <w:r w:rsidR="000C04F9">
              <w:t>seminář</w:t>
            </w:r>
            <w:r>
              <w:t xml:space="preserve"> (20%)</w:t>
            </w:r>
          </w:p>
        </w:tc>
      </w:tr>
      <w:tr w:rsidR="00C77B07" w:rsidTr="00F2197A">
        <w:trPr>
          <w:trHeight w:val="196"/>
        </w:trPr>
        <w:tc>
          <w:tcPr>
            <w:tcW w:w="9855" w:type="dxa"/>
            <w:gridSpan w:val="8"/>
            <w:tcBorders>
              <w:top w:val="nil"/>
            </w:tcBorders>
          </w:tcPr>
          <w:p w:rsidR="00C77B07" w:rsidRDefault="00C77B07" w:rsidP="00F2197A">
            <w:pPr>
              <w:jc w:val="both"/>
            </w:pPr>
          </w:p>
        </w:tc>
      </w:tr>
      <w:tr w:rsidR="00C77B07" w:rsidTr="00F2197A">
        <w:tc>
          <w:tcPr>
            <w:tcW w:w="3086" w:type="dxa"/>
            <w:shd w:val="clear" w:color="auto" w:fill="F7CAAC"/>
          </w:tcPr>
          <w:p w:rsidR="00C77B07" w:rsidRDefault="00C77B07" w:rsidP="00F2197A">
            <w:pPr>
              <w:jc w:val="both"/>
              <w:rPr>
                <w:b/>
              </w:rPr>
            </w:pPr>
            <w:r>
              <w:rPr>
                <w:b/>
              </w:rPr>
              <w:t>Stručná anotace předmětu</w:t>
            </w:r>
          </w:p>
        </w:tc>
        <w:tc>
          <w:tcPr>
            <w:tcW w:w="6769" w:type="dxa"/>
            <w:gridSpan w:val="7"/>
            <w:tcBorders>
              <w:bottom w:val="nil"/>
            </w:tcBorders>
          </w:tcPr>
          <w:p w:rsidR="00C77B07" w:rsidRDefault="00C77B07" w:rsidP="00F2197A">
            <w:pPr>
              <w:jc w:val="both"/>
            </w:pPr>
          </w:p>
        </w:tc>
      </w:tr>
      <w:tr w:rsidR="00C77B07" w:rsidTr="00F2197A">
        <w:trPr>
          <w:trHeight w:val="3549"/>
        </w:trPr>
        <w:tc>
          <w:tcPr>
            <w:tcW w:w="9855" w:type="dxa"/>
            <w:gridSpan w:val="8"/>
            <w:tcBorders>
              <w:top w:val="nil"/>
              <w:bottom w:val="single" w:sz="12" w:space="0" w:color="auto"/>
            </w:tcBorders>
          </w:tcPr>
          <w:p w:rsidR="00C77B07" w:rsidRDefault="00C77B07" w:rsidP="00F2197A">
            <w:pPr>
              <w:jc w:val="both"/>
            </w:pPr>
            <w:r w:rsidRPr="000B1772">
              <w:t xml:space="preserve">Předmět </w:t>
            </w:r>
            <w:r>
              <w:t>Seminář k bakalářské práci</w:t>
            </w:r>
            <w:r w:rsidRPr="000B1772">
              <w:t xml:space="preserve"> je určen pro</w:t>
            </w:r>
            <w:r>
              <w:t xml:space="preserve"> studenty</w:t>
            </w:r>
            <w:r w:rsidRPr="000B1772">
              <w:t>, kte</w:t>
            </w:r>
            <w:r>
              <w:t>ré</w:t>
            </w:r>
            <w:r w:rsidRPr="000B1772">
              <w:t xml:space="preserve"> </w:t>
            </w:r>
            <w:r>
              <w:t>čeká</w:t>
            </w:r>
            <w:r w:rsidRPr="000B1772">
              <w:t xml:space="preserve"> před sebou zpracování bakalářské práce. </w:t>
            </w:r>
            <w:r>
              <w:t>Seminář k bakalářské práci</w:t>
            </w:r>
            <w:r w:rsidRPr="000B1772">
              <w:t xml:space="preserve">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C77B07" w:rsidRDefault="00C77B07" w:rsidP="00693D56">
            <w:pPr>
              <w:pStyle w:val="Odstavecseseznamem"/>
              <w:numPr>
                <w:ilvl w:val="0"/>
                <w:numId w:val="31"/>
              </w:numPr>
              <w:ind w:left="247" w:hanging="247"/>
              <w:jc w:val="both"/>
            </w:pPr>
            <w:r>
              <w:t xml:space="preserve">Výběr tématu bakalářské práce </w:t>
            </w:r>
          </w:p>
          <w:p w:rsidR="00C77B07" w:rsidRDefault="00C77B07" w:rsidP="00693D56">
            <w:pPr>
              <w:pStyle w:val="Odstavecseseznamem"/>
              <w:numPr>
                <w:ilvl w:val="0"/>
                <w:numId w:val="31"/>
              </w:numPr>
              <w:ind w:left="247" w:hanging="247"/>
              <w:jc w:val="both"/>
            </w:pPr>
            <w:r>
              <w:t xml:space="preserve">Osobní plán práce studenta </w:t>
            </w:r>
          </w:p>
          <w:p w:rsidR="00C77B07" w:rsidRDefault="00C77B07" w:rsidP="00693D56">
            <w:pPr>
              <w:pStyle w:val="Odstavecseseznamem"/>
              <w:numPr>
                <w:ilvl w:val="0"/>
                <w:numId w:val="31"/>
              </w:numPr>
              <w:ind w:left="247" w:hanging="247"/>
              <w:jc w:val="both"/>
            </w:pPr>
            <w:r>
              <w:t xml:space="preserve">Práce s informacemi </w:t>
            </w:r>
          </w:p>
          <w:p w:rsidR="00C77B07" w:rsidRDefault="00C77B07" w:rsidP="00693D56">
            <w:pPr>
              <w:pStyle w:val="Odstavecseseznamem"/>
              <w:numPr>
                <w:ilvl w:val="0"/>
                <w:numId w:val="31"/>
              </w:numPr>
              <w:ind w:left="247" w:hanging="247"/>
              <w:jc w:val="both"/>
            </w:pPr>
            <w:r>
              <w:t xml:space="preserve">Metodologie a její využití v bakalářské práci </w:t>
            </w:r>
          </w:p>
          <w:p w:rsidR="00C77B07" w:rsidRDefault="00C77B07" w:rsidP="00693D56">
            <w:pPr>
              <w:pStyle w:val="Odstavecseseznamem"/>
              <w:numPr>
                <w:ilvl w:val="0"/>
                <w:numId w:val="31"/>
              </w:numPr>
              <w:ind w:left="247" w:hanging="247"/>
              <w:jc w:val="both"/>
            </w:pPr>
            <w:r>
              <w:t xml:space="preserve">Doporučení a návrhy řešení jako cíl bakalářské práce </w:t>
            </w:r>
          </w:p>
          <w:p w:rsidR="00C77B07" w:rsidRDefault="00C77B07" w:rsidP="00693D56">
            <w:pPr>
              <w:pStyle w:val="Odstavecseseznamem"/>
              <w:numPr>
                <w:ilvl w:val="0"/>
                <w:numId w:val="31"/>
              </w:numPr>
              <w:ind w:left="247" w:hanging="247"/>
              <w:jc w:val="both"/>
            </w:pPr>
            <w:r>
              <w:t>Práce s literaturou (citace, parafráze, citační etika)</w:t>
            </w:r>
          </w:p>
          <w:p w:rsidR="00C77B07" w:rsidRDefault="00C77B07" w:rsidP="00693D56">
            <w:pPr>
              <w:pStyle w:val="Odstavecseseznamem"/>
              <w:numPr>
                <w:ilvl w:val="0"/>
                <w:numId w:val="31"/>
              </w:numPr>
              <w:ind w:left="247" w:hanging="247"/>
              <w:jc w:val="both"/>
            </w:pPr>
            <w:r>
              <w:t xml:space="preserve">Formální úprava bakalářské práce </w:t>
            </w:r>
          </w:p>
          <w:p w:rsidR="00C77B07" w:rsidRDefault="00C77B07" w:rsidP="00693D56">
            <w:pPr>
              <w:pStyle w:val="Odstavecseseznamem"/>
              <w:numPr>
                <w:ilvl w:val="0"/>
                <w:numId w:val="31"/>
              </w:numPr>
              <w:ind w:left="247" w:hanging="247"/>
              <w:jc w:val="both"/>
            </w:pPr>
            <w:r>
              <w:t xml:space="preserve">Zásady tvorby prezentace a její příprava na obhajobu </w:t>
            </w:r>
          </w:p>
          <w:p w:rsidR="00C77B07" w:rsidRDefault="00C77B07" w:rsidP="00693D56">
            <w:pPr>
              <w:pStyle w:val="Odstavecseseznamem"/>
              <w:numPr>
                <w:ilvl w:val="0"/>
                <w:numId w:val="31"/>
              </w:numPr>
              <w:ind w:left="247" w:hanging="247"/>
              <w:jc w:val="both"/>
            </w:pPr>
            <w:r>
              <w:t xml:space="preserve">Jak úspěšně obhájit bakalářskou práci? </w:t>
            </w:r>
          </w:p>
          <w:p w:rsidR="00C77B07" w:rsidRDefault="00C77B07" w:rsidP="00693D56">
            <w:pPr>
              <w:pStyle w:val="Odstavecseseznamem"/>
              <w:numPr>
                <w:ilvl w:val="0"/>
                <w:numId w:val="31"/>
              </w:numPr>
              <w:ind w:left="247" w:hanging="247"/>
              <w:jc w:val="both"/>
            </w:pPr>
            <w:r>
              <w:t>Individuální konzultace k tématům bakalářských prací</w:t>
            </w:r>
          </w:p>
        </w:tc>
      </w:tr>
      <w:tr w:rsidR="00C77B07" w:rsidTr="00F2197A">
        <w:trPr>
          <w:trHeight w:val="265"/>
        </w:trPr>
        <w:tc>
          <w:tcPr>
            <w:tcW w:w="3653" w:type="dxa"/>
            <w:gridSpan w:val="2"/>
            <w:tcBorders>
              <w:top w:val="nil"/>
            </w:tcBorders>
            <w:shd w:val="clear" w:color="auto" w:fill="F7CAAC"/>
          </w:tcPr>
          <w:p w:rsidR="00C77B07" w:rsidRDefault="00C77B07" w:rsidP="00F2197A">
            <w:pPr>
              <w:jc w:val="both"/>
            </w:pPr>
            <w:r>
              <w:rPr>
                <w:b/>
              </w:rPr>
              <w:t>Studijní literatura a studijní pomůcky</w:t>
            </w:r>
          </w:p>
        </w:tc>
        <w:tc>
          <w:tcPr>
            <w:tcW w:w="6202" w:type="dxa"/>
            <w:gridSpan w:val="6"/>
            <w:tcBorders>
              <w:top w:val="nil"/>
              <w:bottom w:val="nil"/>
            </w:tcBorders>
          </w:tcPr>
          <w:p w:rsidR="00C77B07" w:rsidRDefault="00C77B07" w:rsidP="00F2197A">
            <w:pPr>
              <w:jc w:val="both"/>
            </w:pPr>
          </w:p>
        </w:tc>
      </w:tr>
      <w:tr w:rsidR="00C77B07" w:rsidTr="00F2197A">
        <w:trPr>
          <w:trHeight w:val="1497"/>
        </w:trPr>
        <w:tc>
          <w:tcPr>
            <w:tcW w:w="9855" w:type="dxa"/>
            <w:gridSpan w:val="8"/>
            <w:tcBorders>
              <w:top w:val="nil"/>
            </w:tcBorders>
          </w:tcPr>
          <w:p w:rsidR="00C77B07" w:rsidRPr="0054375C" w:rsidRDefault="00C77B07" w:rsidP="00F2197A">
            <w:pPr>
              <w:jc w:val="both"/>
              <w:rPr>
                <w:b/>
              </w:rPr>
            </w:pPr>
            <w:r w:rsidRPr="0054375C">
              <w:rPr>
                <w:b/>
              </w:rPr>
              <w:t>Povinná literatura</w:t>
            </w:r>
          </w:p>
          <w:p w:rsidR="00C77B07" w:rsidRPr="007738AC" w:rsidRDefault="00C77B07" w:rsidP="00F2197A">
            <w:r w:rsidRPr="007738AC">
              <w:t>KAPOUNOVÁ, J</w:t>
            </w:r>
            <w:r>
              <w:t xml:space="preserve">., </w:t>
            </w:r>
            <w:r w:rsidRPr="007738AC">
              <w:t>KAPOUN</w:t>
            </w:r>
            <w:r>
              <w:t>, P</w:t>
            </w:r>
            <w:r w:rsidRPr="007738AC">
              <w:t xml:space="preserve">. </w:t>
            </w:r>
            <w:r w:rsidRPr="007738AC">
              <w:rPr>
                <w:i/>
              </w:rPr>
              <w:t>Bakalářská a diplomová práce: od zadání po obhajobu.</w:t>
            </w:r>
            <w:r w:rsidRPr="007738AC">
              <w:t xml:space="preserve"> Praha: Grada, 2017, 134 s. ISBN 978-80-271-0079-8.</w:t>
            </w:r>
          </w:p>
          <w:p w:rsidR="00C77B07" w:rsidRPr="007738AC" w:rsidRDefault="00C77B07" w:rsidP="00F2197A">
            <w:r w:rsidRPr="007738AC">
              <w:t>STAŇKOVÁ, P</w:t>
            </w:r>
            <w:r>
              <w:t>.,</w:t>
            </w:r>
            <w:r w:rsidRPr="007738AC">
              <w:t xml:space="preserve"> PILÍK</w:t>
            </w:r>
            <w:r>
              <w:t>, M</w:t>
            </w:r>
            <w:r w:rsidRPr="007738AC">
              <w:t xml:space="preserve">. </w:t>
            </w:r>
            <w:r w:rsidRPr="007738AC">
              <w:rPr>
                <w:i/>
              </w:rPr>
              <w:t>Metodická doporučení pro psaní bakalářských a diplomových prací: texty pro distanční a prezenční studium.</w:t>
            </w:r>
            <w:r w:rsidRPr="007738AC">
              <w:t xml:space="preserve"> Zlín: Univerzita Tomáše Bati ve Zlíně, 2009, 42 s. ISBN 978-80-7318-896-2.</w:t>
            </w:r>
          </w:p>
          <w:p w:rsidR="00C77B07" w:rsidRPr="007738AC" w:rsidRDefault="00C77B07" w:rsidP="00F2197A">
            <w:r w:rsidRPr="007738AC">
              <w:t>SYNEK, M</w:t>
            </w:r>
            <w:r>
              <w:t>.</w:t>
            </w:r>
            <w:r w:rsidRPr="007738AC">
              <w:t>, SEDLÁČKOVÁ</w:t>
            </w:r>
            <w:r>
              <w:t xml:space="preserve">, H., </w:t>
            </w:r>
            <w:r w:rsidRPr="007738AC">
              <w:t>VÁVROVÁ</w:t>
            </w:r>
            <w:r>
              <w:t>, H</w:t>
            </w:r>
            <w:r w:rsidRPr="007738AC">
              <w:t xml:space="preserve">. </w:t>
            </w:r>
            <w:r w:rsidRPr="007738AC">
              <w:rPr>
                <w:i/>
              </w:rPr>
              <w:t>Jak psát bakalářské, diplomové, doktorské a jiné písemné práce.</w:t>
            </w:r>
            <w:r w:rsidRPr="007738AC">
              <w:t xml:space="preserve"> 2., přeprac. vyd. Praha: Oeconomica, 2007, 57 s. ISBN 978-80-245-1212-9.</w:t>
            </w:r>
          </w:p>
          <w:p w:rsidR="00C77B07" w:rsidRPr="007738AC" w:rsidRDefault="00C77B07" w:rsidP="00F2197A">
            <w:r w:rsidRPr="007738AC">
              <w:t>Vnitřní předpisy a normy Univerzity Tomáše Bati ve Zlíně a Fakulty managementu a ekonomiky</w:t>
            </w:r>
          </w:p>
          <w:p w:rsidR="00C77B07" w:rsidRPr="0054375C" w:rsidRDefault="00C77B07" w:rsidP="00F2197A">
            <w:pPr>
              <w:rPr>
                <w:b/>
              </w:rPr>
            </w:pPr>
            <w:r w:rsidRPr="0054375C">
              <w:rPr>
                <w:b/>
              </w:rPr>
              <w:t>Doporučená literatura</w:t>
            </w:r>
          </w:p>
          <w:p w:rsidR="00435364" w:rsidRDefault="00435364" w:rsidP="00F2197A">
            <w:r w:rsidRPr="00FC5576">
              <w:t xml:space="preserve">FRANCÍREK, F. </w:t>
            </w:r>
            <w:r w:rsidRPr="00FC5576">
              <w:rPr>
                <w:i/>
              </w:rPr>
              <w:t>Bakalářská práce: co, jak a proč připravit, zpracovat, napsat a zhodnotit (obhájit).</w:t>
            </w:r>
            <w:r w:rsidRPr="00FC5576">
              <w:t xml:space="preserve"> Praha: Ingenio et Arti, 2012, 51 s. ISBN 978-80-905287-1-0.</w:t>
            </w:r>
          </w:p>
          <w:p w:rsidR="00C77B07" w:rsidRDefault="00C77B07" w:rsidP="00F2197A">
            <w:r w:rsidRPr="001B3724">
              <w:t>HENDL, J</w:t>
            </w:r>
            <w:r>
              <w:t>.,</w:t>
            </w:r>
            <w:r w:rsidRPr="001B3724">
              <w:t xml:space="preserve"> REMR</w:t>
            </w:r>
            <w:r>
              <w:t>, J</w:t>
            </w:r>
            <w:r w:rsidRPr="001B3724">
              <w:t xml:space="preserve">. </w:t>
            </w:r>
            <w:r w:rsidRPr="001B3724">
              <w:rPr>
                <w:i/>
              </w:rPr>
              <w:t>Metody výzkumu a evaluace.</w:t>
            </w:r>
            <w:r w:rsidRPr="001B3724">
              <w:t xml:space="preserve"> Praha: Portál, 2017, 372 s. ISBN 978-80-262-1192-1.</w:t>
            </w:r>
          </w:p>
          <w:p w:rsidR="00435364" w:rsidRDefault="00435364" w:rsidP="00F2197A">
            <w:r w:rsidRPr="00BF5B00">
              <w:rPr>
                <w:i/>
              </w:rPr>
              <w:t>Jak vypracovat bakalářskou a diplomovou práci.</w:t>
            </w:r>
            <w:r w:rsidRPr="00DD546E">
              <w:t xml:space="preserve"> 5., přeprac. a rozš. vyd. Praha: Univerzita Jana</w:t>
            </w:r>
            <w:r>
              <w:t xml:space="preserve"> Amose Komenského, 2013, 69 s. </w:t>
            </w:r>
            <w:r w:rsidRPr="00DD546E">
              <w:t>ISBN 978-80-7452-037-2.</w:t>
            </w:r>
          </w:p>
          <w:p w:rsidR="00C77B07" w:rsidRDefault="00C77B07" w:rsidP="00F2197A">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s</w:t>
            </w:r>
            <w:r w:rsidRPr="001B3724">
              <w:t>. ISBN 978-1-292-01662-7.</w:t>
            </w:r>
          </w:p>
        </w:tc>
      </w:tr>
      <w:tr w:rsidR="00C77B07"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7B07" w:rsidRDefault="00C77B07" w:rsidP="00F2197A">
            <w:pPr>
              <w:jc w:val="center"/>
              <w:rPr>
                <w:b/>
              </w:rPr>
            </w:pPr>
            <w:r>
              <w:rPr>
                <w:b/>
              </w:rPr>
              <w:t>Informace ke kombinované nebo distanční formě</w:t>
            </w:r>
          </w:p>
        </w:tc>
      </w:tr>
      <w:tr w:rsidR="00C77B07" w:rsidTr="00F2197A">
        <w:tc>
          <w:tcPr>
            <w:tcW w:w="4787" w:type="dxa"/>
            <w:gridSpan w:val="3"/>
            <w:tcBorders>
              <w:top w:val="single" w:sz="2" w:space="0" w:color="auto"/>
            </w:tcBorders>
            <w:shd w:val="clear" w:color="auto" w:fill="F7CAAC"/>
          </w:tcPr>
          <w:p w:rsidR="00C77B07" w:rsidRDefault="00C77B07" w:rsidP="00F2197A">
            <w:pPr>
              <w:jc w:val="both"/>
            </w:pPr>
            <w:r>
              <w:rPr>
                <w:b/>
              </w:rPr>
              <w:t>Rozsah konzultací (soustředění)</w:t>
            </w:r>
          </w:p>
        </w:tc>
        <w:tc>
          <w:tcPr>
            <w:tcW w:w="889" w:type="dxa"/>
            <w:tcBorders>
              <w:top w:val="single" w:sz="2" w:space="0" w:color="auto"/>
            </w:tcBorders>
          </w:tcPr>
          <w:p w:rsidR="00C77B07" w:rsidRDefault="00C77B07" w:rsidP="00F2197A">
            <w:pPr>
              <w:jc w:val="both"/>
            </w:pPr>
            <w:r>
              <w:t>10</w:t>
            </w:r>
          </w:p>
        </w:tc>
        <w:tc>
          <w:tcPr>
            <w:tcW w:w="4179" w:type="dxa"/>
            <w:gridSpan w:val="4"/>
            <w:tcBorders>
              <w:top w:val="single" w:sz="2" w:space="0" w:color="auto"/>
            </w:tcBorders>
            <w:shd w:val="clear" w:color="auto" w:fill="F7CAAC"/>
          </w:tcPr>
          <w:p w:rsidR="00C77B07" w:rsidRDefault="00C77B07" w:rsidP="00F2197A">
            <w:pPr>
              <w:jc w:val="both"/>
              <w:rPr>
                <w:b/>
              </w:rPr>
            </w:pPr>
            <w:r>
              <w:rPr>
                <w:b/>
              </w:rPr>
              <w:t xml:space="preserve">hodin </w:t>
            </w:r>
          </w:p>
        </w:tc>
      </w:tr>
      <w:tr w:rsidR="00C77B07" w:rsidTr="00F2197A">
        <w:tc>
          <w:tcPr>
            <w:tcW w:w="9855" w:type="dxa"/>
            <w:gridSpan w:val="8"/>
            <w:shd w:val="clear" w:color="auto" w:fill="F7CAAC"/>
          </w:tcPr>
          <w:p w:rsidR="00C77B07" w:rsidRDefault="00C77B07" w:rsidP="00F2197A">
            <w:pPr>
              <w:jc w:val="both"/>
              <w:rPr>
                <w:b/>
              </w:rPr>
            </w:pPr>
            <w:r>
              <w:rPr>
                <w:b/>
              </w:rPr>
              <w:t>Informace o způsobu kontaktu s vyučujícím</w:t>
            </w:r>
          </w:p>
        </w:tc>
      </w:tr>
      <w:tr w:rsidR="00C77B07" w:rsidTr="00F2197A">
        <w:trPr>
          <w:trHeight w:val="60"/>
        </w:trPr>
        <w:tc>
          <w:tcPr>
            <w:tcW w:w="9855" w:type="dxa"/>
            <w:gridSpan w:val="8"/>
          </w:tcPr>
          <w:p w:rsidR="00C77B07" w:rsidRDefault="00C77B07"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197A" w:rsidTr="00F2197A">
        <w:trPr>
          <w:trHeight w:val="6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2197A" w:rsidRPr="00435364" w:rsidRDefault="00F2197A" w:rsidP="00F2197A">
            <w:pPr>
              <w:jc w:val="both"/>
              <w:rPr>
                <w:b/>
              </w:rPr>
            </w:pPr>
            <w:r>
              <w:lastRenderedPageBreak/>
              <w:br w:type="page"/>
            </w:r>
            <w:r w:rsidRPr="00435364">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AE06BA">
              <w:t>Aplikovaná statistika I</w:t>
            </w:r>
            <w:r>
              <w:t>I</w:t>
            </w:r>
          </w:p>
        </w:tc>
      </w:tr>
      <w:tr w:rsidR="00F2197A" w:rsidTr="00F2197A">
        <w:trPr>
          <w:trHeight w:val="249"/>
        </w:trPr>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„P</w:t>
            </w:r>
            <w:r w:rsidR="009D6100">
              <w:t>Z</w:t>
            </w:r>
            <w:r>
              <w: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both"/>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26p + 26c</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both"/>
            </w:pPr>
            <w:r>
              <w:t>52</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both"/>
            </w:pPr>
            <w:r>
              <w:t>5</w:t>
            </w:r>
          </w:p>
        </w:tc>
      </w:tr>
      <w:tr w:rsidR="00F2197A" w:rsidTr="00F2197A">
        <w:tc>
          <w:tcPr>
            <w:tcW w:w="3086" w:type="dxa"/>
            <w:shd w:val="clear" w:color="auto" w:fill="F7CAAC"/>
          </w:tcPr>
          <w:p w:rsidR="00F2197A" w:rsidRDefault="00F2197A" w:rsidP="00F2197A">
            <w:pPr>
              <w:jc w:val="both"/>
              <w:rPr>
                <w:b/>
                <w:sz w:val="22"/>
              </w:rPr>
            </w:pPr>
            <w:r>
              <w:rPr>
                <w:b/>
              </w:rPr>
              <w:t>Prerekvizity, korekvizity, ekvivalence</w:t>
            </w:r>
          </w:p>
        </w:tc>
        <w:tc>
          <w:tcPr>
            <w:tcW w:w="6769" w:type="dxa"/>
            <w:gridSpan w:val="7"/>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Způsob ověření studijních výsledků</w:t>
            </w:r>
          </w:p>
        </w:tc>
        <w:tc>
          <w:tcPr>
            <w:tcW w:w="3406" w:type="dxa"/>
            <w:gridSpan w:val="4"/>
          </w:tcPr>
          <w:p w:rsidR="00F2197A" w:rsidRDefault="00F2197A" w:rsidP="00F2197A">
            <w:pPr>
              <w:jc w:val="both"/>
            </w:pPr>
            <w:r>
              <w:t>zápočet, zkouška</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cvičení</w:t>
            </w:r>
          </w:p>
        </w:tc>
      </w:tr>
      <w:tr w:rsidR="00F2197A" w:rsidTr="00F2197A">
        <w:tc>
          <w:tcPr>
            <w:tcW w:w="3086" w:type="dxa"/>
            <w:shd w:val="clear" w:color="auto" w:fill="F7CAAC"/>
          </w:tcPr>
          <w:p w:rsidR="00F2197A" w:rsidRDefault="00F2197A" w:rsidP="00F2197A">
            <w:pPr>
              <w:jc w:val="both"/>
              <w:rPr>
                <w:b/>
              </w:rPr>
            </w:pPr>
            <w:r>
              <w:rPr>
                <w:b/>
              </w:rPr>
              <w:t>Forma způsobu ověření studijních výsledků a další požadavky na studenta</w:t>
            </w:r>
          </w:p>
        </w:tc>
        <w:tc>
          <w:tcPr>
            <w:tcW w:w="6769" w:type="dxa"/>
            <w:gridSpan w:val="7"/>
            <w:tcBorders>
              <w:bottom w:val="nil"/>
            </w:tcBorders>
          </w:tcPr>
          <w:p w:rsidR="00F2197A" w:rsidRDefault="00F2197A" w:rsidP="00F2197A">
            <w:pPr>
              <w:jc w:val="both"/>
            </w:pPr>
            <w:r>
              <w:t>Způsob zakončení předmětu – zápočet, zkouška</w:t>
            </w:r>
          </w:p>
          <w:p w:rsidR="00F2197A" w:rsidRDefault="00F2197A" w:rsidP="00F2197A">
            <w:pPr>
              <w:jc w:val="both"/>
            </w:pPr>
            <w:r>
              <w:t xml:space="preserve">Požadavky na zápočet: vypracování seminární práce dle požadavků vyučujícího; 80% aktivní účast na </w:t>
            </w:r>
            <w:r w:rsidR="000C04F9">
              <w:t>cvičeních</w:t>
            </w:r>
            <w:r>
              <w:t>.</w:t>
            </w:r>
          </w:p>
          <w:p w:rsidR="00F2197A" w:rsidRDefault="00F2197A" w:rsidP="00F2197A">
            <w:pPr>
              <w:jc w:val="both"/>
            </w:pPr>
            <w:r>
              <w:t>Požadavky na zkoušku: písemný test, 2 části (příklady + teorie) s maximálním možným počtem dosažitelných bodů 35, kde musí být každá část alespoň na 50 %.</w:t>
            </w:r>
          </w:p>
        </w:tc>
      </w:tr>
      <w:tr w:rsidR="00F2197A" w:rsidTr="00F2197A">
        <w:trPr>
          <w:trHeight w:val="60"/>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F2197A">
            <w:pPr>
              <w:jc w:val="both"/>
            </w:pPr>
            <w:r>
              <w:t>Ing. et Ing. Martin Kovářík, Ph.D.</w:t>
            </w:r>
          </w:p>
        </w:tc>
      </w:tr>
      <w:tr w:rsidR="00F2197A" w:rsidTr="00F2197A">
        <w:trPr>
          <w:trHeight w:val="243"/>
        </w:trPr>
        <w:tc>
          <w:tcPr>
            <w:tcW w:w="3086" w:type="dxa"/>
            <w:tcBorders>
              <w:top w:val="nil"/>
            </w:tcBorders>
            <w:shd w:val="clear" w:color="auto" w:fill="F7CAAC"/>
          </w:tcPr>
          <w:p w:rsidR="00F2197A" w:rsidRDefault="00F2197A" w:rsidP="00F2197A">
            <w:pPr>
              <w:jc w:val="both"/>
              <w:rPr>
                <w:b/>
              </w:rPr>
            </w:pPr>
            <w:r>
              <w:rPr>
                <w:b/>
              </w:rPr>
              <w:t>Zapojení garanta do výuky předmětu</w:t>
            </w:r>
          </w:p>
        </w:tc>
        <w:tc>
          <w:tcPr>
            <w:tcW w:w="6769" w:type="dxa"/>
            <w:gridSpan w:val="7"/>
            <w:tcBorders>
              <w:top w:val="nil"/>
            </w:tcBorders>
          </w:tcPr>
          <w:p w:rsidR="00F2197A" w:rsidRDefault="00F2197A" w:rsidP="000C04F9">
            <w:pPr>
              <w:jc w:val="both"/>
            </w:pPr>
            <w:r w:rsidRPr="00913988">
              <w:t>Garant se podílí na přednáš</w:t>
            </w:r>
            <w:r w:rsidR="000C04F9">
              <w:t>ení v rozsahu 6</w:t>
            </w:r>
            <w:r w:rsidRPr="00913988">
              <w:t>0 %, dále stanovuje koncepci cvičení a dohlíží na jejich jednotné vedení.</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F2197A">
            <w:pPr>
              <w:jc w:val="both"/>
            </w:pPr>
            <w:r w:rsidRPr="00913988">
              <w:t>Ing. et Ing. Martin Kovářík, Ph.D.</w:t>
            </w:r>
            <w:r>
              <w:t xml:space="preserve"> – přednášky (60%), </w:t>
            </w:r>
            <w:r w:rsidRPr="00913988">
              <w:t>Ing. Ján Dvorský, PhD.</w:t>
            </w:r>
            <w:r>
              <w:t xml:space="preserve"> – přednášky (40%)</w:t>
            </w:r>
          </w:p>
        </w:tc>
      </w:tr>
      <w:tr w:rsidR="00F2197A" w:rsidTr="00F2197A">
        <w:trPr>
          <w:trHeight w:val="64"/>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3938"/>
        </w:trPr>
        <w:tc>
          <w:tcPr>
            <w:tcW w:w="9855" w:type="dxa"/>
            <w:gridSpan w:val="8"/>
            <w:tcBorders>
              <w:top w:val="nil"/>
              <w:bottom w:val="single" w:sz="12" w:space="0" w:color="auto"/>
            </w:tcBorders>
          </w:tcPr>
          <w:p w:rsidR="00F2197A" w:rsidRPr="0010355F" w:rsidRDefault="00F2197A" w:rsidP="00F2197A">
            <w:pPr>
              <w:jc w:val="both"/>
              <w:rPr>
                <w:rStyle w:val="normaltextrun"/>
                <w:szCs w:val="22"/>
              </w:rPr>
            </w:pPr>
            <w:r w:rsidRPr="0010355F">
              <w:rPr>
                <w:rStyle w:val="normaltextrun"/>
                <w:szCs w:val="22"/>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rsidR="00F2197A" w:rsidRPr="0010355F" w:rsidRDefault="00F2197A" w:rsidP="00F2197A">
            <w:pPr>
              <w:pStyle w:val="paragraph"/>
              <w:spacing w:before="0" w:beforeAutospacing="0" w:after="0" w:afterAutospacing="0"/>
              <w:jc w:val="both"/>
              <w:textAlignment w:val="baseline"/>
              <w:rPr>
                <w:sz w:val="20"/>
                <w:szCs w:val="22"/>
                <w:lang w:val="cs-CZ"/>
              </w:rPr>
            </w:pPr>
            <w:r w:rsidRPr="0010355F">
              <w:rPr>
                <w:rStyle w:val="normaltextrun"/>
                <w:sz w:val="20"/>
                <w:szCs w:val="22"/>
                <w:lang w:val="cs-CZ"/>
              </w:rPr>
              <w:t>Obsah</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Opakování základních pojmů</w:t>
            </w:r>
            <w:r w:rsidRPr="0010355F">
              <w:rPr>
                <w:rStyle w:val="eop"/>
                <w:rFonts w:eastAsiaTheme="minorEastAsia"/>
                <w:sz w:val="20"/>
                <w:szCs w:val="22"/>
              </w:rPr>
              <w:t>, softwarové možnosti statistického zpracování dat</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Aplikace kontingenčních a asociačních tabulek v </w:t>
            </w:r>
            <w:r w:rsidRPr="0010355F">
              <w:rPr>
                <w:rStyle w:val="spellingerror"/>
                <w:rFonts w:eastAsiaTheme="minorEastAsia"/>
                <w:sz w:val="20"/>
                <w:szCs w:val="22"/>
                <w:lang w:val="cs-CZ"/>
              </w:rPr>
              <w:t>marketingovém a sociologickém</w:t>
            </w:r>
            <w:r w:rsidRPr="0010355F">
              <w:rPr>
                <w:rStyle w:val="normaltextrun"/>
                <w:sz w:val="20"/>
                <w:szCs w:val="22"/>
                <w:lang w:val="cs-CZ"/>
              </w:rPr>
              <w:t xml:space="preserve"> </w:t>
            </w:r>
            <w:r w:rsidRPr="0010355F">
              <w:rPr>
                <w:rStyle w:val="spellingerror"/>
                <w:rFonts w:eastAsiaTheme="minorEastAsia"/>
                <w:sz w:val="20"/>
                <w:szCs w:val="22"/>
                <w:lang w:val="cs-CZ"/>
              </w:rPr>
              <w:t>výzkumu</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spellingerror"/>
                <w:rFonts w:eastAsiaTheme="minorEastAsia"/>
                <w:sz w:val="20"/>
                <w:szCs w:val="22"/>
                <w:lang w:val="cs-CZ"/>
              </w:rPr>
              <w:t>Analýza</w:t>
            </w:r>
            <w:r w:rsidRPr="0010355F">
              <w:rPr>
                <w:rStyle w:val="normaltextrun"/>
                <w:sz w:val="20"/>
                <w:szCs w:val="22"/>
                <w:lang w:val="cs-CZ"/>
              </w:rPr>
              <w:t xml:space="preserve"> rozptylu </w:t>
            </w:r>
            <w:r w:rsidRPr="0010355F">
              <w:rPr>
                <w:rStyle w:val="normaltextrun"/>
                <w:sz w:val="20"/>
                <w:szCs w:val="22"/>
                <w:lang w:val="cs-CZ"/>
              </w:rPr>
              <w:softHyphen/>
              <w:t xml:space="preserve"> aplikace ve </w:t>
            </w:r>
            <w:r w:rsidRPr="0010355F">
              <w:rPr>
                <w:rStyle w:val="spellingerror"/>
                <w:rFonts w:eastAsiaTheme="minorEastAsia"/>
                <w:sz w:val="20"/>
                <w:szCs w:val="22"/>
                <w:lang w:val="cs-CZ"/>
              </w:rPr>
              <w:t>statistickém</w:t>
            </w:r>
            <w:r w:rsidRPr="0010355F">
              <w:rPr>
                <w:rStyle w:val="normaltextrun"/>
                <w:sz w:val="20"/>
                <w:szCs w:val="22"/>
                <w:lang w:val="cs-CZ"/>
              </w:rPr>
              <w:t xml:space="preserve"> </w:t>
            </w:r>
            <w:r w:rsidRPr="0010355F">
              <w:rPr>
                <w:rStyle w:val="spellingerror"/>
                <w:rFonts w:eastAsiaTheme="minorEastAsia"/>
                <w:sz w:val="20"/>
                <w:szCs w:val="22"/>
                <w:lang w:val="cs-CZ"/>
              </w:rPr>
              <w:t>řízení</w:t>
            </w:r>
            <w:r w:rsidRPr="0010355F">
              <w:rPr>
                <w:rStyle w:val="normaltextrun"/>
                <w:sz w:val="20"/>
                <w:szCs w:val="22"/>
                <w:lang w:val="cs-CZ"/>
              </w:rPr>
              <w:t xml:space="preserve"> kvality</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Neparametrické testy – </w:t>
            </w:r>
            <w:r w:rsidRPr="0010355F">
              <w:rPr>
                <w:rStyle w:val="spellingerror"/>
                <w:rFonts w:eastAsiaTheme="minorEastAsia"/>
                <w:sz w:val="20"/>
                <w:szCs w:val="22"/>
                <w:lang w:val="cs-CZ"/>
              </w:rPr>
              <w:t>situace, kdy použít parametrické a neparametrické testy</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Aplikace regresní a korelační analýzy v </w:t>
            </w:r>
            <w:r w:rsidRPr="0010355F">
              <w:rPr>
                <w:rStyle w:val="spellingerror"/>
                <w:rFonts w:eastAsiaTheme="minorEastAsia"/>
                <w:sz w:val="20"/>
                <w:szCs w:val="22"/>
                <w:lang w:val="cs-CZ"/>
              </w:rPr>
              <w:t>různých</w:t>
            </w:r>
            <w:r w:rsidRPr="0010355F">
              <w:rPr>
                <w:rStyle w:val="normaltextrun"/>
                <w:sz w:val="20"/>
                <w:szCs w:val="22"/>
                <w:lang w:val="cs-CZ"/>
              </w:rPr>
              <w:t xml:space="preserve"> oblastech</w:t>
            </w:r>
            <w:r w:rsidRPr="0010355F">
              <w:rPr>
                <w:rStyle w:val="eop"/>
                <w:rFonts w:eastAsiaTheme="minorEastAsia"/>
                <w:sz w:val="20"/>
                <w:szCs w:val="22"/>
              </w:rPr>
              <w:t xml:space="preserve"> průmyslu</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Mnohonásobná regrese a korelace </w:t>
            </w:r>
            <w:r w:rsidRPr="0010355F">
              <w:rPr>
                <w:rStyle w:val="normaltextrun"/>
                <w:sz w:val="20"/>
                <w:szCs w:val="22"/>
                <w:lang w:val="cs-CZ"/>
              </w:rPr>
              <w:softHyphen/>
              <w:t xml:space="preserve"> </w:t>
            </w:r>
            <w:r w:rsidRPr="0010355F">
              <w:rPr>
                <w:rStyle w:val="spellingerror"/>
                <w:rFonts w:eastAsiaTheme="minorEastAsia"/>
                <w:sz w:val="20"/>
                <w:szCs w:val="22"/>
                <w:lang w:val="cs-CZ"/>
              </w:rPr>
              <w:t>důraz</w:t>
            </w:r>
            <w:r w:rsidRPr="0010355F">
              <w:rPr>
                <w:rStyle w:val="normaltextrun"/>
                <w:sz w:val="20"/>
                <w:szCs w:val="22"/>
                <w:lang w:val="cs-CZ"/>
              </w:rPr>
              <w:t xml:space="preserve"> na interpretaci parametrů modelu</w:t>
            </w:r>
            <w:r w:rsidRPr="0010355F">
              <w:rPr>
                <w:rStyle w:val="eop"/>
                <w:rFonts w:eastAsiaTheme="minorEastAsia"/>
                <w:sz w:val="20"/>
                <w:szCs w:val="22"/>
              </w:rPr>
              <w:t xml:space="preserve"> </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0"/>
                <w:szCs w:val="22"/>
                <w:lang w:val="cs-CZ"/>
              </w:rPr>
            </w:pPr>
            <w:r w:rsidRPr="0010355F">
              <w:rPr>
                <w:rStyle w:val="normaltextrun"/>
                <w:sz w:val="20"/>
                <w:szCs w:val="22"/>
                <w:lang w:val="cs-CZ"/>
              </w:rPr>
              <w:t xml:space="preserve">Parametrické a neparametrické míry těsnosti závislosti aneb kdy v praxi </w:t>
            </w:r>
            <w:r w:rsidRPr="0010355F">
              <w:rPr>
                <w:rStyle w:val="spellingerror"/>
                <w:rFonts w:eastAsiaTheme="minorEastAsia"/>
                <w:sz w:val="20"/>
                <w:szCs w:val="22"/>
                <w:lang w:val="cs-CZ"/>
              </w:rPr>
              <w:t>použít</w:t>
            </w:r>
            <w:r w:rsidRPr="0010355F">
              <w:rPr>
                <w:rStyle w:val="normaltextrun"/>
                <w:sz w:val="20"/>
                <w:szCs w:val="22"/>
                <w:lang w:val="cs-CZ"/>
              </w:rPr>
              <w:t xml:space="preserve"> </w:t>
            </w:r>
            <w:r w:rsidRPr="0010355F">
              <w:rPr>
                <w:rStyle w:val="spellingerror"/>
                <w:rFonts w:eastAsiaTheme="minorEastAsia"/>
                <w:sz w:val="20"/>
                <w:szCs w:val="22"/>
                <w:lang w:val="cs-CZ"/>
              </w:rPr>
              <w:t>parametrické</w:t>
            </w:r>
            <w:r>
              <w:rPr>
                <w:rStyle w:val="normaltextrun"/>
                <w:sz w:val="20"/>
                <w:szCs w:val="22"/>
                <w:lang w:val="cs-CZ"/>
              </w:rPr>
              <w:t xml:space="preserve"> </w:t>
            </w:r>
            <w:r w:rsidRPr="0010355F">
              <w:rPr>
                <w:rStyle w:val="normaltextrun"/>
                <w:sz w:val="20"/>
                <w:szCs w:val="22"/>
                <w:lang w:val="cs-CZ"/>
              </w:rPr>
              <w:t xml:space="preserve">a </w:t>
            </w:r>
            <w:r w:rsidRPr="0010355F">
              <w:rPr>
                <w:rStyle w:val="spellingerror"/>
                <w:rFonts w:eastAsiaTheme="minorEastAsia"/>
                <w:sz w:val="20"/>
                <w:szCs w:val="22"/>
                <w:lang w:val="cs-CZ"/>
              </w:rPr>
              <w:t>neparametrické</w:t>
            </w:r>
            <w:r w:rsidRPr="0010355F">
              <w:rPr>
                <w:rStyle w:val="normaltextrun"/>
                <w:sz w:val="20"/>
                <w:szCs w:val="22"/>
                <w:lang w:val="cs-CZ"/>
              </w:rPr>
              <w:t xml:space="preserve"> </w:t>
            </w:r>
            <w:r w:rsidRPr="0010355F">
              <w:rPr>
                <w:rStyle w:val="spellingerror"/>
                <w:rFonts w:eastAsiaTheme="minorEastAsia"/>
                <w:sz w:val="20"/>
                <w:szCs w:val="22"/>
                <w:lang w:val="cs-CZ"/>
              </w:rPr>
              <w:t>korelační</w:t>
            </w:r>
            <w:r w:rsidRPr="0010355F">
              <w:rPr>
                <w:rStyle w:val="normaltextrun"/>
                <w:sz w:val="20"/>
                <w:szCs w:val="22"/>
                <w:lang w:val="cs-CZ"/>
              </w:rPr>
              <w:t xml:space="preserve"> koeficienty</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rStyle w:val="normaltextrun"/>
                <w:sz w:val="22"/>
              </w:rPr>
            </w:pPr>
            <w:r w:rsidRPr="0010355F">
              <w:rPr>
                <w:rStyle w:val="spellingerror"/>
                <w:rFonts w:eastAsiaTheme="minorEastAsia"/>
                <w:sz w:val="20"/>
                <w:szCs w:val="22"/>
                <w:lang w:val="cs-CZ"/>
              </w:rPr>
              <w:t>Úvod</w:t>
            </w:r>
            <w:r w:rsidRPr="0010355F">
              <w:rPr>
                <w:rStyle w:val="normaltextrun"/>
                <w:sz w:val="20"/>
                <w:szCs w:val="22"/>
                <w:lang w:val="cs-CZ"/>
              </w:rPr>
              <w:t xml:space="preserve"> do oblasti </w:t>
            </w:r>
            <w:r w:rsidRPr="0010355F">
              <w:rPr>
                <w:rStyle w:val="spellingerror"/>
                <w:rFonts w:eastAsiaTheme="minorEastAsia"/>
                <w:sz w:val="20"/>
                <w:szCs w:val="22"/>
                <w:lang w:val="cs-CZ"/>
              </w:rPr>
              <w:t>časových</w:t>
            </w:r>
            <w:r w:rsidRPr="0010355F">
              <w:rPr>
                <w:rStyle w:val="normaltextrun"/>
                <w:sz w:val="20"/>
                <w:szCs w:val="22"/>
                <w:lang w:val="cs-CZ"/>
              </w:rPr>
              <w:t xml:space="preserve"> řad, </w:t>
            </w:r>
            <w:r w:rsidRPr="0010355F">
              <w:rPr>
                <w:rStyle w:val="spellingerror"/>
                <w:rFonts w:eastAsiaTheme="minorEastAsia"/>
                <w:sz w:val="20"/>
                <w:szCs w:val="22"/>
                <w:lang w:val="cs-CZ"/>
              </w:rPr>
              <w:t>aditivní</w:t>
            </w:r>
            <w:r w:rsidRPr="0010355F">
              <w:rPr>
                <w:rStyle w:val="normaltextrun"/>
                <w:sz w:val="20"/>
                <w:szCs w:val="22"/>
                <w:lang w:val="cs-CZ"/>
              </w:rPr>
              <w:t xml:space="preserve"> a </w:t>
            </w:r>
            <w:r w:rsidRPr="0010355F">
              <w:rPr>
                <w:rStyle w:val="spellingerror"/>
                <w:rFonts w:eastAsiaTheme="minorEastAsia"/>
                <w:sz w:val="20"/>
                <w:szCs w:val="22"/>
                <w:lang w:val="cs-CZ"/>
              </w:rPr>
              <w:t>multiplikativní</w:t>
            </w:r>
            <w:r w:rsidRPr="0010355F">
              <w:rPr>
                <w:rStyle w:val="normaltextrun"/>
                <w:sz w:val="20"/>
                <w:szCs w:val="22"/>
                <w:lang w:val="cs-CZ"/>
              </w:rPr>
              <w:t xml:space="preserve"> ekonometrický model</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sz w:val="22"/>
              </w:rPr>
            </w:pPr>
            <w:r w:rsidRPr="0010355F">
              <w:rPr>
                <w:rStyle w:val="normaltextrun"/>
                <w:sz w:val="20"/>
                <w:szCs w:val="22"/>
                <w:lang w:val="cs-CZ"/>
              </w:rPr>
              <w:t xml:space="preserve">Analytické a mechanické vyrovnávání </w:t>
            </w:r>
            <w:r w:rsidRPr="0010355F">
              <w:rPr>
                <w:rStyle w:val="spellingerror"/>
                <w:rFonts w:eastAsiaTheme="minorEastAsia"/>
                <w:sz w:val="20"/>
                <w:szCs w:val="22"/>
                <w:lang w:val="cs-CZ"/>
              </w:rPr>
              <w:t>časových</w:t>
            </w:r>
            <w:r w:rsidRPr="0010355F">
              <w:rPr>
                <w:rStyle w:val="normaltextrun"/>
                <w:sz w:val="20"/>
                <w:szCs w:val="22"/>
                <w:lang w:val="cs-CZ"/>
              </w:rPr>
              <w:t xml:space="preserve"> řad s </w:t>
            </w:r>
            <w:r w:rsidRPr="0010355F">
              <w:rPr>
                <w:rStyle w:val="spellingerror"/>
                <w:rFonts w:eastAsiaTheme="minorEastAsia"/>
                <w:sz w:val="20"/>
                <w:szCs w:val="22"/>
                <w:lang w:val="cs-CZ"/>
              </w:rPr>
              <w:t>praktickými</w:t>
            </w:r>
            <w:r w:rsidRPr="0010355F">
              <w:rPr>
                <w:rStyle w:val="normaltextrun"/>
                <w:sz w:val="20"/>
                <w:szCs w:val="22"/>
                <w:lang w:val="cs-CZ"/>
              </w:rPr>
              <w:t xml:space="preserve"> </w:t>
            </w:r>
            <w:r w:rsidRPr="0010355F">
              <w:rPr>
                <w:rStyle w:val="spellingerror"/>
                <w:rFonts w:eastAsiaTheme="minorEastAsia"/>
                <w:sz w:val="20"/>
                <w:szCs w:val="22"/>
                <w:lang w:val="cs-CZ"/>
              </w:rPr>
              <w:t>ukázkami</w:t>
            </w:r>
            <w:r w:rsidRPr="0010355F">
              <w:rPr>
                <w:rStyle w:val="normaltextrun"/>
                <w:sz w:val="20"/>
                <w:szCs w:val="22"/>
                <w:lang w:val="cs-CZ"/>
              </w:rPr>
              <w:t xml:space="preserve"> na </w:t>
            </w:r>
            <w:r w:rsidRPr="0010355F">
              <w:rPr>
                <w:rStyle w:val="spellingerror"/>
                <w:rFonts w:eastAsiaTheme="minorEastAsia"/>
                <w:sz w:val="20"/>
                <w:szCs w:val="22"/>
                <w:lang w:val="cs-CZ"/>
              </w:rPr>
              <w:t>finančních</w:t>
            </w:r>
            <w:r w:rsidRPr="0010355F">
              <w:rPr>
                <w:rStyle w:val="normaltextrun"/>
                <w:sz w:val="20"/>
                <w:szCs w:val="22"/>
                <w:lang w:val="cs-CZ"/>
              </w:rPr>
              <w:t xml:space="preserve"> datech</w:t>
            </w:r>
          </w:p>
          <w:p w:rsidR="00F2197A" w:rsidRPr="0010355F" w:rsidRDefault="00F2197A" w:rsidP="00693D56">
            <w:pPr>
              <w:pStyle w:val="paragraph"/>
              <w:numPr>
                <w:ilvl w:val="0"/>
                <w:numId w:val="33"/>
              </w:numPr>
              <w:spacing w:before="0" w:beforeAutospacing="0" w:after="0" w:afterAutospacing="0"/>
              <w:ind w:left="247" w:hanging="247"/>
              <w:jc w:val="both"/>
              <w:textAlignment w:val="baseline"/>
              <w:rPr>
                <w:rStyle w:val="normaltextrun"/>
                <w:sz w:val="22"/>
              </w:rPr>
            </w:pPr>
            <w:r w:rsidRPr="0010355F">
              <w:rPr>
                <w:rStyle w:val="spellingerror"/>
                <w:rFonts w:eastAsiaTheme="minorEastAsia"/>
                <w:sz w:val="20"/>
                <w:szCs w:val="22"/>
                <w:lang w:val="cs-CZ"/>
              </w:rPr>
              <w:t>Úvod</w:t>
            </w:r>
            <w:r w:rsidRPr="0010355F">
              <w:rPr>
                <w:rStyle w:val="normaltextrun"/>
                <w:sz w:val="20"/>
                <w:szCs w:val="22"/>
                <w:lang w:val="cs-CZ"/>
              </w:rPr>
              <w:t xml:space="preserve"> do oblasti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 aplikace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v </w:t>
            </w:r>
            <w:r w:rsidRPr="0010355F">
              <w:rPr>
                <w:rStyle w:val="spellingerror"/>
                <w:rFonts w:eastAsiaTheme="minorEastAsia"/>
                <w:sz w:val="20"/>
                <w:szCs w:val="22"/>
                <w:lang w:val="cs-CZ"/>
              </w:rPr>
              <w:t>různých průmyslových</w:t>
            </w:r>
            <w:r w:rsidRPr="0010355F">
              <w:rPr>
                <w:rStyle w:val="normaltextrun"/>
                <w:sz w:val="20"/>
                <w:szCs w:val="22"/>
                <w:lang w:val="cs-CZ"/>
              </w:rPr>
              <w:t xml:space="preserve"> oblastech (strojové učení s učitelem a bez učitele)</w:t>
            </w:r>
          </w:p>
          <w:p w:rsidR="00F2197A" w:rsidRDefault="00F2197A" w:rsidP="00693D56">
            <w:pPr>
              <w:pStyle w:val="paragraph"/>
              <w:numPr>
                <w:ilvl w:val="0"/>
                <w:numId w:val="33"/>
              </w:numPr>
              <w:spacing w:before="0" w:beforeAutospacing="0" w:after="0" w:afterAutospacing="0"/>
              <w:ind w:left="247" w:hanging="247"/>
              <w:jc w:val="both"/>
              <w:textAlignment w:val="baseline"/>
            </w:pPr>
            <w:r w:rsidRPr="0010355F">
              <w:rPr>
                <w:rStyle w:val="spellingerror"/>
                <w:rFonts w:eastAsiaTheme="minorEastAsia"/>
                <w:sz w:val="20"/>
                <w:szCs w:val="22"/>
                <w:lang w:val="cs-CZ"/>
              </w:rPr>
              <w:t>Úvod</w:t>
            </w:r>
            <w:r w:rsidRPr="0010355F">
              <w:rPr>
                <w:rStyle w:val="normaltextrun"/>
                <w:sz w:val="20"/>
                <w:szCs w:val="22"/>
                <w:lang w:val="cs-CZ"/>
              </w:rPr>
              <w:t xml:space="preserve"> do oblasti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 aplikace </w:t>
            </w:r>
            <w:r w:rsidRPr="0010355F">
              <w:rPr>
                <w:rStyle w:val="spellingerror"/>
                <w:rFonts w:eastAsiaTheme="minorEastAsia"/>
                <w:sz w:val="20"/>
                <w:szCs w:val="22"/>
                <w:lang w:val="cs-CZ"/>
              </w:rPr>
              <w:t>strojového</w:t>
            </w:r>
            <w:r w:rsidRPr="0010355F">
              <w:rPr>
                <w:rStyle w:val="normaltextrun"/>
                <w:sz w:val="20"/>
                <w:szCs w:val="22"/>
                <w:lang w:val="cs-CZ"/>
              </w:rPr>
              <w:t xml:space="preserve"> </w:t>
            </w:r>
            <w:r w:rsidRPr="0010355F">
              <w:rPr>
                <w:rStyle w:val="spellingerror"/>
                <w:rFonts w:eastAsiaTheme="minorEastAsia"/>
                <w:sz w:val="20"/>
                <w:szCs w:val="22"/>
                <w:lang w:val="cs-CZ"/>
              </w:rPr>
              <w:t>učení</w:t>
            </w:r>
            <w:r w:rsidRPr="0010355F">
              <w:rPr>
                <w:rStyle w:val="normaltextrun"/>
                <w:sz w:val="20"/>
                <w:szCs w:val="22"/>
                <w:lang w:val="cs-CZ"/>
              </w:rPr>
              <w:t xml:space="preserve"> v </w:t>
            </w:r>
            <w:r w:rsidRPr="0010355F">
              <w:rPr>
                <w:rStyle w:val="spellingerror"/>
                <w:rFonts w:eastAsiaTheme="minorEastAsia"/>
                <w:sz w:val="20"/>
                <w:szCs w:val="22"/>
                <w:lang w:val="cs-CZ"/>
              </w:rPr>
              <w:t>různých průmyslových</w:t>
            </w:r>
            <w:r w:rsidRPr="0010355F">
              <w:rPr>
                <w:rStyle w:val="normaltextrun"/>
                <w:sz w:val="20"/>
                <w:szCs w:val="22"/>
                <w:lang w:val="cs-CZ"/>
              </w:rPr>
              <w:t xml:space="preserve"> oblastech (rozdíl mezi predikcí a klasifikací)</w:t>
            </w:r>
          </w:p>
        </w:tc>
      </w:tr>
      <w:tr w:rsidR="00F2197A" w:rsidTr="00F2197A">
        <w:trPr>
          <w:trHeight w:val="265"/>
        </w:trPr>
        <w:tc>
          <w:tcPr>
            <w:tcW w:w="3653" w:type="dxa"/>
            <w:gridSpan w:val="2"/>
            <w:tcBorders>
              <w:top w:val="nil"/>
            </w:tcBorders>
            <w:shd w:val="clear" w:color="auto" w:fill="F7CAAC"/>
          </w:tcPr>
          <w:p w:rsidR="00F2197A" w:rsidRDefault="00F2197A" w:rsidP="00F2197A">
            <w:pPr>
              <w:jc w:val="both"/>
            </w:pPr>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566"/>
        </w:trPr>
        <w:tc>
          <w:tcPr>
            <w:tcW w:w="9855" w:type="dxa"/>
            <w:gridSpan w:val="8"/>
            <w:tcBorders>
              <w:top w:val="nil"/>
            </w:tcBorders>
          </w:tcPr>
          <w:p w:rsidR="00F2197A" w:rsidRPr="00F756B0" w:rsidRDefault="00F2197A" w:rsidP="00F2197A">
            <w:pPr>
              <w:jc w:val="both"/>
              <w:rPr>
                <w:b/>
              </w:rPr>
            </w:pPr>
            <w:r w:rsidRPr="00F756B0">
              <w:rPr>
                <w:b/>
              </w:rPr>
              <w:t>Povinná literatura</w:t>
            </w:r>
          </w:p>
          <w:p w:rsidR="006D4A6A" w:rsidRPr="005E6B71" w:rsidRDefault="006D4A6A" w:rsidP="006D4A6A">
            <w:pPr>
              <w:jc w:val="both"/>
              <w:rPr>
                <w:rStyle w:val="normaltextrun"/>
                <w:lang w:eastAsia="en-US"/>
              </w:rPr>
            </w:pPr>
            <w:r w:rsidRPr="005E6B71">
              <w:rPr>
                <w:rStyle w:val="normaltextrun"/>
                <w:lang w:eastAsia="en-US"/>
              </w:rPr>
              <w:t xml:space="preserve">KOVÁŘÍK, M., KLÍMEK, P. </w:t>
            </w:r>
            <w:r w:rsidRPr="005E6B71">
              <w:rPr>
                <w:rStyle w:val="normaltextrun"/>
                <w:i/>
                <w:lang w:eastAsia="en-US"/>
              </w:rPr>
              <w:t>Aplikovaná statistika – Sbírka příkladů v programu XLStatistics</w:t>
            </w:r>
            <w:r w:rsidRPr="005E6B71">
              <w:rPr>
                <w:rStyle w:val="normaltextrun"/>
                <w:lang w:eastAsia="en-US"/>
              </w:rPr>
              <w:t>. Skripta pro 2. ročník denního studia Zlín: UTB, FaME, 2011. 145 s. ISBN  978-80-7454-129-2.</w:t>
            </w:r>
          </w:p>
          <w:p w:rsidR="006D4A6A" w:rsidRPr="005E6B71" w:rsidRDefault="006D4A6A" w:rsidP="006D4A6A">
            <w:pPr>
              <w:jc w:val="both"/>
              <w:rPr>
                <w:rStyle w:val="normaltextrun"/>
                <w:lang w:eastAsia="en-US"/>
              </w:rPr>
            </w:pPr>
            <w:r w:rsidRPr="005E6B71">
              <w:rPr>
                <w:rStyle w:val="normaltextrun"/>
                <w:lang w:eastAsia="en-US"/>
              </w:rPr>
              <w:t xml:space="preserve">KUHN, M., JOHNSON, K. </w:t>
            </w:r>
            <w:r w:rsidRPr="005E6B71">
              <w:rPr>
                <w:rStyle w:val="normaltextrun"/>
                <w:i/>
                <w:lang w:eastAsia="en-US"/>
              </w:rPr>
              <w:t>Applied predictive modeling.</w:t>
            </w:r>
            <w:r w:rsidRPr="005E6B71">
              <w:rPr>
                <w:rStyle w:val="normaltextrun"/>
                <w:lang w:eastAsia="en-US"/>
              </w:rPr>
              <w:t xml:space="preserve"> New York: Springer, 2013, 600 p. ISBN 978-1-4614-6848-6.</w:t>
            </w:r>
          </w:p>
          <w:p w:rsidR="00F2197A" w:rsidRPr="005E6B71" w:rsidRDefault="00F2197A" w:rsidP="00F2197A">
            <w:pPr>
              <w:jc w:val="both"/>
              <w:rPr>
                <w:rStyle w:val="normaltextrun"/>
                <w:lang w:eastAsia="en-US"/>
              </w:rPr>
            </w:pPr>
            <w:r w:rsidRPr="005E6B71">
              <w:rPr>
                <w:rStyle w:val="normaltextrun"/>
                <w:lang w:eastAsia="en-US"/>
              </w:rPr>
              <w:t xml:space="preserve">MONTGOMERY, D. C. </w:t>
            </w:r>
            <w:r w:rsidRPr="005E6B71">
              <w:rPr>
                <w:rStyle w:val="normaltextrun"/>
                <w:i/>
                <w:lang w:eastAsia="en-US"/>
              </w:rPr>
              <w:t>Introduction to Statistical Quality Control</w:t>
            </w:r>
            <w:r w:rsidRPr="005E6B71">
              <w:rPr>
                <w:rStyle w:val="normaltextrun"/>
                <w:lang w:eastAsia="en-US"/>
              </w:rPr>
              <w:t>. vyd. 6. USA: John Wiley &amp; Sons, Inc, 2009. 734 p. ISBN 978-0470169926</w:t>
            </w:r>
          </w:p>
          <w:p w:rsidR="00F2197A" w:rsidRPr="005E6B71" w:rsidRDefault="00F2197A" w:rsidP="00F2197A">
            <w:pPr>
              <w:jc w:val="both"/>
              <w:rPr>
                <w:rFonts w:ascii="Arial" w:hAnsi="Arial" w:cs="Arial"/>
                <w:color w:val="333333"/>
                <w:shd w:val="clear" w:color="auto" w:fill="FFFFFF"/>
              </w:rPr>
            </w:pPr>
            <w:r w:rsidRPr="005E6B71">
              <w:rPr>
                <w:rStyle w:val="normaltextrun"/>
                <w:lang w:eastAsia="en-US"/>
              </w:rPr>
              <w:t xml:space="preserve">ROSS, S. M. </w:t>
            </w:r>
            <w:r w:rsidRPr="005E6B71">
              <w:rPr>
                <w:rStyle w:val="normaltextrun"/>
                <w:i/>
                <w:lang w:eastAsia="en-US"/>
              </w:rPr>
              <w:t>Introductory Statistics</w:t>
            </w:r>
            <w:r w:rsidRPr="005E6B71">
              <w:rPr>
                <w:rStyle w:val="normaltextrun"/>
                <w:lang w:eastAsia="en-US"/>
              </w:rPr>
              <w:t xml:space="preserve">. 3rd ed. Academic Press, 2010. 842 p. ISBN </w:t>
            </w:r>
            <w:r w:rsidRPr="005E6B71">
              <w:rPr>
                <w:shd w:val="clear" w:color="auto" w:fill="FFFFFF"/>
              </w:rPr>
              <w:t>0123743885.</w:t>
            </w:r>
          </w:p>
          <w:p w:rsidR="00F2197A" w:rsidRPr="00F756B0" w:rsidRDefault="00F2197A" w:rsidP="00F2197A">
            <w:pPr>
              <w:jc w:val="both"/>
              <w:rPr>
                <w:rStyle w:val="normaltextrun"/>
                <w:b/>
                <w:lang w:eastAsia="en-US"/>
              </w:rPr>
            </w:pPr>
            <w:r w:rsidRPr="00F756B0">
              <w:rPr>
                <w:b/>
              </w:rPr>
              <w:t>Doporučená literatura</w:t>
            </w:r>
          </w:p>
          <w:p w:rsidR="006D4A6A" w:rsidRPr="005E6B71" w:rsidRDefault="006D4A6A" w:rsidP="006D4A6A">
            <w:pPr>
              <w:jc w:val="both"/>
              <w:rPr>
                <w:rStyle w:val="normaltextrun"/>
                <w:lang w:eastAsia="en-US"/>
              </w:rPr>
            </w:pPr>
            <w:r w:rsidRPr="005E6B71">
              <w:rPr>
                <w:rStyle w:val="normaltextrun"/>
                <w:lang w:eastAsia="en-US"/>
              </w:rPr>
              <w:t xml:space="preserve">JAMES, G., WITTEN, D., HASTIE, T., TIBSHIRANI, R. </w:t>
            </w:r>
            <w:r w:rsidRPr="005E6B71">
              <w:rPr>
                <w:rStyle w:val="normaltextrun"/>
                <w:i/>
                <w:lang w:eastAsia="en-US"/>
              </w:rPr>
              <w:t xml:space="preserve">An introduction to statistical learning: with applications in R. </w:t>
            </w:r>
            <w:r w:rsidRPr="005E6B71">
              <w:rPr>
                <w:rStyle w:val="normaltextrun"/>
                <w:lang w:eastAsia="en-US"/>
              </w:rPr>
              <w:t>New York: Springer, 2013, 426 p. ISBN 978-1-4614-7137-0.</w:t>
            </w:r>
          </w:p>
          <w:p w:rsidR="00F2197A" w:rsidRPr="005E6B71" w:rsidRDefault="00F2197A" w:rsidP="00F2197A">
            <w:pPr>
              <w:jc w:val="both"/>
              <w:rPr>
                <w:rStyle w:val="normaltextrun"/>
                <w:lang w:eastAsia="en-US"/>
              </w:rPr>
            </w:pPr>
            <w:r w:rsidRPr="005E6B71">
              <w:rPr>
                <w:rStyle w:val="normaltextrun"/>
                <w:lang w:eastAsia="en-US"/>
              </w:rPr>
              <w:t xml:space="preserve">KOVÁŘÍK, M., KLÍMEK, P. </w:t>
            </w:r>
            <w:r w:rsidRPr="005E6B71">
              <w:rPr>
                <w:rStyle w:val="normaltextrun"/>
                <w:i/>
                <w:lang w:eastAsia="en-US"/>
              </w:rPr>
              <w:t xml:space="preserve">Počet pravděpodobnosti v programu XLStatistics. </w:t>
            </w:r>
            <w:r w:rsidRPr="005E6B71">
              <w:rPr>
                <w:rStyle w:val="normaltextrun"/>
                <w:lang w:eastAsia="en-US"/>
              </w:rPr>
              <w:t>Skripta pro 1. ročník denního studia Zlín: UTB, FaME, 2011. 150 s. ISBN  978-80-7454-011-0.</w:t>
            </w:r>
          </w:p>
          <w:p w:rsidR="00F2197A" w:rsidRPr="005E6B71" w:rsidRDefault="00F2197A" w:rsidP="00F2197A">
            <w:pPr>
              <w:jc w:val="both"/>
              <w:rPr>
                <w:rStyle w:val="normaltextrun"/>
                <w:lang w:eastAsia="en-US"/>
              </w:rPr>
            </w:pPr>
            <w:r w:rsidRPr="005E6B71">
              <w:rPr>
                <w:rStyle w:val="normaltextrun"/>
                <w:lang w:eastAsia="en-US"/>
              </w:rPr>
              <w:t xml:space="preserve">KOVÁŘÍK, M., KLÍMEK, P. </w:t>
            </w:r>
            <w:r w:rsidRPr="005E6B71">
              <w:rPr>
                <w:rStyle w:val="normaltextrun"/>
                <w:i/>
                <w:lang w:eastAsia="en-US"/>
              </w:rPr>
              <w:t>Matematická statistika v programu XLStatistics</w:t>
            </w:r>
            <w:r w:rsidRPr="005E6B71">
              <w:rPr>
                <w:rStyle w:val="normaltextrun"/>
                <w:lang w:eastAsia="en-US"/>
              </w:rPr>
              <w:t>. Skripta pro 1. ročník denního studia Zlín: UTB, FaME, 2011. 150 s. ISBN  978-80-7454-010-3.</w:t>
            </w:r>
          </w:p>
          <w:p w:rsidR="00F2197A" w:rsidRDefault="00F2197A" w:rsidP="00F2197A">
            <w:pPr>
              <w:jc w:val="both"/>
            </w:pPr>
            <w:r w:rsidRPr="005E6B71">
              <w:rPr>
                <w:rStyle w:val="normaltextrun"/>
                <w:lang w:eastAsia="en-US"/>
              </w:rPr>
              <w:t>PECK, R., OLSEN, CH., DEVORE, J., L</w:t>
            </w:r>
            <w:r w:rsidRPr="005E6B71">
              <w:rPr>
                <w:rStyle w:val="normaltextrun"/>
                <w:i/>
                <w:lang w:eastAsia="en-US"/>
              </w:rPr>
              <w:t>. Introduction to Statistics and Data Analysis, Enhanced Review Edition</w:t>
            </w:r>
            <w:r w:rsidRPr="005E6B71">
              <w:rPr>
                <w:rStyle w:val="normaltextrun"/>
                <w:lang w:eastAsia="en-US"/>
              </w:rPr>
              <w:t xml:space="preserve"> (4th Edition). Duxbury Press. 2011, 944 p. ISBN 0840054904.</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lastRenderedPageBreak/>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t>Rozsah konzultací (soustředění)</w:t>
            </w:r>
          </w:p>
        </w:tc>
        <w:tc>
          <w:tcPr>
            <w:tcW w:w="889" w:type="dxa"/>
            <w:tcBorders>
              <w:top w:val="single" w:sz="2" w:space="0" w:color="auto"/>
            </w:tcBorders>
          </w:tcPr>
          <w:p w:rsidR="00F2197A" w:rsidRDefault="00F2197A" w:rsidP="00F2197A">
            <w:pPr>
              <w:jc w:val="both"/>
            </w:pPr>
            <w:r>
              <w:t>20</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76"/>
        </w:trPr>
        <w:tc>
          <w:tcPr>
            <w:tcW w:w="9855" w:type="dxa"/>
            <w:gridSpan w:val="8"/>
          </w:tcPr>
          <w:p w:rsidR="00F2197A" w:rsidRDefault="00F2197A"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7B07" w:rsidRDefault="00C77B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97A" w:rsidTr="00F2197A">
        <w:tc>
          <w:tcPr>
            <w:tcW w:w="9855" w:type="dxa"/>
            <w:gridSpan w:val="8"/>
            <w:tcBorders>
              <w:bottom w:val="double" w:sz="4" w:space="0" w:color="auto"/>
            </w:tcBorders>
            <w:shd w:val="clear" w:color="auto" w:fill="BDD6EE"/>
          </w:tcPr>
          <w:p w:rsidR="00F2197A" w:rsidRDefault="00F2197A" w:rsidP="00F2197A">
            <w:pPr>
              <w:jc w:val="both"/>
              <w:rPr>
                <w:b/>
                <w:sz w:val="28"/>
              </w:rPr>
            </w:pPr>
            <w:r>
              <w:lastRenderedPageBreak/>
              <w:br w:type="page"/>
            </w:r>
            <w:r>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FC7645">
              <w:t>Řízení a organizace výroby</w:t>
            </w:r>
          </w:p>
        </w:tc>
      </w:tr>
      <w:tr w:rsidR="00F2197A" w:rsidTr="00F2197A">
        <w:trPr>
          <w:trHeight w:val="249"/>
        </w:trPr>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„ZT“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both"/>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26p + 26s</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both"/>
            </w:pPr>
            <w:r>
              <w:t>52</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both"/>
            </w:pPr>
            <w:r>
              <w:t>5</w:t>
            </w:r>
          </w:p>
        </w:tc>
      </w:tr>
      <w:tr w:rsidR="00F2197A" w:rsidTr="00F2197A">
        <w:tc>
          <w:tcPr>
            <w:tcW w:w="3086" w:type="dxa"/>
            <w:shd w:val="clear" w:color="auto" w:fill="F7CAAC"/>
          </w:tcPr>
          <w:p w:rsidR="00F2197A" w:rsidRDefault="00F2197A" w:rsidP="00F2197A">
            <w:pPr>
              <w:jc w:val="both"/>
              <w:rPr>
                <w:b/>
                <w:sz w:val="22"/>
              </w:rPr>
            </w:pPr>
            <w:r>
              <w:rPr>
                <w:b/>
              </w:rPr>
              <w:t>Prerekvizity, korekvizity, ekvivalence</w:t>
            </w:r>
          </w:p>
        </w:tc>
        <w:tc>
          <w:tcPr>
            <w:tcW w:w="6769" w:type="dxa"/>
            <w:gridSpan w:val="7"/>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Způsob ověření studijních výsledků</w:t>
            </w:r>
          </w:p>
        </w:tc>
        <w:tc>
          <w:tcPr>
            <w:tcW w:w="3406" w:type="dxa"/>
            <w:gridSpan w:val="4"/>
          </w:tcPr>
          <w:p w:rsidR="00F2197A" w:rsidRDefault="00F2197A" w:rsidP="00F2197A">
            <w:pPr>
              <w:jc w:val="both"/>
            </w:pPr>
            <w:r>
              <w:t>zápočet, zkouška</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seminář</w:t>
            </w:r>
          </w:p>
        </w:tc>
      </w:tr>
      <w:tr w:rsidR="00F2197A" w:rsidTr="00F2197A">
        <w:tc>
          <w:tcPr>
            <w:tcW w:w="3086" w:type="dxa"/>
            <w:shd w:val="clear" w:color="auto" w:fill="F7CAAC"/>
          </w:tcPr>
          <w:p w:rsidR="00F2197A" w:rsidRDefault="00F2197A" w:rsidP="00F2197A">
            <w:pPr>
              <w:jc w:val="both"/>
              <w:rPr>
                <w:b/>
              </w:rPr>
            </w:pPr>
            <w:r>
              <w:rPr>
                <w:b/>
              </w:rPr>
              <w:t>Forma způsobu ověření studijních výsledků a další požadavky na studenta</w:t>
            </w:r>
          </w:p>
        </w:tc>
        <w:tc>
          <w:tcPr>
            <w:tcW w:w="6769" w:type="dxa"/>
            <w:gridSpan w:val="7"/>
            <w:tcBorders>
              <w:bottom w:val="nil"/>
            </w:tcBorders>
          </w:tcPr>
          <w:p w:rsidR="009F1D0A" w:rsidRDefault="009F1D0A" w:rsidP="009F1D0A">
            <w:pPr>
              <w:pStyle w:val="xmsonormal"/>
              <w:jc w:val="both"/>
              <w:rPr>
                <w:rFonts w:ascii="Times New Roman" w:hAnsi="Times New Roman"/>
                <w:color w:val="000000"/>
                <w:sz w:val="20"/>
              </w:rPr>
            </w:pPr>
            <w:r>
              <w:rPr>
                <w:rFonts w:ascii="Times New Roman" w:hAnsi="Times New Roman"/>
                <w:color w:val="000000"/>
                <w:sz w:val="20"/>
              </w:rPr>
              <w:t>Způsob zakončení předmětu – zápočet, zkouška</w:t>
            </w:r>
          </w:p>
          <w:p w:rsidR="009F1D0A" w:rsidRDefault="009F1D0A" w:rsidP="009F1D0A">
            <w:pPr>
              <w:pStyle w:val="xmsonormal"/>
              <w:jc w:val="both"/>
              <w:rPr>
                <w:rFonts w:ascii="Times New Roman" w:hAnsi="Times New Roman"/>
                <w:color w:val="000000"/>
                <w:sz w:val="20"/>
              </w:rPr>
            </w:pPr>
            <w:r>
              <w:rPr>
                <w:rFonts w:ascii="Times New Roman" w:hAnsi="Times New Roman"/>
                <w:color w:val="000000"/>
                <w:sz w:val="20"/>
              </w:rPr>
              <w:t>Požadavky na zápočet: Seminární práce na konkrétní zadání, obhajoba seminární práce</w:t>
            </w:r>
          </w:p>
          <w:p w:rsidR="00F2197A" w:rsidRDefault="009F1D0A" w:rsidP="00FC04F6">
            <w:pPr>
              <w:jc w:val="both"/>
            </w:pPr>
            <w:r w:rsidRPr="009F1D0A">
              <w:rPr>
                <w:color w:val="000000"/>
              </w:rPr>
              <w:t>Požadavky na zkoušku: Zvládnutí učiva</w:t>
            </w:r>
            <w:r w:rsidR="00FC04F6">
              <w:rPr>
                <w:color w:val="000000"/>
              </w:rPr>
              <w:t xml:space="preserve"> v rozsahu daném na přednáškách a seminářích</w:t>
            </w:r>
            <w:r w:rsidRPr="009F1D0A">
              <w:rPr>
                <w:color w:val="000000"/>
              </w:rPr>
              <w:t>. Prokázání přehledu v oblasti teoretických poznatků.</w:t>
            </w:r>
          </w:p>
        </w:tc>
      </w:tr>
      <w:tr w:rsidR="00F2197A" w:rsidTr="00F2197A">
        <w:trPr>
          <w:trHeight w:val="95"/>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3F6EB7">
            <w:pPr>
              <w:jc w:val="both"/>
            </w:pPr>
            <w:r w:rsidRPr="00FC7645">
              <w:t>prof. Ing. Felicita Chromjaková, PhD.</w:t>
            </w:r>
          </w:p>
        </w:tc>
      </w:tr>
      <w:tr w:rsidR="00F2197A" w:rsidTr="00F2197A">
        <w:trPr>
          <w:trHeight w:val="243"/>
        </w:trPr>
        <w:tc>
          <w:tcPr>
            <w:tcW w:w="3086" w:type="dxa"/>
            <w:tcBorders>
              <w:top w:val="nil"/>
            </w:tcBorders>
            <w:shd w:val="clear" w:color="auto" w:fill="F7CAAC"/>
          </w:tcPr>
          <w:p w:rsidR="00F2197A" w:rsidRDefault="00F2197A" w:rsidP="00F2197A">
            <w:pPr>
              <w:jc w:val="both"/>
              <w:rPr>
                <w:b/>
              </w:rPr>
            </w:pPr>
            <w:r>
              <w:rPr>
                <w:b/>
              </w:rPr>
              <w:t>Zapojení garanta do výuky předmětu</w:t>
            </w:r>
          </w:p>
        </w:tc>
        <w:tc>
          <w:tcPr>
            <w:tcW w:w="6769" w:type="dxa"/>
            <w:gridSpan w:val="7"/>
            <w:tcBorders>
              <w:top w:val="nil"/>
            </w:tcBorders>
          </w:tcPr>
          <w:p w:rsidR="00F2197A" w:rsidRDefault="000C04F9" w:rsidP="006D4A6A">
            <w:pPr>
              <w:jc w:val="both"/>
            </w:pPr>
            <w:r w:rsidRPr="00913988">
              <w:t xml:space="preserve">Garant se </w:t>
            </w:r>
            <w:r w:rsidR="006D4A6A">
              <w:t>podílí na přednášení v rozsahu 6</w:t>
            </w:r>
            <w:r w:rsidRPr="00913988">
              <w:t xml:space="preserve">0 %, dále stanovuje koncepci </w:t>
            </w:r>
            <w:r>
              <w:t>seminářů</w:t>
            </w:r>
            <w:r w:rsidRPr="00913988">
              <w:t xml:space="preserve"> a dohlíží na jejich jednotné vedení.</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8A4AFD">
            <w:pPr>
              <w:jc w:val="both"/>
            </w:pPr>
            <w:r w:rsidRPr="00FC7645">
              <w:t>prof</w:t>
            </w:r>
            <w:r w:rsidR="003F6EB7">
              <w:t>. Ing. Felicita Chromjaková, Ph</w:t>
            </w:r>
            <w:r w:rsidRPr="00FC7645">
              <w:t>D.</w:t>
            </w:r>
            <w:r>
              <w:t xml:space="preserve"> - přednášky (</w:t>
            </w:r>
            <w:r w:rsidR="006D4A6A">
              <w:t>6</w:t>
            </w:r>
            <w:r>
              <w:t>0%)</w:t>
            </w:r>
            <w:r w:rsidR="006D4A6A">
              <w:t xml:space="preserve">; Ing. </w:t>
            </w:r>
            <w:r w:rsidR="008A4AFD">
              <w:t>Jiří Maňas</w:t>
            </w:r>
            <w:r w:rsidR="006D4A6A">
              <w:t xml:space="preserve"> – přednášky (40%) – ext.</w:t>
            </w:r>
          </w:p>
        </w:tc>
      </w:tr>
      <w:tr w:rsidR="00F2197A" w:rsidTr="00F2197A">
        <w:trPr>
          <w:trHeight w:val="50"/>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2169"/>
        </w:trPr>
        <w:tc>
          <w:tcPr>
            <w:tcW w:w="9855" w:type="dxa"/>
            <w:gridSpan w:val="8"/>
            <w:tcBorders>
              <w:top w:val="nil"/>
              <w:bottom w:val="single" w:sz="12" w:space="0" w:color="auto"/>
            </w:tcBorders>
          </w:tcPr>
          <w:p w:rsidR="00F2197A" w:rsidRDefault="00F2197A" w:rsidP="00F2197A">
            <w:pPr>
              <w:jc w:val="both"/>
            </w:pPr>
            <w:r>
              <w:t>Cílem předmětu je pochopení klíčových pilířů plánování, organizace a řízení výroby – zejména výrobních procesů a podpůrných výrobních procesů. Základem je objasnění pojmu výroba, výrobní proces, procesní tok ve výrobě, projektování a rozvrhování výrobních procesů. Dále je zde kladen důraz na získání teoretických i praktických znalostí spojených s problematikou produktivity výroby, výkonnosti výrobního procesu, efektivností výroby. Součástí předmětu jsou i vybrané metody řízení a organizace výroby, standardizace a kvality, operativního řízení výroby a nových trendů v oblasti řízení a organizace výroby. Součástí výuky předmětu jsou i vzdělávací video programy, modulární tréninkové hry pro účely modelování a simulace výrobního procesu.</w:t>
            </w:r>
          </w:p>
          <w:p w:rsidR="00F2197A" w:rsidRDefault="00F2197A" w:rsidP="00F2197A">
            <w:pPr>
              <w:jc w:val="both"/>
            </w:pPr>
            <w:r>
              <w:t>Obsah:</w:t>
            </w:r>
          </w:p>
          <w:p w:rsidR="00F2197A" w:rsidRDefault="00F2197A" w:rsidP="00693D56">
            <w:pPr>
              <w:pStyle w:val="Odstavecseseznamem"/>
              <w:numPr>
                <w:ilvl w:val="0"/>
                <w:numId w:val="34"/>
              </w:numPr>
              <w:ind w:left="247" w:hanging="247"/>
              <w:jc w:val="both"/>
            </w:pPr>
            <w:r>
              <w:t>Základní pojmy v oblasti řízení a organizace výroby, metodika projektování, řízení a organizace výroby, výrobní controlling</w:t>
            </w:r>
          </w:p>
          <w:p w:rsidR="00F2197A" w:rsidRDefault="00F2197A" w:rsidP="00693D56">
            <w:pPr>
              <w:pStyle w:val="Odstavecseseznamem"/>
              <w:numPr>
                <w:ilvl w:val="0"/>
                <w:numId w:val="34"/>
              </w:numPr>
              <w:ind w:left="247" w:hanging="247"/>
              <w:jc w:val="both"/>
            </w:pPr>
            <w:r>
              <w:t>Produkt, jeho vazba na proces</w:t>
            </w:r>
          </w:p>
          <w:p w:rsidR="00F2197A" w:rsidRDefault="00F2197A" w:rsidP="00693D56">
            <w:pPr>
              <w:pStyle w:val="Odstavecseseznamem"/>
              <w:numPr>
                <w:ilvl w:val="0"/>
                <w:numId w:val="34"/>
              </w:numPr>
              <w:ind w:left="247" w:hanging="247"/>
              <w:jc w:val="both"/>
            </w:pPr>
            <w:r>
              <w:t>Problematika kvality ve výrobním procesu</w:t>
            </w:r>
          </w:p>
          <w:p w:rsidR="00F2197A" w:rsidRDefault="00F2197A" w:rsidP="00693D56">
            <w:pPr>
              <w:pStyle w:val="Odstavecseseznamem"/>
              <w:numPr>
                <w:ilvl w:val="0"/>
                <w:numId w:val="34"/>
              </w:numPr>
              <w:ind w:left="247" w:hanging="247"/>
              <w:jc w:val="both"/>
            </w:pPr>
            <w:r>
              <w:t>Klíčové pilíře standardizace a vizualizace ve výrobních procesech</w:t>
            </w:r>
          </w:p>
          <w:p w:rsidR="00F2197A" w:rsidRDefault="00F2197A" w:rsidP="00693D56">
            <w:pPr>
              <w:pStyle w:val="Odstavecseseznamem"/>
              <w:numPr>
                <w:ilvl w:val="0"/>
                <w:numId w:val="34"/>
              </w:numPr>
              <w:ind w:left="247" w:hanging="247"/>
              <w:jc w:val="both"/>
            </w:pPr>
            <w:r>
              <w:t>Konstrukční příprava výroby</w:t>
            </w:r>
          </w:p>
          <w:p w:rsidR="00F2197A" w:rsidRDefault="00F2197A" w:rsidP="00693D56">
            <w:pPr>
              <w:pStyle w:val="Odstavecseseznamem"/>
              <w:numPr>
                <w:ilvl w:val="0"/>
                <w:numId w:val="34"/>
              </w:numPr>
              <w:ind w:left="247" w:hanging="247"/>
              <w:jc w:val="both"/>
            </w:pPr>
            <w:r>
              <w:t>Projektování layoutů a zakázek</w:t>
            </w:r>
          </w:p>
          <w:p w:rsidR="00F2197A" w:rsidRDefault="00F2197A" w:rsidP="00693D56">
            <w:pPr>
              <w:pStyle w:val="Odstavecseseznamem"/>
              <w:numPr>
                <w:ilvl w:val="0"/>
                <w:numId w:val="34"/>
              </w:numPr>
              <w:ind w:left="247" w:hanging="247"/>
              <w:jc w:val="both"/>
            </w:pPr>
            <w:r>
              <w:t>Materiálová příprava výroby</w:t>
            </w:r>
          </w:p>
          <w:p w:rsidR="00F2197A" w:rsidRDefault="00F2197A" w:rsidP="00693D56">
            <w:pPr>
              <w:pStyle w:val="Odstavecseseznamem"/>
              <w:numPr>
                <w:ilvl w:val="0"/>
                <w:numId w:val="34"/>
              </w:numPr>
              <w:ind w:left="247" w:hanging="247"/>
              <w:jc w:val="both"/>
            </w:pPr>
            <w:r>
              <w:t>Technicko-organizační příprava výroby</w:t>
            </w:r>
          </w:p>
          <w:p w:rsidR="00F2197A" w:rsidRDefault="00F2197A" w:rsidP="00693D56">
            <w:pPr>
              <w:pStyle w:val="Odstavecseseznamem"/>
              <w:numPr>
                <w:ilvl w:val="0"/>
                <w:numId w:val="34"/>
              </w:numPr>
              <w:ind w:left="247" w:hanging="247"/>
              <w:jc w:val="both"/>
            </w:pPr>
            <w:r>
              <w:t>Dílenské řízení výroby</w:t>
            </w:r>
          </w:p>
          <w:p w:rsidR="00F2197A" w:rsidRDefault="00F2197A" w:rsidP="00693D56">
            <w:pPr>
              <w:pStyle w:val="Odstavecseseznamem"/>
              <w:numPr>
                <w:ilvl w:val="0"/>
                <w:numId w:val="34"/>
              </w:numPr>
              <w:ind w:left="247" w:hanging="247"/>
              <w:jc w:val="both"/>
            </w:pPr>
            <w:r>
              <w:t>Schéma člověk-stroj, stroj-stroj, robot-stroj</w:t>
            </w:r>
          </w:p>
          <w:p w:rsidR="00F2197A" w:rsidRDefault="00F2197A" w:rsidP="00693D56">
            <w:pPr>
              <w:pStyle w:val="Odstavecseseznamem"/>
              <w:numPr>
                <w:ilvl w:val="0"/>
                <w:numId w:val="34"/>
              </w:numPr>
              <w:ind w:left="247" w:hanging="247"/>
              <w:jc w:val="both"/>
            </w:pPr>
            <w:r>
              <w:t>Energetické hospodářství ve výrobě, ekologická výroba</w:t>
            </w:r>
          </w:p>
          <w:p w:rsidR="00F2197A" w:rsidRDefault="00F2197A" w:rsidP="00693D56">
            <w:pPr>
              <w:pStyle w:val="Odstavecseseznamem"/>
              <w:numPr>
                <w:ilvl w:val="0"/>
                <w:numId w:val="34"/>
              </w:numPr>
              <w:ind w:left="247" w:hanging="247"/>
              <w:jc w:val="both"/>
            </w:pPr>
            <w:r>
              <w:t>Nové trendy v oblasti řízení a organizace výroby</w:t>
            </w:r>
          </w:p>
        </w:tc>
      </w:tr>
      <w:tr w:rsidR="00F2197A" w:rsidTr="00F2197A">
        <w:trPr>
          <w:trHeight w:val="265"/>
        </w:trPr>
        <w:tc>
          <w:tcPr>
            <w:tcW w:w="3653" w:type="dxa"/>
            <w:gridSpan w:val="2"/>
            <w:tcBorders>
              <w:top w:val="nil"/>
            </w:tcBorders>
            <w:shd w:val="clear" w:color="auto" w:fill="F7CAAC"/>
          </w:tcPr>
          <w:p w:rsidR="00F2197A" w:rsidRDefault="00F2197A" w:rsidP="00F2197A">
            <w:pPr>
              <w:jc w:val="both"/>
            </w:pPr>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1497"/>
        </w:trPr>
        <w:tc>
          <w:tcPr>
            <w:tcW w:w="9855" w:type="dxa"/>
            <w:gridSpan w:val="8"/>
            <w:tcBorders>
              <w:top w:val="nil"/>
            </w:tcBorders>
          </w:tcPr>
          <w:p w:rsidR="00F2197A" w:rsidRPr="000F4535" w:rsidRDefault="00F2197A" w:rsidP="00F2197A">
            <w:pPr>
              <w:jc w:val="both"/>
              <w:rPr>
                <w:b/>
              </w:rPr>
            </w:pPr>
            <w:r w:rsidRPr="000F4535">
              <w:rPr>
                <w:b/>
              </w:rPr>
              <w:t>Povinná literatura</w:t>
            </w:r>
          </w:p>
          <w:p w:rsidR="006D4A6A" w:rsidRDefault="006D4A6A" w:rsidP="006D4A6A">
            <w:pPr>
              <w:jc w:val="both"/>
            </w:pPr>
            <w:r w:rsidRPr="000327F9">
              <w:t xml:space="preserve">HALEVI, G. </w:t>
            </w:r>
            <w:r w:rsidRPr="000327F9">
              <w:rPr>
                <w:i/>
              </w:rPr>
              <w:t>Handbook of production management methods</w:t>
            </w:r>
            <w:r w:rsidRPr="000327F9">
              <w:t xml:space="preserve">. Oxford: Butterworth-Heinemann, 2001, 313 p. ISBN 9780750650885. Dostupné také z: </w:t>
            </w:r>
          </w:p>
          <w:p w:rsidR="006D4A6A" w:rsidRDefault="006D4A6A" w:rsidP="006D4A6A">
            <w:pPr>
              <w:jc w:val="both"/>
            </w:pPr>
            <w:r w:rsidRPr="000327F9">
              <w:t>http://app.knovel.com/hotlink/toc/id:kpHPMM0005/handbook_of_production_management_methods</w:t>
            </w:r>
          </w:p>
          <w:p w:rsidR="00F2197A" w:rsidRDefault="00F2197A" w:rsidP="00F2197A">
            <w:r>
              <w:t>CHROMJAKOVÁ, F.,</w:t>
            </w:r>
            <w:r w:rsidRPr="00C76820">
              <w:t xml:space="preserve"> RAJNOHA</w:t>
            </w:r>
            <w:r>
              <w:t>, R</w:t>
            </w:r>
            <w:r w:rsidRPr="00C76820">
              <w:t xml:space="preserve">. </w:t>
            </w:r>
            <w:r w:rsidRPr="00C76820">
              <w:rPr>
                <w:i/>
              </w:rPr>
              <w:t>Řízení a organizace výrobních procesů: kompendium průmyslového inženýra.</w:t>
            </w:r>
            <w:r w:rsidRPr="00C76820">
              <w:t xml:space="preserve"> Žilina: GEORG, 2011, 138 s. ISBN 978-80-89401-26-0.</w:t>
            </w:r>
          </w:p>
          <w:p w:rsidR="00F2197A" w:rsidRDefault="00F2197A" w:rsidP="00F2197A">
            <w:pPr>
              <w:jc w:val="both"/>
            </w:pPr>
            <w:r>
              <w:t xml:space="preserve">LIKER, J. K. </w:t>
            </w:r>
            <w:r w:rsidRPr="000327F9">
              <w:rPr>
                <w:i/>
              </w:rPr>
              <w:t>The Toyota Way : 14 Management Principles from the World's Greatest Manufacturer.</w:t>
            </w:r>
            <w:r w:rsidRPr="000327F9">
              <w:t xml:space="preserve"> </w:t>
            </w:r>
            <w:r>
              <w:t>New York: McGraw-Hill Publishing, 2004, 330 p. ISBN 0-07-139231-9.</w:t>
            </w:r>
          </w:p>
          <w:p w:rsidR="00F2197A" w:rsidRPr="000F4535" w:rsidRDefault="00F2197A" w:rsidP="00F2197A">
            <w:pPr>
              <w:jc w:val="both"/>
              <w:rPr>
                <w:b/>
              </w:rPr>
            </w:pPr>
            <w:r w:rsidRPr="000F4535">
              <w:rPr>
                <w:b/>
              </w:rPr>
              <w:t>Doporučená literatura</w:t>
            </w:r>
          </w:p>
          <w:p w:rsidR="00F2197A" w:rsidRDefault="00F2197A" w:rsidP="00F2197A">
            <w:pPr>
              <w:jc w:val="both"/>
            </w:pPr>
            <w:r>
              <w:t xml:space="preserve">HEIZER, J., RENDER, B.M., MUNSON, CH. </w:t>
            </w:r>
            <w:r w:rsidRPr="008E6BEE">
              <w:rPr>
                <w:i/>
              </w:rPr>
              <w:t xml:space="preserve">Operations Management: Sustainability and Supply Chain Management, Global Edition. </w:t>
            </w:r>
            <w:r w:rsidRPr="008E6BEE">
              <w:t>Boston:</w:t>
            </w:r>
            <w:r>
              <w:rPr>
                <w:i/>
              </w:rPr>
              <w:t xml:space="preserve"> </w:t>
            </w:r>
            <w:r>
              <w:t>Pearson Education Limited, 2016, 912 p. ISBN 978-1-292-14863-2.</w:t>
            </w:r>
          </w:p>
          <w:p w:rsidR="00F2197A" w:rsidRDefault="00F2197A" w:rsidP="00F2197A">
            <w:pPr>
              <w:jc w:val="both"/>
            </w:pPr>
            <w:r>
              <w:t>Tréninkové simulační hry typu LEGO</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t>Rozsah konzultací (soustředění)</w:t>
            </w:r>
          </w:p>
        </w:tc>
        <w:tc>
          <w:tcPr>
            <w:tcW w:w="889" w:type="dxa"/>
            <w:tcBorders>
              <w:top w:val="single" w:sz="2" w:space="0" w:color="auto"/>
            </w:tcBorders>
          </w:tcPr>
          <w:p w:rsidR="00F2197A" w:rsidRDefault="00F2197A" w:rsidP="00F2197A">
            <w:pPr>
              <w:jc w:val="both"/>
            </w:pPr>
            <w:r>
              <w:t>20</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0"/>
        </w:trPr>
        <w:tc>
          <w:tcPr>
            <w:tcW w:w="9855" w:type="dxa"/>
            <w:gridSpan w:val="8"/>
          </w:tcPr>
          <w:p w:rsidR="00F2197A" w:rsidRDefault="000A4A1E" w:rsidP="00F2197A">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p w:rsidR="000A4A1E" w:rsidRDefault="000A4A1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97A" w:rsidTr="00F2197A">
        <w:tc>
          <w:tcPr>
            <w:tcW w:w="9855" w:type="dxa"/>
            <w:gridSpan w:val="8"/>
            <w:tcBorders>
              <w:bottom w:val="double" w:sz="4" w:space="0" w:color="auto"/>
            </w:tcBorders>
            <w:shd w:val="clear" w:color="auto" w:fill="BDD6EE"/>
          </w:tcPr>
          <w:p w:rsidR="00F2197A" w:rsidRDefault="00F2197A" w:rsidP="00F2197A">
            <w:pPr>
              <w:jc w:val="both"/>
              <w:rPr>
                <w:b/>
                <w:sz w:val="28"/>
              </w:rPr>
            </w:pPr>
            <w:r>
              <w:lastRenderedPageBreak/>
              <w:br w:type="page"/>
            </w:r>
            <w:r>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B166E9">
              <w:t>Základy kvantitativních metod</w:t>
            </w:r>
          </w:p>
        </w:tc>
      </w:tr>
      <w:tr w:rsidR="00F2197A" w:rsidTr="00F2197A">
        <w:trPr>
          <w:trHeight w:val="249"/>
        </w:trPr>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„P</w:t>
            </w:r>
            <w:r w:rsidR="009D6100">
              <w:t>Z</w:t>
            </w:r>
            <w:r>
              <w: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center"/>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13p + 26c</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center"/>
            </w:pPr>
            <w:r>
              <w:t>39</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center"/>
            </w:pPr>
            <w:r>
              <w:t>3</w:t>
            </w:r>
          </w:p>
        </w:tc>
      </w:tr>
      <w:tr w:rsidR="00F2197A" w:rsidTr="00F2197A">
        <w:tc>
          <w:tcPr>
            <w:tcW w:w="3086" w:type="dxa"/>
            <w:shd w:val="clear" w:color="auto" w:fill="F7CAAC"/>
          </w:tcPr>
          <w:p w:rsidR="00F2197A" w:rsidRDefault="00F2197A" w:rsidP="00F2197A">
            <w:pPr>
              <w:rPr>
                <w:b/>
                <w:sz w:val="22"/>
              </w:rPr>
            </w:pPr>
            <w:r>
              <w:rPr>
                <w:b/>
              </w:rPr>
              <w:t>Prerekvizity, korekvizity, ekvivalence</w:t>
            </w:r>
          </w:p>
        </w:tc>
        <w:tc>
          <w:tcPr>
            <w:tcW w:w="6769" w:type="dxa"/>
            <w:gridSpan w:val="7"/>
          </w:tcPr>
          <w:p w:rsidR="00F2197A" w:rsidRPr="00693D56" w:rsidRDefault="00693D56" w:rsidP="00F2197A">
            <w:pPr>
              <w:jc w:val="both"/>
              <w:rPr>
                <w:sz w:val="22"/>
              </w:rPr>
            </w:pPr>
            <w:r>
              <w:t xml:space="preserve">Ekvivalence </w:t>
            </w:r>
            <w:r>
              <w:rPr>
                <w:sz w:val="22"/>
              </w:rPr>
              <w:t>(</w:t>
            </w:r>
            <w:r w:rsidRPr="00882107">
              <w:rPr>
                <w:lang w:val="en-GB"/>
              </w:rPr>
              <w:t>Basics of Quantitative Methods</w:t>
            </w:r>
            <w:r>
              <w:rPr>
                <w:lang w:val="en-GB"/>
              </w:rPr>
              <w:t>)</w:t>
            </w:r>
          </w:p>
        </w:tc>
      </w:tr>
      <w:tr w:rsidR="00F2197A" w:rsidTr="00F2197A">
        <w:tc>
          <w:tcPr>
            <w:tcW w:w="3086" w:type="dxa"/>
            <w:shd w:val="clear" w:color="auto" w:fill="F7CAAC"/>
          </w:tcPr>
          <w:p w:rsidR="00F2197A" w:rsidRDefault="00F2197A" w:rsidP="00F2197A">
            <w:pPr>
              <w:rPr>
                <w:b/>
              </w:rPr>
            </w:pPr>
            <w:r>
              <w:rPr>
                <w:b/>
              </w:rPr>
              <w:t>Způsob ověření studijních výsledků</w:t>
            </w:r>
          </w:p>
        </w:tc>
        <w:tc>
          <w:tcPr>
            <w:tcW w:w="3406" w:type="dxa"/>
            <w:gridSpan w:val="4"/>
          </w:tcPr>
          <w:p w:rsidR="00F2197A" w:rsidRDefault="00F2197A" w:rsidP="00F2197A">
            <w:pPr>
              <w:jc w:val="both"/>
            </w:pPr>
            <w:r>
              <w:t>klasifikovaný zápočet</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cvičení</w:t>
            </w:r>
          </w:p>
        </w:tc>
      </w:tr>
      <w:tr w:rsidR="00F2197A" w:rsidTr="00F2197A">
        <w:tc>
          <w:tcPr>
            <w:tcW w:w="3086" w:type="dxa"/>
            <w:shd w:val="clear" w:color="auto" w:fill="F7CAAC"/>
          </w:tcPr>
          <w:p w:rsidR="00F2197A" w:rsidRDefault="00F2197A" w:rsidP="00F2197A">
            <w:pPr>
              <w:rPr>
                <w:b/>
              </w:rPr>
            </w:pPr>
            <w:r>
              <w:rPr>
                <w:b/>
              </w:rPr>
              <w:t>Forma způsobu ověření studijních výsledků a další požadavky na studenta</w:t>
            </w:r>
          </w:p>
        </w:tc>
        <w:tc>
          <w:tcPr>
            <w:tcW w:w="6769" w:type="dxa"/>
            <w:gridSpan w:val="7"/>
            <w:tcBorders>
              <w:bottom w:val="nil"/>
            </w:tcBorders>
          </w:tcPr>
          <w:p w:rsidR="006D4A6A" w:rsidRPr="00882107" w:rsidRDefault="006D4A6A" w:rsidP="006D4A6A">
            <w:pPr>
              <w:jc w:val="both"/>
            </w:pPr>
            <w:r w:rsidRPr="00882107">
              <w:t>Způsob zakončení předmětu – klasifikovaný zápočet</w:t>
            </w:r>
          </w:p>
          <w:p w:rsidR="006D4A6A" w:rsidRDefault="00F2197A" w:rsidP="006D4A6A">
            <w:pPr>
              <w:jc w:val="both"/>
            </w:pPr>
            <w:r>
              <w:t>Požadavky na klasifikovaný zápočet: 80 % aktivní účast</w:t>
            </w:r>
            <w:r w:rsidR="006D4A6A">
              <w:t xml:space="preserve"> ve cvičeních;</w:t>
            </w:r>
            <w:r>
              <w:t xml:space="preserve"> absolvování tří průběžných testů v průběhu semestru. Maximální možný počet dosažitelných bodů ze všech testů je 30, každý test musí být napsán alespoň na 60 %.</w:t>
            </w:r>
          </w:p>
        </w:tc>
      </w:tr>
      <w:tr w:rsidR="00F2197A" w:rsidTr="00F2197A">
        <w:trPr>
          <w:trHeight w:val="60"/>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F2197A">
            <w:pPr>
              <w:jc w:val="both"/>
            </w:pPr>
            <w:r w:rsidRPr="00B166E9">
              <w:t xml:space="preserve">Ing. </w:t>
            </w:r>
            <w:r>
              <w:t xml:space="preserve">et Ing. </w:t>
            </w:r>
            <w:r w:rsidRPr="00B166E9">
              <w:t>Miroslava Dolejšová, Ph.D.</w:t>
            </w:r>
          </w:p>
        </w:tc>
      </w:tr>
      <w:tr w:rsidR="00F2197A" w:rsidTr="00F2197A">
        <w:trPr>
          <w:trHeight w:val="243"/>
        </w:trPr>
        <w:tc>
          <w:tcPr>
            <w:tcW w:w="3086" w:type="dxa"/>
            <w:tcBorders>
              <w:top w:val="nil"/>
            </w:tcBorders>
            <w:shd w:val="clear" w:color="auto" w:fill="F7CAAC"/>
          </w:tcPr>
          <w:p w:rsidR="00F2197A" w:rsidRDefault="00F2197A" w:rsidP="00F2197A">
            <w:pPr>
              <w:rPr>
                <w:b/>
              </w:rPr>
            </w:pPr>
            <w:r>
              <w:rPr>
                <w:b/>
              </w:rPr>
              <w:t>Zapojení garanta do výuky předmětu</w:t>
            </w:r>
          </w:p>
        </w:tc>
        <w:tc>
          <w:tcPr>
            <w:tcW w:w="6769" w:type="dxa"/>
            <w:gridSpan w:val="7"/>
            <w:tcBorders>
              <w:top w:val="nil"/>
            </w:tcBorders>
          </w:tcPr>
          <w:p w:rsidR="00F2197A" w:rsidRDefault="00F2197A" w:rsidP="00FC04F6">
            <w:pPr>
              <w:spacing w:after="60"/>
              <w:jc w:val="both"/>
            </w:pPr>
            <w:r w:rsidRPr="00DB3747">
              <w:t xml:space="preserve">Garant se podílí na přednášení v rozsahu </w:t>
            </w:r>
            <w:r>
              <w:t>60</w:t>
            </w:r>
            <w:r w:rsidRPr="00DB3747">
              <w:t xml:space="preserve"> %, dále stanovuje koncepci cvičení </w:t>
            </w:r>
            <w:r>
              <w:br/>
            </w:r>
            <w:r w:rsidRPr="00DB3747">
              <w:t>a dohlíží na jejich jednotné vedení.</w:t>
            </w:r>
            <w:r>
              <w:t xml:space="preserve"> </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F2197A">
            <w:pPr>
              <w:jc w:val="both"/>
            </w:pPr>
            <w:r w:rsidRPr="00882107">
              <w:t>Ing. et Ing. Miroslava Dolejšová,</w:t>
            </w:r>
            <w:r>
              <w:t xml:space="preserve"> Ph.D.</w:t>
            </w:r>
            <w:r w:rsidRPr="008271D7">
              <w:t xml:space="preserve"> – přednášky (</w:t>
            </w:r>
            <w:r>
              <w:t>6</w:t>
            </w:r>
            <w:r w:rsidRPr="008271D7">
              <w:t>0%)</w:t>
            </w:r>
            <w:r>
              <w:t>,</w:t>
            </w:r>
            <w:r w:rsidRPr="00882107">
              <w:t xml:space="preserve"> Ing. Radek Benda, Ph.D.</w:t>
            </w:r>
            <w:r>
              <w:t xml:space="preserve"> – přednášky (4</w:t>
            </w:r>
            <w:r w:rsidRPr="008271D7">
              <w:t>0%)</w:t>
            </w:r>
          </w:p>
        </w:tc>
      </w:tr>
      <w:tr w:rsidR="00F2197A" w:rsidTr="00F2197A">
        <w:trPr>
          <w:trHeight w:val="60"/>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3938"/>
        </w:trPr>
        <w:tc>
          <w:tcPr>
            <w:tcW w:w="9855" w:type="dxa"/>
            <w:gridSpan w:val="8"/>
            <w:tcBorders>
              <w:top w:val="nil"/>
              <w:bottom w:val="single" w:sz="12" w:space="0" w:color="auto"/>
            </w:tcBorders>
          </w:tcPr>
          <w:p w:rsidR="00F2197A" w:rsidRDefault="00F2197A" w:rsidP="00F2197A">
            <w:r>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rsidR="00F2197A" w:rsidRDefault="00F2197A" w:rsidP="00F2197A">
            <w:r>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rsidR="00F2197A" w:rsidRDefault="00F2197A" w:rsidP="00F2197A">
            <w:r>
              <w:t>Po absolvování předmětu budou studenti schopni pomocí těchto aplikací docílit rychlého nalezení optimální varianty problému a podpořit tak manažerské rozhodovací procesy.</w:t>
            </w:r>
          </w:p>
          <w:p w:rsidR="00F2197A" w:rsidRDefault="00F2197A" w:rsidP="00F2197A">
            <w:r>
              <w:t xml:space="preserve">Na cvičeních budou formou praktických úloh probírány základy z oblastí numerické metody, maticový počet, lineární programování, citlivostní analýza, scénáře a simulace v následujících úlohách: </w:t>
            </w:r>
          </w:p>
          <w:p w:rsidR="00F2197A" w:rsidRDefault="00F2197A" w:rsidP="00693D56">
            <w:pPr>
              <w:pStyle w:val="Odstavecseseznamem"/>
              <w:numPr>
                <w:ilvl w:val="0"/>
                <w:numId w:val="35"/>
              </w:numPr>
              <w:ind w:left="247" w:hanging="247"/>
              <w:jc w:val="both"/>
            </w:pPr>
            <w:r>
              <w:t>Výpočet kořenů kvadratické rovnice</w:t>
            </w:r>
          </w:p>
          <w:p w:rsidR="00F2197A" w:rsidRDefault="00F2197A" w:rsidP="00693D56">
            <w:pPr>
              <w:pStyle w:val="Odstavecseseznamem"/>
              <w:numPr>
                <w:ilvl w:val="0"/>
                <w:numId w:val="35"/>
              </w:numPr>
              <w:ind w:left="247" w:hanging="247"/>
              <w:jc w:val="both"/>
            </w:pPr>
            <w:r>
              <w:t>Trendová analýza</w:t>
            </w:r>
          </w:p>
          <w:p w:rsidR="00F2197A" w:rsidRDefault="00F2197A" w:rsidP="00693D56">
            <w:pPr>
              <w:pStyle w:val="Odstavecseseznamem"/>
              <w:numPr>
                <w:ilvl w:val="0"/>
                <w:numId w:val="35"/>
              </w:numPr>
              <w:ind w:left="247" w:hanging="247"/>
              <w:jc w:val="both"/>
            </w:pPr>
            <w:r>
              <w:t xml:space="preserve">Analýza Dow Jonesova indexu </w:t>
            </w:r>
          </w:p>
          <w:p w:rsidR="00F2197A" w:rsidRDefault="00F2197A" w:rsidP="00693D56">
            <w:pPr>
              <w:pStyle w:val="Odstavecseseznamem"/>
              <w:numPr>
                <w:ilvl w:val="0"/>
                <w:numId w:val="35"/>
              </w:numPr>
              <w:ind w:left="247" w:hanging="247"/>
              <w:jc w:val="both"/>
            </w:pPr>
            <w:r>
              <w:t xml:space="preserve">Finanční funkce, hodnocení investice </w:t>
            </w:r>
          </w:p>
          <w:p w:rsidR="00F2197A" w:rsidRDefault="00F2197A" w:rsidP="00693D56">
            <w:pPr>
              <w:pStyle w:val="Odstavecseseznamem"/>
              <w:numPr>
                <w:ilvl w:val="0"/>
                <w:numId w:val="35"/>
              </w:numPr>
              <w:ind w:left="247" w:hanging="247"/>
              <w:jc w:val="both"/>
            </w:pPr>
            <w:r>
              <w:t>Analýza funkcí TC, TR, MR, maximalizace zisku</w:t>
            </w:r>
          </w:p>
          <w:p w:rsidR="00F2197A" w:rsidRDefault="00F2197A" w:rsidP="00693D56">
            <w:pPr>
              <w:pStyle w:val="Odstavecseseznamem"/>
              <w:numPr>
                <w:ilvl w:val="0"/>
                <w:numId w:val="35"/>
              </w:numPr>
              <w:ind w:left="247" w:hanging="247"/>
              <w:jc w:val="both"/>
            </w:pPr>
            <w:r>
              <w:t>Stanovení optimálního portfolia akcií</w:t>
            </w:r>
          </w:p>
          <w:p w:rsidR="00F2197A" w:rsidRDefault="00F2197A" w:rsidP="00693D56">
            <w:pPr>
              <w:pStyle w:val="Odstavecseseznamem"/>
              <w:numPr>
                <w:ilvl w:val="0"/>
                <w:numId w:val="35"/>
              </w:numPr>
              <w:ind w:left="247" w:hanging="247"/>
              <w:jc w:val="both"/>
            </w:pPr>
            <w:r>
              <w:t>Citlivostní analýza</w:t>
            </w:r>
          </w:p>
          <w:p w:rsidR="00F2197A" w:rsidRDefault="00F2197A" w:rsidP="00693D56">
            <w:pPr>
              <w:pStyle w:val="Odstavecseseznamem"/>
              <w:numPr>
                <w:ilvl w:val="0"/>
                <w:numId w:val="35"/>
              </w:numPr>
              <w:ind w:left="247" w:hanging="247"/>
              <w:jc w:val="both"/>
            </w:pPr>
            <w:r>
              <w:t>Integrační metody - Výpočet ceny nového nátěru bazénu</w:t>
            </w:r>
          </w:p>
          <w:p w:rsidR="00F2197A" w:rsidRDefault="00F2197A" w:rsidP="00693D56">
            <w:pPr>
              <w:pStyle w:val="Odstavecseseznamem"/>
              <w:numPr>
                <w:ilvl w:val="0"/>
                <w:numId w:val="35"/>
              </w:numPr>
              <w:ind w:left="247" w:hanging="247"/>
              <w:jc w:val="both"/>
            </w:pPr>
            <w:r>
              <w:t>Vyhodnocení dotazníkového průzkumu - popisná statistika, korelační analýza</w:t>
            </w:r>
          </w:p>
          <w:p w:rsidR="00F2197A" w:rsidRDefault="00F2197A" w:rsidP="00693D56">
            <w:pPr>
              <w:pStyle w:val="Odstavecseseznamem"/>
              <w:numPr>
                <w:ilvl w:val="0"/>
                <w:numId w:val="35"/>
              </w:numPr>
              <w:ind w:left="247" w:hanging="247"/>
              <w:jc w:val="both"/>
            </w:pPr>
            <w:r>
              <w:t>Regresní analýza, práce s maticemi</w:t>
            </w:r>
          </w:p>
          <w:p w:rsidR="00F2197A" w:rsidRDefault="00F2197A" w:rsidP="00693D56">
            <w:pPr>
              <w:pStyle w:val="Odstavecseseznamem"/>
              <w:numPr>
                <w:ilvl w:val="0"/>
                <w:numId w:val="35"/>
              </w:numPr>
              <w:ind w:left="247" w:hanging="247"/>
              <w:jc w:val="both"/>
            </w:pPr>
            <w:r>
              <w:t>Analýza výpisů telefonních hovorů</w:t>
            </w:r>
          </w:p>
        </w:tc>
      </w:tr>
      <w:tr w:rsidR="00F2197A" w:rsidTr="00F2197A">
        <w:trPr>
          <w:trHeight w:val="265"/>
        </w:trPr>
        <w:tc>
          <w:tcPr>
            <w:tcW w:w="3653" w:type="dxa"/>
            <w:gridSpan w:val="2"/>
            <w:tcBorders>
              <w:top w:val="nil"/>
            </w:tcBorders>
            <w:shd w:val="clear" w:color="auto" w:fill="F7CAAC"/>
          </w:tcPr>
          <w:p w:rsidR="00F2197A" w:rsidRDefault="00F2197A" w:rsidP="00F2197A">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425"/>
        </w:trPr>
        <w:tc>
          <w:tcPr>
            <w:tcW w:w="9855" w:type="dxa"/>
            <w:gridSpan w:val="8"/>
            <w:tcBorders>
              <w:top w:val="nil"/>
            </w:tcBorders>
          </w:tcPr>
          <w:p w:rsidR="00F2197A" w:rsidRPr="00EE36F7" w:rsidRDefault="00F2197A" w:rsidP="00F2197A">
            <w:pPr>
              <w:rPr>
                <w:b/>
              </w:rPr>
            </w:pPr>
            <w:r w:rsidRPr="00EE36F7">
              <w:rPr>
                <w:b/>
              </w:rPr>
              <w:t>Povinná literatura</w:t>
            </w:r>
          </w:p>
          <w:p w:rsidR="00F2197A" w:rsidRPr="00E70460" w:rsidRDefault="00F2197A" w:rsidP="00F2197A">
            <w:pPr>
              <w:jc w:val="both"/>
            </w:pPr>
            <w:r w:rsidRPr="00E70460">
              <w:t>BARILLA, J., SIMR, P., SÝKOROVÁ, K. </w:t>
            </w:r>
            <w:r w:rsidRPr="00E70460">
              <w:rPr>
                <w:i/>
              </w:rPr>
              <w:t>Microsoft Excel 2016: podrobná uživatelská příručka</w:t>
            </w:r>
            <w:r w:rsidRPr="00E70460">
              <w:t>. Brno: Computer Press, 2016, 456 s. ISBN 978-80-251-4838-9.</w:t>
            </w:r>
          </w:p>
          <w:p w:rsidR="00F2197A" w:rsidRPr="00E70460" w:rsidRDefault="00F2197A" w:rsidP="00F2197A">
            <w:pPr>
              <w:jc w:val="both"/>
            </w:pPr>
            <w:r w:rsidRPr="00E70460">
              <w:t xml:space="preserve">BROŽ, M. </w:t>
            </w:r>
            <w:r w:rsidRPr="00E70460">
              <w:rPr>
                <w:i/>
              </w:rPr>
              <w:t>Microsoft Excel 2007 pro manažery a ekonomy</w:t>
            </w:r>
            <w:r w:rsidRPr="00E70460">
              <w:t xml:space="preserve">. Vyd. 1. Brno: Computer Press, 2009. ISBN 978-80-251-2116-0. </w:t>
            </w:r>
          </w:p>
          <w:p w:rsidR="00F2197A" w:rsidRPr="00E70460" w:rsidRDefault="00F2197A" w:rsidP="00F2197A">
            <w:pPr>
              <w:jc w:val="both"/>
            </w:pPr>
            <w:r w:rsidRPr="00E70460">
              <w:t>LAURENČÍK, M. </w:t>
            </w:r>
            <w:r w:rsidRPr="00E70460">
              <w:rPr>
                <w:i/>
              </w:rPr>
              <w:t>Excel - pokročilé nástroje: funkce, makra, databáze, kontingenční tabulky, prezentace, příklady</w:t>
            </w:r>
            <w:r w:rsidRPr="00E70460">
              <w:t>. Praha: Grada, 2016, 224 s. ISBN 978-80-247-5570-0.</w:t>
            </w:r>
          </w:p>
          <w:p w:rsidR="00F2197A" w:rsidRPr="00E70460" w:rsidRDefault="00F2197A" w:rsidP="00F2197A">
            <w:pPr>
              <w:jc w:val="both"/>
            </w:pPr>
            <w:r w:rsidRPr="00E70460">
              <w:t>NAVARRŮ, M. </w:t>
            </w:r>
            <w:r w:rsidRPr="00E70460">
              <w:rPr>
                <w:i/>
              </w:rPr>
              <w:t>Excel 2016: podrobný průvodce uživatele.</w:t>
            </w:r>
            <w:r w:rsidRPr="00E70460">
              <w:t xml:space="preserve"> Praha: Grada, 2016, 229 s. ISBN 978-80-271-0193-1. </w:t>
            </w:r>
          </w:p>
          <w:p w:rsidR="00F2197A" w:rsidRPr="00E70460" w:rsidRDefault="00F2197A" w:rsidP="00F2197A">
            <w:pPr>
              <w:jc w:val="both"/>
            </w:pPr>
            <w:r w:rsidRPr="00E70460">
              <w:t xml:space="preserve">ORVIS, W. J. </w:t>
            </w:r>
            <w:r w:rsidRPr="00E70460">
              <w:rPr>
                <w:i/>
              </w:rPr>
              <w:t>Microsoft Excel pro vědce a inženýry</w:t>
            </w:r>
            <w:r w:rsidRPr="00E70460">
              <w:t xml:space="preserve">. Brno: Computer Press, 1996. ISBN 8085896494. </w:t>
            </w:r>
          </w:p>
          <w:p w:rsidR="00F2197A" w:rsidRPr="00E70460" w:rsidRDefault="00F2197A" w:rsidP="00F2197A">
            <w:pPr>
              <w:jc w:val="both"/>
            </w:pPr>
            <w:r w:rsidRPr="00E70460">
              <w:t xml:space="preserve">ŠŤASTNÝ, Z. </w:t>
            </w:r>
            <w:r w:rsidRPr="00E70460">
              <w:rPr>
                <w:i/>
              </w:rPr>
              <w:t>Matematické a statistické výpočty v Microsoft Excelu</w:t>
            </w:r>
            <w:r w:rsidRPr="00E70460">
              <w:t xml:space="preserve">. Vyd. 1. Praha: Computer Press, 1999. ISBN 807226141X. </w:t>
            </w:r>
          </w:p>
          <w:p w:rsidR="00F2197A" w:rsidRPr="00EE36F7" w:rsidRDefault="00F2197A" w:rsidP="00F2197A">
            <w:pPr>
              <w:jc w:val="both"/>
              <w:rPr>
                <w:b/>
              </w:rPr>
            </w:pPr>
            <w:r w:rsidRPr="00EE36F7">
              <w:rPr>
                <w:b/>
              </w:rPr>
              <w:t>Doporučená literatura</w:t>
            </w:r>
          </w:p>
          <w:p w:rsidR="00F2197A" w:rsidRPr="00E70460" w:rsidRDefault="00F2197A" w:rsidP="00F2197A">
            <w:pPr>
              <w:jc w:val="both"/>
              <w:rPr>
                <w:rFonts w:ascii="Verdana" w:hAnsi="Verdana"/>
                <w:color w:val="000000"/>
                <w:sz w:val="19"/>
                <w:szCs w:val="19"/>
                <w:shd w:val="clear" w:color="auto" w:fill="DCDCDC"/>
              </w:rPr>
            </w:pPr>
            <w:r w:rsidRPr="00E70460">
              <w:t>BROŽ, M. </w:t>
            </w:r>
            <w:r w:rsidRPr="00E70460">
              <w:rPr>
                <w:i/>
              </w:rPr>
              <w:t>Mistrovství v Microsoft Excel 2000 a 2002</w:t>
            </w:r>
            <w:r w:rsidRPr="00E70460">
              <w:t>. Praha: Computer Press, 2002, 648 s. ISBN 80-7226-809-0.</w:t>
            </w:r>
          </w:p>
          <w:p w:rsidR="00F2197A" w:rsidRPr="00E70460" w:rsidRDefault="00F2197A" w:rsidP="00F2197A">
            <w:pPr>
              <w:jc w:val="both"/>
            </w:pPr>
            <w:r w:rsidRPr="00E70460">
              <w:t xml:space="preserve">KNIGHT, G. </w:t>
            </w:r>
            <w:r w:rsidRPr="00E70460">
              <w:rPr>
                <w:i/>
              </w:rPr>
              <w:t>Analyzing business data with Excel</w:t>
            </w:r>
            <w:r w:rsidRPr="00E70460">
              <w:t xml:space="preserve">. Sebastopol, CA: O´Reilly Media, 2006. ISBN 978-0-596-10073-5. </w:t>
            </w:r>
          </w:p>
          <w:p w:rsidR="00F2197A" w:rsidRPr="00E70460" w:rsidRDefault="00F2197A" w:rsidP="00F2197A">
            <w:pPr>
              <w:jc w:val="both"/>
            </w:pPr>
            <w:r w:rsidRPr="00E70460">
              <w:t xml:space="preserve">MACDONALD, M. </w:t>
            </w:r>
            <w:r w:rsidRPr="00E70460">
              <w:rPr>
                <w:i/>
              </w:rPr>
              <w:t xml:space="preserve">Excel 2007: the missing manual. </w:t>
            </w:r>
            <w:r w:rsidRPr="00E70460">
              <w:t xml:space="preserve">Sebastopol, CA: Pogue Press/O´Reilly, 2007. ISBN 978-0-596-52759-4. </w:t>
            </w:r>
          </w:p>
          <w:p w:rsidR="00F2197A" w:rsidRPr="00E70460" w:rsidRDefault="00F2197A" w:rsidP="00F2197A">
            <w:pPr>
              <w:jc w:val="both"/>
            </w:pPr>
            <w:r w:rsidRPr="00E70460">
              <w:t>SCHMALZ, M</w:t>
            </w:r>
            <w:r w:rsidRPr="00E70460">
              <w:rPr>
                <w:i/>
              </w:rPr>
              <w:t>. Integrating Excel and Access.</w:t>
            </w:r>
            <w:r w:rsidRPr="00E70460">
              <w:t xml:space="preserve"> Sebastopol, CA : O´Reilly, 2006. ISBN 978-0-596-00973-1.</w:t>
            </w:r>
          </w:p>
          <w:p w:rsidR="00F2197A" w:rsidRPr="00797407" w:rsidRDefault="00F2197A" w:rsidP="00F2197A">
            <w:pPr>
              <w:jc w:val="both"/>
            </w:pPr>
            <w:r w:rsidRPr="00E70460">
              <w:lastRenderedPageBreak/>
              <w:t>TRIOLA, M. F. </w:t>
            </w:r>
            <w:r w:rsidRPr="00E70460">
              <w:rPr>
                <w:i/>
              </w:rPr>
              <w:t>Elementary statistics using Excel</w:t>
            </w:r>
            <w:r w:rsidRPr="00E70460">
              <w:t>. 4th ed. Boston: Addision-Wesley, 2010, 887 s. ISBN 978-0-321-56496-2.</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lastRenderedPageBreak/>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t>Rozsah konzultací (soustředění)</w:t>
            </w:r>
          </w:p>
        </w:tc>
        <w:tc>
          <w:tcPr>
            <w:tcW w:w="889" w:type="dxa"/>
            <w:tcBorders>
              <w:top w:val="single" w:sz="2" w:space="0" w:color="auto"/>
            </w:tcBorders>
          </w:tcPr>
          <w:p w:rsidR="00F2197A" w:rsidRDefault="00F2197A">
            <w:pPr>
              <w:pPrChange w:id="561" w:author="Michal Pilík" w:date="2018-09-20T10:45:00Z">
                <w:pPr>
                  <w:jc w:val="center"/>
                </w:pPr>
              </w:pPrChange>
            </w:pPr>
            <w:r>
              <w:t>15</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40"/>
        </w:trPr>
        <w:tc>
          <w:tcPr>
            <w:tcW w:w="9855" w:type="dxa"/>
            <w:gridSpan w:val="8"/>
          </w:tcPr>
          <w:p w:rsidR="00F2197A" w:rsidRDefault="00F2197A" w:rsidP="00F2197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93D56" w:rsidRDefault="00693D56"/>
    <w:p w:rsidR="00693D56" w:rsidRDefault="00693D5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3D56" w:rsidTr="00E1377A">
        <w:tc>
          <w:tcPr>
            <w:tcW w:w="9855" w:type="dxa"/>
            <w:gridSpan w:val="8"/>
            <w:tcBorders>
              <w:bottom w:val="double" w:sz="4" w:space="0" w:color="auto"/>
            </w:tcBorders>
            <w:shd w:val="clear" w:color="auto" w:fill="BDD6EE"/>
          </w:tcPr>
          <w:p w:rsidR="00693D56" w:rsidRDefault="00693D56" w:rsidP="00E1377A">
            <w:pPr>
              <w:jc w:val="both"/>
              <w:rPr>
                <w:b/>
                <w:sz w:val="28"/>
              </w:rPr>
            </w:pPr>
            <w:r>
              <w:lastRenderedPageBreak/>
              <w:br w:type="page"/>
            </w:r>
            <w:r>
              <w:rPr>
                <w:b/>
                <w:sz w:val="28"/>
              </w:rPr>
              <w:t>B-III – Charakteristika studijního předmětu</w:t>
            </w:r>
          </w:p>
        </w:tc>
      </w:tr>
      <w:tr w:rsidR="00693D56" w:rsidTr="00E1377A">
        <w:tc>
          <w:tcPr>
            <w:tcW w:w="3086" w:type="dxa"/>
            <w:tcBorders>
              <w:top w:val="double" w:sz="4" w:space="0" w:color="auto"/>
            </w:tcBorders>
            <w:shd w:val="clear" w:color="auto" w:fill="F7CAAC"/>
          </w:tcPr>
          <w:p w:rsidR="00693D56" w:rsidRPr="00882107" w:rsidRDefault="00693D56" w:rsidP="00E1377A">
            <w:pPr>
              <w:jc w:val="both"/>
              <w:rPr>
                <w:b/>
              </w:rPr>
            </w:pPr>
            <w:r w:rsidRPr="00882107">
              <w:rPr>
                <w:b/>
              </w:rPr>
              <w:t>Název studijního předmětu</w:t>
            </w:r>
          </w:p>
        </w:tc>
        <w:tc>
          <w:tcPr>
            <w:tcW w:w="6769" w:type="dxa"/>
            <w:gridSpan w:val="7"/>
            <w:tcBorders>
              <w:top w:val="double" w:sz="4" w:space="0" w:color="auto"/>
            </w:tcBorders>
          </w:tcPr>
          <w:p w:rsidR="00693D56" w:rsidRPr="00882107" w:rsidRDefault="00693D56" w:rsidP="00E1377A">
            <w:pPr>
              <w:jc w:val="both"/>
            </w:pPr>
            <w:r w:rsidRPr="00882107">
              <w:rPr>
                <w:lang w:val="en-GB"/>
              </w:rPr>
              <w:t>Basics of Quantitative Methods</w:t>
            </w:r>
          </w:p>
        </w:tc>
      </w:tr>
      <w:tr w:rsidR="00693D56" w:rsidTr="00E1377A">
        <w:trPr>
          <w:trHeight w:val="249"/>
        </w:trPr>
        <w:tc>
          <w:tcPr>
            <w:tcW w:w="3086" w:type="dxa"/>
            <w:shd w:val="clear" w:color="auto" w:fill="F7CAAC"/>
          </w:tcPr>
          <w:p w:rsidR="00693D56" w:rsidRPr="00882107" w:rsidRDefault="00693D56" w:rsidP="00E1377A">
            <w:pPr>
              <w:jc w:val="both"/>
              <w:rPr>
                <w:b/>
              </w:rPr>
            </w:pPr>
            <w:r w:rsidRPr="00882107">
              <w:rPr>
                <w:b/>
              </w:rPr>
              <w:t>Typ předmětu</w:t>
            </w:r>
          </w:p>
        </w:tc>
        <w:tc>
          <w:tcPr>
            <w:tcW w:w="3406" w:type="dxa"/>
            <w:gridSpan w:val="4"/>
          </w:tcPr>
          <w:p w:rsidR="00693D56" w:rsidRPr="00882107" w:rsidRDefault="00693D56" w:rsidP="00E1377A">
            <w:r w:rsidRPr="00882107">
              <w:t>povinný „P</w:t>
            </w:r>
            <w:r w:rsidR="009D6100">
              <w:t>Z</w:t>
            </w:r>
            <w:r w:rsidRPr="00882107">
              <w:t>“</w:t>
            </w:r>
          </w:p>
        </w:tc>
        <w:tc>
          <w:tcPr>
            <w:tcW w:w="2695" w:type="dxa"/>
            <w:gridSpan w:val="2"/>
            <w:shd w:val="clear" w:color="auto" w:fill="F7CAAC"/>
          </w:tcPr>
          <w:p w:rsidR="00693D56" w:rsidRPr="00882107" w:rsidRDefault="00693D56" w:rsidP="00E1377A">
            <w:r w:rsidRPr="00882107">
              <w:rPr>
                <w:b/>
              </w:rPr>
              <w:t>doporučený ročník / semestr</w:t>
            </w:r>
          </w:p>
        </w:tc>
        <w:tc>
          <w:tcPr>
            <w:tcW w:w="668" w:type="dxa"/>
          </w:tcPr>
          <w:p w:rsidR="00693D56" w:rsidRPr="00882107" w:rsidRDefault="00693D56" w:rsidP="00E1377A">
            <w:r w:rsidRPr="00882107">
              <w:t>3/Z</w:t>
            </w:r>
          </w:p>
        </w:tc>
      </w:tr>
      <w:tr w:rsidR="00693D56" w:rsidTr="00E1377A">
        <w:tc>
          <w:tcPr>
            <w:tcW w:w="3086" w:type="dxa"/>
            <w:shd w:val="clear" w:color="auto" w:fill="F7CAAC"/>
          </w:tcPr>
          <w:p w:rsidR="00693D56" w:rsidRPr="00882107" w:rsidRDefault="00693D56" w:rsidP="00E1377A">
            <w:pPr>
              <w:jc w:val="both"/>
              <w:rPr>
                <w:b/>
              </w:rPr>
            </w:pPr>
            <w:r w:rsidRPr="00882107">
              <w:rPr>
                <w:b/>
              </w:rPr>
              <w:t>Rozsah studijního předmětu</w:t>
            </w:r>
          </w:p>
        </w:tc>
        <w:tc>
          <w:tcPr>
            <w:tcW w:w="1701" w:type="dxa"/>
            <w:gridSpan w:val="2"/>
          </w:tcPr>
          <w:p w:rsidR="00693D56" w:rsidRPr="00882107" w:rsidRDefault="00693D56" w:rsidP="00E1377A">
            <w:r w:rsidRPr="00882107">
              <w:t>13p + 26c</w:t>
            </w:r>
          </w:p>
        </w:tc>
        <w:tc>
          <w:tcPr>
            <w:tcW w:w="889" w:type="dxa"/>
            <w:shd w:val="clear" w:color="auto" w:fill="F7CAAC"/>
          </w:tcPr>
          <w:p w:rsidR="00693D56" w:rsidRPr="00882107" w:rsidRDefault="00693D56" w:rsidP="00E1377A">
            <w:pPr>
              <w:rPr>
                <w:b/>
              </w:rPr>
            </w:pPr>
            <w:r w:rsidRPr="00882107">
              <w:rPr>
                <w:b/>
              </w:rPr>
              <w:t xml:space="preserve">hod. </w:t>
            </w:r>
          </w:p>
        </w:tc>
        <w:tc>
          <w:tcPr>
            <w:tcW w:w="816" w:type="dxa"/>
          </w:tcPr>
          <w:p w:rsidR="00693D56" w:rsidRPr="00882107" w:rsidRDefault="00693D56" w:rsidP="00E1377A">
            <w:r w:rsidRPr="00882107">
              <w:t>39</w:t>
            </w:r>
          </w:p>
        </w:tc>
        <w:tc>
          <w:tcPr>
            <w:tcW w:w="2156" w:type="dxa"/>
            <w:shd w:val="clear" w:color="auto" w:fill="F7CAAC"/>
          </w:tcPr>
          <w:p w:rsidR="00693D56" w:rsidRPr="00882107" w:rsidRDefault="00693D56" w:rsidP="00E1377A">
            <w:pPr>
              <w:rPr>
                <w:b/>
              </w:rPr>
            </w:pPr>
            <w:r w:rsidRPr="00882107">
              <w:rPr>
                <w:b/>
              </w:rPr>
              <w:t>kreditů</w:t>
            </w:r>
          </w:p>
        </w:tc>
        <w:tc>
          <w:tcPr>
            <w:tcW w:w="1207" w:type="dxa"/>
            <w:gridSpan w:val="2"/>
          </w:tcPr>
          <w:p w:rsidR="00693D56" w:rsidRPr="00882107" w:rsidRDefault="00693D56" w:rsidP="00E1377A">
            <w:r w:rsidRPr="00882107">
              <w:t>3</w:t>
            </w:r>
          </w:p>
        </w:tc>
      </w:tr>
      <w:tr w:rsidR="00693D56" w:rsidTr="00E1377A">
        <w:tc>
          <w:tcPr>
            <w:tcW w:w="3086" w:type="dxa"/>
            <w:shd w:val="clear" w:color="auto" w:fill="F7CAAC"/>
          </w:tcPr>
          <w:p w:rsidR="00693D56" w:rsidRPr="00882107" w:rsidRDefault="00693D56" w:rsidP="00E1377A">
            <w:pPr>
              <w:rPr>
                <w:b/>
              </w:rPr>
            </w:pPr>
            <w:r w:rsidRPr="00882107">
              <w:rPr>
                <w:b/>
              </w:rPr>
              <w:t>Prerekvizity, korekvizity, ekvivalence</w:t>
            </w:r>
          </w:p>
        </w:tc>
        <w:tc>
          <w:tcPr>
            <w:tcW w:w="6769" w:type="dxa"/>
            <w:gridSpan w:val="7"/>
          </w:tcPr>
          <w:p w:rsidR="00693D56" w:rsidRPr="00882107" w:rsidRDefault="00693D56" w:rsidP="00E1377A">
            <w:pPr>
              <w:jc w:val="both"/>
            </w:pPr>
            <w:r>
              <w:t>Ekvivalence (</w:t>
            </w:r>
            <w:r w:rsidRPr="00B166E9">
              <w:t>Základy kvantitativních metod</w:t>
            </w:r>
            <w:r>
              <w:t>)</w:t>
            </w:r>
          </w:p>
        </w:tc>
      </w:tr>
      <w:tr w:rsidR="00693D56" w:rsidTr="00E1377A">
        <w:tc>
          <w:tcPr>
            <w:tcW w:w="3086" w:type="dxa"/>
            <w:shd w:val="clear" w:color="auto" w:fill="F7CAAC"/>
          </w:tcPr>
          <w:p w:rsidR="00693D56" w:rsidRPr="00882107" w:rsidRDefault="00693D56" w:rsidP="00E1377A">
            <w:pPr>
              <w:rPr>
                <w:b/>
              </w:rPr>
            </w:pPr>
            <w:r w:rsidRPr="00882107">
              <w:rPr>
                <w:b/>
              </w:rPr>
              <w:t>Způsob ověření studijních výsledků</w:t>
            </w:r>
          </w:p>
        </w:tc>
        <w:tc>
          <w:tcPr>
            <w:tcW w:w="3406" w:type="dxa"/>
            <w:gridSpan w:val="4"/>
          </w:tcPr>
          <w:p w:rsidR="00693D56" w:rsidRPr="00882107" w:rsidRDefault="00693D56" w:rsidP="00E1377A">
            <w:pPr>
              <w:jc w:val="both"/>
            </w:pPr>
            <w:r w:rsidRPr="00882107">
              <w:t>klasifikovaný zápočet</w:t>
            </w:r>
          </w:p>
        </w:tc>
        <w:tc>
          <w:tcPr>
            <w:tcW w:w="2156" w:type="dxa"/>
            <w:shd w:val="clear" w:color="auto" w:fill="F7CAAC"/>
          </w:tcPr>
          <w:p w:rsidR="00693D56" w:rsidRPr="00882107" w:rsidRDefault="00693D56" w:rsidP="00E1377A">
            <w:pPr>
              <w:jc w:val="both"/>
              <w:rPr>
                <w:b/>
              </w:rPr>
            </w:pPr>
            <w:r w:rsidRPr="00882107">
              <w:rPr>
                <w:b/>
              </w:rPr>
              <w:t>Forma výuky</w:t>
            </w:r>
          </w:p>
        </w:tc>
        <w:tc>
          <w:tcPr>
            <w:tcW w:w="1207" w:type="dxa"/>
            <w:gridSpan w:val="2"/>
          </w:tcPr>
          <w:p w:rsidR="00693D56" w:rsidRPr="00882107" w:rsidRDefault="00693D56" w:rsidP="00E1377A">
            <w:pPr>
              <w:jc w:val="both"/>
            </w:pPr>
            <w:r w:rsidRPr="00882107">
              <w:t>přednáška, cvičení</w:t>
            </w:r>
          </w:p>
        </w:tc>
      </w:tr>
      <w:tr w:rsidR="00693D56" w:rsidTr="00E1377A">
        <w:tc>
          <w:tcPr>
            <w:tcW w:w="3086" w:type="dxa"/>
            <w:shd w:val="clear" w:color="auto" w:fill="F7CAAC"/>
          </w:tcPr>
          <w:p w:rsidR="00693D56" w:rsidRPr="00882107" w:rsidRDefault="00693D56" w:rsidP="00E1377A">
            <w:pPr>
              <w:rPr>
                <w:b/>
              </w:rPr>
            </w:pPr>
            <w:r w:rsidRPr="00882107">
              <w:rPr>
                <w:b/>
              </w:rPr>
              <w:t>Forma způsobu ověření studijních výsledků a další požadavky na studenta</w:t>
            </w:r>
          </w:p>
        </w:tc>
        <w:tc>
          <w:tcPr>
            <w:tcW w:w="6769" w:type="dxa"/>
            <w:gridSpan w:val="7"/>
            <w:tcBorders>
              <w:bottom w:val="nil"/>
            </w:tcBorders>
          </w:tcPr>
          <w:p w:rsidR="00693D56" w:rsidRPr="00882107" w:rsidRDefault="00693D56" w:rsidP="00E1377A">
            <w:pPr>
              <w:jc w:val="both"/>
            </w:pPr>
            <w:r w:rsidRPr="00882107">
              <w:t>Způsob zakončení předmětu – klasifikovaný zápočet</w:t>
            </w:r>
          </w:p>
          <w:p w:rsidR="00693D56" w:rsidRPr="00882107" w:rsidRDefault="00693D56" w:rsidP="00E1377A">
            <w:pPr>
              <w:jc w:val="both"/>
            </w:pPr>
            <w:r w:rsidRPr="00882107">
              <w:t xml:space="preserve">Požadavky na klasifikovaný zápočet: </w:t>
            </w:r>
            <w:r>
              <w:t>80% aktivní účast</w:t>
            </w:r>
            <w:r w:rsidR="006D4A6A">
              <w:t xml:space="preserve"> na cvičeních</w:t>
            </w:r>
            <w:r>
              <w:t xml:space="preserve">; odevzdání vypracovaných; </w:t>
            </w:r>
            <w:r w:rsidRPr="00882107">
              <w:t>příkladů, prezentace příkladů podle po</w:t>
            </w:r>
            <w:r>
              <w:t xml:space="preserve">žadavků vyučujícího ve cvičení; </w:t>
            </w:r>
            <w:r w:rsidRPr="00882107">
              <w:t xml:space="preserve">absolvování praktického testu. </w:t>
            </w:r>
          </w:p>
          <w:p w:rsidR="00693D56" w:rsidRPr="00882107" w:rsidRDefault="00693D56" w:rsidP="00E1377A">
            <w:pPr>
              <w:jc w:val="both"/>
            </w:pPr>
            <w:r w:rsidRPr="00882107">
              <w:t>Maximální možný počet dosažitelných bodů v praktickém testu je 30. Praktický test musí být napsán alespoň na 60 %.</w:t>
            </w:r>
          </w:p>
        </w:tc>
      </w:tr>
      <w:tr w:rsidR="00693D56" w:rsidTr="00E1377A">
        <w:trPr>
          <w:trHeight w:val="60"/>
        </w:trPr>
        <w:tc>
          <w:tcPr>
            <w:tcW w:w="9855" w:type="dxa"/>
            <w:gridSpan w:val="8"/>
            <w:tcBorders>
              <w:top w:val="nil"/>
            </w:tcBorders>
          </w:tcPr>
          <w:p w:rsidR="00693D56" w:rsidRPr="004A46D7" w:rsidRDefault="00693D56" w:rsidP="00E1377A">
            <w:pPr>
              <w:jc w:val="both"/>
              <w:rPr>
                <w:sz w:val="16"/>
              </w:rPr>
            </w:pPr>
          </w:p>
        </w:tc>
      </w:tr>
      <w:tr w:rsidR="00693D56" w:rsidTr="00E1377A">
        <w:trPr>
          <w:trHeight w:val="197"/>
        </w:trPr>
        <w:tc>
          <w:tcPr>
            <w:tcW w:w="3086" w:type="dxa"/>
            <w:tcBorders>
              <w:top w:val="nil"/>
            </w:tcBorders>
            <w:shd w:val="clear" w:color="auto" w:fill="F7CAAC"/>
          </w:tcPr>
          <w:p w:rsidR="00693D56" w:rsidRPr="00882107" w:rsidRDefault="00693D56" w:rsidP="00E1377A">
            <w:pPr>
              <w:jc w:val="both"/>
              <w:rPr>
                <w:b/>
              </w:rPr>
            </w:pPr>
            <w:r w:rsidRPr="00882107">
              <w:rPr>
                <w:b/>
              </w:rPr>
              <w:t>Garant předmětu</w:t>
            </w:r>
          </w:p>
        </w:tc>
        <w:tc>
          <w:tcPr>
            <w:tcW w:w="6769" w:type="dxa"/>
            <w:gridSpan w:val="7"/>
            <w:tcBorders>
              <w:top w:val="nil"/>
            </w:tcBorders>
          </w:tcPr>
          <w:p w:rsidR="00693D56" w:rsidRPr="00882107" w:rsidRDefault="00693D56" w:rsidP="00E1377A">
            <w:pPr>
              <w:jc w:val="both"/>
            </w:pPr>
            <w:r w:rsidRPr="00882107">
              <w:t>Ing. et Ing. Miroslava Dolejšová, Ph.D.</w:t>
            </w:r>
          </w:p>
        </w:tc>
      </w:tr>
      <w:tr w:rsidR="00693D56" w:rsidTr="00E1377A">
        <w:trPr>
          <w:trHeight w:val="243"/>
        </w:trPr>
        <w:tc>
          <w:tcPr>
            <w:tcW w:w="3086" w:type="dxa"/>
            <w:tcBorders>
              <w:top w:val="nil"/>
            </w:tcBorders>
            <w:shd w:val="clear" w:color="auto" w:fill="F7CAAC"/>
          </w:tcPr>
          <w:p w:rsidR="00693D56" w:rsidRPr="00882107" w:rsidRDefault="00693D56" w:rsidP="00E1377A">
            <w:pPr>
              <w:rPr>
                <w:b/>
              </w:rPr>
            </w:pPr>
            <w:r w:rsidRPr="00882107">
              <w:rPr>
                <w:b/>
              </w:rPr>
              <w:t>Zapojení garanta do výuky předmětu</w:t>
            </w:r>
          </w:p>
        </w:tc>
        <w:tc>
          <w:tcPr>
            <w:tcW w:w="6769" w:type="dxa"/>
            <w:gridSpan w:val="7"/>
            <w:tcBorders>
              <w:top w:val="nil"/>
            </w:tcBorders>
          </w:tcPr>
          <w:p w:rsidR="00693D56" w:rsidRPr="00882107" w:rsidRDefault="00693D56" w:rsidP="00E1377A">
            <w:pPr>
              <w:spacing w:after="60"/>
              <w:jc w:val="both"/>
            </w:pPr>
            <w:r w:rsidRPr="00E11E0F">
              <w:t>Garant se p</w:t>
            </w:r>
            <w:r>
              <w:t>odílí na přednáškách v rozsahu 60 %, dále stanovuje koncepci cvičení</w:t>
            </w:r>
            <w:r w:rsidRPr="00E11E0F">
              <w:t xml:space="preserve"> a dohlíží na jejich jednotné vedení.</w:t>
            </w:r>
          </w:p>
        </w:tc>
      </w:tr>
      <w:tr w:rsidR="00693D56" w:rsidTr="00E1377A">
        <w:tc>
          <w:tcPr>
            <w:tcW w:w="3086" w:type="dxa"/>
            <w:shd w:val="clear" w:color="auto" w:fill="F7CAAC"/>
          </w:tcPr>
          <w:p w:rsidR="00693D56" w:rsidRPr="00882107" w:rsidRDefault="00693D56" w:rsidP="00E1377A">
            <w:pPr>
              <w:jc w:val="both"/>
              <w:rPr>
                <w:b/>
              </w:rPr>
            </w:pPr>
            <w:r w:rsidRPr="00882107">
              <w:rPr>
                <w:b/>
              </w:rPr>
              <w:t>Vyučující</w:t>
            </w:r>
          </w:p>
        </w:tc>
        <w:tc>
          <w:tcPr>
            <w:tcW w:w="6769" w:type="dxa"/>
            <w:gridSpan w:val="7"/>
            <w:tcBorders>
              <w:bottom w:val="nil"/>
            </w:tcBorders>
          </w:tcPr>
          <w:p w:rsidR="00693D56" w:rsidRPr="00882107" w:rsidRDefault="00693D56" w:rsidP="00E1377A">
            <w:pPr>
              <w:jc w:val="both"/>
            </w:pPr>
            <w:r w:rsidRPr="00882107">
              <w:t>Ing. et Ing. Miroslava Dolejšová, Ph.D.</w:t>
            </w:r>
            <w:r>
              <w:t xml:space="preserve"> – přednášky (6</w:t>
            </w:r>
            <w:r w:rsidRPr="008271D7">
              <w:t>0%)</w:t>
            </w:r>
            <w:r w:rsidRPr="00882107">
              <w:t>, Ing. Radek Benda, Ph.D.</w:t>
            </w:r>
            <w:r w:rsidRPr="008271D7">
              <w:t xml:space="preserve"> </w:t>
            </w:r>
            <w:r>
              <w:t>– přednášky (4</w:t>
            </w:r>
            <w:r w:rsidRPr="008271D7">
              <w:t>0%)</w:t>
            </w:r>
          </w:p>
        </w:tc>
      </w:tr>
      <w:tr w:rsidR="00693D56" w:rsidTr="00E1377A">
        <w:trPr>
          <w:trHeight w:val="60"/>
        </w:trPr>
        <w:tc>
          <w:tcPr>
            <w:tcW w:w="9855" w:type="dxa"/>
            <w:gridSpan w:val="8"/>
            <w:tcBorders>
              <w:top w:val="nil"/>
            </w:tcBorders>
          </w:tcPr>
          <w:p w:rsidR="00693D56" w:rsidRPr="004A46D7" w:rsidRDefault="00693D56" w:rsidP="00E1377A">
            <w:pPr>
              <w:jc w:val="both"/>
              <w:rPr>
                <w:sz w:val="16"/>
              </w:rPr>
            </w:pPr>
          </w:p>
        </w:tc>
      </w:tr>
      <w:tr w:rsidR="00693D56" w:rsidTr="00E1377A">
        <w:tc>
          <w:tcPr>
            <w:tcW w:w="3086" w:type="dxa"/>
            <w:shd w:val="clear" w:color="auto" w:fill="F7CAAC"/>
          </w:tcPr>
          <w:p w:rsidR="00693D56" w:rsidRPr="00882107" w:rsidRDefault="00693D56" w:rsidP="00E1377A">
            <w:pPr>
              <w:jc w:val="both"/>
              <w:rPr>
                <w:b/>
              </w:rPr>
            </w:pPr>
            <w:r w:rsidRPr="00882107">
              <w:rPr>
                <w:b/>
              </w:rPr>
              <w:t>Stručná anotace předmětu</w:t>
            </w:r>
          </w:p>
        </w:tc>
        <w:tc>
          <w:tcPr>
            <w:tcW w:w="6769" w:type="dxa"/>
            <w:gridSpan w:val="7"/>
            <w:tcBorders>
              <w:bottom w:val="nil"/>
            </w:tcBorders>
          </w:tcPr>
          <w:p w:rsidR="00693D56" w:rsidRPr="00882107" w:rsidRDefault="00693D56" w:rsidP="00E1377A">
            <w:pPr>
              <w:jc w:val="both"/>
            </w:pPr>
          </w:p>
        </w:tc>
      </w:tr>
      <w:tr w:rsidR="00693D56" w:rsidTr="00E1377A">
        <w:trPr>
          <w:trHeight w:val="3938"/>
        </w:trPr>
        <w:tc>
          <w:tcPr>
            <w:tcW w:w="9855" w:type="dxa"/>
            <w:gridSpan w:val="8"/>
            <w:tcBorders>
              <w:top w:val="nil"/>
              <w:bottom w:val="single" w:sz="12" w:space="0" w:color="auto"/>
            </w:tcBorders>
          </w:tcPr>
          <w:p w:rsidR="00693D56" w:rsidRPr="00882107" w:rsidRDefault="00693D56" w:rsidP="00E1377A">
            <w:pPr>
              <w:jc w:val="both"/>
            </w:pPr>
            <w:r w:rsidRPr="00882107">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rsidR="00693D56" w:rsidRPr="00882107" w:rsidRDefault="00693D56" w:rsidP="00E1377A">
            <w:pPr>
              <w:jc w:val="both"/>
            </w:pPr>
            <w:r w:rsidRPr="00882107">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rsidR="00693D56" w:rsidRPr="00882107" w:rsidRDefault="00693D56" w:rsidP="00E1377A">
            <w:pPr>
              <w:jc w:val="both"/>
            </w:pPr>
            <w:r w:rsidRPr="00882107">
              <w:t>Po absolvování předmětu budou studenti schopni pomocí těchto aplikací docílit rychlého nalezení optimální varianty problému a podpořit tak manažerské rozhodovací procesy.</w:t>
            </w:r>
          </w:p>
          <w:p w:rsidR="00693D56" w:rsidRPr="00882107" w:rsidRDefault="00693D56" w:rsidP="00E1377A">
            <w:pPr>
              <w:jc w:val="both"/>
            </w:pPr>
            <w:r w:rsidRPr="00882107">
              <w:t xml:space="preserve">Na cvičeních budou formou praktických úloh probírány základy z oblastí numerické metody, maticový počet, lineární programování, citlivostní analýza, scénáře a simulace v následujících úlohách: </w:t>
            </w:r>
          </w:p>
          <w:p w:rsidR="00693D56" w:rsidRPr="00882107" w:rsidRDefault="00693D56" w:rsidP="00693D56">
            <w:pPr>
              <w:pStyle w:val="Odstavecseseznamem"/>
              <w:numPr>
                <w:ilvl w:val="0"/>
                <w:numId w:val="101"/>
              </w:numPr>
              <w:ind w:left="247" w:hanging="247"/>
              <w:jc w:val="both"/>
            </w:pPr>
            <w:r w:rsidRPr="00882107">
              <w:t>Výpočet kořenů kvadratické rovnice</w:t>
            </w:r>
          </w:p>
          <w:p w:rsidR="00693D56" w:rsidRPr="00882107" w:rsidRDefault="00693D56" w:rsidP="00693D56">
            <w:pPr>
              <w:pStyle w:val="Odstavecseseznamem"/>
              <w:numPr>
                <w:ilvl w:val="0"/>
                <w:numId w:val="101"/>
              </w:numPr>
              <w:ind w:left="247" w:hanging="247"/>
              <w:jc w:val="both"/>
            </w:pPr>
            <w:r w:rsidRPr="00882107">
              <w:t>Trendová analýza</w:t>
            </w:r>
          </w:p>
          <w:p w:rsidR="00693D56" w:rsidRPr="00882107" w:rsidRDefault="00693D56" w:rsidP="00693D56">
            <w:pPr>
              <w:pStyle w:val="Odstavecseseznamem"/>
              <w:numPr>
                <w:ilvl w:val="0"/>
                <w:numId w:val="101"/>
              </w:numPr>
              <w:ind w:left="247" w:hanging="247"/>
              <w:jc w:val="both"/>
            </w:pPr>
            <w:r w:rsidRPr="00882107">
              <w:t xml:space="preserve">Analýza Dow Jonesova indexu </w:t>
            </w:r>
          </w:p>
          <w:p w:rsidR="00693D56" w:rsidRPr="00882107" w:rsidRDefault="00693D56" w:rsidP="00693D56">
            <w:pPr>
              <w:pStyle w:val="Odstavecseseznamem"/>
              <w:numPr>
                <w:ilvl w:val="0"/>
                <w:numId w:val="101"/>
              </w:numPr>
              <w:ind w:left="247" w:hanging="247"/>
              <w:jc w:val="both"/>
            </w:pPr>
            <w:r w:rsidRPr="00882107">
              <w:t xml:space="preserve">Finanční funkce, hodnocení investice </w:t>
            </w:r>
          </w:p>
          <w:p w:rsidR="00693D56" w:rsidRPr="00882107" w:rsidRDefault="00693D56" w:rsidP="00693D56">
            <w:pPr>
              <w:pStyle w:val="Odstavecseseznamem"/>
              <w:numPr>
                <w:ilvl w:val="0"/>
                <w:numId w:val="101"/>
              </w:numPr>
              <w:ind w:left="247" w:hanging="247"/>
              <w:jc w:val="both"/>
            </w:pPr>
            <w:r w:rsidRPr="00882107">
              <w:t>Analýza funkcí TC, TR, MR, maximalizace zisku</w:t>
            </w:r>
          </w:p>
          <w:p w:rsidR="00693D56" w:rsidRPr="00882107" w:rsidRDefault="00693D56" w:rsidP="00693D56">
            <w:pPr>
              <w:pStyle w:val="Odstavecseseznamem"/>
              <w:numPr>
                <w:ilvl w:val="0"/>
                <w:numId w:val="101"/>
              </w:numPr>
              <w:ind w:left="247" w:hanging="247"/>
              <w:jc w:val="both"/>
            </w:pPr>
            <w:r w:rsidRPr="00882107">
              <w:t>Stanovení optimálního portfolia akcií</w:t>
            </w:r>
          </w:p>
          <w:p w:rsidR="00693D56" w:rsidRPr="00882107" w:rsidRDefault="00693D56" w:rsidP="00693D56">
            <w:pPr>
              <w:pStyle w:val="Odstavecseseznamem"/>
              <w:numPr>
                <w:ilvl w:val="0"/>
                <w:numId w:val="101"/>
              </w:numPr>
              <w:ind w:left="247" w:hanging="247"/>
              <w:jc w:val="both"/>
            </w:pPr>
            <w:r w:rsidRPr="00882107">
              <w:t>Citlivostní analýza</w:t>
            </w:r>
          </w:p>
          <w:p w:rsidR="00693D56" w:rsidRPr="00882107" w:rsidRDefault="00693D56" w:rsidP="00693D56">
            <w:pPr>
              <w:pStyle w:val="Odstavecseseznamem"/>
              <w:numPr>
                <w:ilvl w:val="0"/>
                <w:numId w:val="101"/>
              </w:numPr>
              <w:ind w:left="247" w:hanging="247"/>
              <w:jc w:val="both"/>
            </w:pPr>
            <w:r w:rsidRPr="00882107">
              <w:t>Integrační metody - Výpočet ceny nového nátěru bazénu</w:t>
            </w:r>
          </w:p>
          <w:p w:rsidR="00693D56" w:rsidRPr="00882107" w:rsidRDefault="00693D56" w:rsidP="00693D56">
            <w:pPr>
              <w:pStyle w:val="Odstavecseseznamem"/>
              <w:numPr>
                <w:ilvl w:val="0"/>
                <w:numId w:val="101"/>
              </w:numPr>
              <w:ind w:left="247" w:hanging="247"/>
              <w:jc w:val="both"/>
            </w:pPr>
            <w:r w:rsidRPr="00882107">
              <w:t>Vyhodnocení dotazníkového průzkumu - popisná statistika, korelační analýza</w:t>
            </w:r>
          </w:p>
          <w:p w:rsidR="00693D56" w:rsidRPr="00882107" w:rsidRDefault="00693D56" w:rsidP="00693D56">
            <w:pPr>
              <w:pStyle w:val="Odstavecseseznamem"/>
              <w:numPr>
                <w:ilvl w:val="0"/>
                <w:numId w:val="101"/>
              </w:numPr>
              <w:ind w:left="247" w:hanging="247"/>
              <w:jc w:val="both"/>
            </w:pPr>
            <w:r w:rsidRPr="00882107">
              <w:t>Regresní analýza, práce s maticemi</w:t>
            </w:r>
          </w:p>
          <w:p w:rsidR="00693D56" w:rsidRPr="00882107" w:rsidRDefault="00693D56" w:rsidP="00693D56">
            <w:pPr>
              <w:pStyle w:val="Odstavecseseznamem"/>
              <w:numPr>
                <w:ilvl w:val="0"/>
                <w:numId w:val="101"/>
              </w:numPr>
              <w:ind w:left="247" w:hanging="247"/>
              <w:jc w:val="both"/>
            </w:pPr>
            <w:r w:rsidRPr="00882107">
              <w:t>Analýza výpisů telefonních hovorů</w:t>
            </w:r>
          </w:p>
        </w:tc>
      </w:tr>
      <w:tr w:rsidR="00693D56" w:rsidTr="00E1377A">
        <w:trPr>
          <w:trHeight w:val="265"/>
        </w:trPr>
        <w:tc>
          <w:tcPr>
            <w:tcW w:w="3653" w:type="dxa"/>
            <w:gridSpan w:val="2"/>
            <w:tcBorders>
              <w:top w:val="nil"/>
            </w:tcBorders>
            <w:shd w:val="clear" w:color="auto" w:fill="F7CAAC"/>
          </w:tcPr>
          <w:p w:rsidR="00693D56" w:rsidRPr="00882107" w:rsidRDefault="00693D56" w:rsidP="00E1377A">
            <w:pPr>
              <w:jc w:val="both"/>
            </w:pPr>
            <w:r w:rsidRPr="00882107">
              <w:rPr>
                <w:b/>
              </w:rPr>
              <w:t>Studijní literatura a studijní pomůcky</w:t>
            </w:r>
          </w:p>
        </w:tc>
        <w:tc>
          <w:tcPr>
            <w:tcW w:w="6202" w:type="dxa"/>
            <w:gridSpan w:val="6"/>
            <w:tcBorders>
              <w:top w:val="nil"/>
              <w:bottom w:val="nil"/>
            </w:tcBorders>
          </w:tcPr>
          <w:p w:rsidR="00693D56" w:rsidRPr="00882107" w:rsidRDefault="00693D56" w:rsidP="00E1377A">
            <w:pPr>
              <w:jc w:val="both"/>
            </w:pPr>
          </w:p>
        </w:tc>
      </w:tr>
      <w:tr w:rsidR="00693D56" w:rsidTr="00E1377A">
        <w:trPr>
          <w:trHeight w:val="1497"/>
        </w:trPr>
        <w:tc>
          <w:tcPr>
            <w:tcW w:w="9855" w:type="dxa"/>
            <w:gridSpan w:val="8"/>
            <w:tcBorders>
              <w:top w:val="nil"/>
            </w:tcBorders>
          </w:tcPr>
          <w:p w:rsidR="00693D56" w:rsidRPr="00882107" w:rsidRDefault="00693D56" w:rsidP="00E1377A">
            <w:pPr>
              <w:rPr>
                <w:b/>
              </w:rPr>
            </w:pPr>
            <w:r w:rsidRPr="00882107">
              <w:rPr>
                <w:b/>
              </w:rPr>
              <w:t>Povinná literatura</w:t>
            </w:r>
          </w:p>
          <w:p w:rsidR="00693D56" w:rsidRPr="00882107" w:rsidRDefault="00693D56" w:rsidP="00E1377A">
            <w:pPr>
              <w:jc w:val="both"/>
            </w:pPr>
            <w:r w:rsidRPr="00882107">
              <w:t xml:space="preserve">KNIGHT, G. </w:t>
            </w:r>
            <w:r w:rsidRPr="00882107">
              <w:rPr>
                <w:i/>
              </w:rPr>
              <w:t>Analyzing business data with Excel</w:t>
            </w:r>
            <w:r w:rsidRPr="00882107">
              <w:t xml:space="preserve">. Sebastopol, CA: O´Reilly Media, 2006. ISBN 978-0-596-10073-5. MACDONALD, M. </w:t>
            </w:r>
            <w:r w:rsidRPr="00882107">
              <w:rPr>
                <w:i/>
              </w:rPr>
              <w:t xml:space="preserve">Excel 2007: the missing manual. </w:t>
            </w:r>
            <w:r w:rsidRPr="00882107">
              <w:t xml:space="preserve">Sebastopol, CA: Pogue Press/O´Reilly, 2007. ISBN 978-0-596-52759-4. </w:t>
            </w:r>
          </w:p>
          <w:p w:rsidR="00693D56" w:rsidRPr="00882107" w:rsidRDefault="00693D56" w:rsidP="00E1377A">
            <w:pPr>
              <w:jc w:val="both"/>
            </w:pPr>
            <w:r w:rsidRPr="00882107">
              <w:t>REMENYI, D., ONOFREI, G., ENGLISH, J. </w:t>
            </w:r>
            <w:r w:rsidRPr="00882107">
              <w:rPr>
                <w:i/>
              </w:rPr>
              <w:t>An introduction to statistics using Microsoft Excel</w:t>
            </w:r>
            <w:r w:rsidRPr="00882107">
              <w:t>. Reading, UK: Academic Publishing, 2010, 212 s. ISBN 978-1-906638-55-9.</w:t>
            </w:r>
          </w:p>
          <w:p w:rsidR="00693D56" w:rsidRPr="00882107" w:rsidRDefault="00693D56" w:rsidP="00E1377A">
            <w:pPr>
              <w:jc w:val="both"/>
              <w:rPr>
                <w:b/>
              </w:rPr>
            </w:pPr>
            <w:r w:rsidRPr="00882107">
              <w:rPr>
                <w:b/>
              </w:rPr>
              <w:t>Doporučená literatura</w:t>
            </w:r>
          </w:p>
          <w:p w:rsidR="00693D56" w:rsidRPr="00882107" w:rsidRDefault="00693D56" w:rsidP="00E1377A">
            <w:pPr>
              <w:jc w:val="both"/>
            </w:pPr>
            <w:r w:rsidRPr="00882107">
              <w:t>LIENGME, B. V. </w:t>
            </w:r>
            <w:r w:rsidRPr="00882107">
              <w:rPr>
                <w:i/>
              </w:rPr>
              <w:t>A guide to Microsoft Excel 2007 for scientists and engineers</w:t>
            </w:r>
            <w:r w:rsidRPr="00882107">
              <w:t>. Amsterdam: Academic Press/Elsevier, 2009, 326 s. ISBN 978-0-12-374623-8.</w:t>
            </w:r>
          </w:p>
          <w:p w:rsidR="00693D56" w:rsidRPr="00882107" w:rsidRDefault="00693D56" w:rsidP="00E1377A">
            <w:pPr>
              <w:jc w:val="both"/>
            </w:pPr>
            <w:r w:rsidRPr="00882107">
              <w:t>TRIOLA, M. F. </w:t>
            </w:r>
            <w:r w:rsidRPr="00882107">
              <w:rPr>
                <w:i/>
              </w:rPr>
              <w:t>Elementary statistics using Excel</w:t>
            </w:r>
            <w:r w:rsidRPr="00882107">
              <w:t>. 4th ed. Boston: Addision-Wesley, 2010, 887 s. ISBN 978-0-321-56496-2.</w:t>
            </w:r>
          </w:p>
        </w:tc>
      </w:tr>
      <w:tr w:rsidR="00693D56" w:rsidTr="00E137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93D56" w:rsidRPr="00882107" w:rsidRDefault="00693D56" w:rsidP="00E1377A">
            <w:pPr>
              <w:jc w:val="center"/>
              <w:rPr>
                <w:b/>
              </w:rPr>
            </w:pPr>
            <w:r w:rsidRPr="00882107">
              <w:rPr>
                <w:b/>
              </w:rPr>
              <w:t>Informace ke kombinované nebo distanční formě</w:t>
            </w:r>
          </w:p>
        </w:tc>
      </w:tr>
      <w:tr w:rsidR="00693D56" w:rsidTr="00E1377A">
        <w:tc>
          <w:tcPr>
            <w:tcW w:w="4787" w:type="dxa"/>
            <w:gridSpan w:val="3"/>
            <w:tcBorders>
              <w:top w:val="single" w:sz="2" w:space="0" w:color="auto"/>
            </w:tcBorders>
            <w:shd w:val="clear" w:color="auto" w:fill="F7CAAC"/>
          </w:tcPr>
          <w:p w:rsidR="00693D56" w:rsidRPr="00882107" w:rsidRDefault="00693D56" w:rsidP="00E1377A">
            <w:pPr>
              <w:jc w:val="both"/>
            </w:pPr>
            <w:r w:rsidRPr="00882107">
              <w:rPr>
                <w:b/>
              </w:rPr>
              <w:t>Rozsah konzultací (soustředění)</w:t>
            </w:r>
          </w:p>
        </w:tc>
        <w:tc>
          <w:tcPr>
            <w:tcW w:w="889" w:type="dxa"/>
            <w:tcBorders>
              <w:top w:val="single" w:sz="2" w:space="0" w:color="auto"/>
            </w:tcBorders>
          </w:tcPr>
          <w:p w:rsidR="00693D56" w:rsidRPr="00882107" w:rsidRDefault="00510B7A" w:rsidP="00E1377A">
            <w:pPr>
              <w:jc w:val="both"/>
            </w:pPr>
            <w:ins w:id="562" w:author="Michal Pilík" w:date="2018-09-20T10:45:00Z">
              <w:r>
                <w:t>15</w:t>
              </w:r>
            </w:ins>
          </w:p>
        </w:tc>
        <w:tc>
          <w:tcPr>
            <w:tcW w:w="4179" w:type="dxa"/>
            <w:gridSpan w:val="4"/>
            <w:tcBorders>
              <w:top w:val="single" w:sz="2" w:space="0" w:color="auto"/>
            </w:tcBorders>
            <w:shd w:val="clear" w:color="auto" w:fill="F7CAAC"/>
          </w:tcPr>
          <w:p w:rsidR="00693D56" w:rsidRPr="00882107" w:rsidRDefault="00693D56" w:rsidP="00E1377A">
            <w:pPr>
              <w:jc w:val="both"/>
              <w:rPr>
                <w:b/>
              </w:rPr>
            </w:pPr>
            <w:r w:rsidRPr="00882107">
              <w:rPr>
                <w:b/>
              </w:rPr>
              <w:t xml:space="preserve">hodin </w:t>
            </w:r>
          </w:p>
        </w:tc>
      </w:tr>
      <w:tr w:rsidR="00693D56" w:rsidTr="00E1377A">
        <w:tc>
          <w:tcPr>
            <w:tcW w:w="9855" w:type="dxa"/>
            <w:gridSpan w:val="8"/>
            <w:shd w:val="clear" w:color="auto" w:fill="F7CAAC"/>
          </w:tcPr>
          <w:p w:rsidR="00693D56" w:rsidRPr="00882107" w:rsidRDefault="00693D56" w:rsidP="00E1377A">
            <w:pPr>
              <w:jc w:val="both"/>
              <w:rPr>
                <w:b/>
              </w:rPr>
            </w:pPr>
            <w:r w:rsidRPr="00882107">
              <w:rPr>
                <w:b/>
              </w:rPr>
              <w:t>Informace o způsobu kontaktu s vyučujícím</w:t>
            </w:r>
          </w:p>
        </w:tc>
      </w:tr>
      <w:tr w:rsidR="00693D56" w:rsidTr="00E1377A">
        <w:trPr>
          <w:trHeight w:val="708"/>
        </w:trPr>
        <w:tc>
          <w:tcPr>
            <w:tcW w:w="9855" w:type="dxa"/>
            <w:gridSpan w:val="8"/>
          </w:tcPr>
          <w:p w:rsidR="00693D56" w:rsidRPr="00882107" w:rsidRDefault="00693D56" w:rsidP="00E1377A">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97A" w:rsidTr="00F2197A">
        <w:tc>
          <w:tcPr>
            <w:tcW w:w="9855" w:type="dxa"/>
            <w:gridSpan w:val="8"/>
            <w:tcBorders>
              <w:bottom w:val="double" w:sz="4" w:space="0" w:color="auto"/>
            </w:tcBorders>
            <w:shd w:val="clear" w:color="auto" w:fill="BDD6EE"/>
          </w:tcPr>
          <w:p w:rsidR="00F2197A" w:rsidRDefault="00F2197A" w:rsidP="00F2197A">
            <w:pPr>
              <w:jc w:val="both"/>
              <w:rPr>
                <w:b/>
                <w:sz w:val="28"/>
              </w:rPr>
            </w:pPr>
            <w:r>
              <w:lastRenderedPageBreak/>
              <w:br w:type="page"/>
            </w:r>
            <w:r>
              <w:rPr>
                <w:b/>
                <w:sz w:val="28"/>
              </w:rPr>
              <w:t>B-III – Charakteristika studijního předmětu</w:t>
            </w:r>
          </w:p>
        </w:tc>
      </w:tr>
      <w:tr w:rsidR="00F2197A" w:rsidTr="00F2197A">
        <w:tc>
          <w:tcPr>
            <w:tcW w:w="3086" w:type="dxa"/>
            <w:tcBorders>
              <w:top w:val="double" w:sz="4" w:space="0" w:color="auto"/>
            </w:tcBorders>
            <w:shd w:val="clear" w:color="auto" w:fill="F7CAAC"/>
          </w:tcPr>
          <w:p w:rsidR="00F2197A" w:rsidRDefault="00F2197A" w:rsidP="00F2197A">
            <w:pPr>
              <w:jc w:val="both"/>
              <w:rPr>
                <w:b/>
              </w:rPr>
            </w:pPr>
            <w:r>
              <w:rPr>
                <w:b/>
              </w:rPr>
              <w:t>Název studijního předmětu</w:t>
            </w:r>
          </w:p>
        </w:tc>
        <w:tc>
          <w:tcPr>
            <w:tcW w:w="6769" w:type="dxa"/>
            <w:gridSpan w:val="7"/>
            <w:tcBorders>
              <w:top w:val="double" w:sz="4" w:space="0" w:color="auto"/>
            </w:tcBorders>
          </w:tcPr>
          <w:p w:rsidR="00F2197A" w:rsidRDefault="00F2197A" w:rsidP="00F2197A">
            <w:pPr>
              <w:jc w:val="both"/>
            </w:pPr>
            <w:r w:rsidRPr="00B373E9">
              <w:t>Kvalita a metrologie</w:t>
            </w:r>
          </w:p>
        </w:tc>
      </w:tr>
      <w:tr w:rsidR="00F2197A" w:rsidTr="00F2197A">
        <w:tc>
          <w:tcPr>
            <w:tcW w:w="3086" w:type="dxa"/>
            <w:shd w:val="clear" w:color="auto" w:fill="F7CAAC"/>
          </w:tcPr>
          <w:p w:rsidR="00F2197A" w:rsidRDefault="00F2197A" w:rsidP="00F2197A">
            <w:pPr>
              <w:jc w:val="both"/>
              <w:rPr>
                <w:b/>
              </w:rPr>
            </w:pPr>
            <w:r>
              <w:rPr>
                <w:b/>
              </w:rPr>
              <w:t>Typ předmětu</w:t>
            </w:r>
          </w:p>
        </w:tc>
        <w:tc>
          <w:tcPr>
            <w:tcW w:w="3406" w:type="dxa"/>
            <w:gridSpan w:val="4"/>
          </w:tcPr>
          <w:p w:rsidR="00F2197A" w:rsidRDefault="00F2197A" w:rsidP="00F2197A">
            <w:pPr>
              <w:jc w:val="both"/>
            </w:pPr>
            <w:r>
              <w:t>povinný „ZT“</w:t>
            </w:r>
          </w:p>
        </w:tc>
        <w:tc>
          <w:tcPr>
            <w:tcW w:w="2695" w:type="dxa"/>
            <w:gridSpan w:val="2"/>
            <w:shd w:val="clear" w:color="auto" w:fill="F7CAAC"/>
          </w:tcPr>
          <w:p w:rsidR="00F2197A" w:rsidRDefault="00F2197A" w:rsidP="00F2197A">
            <w:pPr>
              <w:jc w:val="both"/>
            </w:pPr>
            <w:r>
              <w:rPr>
                <w:b/>
              </w:rPr>
              <w:t>doporučený ročník / semestr</w:t>
            </w:r>
          </w:p>
        </w:tc>
        <w:tc>
          <w:tcPr>
            <w:tcW w:w="668" w:type="dxa"/>
          </w:tcPr>
          <w:p w:rsidR="00F2197A" w:rsidRDefault="00F2197A" w:rsidP="00F2197A">
            <w:pPr>
              <w:jc w:val="both"/>
            </w:pPr>
            <w:r>
              <w:t>3/Z</w:t>
            </w:r>
          </w:p>
        </w:tc>
      </w:tr>
      <w:tr w:rsidR="00F2197A" w:rsidTr="00F2197A">
        <w:tc>
          <w:tcPr>
            <w:tcW w:w="3086" w:type="dxa"/>
            <w:shd w:val="clear" w:color="auto" w:fill="F7CAAC"/>
          </w:tcPr>
          <w:p w:rsidR="00F2197A" w:rsidRDefault="00F2197A" w:rsidP="00F2197A">
            <w:pPr>
              <w:jc w:val="both"/>
              <w:rPr>
                <w:b/>
              </w:rPr>
            </w:pPr>
            <w:r>
              <w:rPr>
                <w:b/>
              </w:rPr>
              <w:t>Rozsah studijního předmětu</w:t>
            </w:r>
          </w:p>
        </w:tc>
        <w:tc>
          <w:tcPr>
            <w:tcW w:w="1701" w:type="dxa"/>
            <w:gridSpan w:val="2"/>
          </w:tcPr>
          <w:p w:rsidR="00F2197A" w:rsidRDefault="00F2197A" w:rsidP="00F2197A">
            <w:pPr>
              <w:jc w:val="both"/>
            </w:pPr>
            <w:r>
              <w:t>26p + 26c</w:t>
            </w:r>
          </w:p>
        </w:tc>
        <w:tc>
          <w:tcPr>
            <w:tcW w:w="889" w:type="dxa"/>
            <w:shd w:val="clear" w:color="auto" w:fill="F7CAAC"/>
          </w:tcPr>
          <w:p w:rsidR="00F2197A" w:rsidRDefault="00F2197A" w:rsidP="00F2197A">
            <w:pPr>
              <w:jc w:val="both"/>
              <w:rPr>
                <w:b/>
              </w:rPr>
            </w:pPr>
            <w:r>
              <w:rPr>
                <w:b/>
              </w:rPr>
              <w:t xml:space="preserve">hod. </w:t>
            </w:r>
          </w:p>
        </w:tc>
        <w:tc>
          <w:tcPr>
            <w:tcW w:w="816" w:type="dxa"/>
          </w:tcPr>
          <w:p w:rsidR="00F2197A" w:rsidRDefault="00F2197A" w:rsidP="00F2197A">
            <w:pPr>
              <w:jc w:val="both"/>
            </w:pPr>
            <w:r>
              <w:t>52</w:t>
            </w:r>
          </w:p>
        </w:tc>
        <w:tc>
          <w:tcPr>
            <w:tcW w:w="2156" w:type="dxa"/>
            <w:shd w:val="clear" w:color="auto" w:fill="F7CAAC"/>
          </w:tcPr>
          <w:p w:rsidR="00F2197A" w:rsidRDefault="00F2197A" w:rsidP="00F2197A">
            <w:pPr>
              <w:jc w:val="both"/>
              <w:rPr>
                <w:b/>
              </w:rPr>
            </w:pPr>
            <w:r>
              <w:rPr>
                <w:b/>
              </w:rPr>
              <w:t>kreditů</w:t>
            </w:r>
          </w:p>
        </w:tc>
        <w:tc>
          <w:tcPr>
            <w:tcW w:w="1207" w:type="dxa"/>
            <w:gridSpan w:val="2"/>
          </w:tcPr>
          <w:p w:rsidR="00F2197A" w:rsidRDefault="00F2197A" w:rsidP="00F2197A">
            <w:pPr>
              <w:jc w:val="both"/>
            </w:pPr>
            <w:r>
              <w:t>5</w:t>
            </w:r>
          </w:p>
        </w:tc>
      </w:tr>
      <w:tr w:rsidR="00F2197A" w:rsidTr="00F2197A">
        <w:tc>
          <w:tcPr>
            <w:tcW w:w="3086" w:type="dxa"/>
            <w:shd w:val="clear" w:color="auto" w:fill="F7CAAC"/>
          </w:tcPr>
          <w:p w:rsidR="00F2197A" w:rsidRDefault="00F2197A" w:rsidP="00F2197A">
            <w:pPr>
              <w:jc w:val="both"/>
              <w:rPr>
                <w:b/>
                <w:sz w:val="22"/>
              </w:rPr>
            </w:pPr>
            <w:r>
              <w:rPr>
                <w:b/>
              </w:rPr>
              <w:t>Prerekvizity, korekvizity, ekvivalence</w:t>
            </w:r>
          </w:p>
        </w:tc>
        <w:tc>
          <w:tcPr>
            <w:tcW w:w="6769" w:type="dxa"/>
            <w:gridSpan w:val="7"/>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Způsob ověření studijních výsledků</w:t>
            </w:r>
          </w:p>
        </w:tc>
        <w:tc>
          <w:tcPr>
            <w:tcW w:w="3406" w:type="dxa"/>
            <w:gridSpan w:val="4"/>
          </w:tcPr>
          <w:p w:rsidR="00F2197A" w:rsidRDefault="00F2197A" w:rsidP="00F2197A">
            <w:pPr>
              <w:jc w:val="both"/>
            </w:pPr>
            <w:r>
              <w:t>zápočet, zkouška</w:t>
            </w:r>
          </w:p>
        </w:tc>
        <w:tc>
          <w:tcPr>
            <w:tcW w:w="2156" w:type="dxa"/>
            <w:shd w:val="clear" w:color="auto" w:fill="F7CAAC"/>
          </w:tcPr>
          <w:p w:rsidR="00F2197A" w:rsidRDefault="00F2197A" w:rsidP="00F2197A">
            <w:pPr>
              <w:jc w:val="both"/>
              <w:rPr>
                <w:b/>
              </w:rPr>
            </w:pPr>
            <w:r>
              <w:rPr>
                <w:b/>
              </w:rPr>
              <w:t>Forma výuky</w:t>
            </w:r>
          </w:p>
        </w:tc>
        <w:tc>
          <w:tcPr>
            <w:tcW w:w="1207" w:type="dxa"/>
            <w:gridSpan w:val="2"/>
          </w:tcPr>
          <w:p w:rsidR="00F2197A" w:rsidRDefault="00F2197A" w:rsidP="00F2197A">
            <w:pPr>
              <w:jc w:val="both"/>
            </w:pPr>
            <w:r>
              <w:t>přednáška, cvičení</w:t>
            </w:r>
          </w:p>
        </w:tc>
      </w:tr>
      <w:tr w:rsidR="00F2197A" w:rsidTr="00F2197A">
        <w:tc>
          <w:tcPr>
            <w:tcW w:w="3086" w:type="dxa"/>
            <w:shd w:val="clear" w:color="auto" w:fill="F7CAAC"/>
          </w:tcPr>
          <w:p w:rsidR="00F2197A" w:rsidRDefault="00F2197A" w:rsidP="00F2197A">
            <w:pPr>
              <w:jc w:val="both"/>
              <w:rPr>
                <w:b/>
              </w:rPr>
            </w:pPr>
            <w:r>
              <w:rPr>
                <w:b/>
              </w:rPr>
              <w:t>Forma způsobu ověření studijních výsledků a další požadavky na studenta</w:t>
            </w:r>
          </w:p>
        </w:tc>
        <w:tc>
          <w:tcPr>
            <w:tcW w:w="6769" w:type="dxa"/>
            <w:gridSpan w:val="7"/>
            <w:tcBorders>
              <w:bottom w:val="nil"/>
            </w:tcBorders>
          </w:tcPr>
          <w:p w:rsidR="00F2197A" w:rsidRDefault="00F2197A" w:rsidP="00F2197A">
            <w:pPr>
              <w:jc w:val="both"/>
            </w:pPr>
            <w:r>
              <w:t>Způsob zakončení předmětu – zápočet, zkouška</w:t>
            </w:r>
          </w:p>
          <w:p w:rsidR="00F2197A" w:rsidRDefault="00F2197A" w:rsidP="00F2197A">
            <w:pPr>
              <w:jc w:val="both"/>
            </w:pPr>
            <w:r>
              <w:t xml:space="preserve">Požadavky k zápočtu: účast na cvičení (80%); </w:t>
            </w:r>
            <w:r w:rsidR="00FC04F6">
              <w:t xml:space="preserve">odevzdané protokoly; </w:t>
            </w:r>
            <w:r>
              <w:t xml:space="preserve">splnění zápočtového testu min. na 55%. </w:t>
            </w:r>
          </w:p>
          <w:p w:rsidR="00F2197A" w:rsidRDefault="00F2197A" w:rsidP="00F2197A">
            <w:pPr>
              <w:jc w:val="both"/>
            </w:pPr>
            <w:r>
              <w:t>Požadavky ke zkoušce: studenti při písemné a ústní zkoušce prokazují, že zvládli základní problematiku kvality a metrologie a dovedou aktivně využívat získané znalosti a dovednosti.</w:t>
            </w:r>
          </w:p>
        </w:tc>
      </w:tr>
      <w:tr w:rsidR="00F2197A" w:rsidTr="00F2197A">
        <w:trPr>
          <w:trHeight w:val="274"/>
        </w:trPr>
        <w:tc>
          <w:tcPr>
            <w:tcW w:w="9855" w:type="dxa"/>
            <w:gridSpan w:val="8"/>
            <w:tcBorders>
              <w:top w:val="nil"/>
            </w:tcBorders>
          </w:tcPr>
          <w:p w:rsidR="00F2197A" w:rsidRDefault="00F2197A" w:rsidP="00F2197A">
            <w:pPr>
              <w:jc w:val="both"/>
            </w:pPr>
          </w:p>
        </w:tc>
      </w:tr>
      <w:tr w:rsidR="00F2197A" w:rsidTr="00F2197A">
        <w:trPr>
          <w:trHeight w:val="197"/>
        </w:trPr>
        <w:tc>
          <w:tcPr>
            <w:tcW w:w="3086" w:type="dxa"/>
            <w:tcBorders>
              <w:top w:val="nil"/>
            </w:tcBorders>
            <w:shd w:val="clear" w:color="auto" w:fill="F7CAAC"/>
          </w:tcPr>
          <w:p w:rsidR="00F2197A" w:rsidRDefault="00F2197A" w:rsidP="00F2197A">
            <w:pPr>
              <w:jc w:val="both"/>
              <w:rPr>
                <w:b/>
              </w:rPr>
            </w:pPr>
            <w:r>
              <w:rPr>
                <w:b/>
              </w:rPr>
              <w:t>Garant předmětu</w:t>
            </w:r>
          </w:p>
        </w:tc>
        <w:tc>
          <w:tcPr>
            <w:tcW w:w="6769" w:type="dxa"/>
            <w:gridSpan w:val="7"/>
            <w:tcBorders>
              <w:top w:val="nil"/>
            </w:tcBorders>
          </w:tcPr>
          <w:p w:rsidR="00F2197A" w:rsidRDefault="00F2197A" w:rsidP="00F2197A">
            <w:pPr>
              <w:jc w:val="both"/>
            </w:pPr>
            <w:r w:rsidRPr="00466619">
              <w:t xml:space="preserve">doc. Ing. Petr Briš, </w:t>
            </w:r>
            <w:r>
              <w:t>CSc.</w:t>
            </w:r>
          </w:p>
        </w:tc>
      </w:tr>
      <w:tr w:rsidR="00F2197A" w:rsidTr="00F2197A">
        <w:trPr>
          <w:trHeight w:val="243"/>
        </w:trPr>
        <w:tc>
          <w:tcPr>
            <w:tcW w:w="3086" w:type="dxa"/>
            <w:tcBorders>
              <w:top w:val="nil"/>
            </w:tcBorders>
            <w:shd w:val="clear" w:color="auto" w:fill="F7CAAC"/>
          </w:tcPr>
          <w:p w:rsidR="00F2197A" w:rsidRDefault="00F2197A" w:rsidP="00F2197A">
            <w:pPr>
              <w:jc w:val="both"/>
              <w:rPr>
                <w:b/>
              </w:rPr>
            </w:pPr>
            <w:r>
              <w:rPr>
                <w:b/>
              </w:rPr>
              <w:t>Zapojení garanta do výuky předmětu</w:t>
            </w:r>
          </w:p>
        </w:tc>
        <w:tc>
          <w:tcPr>
            <w:tcW w:w="6769" w:type="dxa"/>
            <w:gridSpan w:val="7"/>
            <w:tcBorders>
              <w:top w:val="nil"/>
            </w:tcBorders>
          </w:tcPr>
          <w:p w:rsidR="00F2197A" w:rsidRDefault="00F2197A" w:rsidP="00F2197A">
            <w:pPr>
              <w:jc w:val="both"/>
            </w:pPr>
            <w:r>
              <w:t>Garant se podílí na přednášení v rozsahu 100 %, dále stanovuje koncepci cvičení a</w:t>
            </w:r>
          </w:p>
          <w:p w:rsidR="00F2197A" w:rsidRDefault="00F2197A" w:rsidP="00F2197A">
            <w:pPr>
              <w:jc w:val="both"/>
            </w:pPr>
            <w:r>
              <w:t>dohlíží na jejich jednotné vedení.</w:t>
            </w:r>
          </w:p>
        </w:tc>
      </w:tr>
      <w:tr w:rsidR="00F2197A" w:rsidTr="00F2197A">
        <w:tc>
          <w:tcPr>
            <w:tcW w:w="3086" w:type="dxa"/>
            <w:shd w:val="clear" w:color="auto" w:fill="F7CAAC"/>
          </w:tcPr>
          <w:p w:rsidR="00F2197A" w:rsidRDefault="00F2197A" w:rsidP="00F2197A">
            <w:pPr>
              <w:jc w:val="both"/>
              <w:rPr>
                <w:b/>
              </w:rPr>
            </w:pPr>
            <w:r>
              <w:rPr>
                <w:b/>
              </w:rPr>
              <w:t>Vyučující</w:t>
            </w:r>
          </w:p>
        </w:tc>
        <w:tc>
          <w:tcPr>
            <w:tcW w:w="6769" w:type="dxa"/>
            <w:gridSpan w:val="7"/>
            <w:tcBorders>
              <w:bottom w:val="nil"/>
            </w:tcBorders>
          </w:tcPr>
          <w:p w:rsidR="00F2197A" w:rsidRDefault="00F2197A" w:rsidP="00F2197A">
            <w:pPr>
              <w:jc w:val="both"/>
            </w:pPr>
            <w:r w:rsidRPr="00466619">
              <w:t xml:space="preserve">doc. Ing. Petr Briš, </w:t>
            </w:r>
            <w:r>
              <w:t>CSc. – přednášky (100%)</w:t>
            </w:r>
          </w:p>
        </w:tc>
      </w:tr>
      <w:tr w:rsidR="00F2197A" w:rsidTr="00F2197A">
        <w:trPr>
          <w:trHeight w:val="56"/>
        </w:trPr>
        <w:tc>
          <w:tcPr>
            <w:tcW w:w="9855" w:type="dxa"/>
            <w:gridSpan w:val="8"/>
            <w:tcBorders>
              <w:top w:val="nil"/>
            </w:tcBorders>
          </w:tcPr>
          <w:p w:rsidR="00F2197A" w:rsidRDefault="00F2197A" w:rsidP="00F2197A">
            <w:pPr>
              <w:jc w:val="both"/>
            </w:pPr>
          </w:p>
        </w:tc>
      </w:tr>
      <w:tr w:rsidR="00F2197A" w:rsidTr="00F2197A">
        <w:tc>
          <w:tcPr>
            <w:tcW w:w="3086" w:type="dxa"/>
            <w:shd w:val="clear" w:color="auto" w:fill="F7CAAC"/>
          </w:tcPr>
          <w:p w:rsidR="00F2197A" w:rsidRDefault="00F2197A" w:rsidP="00F2197A">
            <w:pPr>
              <w:jc w:val="both"/>
              <w:rPr>
                <w:b/>
              </w:rPr>
            </w:pPr>
            <w:r>
              <w:rPr>
                <w:b/>
              </w:rPr>
              <w:t>Stručná anotace předmětu</w:t>
            </w:r>
          </w:p>
        </w:tc>
        <w:tc>
          <w:tcPr>
            <w:tcW w:w="6769" w:type="dxa"/>
            <w:gridSpan w:val="7"/>
            <w:tcBorders>
              <w:bottom w:val="nil"/>
            </w:tcBorders>
          </w:tcPr>
          <w:p w:rsidR="00F2197A" w:rsidRDefault="00F2197A" w:rsidP="00F2197A">
            <w:pPr>
              <w:jc w:val="both"/>
            </w:pPr>
          </w:p>
        </w:tc>
      </w:tr>
      <w:tr w:rsidR="00F2197A" w:rsidTr="00F2197A">
        <w:trPr>
          <w:trHeight w:val="3938"/>
        </w:trPr>
        <w:tc>
          <w:tcPr>
            <w:tcW w:w="9855" w:type="dxa"/>
            <w:gridSpan w:val="8"/>
            <w:tcBorders>
              <w:top w:val="nil"/>
              <w:bottom w:val="single" w:sz="12" w:space="0" w:color="auto"/>
            </w:tcBorders>
          </w:tcPr>
          <w:p w:rsidR="00F2197A" w:rsidRDefault="00F2197A" w:rsidP="00F2197A">
            <w:pPr>
              <w:jc w:val="both"/>
              <w:rPr>
                <w:color w:val="000000"/>
                <w:szCs w:val="18"/>
              </w:rPr>
            </w:pPr>
            <w:r w:rsidRPr="00857313">
              <w:rPr>
                <w:color w:val="000000"/>
                <w:szCs w:val="18"/>
                <w:shd w:val="clear" w:color="auto" w:fill="FFFFFF"/>
              </w:rPr>
              <w:t>Cílem předmětu je získání poznatků z oblasti řízení kvality z hlediska nového pojetí, tzn., že jakost je sledována vedle produktů také u procesů. Jsou prezentované různé přístupy k řízení kvality s akcentem na systém řízení dle norem ISO řady 9000.</w:t>
            </w:r>
            <w:r>
              <w:rPr>
                <w:color w:val="000000"/>
                <w:szCs w:val="18"/>
                <w:shd w:val="clear" w:color="auto" w:fill="FFFFFF"/>
              </w:rPr>
              <w:t xml:space="preserve"> </w:t>
            </w:r>
            <w:r w:rsidRPr="00857313">
              <w:rPr>
                <w:color w:val="000000"/>
                <w:szCs w:val="18"/>
                <w:shd w:val="clear" w:color="auto" w:fill="FFFFFF"/>
              </w:rPr>
              <w:t>Dále se předmět zabývá problematikou procesního přístupu při řízení kvality</w:t>
            </w:r>
            <w:r>
              <w:rPr>
                <w:color w:val="000000"/>
                <w:szCs w:val="18"/>
                <w:shd w:val="clear" w:color="auto" w:fill="FFFFFF"/>
              </w:rPr>
              <w:t xml:space="preserve"> </w:t>
            </w:r>
            <w:r w:rsidRPr="00857313">
              <w:rPr>
                <w:color w:val="000000"/>
                <w:szCs w:val="18"/>
                <w:shd w:val="clear" w:color="auto" w:fill="FFFFFF"/>
              </w:rPr>
              <w:t>(identifikace,</w:t>
            </w:r>
            <w:r>
              <w:rPr>
                <w:color w:val="000000"/>
                <w:szCs w:val="18"/>
                <w:shd w:val="clear" w:color="auto" w:fill="FFFFFF"/>
              </w:rPr>
              <w:t xml:space="preserve"> </w:t>
            </w:r>
            <w:r w:rsidRPr="00857313">
              <w:rPr>
                <w:color w:val="000000"/>
                <w:szCs w:val="18"/>
                <w:shd w:val="clear" w:color="auto" w:fill="FFFFFF"/>
              </w:rPr>
              <w:t>analýza,</w:t>
            </w:r>
            <w:r>
              <w:rPr>
                <w:color w:val="000000"/>
                <w:szCs w:val="18"/>
                <w:shd w:val="clear" w:color="auto" w:fill="FFFFFF"/>
              </w:rPr>
              <w:t xml:space="preserve"> </w:t>
            </w:r>
            <w:r w:rsidRPr="00857313">
              <w:rPr>
                <w:color w:val="000000"/>
                <w:szCs w:val="18"/>
                <w:shd w:val="clear" w:color="auto" w:fill="FFFFFF"/>
              </w:rPr>
              <w:t>stabilita,</w:t>
            </w:r>
            <w:r>
              <w:rPr>
                <w:color w:val="000000"/>
                <w:szCs w:val="18"/>
                <w:shd w:val="clear" w:color="auto" w:fill="FFFFFF"/>
              </w:rPr>
              <w:t xml:space="preserve"> </w:t>
            </w:r>
            <w:r w:rsidRPr="00857313">
              <w:rPr>
                <w:color w:val="000000"/>
                <w:szCs w:val="18"/>
                <w:shd w:val="clear" w:color="auto" w:fill="FFFFFF"/>
              </w:rPr>
              <w:t>zlepšování a účinnost procesů)</w:t>
            </w:r>
            <w:r>
              <w:rPr>
                <w:color w:val="000000"/>
                <w:szCs w:val="18"/>
                <w:shd w:val="clear" w:color="auto" w:fill="FFFFFF"/>
              </w:rPr>
              <w:t>.</w:t>
            </w:r>
          </w:p>
          <w:p w:rsidR="00F2197A" w:rsidRDefault="00F2197A" w:rsidP="00F2197A">
            <w:pPr>
              <w:jc w:val="both"/>
              <w:rPr>
                <w:color w:val="000000"/>
                <w:szCs w:val="18"/>
                <w:shd w:val="clear" w:color="auto" w:fill="FFFFFF"/>
              </w:rPr>
            </w:pPr>
            <w:r>
              <w:rPr>
                <w:color w:val="000000"/>
                <w:szCs w:val="18"/>
                <w:shd w:val="clear" w:color="auto" w:fill="FFFFFF"/>
              </w:rPr>
              <w:t>S</w:t>
            </w:r>
            <w:r w:rsidRPr="00857313">
              <w:rPr>
                <w:color w:val="000000"/>
                <w:szCs w:val="18"/>
                <w:shd w:val="clear" w:color="auto" w:fill="FFFFFF"/>
              </w:rPr>
              <w:t>tudenti jsou seznámeni se základy metrologických procesů, zejména pro oblast geometrických veličin, s teorií a aplikací lokálních a globálních nástrojů řízení kvality ve výrobním procesu, s analýzami vlivu a možností chyb v oblastech zkušebnictví, s pojmy certifikace, akreditace,</w:t>
            </w:r>
            <w:r>
              <w:rPr>
                <w:color w:val="000000"/>
                <w:szCs w:val="18"/>
                <w:shd w:val="clear" w:color="auto" w:fill="FFFFFF"/>
              </w:rPr>
              <w:t xml:space="preserve"> </w:t>
            </w:r>
            <w:r w:rsidRPr="00857313">
              <w:rPr>
                <w:color w:val="000000"/>
                <w:szCs w:val="18"/>
                <w:shd w:val="clear" w:color="auto" w:fill="FFFFFF"/>
              </w:rPr>
              <w:t>autorizace, technická legislativa apod.</w:t>
            </w:r>
          </w:p>
          <w:p w:rsidR="00F2197A" w:rsidRDefault="00F2197A" w:rsidP="00F2197A">
            <w:pPr>
              <w:rPr>
                <w:color w:val="000000"/>
                <w:szCs w:val="18"/>
                <w:shd w:val="clear" w:color="auto" w:fill="FFFFFF"/>
              </w:rPr>
            </w:pPr>
            <w:r>
              <w:rPr>
                <w:color w:val="000000"/>
                <w:szCs w:val="18"/>
                <w:shd w:val="clear" w:color="auto" w:fill="FFFFFF"/>
              </w:rPr>
              <w:t>Obsah:</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Úvod do předmětu, historický vývoj řízení kvality a metrologie, hlavní představitelé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Přístupy k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Řízení kvality s využitím norem ISO řady 9000</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Metrologie jako součást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Procesní přístup v systému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Dokumentace v systému managementu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Role EU při řízení kvality a metrologie (zákon 22/97,certifikace, akreditace, autorizace, shoda, Prohlášení o shodě)</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Náklady na kvalitu- ekonomika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Lokální nástroje řízení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Globální nástroje řízení kvality</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Význam měřidel a jejich rozdělení</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Požadavky na měřidla z pohledu managementu kvality (kalibrace, označování, skladování.)</w:t>
            </w:r>
          </w:p>
          <w:p w:rsidR="00F2197A" w:rsidRPr="006F4B19" w:rsidRDefault="00F2197A" w:rsidP="00693D56">
            <w:pPr>
              <w:pStyle w:val="Odstavecseseznamem"/>
              <w:numPr>
                <w:ilvl w:val="0"/>
                <w:numId w:val="36"/>
              </w:numPr>
              <w:ind w:left="180" w:hanging="180"/>
              <w:rPr>
                <w:color w:val="000000"/>
                <w:szCs w:val="17"/>
                <w:shd w:val="clear" w:color="auto" w:fill="FFFFFF"/>
              </w:rPr>
            </w:pPr>
            <w:r w:rsidRPr="006F4B19">
              <w:rPr>
                <w:color w:val="000000"/>
                <w:szCs w:val="17"/>
                <w:shd w:val="clear" w:color="auto" w:fill="FFFFFF"/>
              </w:rPr>
              <w:t>Způsoby hodnocení naměřených dat z pohledu managementu kvality</w:t>
            </w:r>
          </w:p>
          <w:p w:rsidR="00F2197A" w:rsidRPr="00857313" w:rsidRDefault="00F2197A" w:rsidP="00693D56">
            <w:pPr>
              <w:pStyle w:val="Odstavecseseznamem"/>
              <w:numPr>
                <w:ilvl w:val="0"/>
                <w:numId w:val="36"/>
              </w:numPr>
              <w:ind w:left="180" w:hanging="180"/>
            </w:pPr>
            <w:r w:rsidRPr="006F4B19">
              <w:rPr>
                <w:color w:val="000000"/>
                <w:szCs w:val="17"/>
                <w:shd w:val="clear" w:color="auto" w:fill="FFFFFF"/>
              </w:rPr>
              <w:t>Řízení metrologie v rámci České republiky, legislativní požadavky, role Úřadu pro normalizaci, metrologii a státní zkušebnictví</w:t>
            </w:r>
            <w:r>
              <w:rPr>
                <w:color w:val="000000"/>
                <w:szCs w:val="17"/>
                <w:shd w:val="clear" w:color="auto" w:fill="FFFFFF"/>
              </w:rPr>
              <w:t xml:space="preserve"> </w:t>
            </w:r>
            <w:r w:rsidRPr="006F4B19">
              <w:rPr>
                <w:color w:val="000000"/>
                <w:szCs w:val="17"/>
                <w:shd w:val="clear" w:color="auto" w:fill="FFFFFF"/>
              </w:rPr>
              <w:t>- ÚNMZ.</w:t>
            </w:r>
          </w:p>
        </w:tc>
      </w:tr>
      <w:tr w:rsidR="00F2197A" w:rsidTr="00F2197A">
        <w:trPr>
          <w:trHeight w:val="265"/>
        </w:trPr>
        <w:tc>
          <w:tcPr>
            <w:tcW w:w="3653" w:type="dxa"/>
            <w:gridSpan w:val="2"/>
            <w:tcBorders>
              <w:top w:val="nil"/>
            </w:tcBorders>
            <w:shd w:val="clear" w:color="auto" w:fill="F7CAAC"/>
          </w:tcPr>
          <w:p w:rsidR="00F2197A" w:rsidRDefault="00F2197A" w:rsidP="00F2197A">
            <w:pPr>
              <w:jc w:val="both"/>
            </w:pPr>
            <w:r>
              <w:rPr>
                <w:b/>
              </w:rPr>
              <w:t>Studijní literatura a studijní pomůcky</w:t>
            </w:r>
          </w:p>
        </w:tc>
        <w:tc>
          <w:tcPr>
            <w:tcW w:w="6202" w:type="dxa"/>
            <w:gridSpan w:val="6"/>
            <w:tcBorders>
              <w:top w:val="nil"/>
              <w:bottom w:val="nil"/>
            </w:tcBorders>
          </w:tcPr>
          <w:p w:rsidR="00F2197A" w:rsidRDefault="00F2197A" w:rsidP="00F2197A">
            <w:pPr>
              <w:jc w:val="both"/>
            </w:pPr>
          </w:p>
        </w:tc>
      </w:tr>
      <w:tr w:rsidR="00F2197A" w:rsidTr="00F2197A">
        <w:trPr>
          <w:trHeight w:val="850"/>
        </w:trPr>
        <w:tc>
          <w:tcPr>
            <w:tcW w:w="9855" w:type="dxa"/>
            <w:gridSpan w:val="8"/>
            <w:tcBorders>
              <w:top w:val="nil"/>
            </w:tcBorders>
          </w:tcPr>
          <w:p w:rsidR="00F2197A" w:rsidRPr="006F4B19" w:rsidRDefault="00F2197A" w:rsidP="00F2197A">
            <w:pPr>
              <w:jc w:val="both"/>
              <w:rPr>
                <w:b/>
              </w:rPr>
            </w:pPr>
            <w:r w:rsidRPr="006F4B19">
              <w:rPr>
                <w:b/>
              </w:rPr>
              <w:t>Povinná literatura</w:t>
            </w:r>
          </w:p>
          <w:p w:rsidR="00F2197A" w:rsidRPr="001E1FFC" w:rsidRDefault="00F2197A" w:rsidP="00F2197A">
            <w:r w:rsidRPr="001E1FFC">
              <w:t>B</w:t>
            </w:r>
            <w:r w:rsidRPr="001E1FFC">
              <w:rPr>
                <w:color w:val="000000"/>
                <w:shd w:val="clear" w:color="auto" w:fill="FFFFFF"/>
              </w:rPr>
              <w:t xml:space="preserve">RIŠ, P. </w:t>
            </w:r>
            <w:r w:rsidRPr="001E1FFC">
              <w:rPr>
                <w:i/>
                <w:iCs/>
                <w:color w:val="000000"/>
              </w:rPr>
              <w:t>Jakost a metrologie</w:t>
            </w:r>
            <w:r w:rsidRPr="001E1FFC">
              <w:rPr>
                <w:color w:val="000000"/>
                <w:shd w:val="clear" w:color="auto" w:fill="FFFFFF"/>
              </w:rPr>
              <w:t xml:space="preserve"> [online]. UTB Zlín [cit. 2018-01-17]. Dostupné z: </w:t>
            </w:r>
            <w:r w:rsidRPr="001E1FFC">
              <w:t>http://vyuka.fame.utb.cz/mod/resource/view.php?id=45320</w:t>
            </w:r>
          </w:p>
          <w:p w:rsidR="006D4A6A" w:rsidRDefault="006D4A6A" w:rsidP="00730DA0">
            <w:pPr>
              <w:jc w:val="both"/>
            </w:pPr>
            <w:r w:rsidRPr="001E1FFC">
              <w:t xml:space="preserve">FIALA, A. a kol. </w:t>
            </w:r>
            <w:r w:rsidRPr="001E1FFC">
              <w:rPr>
                <w:i/>
              </w:rPr>
              <w:t>Management jakosti s podporou norem ISO 9000:2000.</w:t>
            </w:r>
            <w:r w:rsidRPr="001E1FFC">
              <w:t xml:space="preserve"> Praha: Verlag Dashöfer. 2004. ISBN 80–86229–19–X. </w:t>
            </w:r>
          </w:p>
          <w:p w:rsidR="00730DA0" w:rsidRPr="001E1FFC" w:rsidRDefault="00730DA0" w:rsidP="00730DA0">
            <w:pPr>
              <w:jc w:val="both"/>
            </w:pPr>
            <w:r w:rsidRPr="001E1FFC">
              <w:t>PERNIKÁŘ, J., TYKAL, M., VAČKÁŘ, J. </w:t>
            </w:r>
            <w:r w:rsidRPr="001E1FFC">
              <w:rPr>
                <w:i/>
                <w:iCs/>
              </w:rPr>
              <w:t>Jakost a Metrologie</w:t>
            </w:r>
            <w:r w:rsidRPr="001E1FFC">
              <w:t>. Brno: CERM, 2001, 151 s. ISBN 80-241-1997-0.</w:t>
            </w:r>
          </w:p>
          <w:p w:rsidR="00F2197A" w:rsidRPr="001E1FFC" w:rsidRDefault="00F2197A" w:rsidP="00F2197A">
            <w:pPr>
              <w:jc w:val="both"/>
            </w:pPr>
            <w:r w:rsidRPr="006F4B19">
              <w:rPr>
                <w:b/>
              </w:rPr>
              <w:t>Doporučená literatura</w:t>
            </w:r>
            <w:r w:rsidRPr="001E1FFC">
              <w:t xml:space="preserve"> </w:t>
            </w:r>
          </w:p>
          <w:p w:rsidR="006D4A6A" w:rsidRPr="001E1FFC" w:rsidRDefault="006D4A6A" w:rsidP="006D4A6A">
            <w:pPr>
              <w:jc w:val="both"/>
            </w:pPr>
            <w:r w:rsidRPr="001E1FFC">
              <w:t xml:space="preserve">DILLINGER, J. </w:t>
            </w:r>
            <w:r w:rsidRPr="001E1FFC">
              <w:rPr>
                <w:i/>
              </w:rPr>
              <w:t>Moderní strojírenství pro školu i praxi.</w:t>
            </w:r>
            <w:r w:rsidRPr="001E1FFC">
              <w:t xml:space="preserve"> Praha: Europa-Sobotáles, 2007, 608 s. ISBN 978-80-86706-19-1. </w:t>
            </w:r>
          </w:p>
          <w:p w:rsidR="00F2197A" w:rsidRPr="001E1FFC" w:rsidRDefault="00F2197A" w:rsidP="00F2197A">
            <w:pPr>
              <w:jc w:val="both"/>
            </w:pPr>
            <w:r w:rsidRPr="001E1FFC">
              <w:t xml:space="preserve">DRAHORÁD, J. </w:t>
            </w:r>
            <w:r w:rsidRPr="001E1FFC">
              <w:rPr>
                <w:i/>
              </w:rPr>
              <w:t>Hodnocení, certifikace a prokazování shody: podpora exportu a prosazení na trhu: předpoklady volného pohybu českého zboží v EU</w:t>
            </w:r>
            <w:r w:rsidRPr="001E1FFC">
              <w:t>. Ostrava: Montanex, 1997, 266 s. ISBN 8085780577.</w:t>
            </w:r>
          </w:p>
          <w:p w:rsidR="00F2197A" w:rsidRPr="001E1FFC" w:rsidRDefault="00F2197A" w:rsidP="00F2197A">
            <w:pPr>
              <w:jc w:val="both"/>
            </w:pPr>
            <w:r w:rsidRPr="001E1FFC">
              <w:t xml:space="preserve">NENÁHLO, Č. </w:t>
            </w:r>
            <w:r w:rsidRPr="001E1FFC">
              <w:rPr>
                <w:i/>
              </w:rPr>
              <w:t>Měření vybraných geometrických veličin</w:t>
            </w:r>
            <w:r w:rsidRPr="001E1FFC">
              <w:t xml:space="preserve">. 1. vyd. Praha: Česká metrologická společnost, 2005, 207 s. </w:t>
            </w:r>
          </w:p>
          <w:p w:rsidR="00F2197A" w:rsidRDefault="00F2197A" w:rsidP="00F2197A">
            <w:pPr>
              <w:jc w:val="both"/>
            </w:pPr>
            <w:r w:rsidRPr="001E1FFC">
              <w:t xml:space="preserve">NENADÁL, J. </w:t>
            </w:r>
            <w:r w:rsidRPr="001E1FFC">
              <w:rPr>
                <w:i/>
              </w:rPr>
              <w:t>Moderní systémy řízení jakosti: quality management</w:t>
            </w:r>
            <w:r w:rsidRPr="001E1FFC">
              <w:t>. 2. dopl. vyd. Praha: Management Press, 2005, 283 s. ISBN 8072610716.</w:t>
            </w:r>
          </w:p>
        </w:tc>
      </w:tr>
      <w:tr w:rsidR="00F2197A" w:rsidTr="00F2197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2197A" w:rsidRDefault="00F2197A" w:rsidP="00F2197A">
            <w:pPr>
              <w:jc w:val="center"/>
              <w:rPr>
                <w:b/>
              </w:rPr>
            </w:pPr>
            <w:r>
              <w:rPr>
                <w:b/>
              </w:rPr>
              <w:t>Informace ke kombinované nebo distanční formě</w:t>
            </w:r>
          </w:p>
        </w:tc>
      </w:tr>
      <w:tr w:rsidR="00F2197A" w:rsidTr="00F2197A">
        <w:tc>
          <w:tcPr>
            <w:tcW w:w="4787" w:type="dxa"/>
            <w:gridSpan w:val="3"/>
            <w:tcBorders>
              <w:top w:val="single" w:sz="2" w:space="0" w:color="auto"/>
            </w:tcBorders>
            <w:shd w:val="clear" w:color="auto" w:fill="F7CAAC"/>
          </w:tcPr>
          <w:p w:rsidR="00F2197A" w:rsidRDefault="00F2197A" w:rsidP="00F2197A">
            <w:pPr>
              <w:jc w:val="both"/>
            </w:pPr>
            <w:r>
              <w:rPr>
                <w:b/>
              </w:rPr>
              <w:lastRenderedPageBreak/>
              <w:t>Rozsah konzultací (soustředění)</w:t>
            </w:r>
          </w:p>
        </w:tc>
        <w:tc>
          <w:tcPr>
            <w:tcW w:w="889" w:type="dxa"/>
            <w:tcBorders>
              <w:top w:val="single" w:sz="2" w:space="0" w:color="auto"/>
            </w:tcBorders>
          </w:tcPr>
          <w:p w:rsidR="00F2197A" w:rsidRDefault="00F2197A" w:rsidP="00F2197A">
            <w:pPr>
              <w:jc w:val="both"/>
            </w:pPr>
            <w:r>
              <w:t>20</w:t>
            </w:r>
          </w:p>
        </w:tc>
        <w:tc>
          <w:tcPr>
            <w:tcW w:w="4179" w:type="dxa"/>
            <w:gridSpan w:val="4"/>
            <w:tcBorders>
              <w:top w:val="single" w:sz="2" w:space="0" w:color="auto"/>
            </w:tcBorders>
            <w:shd w:val="clear" w:color="auto" w:fill="F7CAAC"/>
          </w:tcPr>
          <w:p w:rsidR="00F2197A" w:rsidRDefault="00F2197A" w:rsidP="00F2197A">
            <w:pPr>
              <w:jc w:val="both"/>
              <w:rPr>
                <w:b/>
              </w:rPr>
            </w:pPr>
            <w:r>
              <w:rPr>
                <w:b/>
              </w:rPr>
              <w:t xml:space="preserve">hodin </w:t>
            </w:r>
          </w:p>
        </w:tc>
      </w:tr>
      <w:tr w:rsidR="00F2197A" w:rsidTr="00F2197A">
        <w:tc>
          <w:tcPr>
            <w:tcW w:w="9855" w:type="dxa"/>
            <w:gridSpan w:val="8"/>
            <w:shd w:val="clear" w:color="auto" w:fill="F7CAAC"/>
          </w:tcPr>
          <w:p w:rsidR="00F2197A" w:rsidRDefault="00F2197A" w:rsidP="00F2197A">
            <w:pPr>
              <w:jc w:val="both"/>
              <w:rPr>
                <w:b/>
              </w:rPr>
            </w:pPr>
            <w:r>
              <w:rPr>
                <w:b/>
              </w:rPr>
              <w:t>Informace o způsobu kontaktu s vyučujícím</w:t>
            </w:r>
          </w:p>
        </w:tc>
      </w:tr>
      <w:tr w:rsidR="00F2197A" w:rsidTr="00F2197A">
        <w:trPr>
          <w:trHeight w:val="676"/>
        </w:trPr>
        <w:tc>
          <w:tcPr>
            <w:tcW w:w="9855" w:type="dxa"/>
            <w:gridSpan w:val="8"/>
          </w:tcPr>
          <w:p w:rsidR="00F2197A" w:rsidRDefault="00F2197A" w:rsidP="006D4A6A">
            <w:pPr>
              <w:jc w:val="both"/>
            </w:pPr>
            <w:r w:rsidRPr="009F0C61">
              <w:t>Podle Vnitřního předpisu FaME má každý akademický pracovník stanoveny konzultační hodiny v rozsahu 2h týdně.</w:t>
            </w:r>
            <w:r w:rsidR="006D4A6A">
              <w:t xml:space="preserve"> </w:t>
            </w:r>
            <w:r w:rsidRPr="009F0C61">
              <w:t>Dále je možno komunikovat s vyučujícím prostřednictvím e-mailu nebo v rámci LMS Moodle, ve kterém jsou</w:t>
            </w:r>
            <w:r w:rsidR="006D4A6A">
              <w:t xml:space="preserve"> </w:t>
            </w:r>
            <w:r w:rsidRPr="009F0C61">
              <w:t>připraveny všechny předměty Fakulty managementu a ekonomiky</w:t>
            </w:r>
            <w:r>
              <w:t>.</w:t>
            </w:r>
          </w:p>
        </w:tc>
      </w:tr>
    </w:tbl>
    <w:p w:rsidR="00F2197A" w:rsidRDefault="00F2197A"/>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4F3" w:rsidTr="00C73909">
        <w:tc>
          <w:tcPr>
            <w:tcW w:w="9855" w:type="dxa"/>
            <w:gridSpan w:val="8"/>
            <w:tcBorders>
              <w:bottom w:val="double" w:sz="4" w:space="0" w:color="auto"/>
            </w:tcBorders>
            <w:shd w:val="clear" w:color="auto" w:fill="BDD6EE"/>
          </w:tcPr>
          <w:p w:rsidR="006C54F3" w:rsidRDefault="006C54F3" w:rsidP="00C73909">
            <w:pPr>
              <w:jc w:val="both"/>
              <w:rPr>
                <w:b/>
                <w:sz w:val="28"/>
              </w:rPr>
            </w:pPr>
            <w:r>
              <w:lastRenderedPageBreak/>
              <w:br w:type="page"/>
            </w:r>
            <w:r>
              <w:rPr>
                <w:b/>
                <w:sz w:val="28"/>
              </w:rPr>
              <w:t>B-III – Charakteristika studijního předmětu</w:t>
            </w:r>
          </w:p>
        </w:tc>
      </w:tr>
      <w:tr w:rsidR="006C54F3" w:rsidTr="00C73909">
        <w:tc>
          <w:tcPr>
            <w:tcW w:w="3086" w:type="dxa"/>
            <w:tcBorders>
              <w:top w:val="double" w:sz="4" w:space="0" w:color="auto"/>
            </w:tcBorders>
            <w:shd w:val="clear" w:color="auto" w:fill="F7CAAC"/>
          </w:tcPr>
          <w:p w:rsidR="006C54F3" w:rsidRDefault="006C54F3" w:rsidP="00C73909">
            <w:pPr>
              <w:jc w:val="both"/>
              <w:rPr>
                <w:b/>
              </w:rPr>
            </w:pPr>
            <w:r>
              <w:rPr>
                <w:b/>
              </w:rPr>
              <w:t>Název studijního předmětu</w:t>
            </w:r>
          </w:p>
        </w:tc>
        <w:tc>
          <w:tcPr>
            <w:tcW w:w="6769" w:type="dxa"/>
            <w:gridSpan w:val="7"/>
            <w:tcBorders>
              <w:top w:val="double" w:sz="4" w:space="0" w:color="auto"/>
            </w:tcBorders>
          </w:tcPr>
          <w:p w:rsidR="006C54F3" w:rsidRDefault="006C54F3" w:rsidP="00C73909">
            <w:pPr>
              <w:jc w:val="both"/>
            </w:pPr>
            <w:r w:rsidRPr="006F47EB">
              <w:t>Inovační management</w:t>
            </w:r>
          </w:p>
        </w:tc>
      </w:tr>
      <w:tr w:rsidR="006C54F3" w:rsidTr="00C73909">
        <w:tc>
          <w:tcPr>
            <w:tcW w:w="3086" w:type="dxa"/>
            <w:shd w:val="clear" w:color="auto" w:fill="F7CAAC"/>
          </w:tcPr>
          <w:p w:rsidR="006C54F3" w:rsidRDefault="006C54F3" w:rsidP="00C73909">
            <w:pPr>
              <w:jc w:val="both"/>
              <w:rPr>
                <w:b/>
              </w:rPr>
            </w:pPr>
            <w:r>
              <w:rPr>
                <w:b/>
              </w:rPr>
              <w:t>Typ předmětu</w:t>
            </w:r>
          </w:p>
        </w:tc>
        <w:tc>
          <w:tcPr>
            <w:tcW w:w="3406" w:type="dxa"/>
            <w:gridSpan w:val="4"/>
          </w:tcPr>
          <w:p w:rsidR="006C54F3" w:rsidRDefault="006C54F3" w:rsidP="00C73909">
            <w:pPr>
              <w:jc w:val="both"/>
            </w:pPr>
            <w:r>
              <w:t>povinný „PZ“</w:t>
            </w:r>
          </w:p>
        </w:tc>
        <w:tc>
          <w:tcPr>
            <w:tcW w:w="2695" w:type="dxa"/>
            <w:gridSpan w:val="2"/>
            <w:shd w:val="clear" w:color="auto" w:fill="F7CAAC"/>
          </w:tcPr>
          <w:p w:rsidR="006C54F3" w:rsidRDefault="006C54F3" w:rsidP="00C73909">
            <w:pPr>
              <w:jc w:val="both"/>
            </w:pPr>
            <w:r>
              <w:rPr>
                <w:b/>
              </w:rPr>
              <w:t>doporučený ročník / semestr</w:t>
            </w:r>
          </w:p>
        </w:tc>
        <w:tc>
          <w:tcPr>
            <w:tcW w:w="668" w:type="dxa"/>
          </w:tcPr>
          <w:p w:rsidR="006C54F3" w:rsidRDefault="006C54F3" w:rsidP="00C73909">
            <w:pPr>
              <w:jc w:val="both"/>
            </w:pPr>
            <w:r>
              <w:t>3/Z</w:t>
            </w:r>
          </w:p>
        </w:tc>
      </w:tr>
      <w:tr w:rsidR="006C54F3" w:rsidTr="00C73909">
        <w:tc>
          <w:tcPr>
            <w:tcW w:w="3086" w:type="dxa"/>
            <w:shd w:val="clear" w:color="auto" w:fill="F7CAAC"/>
          </w:tcPr>
          <w:p w:rsidR="006C54F3" w:rsidRDefault="006C54F3" w:rsidP="00C73909">
            <w:pPr>
              <w:jc w:val="both"/>
              <w:rPr>
                <w:b/>
              </w:rPr>
            </w:pPr>
            <w:r>
              <w:rPr>
                <w:b/>
              </w:rPr>
              <w:t>Rozsah studijního předmětu</w:t>
            </w:r>
          </w:p>
        </w:tc>
        <w:tc>
          <w:tcPr>
            <w:tcW w:w="1701" w:type="dxa"/>
            <w:gridSpan w:val="2"/>
          </w:tcPr>
          <w:p w:rsidR="006C54F3" w:rsidRDefault="006C54F3" w:rsidP="00C73909">
            <w:pPr>
              <w:jc w:val="both"/>
            </w:pPr>
            <w:r>
              <w:t>26p + 26s</w:t>
            </w:r>
          </w:p>
        </w:tc>
        <w:tc>
          <w:tcPr>
            <w:tcW w:w="889" w:type="dxa"/>
            <w:shd w:val="clear" w:color="auto" w:fill="F7CAAC"/>
          </w:tcPr>
          <w:p w:rsidR="006C54F3" w:rsidRDefault="006C54F3" w:rsidP="00C73909">
            <w:pPr>
              <w:jc w:val="both"/>
              <w:rPr>
                <w:b/>
              </w:rPr>
            </w:pPr>
            <w:r>
              <w:rPr>
                <w:b/>
              </w:rPr>
              <w:t xml:space="preserve">hod. </w:t>
            </w:r>
          </w:p>
        </w:tc>
        <w:tc>
          <w:tcPr>
            <w:tcW w:w="816" w:type="dxa"/>
          </w:tcPr>
          <w:p w:rsidR="006C54F3" w:rsidRDefault="006C54F3" w:rsidP="00C73909">
            <w:pPr>
              <w:jc w:val="both"/>
            </w:pPr>
            <w:r>
              <w:t>52</w:t>
            </w:r>
          </w:p>
        </w:tc>
        <w:tc>
          <w:tcPr>
            <w:tcW w:w="2156" w:type="dxa"/>
            <w:shd w:val="clear" w:color="auto" w:fill="F7CAAC"/>
          </w:tcPr>
          <w:p w:rsidR="006C54F3" w:rsidRDefault="006C54F3" w:rsidP="00C73909">
            <w:pPr>
              <w:jc w:val="both"/>
              <w:rPr>
                <w:b/>
              </w:rPr>
            </w:pPr>
            <w:r>
              <w:rPr>
                <w:b/>
              </w:rPr>
              <w:t>kreditů</w:t>
            </w:r>
          </w:p>
        </w:tc>
        <w:tc>
          <w:tcPr>
            <w:tcW w:w="1207" w:type="dxa"/>
            <w:gridSpan w:val="2"/>
          </w:tcPr>
          <w:p w:rsidR="006C54F3" w:rsidRDefault="006C54F3" w:rsidP="00C73909">
            <w:pPr>
              <w:jc w:val="both"/>
            </w:pPr>
            <w:r>
              <w:t>5</w:t>
            </w:r>
          </w:p>
        </w:tc>
      </w:tr>
      <w:tr w:rsidR="006C54F3" w:rsidTr="00C73909">
        <w:tc>
          <w:tcPr>
            <w:tcW w:w="3086" w:type="dxa"/>
            <w:shd w:val="clear" w:color="auto" w:fill="F7CAAC"/>
          </w:tcPr>
          <w:p w:rsidR="006C54F3" w:rsidRDefault="006C54F3" w:rsidP="00C73909">
            <w:pPr>
              <w:jc w:val="both"/>
              <w:rPr>
                <w:b/>
                <w:sz w:val="22"/>
              </w:rPr>
            </w:pPr>
            <w:r>
              <w:rPr>
                <w:b/>
              </w:rPr>
              <w:t>Prerekvizity, korekvizity, ekvivalence</w:t>
            </w:r>
          </w:p>
        </w:tc>
        <w:tc>
          <w:tcPr>
            <w:tcW w:w="6769" w:type="dxa"/>
            <w:gridSpan w:val="7"/>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Způsob ověření studijních výsledků</w:t>
            </w:r>
          </w:p>
        </w:tc>
        <w:tc>
          <w:tcPr>
            <w:tcW w:w="3406" w:type="dxa"/>
            <w:gridSpan w:val="4"/>
          </w:tcPr>
          <w:p w:rsidR="006C54F3" w:rsidRDefault="006C54F3" w:rsidP="00C73909">
            <w:pPr>
              <w:jc w:val="both"/>
            </w:pPr>
            <w:r>
              <w:t>zápočet, zkouška</w:t>
            </w:r>
          </w:p>
        </w:tc>
        <w:tc>
          <w:tcPr>
            <w:tcW w:w="2156" w:type="dxa"/>
            <w:shd w:val="clear" w:color="auto" w:fill="F7CAAC"/>
          </w:tcPr>
          <w:p w:rsidR="006C54F3" w:rsidRDefault="006C54F3" w:rsidP="00C73909">
            <w:pPr>
              <w:jc w:val="both"/>
              <w:rPr>
                <w:b/>
              </w:rPr>
            </w:pPr>
            <w:r>
              <w:rPr>
                <w:b/>
              </w:rPr>
              <w:t>Forma výuky</w:t>
            </w:r>
          </w:p>
        </w:tc>
        <w:tc>
          <w:tcPr>
            <w:tcW w:w="1207" w:type="dxa"/>
            <w:gridSpan w:val="2"/>
          </w:tcPr>
          <w:p w:rsidR="006C54F3" w:rsidRDefault="006C54F3" w:rsidP="00C73909">
            <w:pPr>
              <w:jc w:val="both"/>
            </w:pPr>
            <w:r>
              <w:t>přednáška, seminář</w:t>
            </w:r>
          </w:p>
        </w:tc>
      </w:tr>
      <w:tr w:rsidR="006C54F3" w:rsidTr="00C73909">
        <w:tc>
          <w:tcPr>
            <w:tcW w:w="3086" w:type="dxa"/>
            <w:shd w:val="clear" w:color="auto" w:fill="F7CAAC"/>
          </w:tcPr>
          <w:p w:rsidR="006C54F3" w:rsidRDefault="006C54F3" w:rsidP="00C73909">
            <w:pPr>
              <w:jc w:val="both"/>
              <w:rPr>
                <w:b/>
              </w:rPr>
            </w:pPr>
            <w:r>
              <w:rPr>
                <w:b/>
              </w:rPr>
              <w:t>Forma způsobu ověření studijních výsledků a další požadavky na studenta</w:t>
            </w:r>
          </w:p>
        </w:tc>
        <w:tc>
          <w:tcPr>
            <w:tcW w:w="6769" w:type="dxa"/>
            <w:gridSpan w:val="7"/>
            <w:tcBorders>
              <w:bottom w:val="nil"/>
            </w:tcBorders>
          </w:tcPr>
          <w:p w:rsidR="006C54F3" w:rsidRDefault="006C54F3" w:rsidP="00C73909">
            <w:pPr>
              <w:jc w:val="both"/>
            </w:pPr>
            <w:r>
              <w:t>Způsob zakončení předmětu – zápočet, zkouška</w:t>
            </w:r>
          </w:p>
          <w:p w:rsidR="006C54F3" w:rsidRDefault="006C54F3" w:rsidP="006C54F3">
            <w:pPr>
              <w:jc w:val="both"/>
            </w:pPr>
            <w:r w:rsidRPr="00E2695E">
              <w:t>Požadavky k udělení zápočtu:</w:t>
            </w:r>
            <w:r>
              <w:t xml:space="preserve"> </w:t>
            </w:r>
            <w:r w:rsidRPr="00E2695E">
              <w:t>Aktivní účast na seminářích spojená s minimální 80% účastí</w:t>
            </w:r>
            <w:r>
              <w:t xml:space="preserve"> (max. 2 absence)</w:t>
            </w:r>
            <w:r w:rsidRPr="00E2695E">
              <w:t>.</w:t>
            </w:r>
            <w:r>
              <w:t xml:space="preserve"> </w:t>
            </w:r>
            <w:r w:rsidRPr="00E2695E">
              <w:t>Zpracování případových studií.</w:t>
            </w:r>
            <w:r>
              <w:t xml:space="preserve"> </w:t>
            </w:r>
            <w:r w:rsidRPr="00E2695E">
              <w:t>Zpracování semestrální práce na zadané téma dle požadovaných instrukcí.</w:t>
            </w:r>
            <w:r>
              <w:t xml:space="preserve"> </w:t>
            </w:r>
            <w:r w:rsidRPr="00E2695E">
              <w:t>Prezentace semestrální práce</w:t>
            </w:r>
          </w:p>
          <w:p w:rsidR="006C54F3" w:rsidRDefault="006C54F3" w:rsidP="006C54F3">
            <w:pPr>
              <w:jc w:val="both"/>
            </w:pPr>
            <w:r>
              <w:t>P</w:t>
            </w:r>
            <w:r w:rsidRPr="00E2695E">
              <w:t>ožadavky ke zkoušce:</w:t>
            </w:r>
            <w:r>
              <w:t xml:space="preserve"> </w:t>
            </w:r>
            <w:r w:rsidRPr="00E2695E">
              <w:t>Získání zápočtu na základě splnění požadavků k zápočtu.</w:t>
            </w:r>
            <w:r>
              <w:t xml:space="preserve"> </w:t>
            </w:r>
            <w:r w:rsidRPr="00E2695E">
              <w:t>Zvládnutí znalostí z tematického okruhu přednášek</w:t>
            </w:r>
            <w:r>
              <w:t xml:space="preserve"> prověřených písemnou zkouškou.</w:t>
            </w:r>
          </w:p>
        </w:tc>
      </w:tr>
      <w:tr w:rsidR="006C54F3" w:rsidTr="00C73909">
        <w:trPr>
          <w:trHeight w:val="70"/>
        </w:trPr>
        <w:tc>
          <w:tcPr>
            <w:tcW w:w="9855" w:type="dxa"/>
            <w:gridSpan w:val="8"/>
            <w:tcBorders>
              <w:top w:val="nil"/>
            </w:tcBorders>
          </w:tcPr>
          <w:p w:rsidR="006C54F3" w:rsidRDefault="006C54F3" w:rsidP="00C73909">
            <w:pPr>
              <w:pStyle w:val="Odstavecseseznamem"/>
              <w:ind w:left="105"/>
              <w:jc w:val="both"/>
            </w:pPr>
          </w:p>
        </w:tc>
      </w:tr>
      <w:tr w:rsidR="006C54F3" w:rsidTr="00C73909">
        <w:trPr>
          <w:trHeight w:val="197"/>
        </w:trPr>
        <w:tc>
          <w:tcPr>
            <w:tcW w:w="3086" w:type="dxa"/>
            <w:tcBorders>
              <w:top w:val="nil"/>
            </w:tcBorders>
            <w:shd w:val="clear" w:color="auto" w:fill="F7CAAC"/>
          </w:tcPr>
          <w:p w:rsidR="006C54F3" w:rsidRDefault="006C54F3" w:rsidP="00C73909">
            <w:pPr>
              <w:jc w:val="both"/>
              <w:rPr>
                <w:b/>
              </w:rPr>
            </w:pPr>
            <w:r>
              <w:rPr>
                <w:b/>
              </w:rPr>
              <w:t>Garant předmětu</w:t>
            </w:r>
          </w:p>
        </w:tc>
        <w:tc>
          <w:tcPr>
            <w:tcW w:w="6769" w:type="dxa"/>
            <w:gridSpan w:val="7"/>
            <w:tcBorders>
              <w:top w:val="nil"/>
            </w:tcBorders>
          </w:tcPr>
          <w:p w:rsidR="006C54F3" w:rsidRDefault="006C54F3" w:rsidP="00C73909">
            <w:pPr>
              <w:jc w:val="both"/>
            </w:pPr>
            <w:r w:rsidRPr="006F47EB">
              <w:t>Ing. Eva Juřičková, Ph.D.</w:t>
            </w:r>
          </w:p>
        </w:tc>
      </w:tr>
      <w:tr w:rsidR="006C54F3" w:rsidTr="00C73909">
        <w:trPr>
          <w:trHeight w:val="243"/>
        </w:trPr>
        <w:tc>
          <w:tcPr>
            <w:tcW w:w="3086" w:type="dxa"/>
            <w:tcBorders>
              <w:top w:val="nil"/>
            </w:tcBorders>
            <w:shd w:val="clear" w:color="auto" w:fill="F7CAAC"/>
          </w:tcPr>
          <w:p w:rsidR="006C54F3" w:rsidRDefault="006C54F3" w:rsidP="00C73909">
            <w:pPr>
              <w:jc w:val="both"/>
              <w:rPr>
                <w:b/>
              </w:rPr>
            </w:pPr>
            <w:r>
              <w:rPr>
                <w:b/>
              </w:rPr>
              <w:t>Zapojení garanta do výuky předmětu</w:t>
            </w:r>
          </w:p>
        </w:tc>
        <w:tc>
          <w:tcPr>
            <w:tcW w:w="6769" w:type="dxa"/>
            <w:gridSpan w:val="7"/>
            <w:tcBorders>
              <w:top w:val="nil"/>
            </w:tcBorders>
          </w:tcPr>
          <w:p w:rsidR="006C54F3" w:rsidRDefault="000C04F9" w:rsidP="000C04F9">
            <w:pPr>
              <w:jc w:val="both"/>
            </w:pPr>
            <w:r w:rsidRPr="00913988">
              <w:t xml:space="preserve">Garant se podílí na přednášení v rozsahu 100 %, dále stanovuje koncepci </w:t>
            </w:r>
            <w:r>
              <w:t>seminářů</w:t>
            </w:r>
            <w:r w:rsidRPr="00913988">
              <w:t xml:space="preserve"> a dohlíží na jejich jednotné vedení.</w:t>
            </w:r>
          </w:p>
        </w:tc>
      </w:tr>
      <w:tr w:rsidR="006C54F3" w:rsidTr="00C73909">
        <w:tc>
          <w:tcPr>
            <w:tcW w:w="3086" w:type="dxa"/>
            <w:shd w:val="clear" w:color="auto" w:fill="F7CAAC"/>
          </w:tcPr>
          <w:p w:rsidR="006C54F3" w:rsidRDefault="006C54F3" w:rsidP="00C73909">
            <w:pPr>
              <w:jc w:val="both"/>
              <w:rPr>
                <w:b/>
              </w:rPr>
            </w:pPr>
            <w:r>
              <w:rPr>
                <w:b/>
              </w:rPr>
              <w:t>Vyučující</w:t>
            </w:r>
          </w:p>
        </w:tc>
        <w:tc>
          <w:tcPr>
            <w:tcW w:w="6769" w:type="dxa"/>
            <w:gridSpan w:val="7"/>
            <w:tcBorders>
              <w:bottom w:val="nil"/>
            </w:tcBorders>
          </w:tcPr>
          <w:p w:rsidR="006C54F3" w:rsidRDefault="006C54F3" w:rsidP="00C73909">
            <w:pPr>
              <w:jc w:val="both"/>
            </w:pPr>
            <w:r w:rsidRPr="006F47EB">
              <w:t>Ing. Eva Juřičková, Ph.D.</w:t>
            </w:r>
            <w:r>
              <w:t xml:space="preserve"> – přednášky (100%) </w:t>
            </w:r>
          </w:p>
        </w:tc>
      </w:tr>
      <w:tr w:rsidR="006C54F3" w:rsidTr="00C73909">
        <w:trPr>
          <w:trHeight w:val="194"/>
        </w:trPr>
        <w:tc>
          <w:tcPr>
            <w:tcW w:w="9855" w:type="dxa"/>
            <w:gridSpan w:val="8"/>
            <w:tcBorders>
              <w:top w:val="nil"/>
            </w:tcBorders>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Stručná anotace předmětu</w:t>
            </w:r>
          </w:p>
        </w:tc>
        <w:tc>
          <w:tcPr>
            <w:tcW w:w="6769" w:type="dxa"/>
            <w:gridSpan w:val="7"/>
            <w:tcBorders>
              <w:bottom w:val="nil"/>
            </w:tcBorders>
          </w:tcPr>
          <w:p w:rsidR="006C54F3" w:rsidRDefault="006C54F3" w:rsidP="00C73909">
            <w:pPr>
              <w:jc w:val="both"/>
            </w:pPr>
          </w:p>
        </w:tc>
      </w:tr>
      <w:tr w:rsidR="006C54F3" w:rsidTr="00C73909">
        <w:trPr>
          <w:trHeight w:val="3938"/>
        </w:trPr>
        <w:tc>
          <w:tcPr>
            <w:tcW w:w="9855" w:type="dxa"/>
            <w:gridSpan w:val="8"/>
            <w:tcBorders>
              <w:top w:val="nil"/>
              <w:bottom w:val="single" w:sz="12" w:space="0" w:color="auto"/>
            </w:tcBorders>
          </w:tcPr>
          <w:p w:rsidR="006C54F3" w:rsidRDefault="003F6EB7" w:rsidP="00C73909">
            <w:pPr>
              <w:jc w:val="both"/>
            </w:pPr>
            <w:r>
              <w:t xml:space="preserve">V rámci </w:t>
            </w:r>
            <w:r w:rsidR="006D4A6A">
              <w:t>předmětu</w:t>
            </w:r>
            <w:r>
              <w:t xml:space="preserve"> Inovační </w:t>
            </w:r>
            <w:r w:rsidR="006C54F3">
              <w:t>management</w:t>
            </w:r>
            <w:r w:rsidR="006C54F3" w:rsidRPr="00A124CD">
              <w:t xml:space="preserve"> se studenti seznámí s významem inovací a jejich vlivem na konkurenceschopnost podniků a firem. V přednášených tématech nechybí úvodní představení dané disciplíny zaměřené na </w:t>
            </w:r>
            <w:r w:rsidR="006C54F3">
              <w:t xml:space="preserve">makroekonomický pohled na inovace a jejich význam a také na postavení České republiky v mezinárodní klasifikaci inovační výkonnosti. Z pohledu mikroekonomického budou inovace kategorizovány vzhledem k inovačnímu procesu a změnám, které přinášejí v podnikových aspektech. </w:t>
            </w:r>
            <w:r w:rsidR="006C54F3" w:rsidRPr="00A124CD">
              <w:t>Důraz je kladen zejména na procesní a produktové inovace ve vztahu k charakteru firmy s dopadem na její úspěšnost mezi konkurenty na trhu, představení struktury úspěšného inovačního procesu a také vývoje výrobního organismu v kontextu komplexních inovací. Disciplína se podrobně zabývá životním cyklem inovace a frekvencí inovací s vazbou na inovační řády a inovační faktory. V rámci přednášených témat je vedena diskuse nad vazbou inovačních procesů a marketingového a strategického řízení firem včetně prob</w:t>
            </w:r>
            <w:r w:rsidR="006C54F3">
              <w:t>lematiky transferu technologií a potřebám průmyslu 4.0.</w:t>
            </w:r>
          </w:p>
          <w:p w:rsidR="006C54F3" w:rsidRDefault="006C54F3" w:rsidP="00C73909">
            <w:pPr>
              <w:jc w:val="both"/>
            </w:pPr>
            <w:r>
              <w:t>Obsah:</w:t>
            </w:r>
          </w:p>
          <w:p w:rsidR="006C54F3" w:rsidRDefault="006C54F3" w:rsidP="00693D56">
            <w:pPr>
              <w:pStyle w:val="Odstavecseseznamem"/>
              <w:numPr>
                <w:ilvl w:val="0"/>
                <w:numId w:val="37"/>
              </w:numPr>
              <w:ind w:left="247" w:hanging="247"/>
              <w:jc w:val="both"/>
            </w:pPr>
            <w:r>
              <w:t>Makroekonomický pohled na inovace a pojetí konkurenceschopnosti.</w:t>
            </w:r>
          </w:p>
          <w:p w:rsidR="006C54F3" w:rsidRDefault="006C54F3" w:rsidP="00693D56">
            <w:pPr>
              <w:pStyle w:val="Odstavecseseznamem"/>
              <w:numPr>
                <w:ilvl w:val="0"/>
                <w:numId w:val="37"/>
              </w:numPr>
              <w:ind w:left="247" w:hanging="247"/>
              <w:jc w:val="both"/>
            </w:pPr>
            <w:r>
              <w:t xml:space="preserve">Management změn a inovace. </w:t>
            </w:r>
          </w:p>
          <w:p w:rsidR="006C54F3" w:rsidRDefault="006C54F3" w:rsidP="00693D56">
            <w:pPr>
              <w:pStyle w:val="Odstavecseseznamem"/>
              <w:numPr>
                <w:ilvl w:val="0"/>
                <w:numId w:val="37"/>
              </w:numPr>
              <w:ind w:left="247" w:hanging="247"/>
              <w:jc w:val="both"/>
            </w:pPr>
            <w:r>
              <w:t xml:space="preserve">Inovace a invence. </w:t>
            </w:r>
          </w:p>
          <w:p w:rsidR="006C54F3" w:rsidRDefault="006C54F3" w:rsidP="00693D56">
            <w:pPr>
              <w:pStyle w:val="Odstavecseseznamem"/>
              <w:numPr>
                <w:ilvl w:val="0"/>
                <w:numId w:val="37"/>
              </w:numPr>
              <w:ind w:left="247" w:hanging="247"/>
              <w:jc w:val="both"/>
            </w:pPr>
            <w:r>
              <w:t xml:space="preserve">Zdroje inovačních příležitostí. </w:t>
            </w:r>
          </w:p>
          <w:p w:rsidR="006C54F3" w:rsidRDefault="006C54F3" w:rsidP="00693D56">
            <w:pPr>
              <w:pStyle w:val="Odstavecseseznamem"/>
              <w:numPr>
                <w:ilvl w:val="0"/>
                <w:numId w:val="37"/>
              </w:numPr>
              <w:ind w:left="247" w:hanging="247"/>
              <w:jc w:val="both"/>
            </w:pPr>
            <w:r>
              <w:t xml:space="preserve">Klasifikace inovací a typy inovací. </w:t>
            </w:r>
          </w:p>
          <w:p w:rsidR="006C54F3" w:rsidRDefault="006C54F3" w:rsidP="00693D56">
            <w:pPr>
              <w:pStyle w:val="Odstavecseseznamem"/>
              <w:numPr>
                <w:ilvl w:val="0"/>
                <w:numId w:val="37"/>
              </w:numPr>
              <w:ind w:left="247" w:hanging="247"/>
              <w:jc w:val="both"/>
            </w:pPr>
            <w:r>
              <w:t xml:space="preserve">Inovační strategie. </w:t>
            </w:r>
          </w:p>
          <w:p w:rsidR="006C54F3" w:rsidRDefault="006C54F3" w:rsidP="00693D56">
            <w:pPr>
              <w:pStyle w:val="Odstavecseseznamem"/>
              <w:numPr>
                <w:ilvl w:val="0"/>
                <w:numId w:val="37"/>
              </w:numPr>
              <w:ind w:left="247" w:hanging="247"/>
              <w:jc w:val="both"/>
            </w:pPr>
            <w:r>
              <w:t xml:space="preserve">Inovace jako klíčový podnikový proces. </w:t>
            </w:r>
          </w:p>
          <w:p w:rsidR="006C54F3" w:rsidRDefault="006C54F3" w:rsidP="00693D56">
            <w:pPr>
              <w:pStyle w:val="Odstavecseseznamem"/>
              <w:numPr>
                <w:ilvl w:val="0"/>
                <w:numId w:val="37"/>
              </w:numPr>
              <w:ind w:left="247" w:hanging="247"/>
              <w:jc w:val="both"/>
            </w:pPr>
            <w:r>
              <w:t xml:space="preserve">Struktura úspěšného inovačního procesu. </w:t>
            </w:r>
          </w:p>
          <w:p w:rsidR="006C54F3" w:rsidRDefault="006C54F3" w:rsidP="00693D56">
            <w:pPr>
              <w:pStyle w:val="Odstavecseseznamem"/>
              <w:numPr>
                <w:ilvl w:val="0"/>
                <w:numId w:val="37"/>
              </w:numPr>
              <w:ind w:left="247" w:hanging="247"/>
              <w:jc w:val="both"/>
            </w:pPr>
            <w:r>
              <w:t xml:space="preserve">Model řízení inovací a konkurenceschopnost. </w:t>
            </w:r>
          </w:p>
          <w:p w:rsidR="006C54F3" w:rsidRDefault="006C54F3" w:rsidP="00693D56">
            <w:pPr>
              <w:pStyle w:val="Odstavecseseznamem"/>
              <w:numPr>
                <w:ilvl w:val="0"/>
                <w:numId w:val="37"/>
              </w:numPr>
              <w:ind w:left="247" w:hanging="247"/>
              <w:jc w:val="both"/>
            </w:pPr>
            <w:r>
              <w:t>Národní inovační systém.</w:t>
            </w:r>
          </w:p>
        </w:tc>
      </w:tr>
      <w:tr w:rsidR="006C54F3" w:rsidTr="00C73909">
        <w:trPr>
          <w:trHeight w:val="265"/>
        </w:trPr>
        <w:tc>
          <w:tcPr>
            <w:tcW w:w="3653" w:type="dxa"/>
            <w:gridSpan w:val="2"/>
            <w:tcBorders>
              <w:top w:val="nil"/>
            </w:tcBorders>
            <w:shd w:val="clear" w:color="auto" w:fill="F7CAAC"/>
          </w:tcPr>
          <w:p w:rsidR="006C54F3" w:rsidRDefault="006C54F3" w:rsidP="00C73909">
            <w:pPr>
              <w:jc w:val="both"/>
            </w:pPr>
            <w:r>
              <w:rPr>
                <w:b/>
              </w:rPr>
              <w:t>Studijní literatura a studijní pomůcky</w:t>
            </w:r>
          </w:p>
        </w:tc>
        <w:tc>
          <w:tcPr>
            <w:tcW w:w="6202" w:type="dxa"/>
            <w:gridSpan w:val="6"/>
            <w:tcBorders>
              <w:top w:val="nil"/>
              <w:bottom w:val="nil"/>
            </w:tcBorders>
          </w:tcPr>
          <w:p w:rsidR="006C54F3" w:rsidRDefault="006C54F3" w:rsidP="00C73909">
            <w:pPr>
              <w:jc w:val="both"/>
            </w:pPr>
          </w:p>
        </w:tc>
      </w:tr>
      <w:tr w:rsidR="006C54F3" w:rsidTr="00C73909">
        <w:trPr>
          <w:trHeight w:val="425"/>
        </w:trPr>
        <w:tc>
          <w:tcPr>
            <w:tcW w:w="9855" w:type="dxa"/>
            <w:gridSpan w:val="8"/>
            <w:tcBorders>
              <w:top w:val="nil"/>
            </w:tcBorders>
          </w:tcPr>
          <w:p w:rsidR="006C54F3" w:rsidRPr="0060087C" w:rsidRDefault="006C54F3" w:rsidP="00C73909">
            <w:pPr>
              <w:jc w:val="both"/>
              <w:rPr>
                <w:b/>
              </w:rPr>
            </w:pPr>
            <w:r w:rsidRPr="0060087C">
              <w:rPr>
                <w:b/>
              </w:rPr>
              <w:t>Povinná literatura</w:t>
            </w:r>
          </w:p>
          <w:p w:rsidR="006C54F3" w:rsidRDefault="006C54F3" w:rsidP="00C73909">
            <w:pPr>
              <w:jc w:val="both"/>
            </w:pPr>
            <w:r>
              <w:t xml:space="preserve">BESSANT, J., TIDD, J. </w:t>
            </w:r>
            <w:r w:rsidRPr="00E54B59">
              <w:rPr>
                <w:i/>
              </w:rPr>
              <w:t>Innovation and Entrepreneurship</w:t>
            </w:r>
            <w:r>
              <w:t xml:space="preserve">. UK: John Wiley and Sons, 2011, 589 s. ISBN 978-0-470-71144-6. </w:t>
            </w:r>
          </w:p>
          <w:p w:rsidR="006C54F3" w:rsidRDefault="006C54F3" w:rsidP="00C73909">
            <w:pPr>
              <w:jc w:val="both"/>
            </w:pPr>
            <w:r>
              <w:t>CARAYANNIS, G. E., SAMARA, E. T., BAKOUROS, Y. L</w:t>
            </w:r>
            <w:r w:rsidRPr="00E54B59">
              <w:rPr>
                <w:i/>
              </w:rPr>
              <w:t>. Innovation and Entrepreneurship</w:t>
            </w:r>
            <w:r>
              <w:t xml:space="preserve">: </w:t>
            </w:r>
            <w:r w:rsidRPr="00E54B59">
              <w:rPr>
                <w:i/>
              </w:rPr>
              <w:t>Theory, Policy nad Practice</w:t>
            </w:r>
            <w:r>
              <w:t>. Switzerland: Springer International Publishing, 2015, 218 p. ISBN 978-3-319-11241-1.</w:t>
            </w:r>
          </w:p>
          <w:p w:rsidR="006D4A6A" w:rsidRDefault="006D4A6A" w:rsidP="006D4A6A">
            <w:pPr>
              <w:jc w:val="both"/>
            </w:pPr>
            <w:r>
              <w:t xml:space="preserve">FAGERBERG, J., MOWERY, D. C., NELSON, R. R. </w:t>
            </w:r>
            <w:r w:rsidRPr="00E54B59">
              <w:rPr>
                <w:i/>
              </w:rPr>
              <w:t>The Oxford Handbook of Innovation</w:t>
            </w:r>
            <w:r>
              <w:t xml:space="preserve">. UK: Oxford University Press, 2013, 656 s. ISBN 978-0-19-928680-5. </w:t>
            </w:r>
          </w:p>
          <w:p w:rsidR="006C54F3" w:rsidRDefault="006C54F3" w:rsidP="00C73909">
            <w:pPr>
              <w:jc w:val="both"/>
            </w:pPr>
            <w:r>
              <w:t xml:space="preserve">VALENTA, F. </w:t>
            </w:r>
            <w:r w:rsidRPr="00E54B59">
              <w:rPr>
                <w:i/>
              </w:rPr>
              <w:t>Inovace v manažerské praxi</w:t>
            </w:r>
            <w:r>
              <w:t xml:space="preserve">. Praha: Velryba, 2001, 151 s. ISBN 80-85860-11-2. </w:t>
            </w:r>
          </w:p>
          <w:p w:rsidR="006C54F3" w:rsidRPr="0060087C" w:rsidRDefault="006C54F3" w:rsidP="00C73909">
            <w:pPr>
              <w:jc w:val="both"/>
              <w:rPr>
                <w:b/>
              </w:rPr>
            </w:pPr>
            <w:r w:rsidRPr="0060087C">
              <w:rPr>
                <w:b/>
              </w:rPr>
              <w:t>Doporučená literatura</w:t>
            </w:r>
          </w:p>
          <w:p w:rsidR="006C54F3" w:rsidRDefault="006C54F3" w:rsidP="00C73909">
            <w:pPr>
              <w:jc w:val="both"/>
            </w:pPr>
            <w:r>
              <w:t xml:space="preserve">COOPER, G. R. </w:t>
            </w:r>
            <w:r w:rsidRPr="00440CDF">
              <w:rPr>
                <w:i/>
              </w:rPr>
              <w:t>Winning at new products</w:t>
            </w:r>
            <w:r>
              <w:t xml:space="preserve">. 1. vyd. New York: Basic Books, 2017, 431 p. ISBN 978-0-465-09332. </w:t>
            </w:r>
          </w:p>
          <w:p w:rsidR="006D4A6A" w:rsidRDefault="006C54F3" w:rsidP="00C73909">
            <w:pPr>
              <w:jc w:val="both"/>
            </w:pPr>
            <w:r>
              <w:t xml:space="preserve">SKALICKÝ, J., ŠLECHTOVÁ, Y., VACÍK, E., VACEK, J. </w:t>
            </w:r>
            <w:r w:rsidRPr="007E41AC">
              <w:rPr>
                <w:i/>
              </w:rPr>
              <w:t>Hledání inovačních příležitostí a práce s inovacemi</w:t>
            </w:r>
            <w:r>
              <w:t xml:space="preserve">. Plzeň: ZČU, 2001, 202 s. Bez ISBN. </w:t>
            </w:r>
          </w:p>
          <w:p w:rsidR="006C54F3" w:rsidRDefault="006D4A6A" w:rsidP="00C73909">
            <w:pPr>
              <w:jc w:val="both"/>
            </w:pPr>
            <w:r>
              <w:t xml:space="preserve">VEBER, J. a kol. </w:t>
            </w:r>
            <w:r w:rsidRPr="007E41AC">
              <w:rPr>
                <w:i/>
              </w:rPr>
              <w:t>Management inovací</w:t>
            </w:r>
            <w:r>
              <w:t>. 1. vyd. Praha: Management Press, 2016, 288 s. ISBN 978-80-7261-423-3.</w:t>
            </w:r>
          </w:p>
        </w:tc>
      </w:tr>
      <w:tr w:rsidR="006C54F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4F3" w:rsidRDefault="006C54F3" w:rsidP="00C73909">
            <w:pPr>
              <w:jc w:val="center"/>
              <w:rPr>
                <w:b/>
              </w:rPr>
            </w:pPr>
            <w:r>
              <w:rPr>
                <w:b/>
              </w:rPr>
              <w:t>Informace ke kombinované nebo distanční formě</w:t>
            </w:r>
          </w:p>
        </w:tc>
      </w:tr>
      <w:tr w:rsidR="006C54F3" w:rsidTr="00C73909">
        <w:tc>
          <w:tcPr>
            <w:tcW w:w="4787" w:type="dxa"/>
            <w:gridSpan w:val="3"/>
            <w:tcBorders>
              <w:top w:val="single" w:sz="2" w:space="0" w:color="auto"/>
            </w:tcBorders>
            <w:shd w:val="clear" w:color="auto" w:fill="F7CAAC"/>
          </w:tcPr>
          <w:p w:rsidR="006C54F3" w:rsidRDefault="006C54F3" w:rsidP="00C73909">
            <w:pPr>
              <w:jc w:val="both"/>
            </w:pPr>
            <w:r>
              <w:rPr>
                <w:b/>
              </w:rPr>
              <w:t>Rozsah konzultací (soustředění)</w:t>
            </w:r>
          </w:p>
        </w:tc>
        <w:tc>
          <w:tcPr>
            <w:tcW w:w="889" w:type="dxa"/>
            <w:tcBorders>
              <w:top w:val="single" w:sz="2" w:space="0" w:color="auto"/>
            </w:tcBorders>
          </w:tcPr>
          <w:p w:rsidR="006C54F3" w:rsidRDefault="006C54F3" w:rsidP="00C73909">
            <w:pPr>
              <w:jc w:val="both"/>
            </w:pPr>
            <w:r>
              <w:t>20</w:t>
            </w:r>
          </w:p>
        </w:tc>
        <w:tc>
          <w:tcPr>
            <w:tcW w:w="4179" w:type="dxa"/>
            <w:gridSpan w:val="4"/>
            <w:tcBorders>
              <w:top w:val="single" w:sz="2" w:space="0" w:color="auto"/>
            </w:tcBorders>
            <w:shd w:val="clear" w:color="auto" w:fill="F7CAAC"/>
          </w:tcPr>
          <w:p w:rsidR="006C54F3" w:rsidRDefault="006C54F3" w:rsidP="00C73909">
            <w:pPr>
              <w:jc w:val="both"/>
              <w:rPr>
                <w:b/>
              </w:rPr>
            </w:pPr>
            <w:r>
              <w:rPr>
                <w:b/>
              </w:rPr>
              <w:t xml:space="preserve">hodin </w:t>
            </w:r>
          </w:p>
        </w:tc>
      </w:tr>
      <w:tr w:rsidR="006C54F3" w:rsidTr="00C73909">
        <w:tc>
          <w:tcPr>
            <w:tcW w:w="9855" w:type="dxa"/>
            <w:gridSpan w:val="8"/>
            <w:shd w:val="clear" w:color="auto" w:fill="F7CAAC"/>
          </w:tcPr>
          <w:p w:rsidR="006C54F3" w:rsidRDefault="006C54F3" w:rsidP="00C73909">
            <w:pPr>
              <w:jc w:val="both"/>
              <w:rPr>
                <w:b/>
              </w:rPr>
            </w:pPr>
            <w:r>
              <w:rPr>
                <w:b/>
              </w:rPr>
              <w:lastRenderedPageBreak/>
              <w:t>Informace o způsobu kontaktu s vyučujícím</w:t>
            </w:r>
          </w:p>
        </w:tc>
      </w:tr>
      <w:tr w:rsidR="006C54F3" w:rsidTr="00C73909">
        <w:trPr>
          <w:trHeight w:val="782"/>
        </w:trPr>
        <w:tc>
          <w:tcPr>
            <w:tcW w:w="9855" w:type="dxa"/>
            <w:gridSpan w:val="8"/>
          </w:tcPr>
          <w:p w:rsidR="006C54F3" w:rsidRDefault="006C54F3" w:rsidP="00C73909">
            <w:pPr>
              <w:jc w:val="both"/>
            </w:pPr>
            <w:r w:rsidRPr="009E2C4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4F3" w:rsidRDefault="006C54F3"/>
    <w:p w:rsidR="000C04F9" w:rsidRDefault="000C04F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C04F9" w:rsidTr="000474BE">
        <w:tc>
          <w:tcPr>
            <w:tcW w:w="9855" w:type="dxa"/>
            <w:gridSpan w:val="8"/>
            <w:tcBorders>
              <w:bottom w:val="double" w:sz="4" w:space="0" w:color="auto"/>
            </w:tcBorders>
            <w:shd w:val="clear" w:color="auto" w:fill="BDD6EE"/>
          </w:tcPr>
          <w:p w:rsidR="000C04F9" w:rsidRDefault="000C04F9" w:rsidP="000474BE">
            <w:pPr>
              <w:jc w:val="both"/>
              <w:rPr>
                <w:b/>
                <w:sz w:val="28"/>
              </w:rPr>
            </w:pPr>
            <w:r>
              <w:lastRenderedPageBreak/>
              <w:br w:type="page"/>
            </w:r>
            <w:r>
              <w:rPr>
                <w:b/>
                <w:sz w:val="28"/>
              </w:rPr>
              <w:t>B-III – Charakteristika studijního předmětu</w:t>
            </w:r>
          </w:p>
        </w:tc>
      </w:tr>
      <w:tr w:rsidR="000C04F9" w:rsidRPr="006F73EA" w:rsidTr="000474BE">
        <w:tc>
          <w:tcPr>
            <w:tcW w:w="3086" w:type="dxa"/>
            <w:tcBorders>
              <w:top w:val="double" w:sz="4" w:space="0" w:color="auto"/>
            </w:tcBorders>
            <w:shd w:val="clear" w:color="auto" w:fill="F7CAAC"/>
          </w:tcPr>
          <w:p w:rsidR="000C04F9" w:rsidRPr="006F73EA" w:rsidRDefault="000C04F9" w:rsidP="000474BE">
            <w:pPr>
              <w:jc w:val="both"/>
              <w:rPr>
                <w:b/>
              </w:rPr>
            </w:pPr>
            <w:r w:rsidRPr="006F73EA">
              <w:rPr>
                <w:b/>
              </w:rPr>
              <w:t>Název studijního předmětu</w:t>
            </w:r>
          </w:p>
        </w:tc>
        <w:tc>
          <w:tcPr>
            <w:tcW w:w="6769" w:type="dxa"/>
            <w:gridSpan w:val="7"/>
            <w:tcBorders>
              <w:top w:val="double" w:sz="4" w:space="0" w:color="auto"/>
            </w:tcBorders>
          </w:tcPr>
          <w:p w:rsidR="000C04F9" w:rsidRPr="006F73EA" w:rsidRDefault="000C04F9" w:rsidP="000474BE">
            <w:pPr>
              <w:jc w:val="both"/>
            </w:pPr>
            <w:r w:rsidRPr="006F73EA">
              <w:t>Odborná praxe PI I</w:t>
            </w:r>
            <w:r>
              <w:t>V</w:t>
            </w:r>
          </w:p>
        </w:tc>
      </w:tr>
      <w:tr w:rsidR="000C04F9" w:rsidRPr="006F73EA" w:rsidTr="000474BE">
        <w:trPr>
          <w:trHeight w:val="249"/>
        </w:trPr>
        <w:tc>
          <w:tcPr>
            <w:tcW w:w="3086" w:type="dxa"/>
            <w:shd w:val="clear" w:color="auto" w:fill="F7CAAC"/>
          </w:tcPr>
          <w:p w:rsidR="000C04F9" w:rsidRPr="006F73EA" w:rsidRDefault="000C04F9" w:rsidP="000474BE">
            <w:pPr>
              <w:jc w:val="both"/>
              <w:rPr>
                <w:b/>
              </w:rPr>
            </w:pPr>
            <w:r w:rsidRPr="006F73EA">
              <w:rPr>
                <w:b/>
              </w:rPr>
              <w:t>Typ předmětu</w:t>
            </w:r>
          </w:p>
        </w:tc>
        <w:tc>
          <w:tcPr>
            <w:tcW w:w="3406" w:type="dxa"/>
            <w:gridSpan w:val="4"/>
          </w:tcPr>
          <w:p w:rsidR="000C04F9" w:rsidRPr="006F73EA" w:rsidRDefault="000C04F9" w:rsidP="000C66D8">
            <w:pPr>
              <w:jc w:val="both"/>
            </w:pPr>
            <w:r w:rsidRPr="006F73EA">
              <w:t>povinný „P“</w:t>
            </w:r>
          </w:p>
        </w:tc>
        <w:tc>
          <w:tcPr>
            <w:tcW w:w="2695" w:type="dxa"/>
            <w:gridSpan w:val="2"/>
            <w:shd w:val="clear" w:color="auto" w:fill="F7CAAC"/>
          </w:tcPr>
          <w:p w:rsidR="000C04F9" w:rsidRPr="006F73EA" w:rsidRDefault="000C04F9" w:rsidP="000474BE">
            <w:pPr>
              <w:jc w:val="both"/>
            </w:pPr>
            <w:r w:rsidRPr="006F73EA">
              <w:rPr>
                <w:b/>
              </w:rPr>
              <w:t>doporučený ročník / semestr</w:t>
            </w:r>
          </w:p>
        </w:tc>
        <w:tc>
          <w:tcPr>
            <w:tcW w:w="668" w:type="dxa"/>
          </w:tcPr>
          <w:p w:rsidR="000C04F9" w:rsidRPr="006F73EA" w:rsidRDefault="000C04F9" w:rsidP="000474BE">
            <w:pPr>
              <w:jc w:val="both"/>
            </w:pPr>
            <w:r w:rsidRPr="000C04F9">
              <w:t>3/Z</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Rozsah studijního předmětu</w:t>
            </w:r>
          </w:p>
        </w:tc>
        <w:tc>
          <w:tcPr>
            <w:tcW w:w="1701" w:type="dxa"/>
            <w:gridSpan w:val="2"/>
          </w:tcPr>
          <w:p w:rsidR="000C04F9" w:rsidRPr="006F73EA" w:rsidRDefault="000C04F9" w:rsidP="000474BE">
            <w:pPr>
              <w:jc w:val="both"/>
            </w:pPr>
          </w:p>
        </w:tc>
        <w:tc>
          <w:tcPr>
            <w:tcW w:w="889" w:type="dxa"/>
            <w:shd w:val="clear" w:color="auto" w:fill="F7CAAC"/>
          </w:tcPr>
          <w:p w:rsidR="000C04F9" w:rsidRPr="006F73EA" w:rsidRDefault="000C04F9" w:rsidP="000474BE">
            <w:pPr>
              <w:jc w:val="both"/>
              <w:rPr>
                <w:b/>
              </w:rPr>
            </w:pPr>
            <w:r w:rsidRPr="006F73EA">
              <w:rPr>
                <w:b/>
              </w:rPr>
              <w:t xml:space="preserve">hod. </w:t>
            </w:r>
          </w:p>
        </w:tc>
        <w:tc>
          <w:tcPr>
            <w:tcW w:w="816" w:type="dxa"/>
          </w:tcPr>
          <w:p w:rsidR="000C04F9" w:rsidRPr="006F73EA" w:rsidRDefault="003A3C83" w:rsidP="000474BE">
            <w:pPr>
              <w:jc w:val="both"/>
            </w:pPr>
            <w:r>
              <w:t>120</w:t>
            </w:r>
          </w:p>
        </w:tc>
        <w:tc>
          <w:tcPr>
            <w:tcW w:w="2156" w:type="dxa"/>
            <w:shd w:val="clear" w:color="auto" w:fill="F7CAAC"/>
          </w:tcPr>
          <w:p w:rsidR="000C04F9" w:rsidRPr="006F73EA" w:rsidRDefault="000C04F9" w:rsidP="000474BE">
            <w:pPr>
              <w:jc w:val="both"/>
              <w:rPr>
                <w:b/>
              </w:rPr>
            </w:pPr>
            <w:r w:rsidRPr="006F73EA">
              <w:rPr>
                <w:b/>
              </w:rPr>
              <w:t>kreditů</w:t>
            </w:r>
          </w:p>
        </w:tc>
        <w:tc>
          <w:tcPr>
            <w:tcW w:w="1207" w:type="dxa"/>
            <w:gridSpan w:val="2"/>
          </w:tcPr>
          <w:p w:rsidR="000C04F9" w:rsidRPr="006F73EA" w:rsidRDefault="000C04F9" w:rsidP="000474BE">
            <w:pPr>
              <w:jc w:val="both"/>
            </w:pPr>
            <w:r w:rsidRPr="006F73EA">
              <w:t>5</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Prerekvizity, korekvizity, ekvivalence</w:t>
            </w:r>
          </w:p>
        </w:tc>
        <w:tc>
          <w:tcPr>
            <w:tcW w:w="6769" w:type="dxa"/>
            <w:gridSpan w:val="7"/>
          </w:tcPr>
          <w:p w:rsidR="000C04F9" w:rsidRPr="006F73EA" w:rsidRDefault="000C04F9" w:rsidP="000474BE">
            <w:pPr>
              <w:jc w:val="both"/>
            </w:pP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Způsob ověření studijních výsledků</w:t>
            </w:r>
          </w:p>
        </w:tc>
        <w:tc>
          <w:tcPr>
            <w:tcW w:w="3406" w:type="dxa"/>
            <w:gridSpan w:val="4"/>
          </w:tcPr>
          <w:p w:rsidR="000C04F9" w:rsidRPr="006F73EA" w:rsidRDefault="000C04F9" w:rsidP="000474BE">
            <w:pPr>
              <w:jc w:val="both"/>
            </w:pPr>
            <w:r w:rsidRPr="006F73EA">
              <w:t>zápočet</w:t>
            </w:r>
          </w:p>
        </w:tc>
        <w:tc>
          <w:tcPr>
            <w:tcW w:w="2156" w:type="dxa"/>
            <w:shd w:val="clear" w:color="auto" w:fill="F7CAAC"/>
          </w:tcPr>
          <w:p w:rsidR="000C04F9" w:rsidRPr="006F73EA" w:rsidRDefault="000C04F9" w:rsidP="000474BE">
            <w:pPr>
              <w:jc w:val="both"/>
              <w:rPr>
                <w:b/>
              </w:rPr>
            </w:pPr>
            <w:r w:rsidRPr="006F73EA">
              <w:rPr>
                <w:b/>
              </w:rPr>
              <w:t>Forma výuky</w:t>
            </w:r>
          </w:p>
        </w:tc>
        <w:tc>
          <w:tcPr>
            <w:tcW w:w="1207" w:type="dxa"/>
            <w:gridSpan w:val="2"/>
          </w:tcPr>
          <w:p w:rsidR="000C04F9" w:rsidRPr="006F73EA" w:rsidRDefault="000C04F9" w:rsidP="000474BE">
            <w:pPr>
              <w:jc w:val="both"/>
            </w:pPr>
            <w:r w:rsidRPr="006F73EA">
              <w:t>Odborné praxe/</w:t>
            </w:r>
            <w:r>
              <w:t xml:space="preserve"> </w:t>
            </w:r>
            <w:r w:rsidRPr="006F73EA">
              <w:t>exkurse</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Forma způsobu ověření studijních výsledků a další požadavky na studenta</w:t>
            </w:r>
          </w:p>
        </w:tc>
        <w:tc>
          <w:tcPr>
            <w:tcW w:w="6769" w:type="dxa"/>
            <w:gridSpan w:val="7"/>
            <w:tcBorders>
              <w:bottom w:val="nil"/>
            </w:tcBorders>
          </w:tcPr>
          <w:p w:rsidR="000C04F9" w:rsidRDefault="000C04F9" w:rsidP="000474BE">
            <w:r>
              <w:t>Způsob zakončení předmětu – zápočet</w:t>
            </w:r>
          </w:p>
          <w:p w:rsidR="000C04F9" w:rsidRDefault="000C04F9" w:rsidP="000474BE">
            <w:r w:rsidRPr="006F73EA">
              <w:t xml:space="preserve">Požadavky na studenta </w:t>
            </w:r>
          </w:p>
          <w:p w:rsidR="000C04F9" w:rsidRDefault="000C04F9" w:rsidP="000474BE">
            <w:r w:rsidRPr="006F73EA">
              <w:t>Pro získání zápočtu je nutné:</w:t>
            </w:r>
          </w:p>
          <w:p w:rsidR="000C04F9" w:rsidRDefault="000C04F9" w:rsidP="000474BE">
            <w:r w:rsidRPr="006F73EA">
              <w:t>1. Akceptovat pokyny k pra</w:t>
            </w:r>
            <w:r>
              <w:t>xím uvedené v sylabu předmětu.</w:t>
            </w:r>
          </w:p>
          <w:p w:rsidR="000C04F9" w:rsidRDefault="000C04F9" w:rsidP="000474BE">
            <w:r w:rsidRPr="006F73EA">
              <w:t>2. Splnit úkoly zadané ze strany organizace.</w:t>
            </w:r>
          </w:p>
          <w:p w:rsidR="000C04F9" w:rsidRDefault="000C04F9" w:rsidP="000474BE">
            <w:r w:rsidRPr="006F73EA">
              <w:t>3. Vypracování závěrečné zprávy</w:t>
            </w:r>
            <w:r>
              <w:t xml:space="preserve"> po absolvování odborné praxe.</w:t>
            </w:r>
          </w:p>
          <w:p w:rsidR="000C04F9" w:rsidRPr="006F73EA" w:rsidRDefault="000C04F9" w:rsidP="000474BE">
            <w:r w:rsidRPr="006F73EA">
              <w:t>4. Vyplnění a odevzdání dotazníků Hodnocení praxe praktikantem/stážistou a Hodnocení praktikanta stážisty/firmou.</w:t>
            </w:r>
          </w:p>
        </w:tc>
      </w:tr>
      <w:tr w:rsidR="000C04F9" w:rsidRPr="006F73EA" w:rsidTr="000474BE">
        <w:trPr>
          <w:trHeight w:val="554"/>
        </w:trPr>
        <w:tc>
          <w:tcPr>
            <w:tcW w:w="9855" w:type="dxa"/>
            <w:gridSpan w:val="8"/>
            <w:tcBorders>
              <w:top w:val="nil"/>
            </w:tcBorders>
          </w:tcPr>
          <w:p w:rsidR="000C04F9" w:rsidRDefault="000C04F9" w:rsidP="000474BE">
            <w:r w:rsidRPr="006F73EA">
              <w:t xml:space="preserve">Náležitosti "Závěrečné zprávy z </w:t>
            </w:r>
            <w:r>
              <w:t>odborné praxe":</w:t>
            </w:r>
          </w:p>
          <w:p w:rsidR="000C04F9" w:rsidRPr="006F73EA" w:rsidRDefault="000C04F9" w:rsidP="000474BE">
            <w:r w:rsidRPr="006F73EA">
              <w:t>- musí být zpracována formou eseje</w:t>
            </w:r>
          </w:p>
          <w:p w:rsidR="000C04F9" w:rsidRDefault="000C04F9" w:rsidP="000474BE">
            <w:r w:rsidRPr="006F73EA">
              <w:t>- na tvorbu závěrečné zprávy využijte šablonu BP UTB, (délka eseje minimálně 15 000 znaků včetně mezer);</w:t>
            </w:r>
          </w:p>
          <w:p w:rsidR="000C04F9" w:rsidRPr="006F73EA" w:rsidRDefault="000C04F9" w:rsidP="000474BE">
            <w:pPr>
              <w:jc w:val="both"/>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0C04F9" w:rsidRPr="006F73EA" w:rsidTr="000474BE">
        <w:trPr>
          <w:trHeight w:val="197"/>
        </w:trPr>
        <w:tc>
          <w:tcPr>
            <w:tcW w:w="3086" w:type="dxa"/>
            <w:tcBorders>
              <w:top w:val="nil"/>
            </w:tcBorders>
            <w:shd w:val="clear" w:color="auto" w:fill="F7CAAC"/>
          </w:tcPr>
          <w:p w:rsidR="000C04F9" w:rsidRPr="006F73EA" w:rsidRDefault="000C04F9" w:rsidP="000474BE">
            <w:pPr>
              <w:jc w:val="both"/>
              <w:rPr>
                <w:b/>
              </w:rPr>
            </w:pPr>
            <w:r w:rsidRPr="006F73EA">
              <w:rPr>
                <w:b/>
              </w:rPr>
              <w:t>Garant předmětu</w:t>
            </w:r>
          </w:p>
        </w:tc>
        <w:tc>
          <w:tcPr>
            <w:tcW w:w="6769" w:type="dxa"/>
            <w:gridSpan w:val="7"/>
            <w:tcBorders>
              <w:top w:val="nil"/>
            </w:tcBorders>
          </w:tcPr>
          <w:p w:rsidR="000C04F9" w:rsidRPr="006F73EA" w:rsidRDefault="000C04F9" w:rsidP="000474BE">
            <w:pPr>
              <w:jc w:val="both"/>
            </w:pPr>
            <w:r w:rsidRPr="006F73EA">
              <w:t>doc. Ing. David Tuček, Ph.D.</w:t>
            </w:r>
          </w:p>
        </w:tc>
      </w:tr>
      <w:tr w:rsidR="000C04F9" w:rsidRPr="006F73EA" w:rsidTr="000474BE">
        <w:trPr>
          <w:trHeight w:val="243"/>
        </w:trPr>
        <w:tc>
          <w:tcPr>
            <w:tcW w:w="3086" w:type="dxa"/>
            <w:tcBorders>
              <w:top w:val="nil"/>
            </w:tcBorders>
            <w:shd w:val="clear" w:color="auto" w:fill="F7CAAC"/>
          </w:tcPr>
          <w:p w:rsidR="000C04F9" w:rsidRPr="006F73EA" w:rsidRDefault="000C04F9" w:rsidP="000474BE">
            <w:pPr>
              <w:jc w:val="both"/>
              <w:rPr>
                <w:b/>
              </w:rPr>
            </w:pPr>
            <w:r w:rsidRPr="006F73EA">
              <w:rPr>
                <w:b/>
              </w:rPr>
              <w:t>Zapojení garanta do výuky předmětu</w:t>
            </w:r>
          </w:p>
        </w:tc>
        <w:tc>
          <w:tcPr>
            <w:tcW w:w="6769" w:type="dxa"/>
            <w:gridSpan w:val="7"/>
            <w:tcBorders>
              <w:top w:val="nil"/>
            </w:tcBorders>
          </w:tcPr>
          <w:p w:rsidR="000C04F9" w:rsidRPr="006F73EA" w:rsidRDefault="000C04F9" w:rsidP="000474BE">
            <w:pPr>
              <w:jc w:val="both"/>
            </w:pPr>
            <w:r w:rsidRPr="006F73EA">
              <w:t xml:space="preserve">Garant se podílí na řízení systému nabídky odborných prací, dále dohlíží na kvalitu a vyhodnocení zpracovaných esejí. </w:t>
            </w: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Vyučující</w:t>
            </w:r>
          </w:p>
        </w:tc>
        <w:tc>
          <w:tcPr>
            <w:tcW w:w="6769" w:type="dxa"/>
            <w:gridSpan w:val="7"/>
            <w:tcBorders>
              <w:bottom w:val="nil"/>
            </w:tcBorders>
          </w:tcPr>
          <w:p w:rsidR="000C04F9" w:rsidRPr="006F73EA" w:rsidRDefault="000C04F9" w:rsidP="000474BE">
            <w:pPr>
              <w:jc w:val="both"/>
            </w:pPr>
            <w:r w:rsidRPr="006F73EA">
              <w:t>doc. Ing. David Tuček, Ph.D.</w:t>
            </w:r>
            <w:r>
              <w:t xml:space="preserve"> (60%)</w:t>
            </w:r>
            <w:r w:rsidRPr="006F73EA">
              <w:t>, prof</w:t>
            </w:r>
            <w:r w:rsidR="003F6EB7">
              <w:t>. Ing. Felicita Chromjaková, Ph</w:t>
            </w:r>
            <w:r w:rsidRPr="006F73EA">
              <w:t>D.</w:t>
            </w:r>
            <w:r>
              <w:t xml:space="preserve"> (40%)</w:t>
            </w:r>
          </w:p>
        </w:tc>
      </w:tr>
      <w:tr w:rsidR="000C04F9" w:rsidRPr="006F73EA" w:rsidTr="000474BE">
        <w:trPr>
          <w:trHeight w:val="144"/>
        </w:trPr>
        <w:tc>
          <w:tcPr>
            <w:tcW w:w="9855" w:type="dxa"/>
            <w:gridSpan w:val="8"/>
            <w:tcBorders>
              <w:top w:val="nil"/>
            </w:tcBorders>
          </w:tcPr>
          <w:p w:rsidR="000C04F9" w:rsidRPr="006F73EA" w:rsidRDefault="000C04F9" w:rsidP="000474BE">
            <w:pPr>
              <w:jc w:val="both"/>
            </w:pPr>
          </w:p>
        </w:tc>
      </w:tr>
      <w:tr w:rsidR="000C04F9" w:rsidRPr="006F73EA" w:rsidTr="000474BE">
        <w:tc>
          <w:tcPr>
            <w:tcW w:w="3086" w:type="dxa"/>
            <w:shd w:val="clear" w:color="auto" w:fill="F7CAAC"/>
          </w:tcPr>
          <w:p w:rsidR="000C04F9" w:rsidRPr="006F73EA" w:rsidRDefault="000C04F9" w:rsidP="000474BE">
            <w:pPr>
              <w:jc w:val="both"/>
              <w:rPr>
                <w:b/>
              </w:rPr>
            </w:pPr>
            <w:r w:rsidRPr="006F73EA">
              <w:rPr>
                <w:b/>
              </w:rPr>
              <w:t>Stručná anotace předmětu</w:t>
            </w:r>
          </w:p>
        </w:tc>
        <w:tc>
          <w:tcPr>
            <w:tcW w:w="6769" w:type="dxa"/>
            <w:gridSpan w:val="7"/>
            <w:tcBorders>
              <w:bottom w:val="nil"/>
            </w:tcBorders>
          </w:tcPr>
          <w:p w:rsidR="000C04F9" w:rsidRPr="006F73EA" w:rsidRDefault="000C04F9" w:rsidP="000474BE">
            <w:pPr>
              <w:jc w:val="both"/>
            </w:pPr>
          </w:p>
        </w:tc>
      </w:tr>
      <w:tr w:rsidR="000C04F9" w:rsidRPr="006F73EA" w:rsidTr="000474BE">
        <w:trPr>
          <w:trHeight w:val="2788"/>
        </w:trPr>
        <w:tc>
          <w:tcPr>
            <w:tcW w:w="9855" w:type="dxa"/>
            <w:gridSpan w:val="8"/>
            <w:tcBorders>
              <w:top w:val="nil"/>
              <w:bottom w:val="single" w:sz="12" w:space="0" w:color="auto"/>
            </w:tcBorders>
          </w:tcPr>
          <w:p w:rsidR="000C04F9" w:rsidRPr="006F73EA" w:rsidRDefault="000C04F9" w:rsidP="000474BE">
            <w:pPr>
              <w:autoSpaceDE w:val="0"/>
              <w:autoSpaceDN w:val="0"/>
              <w:adjustRightInd w:val="0"/>
              <w:jc w:val="both"/>
            </w:pPr>
            <w:r w:rsidRPr="006F73EA">
              <w:rPr>
                <w:color w:val="000000"/>
                <w:spacing w:val="-4"/>
              </w:rPr>
              <w:t xml:space="preserve">Cílem předmětu je umožnit absolvování odborné praxe studentům prezenční formy studia programu Průmyslové inženýrství a Ekonomika a management. Odborné praxe by měly vést ke </w:t>
            </w:r>
            <w:r w:rsidRPr="006F73EA">
              <w:t>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0C04F9" w:rsidRPr="006F73EA" w:rsidRDefault="000C04F9" w:rsidP="000474BE">
            <w:pPr>
              <w:spacing w:after="120"/>
              <w:jc w:val="both"/>
            </w:pPr>
            <w:r w:rsidRPr="006F73EA">
              <w:t xml:space="preserve">Délka pobytu studenta v daném podniku (organizaci), je omezena pouze minimální </w:t>
            </w:r>
            <w:r w:rsidRPr="000474BE">
              <w:t>vyžadovanou délkou a ta je 26 hod/semestr</w:t>
            </w:r>
            <w:r w:rsidRPr="000474BE">
              <w:rPr>
                <w:color w:val="FF0000"/>
              </w:rPr>
              <w:t xml:space="preserve"> </w:t>
            </w:r>
            <w:r w:rsidRPr="000474BE">
              <w:t>a může probíhat i blokově.</w:t>
            </w:r>
            <w:r w:rsidRPr="006F73EA">
              <w:t xml:space="preserve"> </w:t>
            </w:r>
          </w:p>
        </w:tc>
      </w:tr>
      <w:tr w:rsidR="000C04F9" w:rsidRPr="006F73EA" w:rsidTr="000474BE">
        <w:trPr>
          <w:trHeight w:val="265"/>
        </w:trPr>
        <w:tc>
          <w:tcPr>
            <w:tcW w:w="3653" w:type="dxa"/>
            <w:gridSpan w:val="2"/>
            <w:tcBorders>
              <w:top w:val="nil"/>
            </w:tcBorders>
            <w:shd w:val="clear" w:color="auto" w:fill="F7CAAC"/>
          </w:tcPr>
          <w:p w:rsidR="000C04F9" w:rsidRPr="006F73EA" w:rsidRDefault="000C04F9" w:rsidP="000474BE">
            <w:pPr>
              <w:jc w:val="both"/>
            </w:pPr>
            <w:r w:rsidRPr="006F73EA">
              <w:rPr>
                <w:b/>
              </w:rPr>
              <w:t>Studijní literatura a studijní pomůcky</w:t>
            </w:r>
          </w:p>
        </w:tc>
        <w:tc>
          <w:tcPr>
            <w:tcW w:w="6202" w:type="dxa"/>
            <w:gridSpan w:val="6"/>
            <w:tcBorders>
              <w:top w:val="nil"/>
              <w:bottom w:val="nil"/>
            </w:tcBorders>
          </w:tcPr>
          <w:p w:rsidR="000C04F9" w:rsidRPr="006F73EA" w:rsidRDefault="000C04F9" w:rsidP="000474BE">
            <w:pPr>
              <w:jc w:val="both"/>
            </w:pPr>
          </w:p>
        </w:tc>
      </w:tr>
      <w:tr w:rsidR="000C04F9" w:rsidRPr="006F73EA" w:rsidTr="000474BE">
        <w:trPr>
          <w:trHeight w:val="1032"/>
        </w:trPr>
        <w:tc>
          <w:tcPr>
            <w:tcW w:w="9855" w:type="dxa"/>
            <w:gridSpan w:val="8"/>
            <w:tcBorders>
              <w:top w:val="nil"/>
            </w:tcBorders>
          </w:tcPr>
          <w:p w:rsidR="000C04F9" w:rsidRPr="00737FE4" w:rsidRDefault="000C04F9" w:rsidP="000474BE">
            <w:pPr>
              <w:jc w:val="both"/>
              <w:rPr>
                <w:b/>
              </w:rPr>
            </w:pPr>
            <w:r w:rsidRPr="00737FE4">
              <w:rPr>
                <w:b/>
              </w:rPr>
              <w:t>Povinná literatura</w:t>
            </w:r>
          </w:p>
          <w:p w:rsidR="000C04F9" w:rsidRDefault="000C04F9" w:rsidP="000474BE">
            <w:pPr>
              <w:jc w:val="both"/>
            </w:pPr>
            <w:r w:rsidRPr="006F73EA">
              <w:t>HOFFER</w:t>
            </w:r>
            <w:r w:rsidRPr="00BA5197">
              <w:t>, J</w:t>
            </w:r>
            <w:r>
              <w:t>.</w:t>
            </w:r>
            <w:r w:rsidRPr="006F73EA">
              <w:t xml:space="preserve"> A</w:t>
            </w:r>
            <w:r w:rsidRPr="00BA5197">
              <w:t>.</w:t>
            </w:r>
            <w:r>
              <w:t>, GEORGE, J.</w:t>
            </w:r>
            <w:r w:rsidRPr="00BA5197">
              <w:t>,</w:t>
            </w:r>
            <w:r>
              <w:t xml:space="preserve"> VALACIC, J.</w:t>
            </w:r>
            <w:r w:rsidRPr="00BA5197">
              <w:t xml:space="preserve"> </w:t>
            </w:r>
            <w:r w:rsidRPr="00BA5197">
              <w:rPr>
                <w:i/>
                <w:iCs/>
              </w:rPr>
              <w:t>Modern Systems Analysis And Design</w:t>
            </w:r>
            <w:r w:rsidRPr="00BA5197">
              <w:t>.</w:t>
            </w:r>
            <w:r>
              <w:t xml:space="preserve"> Pearson, 2013, 552 p.</w:t>
            </w:r>
            <w:r w:rsidRPr="00BA5197">
              <w:t xml:space="preserve"> ISBN </w:t>
            </w:r>
            <w:r w:rsidRPr="006F73EA">
              <w:t>9780273787099</w:t>
            </w:r>
          </w:p>
          <w:p w:rsidR="000C04F9" w:rsidRPr="006F73EA" w:rsidRDefault="000C04F9" w:rsidP="000474BE">
            <w:pPr>
              <w:jc w:val="both"/>
            </w:pPr>
            <w:r w:rsidRPr="006F73EA">
              <w:t>PODESWA, H</w:t>
            </w:r>
            <w:r w:rsidRPr="00BA5197">
              <w:t xml:space="preserve">. </w:t>
            </w:r>
            <w:r>
              <w:rPr>
                <w:i/>
                <w:iCs/>
              </w:rPr>
              <w:t>The Business Analyst's Handbook.</w:t>
            </w:r>
            <w:r>
              <w:t xml:space="preserve"> </w:t>
            </w:r>
            <w:r w:rsidRPr="000E071C">
              <w:rPr>
                <w:iCs/>
              </w:rPr>
              <w:t>Cengage Learning PTR</w:t>
            </w:r>
            <w:r>
              <w:rPr>
                <w:iCs/>
              </w:rPr>
              <w:t>,</w:t>
            </w:r>
            <w:r w:rsidRPr="006F73EA">
              <w:t xml:space="preserve"> 2008,</w:t>
            </w:r>
            <w:r>
              <w:t xml:space="preserve"> 432 p.</w:t>
            </w:r>
            <w:r w:rsidRPr="006F73EA">
              <w:t xml:space="preserve"> ISBN 9781598635652</w:t>
            </w:r>
          </w:p>
        </w:tc>
      </w:tr>
      <w:tr w:rsidR="000C04F9" w:rsidRPr="006F73EA" w:rsidTr="000474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C04F9" w:rsidRPr="006F73EA" w:rsidRDefault="000C04F9" w:rsidP="000474BE">
            <w:pPr>
              <w:jc w:val="center"/>
              <w:rPr>
                <w:b/>
              </w:rPr>
            </w:pPr>
            <w:r w:rsidRPr="006F73EA">
              <w:rPr>
                <w:b/>
              </w:rPr>
              <w:t>Informace ke kombinované nebo distanční formě</w:t>
            </w:r>
          </w:p>
        </w:tc>
      </w:tr>
      <w:tr w:rsidR="000C04F9" w:rsidRPr="006F73EA" w:rsidTr="000474BE">
        <w:tc>
          <w:tcPr>
            <w:tcW w:w="4787" w:type="dxa"/>
            <w:gridSpan w:val="3"/>
            <w:tcBorders>
              <w:top w:val="single" w:sz="2" w:space="0" w:color="auto"/>
            </w:tcBorders>
            <w:shd w:val="clear" w:color="auto" w:fill="F7CAAC"/>
          </w:tcPr>
          <w:p w:rsidR="000C04F9" w:rsidRPr="006F73EA" w:rsidRDefault="000C04F9" w:rsidP="000474BE">
            <w:pPr>
              <w:jc w:val="both"/>
            </w:pPr>
            <w:r w:rsidRPr="006F73EA">
              <w:rPr>
                <w:b/>
              </w:rPr>
              <w:t>Rozsah konzultací (soustředění)</w:t>
            </w:r>
          </w:p>
        </w:tc>
        <w:tc>
          <w:tcPr>
            <w:tcW w:w="889" w:type="dxa"/>
            <w:tcBorders>
              <w:top w:val="single" w:sz="2" w:space="0" w:color="auto"/>
            </w:tcBorders>
          </w:tcPr>
          <w:p w:rsidR="000C04F9" w:rsidRPr="006F73EA" w:rsidRDefault="000C04F9" w:rsidP="000474BE">
            <w:pPr>
              <w:jc w:val="both"/>
            </w:pPr>
            <w:r w:rsidRPr="006F73EA">
              <w:t>20</w:t>
            </w:r>
          </w:p>
        </w:tc>
        <w:tc>
          <w:tcPr>
            <w:tcW w:w="4179" w:type="dxa"/>
            <w:gridSpan w:val="4"/>
            <w:tcBorders>
              <w:top w:val="single" w:sz="2" w:space="0" w:color="auto"/>
            </w:tcBorders>
            <w:shd w:val="clear" w:color="auto" w:fill="F7CAAC"/>
          </w:tcPr>
          <w:p w:rsidR="000C04F9" w:rsidRPr="006F73EA" w:rsidRDefault="000C04F9" w:rsidP="000474BE">
            <w:pPr>
              <w:jc w:val="both"/>
              <w:rPr>
                <w:b/>
              </w:rPr>
            </w:pPr>
            <w:r w:rsidRPr="006F73EA">
              <w:rPr>
                <w:b/>
              </w:rPr>
              <w:t xml:space="preserve">hodin </w:t>
            </w:r>
          </w:p>
        </w:tc>
      </w:tr>
      <w:tr w:rsidR="000C04F9" w:rsidRPr="006F73EA" w:rsidTr="000474BE">
        <w:tc>
          <w:tcPr>
            <w:tcW w:w="9855" w:type="dxa"/>
            <w:gridSpan w:val="8"/>
            <w:shd w:val="clear" w:color="auto" w:fill="F7CAAC"/>
          </w:tcPr>
          <w:p w:rsidR="000C04F9" w:rsidRPr="006F73EA" w:rsidRDefault="000C04F9" w:rsidP="000474BE">
            <w:pPr>
              <w:jc w:val="both"/>
              <w:rPr>
                <w:b/>
              </w:rPr>
            </w:pPr>
            <w:r w:rsidRPr="006F73EA">
              <w:rPr>
                <w:b/>
              </w:rPr>
              <w:t>Informace o způsobu kontaktu s vyučujícím</w:t>
            </w:r>
          </w:p>
        </w:tc>
      </w:tr>
      <w:tr w:rsidR="000C04F9" w:rsidRPr="006F73EA" w:rsidTr="000474BE">
        <w:trPr>
          <w:trHeight w:val="804"/>
        </w:trPr>
        <w:tc>
          <w:tcPr>
            <w:tcW w:w="9855" w:type="dxa"/>
            <w:gridSpan w:val="8"/>
          </w:tcPr>
          <w:p w:rsidR="000C04F9" w:rsidRPr="006F73EA" w:rsidRDefault="000C04F9" w:rsidP="000474BE">
            <w:pPr>
              <w:jc w:val="both"/>
            </w:pPr>
            <w:r w:rsidRPr="006F73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C04F9" w:rsidRDefault="000C04F9"/>
    <w:p w:rsidR="000C04F9" w:rsidRDefault="000C04F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C04F9" w:rsidTr="000474BE">
        <w:tc>
          <w:tcPr>
            <w:tcW w:w="9855" w:type="dxa"/>
            <w:gridSpan w:val="8"/>
            <w:tcBorders>
              <w:bottom w:val="double" w:sz="4" w:space="0" w:color="auto"/>
            </w:tcBorders>
            <w:shd w:val="clear" w:color="auto" w:fill="BDD6EE"/>
          </w:tcPr>
          <w:p w:rsidR="000C04F9" w:rsidRDefault="000C04F9" w:rsidP="000474BE">
            <w:pPr>
              <w:jc w:val="both"/>
              <w:rPr>
                <w:b/>
                <w:sz w:val="28"/>
              </w:rPr>
            </w:pPr>
            <w:r>
              <w:lastRenderedPageBreak/>
              <w:br w:type="page"/>
            </w:r>
            <w:r>
              <w:rPr>
                <w:b/>
                <w:sz w:val="28"/>
              </w:rPr>
              <w:t>B-III – Charakteristika studijního předmětu</w:t>
            </w:r>
          </w:p>
        </w:tc>
      </w:tr>
      <w:tr w:rsidR="000C04F9" w:rsidTr="000474BE">
        <w:tc>
          <w:tcPr>
            <w:tcW w:w="3086" w:type="dxa"/>
            <w:tcBorders>
              <w:top w:val="double" w:sz="4" w:space="0" w:color="auto"/>
            </w:tcBorders>
            <w:shd w:val="clear" w:color="auto" w:fill="F7CAAC"/>
          </w:tcPr>
          <w:p w:rsidR="000C04F9" w:rsidRDefault="000C04F9" w:rsidP="000474BE">
            <w:pPr>
              <w:jc w:val="both"/>
              <w:rPr>
                <w:b/>
              </w:rPr>
            </w:pPr>
            <w:r>
              <w:rPr>
                <w:b/>
              </w:rPr>
              <w:t>Název studijního předmětu</w:t>
            </w:r>
          </w:p>
        </w:tc>
        <w:tc>
          <w:tcPr>
            <w:tcW w:w="6769" w:type="dxa"/>
            <w:gridSpan w:val="7"/>
            <w:tcBorders>
              <w:top w:val="double" w:sz="4" w:space="0" w:color="auto"/>
            </w:tcBorders>
          </w:tcPr>
          <w:p w:rsidR="000C04F9" w:rsidRDefault="000C04F9" w:rsidP="000474BE">
            <w:pPr>
              <w:jc w:val="both"/>
            </w:pPr>
            <w:r w:rsidRPr="00196EC5">
              <w:t>Informační systémy v průmyslovém inženýrství</w:t>
            </w:r>
          </w:p>
        </w:tc>
      </w:tr>
      <w:tr w:rsidR="000C04F9" w:rsidTr="000474BE">
        <w:tc>
          <w:tcPr>
            <w:tcW w:w="3086" w:type="dxa"/>
            <w:shd w:val="clear" w:color="auto" w:fill="F7CAAC"/>
          </w:tcPr>
          <w:p w:rsidR="000C04F9" w:rsidRDefault="000C04F9" w:rsidP="000474BE">
            <w:pPr>
              <w:jc w:val="both"/>
              <w:rPr>
                <w:b/>
              </w:rPr>
            </w:pPr>
            <w:r>
              <w:rPr>
                <w:b/>
              </w:rPr>
              <w:t>Typ předmětu</w:t>
            </w:r>
          </w:p>
        </w:tc>
        <w:tc>
          <w:tcPr>
            <w:tcW w:w="3406" w:type="dxa"/>
            <w:gridSpan w:val="4"/>
          </w:tcPr>
          <w:p w:rsidR="000C04F9" w:rsidRDefault="000C04F9" w:rsidP="000474BE">
            <w:pPr>
              <w:jc w:val="both"/>
            </w:pPr>
            <w:r>
              <w:t>povinný „PZ“</w:t>
            </w:r>
          </w:p>
        </w:tc>
        <w:tc>
          <w:tcPr>
            <w:tcW w:w="2695" w:type="dxa"/>
            <w:gridSpan w:val="2"/>
            <w:shd w:val="clear" w:color="auto" w:fill="F7CAAC"/>
          </w:tcPr>
          <w:p w:rsidR="000C04F9" w:rsidRDefault="000C04F9" w:rsidP="000474BE">
            <w:pPr>
              <w:jc w:val="both"/>
            </w:pPr>
            <w:r>
              <w:rPr>
                <w:b/>
              </w:rPr>
              <w:t>doporučený ročník / semestr</w:t>
            </w:r>
          </w:p>
        </w:tc>
        <w:tc>
          <w:tcPr>
            <w:tcW w:w="668" w:type="dxa"/>
          </w:tcPr>
          <w:p w:rsidR="000C04F9" w:rsidRDefault="000C04F9" w:rsidP="000474BE">
            <w:pPr>
              <w:jc w:val="both"/>
            </w:pPr>
            <w:r>
              <w:t>3/L</w:t>
            </w:r>
          </w:p>
        </w:tc>
      </w:tr>
      <w:tr w:rsidR="000C04F9" w:rsidTr="000474BE">
        <w:tc>
          <w:tcPr>
            <w:tcW w:w="3086" w:type="dxa"/>
            <w:shd w:val="clear" w:color="auto" w:fill="F7CAAC"/>
          </w:tcPr>
          <w:p w:rsidR="000C04F9" w:rsidRDefault="000C04F9" w:rsidP="000474BE">
            <w:pPr>
              <w:jc w:val="both"/>
              <w:rPr>
                <w:b/>
              </w:rPr>
            </w:pPr>
            <w:r>
              <w:rPr>
                <w:b/>
              </w:rPr>
              <w:t>Rozsah studijního předmětu</w:t>
            </w:r>
          </w:p>
        </w:tc>
        <w:tc>
          <w:tcPr>
            <w:tcW w:w="1701" w:type="dxa"/>
            <w:gridSpan w:val="2"/>
          </w:tcPr>
          <w:p w:rsidR="000C04F9" w:rsidRDefault="00167B3E" w:rsidP="00167B3E">
            <w:pPr>
              <w:jc w:val="both"/>
            </w:pPr>
            <w:r w:rsidRPr="00E17A40">
              <w:t>10</w:t>
            </w:r>
            <w:r w:rsidR="000C04F9" w:rsidRPr="00E17A40">
              <w:t xml:space="preserve">p + </w:t>
            </w:r>
            <w:r w:rsidRPr="00E17A40">
              <w:t>20</w:t>
            </w:r>
            <w:r w:rsidR="000C04F9" w:rsidRPr="00E17A40">
              <w:t>c</w:t>
            </w:r>
          </w:p>
        </w:tc>
        <w:tc>
          <w:tcPr>
            <w:tcW w:w="889" w:type="dxa"/>
            <w:shd w:val="clear" w:color="auto" w:fill="F7CAAC"/>
          </w:tcPr>
          <w:p w:rsidR="000C04F9" w:rsidRDefault="000C04F9" w:rsidP="000474BE">
            <w:pPr>
              <w:jc w:val="both"/>
              <w:rPr>
                <w:b/>
              </w:rPr>
            </w:pPr>
            <w:r>
              <w:rPr>
                <w:b/>
              </w:rPr>
              <w:t xml:space="preserve">hod. </w:t>
            </w:r>
          </w:p>
        </w:tc>
        <w:tc>
          <w:tcPr>
            <w:tcW w:w="816" w:type="dxa"/>
          </w:tcPr>
          <w:p w:rsidR="000C04F9" w:rsidRDefault="00167B3E" w:rsidP="000474BE">
            <w:pPr>
              <w:jc w:val="both"/>
            </w:pPr>
            <w:r>
              <w:t>30</w:t>
            </w:r>
          </w:p>
        </w:tc>
        <w:tc>
          <w:tcPr>
            <w:tcW w:w="2156" w:type="dxa"/>
            <w:shd w:val="clear" w:color="auto" w:fill="F7CAAC"/>
          </w:tcPr>
          <w:p w:rsidR="000C04F9" w:rsidRDefault="000C04F9" w:rsidP="000474BE">
            <w:pPr>
              <w:jc w:val="both"/>
              <w:rPr>
                <w:b/>
              </w:rPr>
            </w:pPr>
            <w:r>
              <w:rPr>
                <w:b/>
              </w:rPr>
              <w:t>kreditů</w:t>
            </w:r>
          </w:p>
        </w:tc>
        <w:tc>
          <w:tcPr>
            <w:tcW w:w="1207" w:type="dxa"/>
            <w:gridSpan w:val="2"/>
          </w:tcPr>
          <w:p w:rsidR="000C04F9" w:rsidRDefault="000C04F9" w:rsidP="000474BE">
            <w:pPr>
              <w:jc w:val="both"/>
            </w:pPr>
            <w:r>
              <w:t>3</w:t>
            </w:r>
          </w:p>
        </w:tc>
      </w:tr>
      <w:tr w:rsidR="000C04F9" w:rsidTr="000474BE">
        <w:tc>
          <w:tcPr>
            <w:tcW w:w="3086" w:type="dxa"/>
            <w:shd w:val="clear" w:color="auto" w:fill="F7CAAC"/>
          </w:tcPr>
          <w:p w:rsidR="000C04F9" w:rsidRDefault="000C04F9" w:rsidP="000474BE">
            <w:pPr>
              <w:jc w:val="both"/>
              <w:rPr>
                <w:b/>
                <w:sz w:val="22"/>
              </w:rPr>
            </w:pPr>
            <w:r>
              <w:rPr>
                <w:b/>
              </w:rPr>
              <w:t>Prerekvizity, korekvizity, ekvivalence</w:t>
            </w:r>
          </w:p>
        </w:tc>
        <w:tc>
          <w:tcPr>
            <w:tcW w:w="6769" w:type="dxa"/>
            <w:gridSpan w:val="7"/>
          </w:tcPr>
          <w:p w:rsidR="000C04F9" w:rsidRDefault="000C04F9" w:rsidP="000474BE">
            <w:pPr>
              <w:jc w:val="both"/>
            </w:pPr>
          </w:p>
        </w:tc>
      </w:tr>
      <w:tr w:rsidR="000C04F9" w:rsidTr="000474BE">
        <w:tc>
          <w:tcPr>
            <w:tcW w:w="3086" w:type="dxa"/>
            <w:shd w:val="clear" w:color="auto" w:fill="F7CAAC"/>
          </w:tcPr>
          <w:p w:rsidR="000C04F9" w:rsidRDefault="000C04F9" w:rsidP="000474BE">
            <w:pPr>
              <w:jc w:val="both"/>
              <w:rPr>
                <w:b/>
              </w:rPr>
            </w:pPr>
            <w:r>
              <w:rPr>
                <w:b/>
              </w:rPr>
              <w:t>Způsob ověření studijních výsledků</w:t>
            </w:r>
          </w:p>
        </w:tc>
        <w:tc>
          <w:tcPr>
            <w:tcW w:w="3406" w:type="dxa"/>
            <w:gridSpan w:val="4"/>
          </w:tcPr>
          <w:p w:rsidR="000C04F9" w:rsidRDefault="000C04F9" w:rsidP="000474BE">
            <w:pPr>
              <w:jc w:val="both"/>
            </w:pPr>
            <w:r>
              <w:t>klasifikovaný zápočet</w:t>
            </w:r>
          </w:p>
        </w:tc>
        <w:tc>
          <w:tcPr>
            <w:tcW w:w="2156" w:type="dxa"/>
            <w:shd w:val="clear" w:color="auto" w:fill="F7CAAC"/>
          </w:tcPr>
          <w:p w:rsidR="000C04F9" w:rsidRDefault="000C04F9" w:rsidP="000474BE">
            <w:pPr>
              <w:jc w:val="both"/>
              <w:rPr>
                <w:b/>
              </w:rPr>
            </w:pPr>
            <w:r>
              <w:rPr>
                <w:b/>
              </w:rPr>
              <w:t>Forma výuky</w:t>
            </w:r>
          </w:p>
        </w:tc>
        <w:tc>
          <w:tcPr>
            <w:tcW w:w="1207" w:type="dxa"/>
            <w:gridSpan w:val="2"/>
          </w:tcPr>
          <w:p w:rsidR="000C04F9" w:rsidRDefault="000C04F9" w:rsidP="000474BE">
            <w:pPr>
              <w:jc w:val="both"/>
            </w:pPr>
            <w:r>
              <w:t>přednáška, cvičení</w:t>
            </w:r>
          </w:p>
        </w:tc>
      </w:tr>
      <w:tr w:rsidR="000C04F9" w:rsidTr="000474BE">
        <w:tc>
          <w:tcPr>
            <w:tcW w:w="3086" w:type="dxa"/>
            <w:shd w:val="clear" w:color="auto" w:fill="F7CAAC"/>
          </w:tcPr>
          <w:p w:rsidR="000C04F9" w:rsidRDefault="000C04F9" w:rsidP="000474BE">
            <w:pPr>
              <w:jc w:val="both"/>
              <w:rPr>
                <w:b/>
              </w:rPr>
            </w:pPr>
            <w:r>
              <w:rPr>
                <w:b/>
              </w:rPr>
              <w:t>Forma způsobu ověření studijních výsledků a další požadavky na studenta</w:t>
            </w:r>
          </w:p>
        </w:tc>
        <w:tc>
          <w:tcPr>
            <w:tcW w:w="6769" w:type="dxa"/>
            <w:gridSpan w:val="7"/>
            <w:tcBorders>
              <w:bottom w:val="nil"/>
            </w:tcBorders>
          </w:tcPr>
          <w:p w:rsidR="000C04F9" w:rsidRDefault="000C04F9" w:rsidP="000474BE">
            <w:pPr>
              <w:jc w:val="both"/>
            </w:pPr>
            <w:r>
              <w:t>Způsob zakončení předmětu – klasifikovaný zápočet</w:t>
            </w:r>
          </w:p>
          <w:p w:rsidR="000C04F9" w:rsidRDefault="008F4558" w:rsidP="008F4558">
            <w:pPr>
              <w:jc w:val="both"/>
            </w:pPr>
            <w:r w:rsidRPr="00E2695E">
              <w:t xml:space="preserve">Požadavky k udělení </w:t>
            </w:r>
            <w:r>
              <w:t xml:space="preserve">klasifikovaného </w:t>
            </w:r>
            <w:r w:rsidRPr="00E2695E">
              <w:t>zápočtu:</w:t>
            </w:r>
            <w:r>
              <w:t xml:space="preserve"> </w:t>
            </w:r>
            <w:r w:rsidR="000C04F9">
              <w:t>Aktivní plnění úkolů na cvičeních</w:t>
            </w:r>
            <w:r>
              <w:t xml:space="preserve">. </w:t>
            </w:r>
            <w:r w:rsidR="000C04F9">
              <w:t>80 % účast na cvičeních</w:t>
            </w:r>
            <w:r>
              <w:t xml:space="preserve">. </w:t>
            </w:r>
            <w:r w:rsidR="000C04F9">
              <w:t>Vypracování úkolů v probíraných softwarech</w:t>
            </w:r>
            <w:r>
              <w:t xml:space="preserve">. </w:t>
            </w:r>
            <w:r w:rsidR="000C04F9">
              <w:t>Písemný teoretický test</w:t>
            </w:r>
            <w:r>
              <w:t>.</w:t>
            </w:r>
          </w:p>
        </w:tc>
      </w:tr>
      <w:tr w:rsidR="000C04F9" w:rsidTr="000474BE">
        <w:trPr>
          <w:trHeight w:val="168"/>
        </w:trPr>
        <w:tc>
          <w:tcPr>
            <w:tcW w:w="9855" w:type="dxa"/>
            <w:gridSpan w:val="8"/>
            <w:tcBorders>
              <w:top w:val="nil"/>
            </w:tcBorders>
          </w:tcPr>
          <w:p w:rsidR="000C04F9" w:rsidRDefault="000C04F9" w:rsidP="000474BE">
            <w:pPr>
              <w:jc w:val="both"/>
            </w:pPr>
          </w:p>
        </w:tc>
      </w:tr>
      <w:tr w:rsidR="000C04F9" w:rsidTr="000474BE">
        <w:trPr>
          <w:trHeight w:val="197"/>
        </w:trPr>
        <w:tc>
          <w:tcPr>
            <w:tcW w:w="3086" w:type="dxa"/>
            <w:tcBorders>
              <w:top w:val="nil"/>
            </w:tcBorders>
            <w:shd w:val="clear" w:color="auto" w:fill="F7CAAC"/>
          </w:tcPr>
          <w:p w:rsidR="000C04F9" w:rsidRDefault="000C04F9" w:rsidP="000474BE">
            <w:pPr>
              <w:jc w:val="both"/>
              <w:rPr>
                <w:b/>
              </w:rPr>
            </w:pPr>
            <w:r>
              <w:rPr>
                <w:b/>
              </w:rPr>
              <w:t>Garant předmětu</w:t>
            </w:r>
          </w:p>
        </w:tc>
        <w:tc>
          <w:tcPr>
            <w:tcW w:w="6769" w:type="dxa"/>
            <w:gridSpan w:val="7"/>
            <w:tcBorders>
              <w:top w:val="nil"/>
            </w:tcBorders>
          </w:tcPr>
          <w:p w:rsidR="000C04F9" w:rsidRPr="003F6EB7" w:rsidRDefault="003F6EB7" w:rsidP="003F6EB7">
            <w:pPr>
              <w:jc w:val="both"/>
            </w:pPr>
            <w:r w:rsidRPr="003F6EB7">
              <w:rPr>
                <w:color w:val="000000"/>
              </w:rPr>
              <w:t>doc. Ing. Zdenka Prokopová, Ph.D</w:t>
            </w:r>
            <w:r w:rsidR="000C04F9" w:rsidRPr="003F6EB7">
              <w:t>.</w:t>
            </w:r>
          </w:p>
        </w:tc>
      </w:tr>
      <w:tr w:rsidR="000C04F9" w:rsidTr="000474BE">
        <w:trPr>
          <w:trHeight w:val="243"/>
        </w:trPr>
        <w:tc>
          <w:tcPr>
            <w:tcW w:w="3086" w:type="dxa"/>
            <w:tcBorders>
              <w:top w:val="nil"/>
            </w:tcBorders>
            <w:shd w:val="clear" w:color="auto" w:fill="F7CAAC"/>
          </w:tcPr>
          <w:p w:rsidR="000C04F9" w:rsidRDefault="000C04F9" w:rsidP="000474BE">
            <w:pPr>
              <w:jc w:val="both"/>
              <w:rPr>
                <w:b/>
              </w:rPr>
            </w:pPr>
            <w:r>
              <w:rPr>
                <w:b/>
              </w:rPr>
              <w:t>Zapojení garanta do výuky předmětu</w:t>
            </w:r>
          </w:p>
        </w:tc>
        <w:tc>
          <w:tcPr>
            <w:tcW w:w="6769" w:type="dxa"/>
            <w:gridSpan w:val="7"/>
            <w:tcBorders>
              <w:top w:val="nil"/>
            </w:tcBorders>
          </w:tcPr>
          <w:p w:rsidR="000C04F9" w:rsidRPr="003F6EB7" w:rsidRDefault="000C04F9" w:rsidP="000474BE">
            <w:pPr>
              <w:jc w:val="both"/>
            </w:pPr>
            <w:r w:rsidRPr="003F6EB7">
              <w:t>Garant se podílí na přednášení v rozsahu 100 %, dále stanovuje koncepci cvičení a dohlíží na jejich jednotné vedení.</w:t>
            </w:r>
          </w:p>
        </w:tc>
      </w:tr>
      <w:tr w:rsidR="000C04F9" w:rsidTr="000474BE">
        <w:tc>
          <w:tcPr>
            <w:tcW w:w="3086" w:type="dxa"/>
            <w:shd w:val="clear" w:color="auto" w:fill="F7CAAC"/>
          </w:tcPr>
          <w:p w:rsidR="000C04F9" w:rsidRDefault="000C04F9" w:rsidP="000474BE">
            <w:pPr>
              <w:jc w:val="both"/>
              <w:rPr>
                <w:b/>
              </w:rPr>
            </w:pPr>
            <w:r>
              <w:rPr>
                <w:b/>
              </w:rPr>
              <w:t>Vyučující</w:t>
            </w:r>
          </w:p>
        </w:tc>
        <w:tc>
          <w:tcPr>
            <w:tcW w:w="6769" w:type="dxa"/>
            <w:gridSpan w:val="7"/>
            <w:tcBorders>
              <w:bottom w:val="nil"/>
            </w:tcBorders>
          </w:tcPr>
          <w:p w:rsidR="000C04F9" w:rsidRPr="003F6EB7" w:rsidRDefault="003F6EB7" w:rsidP="000474BE">
            <w:pPr>
              <w:jc w:val="both"/>
            </w:pPr>
            <w:r w:rsidRPr="003F6EB7">
              <w:rPr>
                <w:color w:val="000000"/>
              </w:rPr>
              <w:t xml:space="preserve">doc. Ing. Zdenka Prokopová, Ph.D. </w:t>
            </w:r>
            <w:r w:rsidR="000474BE" w:rsidRPr="003F6EB7">
              <w:t>– přednášky (100%)</w:t>
            </w:r>
          </w:p>
        </w:tc>
      </w:tr>
      <w:tr w:rsidR="000C04F9" w:rsidTr="000474BE">
        <w:trPr>
          <w:trHeight w:val="100"/>
        </w:trPr>
        <w:tc>
          <w:tcPr>
            <w:tcW w:w="9855" w:type="dxa"/>
            <w:gridSpan w:val="8"/>
            <w:tcBorders>
              <w:top w:val="nil"/>
            </w:tcBorders>
          </w:tcPr>
          <w:p w:rsidR="000C04F9" w:rsidRDefault="000C04F9" w:rsidP="000474BE">
            <w:pPr>
              <w:jc w:val="both"/>
            </w:pPr>
          </w:p>
        </w:tc>
      </w:tr>
      <w:tr w:rsidR="000C04F9" w:rsidTr="000474BE">
        <w:tc>
          <w:tcPr>
            <w:tcW w:w="3086" w:type="dxa"/>
            <w:shd w:val="clear" w:color="auto" w:fill="F7CAAC"/>
          </w:tcPr>
          <w:p w:rsidR="000C04F9" w:rsidRDefault="000C04F9" w:rsidP="000474BE">
            <w:pPr>
              <w:jc w:val="both"/>
              <w:rPr>
                <w:b/>
              </w:rPr>
            </w:pPr>
            <w:r>
              <w:rPr>
                <w:b/>
              </w:rPr>
              <w:t>Stručná anotace předmětu</w:t>
            </w:r>
          </w:p>
        </w:tc>
        <w:tc>
          <w:tcPr>
            <w:tcW w:w="6769" w:type="dxa"/>
            <w:gridSpan w:val="7"/>
            <w:tcBorders>
              <w:bottom w:val="nil"/>
            </w:tcBorders>
          </w:tcPr>
          <w:p w:rsidR="000C04F9" w:rsidRDefault="000C04F9" w:rsidP="000474BE">
            <w:pPr>
              <w:jc w:val="both"/>
            </w:pPr>
          </w:p>
        </w:tc>
      </w:tr>
      <w:tr w:rsidR="000C04F9" w:rsidTr="000474BE">
        <w:trPr>
          <w:trHeight w:val="3466"/>
        </w:trPr>
        <w:tc>
          <w:tcPr>
            <w:tcW w:w="9855" w:type="dxa"/>
            <w:gridSpan w:val="8"/>
            <w:tcBorders>
              <w:top w:val="nil"/>
              <w:bottom w:val="single" w:sz="12" w:space="0" w:color="auto"/>
            </w:tcBorders>
          </w:tcPr>
          <w:p w:rsidR="00EC5C64" w:rsidRDefault="00EC5C64" w:rsidP="00EC5C64">
            <w:pPr>
              <w:jc w:val="both"/>
            </w:pPr>
            <w:r>
              <w:t xml:space="preserve">Cílem předmětu je seznámit posluchače s problematikou počítačové podpory podnikových činností. Předmět je koncipován jako úvod do oblasti podnikových informačních systémů a modelování výrobních procesů. V rámci přednášek jsou přestaveny systémy pro pokrytí interních podnikových procesů (ERP systémy), systémy pro pokrytí externích podnikových procesů (CRM systémy, SCM systémy), systémy pro pokročilé plánování a rozvrhování výroby (APS systémy) a MES systémy. Dále se posluchači seznámí si s principy modelování výrobních systémů. V rámci cvičení jsou studenti prakticky seznamování s řízením interních procesů pomocí ERP systému Microsoft Dynamics NAV, s modelováním výrobních systémů v prostředí softwaru Plant Simulation. </w:t>
            </w:r>
          </w:p>
          <w:p w:rsidR="000C04F9" w:rsidRDefault="000C04F9" w:rsidP="000474BE">
            <w:pPr>
              <w:jc w:val="both"/>
            </w:pPr>
            <w:r>
              <w:t xml:space="preserve">Tematické okruhy: </w:t>
            </w:r>
          </w:p>
          <w:p w:rsidR="00EC5C64" w:rsidRDefault="00EC5C64" w:rsidP="00693D56">
            <w:pPr>
              <w:pStyle w:val="Odstavecseseznamem"/>
              <w:numPr>
                <w:ilvl w:val="0"/>
                <w:numId w:val="64"/>
              </w:numPr>
              <w:ind w:left="322" w:hanging="322"/>
              <w:jc w:val="both"/>
            </w:pPr>
            <w:r>
              <w:t>základní pojmy z oblasti informačních systémů,</w:t>
            </w:r>
          </w:p>
          <w:p w:rsidR="00EC5C64" w:rsidRDefault="00EC5C64" w:rsidP="00693D56">
            <w:pPr>
              <w:pStyle w:val="Odstavecseseznamem"/>
              <w:numPr>
                <w:ilvl w:val="0"/>
                <w:numId w:val="64"/>
              </w:numPr>
              <w:ind w:left="322" w:hanging="322"/>
              <w:jc w:val="both"/>
            </w:pPr>
            <w:r>
              <w:t>ERP systémy a jejich využití v průmyslu,</w:t>
            </w:r>
          </w:p>
          <w:p w:rsidR="00EC5C64" w:rsidRDefault="00EC5C64" w:rsidP="00693D56">
            <w:pPr>
              <w:pStyle w:val="Odstavecseseznamem"/>
              <w:numPr>
                <w:ilvl w:val="0"/>
                <w:numId w:val="64"/>
              </w:numPr>
              <w:ind w:left="322" w:hanging="322"/>
              <w:jc w:val="both"/>
            </w:pPr>
            <w:r>
              <w:t>informační systémy pro sběr dat z výroby a operativní řízení výroby (MES),</w:t>
            </w:r>
          </w:p>
          <w:p w:rsidR="00EC5C64" w:rsidRDefault="00EC5C64" w:rsidP="00693D56">
            <w:pPr>
              <w:pStyle w:val="Odstavecseseznamem"/>
              <w:numPr>
                <w:ilvl w:val="0"/>
                <w:numId w:val="64"/>
              </w:numPr>
              <w:ind w:left="322" w:hanging="322"/>
              <w:jc w:val="both"/>
            </w:pPr>
            <w:r>
              <w:t>seznámení s APS, SCM a CRM systémy,</w:t>
            </w:r>
          </w:p>
          <w:p w:rsidR="00EC5C64" w:rsidRDefault="00EC5C64" w:rsidP="00693D56">
            <w:pPr>
              <w:pStyle w:val="Odstavecseseznamem"/>
              <w:numPr>
                <w:ilvl w:val="0"/>
                <w:numId w:val="64"/>
              </w:numPr>
              <w:ind w:left="322" w:hanging="322"/>
              <w:jc w:val="both"/>
            </w:pPr>
            <w:r>
              <w:t>principy modelování výrobních systémů,</w:t>
            </w:r>
          </w:p>
          <w:p w:rsidR="000C04F9" w:rsidRDefault="00EC5C64" w:rsidP="00693D56">
            <w:pPr>
              <w:pStyle w:val="Odstavecseseznamem"/>
              <w:numPr>
                <w:ilvl w:val="0"/>
                <w:numId w:val="60"/>
              </w:numPr>
              <w:ind w:left="322" w:hanging="322"/>
              <w:jc w:val="both"/>
            </w:pPr>
            <w:r>
              <w:t>praktické seznámení s prostředím ERP systémem (řízení výrobních a logistických procesů, udržování běžné agendy, vyřizování objednávek, atp.).</w:t>
            </w:r>
          </w:p>
        </w:tc>
      </w:tr>
      <w:tr w:rsidR="000C04F9" w:rsidTr="000474BE">
        <w:trPr>
          <w:trHeight w:val="265"/>
        </w:trPr>
        <w:tc>
          <w:tcPr>
            <w:tcW w:w="3653" w:type="dxa"/>
            <w:gridSpan w:val="2"/>
            <w:tcBorders>
              <w:top w:val="nil"/>
            </w:tcBorders>
            <w:shd w:val="clear" w:color="auto" w:fill="F7CAAC"/>
          </w:tcPr>
          <w:p w:rsidR="000C04F9" w:rsidRDefault="000C04F9" w:rsidP="000474BE">
            <w:pPr>
              <w:jc w:val="both"/>
            </w:pPr>
            <w:r>
              <w:rPr>
                <w:b/>
              </w:rPr>
              <w:t>Studijní literatura a studijní pomůcky</w:t>
            </w:r>
          </w:p>
        </w:tc>
        <w:tc>
          <w:tcPr>
            <w:tcW w:w="6202" w:type="dxa"/>
            <w:gridSpan w:val="6"/>
            <w:tcBorders>
              <w:top w:val="nil"/>
              <w:bottom w:val="nil"/>
            </w:tcBorders>
          </w:tcPr>
          <w:p w:rsidR="000C04F9" w:rsidRDefault="000C04F9" w:rsidP="000474BE">
            <w:pPr>
              <w:jc w:val="both"/>
            </w:pPr>
          </w:p>
        </w:tc>
      </w:tr>
      <w:tr w:rsidR="000C04F9" w:rsidTr="000474BE">
        <w:trPr>
          <w:trHeight w:val="411"/>
        </w:trPr>
        <w:tc>
          <w:tcPr>
            <w:tcW w:w="9855" w:type="dxa"/>
            <w:gridSpan w:val="8"/>
            <w:tcBorders>
              <w:top w:val="nil"/>
            </w:tcBorders>
          </w:tcPr>
          <w:p w:rsidR="000C04F9" w:rsidRPr="00952719" w:rsidRDefault="000C04F9" w:rsidP="000474BE">
            <w:pPr>
              <w:jc w:val="both"/>
              <w:rPr>
                <w:b/>
              </w:rPr>
            </w:pPr>
            <w:r w:rsidRPr="00952719">
              <w:rPr>
                <w:b/>
              </w:rPr>
              <w:t>Povinná literatura</w:t>
            </w:r>
          </w:p>
          <w:p w:rsidR="000C04F9" w:rsidRDefault="000C04F9" w:rsidP="000474BE">
            <w:pPr>
              <w:jc w:val="both"/>
            </w:pPr>
            <w:r w:rsidRPr="003B393D">
              <w:t>SODOMKA, P</w:t>
            </w:r>
            <w:r>
              <w:t xml:space="preserve">., </w:t>
            </w:r>
            <w:r w:rsidRPr="003B393D">
              <w:t>KLČOVÁ</w:t>
            </w:r>
            <w:r>
              <w:t>, H</w:t>
            </w:r>
            <w:r w:rsidRPr="003B393D">
              <w:t xml:space="preserve">. </w:t>
            </w:r>
            <w:r w:rsidRPr="00D97AD2">
              <w:rPr>
                <w:i/>
              </w:rPr>
              <w:t>Informační systémy v podnikové praxi</w:t>
            </w:r>
            <w:r>
              <w:t>.</w:t>
            </w:r>
            <w:r w:rsidRPr="003B393D">
              <w:t xml:space="preserve"> 2., aktualiz. a rozš. vyd. Brno: Computer Press, 2010, 501 s. ISBN 978-80-251-2878-7.</w:t>
            </w:r>
          </w:p>
          <w:p w:rsidR="000C04F9" w:rsidRPr="00952719" w:rsidRDefault="000C04F9" w:rsidP="000474BE">
            <w:pPr>
              <w:jc w:val="both"/>
              <w:rPr>
                <w:b/>
              </w:rPr>
            </w:pPr>
            <w:r w:rsidRPr="00952719">
              <w:rPr>
                <w:b/>
              </w:rPr>
              <w:t>Doporučená literatura</w:t>
            </w:r>
          </w:p>
          <w:p w:rsidR="000C04F9" w:rsidRDefault="000C04F9" w:rsidP="000474BE">
            <w:pPr>
              <w:jc w:val="both"/>
            </w:pPr>
            <w:r>
              <w:t>BANGSOW, S</w:t>
            </w:r>
            <w:r w:rsidRPr="003B393D">
              <w:t xml:space="preserve">. </w:t>
            </w:r>
            <w:r w:rsidRPr="00D97AD2">
              <w:rPr>
                <w:i/>
              </w:rPr>
              <w:t>Manufacturing simulation with Plant Simulation and SimTalk: usage and programming with examples and solution</w:t>
            </w:r>
            <w:r w:rsidRPr="003B393D">
              <w:t>s. Berlin: Springer, 2010, 297 s. ISBN 978-3-642-05073-2.</w:t>
            </w:r>
          </w:p>
          <w:p w:rsidR="000C04F9" w:rsidRDefault="000C04F9" w:rsidP="000474BE">
            <w:pPr>
              <w:jc w:val="both"/>
            </w:pPr>
            <w:r w:rsidRPr="003B393D">
              <w:t>BASL, J</w:t>
            </w:r>
            <w:r>
              <w:t>.,</w:t>
            </w:r>
            <w:r w:rsidRPr="003B393D">
              <w:t xml:space="preserve"> BLAŽÍČEK</w:t>
            </w:r>
            <w:r>
              <w:t>, R</w:t>
            </w:r>
            <w:r w:rsidRPr="003B393D">
              <w:t xml:space="preserve">. </w:t>
            </w:r>
            <w:r w:rsidRPr="00417A44">
              <w:rPr>
                <w:i/>
              </w:rPr>
              <w:t>Podnikové informační systémy: podnik v informační společnosti.</w:t>
            </w:r>
            <w:r w:rsidRPr="003B393D">
              <w:t xml:space="preserve"> 3., aktualiz. a dopl. vyd. Praha: Grada, 2012, 323 s. ISBN 978-80-247-4307-3.</w:t>
            </w:r>
          </w:p>
          <w:p w:rsidR="000C04F9" w:rsidRDefault="000C04F9" w:rsidP="000474BE">
            <w:pPr>
              <w:jc w:val="both"/>
            </w:pPr>
            <w:r>
              <w:t>BRUCKNER, T</w:t>
            </w:r>
            <w:r w:rsidRPr="0001168B">
              <w:t xml:space="preserve">. </w:t>
            </w:r>
            <w:r w:rsidRPr="00417A44">
              <w:rPr>
                <w:i/>
              </w:rPr>
              <w:t>Tvorba informačních systémů: principy, metodiky, architektury</w:t>
            </w:r>
            <w:r w:rsidRPr="0001168B">
              <w:t>. Praha: Grada, 2012, 357 s. ISBN 978-80-247-4153-6.</w:t>
            </w:r>
          </w:p>
          <w:p w:rsidR="000C04F9" w:rsidRDefault="000C04F9" w:rsidP="000474BE">
            <w:pPr>
              <w:jc w:val="both"/>
            </w:pPr>
            <w:r w:rsidRPr="0001168B">
              <w:t xml:space="preserve">CHRISTOPHER, M. </w:t>
            </w:r>
            <w:r w:rsidRPr="00417A44">
              <w:rPr>
                <w:i/>
              </w:rPr>
              <w:t>Logistics &amp; supply chain management.</w:t>
            </w:r>
            <w:r w:rsidRPr="0001168B">
              <w:t xml:space="preserve"> Fifth edition. Harlow: Pearson, 2016, 310</w:t>
            </w:r>
            <w:r>
              <w:t xml:space="preserve"> s</w:t>
            </w:r>
            <w:r w:rsidRPr="0001168B">
              <w:t>. ISBN 978-1-292-08379-7.</w:t>
            </w:r>
          </w:p>
          <w:p w:rsidR="000C04F9" w:rsidRDefault="000C04F9" w:rsidP="000474BE">
            <w:pPr>
              <w:jc w:val="both"/>
            </w:pPr>
            <w:r w:rsidRPr="00110E8E">
              <w:t xml:space="preserve">KLETTI, J. </w:t>
            </w:r>
            <w:r w:rsidRPr="00417A44">
              <w:rPr>
                <w:i/>
              </w:rPr>
              <w:t>Manufacturing execution systems - MES</w:t>
            </w:r>
            <w:r w:rsidRPr="00110E8E">
              <w:t>. Berlin: Springer, 2010, 272 s. ISBN 978-3-642-08064-7.</w:t>
            </w:r>
          </w:p>
          <w:p w:rsidR="000C04F9" w:rsidDel="00C12EDF" w:rsidRDefault="000C04F9" w:rsidP="000474BE">
            <w:pPr>
              <w:jc w:val="both"/>
              <w:rPr>
                <w:del w:id="563" w:author="Michal Pilík" w:date="2018-09-18T13:44:00Z"/>
              </w:rPr>
            </w:pPr>
            <w:r w:rsidRPr="00A008DC">
              <w:t xml:space="preserve">KURBEL, K. </w:t>
            </w:r>
            <w:r w:rsidRPr="00417A44">
              <w:rPr>
                <w:i/>
              </w:rPr>
              <w:t>Enterprise resource planning and supply chain management: functions, business processes and software for manufacturing companies</w:t>
            </w:r>
            <w:r w:rsidRPr="00A008DC">
              <w:t xml:space="preserve">. Heidelberg: Springer, </w:t>
            </w:r>
            <w:r>
              <w:t>2</w:t>
            </w:r>
            <w:r w:rsidRPr="00A008DC">
              <w:t>013, 359 s. ISBN 978-3-642-31572-5.</w:t>
            </w:r>
          </w:p>
          <w:p w:rsidR="000C04F9" w:rsidDel="00C12EDF" w:rsidRDefault="000C04F9" w:rsidP="000474BE">
            <w:pPr>
              <w:jc w:val="both"/>
              <w:rPr>
                <w:del w:id="564" w:author="Michal Pilík" w:date="2018-09-18T13:44:00Z"/>
              </w:rPr>
            </w:pPr>
            <w:del w:id="565" w:author="Michal Pilík" w:date="2018-09-18T13:44:00Z">
              <w:r w:rsidRPr="00302365" w:rsidDel="00C12EDF">
                <w:delText>MEYER, H</w:delText>
              </w:r>
              <w:r w:rsidDel="00C12EDF">
                <w:delText>.,</w:delText>
              </w:r>
              <w:r w:rsidRPr="00302365" w:rsidDel="00C12EDF">
                <w:delText xml:space="preserve"> FUCHS</w:delText>
              </w:r>
              <w:r w:rsidDel="00C12EDF">
                <w:delText>, F.,</w:delText>
              </w:r>
              <w:r w:rsidRPr="00302365" w:rsidDel="00C12EDF">
                <w:delText xml:space="preserve"> THIEL</w:delText>
              </w:r>
              <w:r w:rsidDel="00C12EDF">
                <w:delText>, K</w:delText>
              </w:r>
              <w:r w:rsidRPr="00302365" w:rsidDel="00C12EDF">
                <w:delText xml:space="preserve">. </w:delText>
              </w:r>
              <w:r w:rsidRPr="00417A44" w:rsidDel="00C12EDF">
                <w:rPr>
                  <w:i/>
                </w:rPr>
                <w:delText xml:space="preserve">Manufacturing execution systems: optimal design, planning, and deployment. </w:delText>
              </w:r>
              <w:r w:rsidRPr="00302365" w:rsidDel="00C12EDF">
                <w:delText>New York: McGraw-Hill, 2009, 248 s. ISBN 978-0-07-162383-4.</w:delText>
              </w:r>
            </w:del>
          </w:p>
          <w:p w:rsidR="000C04F9" w:rsidDel="00C12EDF" w:rsidRDefault="000C04F9" w:rsidP="000474BE">
            <w:pPr>
              <w:jc w:val="both"/>
              <w:rPr>
                <w:del w:id="566" w:author="Michal Pilík" w:date="2018-09-18T13:44:00Z"/>
              </w:rPr>
            </w:pPr>
            <w:r w:rsidRPr="00302365">
              <w:t>STADTLER, H</w:t>
            </w:r>
            <w:r>
              <w:t>.,</w:t>
            </w:r>
            <w:r w:rsidRPr="00302365">
              <w:t xml:space="preserve"> </w:t>
            </w:r>
            <w:r>
              <w:t>K</w:t>
            </w:r>
            <w:r w:rsidRPr="00302365">
              <w:t>ILGER</w:t>
            </w:r>
            <w:r>
              <w:t>, CH.,</w:t>
            </w:r>
            <w:r w:rsidRPr="00302365">
              <w:t xml:space="preserve"> MEYR</w:t>
            </w:r>
            <w:r>
              <w:t>, H</w:t>
            </w:r>
            <w:r w:rsidRPr="00302365">
              <w:t xml:space="preserve">. </w:t>
            </w:r>
            <w:r w:rsidRPr="00417A44">
              <w:rPr>
                <w:i/>
              </w:rPr>
              <w:t xml:space="preserve">Supply chain management and advanced planning: concepts, models, software, and case studies. </w:t>
            </w:r>
            <w:r w:rsidRPr="00302365">
              <w:t>5th edition. Heidelberg: Springer, 2015, 557</w:t>
            </w:r>
            <w:r>
              <w:t xml:space="preserve"> s</w:t>
            </w:r>
            <w:r w:rsidRPr="00302365">
              <w:t>. ISBN 978-3-642-55308-0.</w:t>
            </w:r>
          </w:p>
          <w:p w:rsidR="000C04F9" w:rsidDel="00C12EDF" w:rsidRDefault="000C04F9" w:rsidP="000474BE">
            <w:pPr>
              <w:jc w:val="both"/>
              <w:rPr>
                <w:del w:id="567" w:author="Michal Pilík" w:date="2018-09-18T13:44:00Z"/>
              </w:rPr>
            </w:pPr>
            <w:del w:id="568" w:author="Michal Pilík" w:date="2018-09-18T13:44:00Z">
              <w:r w:rsidRPr="003B393D" w:rsidDel="00C12EDF">
                <w:delText xml:space="preserve">TVRDÍKOVÁ, M. </w:delText>
              </w:r>
              <w:r w:rsidRPr="00417A44" w:rsidDel="00C12EDF">
                <w:rPr>
                  <w:i/>
                </w:rPr>
                <w:delText>Aplikace moderních informačních technologií v řízení firmy: nástroje ke zvyšování kvality informačních systémů</w:delText>
              </w:r>
              <w:r w:rsidRPr="003B393D" w:rsidDel="00C12EDF">
                <w:delText>. Praha: Grada, 2008, 173 s. ISBN 978-80-247-2728-8.</w:delText>
              </w:r>
            </w:del>
          </w:p>
          <w:p w:rsidR="000C04F9" w:rsidDel="00C12EDF" w:rsidRDefault="000C04F9" w:rsidP="000474BE">
            <w:pPr>
              <w:jc w:val="both"/>
              <w:rPr>
                <w:del w:id="569" w:author="Michal Pilík" w:date="2018-09-18T13:44:00Z"/>
              </w:rPr>
            </w:pPr>
            <w:del w:id="570" w:author="Michal Pilík" w:date="2018-09-18T13:44:00Z">
              <w:r w:rsidRPr="003B393D" w:rsidDel="00C12EDF">
                <w:delText xml:space="preserve">UČEŇ, P. </w:delText>
              </w:r>
              <w:r w:rsidRPr="00417A44" w:rsidDel="00C12EDF">
                <w:rPr>
                  <w:i/>
                </w:rPr>
                <w:delText>Metriky v informatice: jak objektivně zjistit přínosy informačního systému</w:delText>
              </w:r>
              <w:r w:rsidRPr="003B393D" w:rsidDel="00C12EDF">
                <w:delText>. Praha: Grada, 2001, 139 s. ISBN 8024700808.</w:delText>
              </w:r>
            </w:del>
          </w:p>
          <w:p w:rsidR="000C04F9" w:rsidRDefault="000C04F9" w:rsidP="000474BE">
            <w:pPr>
              <w:jc w:val="both"/>
            </w:pPr>
            <w:del w:id="571" w:author="Michal Pilík" w:date="2018-09-18T13:44:00Z">
              <w:r w:rsidRPr="003B393D" w:rsidDel="00C12EDF">
                <w:lastRenderedPageBreak/>
                <w:delText>VOŘÍŠEK, J</w:delText>
              </w:r>
              <w:r w:rsidDel="00C12EDF">
                <w:delText>.,</w:delText>
              </w:r>
              <w:r w:rsidRPr="003B393D" w:rsidDel="00C12EDF">
                <w:delText xml:space="preserve"> BASL</w:delText>
              </w:r>
              <w:r w:rsidDel="00C12EDF">
                <w:delText>, J</w:delText>
              </w:r>
              <w:r w:rsidRPr="003B393D" w:rsidDel="00C12EDF">
                <w:delText xml:space="preserve">. </w:delText>
              </w:r>
              <w:r w:rsidRPr="00417A44" w:rsidDel="00C12EDF">
                <w:rPr>
                  <w:i/>
                </w:rPr>
                <w:delText>Principy a modely řízení podnikové informatiky</w:delText>
              </w:r>
              <w:r w:rsidRPr="003B393D" w:rsidDel="00C12EDF">
                <w:delText xml:space="preserve">. </w:delText>
              </w:r>
              <w:r w:rsidDel="00C12EDF">
                <w:delText>Praha</w:delText>
              </w:r>
              <w:r w:rsidRPr="003B393D" w:rsidDel="00C12EDF">
                <w:delText>: Oeconomica, 2008, 446 s. ISBN 978-80-245-1440-6.</w:delText>
              </w:r>
            </w:del>
          </w:p>
        </w:tc>
      </w:tr>
      <w:tr w:rsidR="000C04F9" w:rsidTr="000474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C04F9" w:rsidRDefault="000C04F9" w:rsidP="000474BE">
            <w:pPr>
              <w:jc w:val="center"/>
              <w:rPr>
                <w:b/>
              </w:rPr>
            </w:pPr>
            <w:r>
              <w:rPr>
                <w:b/>
              </w:rPr>
              <w:lastRenderedPageBreak/>
              <w:t>Informace ke kombinované nebo distanční formě</w:t>
            </w:r>
          </w:p>
        </w:tc>
      </w:tr>
      <w:tr w:rsidR="000C04F9" w:rsidTr="000474BE">
        <w:tc>
          <w:tcPr>
            <w:tcW w:w="4787" w:type="dxa"/>
            <w:gridSpan w:val="3"/>
            <w:tcBorders>
              <w:top w:val="single" w:sz="2" w:space="0" w:color="auto"/>
            </w:tcBorders>
            <w:shd w:val="clear" w:color="auto" w:fill="F7CAAC"/>
          </w:tcPr>
          <w:p w:rsidR="000C04F9" w:rsidRDefault="000C04F9" w:rsidP="000474BE">
            <w:pPr>
              <w:jc w:val="both"/>
            </w:pPr>
            <w:r>
              <w:rPr>
                <w:b/>
              </w:rPr>
              <w:t>Rozsah konzultací (soustředění)</w:t>
            </w:r>
          </w:p>
        </w:tc>
        <w:tc>
          <w:tcPr>
            <w:tcW w:w="889" w:type="dxa"/>
            <w:tcBorders>
              <w:top w:val="single" w:sz="2" w:space="0" w:color="auto"/>
            </w:tcBorders>
          </w:tcPr>
          <w:p w:rsidR="000C04F9" w:rsidRDefault="000C04F9" w:rsidP="000474BE">
            <w:pPr>
              <w:jc w:val="both"/>
            </w:pPr>
            <w:r>
              <w:t>15</w:t>
            </w:r>
          </w:p>
        </w:tc>
        <w:tc>
          <w:tcPr>
            <w:tcW w:w="4179" w:type="dxa"/>
            <w:gridSpan w:val="4"/>
            <w:tcBorders>
              <w:top w:val="single" w:sz="2" w:space="0" w:color="auto"/>
            </w:tcBorders>
            <w:shd w:val="clear" w:color="auto" w:fill="F7CAAC"/>
          </w:tcPr>
          <w:p w:rsidR="000C04F9" w:rsidRDefault="000C04F9" w:rsidP="000474BE">
            <w:pPr>
              <w:jc w:val="both"/>
              <w:rPr>
                <w:b/>
              </w:rPr>
            </w:pPr>
            <w:r>
              <w:rPr>
                <w:b/>
              </w:rPr>
              <w:t xml:space="preserve">hodin </w:t>
            </w:r>
          </w:p>
        </w:tc>
      </w:tr>
      <w:tr w:rsidR="000C04F9" w:rsidTr="000474BE">
        <w:tc>
          <w:tcPr>
            <w:tcW w:w="9855" w:type="dxa"/>
            <w:gridSpan w:val="8"/>
            <w:shd w:val="clear" w:color="auto" w:fill="F7CAAC"/>
          </w:tcPr>
          <w:p w:rsidR="000C04F9" w:rsidRDefault="000C04F9" w:rsidP="000474BE">
            <w:pPr>
              <w:jc w:val="both"/>
              <w:rPr>
                <w:b/>
              </w:rPr>
            </w:pPr>
            <w:r>
              <w:rPr>
                <w:b/>
              </w:rPr>
              <w:t>Informace o způsobu kontaktu s vyučujícím</w:t>
            </w:r>
          </w:p>
        </w:tc>
      </w:tr>
      <w:tr w:rsidR="000C04F9" w:rsidTr="000474BE">
        <w:trPr>
          <w:trHeight w:val="640"/>
        </w:trPr>
        <w:tc>
          <w:tcPr>
            <w:tcW w:w="9855" w:type="dxa"/>
            <w:gridSpan w:val="8"/>
          </w:tcPr>
          <w:p w:rsidR="000C04F9" w:rsidRDefault="000C04F9" w:rsidP="000474BE">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4F3" w:rsidRDefault="006C54F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4F3" w:rsidTr="00C73909">
        <w:tc>
          <w:tcPr>
            <w:tcW w:w="9855" w:type="dxa"/>
            <w:gridSpan w:val="8"/>
            <w:tcBorders>
              <w:bottom w:val="double" w:sz="4" w:space="0" w:color="auto"/>
            </w:tcBorders>
            <w:shd w:val="clear" w:color="auto" w:fill="BDD6EE"/>
          </w:tcPr>
          <w:p w:rsidR="006C54F3" w:rsidRDefault="006C54F3" w:rsidP="00C73909">
            <w:pPr>
              <w:jc w:val="both"/>
              <w:rPr>
                <w:b/>
                <w:sz w:val="28"/>
              </w:rPr>
            </w:pPr>
            <w:r>
              <w:lastRenderedPageBreak/>
              <w:br w:type="page"/>
            </w:r>
            <w:r>
              <w:rPr>
                <w:b/>
                <w:sz w:val="28"/>
              </w:rPr>
              <w:t>B-III – Charakteristika studijního předmětu</w:t>
            </w:r>
          </w:p>
        </w:tc>
      </w:tr>
      <w:tr w:rsidR="006C54F3" w:rsidTr="00C73909">
        <w:tc>
          <w:tcPr>
            <w:tcW w:w="3086" w:type="dxa"/>
            <w:tcBorders>
              <w:top w:val="double" w:sz="4" w:space="0" w:color="auto"/>
            </w:tcBorders>
            <w:shd w:val="clear" w:color="auto" w:fill="F7CAAC"/>
          </w:tcPr>
          <w:p w:rsidR="006C54F3" w:rsidRDefault="006C54F3" w:rsidP="00C73909">
            <w:pPr>
              <w:jc w:val="both"/>
              <w:rPr>
                <w:b/>
              </w:rPr>
            </w:pPr>
            <w:r>
              <w:rPr>
                <w:b/>
              </w:rPr>
              <w:t>Název studijního předmětu</w:t>
            </w:r>
          </w:p>
        </w:tc>
        <w:tc>
          <w:tcPr>
            <w:tcW w:w="6769" w:type="dxa"/>
            <w:gridSpan w:val="7"/>
            <w:tcBorders>
              <w:top w:val="double" w:sz="4" w:space="0" w:color="auto"/>
            </w:tcBorders>
          </w:tcPr>
          <w:p w:rsidR="006C54F3" w:rsidRDefault="006C54F3" w:rsidP="00C73909">
            <w:pPr>
              <w:jc w:val="both"/>
            </w:pPr>
            <w:r w:rsidRPr="00F8272C">
              <w:t>Průmysl 4.0 - digitalizace výrobních procesů</w:t>
            </w:r>
          </w:p>
        </w:tc>
      </w:tr>
      <w:tr w:rsidR="006C54F3" w:rsidTr="00C73909">
        <w:tc>
          <w:tcPr>
            <w:tcW w:w="3086" w:type="dxa"/>
            <w:shd w:val="clear" w:color="auto" w:fill="F7CAAC"/>
          </w:tcPr>
          <w:p w:rsidR="006C54F3" w:rsidRDefault="006C54F3" w:rsidP="00C73909">
            <w:pPr>
              <w:jc w:val="both"/>
              <w:rPr>
                <w:b/>
              </w:rPr>
            </w:pPr>
            <w:r>
              <w:rPr>
                <w:b/>
              </w:rPr>
              <w:t>Typ předmětu</w:t>
            </w:r>
          </w:p>
        </w:tc>
        <w:tc>
          <w:tcPr>
            <w:tcW w:w="3406" w:type="dxa"/>
            <w:gridSpan w:val="4"/>
          </w:tcPr>
          <w:p w:rsidR="006C54F3" w:rsidRDefault="006C54F3" w:rsidP="00C73909">
            <w:pPr>
              <w:jc w:val="both"/>
            </w:pPr>
            <w:r>
              <w:t>povinný „ZT“</w:t>
            </w:r>
          </w:p>
        </w:tc>
        <w:tc>
          <w:tcPr>
            <w:tcW w:w="2695" w:type="dxa"/>
            <w:gridSpan w:val="2"/>
            <w:shd w:val="clear" w:color="auto" w:fill="F7CAAC"/>
          </w:tcPr>
          <w:p w:rsidR="006C54F3" w:rsidRDefault="006C54F3" w:rsidP="00C73909">
            <w:pPr>
              <w:jc w:val="both"/>
            </w:pPr>
            <w:r>
              <w:rPr>
                <w:b/>
              </w:rPr>
              <w:t>doporučený ročník / semestr</w:t>
            </w:r>
          </w:p>
        </w:tc>
        <w:tc>
          <w:tcPr>
            <w:tcW w:w="668" w:type="dxa"/>
          </w:tcPr>
          <w:p w:rsidR="006C54F3" w:rsidRDefault="006C54F3" w:rsidP="00C73909">
            <w:pPr>
              <w:jc w:val="both"/>
            </w:pPr>
            <w:r>
              <w:t>3/L</w:t>
            </w:r>
          </w:p>
        </w:tc>
      </w:tr>
      <w:tr w:rsidR="006C54F3" w:rsidTr="00C73909">
        <w:tc>
          <w:tcPr>
            <w:tcW w:w="3086" w:type="dxa"/>
            <w:shd w:val="clear" w:color="auto" w:fill="F7CAAC"/>
          </w:tcPr>
          <w:p w:rsidR="006C54F3" w:rsidRDefault="006C54F3" w:rsidP="00C73909">
            <w:pPr>
              <w:jc w:val="both"/>
              <w:rPr>
                <w:b/>
              </w:rPr>
            </w:pPr>
            <w:r>
              <w:rPr>
                <w:b/>
              </w:rPr>
              <w:t>Rozsah studijního předmětu</w:t>
            </w:r>
          </w:p>
        </w:tc>
        <w:tc>
          <w:tcPr>
            <w:tcW w:w="1701" w:type="dxa"/>
            <w:gridSpan w:val="2"/>
          </w:tcPr>
          <w:p w:rsidR="006C54F3" w:rsidRPr="00E17A40" w:rsidRDefault="00167B3E" w:rsidP="00C73909">
            <w:pPr>
              <w:jc w:val="both"/>
            </w:pPr>
            <w:r w:rsidRPr="00E17A40">
              <w:t>30s</w:t>
            </w:r>
          </w:p>
        </w:tc>
        <w:tc>
          <w:tcPr>
            <w:tcW w:w="889" w:type="dxa"/>
            <w:shd w:val="clear" w:color="auto" w:fill="F7CAAC"/>
          </w:tcPr>
          <w:p w:rsidR="006C54F3" w:rsidRPr="00E17A40" w:rsidRDefault="006C54F3" w:rsidP="00C73909">
            <w:pPr>
              <w:jc w:val="both"/>
              <w:rPr>
                <w:b/>
              </w:rPr>
            </w:pPr>
            <w:r w:rsidRPr="00E17A40">
              <w:rPr>
                <w:b/>
              </w:rPr>
              <w:t xml:space="preserve">hod. </w:t>
            </w:r>
          </w:p>
        </w:tc>
        <w:tc>
          <w:tcPr>
            <w:tcW w:w="816" w:type="dxa"/>
          </w:tcPr>
          <w:p w:rsidR="006C54F3" w:rsidRPr="00E17A40" w:rsidRDefault="00167B3E" w:rsidP="00C73909">
            <w:pPr>
              <w:jc w:val="both"/>
            </w:pPr>
            <w:r w:rsidRPr="00E17A40">
              <w:t>30</w:t>
            </w:r>
          </w:p>
        </w:tc>
        <w:tc>
          <w:tcPr>
            <w:tcW w:w="2156" w:type="dxa"/>
            <w:shd w:val="clear" w:color="auto" w:fill="F7CAAC"/>
          </w:tcPr>
          <w:p w:rsidR="006C54F3" w:rsidRPr="00E17A40" w:rsidRDefault="006C54F3" w:rsidP="00C73909">
            <w:pPr>
              <w:jc w:val="both"/>
              <w:rPr>
                <w:b/>
              </w:rPr>
            </w:pPr>
            <w:r w:rsidRPr="00E17A40">
              <w:rPr>
                <w:b/>
              </w:rPr>
              <w:t>kreditů</w:t>
            </w:r>
          </w:p>
        </w:tc>
        <w:tc>
          <w:tcPr>
            <w:tcW w:w="1207" w:type="dxa"/>
            <w:gridSpan w:val="2"/>
          </w:tcPr>
          <w:p w:rsidR="006C54F3" w:rsidRPr="00E17A40" w:rsidRDefault="006C54F3" w:rsidP="00C73909">
            <w:pPr>
              <w:jc w:val="both"/>
            </w:pPr>
            <w:r w:rsidRPr="00E17A40">
              <w:t>3</w:t>
            </w:r>
          </w:p>
        </w:tc>
      </w:tr>
      <w:tr w:rsidR="006C54F3" w:rsidTr="00C73909">
        <w:tc>
          <w:tcPr>
            <w:tcW w:w="3086" w:type="dxa"/>
            <w:shd w:val="clear" w:color="auto" w:fill="F7CAAC"/>
          </w:tcPr>
          <w:p w:rsidR="006C54F3" w:rsidRDefault="006C54F3" w:rsidP="00C73909">
            <w:pPr>
              <w:jc w:val="both"/>
              <w:rPr>
                <w:b/>
                <w:sz w:val="22"/>
              </w:rPr>
            </w:pPr>
            <w:r>
              <w:rPr>
                <w:b/>
              </w:rPr>
              <w:t>Prerekvizity, korekvizity, ekvivalence</w:t>
            </w:r>
          </w:p>
        </w:tc>
        <w:tc>
          <w:tcPr>
            <w:tcW w:w="6769" w:type="dxa"/>
            <w:gridSpan w:val="7"/>
          </w:tcPr>
          <w:p w:rsidR="006C54F3" w:rsidRPr="00E17A40"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Způsob ověření studijních výsledků</w:t>
            </w:r>
          </w:p>
        </w:tc>
        <w:tc>
          <w:tcPr>
            <w:tcW w:w="3406" w:type="dxa"/>
            <w:gridSpan w:val="4"/>
          </w:tcPr>
          <w:p w:rsidR="006C54F3" w:rsidRDefault="006C54F3" w:rsidP="00C73909">
            <w:pPr>
              <w:jc w:val="both"/>
            </w:pPr>
            <w:r>
              <w:t>klasifikovaný zápočet</w:t>
            </w:r>
          </w:p>
        </w:tc>
        <w:tc>
          <w:tcPr>
            <w:tcW w:w="2156" w:type="dxa"/>
            <w:shd w:val="clear" w:color="auto" w:fill="F7CAAC"/>
          </w:tcPr>
          <w:p w:rsidR="006C54F3" w:rsidRDefault="006C54F3" w:rsidP="00C73909">
            <w:pPr>
              <w:jc w:val="both"/>
              <w:rPr>
                <w:b/>
              </w:rPr>
            </w:pPr>
            <w:r>
              <w:rPr>
                <w:b/>
              </w:rPr>
              <w:t>Forma výuky</w:t>
            </w:r>
          </w:p>
        </w:tc>
        <w:tc>
          <w:tcPr>
            <w:tcW w:w="1207" w:type="dxa"/>
            <w:gridSpan w:val="2"/>
          </w:tcPr>
          <w:p w:rsidR="006C54F3" w:rsidRDefault="006C54F3" w:rsidP="00C73909">
            <w:pPr>
              <w:jc w:val="both"/>
            </w:pPr>
            <w:r>
              <w:t>seminář</w:t>
            </w:r>
          </w:p>
        </w:tc>
      </w:tr>
      <w:tr w:rsidR="006C54F3" w:rsidTr="00C73909">
        <w:tc>
          <w:tcPr>
            <w:tcW w:w="3086" w:type="dxa"/>
            <w:shd w:val="clear" w:color="auto" w:fill="F7CAAC"/>
          </w:tcPr>
          <w:p w:rsidR="006C54F3" w:rsidRDefault="006C54F3" w:rsidP="00C73909">
            <w:pPr>
              <w:jc w:val="both"/>
              <w:rPr>
                <w:b/>
              </w:rPr>
            </w:pPr>
            <w:r>
              <w:rPr>
                <w:b/>
              </w:rPr>
              <w:t>Forma způsobu ověření studijních výsledků a další požadavky na studenta</w:t>
            </w:r>
          </w:p>
        </w:tc>
        <w:tc>
          <w:tcPr>
            <w:tcW w:w="6769" w:type="dxa"/>
            <w:gridSpan w:val="7"/>
            <w:tcBorders>
              <w:bottom w:val="nil"/>
            </w:tcBorders>
          </w:tcPr>
          <w:p w:rsidR="006C54F3" w:rsidRDefault="006C54F3" w:rsidP="00C73909">
            <w:pPr>
              <w:jc w:val="both"/>
            </w:pPr>
            <w:r>
              <w:t>Způsob zakončení předmětu – klasifikovaný zápočet</w:t>
            </w:r>
          </w:p>
          <w:p w:rsidR="006C54F3" w:rsidRDefault="008F4558" w:rsidP="008F4558">
            <w:pPr>
              <w:jc w:val="both"/>
            </w:pPr>
            <w:r w:rsidRPr="00E2695E">
              <w:t xml:space="preserve">Požadavky k udělení </w:t>
            </w:r>
            <w:r>
              <w:t xml:space="preserve">klasifikovaného </w:t>
            </w:r>
            <w:r w:rsidRPr="00E2695E">
              <w:t>zápočtu:</w:t>
            </w:r>
            <w:r>
              <w:t xml:space="preserve"> </w:t>
            </w:r>
            <w:r w:rsidR="006C54F3">
              <w:t>písemná a ústní forma zkoušky</w:t>
            </w:r>
            <w:r>
              <w:t xml:space="preserve">; </w:t>
            </w:r>
            <w:r w:rsidR="006C54F3">
              <w:t>úspěšné zvládnutí seminární práce</w:t>
            </w:r>
            <w:r>
              <w:t>.</w:t>
            </w:r>
          </w:p>
        </w:tc>
      </w:tr>
      <w:tr w:rsidR="006C54F3" w:rsidTr="00C73909">
        <w:trPr>
          <w:trHeight w:val="109"/>
        </w:trPr>
        <w:tc>
          <w:tcPr>
            <w:tcW w:w="9855" w:type="dxa"/>
            <w:gridSpan w:val="8"/>
            <w:tcBorders>
              <w:top w:val="nil"/>
            </w:tcBorders>
          </w:tcPr>
          <w:p w:rsidR="006C54F3" w:rsidRDefault="006C54F3" w:rsidP="00C73909">
            <w:pPr>
              <w:jc w:val="both"/>
            </w:pPr>
          </w:p>
        </w:tc>
      </w:tr>
      <w:tr w:rsidR="006C54F3" w:rsidTr="00C73909">
        <w:trPr>
          <w:trHeight w:val="197"/>
        </w:trPr>
        <w:tc>
          <w:tcPr>
            <w:tcW w:w="3086" w:type="dxa"/>
            <w:tcBorders>
              <w:top w:val="nil"/>
            </w:tcBorders>
            <w:shd w:val="clear" w:color="auto" w:fill="F7CAAC"/>
          </w:tcPr>
          <w:p w:rsidR="006C54F3" w:rsidRDefault="006C54F3" w:rsidP="00C73909">
            <w:pPr>
              <w:jc w:val="both"/>
              <w:rPr>
                <w:b/>
              </w:rPr>
            </w:pPr>
            <w:r>
              <w:rPr>
                <w:b/>
              </w:rPr>
              <w:t>Garant předmětu</w:t>
            </w:r>
          </w:p>
        </w:tc>
        <w:tc>
          <w:tcPr>
            <w:tcW w:w="6769" w:type="dxa"/>
            <w:gridSpan w:val="7"/>
            <w:tcBorders>
              <w:top w:val="nil"/>
            </w:tcBorders>
          </w:tcPr>
          <w:p w:rsidR="006C54F3" w:rsidRDefault="006C54F3" w:rsidP="00B1417E">
            <w:pPr>
              <w:jc w:val="both"/>
            </w:pPr>
            <w:r w:rsidRPr="00F8272C">
              <w:t>prof. Ing. Felicita Chromjaková, PhD.</w:t>
            </w:r>
          </w:p>
        </w:tc>
      </w:tr>
      <w:tr w:rsidR="006C54F3" w:rsidTr="00C73909">
        <w:trPr>
          <w:trHeight w:val="243"/>
        </w:trPr>
        <w:tc>
          <w:tcPr>
            <w:tcW w:w="3086" w:type="dxa"/>
            <w:tcBorders>
              <w:top w:val="nil"/>
            </w:tcBorders>
            <w:shd w:val="clear" w:color="auto" w:fill="F7CAAC"/>
          </w:tcPr>
          <w:p w:rsidR="006C54F3" w:rsidRDefault="006C54F3" w:rsidP="00C73909">
            <w:pPr>
              <w:jc w:val="both"/>
              <w:rPr>
                <w:b/>
              </w:rPr>
            </w:pPr>
            <w:r>
              <w:rPr>
                <w:b/>
              </w:rPr>
              <w:t>Zapojení garanta do výuky předmětu</w:t>
            </w:r>
          </w:p>
        </w:tc>
        <w:tc>
          <w:tcPr>
            <w:tcW w:w="6769" w:type="dxa"/>
            <w:gridSpan w:val="7"/>
            <w:tcBorders>
              <w:top w:val="nil"/>
            </w:tcBorders>
          </w:tcPr>
          <w:p w:rsidR="006C54F3" w:rsidRDefault="000C04F9" w:rsidP="000C04F9">
            <w:pPr>
              <w:jc w:val="both"/>
            </w:pPr>
            <w:r w:rsidRPr="00913988">
              <w:t xml:space="preserve">Garant se podílí na </w:t>
            </w:r>
            <w:r w:rsidR="006D4A6A">
              <w:t>seminářích v rozsahu 6</w:t>
            </w:r>
            <w:r>
              <w:t>0 % a</w:t>
            </w:r>
            <w:r w:rsidRPr="00913988">
              <w:t xml:space="preserve"> dále stanovuje koncepci </w:t>
            </w:r>
            <w:r>
              <w:t>seminářů</w:t>
            </w:r>
            <w:r w:rsidRPr="00913988">
              <w:t>.</w:t>
            </w:r>
          </w:p>
        </w:tc>
      </w:tr>
      <w:tr w:rsidR="006C54F3" w:rsidTr="00C73909">
        <w:tc>
          <w:tcPr>
            <w:tcW w:w="3086" w:type="dxa"/>
            <w:shd w:val="clear" w:color="auto" w:fill="F7CAAC"/>
          </w:tcPr>
          <w:p w:rsidR="006C54F3" w:rsidRDefault="006C54F3" w:rsidP="00C73909">
            <w:pPr>
              <w:jc w:val="both"/>
              <w:rPr>
                <w:b/>
              </w:rPr>
            </w:pPr>
            <w:r>
              <w:rPr>
                <w:b/>
              </w:rPr>
              <w:t>Vyučující</w:t>
            </w:r>
          </w:p>
        </w:tc>
        <w:tc>
          <w:tcPr>
            <w:tcW w:w="6769" w:type="dxa"/>
            <w:gridSpan w:val="7"/>
            <w:tcBorders>
              <w:bottom w:val="nil"/>
            </w:tcBorders>
          </w:tcPr>
          <w:p w:rsidR="006C54F3" w:rsidRDefault="006C54F3" w:rsidP="00B1417E">
            <w:pPr>
              <w:jc w:val="both"/>
            </w:pPr>
            <w:r w:rsidRPr="00F8272C">
              <w:t>prof. Ing. Felicita Chromjaková, PhD.</w:t>
            </w:r>
            <w:r>
              <w:t xml:space="preserve"> – </w:t>
            </w:r>
            <w:r w:rsidR="000C04F9">
              <w:t>seminář</w:t>
            </w:r>
            <w:r w:rsidR="006D4A6A">
              <w:t xml:space="preserve"> (6</w:t>
            </w:r>
            <w:r>
              <w:t>0%)</w:t>
            </w:r>
            <w:r w:rsidR="006D4A6A">
              <w:t>; Ing. Veronika Vavrušová – přednášky (40%) – ext.</w:t>
            </w:r>
          </w:p>
        </w:tc>
      </w:tr>
      <w:tr w:rsidR="006C54F3" w:rsidTr="00C73909">
        <w:trPr>
          <w:trHeight w:val="54"/>
        </w:trPr>
        <w:tc>
          <w:tcPr>
            <w:tcW w:w="9855" w:type="dxa"/>
            <w:gridSpan w:val="8"/>
            <w:tcBorders>
              <w:top w:val="nil"/>
            </w:tcBorders>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Stručná anotace předmětu</w:t>
            </w:r>
          </w:p>
        </w:tc>
        <w:tc>
          <w:tcPr>
            <w:tcW w:w="6769" w:type="dxa"/>
            <w:gridSpan w:val="7"/>
            <w:tcBorders>
              <w:bottom w:val="nil"/>
            </w:tcBorders>
          </w:tcPr>
          <w:p w:rsidR="006C54F3" w:rsidRDefault="006C54F3" w:rsidP="00C73909">
            <w:pPr>
              <w:jc w:val="both"/>
            </w:pPr>
          </w:p>
        </w:tc>
      </w:tr>
      <w:tr w:rsidR="006C54F3" w:rsidTr="00C73909">
        <w:trPr>
          <w:trHeight w:val="1706"/>
        </w:trPr>
        <w:tc>
          <w:tcPr>
            <w:tcW w:w="9855" w:type="dxa"/>
            <w:gridSpan w:val="8"/>
            <w:tcBorders>
              <w:top w:val="nil"/>
              <w:bottom w:val="single" w:sz="12" w:space="0" w:color="auto"/>
            </w:tcBorders>
          </w:tcPr>
          <w:p w:rsidR="006C54F3" w:rsidRDefault="006C54F3" w:rsidP="00C73909">
            <w:pPr>
              <w:jc w:val="both"/>
            </w:pPr>
            <w:r w:rsidRPr="007D6A23">
              <w:t>Základem</w:t>
            </w:r>
            <w:r>
              <w:t xml:space="preserve"> výuky</w:t>
            </w:r>
            <w:r w:rsidRPr="007D6A23">
              <w:t xml:space="preserve"> je vymezení definice konceptu Průmysl 4.0 pro účely projektování výrobních systémů</w:t>
            </w:r>
            <w:r>
              <w:t>, orientace studentů na problematiku automatizace a digitalizace výrobních procesů. Nezbytnou součástí předmětu je vysvětlení principů interoperability, virtualizace, organizace a řízení digitalizovaného výrobního systému, projektování a řízení digitalizovaných dat a technologií v průmyslovém podniku, modularity výrobních smart procesů a produktů, využívaných v průmyslových firmách. Cílem předmětu je dále poukázat na změnu obsahu práce na pozicích průmyslového inženýra, procesního manažera, mistra, výrobních týmů. Součástí výuky jsou i aktuální informace o nejnovějších vývojových trendech v oblasti vývoje a implementace konceptu INDUSTRY 4.0.</w:t>
            </w:r>
          </w:p>
          <w:p w:rsidR="006C54F3" w:rsidRDefault="006C54F3" w:rsidP="00C73909">
            <w:pPr>
              <w:jc w:val="both"/>
            </w:pPr>
            <w:r>
              <w:t>Obsah:</w:t>
            </w:r>
          </w:p>
          <w:p w:rsidR="006C54F3" w:rsidRDefault="006C54F3" w:rsidP="00693D56">
            <w:pPr>
              <w:pStyle w:val="Odstavecseseznamem"/>
              <w:numPr>
                <w:ilvl w:val="0"/>
                <w:numId w:val="38"/>
              </w:numPr>
              <w:ind w:left="247" w:hanging="247"/>
              <w:jc w:val="both"/>
            </w:pPr>
            <w:r>
              <w:t>Podstata pojmu Průmysl 4.0, klíčové charakteristiky digitalizace a automatizace průmyslových firem a procesů</w:t>
            </w:r>
          </w:p>
          <w:p w:rsidR="006C54F3" w:rsidRDefault="006C54F3" w:rsidP="00693D56">
            <w:pPr>
              <w:pStyle w:val="Odstavecseseznamem"/>
              <w:numPr>
                <w:ilvl w:val="0"/>
                <w:numId w:val="38"/>
              </w:numPr>
              <w:ind w:left="247" w:hanging="247"/>
              <w:jc w:val="both"/>
            </w:pPr>
            <w:r>
              <w:t>Podstata projektování výrobních procesů pro Průmysl 4.0</w:t>
            </w:r>
          </w:p>
          <w:p w:rsidR="006C54F3" w:rsidRDefault="006C54F3" w:rsidP="00693D56">
            <w:pPr>
              <w:pStyle w:val="Odstavecseseznamem"/>
              <w:numPr>
                <w:ilvl w:val="0"/>
                <w:numId w:val="38"/>
              </w:numPr>
              <w:ind w:left="247" w:hanging="247"/>
              <w:jc w:val="both"/>
            </w:pPr>
            <w:r>
              <w:t>Stabilizace podnikových procesů</w:t>
            </w:r>
          </w:p>
          <w:p w:rsidR="006C54F3" w:rsidRDefault="006C54F3" w:rsidP="00693D56">
            <w:pPr>
              <w:pStyle w:val="Odstavecseseznamem"/>
              <w:numPr>
                <w:ilvl w:val="0"/>
                <w:numId w:val="38"/>
              </w:numPr>
              <w:ind w:left="247" w:hanging="247"/>
              <w:jc w:val="both"/>
            </w:pPr>
            <w:r>
              <w:t>Koncepty projektování výrobních procesů pro Průmysl 4.0</w:t>
            </w:r>
          </w:p>
          <w:p w:rsidR="006C54F3" w:rsidRDefault="006C54F3" w:rsidP="00693D56">
            <w:pPr>
              <w:pStyle w:val="Odstavecseseznamem"/>
              <w:numPr>
                <w:ilvl w:val="0"/>
                <w:numId w:val="38"/>
              </w:numPr>
              <w:ind w:left="247" w:hanging="247"/>
              <w:jc w:val="both"/>
            </w:pPr>
            <w:r>
              <w:t>Modulární systémy smart technologií</w:t>
            </w:r>
          </w:p>
          <w:p w:rsidR="006C54F3" w:rsidRDefault="006C54F3" w:rsidP="00693D56">
            <w:pPr>
              <w:pStyle w:val="Odstavecseseznamem"/>
              <w:numPr>
                <w:ilvl w:val="0"/>
                <w:numId w:val="38"/>
              </w:numPr>
              <w:ind w:left="247" w:hanging="247"/>
              <w:jc w:val="both"/>
            </w:pPr>
            <w:r>
              <w:t>Organizačně-manažerské výrobní procesy</w:t>
            </w:r>
          </w:p>
          <w:p w:rsidR="006C54F3" w:rsidRDefault="006C54F3" w:rsidP="00693D56">
            <w:pPr>
              <w:pStyle w:val="Odstavecseseznamem"/>
              <w:numPr>
                <w:ilvl w:val="0"/>
                <w:numId w:val="38"/>
              </w:numPr>
              <w:ind w:left="247" w:hanging="247"/>
              <w:jc w:val="both"/>
            </w:pPr>
            <w:r>
              <w:t>Zdrojové projektování výrobního procesu v prostředí Průmyslu 4.0</w:t>
            </w:r>
          </w:p>
          <w:p w:rsidR="006C54F3" w:rsidRDefault="006C54F3" w:rsidP="00693D56">
            <w:pPr>
              <w:pStyle w:val="Odstavecseseznamem"/>
              <w:numPr>
                <w:ilvl w:val="0"/>
                <w:numId w:val="38"/>
              </w:numPr>
              <w:ind w:left="247" w:hanging="247"/>
              <w:jc w:val="both"/>
            </w:pPr>
            <w:r>
              <w:t>Procesní přístup k nastavení a optimalizaci digitalizovaných procesů</w:t>
            </w:r>
          </w:p>
          <w:p w:rsidR="006C54F3" w:rsidRDefault="006C54F3" w:rsidP="00693D56">
            <w:pPr>
              <w:pStyle w:val="Odstavecseseznamem"/>
              <w:numPr>
                <w:ilvl w:val="0"/>
                <w:numId w:val="38"/>
              </w:numPr>
              <w:ind w:left="247" w:hanging="247"/>
              <w:jc w:val="both"/>
            </w:pPr>
            <w:r>
              <w:t>Kontinuální zlepšování v oblasti automatizovaných a digitalizovaných procesů</w:t>
            </w:r>
          </w:p>
          <w:p w:rsidR="006C54F3" w:rsidRPr="007D6A23" w:rsidRDefault="006C54F3" w:rsidP="00693D56">
            <w:pPr>
              <w:pStyle w:val="Odstavecseseznamem"/>
              <w:numPr>
                <w:ilvl w:val="0"/>
                <w:numId w:val="38"/>
              </w:numPr>
              <w:ind w:left="247" w:hanging="247"/>
              <w:jc w:val="both"/>
            </w:pPr>
            <w:r>
              <w:t>Vývojové trendy v oblasti Průmyslu 4.0</w:t>
            </w:r>
          </w:p>
        </w:tc>
      </w:tr>
      <w:tr w:rsidR="006C54F3" w:rsidTr="00C73909">
        <w:trPr>
          <w:trHeight w:val="265"/>
        </w:trPr>
        <w:tc>
          <w:tcPr>
            <w:tcW w:w="3653" w:type="dxa"/>
            <w:gridSpan w:val="2"/>
            <w:tcBorders>
              <w:top w:val="nil"/>
            </w:tcBorders>
            <w:shd w:val="clear" w:color="auto" w:fill="F7CAAC"/>
          </w:tcPr>
          <w:p w:rsidR="006C54F3" w:rsidRDefault="006C54F3" w:rsidP="00C73909">
            <w:pPr>
              <w:jc w:val="both"/>
            </w:pPr>
            <w:r>
              <w:rPr>
                <w:b/>
              </w:rPr>
              <w:t>Studijní literatura a studijní pomůcky</w:t>
            </w:r>
          </w:p>
        </w:tc>
        <w:tc>
          <w:tcPr>
            <w:tcW w:w="6202" w:type="dxa"/>
            <w:gridSpan w:val="6"/>
            <w:tcBorders>
              <w:top w:val="nil"/>
              <w:bottom w:val="nil"/>
            </w:tcBorders>
          </w:tcPr>
          <w:p w:rsidR="006C54F3" w:rsidRDefault="006C54F3" w:rsidP="00C73909">
            <w:pPr>
              <w:jc w:val="both"/>
            </w:pPr>
          </w:p>
        </w:tc>
      </w:tr>
      <w:tr w:rsidR="006C54F3" w:rsidTr="00C73909">
        <w:trPr>
          <w:trHeight w:val="1497"/>
        </w:trPr>
        <w:tc>
          <w:tcPr>
            <w:tcW w:w="9855" w:type="dxa"/>
            <w:gridSpan w:val="8"/>
            <w:tcBorders>
              <w:top w:val="nil"/>
            </w:tcBorders>
          </w:tcPr>
          <w:p w:rsidR="006C54F3" w:rsidRPr="00897B62" w:rsidRDefault="006C54F3" w:rsidP="00C73909">
            <w:pPr>
              <w:jc w:val="both"/>
              <w:rPr>
                <w:b/>
              </w:rPr>
            </w:pPr>
            <w:r w:rsidRPr="00897B62">
              <w:rPr>
                <w:b/>
              </w:rPr>
              <w:t>Povinná literatura</w:t>
            </w:r>
          </w:p>
          <w:p w:rsidR="006D4A6A" w:rsidRDefault="006D4A6A" w:rsidP="006D4A6A">
            <w:pPr>
              <w:jc w:val="both"/>
            </w:pPr>
            <w:r w:rsidRPr="008743EF">
              <w:t>BARTODZIEJ, C</w:t>
            </w:r>
            <w:r>
              <w:t>H.</w:t>
            </w:r>
            <w:r w:rsidRPr="008743EF">
              <w:t xml:space="preserve"> J. </w:t>
            </w:r>
            <w:r w:rsidRPr="008743EF">
              <w:rPr>
                <w:i/>
              </w:rPr>
              <w:t xml:space="preserve">The concept industry 4.0: an empirical analysis of technologies and applications in production logistics. </w:t>
            </w:r>
            <w:r w:rsidRPr="008743EF">
              <w:t>Wiesbaden: Springer Gabler, 2017, 150</w:t>
            </w:r>
            <w:r>
              <w:t xml:space="preserve"> p</w:t>
            </w:r>
            <w:r w:rsidRPr="008743EF">
              <w:t>. ISBN 978-3-658-16501-7.</w:t>
            </w:r>
          </w:p>
          <w:p w:rsidR="006D4A6A" w:rsidRDefault="006D4A6A" w:rsidP="006D4A6A">
            <w:pPr>
              <w:jc w:val="both"/>
            </w:pPr>
            <w:r>
              <w:t xml:space="preserve">CHROMJAKOVÁ, F. </w:t>
            </w:r>
            <w:r w:rsidRPr="00C76820">
              <w:rPr>
                <w:i/>
              </w:rPr>
              <w:t>Průmyslové inženýrství – Trendy zvyšování výkonnosti štíhlým řízením procesů</w:t>
            </w:r>
            <w:r>
              <w:t>. Žilina: GEORG, 2013, 116 s. ISBN 978-80-8154-058-5.</w:t>
            </w:r>
          </w:p>
          <w:p w:rsidR="006C54F3" w:rsidRDefault="006C54F3" w:rsidP="00C73909">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w:t>
            </w:r>
          </w:p>
          <w:p w:rsidR="006C54F3" w:rsidRPr="00897B62" w:rsidRDefault="006C54F3" w:rsidP="00C73909">
            <w:pPr>
              <w:rPr>
                <w:b/>
              </w:rPr>
            </w:pPr>
            <w:r w:rsidRPr="00897B62">
              <w:rPr>
                <w:b/>
              </w:rPr>
              <w:t>Doporučená literatura</w:t>
            </w:r>
          </w:p>
          <w:p w:rsidR="006C54F3" w:rsidRDefault="006C54F3" w:rsidP="00C73909">
            <w:pPr>
              <w:jc w:val="both"/>
            </w:pPr>
            <w:r>
              <w:t xml:space="preserve">USTUNDAG, A., CEVIKCAN, E. </w:t>
            </w:r>
            <w:r w:rsidRPr="008743EF">
              <w:rPr>
                <w:i/>
              </w:rPr>
              <w:t>Industry 4.0: Managing The Digital Transformation</w:t>
            </w:r>
            <w:r>
              <w:t>. Cham: Springer Verlag 2018, 286 p. ISBN 978-3-319-57870-5.</w:t>
            </w:r>
          </w:p>
          <w:p w:rsidR="006C54F3" w:rsidRDefault="006C54F3" w:rsidP="00C73909">
            <w:r>
              <w:t xml:space="preserve">Programovatelné LEGO simulační tréninkové hry, software AutoCAD, Plant Simulation, Tecnomatix </w:t>
            </w:r>
          </w:p>
        </w:tc>
      </w:tr>
      <w:tr w:rsidR="006C54F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4F3" w:rsidRDefault="006C54F3" w:rsidP="00C73909">
            <w:pPr>
              <w:jc w:val="center"/>
              <w:rPr>
                <w:b/>
              </w:rPr>
            </w:pPr>
            <w:r>
              <w:rPr>
                <w:b/>
              </w:rPr>
              <w:t>Informace ke kombinované nebo distanční formě</w:t>
            </w:r>
          </w:p>
        </w:tc>
      </w:tr>
      <w:tr w:rsidR="006C54F3" w:rsidTr="00C73909">
        <w:tc>
          <w:tcPr>
            <w:tcW w:w="4787" w:type="dxa"/>
            <w:gridSpan w:val="3"/>
            <w:tcBorders>
              <w:top w:val="single" w:sz="2" w:space="0" w:color="auto"/>
            </w:tcBorders>
            <w:shd w:val="clear" w:color="auto" w:fill="F7CAAC"/>
          </w:tcPr>
          <w:p w:rsidR="006C54F3" w:rsidRDefault="006C54F3" w:rsidP="00C73909">
            <w:pPr>
              <w:jc w:val="both"/>
            </w:pPr>
            <w:r>
              <w:rPr>
                <w:b/>
              </w:rPr>
              <w:t>Rozsah konzultací (soustředění)</w:t>
            </w:r>
          </w:p>
        </w:tc>
        <w:tc>
          <w:tcPr>
            <w:tcW w:w="889" w:type="dxa"/>
            <w:tcBorders>
              <w:top w:val="single" w:sz="2" w:space="0" w:color="auto"/>
            </w:tcBorders>
          </w:tcPr>
          <w:p w:rsidR="006C54F3" w:rsidRDefault="006C54F3" w:rsidP="00C73909">
            <w:pPr>
              <w:jc w:val="both"/>
            </w:pPr>
            <w:r>
              <w:t>10</w:t>
            </w:r>
          </w:p>
        </w:tc>
        <w:tc>
          <w:tcPr>
            <w:tcW w:w="4179" w:type="dxa"/>
            <w:gridSpan w:val="4"/>
            <w:tcBorders>
              <w:top w:val="single" w:sz="2" w:space="0" w:color="auto"/>
            </w:tcBorders>
            <w:shd w:val="clear" w:color="auto" w:fill="F7CAAC"/>
          </w:tcPr>
          <w:p w:rsidR="006C54F3" w:rsidRDefault="006C54F3" w:rsidP="00C73909">
            <w:pPr>
              <w:jc w:val="both"/>
              <w:rPr>
                <w:b/>
              </w:rPr>
            </w:pPr>
            <w:r>
              <w:rPr>
                <w:b/>
              </w:rPr>
              <w:t xml:space="preserve">hodin </w:t>
            </w:r>
          </w:p>
        </w:tc>
      </w:tr>
      <w:tr w:rsidR="006C54F3" w:rsidTr="00C73909">
        <w:tc>
          <w:tcPr>
            <w:tcW w:w="9855" w:type="dxa"/>
            <w:gridSpan w:val="8"/>
            <w:shd w:val="clear" w:color="auto" w:fill="F7CAAC"/>
          </w:tcPr>
          <w:p w:rsidR="006C54F3" w:rsidRDefault="006C54F3" w:rsidP="00C73909">
            <w:pPr>
              <w:jc w:val="both"/>
              <w:rPr>
                <w:b/>
              </w:rPr>
            </w:pPr>
            <w:r>
              <w:rPr>
                <w:b/>
              </w:rPr>
              <w:t>Informace o způsobu kontaktu s vyučujícím</w:t>
            </w:r>
          </w:p>
        </w:tc>
      </w:tr>
      <w:tr w:rsidR="006C54F3" w:rsidTr="00C73909">
        <w:trPr>
          <w:trHeight w:val="511"/>
        </w:trPr>
        <w:tc>
          <w:tcPr>
            <w:tcW w:w="9855" w:type="dxa"/>
            <w:gridSpan w:val="8"/>
          </w:tcPr>
          <w:p w:rsidR="006C54F3" w:rsidRDefault="000A4A1E"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54F3" w:rsidRDefault="006C54F3"/>
    <w:p w:rsidR="006C54F3" w:rsidRDefault="006C54F3"/>
    <w:p w:rsidR="006C54F3" w:rsidRDefault="006C54F3"/>
    <w:p w:rsidR="006C54F3" w:rsidRDefault="006C54F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54F3" w:rsidTr="00C73909">
        <w:tc>
          <w:tcPr>
            <w:tcW w:w="9855" w:type="dxa"/>
            <w:gridSpan w:val="8"/>
            <w:tcBorders>
              <w:bottom w:val="double" w:sz="4" w:space="0" w:color="auto"/>
            </w:tcBorders>
            <w:shd w:val="clear" w:color="auto" w:fill="BDD6EE"/>
          </w:tcPr>
          <w:p w:rsidR="006C54F3" w:rsidRDefault="006C54F3" w:rsidP="00C73909">
            <w:pPr>
              <w:jc w:val="both"/>
              <w:rPr>
                <w:b/>
                <w:sz w:val="28"/>
              </w:rPr>
            </w:pPr>
            <w:r>
              <w:lastRenderedPageBreak/>
              <w:br w:type="page"/>
            </w:r>
            <w:r>
              <w:rPr>
                <w:b/>
                <w:sz w:val="28"/>
              </w:rPr>
              <w:t>B-III – Charakteristika studijního předmětu</w:t>
            </w:r>
          </w:p>
        </w:tc>
      </w:tr>
      <w:tr w:rsidR="006C54F3" w:rsidTr="00C73909">
        <w:tc>
          <w:tcPr>
            <w:tcW w:w="3086" w:type="dxa"/>
            <w:tcBorders>
              <w:top w:val="double" w:sz="4" w:space="0" w:color="auto"/>
            </w:tcBorders>
            <w:shd w:val="clear" w:color="auto" w:fill="F7CAAC"/>
          </w:tcPr>
          <w:p w:rsidR="006C54F3" w:rsidRDefault="006C54F3" w:rsidP="00C73909">
            <w:pPr>
              <w:jc w:val="both"/>
              <w:rPr>
                <w:b/>
              </w:rPr>
            </w:pPr>
            <w:r>
              <w:rPr>
                <w:b/>
              </w:rPr>
              <w:t>Název studijního předmětu</w:t>
            </w:r>
          </w:p>
        </w:tc>
        <w:tc>
          <w:tcPr>
            <w:tcW w:w="6769" w:type="dxa"/>
            <w:gridSpan w:val="7"/>
            <w:tcBorders>
              <w:top w:val="double" w:sz="4" w:space="0" w:color="auto"/>
            </w:tcBorders>
          </w:tcPr>
          <w:p w:rsidR="006C54F3" w:rsidRDefault="006C54F3" w:rsidP="00C73909">
            <w:pPr>
              <w:jc w:val="both"/>
            </w:pPr>
            <w:r w:rsidRPr="00A43B4E">
              <w:t>Právo pro ekonomy</w:t>
            </w:r>
          </w:p>
        </w:tc>
      </w:tr>
      <w:tr w:rsidR="006C54F3" w:rsidTr="00E17A40">
        <w:trPr>
          <w:trHeight w:val="107"/>
        </w:trPr>
        <w:tc>
          <w:tcPr>
            <w:tcW w:w="3086" w:type="dxa"/>
            <w:shd w:val="clear" w:color="auto" w:fill="F7CAAC"/>
          </w:tcPr>
          <w:p w:rsidR="006C54F3" w:rsidRDefault="006C54F3" w:rsidP="00C73909">
            <w:pPr>
              <w:jc w:val="both"/>
              <w:rPr>
                <w:b/>
              </w:rPr>
            </w:pPr>
            <w:r>
              <w:rPr>
                <w:b/>
              </w:rPr>
              <w:t>Typ předmětu</w:t>
            </w:r>
          </w:p>
        </w:tc>
        <w:tc>
          <w:tcPr>
            <w:tcW w:w="3406" w:type="dxa"/>
            <w:gridSpan w:val="4"/>
          </w:tcPr>
          <w:p w:rsidR="006C54F3" w:rsidRDefault="00783382" w:rsidP="00C73909">
            <w:pPr>
              <w:jc w:val="both"/>
            </w:pPr>
            <w:r>
              <w:t>povinný „P</w:t>
            </w:r>
            <w:r w:rsidR="006C54F3">
              <w:t>“</w:t>
            </w:r>
          </w:p>
        </w:tc>
        <w:tc>
          <w:tcPr>
            <w:tcW w:w="2695" w:type="dxa"/>
            <w:gridSpan w:val="2"/>
            <w:shd w:val="clear" w:color="auto" w:fill="F7CAAC"/>
          </w:tcPr>
          <w:p w:rsidR="006C54F3" w:rsidRDefault="006C54F3" w:rsidP="00C73909">
            <w:pPr>
              <w:jc w:val="both"/>
            </w:pPr>
            <w:r>
              <w:rPr>
                <w:b/>
              </w:rPr>
              <w:t>doporučený ročník / semestr</w:t>
            </w:r>
          </w:p>
        </w:tc>
        <w:tc>
          <w:tcPr>
            <w:tcW w:w="668" w:type="dxa"/>
          </w:tcPr>
          <w:p w:rsidR="006C54F3" w:rsidRDefault="006C54F3" w:rsidP="00C73909">
            <w:pPr>
              <w:jc w:val="both"/>
            </w:pPr>
            <w:r>
              <w:t>3/L</w:t>
            </w:r>
          </w:p>
        </w:tc>
      </w:tr>
      <w:tr w:rsidR="006C54F3" w:rsidTr="00C73909">
        <w:tc>
          <w:tcPr>
            <w:tcW w:w="3086" w:type="dxa"/>
            <w:shd w:val="clear" w:color="auto" w:fill="F7CAAC"/>
          </w:tcPr>
          <w:p w:rsidR="006C54F3" w:rsidRPr="00E17A40" w:rsidRDefault="006C54F3" w:rsidP="00C73909">
            <w:pPr>
              <w:jc w:val="both"/>
              <w:rPr>
                <w:b/>
              </w:rPr>
            </w:pPr>
            <w:r w:rsidRPr="00E17A40">
              <w:rPr>
                <w:b/>
              </w:rPr>
              <w:t>Rozsah studijního předmětu</w:t>
            </w:r>
          </w:p>
        </w:tc>
        <w:tc>
          <w:tcPr>
            <w:tcW w:w="1701" w:type="dxa"/>
            <w:gridSpan w:val="2"/>
          </w:tcPr>
          <w:p w:rsidR="006C54F3" w:rsidRPr="00E17A40" w:rsidRDefault="00167B3E" w:rsidP="00167B3E">
            <w:pPr>
              <w:jc w:val="both"/>
            </w:pPr>
            <w:r w:rsidRPr="00E17A40">
              <w:t>30</w:t>
            </w:r>
            <w:r w:rsidR="006C54F3" w:rsidRPr="00E17A40">
              <w:t xml:space="preserve">p + </w:t>
            </w:r>
            <w:r w:rsidRPr="00E17A40">
              <w:t>10s</w:t>
            </w:r>
          </w:p>
        </w:tc>
        <w:tc>
          <w:tcPr>
            <w:tcW w:w="889" w:type="dxa"/>
            <w:shd w:val="clear" w:color="auto" w:fill="F7CAAC"/>
          </w:tcPr>
          <w:p w:rsidR="006C54F3" w:rsidRDefault="006C54F3" w:rsidP="00C73909">
            <w:pPr>
              <w:jc w:val="both"/>
              <w:rPr>
                <w:b/>
              </w:rPr>
            </w:pPr>
            <w:r>
              <w:rPr>
                <w:b/>
              </w:rPr>
              <w:t xml:space="preserve">hod. </w:t>
            </w:r>
          </w:p>
        </w:tc>
        <w:tc>
          <w:tcPr>
            <w:tcW w:w="816" w:type="dxa"/>
          </w:tcPr>
          <w:p w:rsidR="006C54F3" w:rsidRDefault="006C54F3" w:rsidP="00C73909">
            <w:pPr>
              <w:jc w:val="both"/>
            </w:pPr>
            <w:r>
              <w:t>52</w:t>
            </w:r>
          </w:p>
        </w:tc>
        <w:tc>
          <w:tcPr>
            <w:tcW w:w="2156" w:type="dxa"/>
            <w:shd w:val="clear" w:color="auto" w:fill="F7CAAC"/>
          </w:tcPr>
          <w:p w:rsidR="006C54F3" w:rsidRDefault="006C54F3" w:rsidP="00C73909">
            <w:pPr>
              <w:jc w:val="both"/>
              <w:rPr>
                <w:b/>
              </w:rPr>
            </w:pPr>
            <w:r>
              <w:rPr>
                <w:b/>
              </w:rPr>
              <w:t>kreditů</w:t>
            </w:r>
          </w:p>
        </w:tc>
        <w:tc>
          <w:tcPr>
            <w:tcW w:w="1207" w:type="dxa"/>
            <w:gridSpan w:val="2"/>
          </w:tcPr>
          <w:p w:rsidR="006C54F3" w:rsidRDefault="006C54F3" w:rsidP="00C73909">
            <w:pPr>
              <w:jc w:val="both"/>
            </w:pPr>
            <w:r>
              <w:t>5</w:t>
            </w:r>
          </w:p>
        </w:tc>
      </w:tr>
      <w:tr w:rsidR="006C54F3" w:rsidTr="00C73909">
        <w:tc>
          <w:tcPr>
            <w:tcW w:w="3086" w:type="dxa"/>
            <w:shd w:val="clear" w:color="auto" w:fill="F7CAAC"/>
          </w:tcPr>
          <w:p w:rsidR="006C54F3" w:rsidRDefault="006C54F3" w:rsidP="00C73909">
            <w:pPr>
              <w:jc w:val="both"/>
              <w:rPr>
                <w:b/>
                <w:sz w:val="22"/>
              </w:rPr>
            </w:pPr>
            <w:r>
              <w:rPr>
                <w:b/>
              </w:rPr>
              <w:t>Prerekvizity, korekvizity, ekvivalence</w:t>
            </w:r>
          </w:p>
        </w:tc>
        <w:tc>
          <w:tcPr>
            <w:tcW w:w="6769" w:type="dxa"/>
            <w:gridSpan w:val="7"/>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Způsob ověření studijních výsledků</w:t>
            </w:r>
          </w:p>
        </w:tc>
        <w:tc>
          <w:tcPr>
            <w:tcW w:w="3406" w:type="dxa"/>
            <w:gridSpan w:val="4"/>
          </w:tcPr>
          <w:p w:rsidR="006C54F3" w:rsidRDefault="006C54F3" w:rsidP="00C73909">
            <w:pPr>
              <w:jc w:val="both"/>
            </w:pPr>
            <w:r>
              <w:t>zápočet, zkouška</w:t>
            </w:r>
          </w:p>
        </w:tc>
        <w:tc>
          <w:tcPr>
            <w:tcW w:w="2156" w:type="dxa"/>
            <w:shd w:val="clear" w:color="auto" w:fill="F7CAAC"/>
          </w:tcPr>
          <w:p w:rsidR="006C54F3" w:rsidRDefault="006C54F3" w:rsidP="00C73909">
            <w:pPr>
              <w:jc w:val="both"/>
              <w:rPr>
                <w:b/>
              </w:rPr>
            </w:pPr>
            <w:r>
              <w:rPr>
                <w:b/>
              </w:rPr>
              <w:t>Forma výuky</w:t>
            </w:r>
          </w:p>
        </w:tc>
        <w:tc>
          <w:tcPr>
            <w:tcW w:w="1207" w:type="dxa"/>
            <w:gridSpan w:val="2"/>
          </w:tcPr>
          <w:p w:rsidR="006C54F3" w:rsidRDefault="000C04F9" w:rsidP="000C04F9">
            <w:pPr>
              <w:jc w:val="both"/>
            </w:pPr>
            <w:r>
              <w:t>p</w:t>
            </w:r>
            <w:r w:rsidR="006C54F3">
              <w:t>řednáška</w:t>
            </w:r>
            <w:r>
              <w:t xml:space="preserve">, </w:t>
            </w:r>
            <w:r w:rsidR="006C54F3">
              <w:t>seminář</w:t>
            </w:r>
          </w:p>
        </w:tc>
      </w:tr>
      <w:tr w:rsidR="006C54F3" w:rsidTr="00C73909">
        <w:tc>
          <w:tcPr>
            <w:tcW w:w="3086" w:type="dxa"/>
            <w:shd w:val="clear" w:color="auto" w:fill="F7CAAC"/>
          </w:tcPr>
          <w:p w:rsidR="006C54F3" w:rsidRDefault="006C54F3" w:rsidP="00C73909">
            <w:pPr>
              <w:jc w:val="both"/>
              <w:rPr>
                <w:b/>
              </w:rPr>
            </w:pPr>
            <w:r>
              <w:rPr>
                <w:b/>
              </w:rPr>
              <w:t>Forma způsobu ověření studijních výsledků a další požadavky na studenta</w:t>
            </w:r>
          </w:p>
        </w:tc>
        <w:tc>
          <w:tcPr>
            <w:tcW w:w="6769" w:type="dxa"/>
            <w:gridSpan w:val="7"/>
            <w:tcBorders>
              <w:bottom w:val="nil"/>
            </w:tcBorders>
          </w:tcPr>
          <w:p w:rsidR="006C54F3" w:rsidRDefault="006C54F3" w:rsidP="00C73909">
            <w:r>
              <w:t>Způsob zakončení předmětu – zápočet, zkouška</w:t>
            </w:r>
          </w:p>
          <w:p w:rsidR="006D4A6A" w:rsidRDefault="006C54F3" w:rsidP="006D4A6A">
            <w:pPr>
              <w:jc w:val="both"/>
              <w:rPr>
                <w:color w:val="000000"/>
              </w:rPr>
            </w:pPr>
            <w:r>
              <w:t>P</w:t>
            </w:r>
            <w:r w:rsidR="006D4A6A">
              <w:t>ožadavky k</w:t>
            </w:r>
            <w:r>
              <w:t xml:space="preserve"> zápočet: účast na seminářích z 80 %; aktivní účast na seminářích, teoretické znalosti, připravenost k řešení praktických příkladů (lze ověřovat formou dílčích písemných testů)</w:t>
            </w:r>
            <w:r w:rsidRPr="004B1670">
              <w:rPr>
                <w:color w:val="000000"/>
              </w:rPr>
              <w:t xml:space="preserve">. </w:t>
            </w:r>
            <w:r>
              <w:rPr>
                <w:color w:val="000000"/>
              </w:rPr>
              <w:t xml:space="preserve"> </w:t>
            </w:r>
            <w:r w:rsidRPr="004B1670">
              <w:rPr>
                <w:color w:val="000000"/>
              </w:rPr>
              <w:t>Písemný zápočtový test – nutno dosáhnout min</w:t>
            </w:r>
            <w:r>
              <w:rPr>
                <w:color w:val="000000"/>
              </w:rPr>
              <w:t>.</w:t>
            </w:r>
            <w:r w:rsidRPr="004B1670">
              <w:rPr>
                <w:color w:val="000000"/>
              </w:rPr>
              <w:t xml:space="preserve"> 60 % správných odpovědí. </w:t>
            </w:r>
          </w:p>
          <w:p w:rsidR="006D4A6A" w:rsidRDefault="006D4A6A" w:rsidP="006D4A6A">
            <w:pPr>
              <w:jc w:val="both"/>
            </w:pPr>
            <w:r>
              <w:rPr>
                <w:color w:val="000000"/>
              </w:rPr>
              <w:t>Požadavky ke zkoušce: získání zápočtu. P</w:t>
            </w:r>
            <w:r w:rsidRPr="008D1319">
              <w:rPr>
                <w:color w:val="000000"/>
              </w:rPr>
              <w:t>ísemn</w:t>
            </w:r>
            <w:r>
              <w:rPr>
                <w:color w:val="000000"/>
              </w:rPr>
              <w:t xml:space="preserve">ý test s maximálním možným počtem dosažitelných 100 musí být napsán alespoň na 60 %; </w:t>
            </w:r>
            <w:r w:rsidRPr="008D1319">
              <w:rPr>
                <w:color w:val="000000"/>
              </w:rPr>
              <w:t>zvládnutí předepsané látky v návaznosti na přednášky, semináře a literaturu.</w:t>
            </w:r>
          </w:p>
        </w:tc>
      </w:tr>
      <w:tr w:rsidR="006C54F3" w:rsidTr="006C54F3">
        <w:trPr>
          <w:trHeight w:val="274"/>
        </w:trPr>
        <w:tc>
          <w:tcPr>
            <w:tcW w:w="9855" w:type="dxa"/>
            <w:gridSpan w:val="8"/>
            <w:tcBorders>
              <w:top w:val="nil"/>
            </w:tcBorders>
          </w:tcPr>
          <w:p w:rsidR="006C54F3" w:rsidRDefault="006C54F3" w:rsidP="006D4A6A">
            <w:pPr>
              <w:jc w:val="both"/>
            </w:pPr>
          </w:p>
        </w:tc>
      </w:tr>
      <w:tr w:rsidR="006C54F3" w:rsidTr="00C73909">
        <w:trPr>
          <w:trHeight w:val="197"/>
        </w:trPr>
        <w:tc>
          <w:tcPr>
            <w:tcW w:w="3086" w:type="dxa"/>
            <w:tcBorders>
              <w:top w:val="nil"/>
            </w:tcBorders>
            <w:shd w:val="clear" w:color="auto" w:fill="F7CAAC"/>
          </w:tcPr>
          <w:p w:rsidR="006C54F3" w:rsidRDefault="006C54F3" w:rsidP="00C73909">
            <w:pPr>
              <w:jc w:val="both"/>
              <w:rPr>
                <w:b/>
              </w:rPr>
            </w:pPr>
            <w:r>
              <w:rPr>
                <w:b/>
              </w:rPr>
              <w:t>Garant předmětu</w:t>
            </w:r>
          </w:p>
        </w:tc>
        <w:tc>
          <w:tcPr>
            <w:tcW w:w="6769" w:type="dxa"/>
            <w:gridSpan w:val="7"/>
            <w:tcBorders>
              <w:top w:val="nil"/>
            </w:tcBorders>
          </w:tcPr>
          <w:p w:rsidR="006C54F3" w:rsidRDefault="006C54F3" w:rsidP="00C73909">
            <w:pPr>
              <w:jc w:val="both"/>
            </w:pPr>
            <w:r w:rsidRPr="00A43B4E">
              <w:t>JUDr. Olga Kapplová, Ph.D.</w:t>
            </w:r>
          </w:p>
        </w:tc>
      </w:tr>
      <w:tr w:rsidR="006C54F3" w:rsidTr="00C73909">
        <w:trPr>
          <w:trHeight w:val="243"/>
        </w:trPr>
        <w:tc>
          <w:tcPr>
            <w:tcW w:w="3086" w:type="dxa"/>
            <w:tcBorders>
              <w:top w:val="nil"/>
            </w:tcBorders>
            <w:shd w:val="clear" w:color="auto" w:fill="F7CAAC"/>
          </w:tcPr>
          <w:p w:rsidR="006C54F3" w:rsidRDefault="006C54F3" w:rsidP="00C73909">
            <w:pPr>
              <w:jc w:val="both"/>
              <w:rPr>
                <w:b/>
              </w:rPr>
            </w:pPr>
            <w:r>
              <w:rPr>
                <w:b/>
              </w:rPr>
              <w:t>Zapojení garanta do výuky předmětu</w:t>
            </w:r>
          </w:p>
        </w:tc>
        <w:tc>
          <w:tcPr>
            <w:tcW w:w="6769" w:type="dxa"/>
            <w:gridSpan w:val="7"/>
            <w:tcBorders>
              <w:top w:val="nil"/>
            </w:tcBorders>
          </w:tcPr>
          <w:p w:rsidR="006C54F3" w:rsidRDefault="006C54F3" w:rsidP="00C73909">
            <w:pPr>
              <w:jc w:val="both"/>
            </w:pPr>
            <w:r>
              <w:t>Garant se podílí na přednášení v rozsahu 100 %, dále stanovuje koncepci seminářů a dohlíží na jejich jednotné vedení.</w:t>
            </w:r>
          </w:p>
        </w:tc>
      </w:tr>
      <w:tr w:rsidR="006C54F3" w:rsidTr="00C73909">
        <w:tc>
          <w:tcPr>
            <w:tcW w:w="3086" w:type="dxa"/>
            <w:shd w:val="clear" w:color="auto" w:fill="F7CAAC"/>
          </w:tcPr>
          <w:p w:rsidR="006C54F3" w:rsidRDefault="006C54F3" w:rsidP="00C73909">
            <w:pPr>
              <w:jc w:val="both"/>
              <w:rPr>
                <w:b/>
              </w:rPr>
            </w:pPr>
            <w:r>
              <w:rPr>
                <w:b/>
              </w:rPr>
              <w:t>Vyučující</w:t>
            </w:r>
          </w:p>
        </w:tc>
        <w:tc>
          <w:tcPr>
            <w:tcW w:w="6769" w:type="dxa"/>
            <w:gridSpan w:val="7"/>
            <w:tcBorders>
              <w:bottom w:val="nil"/>
            </w:tcBorders>
          </w:tcPr>
          <w:p w:rsidR="006C54F3" w:rsidRDefault="006C54F3" w:rsidP="00C73909">
            <w:pPr>
              <w:jc w:val="both"/>
            </w:pPr>
            <w:r w:rsidRPr="00A43B4E">
              <w:t>JUDr. Olga Kapplová, Ph.D.</w:t>
            </w:r>
            <w:r w:rsidR="00B1417E">
              <w:t xml:space="preserve"> – přednášky</w:t>
            </w:r>
            <w:r>
              <w:t xml:space="preserve"> (100%)</w:t>
            </w:r>
          </w:p>
        </w:tc>
      </w:tr>
      <w:tr w:rsidR="006C54F3" w:rsidTr="006C54F3">
        <w:trPr>
          <w:trHeight w:val="183"/>
        </w:trPr>
        <w:tc>
          <w:tcPr>
            <w:tcW w:w="9855" w:type="dxa"/>
            <w:gridSpan w:val="8"/>
            <w:tcBorders>
              <w:top w:val="nil"/>
            </w:tcBorders>
          </w:tcPr>
          <w:p w:rsidR="006C54F3" w:rsidRDefault="006C54F3" w:rsidP="00C73909">
            <w:pPr>
              <w:jc w:val="both"/>
            </w:pPr>
          </w:p>
        </w:tc>
      </w:tr>
      <w:tr w:rsidR="006C54F3" w:rsidTr="00C73909">
        <w:tc>
          <w:tcPr>
            <w:tcW w:w="3086" w:type="dxa"/>
            <w:shd w:val="clear" w:color="auto" w:fill="F7CAAC"/>
          </w:tcPr>
          <w:p w:rsidR="006C54F3" w:rsidRDefault="006C54F3" w:rsidP="00C73909">
            <w:pPr>
              <w:jc w:val="both"/>
              <w:rPr>
                <w:b/>
              </w:rPr>
            </w:pPr>
            <w:r>
              <w:rPr>
                <w:b/>
              </w:rPr>
              <w:t>Stručná anotace předmětu</w:t>
            </w:r>
          </w:p>
        </w:tc>
        <w:tc>
          <w:tcPr>
            <w:tcW w:w="6769" w:type="dxa"/>
            <w:gridSpan w:val="7"/>
            <w:tcBorders>
              <w:bottom w:val="nil"/>
            </w:tcBorders>
          </w:tcPr>
          <w:p w:rsidR="006C54F3" w:rsidRDefault="006C54F3" w:rsidP="00C73909">
            <w:pPr>
              <w:jc w:val="both"/>
            </w:pPr>
          </w:p>
        </w:tc>
      </w:tr>
      <w:tr w:rsidR="006C54F3" w:rsidTr="00C73909">
        <w:trPr>
          <w:trHeight w:val="3938"/>
        </w:trPr>
        <w:tc>
          <w:tcPr>
            <w:tcW w:w="9855" w:type="dxa"/>
            <w:gridSpan w:val="8"/>
            <w:tcBorders>
              <w:top w:val="nil"/>
              <w:bottom w:val="single" w:sz="12" w:space="0" w:color="auto"/>
            </w:tcBorders>
          </w:tcPr>
          <w:p w:rsidR="006C54F3" w:rsidRDefault="006C54F3" w:rsidP="00C73909">
            <w:pPr>
              <w:jc w:val="both"/>
              <w:rPr>
                <w:rFonts w:ascii="Tahoma" w:hAnsi="Tahoma" w:cs="Tahoma"/>
                <w:color w:val="000000"/>
                <w:sz w:val="17"/>
                <w:szCs w:val="17"/>
              </w:rPr>
            </w:pPr>
            <w:r w:rsidRPr="00DE6F97">
              <w:rPr>
                <w:color w:val="000000"/>
              </w:rPr>
              <w:t>Cíl předmětu se snaží formou přednášek seznámit studenty se základními poznatky z jednotlivých vybraných odvětví platného práva s akcentem na právo občanské, obchodní</w:t>
            </w:r>
            <w:r>
              <w:rPr>
                <w:color w:val="000000"/>
              </w:rPr>
              <w:t>ch korporací</w:t>
            </w:r>
            <w:r w:rsidRPr="00DE6F97">
              <w:rPr>
                <w:color w:val="000000"/>
              </w:rPr>
              <w:t xml:space="preserve">, pracovní a trestní. Nosnými tématy z uvedených odvětví práva budou zejména otázky týkající se </w:t>
            </w:r>
            <w:r>
              <w:rPr>
                <w:color w:val="000000"/>
              </w:rPr>
              <w:t xml:space="preserve">živnostenského práva, obchodních korporací, </w:t>
            </w:r>
            <w:r w:rsidRPr="00DE6F97">
              <w:rPr>
                <w:color w:val="000000"/>
              </w:rPr>
              <w:t>závazkového práva, obchodního rejstříku, vzniku a zániku pracovního poměru</w:t>
            </w:r>
            <w:r>
              <w:rPr>
                <w:color w:val="000000"/>
              </w:rPr>
              <w:t xml:space="preserve"> a </w:t>
            </w:r>
            <w:r w:rsidRPr="00DE6F97">
              <w:rPr>
                <w:color w:val="000000"/>
              </w:rPr>
              <w:t>základů trestního práva. Nedílnou součástí kurzu bude v rámci seminářů řešení příkladů z praxe</w:t>
            </w:r>
            <w:r>
              <w:rPr>
                <w:rFonts w:ascii="Tahoma" w:hAnsi="Tahoma" w:cs="Tahoma"/>
                <w:color w:val="000000"/>
                <w:sz w:val="17"/>
                <w:szCs w:val="17"/>
              </w:rPr>
              <w:t>.</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Úvod do problematiky</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Živnostenské podnikání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Subjekt podnikání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Druhy živnostenského oprávnění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Předpoklady k provozování živností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Překážka provozování živností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Postup pro získání živnostenského oprávnění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Živnostenské úřady, kompetence, kontrola</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Obchodní korporace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Obecné základy založení, vzniku, zániku korporací</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Typy obchodních korporací (osobní, kapitálové korporace)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Družstva, evropská družstva a společnosti</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Založení korporací dle občanského zákoníku (podnikatel, spolky, fundace)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Typy zastupování podnikatele</w:t>
            </w:r>
            <w:r w:rsidRPr="00144A5E">
              <w:rPr>
                <w:rFonts w:ascii="Times New Roman" w:hAnsi="Times New Roman" w:cs="Times New Roman"/>
                <w:sz w:val="20"/>
                <w:szCs w:val="20"/>
                <w:u w:val="single"/>
              </w:rPr>
              <w:t xml:space="preserve"> </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Závazkové vztahy (smlouvy, náležitosti, obsah smlouvy, zánik smluvního vztahu)</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Odpovědnost ve smluvním vztahu</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Trestní odpovědnost podnikatele</w:t>
            </w:r>
          </w:p>
          <w:p w:rsidR="006C54F3" w:rsidRPr="00144A5E" w:rsidRDefault="006C54F3" w:rsidP="00693D56">
            <w:pPr>
              <w:pStyle w:val="Bezmezer"/>
              <w:numPr>
                <w:ilvl w:val="0"/>
                <w:numId w:val="39"/>
              </w:numPr>
              <w:ind w:left="247" w:hanging="247"/>
              <w:rPr>
                <w:rFonts w:ascii="Times New Roman" w:hAnsi="Times New Roman" w:cs="Times New Roman"/>
                <w:sz w:val="20"/>
                <w:szCs w:val="20"/>
              </w:rPr>
            </w:pPr>
            <w:r w:rsidRPr="00144A5E">
              <w:rPr>
                <w:rFonts w:ascii="Times New Roman" w:hAnsi="Times New Roman" w:cs="Times New Roman"/>
                <w:sz w:val="20"/>
                <w:szCs w:val="20"/>
              </w:rPr>
              <w:t>Druhy hospodářských trestných činů</w:t>
            </w:r>
          </w:p>
          <w:p w:rsidR="006C54F3" w:rsidRDefault="006C54F3" w:rsidP="00693D56">
            <w:pPr>
              <w:pStyle w:val="Bezmezer"/>
              <w:numPr>
                <w:ilvl w:val="0"/>
                <w:numId w:val="39"/>
              </w:numPr>
              <w:ind w:left="247" w:hanging="247"/>
            </w:pPr>
            <w:r w:rsidRPr="00144A5E">
              <w:rPr>
                <w:rFonts w:ascii="Times New Roman" w:hAnsi="Times New Roman" w:cs="Times New Roman"/>
                <w:sz w:val="20"/>
                <w:szCs w:val="20"/>
              </w:rPr>
              <w:t xml:space="preserve">Druhy majetkových trestných činů </w:t>
            </w:r>
          </w:p>
        </w:tc>
      </w:tr>
      <w:tr w:rsidR="006C54F3" w:rsidTr="00C73909">
        <w:trPr>
          <w:trHeight w:val="265"/>
        </w:trPr>
        <w:tc>
          <w:tcPr>
            <w:tcW w:w="3653" w:type="dxa"/>
            <w:gridSpan w:val="2"/>
            <w:tcBorders>
              <w:top w:val="nil"/>
            </w:tcBorders>
            <w:shd w:val="clear" w:color="auto" w:fill="F7CAAC"/>
          </w:tcPr>
          <w:p w:rsidR="006C54F3" w:rsidRDefault="006C54F3" w:rsidP="00C73909">
            <w:pPr>
              <w:jc w:val="both"/>
            </w:pPr>
            <w:r>
              <w:rPr>
                <w:b/>
              </w:rPr>
              <w:t>Studijní literatura a studijní pomůcky</w:t>
            </w:r>
          </w:p>
        </w:tc>
        <w:tc>
          <w:tcPr>
            <w:tcW w:w="6202" w:type="dxa"/>
            <w:gridSpan w:val="6"/>
            <w:tcBorders>
              <w:top w:val="nil"/>
              <w:bottom w:val="nil"/>
            </w:tcBorders>
          </w:tcPr>
          <w:p w:rsidR="006C54F3" w:rsidRDefault="006C54F3" w:rsidP="00C73909">
            <w:pPr>
              <w:jc w:val="both"/>
            </w:pPr>
          </w:p>
        </w:tc>
      </w:tr>
      <w:tr w:rsidR="006C54F3" w:rsidTr="00C73909">
        <w:trPr>
          <w:trHeight w:val="1497"/>
        </w:trPr>
        <w:tc>
          <w:tcPr>
            <w:tcW w:w="9855" w:type="dxa"/>
            <w:gridSpan w:val="8"/>
            <w:tcBorders>
              <w:top w:val="nil"/>
            </w:tcBorders>
          </w:tcPr>
          <w:p w:rsidR="00486497" w:rsidRPr="00746071" w:rsidRDefault="00486497" w:rsidP="00486497">
            <w:pPr>
              <w:pStyle w:val="Bezmezer"/>
              <w:rPr>
                <w:rFonts w:ascii="Times New Roman" w:hAnsi="Times New Roman" w:cs="Times New Roman"/>
                <w:b/>
                <w:sz w:val="20"/>
                <w:szCs w:val="20"/>
              </w:rPr>
            </w:pPr>
            <w:r w:rsidRPr="00746071">
              <w:rPr>
                <w:rFonts w:ascii="Times New Roman" w:hAnsi="Times New Roman" w:cs="Times New Roman"/>
                <w:b/>
                <w:sz w:val="20"/>
                <w:szCs w:val="20"/>
              </w:rPr>
              <w:t>Povinná literatura</w:t>
            </w:r>
          </w:p>
          <w:p w:rsidR="006D4A6A" w:rsidRPr="00746071" w:rsidRDefault="006D4A6A" w:rsidP="006D4A6A">
            <w:pPr>
              <w:pStyle w:val="Bezmezer"/>
              <w:jc w:val="both"/>
              <w:rPr>
                <w:rStyle w:val="Siln"/>
                <w:rFonts w:ascii="Times New Roman" w:hAnsi="Times New Roman" w:cs="Times New Roman"/>
                <w:b w:val="0"/>
                <w:bCs w:val="0"/>
                <w:sz w:val="20"/>
                <w:szCs w:val="20"/>
              </w:rPr>
            </w:pPr>
            <w:r w:rsidRPr="00746071">
              <w:rPr>
                <w:rStyle w:val="Siln"/>
                <w:rFonts w:ascii="Times New Roman" w:hAnsi="Times New Roman" w:cs="Times New Roman"/>
                <w:b w:val="0"/>
                <w:sz w:val="20"/>
                <w:szCs w:val="20"/>
              </w:rPr>
              <w:t xml:space="preserve">DUDEK, M. et al. </w:t>
            </w:r>
            <w:r w:rsidRPr="00746071">
              <w:rPr>
                <w:rStyle w:val="Siln"/>
                <w:rFonts w:ascii="Times New Roman" w:hAnsi="Times New Roman" w:cs="Times New Roman"/>
                <w:b w:val="0"/>
                <w:i/>
                <w:sz w:val="20"/>
                <w:szCs w:val="20"/>
              </w:rPr>
              <w:t>Akciová společnost</w:t>
            </w:r>
            <w:r w:rsidRPr="00746071">
              <w:rPr>
                <w:rStyle w:val="Siln"/>
                <w:rFonts w:ascii="Times New Roman" w:hAnsi="Times New Roman" w:cs="Times New Roman"/>
                <w:b w:val="0"/>
                <w:sz w:val="20"/>
                <w:szCs w:val="20"/>
              </w:rPr>
              <w:t>, Olomouc: ANAG, 2014. ISBN 978-80-7263-891-8.</w:t>
            </w:r>
          </w:p>
          <w:p w:rsidR="00486497" w:rsidRPr="00746071" w:rsidRDefault="00486497" w:rsidP="00486497">
            <w:pPr>
              <w:pStyle w:val="Bezmezer"/>
              <w:jc w:val="both"/>
              <w:rPr>
                <w:rFonts w:ascii="Times New Roman" w:eastAsia="Times New Roman" w:hAnsi="Times New Roman" w:cs="Times New Roman"/>
                <w:sz w:val="20"/>
                <w:szCs w:val="20"/>
              </w:rPr>
            </w:pPr>
            <w:r w:rsidRPr="00746071">
              <w:rPr>
                <w:rFonts w:ascii="Times New Roman" w:eastAsia="Times New Roman" w:hAnsi="Times New Roman" w:cs="Times New Roman"/>
                <w:sz w:val="20"/>
                <w:szCs w:val="20"/>
              </w:rPr>
              <w:t xml:space="preserve">JANKŮ, M. et al. </w:t>
            </w:r>
            <w:r w:rsidRPr="00746071">
              <w:rPr>
                <w:rFonts w:ascii="Times New Roman" w:eastAsia="Times New Roman" w:hAnsi="Times New Roman" w:cs="Times New Roman"/>
                <w:i/>
                <w:sz w:val="20"/>
                <w:szCs w:val="20"/>
              </w:rPr>
              <w:t>Základy práva pro posluchače neprávnických fakult.</w:t>
            </w:r>
            <w:r w:rsidRPr="00746071">
              <w:rPr>
                <w:rFonts w:ascii="Times New Roman" w:eastAsia="Times New Roman" w:hAnsi="Times New Roman" w:cs="Times New Roman"/>
                <w:sz w:val="20"/>
                <w:szCs w:val="20"/>
              </w:rPr>
              <w:t xml:space="preserve"> 6. vyd. Praha: C. H. Beck, 2016. ISBN 978-80-7400-611-1.</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t>Z</w:t>
            </w:r>
            <w:r w:rsidRPr="0092342E">
              <w:rPr>
                <w:rFonts w:ascii="Times New Roman" w:hAnsi="Times New Roman" w:cs="Times New Roman"/>
                <w:sz w:val="20"/>
                <w:szCs w:val="20"/>
                <w:bdr w:val="none" w:sz="0" w:space="0" w:color="auto" w:frame="1"/>
              </w:rPr>
              <w:t>ákon č. 141/1961 Sb., o trestním řízení soudním (trestní řád),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iCs/>
                <w:sz w:val="20"/>
                <w:szCs w:val="20"/>
                <w:bdr w:val="none" w:sz="0" w:space="0" w:color="auto" w:frame="1"/>
              </w:rPr>
              <w:t>Zákon č. 218/2003 Sb., o odpovědnosti mládeže z protiprávní činy a o soudnictví ve věcech mládeže a o změně některých zákonů (zákon o soudnictví ve věcech mládeže),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iCs/>
                <w:sz w:val="20"/>
                <w:szCs w:val="20"/>
                <w:bdr w:val="none" w:sz="0" w:space="0" w:color="auto" w:frame="1"/>
              </w:rPr>
              <w:t>Zákon č. 262/2006 Sb., zákoník práce,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t>Z</w:t>
            </w:r>
            <w:r w:rsidRPr="0092342E">
              <w:rPr>
                <w:rFonts w:ascii="Times New Roman" w:hAnsi="Times New Roman" w:cs="Times New Roman"/>
                <w:iCs/>
                <w:sz w:val="20"/>
                <w:szCs w:val="20"/>
                <w:bdr w:val="none" w:sz="0" w:space="0" w:color="auto" w:frame="1"/>
              </w:rPr>
              <w:t>ákon č. 418/2011 Sb., o trestní odpovědnosti právnických osob a řízení proti nim,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lastRenderedPageBreak/>
              <w:t>Z</w:t>
            </w:r>
            <w:r w:rsidRPr="0092342E">
              <w:rPr>
                <w:rFonts w:ascii="Times New Roman" w:hAnsi="Times New Roman" w:cs="Times New Roman"/>
                <w:iCs/>
                <w:sz w:val="20"/>
                <w:szCs w:val="20"/>
                <w:bdr w:val="none" w:sz="0" w:space="0" w:color="auto" w:frame="1"/>
              </w:rPr>
              <w:t>ákon č. 455/1991 Sb., o živnostenském podnikání (živnostenský zákon), ve znění pozdějších předpisů</w:t>
            </w:r>
            <w:r w:rsidRPr="0092342E">
              <w:rPr>
                <w:rFonts w:ascii="Times New Roman" w:hAnsi="Times New Roman" w:cs="Times New Roman"/>
                <w:sz w:val="20"/>
                <w:szCs w:val="20"/>
              </w:rPr>
              <w:t xml:space="preserve">. </w:t>
            </w:r>
          </w:p>
          <w:p w:rsidR="00486497" w:rsidRPr="0092342E" w:rsidRDefault="00486497" w:rsidP="00486497">
            <w:pPr>
              <w:pStyle w:val="Bezmezer"/>
              <w:rPr>
                <w:rFonts w:ascii="Times New Roman" w:hAnsi="Times New Roman" w:cs="Times New Roman"/>
                <w:sz w:val="20"/>
                <w:szCs w:val="20"/>
              </w:rPr>
            </w:pPr>
            <w:r w:rsidRPr="0092342E">
              <w:rPr>
                <w:rFonts w:ascii="Times New Roman" w:hAnsi="Times New Roman" w:cs="Times New Roman"/>
                <w:sz w:val="20"/>
                <w:szCs w:val="20"/>
              </w:rPr>
              <w:t>Z</w:t>
            </w:r>
            <w:r w:rsidRPr="0092342E">
              <w:rPr>
                <w:rFonts w:ascii="Times New Roman" w:hAnsi="Times New Roman" w:cs="Times New Roman"/>
                <w:iCs/>
                <w:sz w:val="20"/>
                <w:szCs w:val="20"/>
                <w:bdr w:val="none" w:sz="0" w:space="0" w:color="auto" w:frame="1"/>
              </w:rPr>
              <w:t>ákon č. 89/2012 Sb., občanský zákoník</w:t>
            </w:r>
            <w:r w:rsidRPr="0092342E">
              <w:rPr>
                <w:rFonts w:ascii="Times New Roman" w:hAnsi="Times New Roman" w:cs="Times New Roman"/>
                <w:sz w:val="20"/>
                <w:szCs w:val="20"/>
              </w:rPr>
              <w:t xml:space="preserve">. </w:t>
            </w:r>
          </w:p>
          <w:p w:rsidR="00486497" w:rsidRDefault="00486497" w:rsidP="00486497">
            <w:pPr>
              <w:pStyle w:val="Bezmezer"/>
              <w:jc w:val="both"/>
              <w:rPr>
                <w:rFonts w:ascii="Times New Roman" w:eastAsia="Times New Roman" w:hAnsi="Times New Roman" w:cs="Times New Roman"/>
                <w:sz w:val="20"/>
                <w:szCs w:val="20"/>
              </w:rPr>
            </w:pPr>
            <w:r w:rsidRPr="0092342E">
              <w:rPr>
                <w:rFonts w:ascii="Times New Roman" w:hAnsi="Times New Roman" w:cs="Times New Roman"/>
                <w:iCs/>
                <w:sz w:val="20"/>
                <w:szCs w:val="20"/>
                <w:bdr w:val="none" w:sz="0" w:space="0" w:color="auto" w:frame="1"/>
              </w:rPr>
              <w:t>Zákon č. 90/2012 Sb., o obchodních společnostech a družstvu.</w:t>
            </w:r>
            <w:r w:rsidRPr="00746071">
              <w:rPr>
                <w:rFonts w:ascii="Times New Roman" w:eastAsia="Times New Roman" w:hAnsi="Times New Roman" w:cs="Times New Roman"/>
                <w:sz w:val="20"/>
                <w:szCs w:val="20"/>
              </w:rPr>
              <w:t xml:space="preserve"> </w:t>
            </w:r>
          </w:p>
          <w:p w:rsidR="00486497" w:rsidRPr="00746071" w:rsidRDefault="00486497" w:rsidP="00486497">
            <w:pPr>
              <w:pStyle w:val="Bezmezer"/>
              <w:rPr>
                <w:rFonts w:ascii="Times New Roman" w:hAnsi="Times New Roman" w:cs="Times New Roman"/>
                <w:b/>
                <w:iCs/>
                <w:sz w:val="20"/>
                <w:szCs w:val="20"/>
                <w:bdr w:val="none" w:sz="0" w:space="0" w:color="auto" w:frame="1"/>
              </w:rPr>
            </w:pPr>
            <w:r w:rsidRPr="00746071">
              <w:rPr>
                <w:rFonts w:ascii="Times New Roman" w:hAnsi="Times New Roman" w:cs="Times New Roman"/>
                <w:b/>
                <w:iCs/>
                <w:sz w:val="20"/>
                <w:szCs w:val="20"/>
                <w:bdr w:val="none" w:sz="0" w:space="0" w:color="auto" w:frame="1"/>
              </w:rPr>
              <w:t>Doporučená literatura</w:t>
            </w:r>
          </w:p>
          <w:p w:rsidR="00486497" w:rsidRPr="00746071" w:rsidRDefault="00486497" w:rsidP="00486497">
            <w:pPr>
              <w:pStyle w:val="Bezmezer"/>
              <w:jc w:val="both"/>
              <w:rPr>
                <w:rFonts w:ascii="Times New Roman" w:eastAsia="Times New Roman" w:hAnsi="Times New Roman" w:cs="Times New Roman"/>
                <w:sz w:val="20"/>
                <w:szCs w:val="20"/>
              </w:rPr>
            </w:pPr>
            <w:r w:rsidRPr="00746071">
              <w:rPr>
                <w:rFonts w:ascii="Times New Roman" w:eastAsia="Times New Roman" w:hAnsi="Times New Roman" w:cs="Times New Roman"/>
                <w:sz w:val="20"/>
                <w:szCs w:val="20"/>
              </w:rPr>
              <w:t xml:space="preserve">HORZINKOVÁ, E., URBAN, V. </w:t>
            </w:r>
            <w:r w:rsidRPr="00746071">
              <w:rPr>
                <w:rFonts w:ascii="Times New Roman" w:eastAsia="Times New Roman" w:hAnsi="Times New Roman" w:cs="Times New Roman"/>
                <w:i/>
                <w:sz w:val="20"/>
                <w:szCs w:val="20"/>
              </w:rPr>
              <w:t>Živnostenský zákon s komentářem a pří</w:t>
            </w:r>
            <w:r w:rsidRPr="00746071">
              <w:rPr>
                <w:rFonts w:ascii="Times New Roman" w:eastAsia="Times New Roman" w:hAnsi="Times New Roman" w:cs="Times New Roman"/>
                <w:sz w:val="20"/>
                <w:szCs w:val="20"/>
              </w:rPr>
              <w:t>klady, 12. aktualizované vydání. Praha: Linde, 2012. ISBN  978-80-86131-97-9.</w:t>
            </w:r>
          </w:p>
          <w:p w:rsidR="006D4A6A" w:rsidRDefault="006D4A6A" w:rsidP="00486497">
            <w:pPr>
              <w:pStyle w:val="Bezmezer"/>
              <w:jc w:val="both"/>
              <w:rPr>
                <w:rStyle w:val="Siln"/>
                <w:rFonts w:ascii="Times New Roman" w:hAnsi="Times New Roman" w:cs="Times New Roman"/>
                <w:b w:val="0"/>
                <w:sz w:val="20"/>
                <w:szCs w:val="20"/>
              </w:rPr>
            </w:pPr>
            <w:r w:rsidRPr="00746071">
              <w:rPr>
                <w:rStyle w:val="Siln"/>
                <w:rFonts w:ascii="Times New Roman" w:hAnsi="Times New Roman" w:cs="Times New Roman"/>
                <w:b w:val="0"/>
                <w:sz w:val="20"/>
                <w:szCs w:val="20"/>
              </w:rPr>
              <w:t xml:space="preserve">HŮRKA, P., VRAJÍK, M., NOVÁK, O. </w:t>
            </w:r>
            <w:r w:rsidRPr="00746071">
              <w:rPr>
                <w:rStyle w:val="Siln"/>
                <w:rFonts w:ascii="Times New Roman" w:hAnsi="Times New Roman" w:cs="Times New Roman"/>
                <w:b w:val="0"/>
                <w:i/>
                <w:sz w:val="20"/>
                <w:szCs w:val="20"/>
              </w:rPr>
              <w:t>Aktuální pracovněprávní judikatura</w:t>
            </w:r>
            <w:r w:rsidRPr="00746071">
              <w:rPr>
                <w:rStyle w:val="Siln"/>
                <w:rFonts w:ascii="Times New Roman" w:hAnsi="Times New Roman" w:cs="Times New Roman"/>
                <w:b w:val="0"/>
                <w:sz w:val="20"/>
                <w:szCs w:val="20"/>
              </w:rPr>
              <w:t xml:space="preserve"> </w:t>
            </w:r>
            <w:r w:rsidRPr="00746071">
              <w:rPr>
                <w:rStyle w:val="Siln"/>
                <w:rFonts w:ascii="Times New Roman" w:hAnsi="Times New Roman" w:cs="Times New Roman"/>
                <w:b w:val="0"/>
                <w:i/>
                <w:sz w:val="20"/>
                <w:szCs w:val="20"/>
              </w:rPr>
              <w:t>s podrobným komentářem</w:t>
            </w:r>
            <w:r w:rsidRPr="00746071">
              <w:rPr>
                <w:rStyle w:val="Siln"/>
                <w:rFonts w:ascii="Times New Roman" w:hAnsi="Times New Roman" w:cs="Times New Roman"/>
                <w:b w:val="0"/>
                <w:sz w:val="20"/>
                <w:szCs w:val="20"/>
              </w:rPr>
              <w:t>, Olomouc: ANAG, 2012. ISBN 978-80-7263-785-0.</w:t>
            </w:r>
          </w:p>
          <w:p w:rsidR="006C54F3" w:rsidRPr="006D4A6A" w:rsidRDefault="00486497" w:rsidP="00486497">
            <w:pPr>
              <w:pStyle w:val="Bezmezer"/>
              <w:jc w:val="both"/>
              <w:rPr>
                <w:rFonts w:ascii="Times New Roman" w:eastAsia="Times New Roman" w:hAnsi="Times New Roman" w:cs="Times New Roman"/>
                <w:sz w:val="20"/>
                <w:szCs w:val="20"/>
              </w:rPr>
            </w:pPr>
            <w:r w:rsidRPr="00746071">
              <w:rPr>
                <w:rFonts w:ascii="Times New Roman" w:eastAsia="Times New Roman" w:hAnsi="Times New Roman" w:cs="Times New Roman"/>
                <w:sz w:val="20"/>
                <w:szCs w:val="20"/>
              </w:rPr>
              <w:t xml:space="preserve">JELÍNEK, J. </w:t>
            </w:r>
            <w:r w:rsidRPr="00746071">
              <w:rPr>
                <w:rFonts w:ascii="Times New Roman" w:eastAsia="Times New Roman" w:hAnsi="Times New Roman" w:cs="Times New Roman"/>
                <w:i/>
                <w:sz w:val="20"/>
                <w:szCs w:val="20"/>
              </w:rPr>
              <w:t>Praktikum z trestního práva</w:t>
            </w:r>
            <w:r w:rsidRPr="00746071">
              <w:rPr>
                <w:rFonts w:ascii="Times New Roman" w:eastAsia="Times New Roman" w:hAnsi="Times New Roman" w:cs="Times New Roman"/>
                <w:sz w:val="20"/>
                <w:szCs w:val="20"/>
              </w:rPr>
              <w:t>, Praha: LEGES</w:t>
            </w:r>
            <w:r w:rsidR="006D4A6A">
              <w:rPr>
                <w:rFonts w:ascii="Times New Roman" w:eastAsia="Times New Roman" w:hAnsi="Times New Roman" w:cs="Times New Roman"/>
                <w:sz w:val="20"/>
                <w:szCs w:val="20"/>
              </w:rPr>
              <w:t>, 2012. ISBN 978-80-7502-173-1.</w:t>
            </w:r>
          </w:p>
        </w:tc>
      </w:tr>
      <w:tr w:rsidR="006C54F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54F3" w:rsidRDefault="006C54F3" w:rsidP="00C73909">
            <w:pPr>
              <w:jc w:val="center"/>
              <w:rPr>
                <w:b/>
              </w:rPr>
            </w:pPr>
            <w:r>
              <w:rPr>
                <w:b/>
              </w:rPr>
              <w:lastRenderedPageBreak/>
              <w:t>Informace ke kombinované nebo distanční formě</w:t>
            </w:r>
          </w:p>
        </w:tc>
      </w:tr>
      <w:tr w:rsidR="006C54F3" w:rsidTr="00C73909">
        <w:tc>
          <w:tcPr>
            <w:tcW w:w="4787" w:type="dxa"/>
            <w:gridSpan w:val="3"/>
            <w:tcBorders>
              <w:top w:val="single" w:sz="2" w:space="0" w:color="auto"/>
            </w:tcBorders>
            <w:shd w:val="clear" w:color="auto" w:fill="F7CAAC"/>
          </w:tcPr>
          <w:p w:rsidR="006C54F3" w:rsidRDefault="006C54F3" w:rsidP="00C73909">
            <w:pPr>
              <w:jc w:val="both"/>
            </w:pPr>
            <w:r>
              <w:rPr>
                <w:b/>
              </w:rPr>
              <w:t>Rozsah konzultací (soustředění)</w:t>
            </w:r>
          </w:p>
        </w:tc>
        <w:tc>
          <w:tcPr>
            <w:tcW w:w="889" w:type="dxa"/>
            <w:tcBorders>
              <w:top w:val="single" w:sz="2" w:space="0" w:color="auto"/>
            </w:tcBorders>
          </w:tcPr>
          <w:p w:rsidR="006C54F3" w:rsidRDefault="006C54F3" w:rsidP="00C73909">
            <w:pPr>
              <w:jc w:val="both"/>
            </w:pPr>
            <w:r>
              <w:t>20</w:t>
            </w:r>
          </w:p>
        </w:tc>
        <w:tc>
          <w:tcPr>
            <w:tcW w:w="4179" w:type="dxa"/>
            <w:gridSpan w:val="4"/>
            <w:tcBorders>
              <w:top w:val="single" w:sz="2" w:space="0" w:color="auto"/>
            </w:tcBorders>
            <w:shd w:val="clear" w:color="auto" w:fill="F7CAAC"/>
          </w:tcPr>
          <w:p w:rsidR="006C54F3" w:rsidRDefault="006C54F3" w:rsidP="00C73909">
            <w:pPr>
              <w:jc w:val="both"/>
              <w:rPr>
                <w:b/>
              </w:rPr>
            </w:pPr>
            <w:r>
              <w:rPr>
                <w:b/>
              </w:rPr>
              <w:t xml:space="preserve">hodin </w:t>
            </w:r>
          </w:p>
        </w:tc>
      </w:tr>
      <w:tr w:rsidR="006C54F3" w:rsidTr="00C73909">
        <w:tc>
          <w:tcPr>
            <w:tcW w:w="9855" w:type="dxa"/>
            <w:gridSpan w:val="8"/>
            <w:shd w:val="clear" w:color="auto" w:fill="F7CAAC"/>
          </w:tcPr>
          <w:p w:rsidR="006C54F3" w:rsidRDefault="006C54F3" w:rsidP="00C73909">
            <w:pPr>
              <w:jc w:val="both"/>
              <w:rPr>
                <w:b/>
              </w:rPr>
            </w:pPr>
            <w:r>
              <w:rPr>
                <w:b/>
              </w:rPr>
              <w:t>Informace o způsobu kontaktu s vyučujícím</w:t>
            </w:r>
          </w:p>
        </w:tc>
      </w:tr>
      <w:tr w:rsidR="006C54F3" w:rsidTr="00C73909">
        <w:trPr>
          <w:trHeight w:val="733"/>
        </w:trPr>
        <w:tc>
          <w:tcPr>
            <w:tcW w:w="9855" w:type="dxa"/>
            <w:gridSpan w:val="8"/>
          </w:tcPr>
          <w:p w:rsidR="006C54F3" w:rsidRDefault="006C54F3" w:rsidP="00C73909">
            <w:pPr>
              <w:jc w:val="both"/>
            </w:pPr>
            <w:r>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785D7F">
              <w:t>Příprava bakalářské práce a odborná praxe</w:t>
            </w:r>
          </w:p>
        </w:tc>
      </w:tr>
      <w:tr w:rsidR="00FF170D" w:rsidTr="00C73909">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3/L</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0C04F9" w:rsidP="00C73909">
            <w:pPr>
              <w:jc w:val="both"/>
            </w:pPr>
            <w:r>
              <w:t>0</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0C04F9" w:rsidP="00C73909">
            <w:pPr>
              <w:jc w:val="both"/>
            </w:pPr>
            <w:r>
              <w:t>0</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10</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0C04F9" w:rsidP="00C73909">
            <w:pPr>
              <w:jc w:val="both"/>
            </w:pPr>
            <w:r>
              <w:t>i</w:t>
            </w:r>
            <w:r w:rsidR="00FF170D">
              <w:t>ndividuální konzultace</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AB3CA1" w:rsidRPr="0010646C" w:rsidRDefault="00AB3CA1" w:rsidP="00AB3CA1">
            <w:pPr>
              <w:jc w:val="both"/>
            </w:pPr>
            <w:r w:rsidRPr="0010646C">
              <w:t>Způsob zakončení předmětu - zápočet</w:t>
            </w:r>
          </w:p>
          <w:p w:rsidR="00AB3CA1" w:rsidRPr="0010646C" w:rsidRDefault="00AB3CA1" w:rsidP="00AB3CA1">
            <w:pPr>
              <w:jc w:val="both"/>
            </w:pPr>
            <w:r>
              <w:t xml:space="preserve">Požadavky k zápočtu: </w:t>
            </w:r>
            <w:r w:rsidRPr="0010646C">
              <w:t>S požadavky, které má splňovat bakalářská práce, je student seznámen v předmětu Metodika tvůrčí práce v zimním semestru.</w:t>
            </w:r>
          </w:p>
          <w:p w:rsidR="00FF170D" w:rsidRDefault="00AB3CA1" w:rsidP="00AB3CA1">
            <w:pPr>
              <w:jc w:val="both"/>
            </w:pPr>
            <w:r w:rsidRPr="0010646C">
              <w:t>Pokyny, které souvisí s výkonem odborné praxe, jsou zveřejněny na webových stránkách FaME v sekci: Pro studenty - Prezenční studium - Bakalářský studijní program - Odborná bakalářská praxe.</w:t>
            </w:r>
          </w:p>
        </w:tc>
      </w:tr>
      <w:tr w:rsidR="00FF170D" w:rsidTr="00C73909">
        <w:trPr>
          <w:trHeight w:val="132"/>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Default="00FF170D" w:rsidP="00C73909">
            <w:pPr>
              <w:jc w:val="both"/>
            </w:pPr>
            <w:r w:rsidRPr="00785D7F">
              <w:t>Ing. Denisa Hrušecká, Ph.D.</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FF170D" w:rsidP="00C73909">
            <w:pPr>
              <w:jc w:val="both"/>
            </w:pPr>
            <w:r>
              <w:t>Garant stanovuje koncepci předmětu a dohlíží na správnost průběhu vykonávané odborné praxe jako i na jednotné odborné vedení bakalářských prací studentů</w:t>
            </w:r>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AB3CA1">
            <w:pPr>
              <w:jc w:val="both"/>
            </w:pPr>
            <w:r w:rsidRPr="00785D7F">
              <w:t>Ing. Denisa Hrušecká, Ph.D.</w:t>
            </w:r>
            <w:r w:rsidR="000C04F9">
              <w:t xml:space="preserve"> (100%)</w:t>
            </w:r>
          </w:p>
        </w:tc>
      </w:tr>
      <w:tr w:rsidR="00FF170D" w:rsidTr="00C73909">
        <w:trPr>
          <w:trHeight w:val="22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2013"/>
        </w:trPr>
        <w:tc>
          <w:tcPr>
            <w:tcW w:w="9855" w:type="dxa"/>
            <w:gridSpan w:val="8"/>
            <w:tcBorders>
              <w:top w:val="nil"/>
              <w:bottom w:val="single" w:sz="12" w:space="0" w:color="auto"/>
            </w:tcBorders>
          </w:tcPr>
          <w:p w:rsidR="00AB3CA1" w:rsidRPr="0010646C" w:rsidRDefault="00AB3CA1" w:rsidP="00AB3CA1">
            <w:pPr>
              <w:jc w:val="both"/>
            </w:pPr>
            <w:r w:rsidRPr="0010646C">
              <w:t>Cílem předmětu je prokázání schopností studenta aplikovat teoretické znalosti, které získal během studia na FaME a využít je při zpracování bakalářské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bakalářské práce.</w:t>
            </w:r>
          </w:p>
          <w:p w:rsidR="00FF170D" w:rsidRDefault="00AB3CA1" w:rsidP="00AB3CA1">
            <w:pPr>
              <w:jc w:val="both"/>
            </w:pPr>
            <w:r w:rsidRPr="0010646C">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AB3CA1">
        <w:trPr>
          <w:trHeight w:val="969"/>
        </w:trPr>
        <w:tc>
          <w:tcPr>
            <w:tcW w:w="9855" w:type="dxa"/>
            <w:gridSpan w:val="8"/>
            <w:tcBorders>
              <w:top w:val="nil"/>
            </w:tcBorders>
          </w:tcPr>
          <w:p w:rsidR="00FF170D" w:rsidRDefault="00FF170D" w:rsidP="00C73909">
            <w:pPr>
              <w:jc w:val="both"/>
            </w:pPr>
            <w:r w:rsidRPr="005455C6">
              <w:t>Směrnice rektora. Jednotná formální úprava závěrečných prací, jejich uložení a zpřístupnění (v aktuální verzi).</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r>
              <w:t>20</w:t>
            </w: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815"/>
        </w:trPr>
        <w:tc>
          <w:tcPr>
            <w:tcW w:w="9855" w:type="dxa"/>
            <w:gridSpan w:val="8"/>
          </w:tcPr>
          <w:p w:rsidR="00FF170D" w:rsidRDefault="00FF170D"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F170D" w:rsidRDefault="00FF170D" w:rsidP="00C73909">
            <w:pPr>
              <w:jc w:val="both"/>
            </w:pPr>
          </w:p>
        </w:tc>
      </w:tr>
    </w:tbl>
    <w:p w:rsidR="00FF170D" w:rsidRDefault="00FF170D"/>
    <w:p w:rsidR="00FF170D" w:rsidRDefault="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245E65">
            <w:pPr>
              <w:jc w:val="both"/>
            </w:pPr>
            <w:r w:rsidRPr="00607669">
              <w:rPr>
                <w:bCs/>
              </w:rPr>
              <w:t>Mgr. Magda Zálešáková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4359"/>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B934FF" w:rsidRDefault="00B934FF" w:rsidP="00C73909">
            <w:pPr>
              <w:jc w:val="both"/>
            </w:pPr>
            <w:r w:rsidRPr="00B934FF">
              <w:t>Obsah</w:t>
            </w:r>
          </w:p>
          <w:p w:rsidR="00FF170D" w:rsidRPr="00607669" w:rsidRDefault="00FF170D" w:rsidP="00693D56">
            <w:pPr>
              <w:pStyle w:val="Odstavecseseznamem"/>
              <w:numPr>
                <w:ilvl w:val="0"/>
                <w:numId w:val="40"/>
              </w:numPr>
              <w:ind w:left="247" w:hanging="247"/>
            </w:pPr>
            <w:r w:rsidRPr="00607669">
              <w:t xml:space="preserve">Člen určitý a neurčitý. </w:t>
            </w:r>
          </w:p>
          <w:p w:rsidR="00FF170D" w:rsidRPr="00607669" w:rsidRDefault="00FF170D" w:rsidP="00693D56">
            <w:pPr>
              <w:pStyle w:val="Odstavecseseznamem"/>
              <w:numPr>
                <w:ilvl w:val="0"/>
                <w:numId w:val="40"/>
              </w:numPr>
              <w:ind w:left="247" w:hanging="247"/>
            </w:pPr>
            <w:r w:rsidRPr="00607669">
              <w:t>Podstatné jméno - rod a číslo podstatných jmen.</w:t>
            </w:r>
          </w:p>
          <w:p w:rsidR="00FF170D" w:rsidRPr="00607669" w:rsidRDefault="00FF170D" w:rsidP="00693D56">
            <w:pPr>
              <w:pStyle w:val="Odstavecseseznamem"/>
              <w:numPr>
                <w:ilvl w:val="0"/>
                <w:numId w:val="40"/>
              </w:numPr>
              <w:ind w:left="247" w:hanging="247"/>
            </w:pPr>
            <w:r w:rsidRPr="00607669">
              <w:t xml:space="preserve">Skloňování podstatných jmen. </w:t>
            </w:r>
          </w:p>
          <w:p w:rsidR="00FF170D" w:rsidRPr="00607669" w:rsidRDefault="00FF170D" w:rsidP="00693D56">
            <w:pPr>
              <w:pStyle w:val="Odstavecseseznamem"/>
              <w:numPr>
                <w:ilvl w:val="0"/>
                <w:numId w:val="40"/>
              </w:numPr>
              <w:ind w:left="247" w:hanging="247"/>
            </w:pPr>
            <w:r w:rsidRPr="00607669">
              <w:t>Přídavné jméno - číslo u přídavných jmen.</w:t>
            </w:r>
          </w:p>
          <w:p w:rsidR="00FF170D" w:rsidRPr="00607669" w:rsidRDefault="00FF170D" w:rsidP="00693D56">
            <w:pPr>
              <w:pStyle w:val="Odstavecseseznamem"/>
              <w:numPr>
                <w:ilvl w:val="0"/>
                <w:numId w:val="40"/>
              </w:numPr>
              <w:ind w:left="247" w:hanging="247"/>
            </w:pPr>
            <w:r w:rsidRPr="00607669">
              <w:t>Číslovky základní.</w:t>
            </w:r>
          </w:p>
          <w:p w:rsidR="00FF170D" w:rsidRPr="00607669" w:rsidRDefault="00FF170D" w:rsidP="00693D56">
            <w:pPr>
              <w:pStyle w:val="Odstavecseseznamem"/>
              <w:numPr>
                <w:ilvl w:val="0"/>
                <w:numId w:val="40"/>
              </w:numPr>
              <w:ind w:left="247" w:hanging="247"/>
            </w:pPr>
            <w:r w:rsidRPr="00607669">
              <w:t>Zájmena osobní nesamostatná.</w:t>
            </w:r>
          </w:p>
          <w:p w:rsidR="00FF170D" w:rsidRPr="00607669" w:rsidRDefault="00FF170D" w:rsidP="00693D56">
            <w:pPr>
              <w:pStyle w:val="Odstavecseseznamem"/>
              <w:numPr>
                <w:ilvl w:val="0"/>
                <w:numId w:val="40"/>
              </w:numPr>
              <w:ind w:left="247" w:hanging="247"/>
            </w:pPr>
            <w:r w:rsidRPr="00607669">
              <w:t>Sloveso - slovesa I. třídy.</w:t>
            </w:r>
          </w:p>
          <w:p w:rsidR="00FF170D" w:rsidRPr="00607669" w:rsidRDefault="00FF170D" w:rsidP="00693D56">
            <w:pPr>
              <w:pStyle w:val="Odstavecseseznamem"/>
              <w:numPr>
                <w:ilvl w:val="0"/>
                <w:numId w:val="40"/>
              </w:numPr>
              <w:ind w:left="247" w:hanging="247"/>
            </w:pPr>
            <w:r w:rsidRPr="00607669">
              <w:t xml:space="preserve">Vybraná nepravidelná slovesa. </w:t>
            </w:r>
          </w:p>
          <w:p w:rsidR="00FF170D" w:rsidRPr="00607669" w:rsidRDefault="00FF170D" w:rsidP="00693D56">
            <w:pPr>
              <w:pStyle w:val="Odstavecseseznamem"/>
              <w:numPr>
                <w:ilvl w:val="0"/>
                <w:numId w:val="40"/>
              </w:numPr>
              <w:ind w:left="247" w:hanging="247"/>
            </w:pPr>
            <w:r w:rsidRPr="00607669">
              <w:t xml:space="preserve">Zápor ve francouzštině. </w:t>
            </w:r>
          </w:p>
          <w:p w:rsidR="00FF170D" w:rsidRPr="00607669" w:rsidRDefault="00FF170D" w:rsidP="00693D56">
            <w:pPr>
              <w:pStyle w:val="Odstavecseseznamem"/>
              <w:numPr>
                <w:ilvl w:val="0"/>
                <w:numId w:val="40"/>
              </w:numPr>
              <w:ind w:left="247" w:hanging="247"/>
            </w:pPr>
            <w:r w:rsidRPr="00607669">
              <w:t>Otázka ve francouzštině.</w:t>
            </w:r>
          </w:p>
          <w:p w:rsidR="00FF170D" w:rsidRPr="00607669" w:rsidRDefault="00FF170D" w:rsidP="00693D56">
            <w:pPr>
              <w:pStyle w:val="Odstavecseseznamem"/>
              <w:numPr>
                <w:ilvl w:val="0"/>
                <w:numId w:val="40"/>
              </w:numPr>
              <w:ind w:left="247" w:hanging="247"/>
            </w:pPr>
            <w:r w:rsidRPr="00607669">
              <w:t>Základní pravidla francouzské výslovnosti</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rPr>
                <w:bCs/>
              </w:rPr>
              <w:t>Mgr. Magda Zálešáková</w:t>
            </w:r>
            <w:r>
              <w:rPr>
                <w:bCs/>
              </w:rPr>
              <w:t xml:space="preserve"> </w:t>
            </w:r>
            <w:r w:rsidRPr="008271D7">
              <w:t xml:space="preserve">– </w:t>
            </w:r>
            <w:r>
              <w:t>semináře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B934FF" w:rsidRDefault="00FF170D" w:rsidP="00C73909">
            <w:pPr>
              <w:jc w:val="both"/>
            </w:pPr>
            <w:r w:rsidRPr="00B934FF">
              <w:t xml:space="preserve">Obsah </w:t>
            </w:r>
          </w:p>
          <w:p w:rsidR="00FF170D" w:rsidRPr="00607669" w:rsidRDefault="00FF170D" w:rsidP="00693D56">
            <w:pPr>
              <w:pStyle w:val="Odstavecseseznamem"/>
              <w:numPr>
                <w:ilvl w:val="0"/>
                <w:numId w:val="41"/>
              </w:numPr>
              <w:ind w:left="247" w:hanging="247"/>
            </w:pPr>
            <w:r w:rsidRPr="00607669">
              <w:t>Člen a předložky u jmen měst a zemí.</w:t>
            </w:r>
          </w:p>
          <w:p w:rsidR="00FF170D" w:rsidRPr="00607669" w:rsidRDefault="00FF170D" w:rsidP="00693D56">
            <w:pPr>
              <w:pStyle w:val="Odstavecseseznamem"/>
              <w:numPr>
                <w:ilvl w:val="0"/>
                <w:numId w:val="41"/>
              </w:numPr>
              <w:ind w:left="247" w:hanging="247"/>
            </w:pPr>
            <w:r w:rsidRPr="00607669">
              <w:t xml:space="preserve">Vynechání členu. </w:t>
            </w:r>
          </w:p>
          <w:p w:rsidR="00FF170D" w:rsidRPr="00607669" w:rsidRDefault="00FF170D" w:rsidP="00693D56">
            <w:pPr>
              <w:pStyle w:val="Odstavecseseznamem"/>
              <w:numPr>
                <w:ilvl w:val="0"/>
                <w:numId w:val="41"/>
              </w:numPr>
              <w:ind w:left="247" w:hanging="247"/>
            </w:pPr>
            <w:r w:rsidRPr="00607669">
              <w:t xml:space="preserve">Ženský rod u podstatných jmen označujících některá povolání. </w:t>
            </w:r>
          </w:p>
          <w:p w:rsidR="00FF170D" w:rsidRPr="00607669" w:rsidRDefault="00FF170D" w:rsidP="00693D56">
            <w:pPr>
              <w:pStyle w:val="Odstavecseseznamem"/>
              <w:numPr>
                <w:ilvl w:val="0"/>
                <w:numId w:val="41"/>
              </w:numPr>
              <w:ind w:left="247" w:hanging="247"/>
            </w:pPr>
            <w:r w:rsidRPr="00607669">
              <w:t>Tvoření množného čísla u podstatných jmen na -s, -x, - z.</w:t>
            </w:r>
          </w:p>
          <w:p w:rsidR="00FF170D" w:rsidRPr="00607669" w:rsidRDefault="00FF170D" w:rsidP="00693D56">
            <w:pPr>
              <w:pStyle w:val="Odstavecseseznamem"/>
              <w:numPr>
                <w:ilvl w:val="0"/>
                <w:numId w:val="41"/>
              </w:numPr>
              <w:ind w:left="247" w:hanging="247"/>
            </w:pPr>
            <w:r w:rsidRPr="00607669">
              <w:t xml:space="preserve">Přídavná jména s jedním tvarem pro oba rody. </w:t>
            </w:r>
          </w:p>
          <w:p w:rsidR="00FF170D" w:rsidRPr="00607669" w:rsidRDefault="00FF170D" w:rsidP="00693D56">
            <w:pPr>
              <w:pStyle w:val="Odstavecseseznamem"/>
              <w:numPr>
                <w:ilvl w:val="0"/>
                <w:numId w:val="41"/>
              </w:numPr>
              <w:ind w:left="247" w:hanging="247"/>
            </w:pPr>
            <w:r w:rsidRPr="00607669">
              <w:t xml:space="preserve">Postavení přídavného jména. </w:t>
            </w:r>
          </w:p>
          <w:p w:rsidR="00FF170D" w:rsidRPr="00607669" w:rsidRDefault="00FF170D" w:rsidP="00693D56">
            <w:pPr>
              <w:pStyle w:val="Odstavecseseznamem"/>
              <w:numPr>
                <w:ilvl w:val="0"/>
                <w:numId w:val="41"/>
              </w:numPr>
              <w:ind w:left="247" w:hanging="247"/>
            </w:pPr>
            <w:r w:rsidRPr="00607669">
              <w:t xml:space="preserve">Příslovce tázací. </w:t>
            </w:r>
          </w:p>
          <w:p w:rsidR="00FF170D" w:rsidRPr="00607669" w:rsidRDefault="00FF170D" w:rsidP="00693D56">
            <w:pPr>
              <w:pStyle w:val="Odstavecseseznamem"/>
              <w:numPr>
                <w:ilvl w:val="0"/>
                <w:numId w:val="41"/>
              </w:numPr>
              <w:ind w:left="247" w:hanging="247"/>
            </w:pPr>
            <w:r w:rsidRPr="00607669">
              <w:t xml:space="preserve">Číslovky základní - pokračování, skládání číslovek základních. </w:t>
            </w:r>
          </w:p>
          <w:p w:rsidR="00FF170D" w:rsidRPr="00607669" w:rsidRDefault="00FF170D" w:rsidP="00693D56">
            <w:pPr>
              <w:pStyle w:val="Odstavecseseznamem"/>
              <w:numPr>
                <w:ilvl w:val="0"/>
                <w:numId w:val="41"/>
              </w:numPr>
              <w:ind w:left="247" w:hanging="247"/>
            </w:pPr>
            <w:r w:rsidRPr="00607669">
              <w:t xml:space="preserve">Výslovnost a čtení některých nových číslovek základních. </w:t>
            </w:r>
          </w:p>
          <w:p w:rsidR="00FF170D" w:rsidRPr="00607669" w:rsidRDefault="00FF170D" w:rsidP="00693D56">
            <w:pPr>
              <w:pStyle w:val="Odstavecseseznamem"/>
              <w:numPr>
                <w:ilvl w:val="0"/>
                <w:numId w:val="41"/>
              </w:numPr>
              <w:ind w:left="247" w:hanging="247"/>
            </w:pPr>
            <w:r w:rsidRPr="00607669">
              <w:t xml:space="preserve">Číslovky řadové – úvod. </w:t>
            </w:r>
          </w:p>
          <w:p w:rsidR="00FF170D" w:rsidRPr="00607669" w:rsidRDefault="00FF170D" w:rsidP="00693D56">
            <w:pPr>
              <w:pStyle w:val="Odstavecseseznamem"/>
              <w:numPr>
                <w:ilvl w:val="0"/>
                <w:numId w:val="41"/>
              </w:numPr>
              <w:ind w:left="247" w:hanging="247"/>
            </w:pPr>
            <w:r w:rsidRPr="00607669">
              <w:t>Slovesa nepravidelná.</w:t>
            </w:r>
          </w:p>
          <w:p w:rsidR="00FF170D" w:rsidRPr="00607669" w:rsidRDefault="00FF170D" w:rsidP="00693D56">
            <w:pPr>
              <w:pStyle w:val="Odstavecseseznamem"/>
              <w:numPr>
                <w:ilvl w:val="0"/>
                <w:numId w:val="41"/>
              </w:numPr>
              <w:ind w:left="247" w:hanging="247"/>
              <w:rPr>
                <w:b/>
              </w:rPr>
            </w:pPr>
            <w:r w:rsidRPr="00607669">
              <w:t xml:space="preserve">Popis města, ve kterém žiju. </w:t>
            </w:r>
          </w:p>
          <w:p w:rsidR="00FF170D" w:rsidRPr="00607669" w:rsidRDefault="00FF170D" w:rsidP="00693D56">
            <w:pPr>
              <w:pStyle w:val="Odstavecseseznamem"/>
              <w:numPr>
                <w:ilvl w:val="0"/>
                <w:numId w:val="41"/>
              </w:numPr>
              <w:ind w:left="247" w:hanging="247"/>
              <w:rPr>
                <w:b/>
              </w:rPr>
            </w:pPr>
            <w:r w:rsidRPr="00607669">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Konverzace v němčině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Pr="00607669" w:rsidRDefault="00FF170D" w:rsidP="00C73909">
            <w:pPr>
              <w:jc w:val="both"/>
            </w:pPr>
            <w:r w:rsidRPr="00607669">
              <w:t>Způsob zakončení předmětu – zápočet</w:t>
            </w:r>
          </w:p>
          <w:p w:rsidR="00FF170D" w:rsidRPr="00607669" w:rsidRDefault="000C04F9" w:rsidP="000C04F9">
            <w:pPr>
              <w:jc w:val="both"/>
            </w:pPr>
            <w:r>
              <w:t xml:space="preserve">Požadavky k zápočtu: </w:t>
            </w:r>
            <w:r w:rsidR="00FF170D" w:rsidRPr="00607669">
              <w:t>Práce studentů je sledována komunikačními aktivitami v hodinách. Na konci semestru absolvují studenti prezentaci na zvolené téma. Student musí splnit 80% účast na seminářích. Vstupní znalost studentů je na úrovni B1.</w:t>
            </w:r>
          </w:p>
        </w:tc>
      </w:tr>
      <w:tr w:rsidR="00FF170D" w:rsidTr="00C73909">
        <w:trPr>
          <w:trHeight w:val="70"/>
        </w:trPr>
        <w:tc>
          <w:tcPr>
            <w:tcW w:w="9855" w:type="dxa"/>
            <w:gridSpan w:val="8"/>
            <w:tcBorders>
              <w:top w:val="nil"/>
            </w:tcBorders>
          </w:tcPr>
          <w:p w:rsidR="00FF170D" w:rsidRPr="00607669" w:rsidRDefault="00FF170D" w:rsidP="00C73909">
            <w:pPr>
              <w:jc w:val="both"/>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jc w:val="both"/>
            </w:pPr>
            <w:r w:rsidRPr="00607669">
              <w:t>Mgr. Věra Kozáková, Ph.D.</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t>Mgr. Věra Kozáková, Ph.D.</w:t>
            </w:r>
            <w:r w:rsidRPr="008271D7">
              <w:t xml:space="preserve"> – </w:t>
            </w:r>
            <w:r>
              <w:t>semináře (100%)</w:t>
            </w:r>
          </w:p>
        </w:tc>
      </w:tr>
      <w:tr w:rsidR="00FF170D" w:rsidTr="00C73909">
        <w:trPr>
          <w:trHeight w:val="70"/>
        </w:trPr>
        <w:tc>
          <w:tcPr>
            <w:tcW w:w="9855" w:type="dxa"/>
            <w:gridSpan w:val="8"/>
            <w:tcBorders>
              <w:top w:val="nil"/>
            </w:tcBorders>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F170D" w:rsidRPr="00607669" w:rsidRDefault="00FF170D" w:rsidP="00693D56">
            <w:pPr>
              <w:pStyle w:val="Odstavecseseznamem"/>
              <w:numPr>
                <w:ilvl w:val="0"/>
                <w:numId w:val="42"/>
              </w:numPr>
              <w:ind w:left="247" w:hanging="247"/>
              <w:jc w:val="both"/>
            </w:pPr>
            <w:r w:rsidRPr="00607669">
              <w:t>Pozdravit, představit sebe i ostatní</w:t>
            </w:r>
          </w:p>
          <w:p w:rsidR="00FF170D" w:rsidRPr="00607669" w:rsidRDefault="00FF170D" w:rsidP="00693D56">
            <w:pPr>
              <w:pStyle w:val="Odstavecseseznamem"/>
              <w:numPr>
                <w:ilvl w:val="0"/>
                <w:numId w:val="42"/>
              </w:numPr>
              <w:ind w:left="247" w:hanging="247"/>
              <w:jc w:val="both"/>
            </w:pPr>
            <w:r w:rsidRPr="00607669">
              <w:t>Uvítat někoho, navázat kontakt</w:t>
            </w:r>
          </w:p>
          <w:p w:rsidR="00FF170D" w:rsidRPr="00607669" w:rsidRDefault="00FF170D" w:rsidP="00693D56">
            <w:pPr>
              <w:pStyle w:val="Odstavecseseznamem"/>
              <w:numPr>
                <w:ilvl w:val="0"/>
                <w:numId w:val="42"/>
              </w:numPr>
              <w:ind w:left="247" w:hanging="247"/>
              <w:jc w:val="both"/>
            </w:pPr>
            <w:r w:rsidRPr="00607669">
              <w:t>Říci o sobě základní údaje, poprosit, poděkovat</w:t>
            </w:r>
          </w:p>
          <w:p w:rsidR="00FF170D" w:rsidRPr="00607669" w:rsidRDefault="00FF170D" w:rsidP="00693D56">
            <w:pPr>
              <w:pStyle w:val="Odstavecseseznamem"/>
              <w:numPr>
                <w:ilvl w:val="0"/>
                <w:numId w:val="42"/>
              </w:numPr>
              <w:ind w:left="247" w:hanging="247"/>
              <w:jc w:val="both"/>
            </w:pPr>
            <w:r w:rsidRPr="00607669">
              <w:t>Orientovat se ve městě, zeptat se na cestu</w:t>
            </w:r>
          </w:p>
          <w:p w:rsidR="00FF170D" w:rsidRPr="00607669" w:rsidRDefault="00FF170D" w:rsidP="00693D56">
            <w:pPr>
              <w:pStyle w:val="Odstavecseseznamem"/>
              <w:numPr>
                <w:ilvl w:val="0"/>
                <w:numId w:val="42"/>
              </w:numPr>
              <w:ind w:left="247" w:hanging="247"/>
              <w:jc w:val="both"/>
            </w:pPr>
            <w:r w:rsidRPr="00607669">
              <w:t>Představit členy své rodiny, jejich práci, záliby</w:t>
            </w:r>
          </w:p>
          <w:p w:rsidR="00FF170D" w:rsidRPr="00607669" w:rsidRDefault="00FF170D" w:rsidP="00693D56">
            <w:pPr>
              <w:pStyle w:val="Odstavecseseznamem"/>
              <w:numPr>
                <w:ilvl w:val="0"/>
                <w:numId w:val="42"/>
              </w:numPr>
              <w:ind w:left="247" w:hanging="247"/>
              <w:jc w:val="both"/>
            </w:pPr>
            <w:r w:rsidRPr="00607669">
              <w:t>Popsat různé typy bydlení, jejich výhody a nevýhody</w:t>
            </w:r>
          </w:p>
          <w:p w:rsidR="00FF170D" w:rsidRPr="00607669" w:rsidRDefault="00FF170D" w:rsidP="00693D56">
            <w:pPr>
              <w:pStyle w:val="Odstavecseseznamem"/>
              <w:numPr>
                <w:ilvl w:val="0"/>
                <w:numId w:val="42"/>
              </w:numPr>
              <w:ind w:left="247" w:hanging="247"/>
              <w:jc w:val="both"/>
            </w:pPr>
            <w:r w:rsidRPr="00607669">
              <w:t>Zeptat se na restauraci, objednat si oběd</w:t>
            </w:r>
          </w:p>
          <w:p w:rsidR="00FF170D" w:rsidRPr="00607669" w:rsidRDefault="00FF170D" w:rsidP="00693D56">
            <w:pPr>
              <w:pStyle w:val="Odstavecseseznamem"/>
              <w:numPr>
                <w:ilvl w:val="0"/>
                <w:numId w:val="42"/>
              </w:numPr>
              <w:ind w:left="247" w:hanging="247"/>
              <w:jc w:val="both"/>
            </w:pPr>
            <w:r w:rsidRPr="00607669">
              <w:t>Popsat různé stravovací návyky</w:t>
            </w:r>
          </w:p>
          <w:p w:rsidR="00FF170D" w:rsidRPr="00607669" w:rsidRDefault="00FF170D" w:rsidP="00693D56">
            <w:pPr>
              <w:pStyle w:val="Odstavecseseznamem"/>
              <w:numPr>
                <w:ilvl w:val="0"/>
                <w:numId w:val="42"/>
              </w:numPr>
              <w:ind w:left="247" w:hanging="247"/>
              <w:jc w:val="both"/>
            </w:pPr>
            <w:r w:rsidRPr="00607669">
              <w:t>Přítomný čas slabých sloves</w:t>
            </w:r>
          </w:p>
          <w:p w:rsidR="00FF170D" w:rsidRPr="00607669" w:rsidRDefault="00FF170D" w:rsidP="00693D56">
            <w:pPr>
              <w:pStyle w:val="Odstavecseseznamem"/>
              <w:numPr>
                <w:ilvl w:val="0"/>
                <w:numId w:val="42"/>
              </w:numPr>
              <w:ind w:left="247" w:hanging="247"/>
              <w:jc w:val="both"/>
            </w:pPr>
            <w:r w:rsidRPr="00607669">
              <w:t>Slovosled věty oznamovací, tázací</w:t>
            </w:r>
          </w:p>
          <w:p w:rsidR="00FF170D" w:rsidRPr="00607669" w:rsidRDefault="00FF170D" w:rsidP="00693D56">
            <w:pPr>
              <w:pStyle w:val="Odstavecseseznamem"/>
              <w:numPr>
                <w:ilvl w:val="0"/>
                <w:numId w:val="42"/>
              </w:numPr>
              <w:ind w:left="247" w:hanging="247"/>
              <w:jc w:val="both"/>
            </w:pPr>
            <w:r w:rsidRPr="00607669">
              <w:t>Přítomný čas vybraných silných sloves, rozkazovací způsob</w:t>
            </w:r>
          </w:p>
          <w:p w:rsidR="00FF170D" w:rsidRPr="00607669" w:rsidRDefault="00FF170D" w:rsidP="00693D56">
            <w:pPr>
              <w:pStyle w:val="Odstavecseseznamem"/>
              <w:numPr>
                <w:ilvl w:val="0"/>
                <w:numId w:val="42"/>
              </w:numPr>
              <w:ind w:left="247" w:hanging="247"/>
              <w:jc w:val="both"/>
            </w:pPr>
            <w:r w:rsidRPr="00607669">
              <w:t>Předložky se 3. a 4. pádem</w:t>
            </w:r>
          </w:p>
          <w:p w:rsidR="00FF170D" w:rsidRPr="00607669" w:rsidRDefault="00FF170D" w:rsidP="00693D56">
            <w:pPr>
              <w:pStyle w:val="Odstavecseseznamem"/>
              <w:numPr>
                <w:ilvl w:val="0"/>
                <w:numId w:val="42"/>
              </w:numPr>
              <w:ind w:left="247" w:hanging="247"/>
              <w:jc w:val="both"/>
            </w:pPr>
            <w:r w:rsidRPr="00607669">
              <w:t>Testování</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rsidR="00FF170D" w:rsidRPr="00607669" w:rsidRDefault="00FF170D" w:rsidP="00C73909">
            <w:pPr>
              <w:jc w:val="both"/>
            </w:pPr>
            <w:r w:rsidRPr="00607669">
              <w:t xml:space="preserve">Doplňující materiály: </w:t>
            </w:r>
            <w:hyperlink r:id="rId27" w:history="1">
              <w:r w:rsidRPr="00607669">
                <w:rPr>
                  <w:rStyle w:val="Hypertextovodkaz"/>
                </w:rPr>
                <w:t>https://www.hueber.de/seite/pg_lehren_unterrichtsplan_mot</w:t>
              </w:r>
            </w:hyperlink>
          </w:p>
          <w:p w:rsidR="00FF170D" w:rsidRPr="00607669" w:rsidRDefault="002E3477" w:rsidP="00C73909">
            <w:pPr>
              <w:jc w:val="both"/>
            </w:pPr>
            <w:hyperlink r:id="rId28" w:history="1">
              <w:r w:rsidR="00FF170D" w:rsidRPr="00607669">
                <w:rPr>
                  <w:rStyle w:val="Hypertextovodkaz"/>
                </w:rPr>
                <w:t>https://www.schubert-verlag.de/aufgaben/arbeitsblaetter_a1_z/a1_arbeitsblaetter_index_z.htm</w:t>
              </w:r>
            </w:hyperlink>
          </w:p>
          <w:p w:rsidR="00FF170D" w:rsidRPr="00607669" w:rsidRDefault="002E3477" w:rsidP="00C73909">
            <w:pPr>
              <w:jc w:val="both"/>
            </w:pPr>
            <w:hyperlink r:id="rId29" w:history="1">
              <w:r w:rsidR="00FF170D" w:rsidRPr="00607669">
                <w:rPr>
                  <w:rStyle w:val="Hypertextovodkaz"/>
                </w:rPr>
                <w:t>http://www.deutschunddeutlich.de/</w:t>
              </w:r>
            </w:hyperlink>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93"/>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F170D" w:rsidRPr="00607669" w:rsidRDefault="00FF170D" w:rsidP="00C73909">
            <w:pPr>
              <w:jc w:val="both"/>
              <w:rPr>
                <w:b/>
              </w:rPr>
            </w:pPr>
            <w:r>
              <w:lastRenderedPageBreak/>
              <w:br w:type="page"/>
            </w:r>
            <w:r w:rsidRPr="00607669">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t>Konverzace v němčině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Pr="00607669" w:rsidRDefault="00FF170D" w:rsidP="00C73909">
            <w:pPr>
              <w:jc w:val="both"/>
            </w:pPr>
            <w:r w:rsidRPr="00607669">
              <w:t>Způsob zakončení předmětu - klasifikovaný zápočet</w:t>
            </w:r>
          </w:p>
          <w:p w:rsidR="00FF170D" w:rsidRPr="00607669" w:rsidRDefault="00FF170D" w:rsidP="000C04F9">
            <w:pPr>
              <w:jc w:val="both"/>
            </w:pPr>
            <w:r w:rsidRPr="00607669">
              <w:t>Požadavky k</w:t>
            </w:r>
            <w:r w:rsidR="000C04F9">
              <w:t> </w:t>
            </w:r>
            <w:r w:rsidRPr="00607669">
              <w:t>zápočtu</w:t>
            </w:r>
            <w:r w:rsidR="000C04F9">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jc w:val="both"/>
            </w:pPr>
            <w:r w:rsidRPr="00607669">
              <w:t>Mgr. Věra Kozáková, Ph.D.</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t>Mgr. Věra Kozáková, Ph.D.</w:t>
            </w:r>
            <w:r w:rsidRPr="008271D7">
              <w:t xml:space="preserve"> – </w:t>
            </w:r>
            <w:r>
              <w:t>semináře (100%)</w:t>
            </w:r>
          </w:p>
        </w:tc>
      </w:tr>
      <w:tr w:rsidR="00FF170D" w:rsidTr="00C73909">
        <w:trPr>
          <w:trHeight w:val="176"/>
        </w:trPr>
        <w:tc>
          <w:tcPr>
            <w:tcW w:w="9855" w:type="dxa"/>
            <w:gridSpan w:val="8"/>
            <w:tcBorders>
              <w:top w:val="nil"/>
            </w:tcBorders>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F170D" w:rsidRPr="00607669" w:rsidRDefault="00FF170D" w:rsidP="00693D56">
            <w:pPr>
              <w:pStyle w:val="Odstavecseseznamem"/>
              <w:numPr>
                <w:ilvl w:val="0"/>
                <w:numId w:val="43"/>
              </w:numPr>
              <w:ind w:left="247" w:hanging="284"/>
              <w:jc w:val="both"/>
            </w:pPr>
            <w:r w:rsidRPr="00607669">
              <w:t>Schopnost popsat svou životosprávu a své sportovní aktivity</w:t>
            </w:r>
          </w:p>
          <w:p w:rsidR="00FF170D" w:rsidRPr="00607669" w:rsidRDefault="00FF170D" w:rsidP="00693D56">
            <w:pPr>
              <w:pStyle w:val="Odstavecseseznamem"/>
              <w:numPr>
                <w:ilvl w:val="0"/>
                <w:numId w:val="43"/>
              </w:numPr>
              <w:ind w:left="247" w:hanging="284"/>
              <w:jc w:val="both"/>
            </w:pPr>
            <w:r w:rsidRPr="00607669">
              <w:t>Rozhovory o práci</w:t>
            </w:r>
          </w:p>
          <w:p w:rsidR="00FF170D" w:rsidRPr="00607669" w:rsidRDefault="00FF170D" w:rsidP="00693D56">
            <w:pPr>
              <w:pStyle w:val="Odstavecseseznamem"/>
              <w:numPr>
                <w:ilvl w:val="0"/>
                <w:numId w:val="43"/>
              </w:numPr>
              <w:ind w:left="247" w:hanging="284"/>
              <w:jc w:val="both"/>
            </w:pPr>
            <w:r w:rsidRPr="00607669">
              <w:t>Komunikace o různých možnostech podnikání</w:t>
            </w:r>
          </w:p>
          <w:p w:rsidR="00FF170D" w:rsidRPr="00607669" w:rsidRDefault="00FF170D" w:rsidP="00693D56">
            <w:pPr>
              <w:pStyle w:val="Odstavecseseznamem"/>
              <w:numPr>
                <w:ilvl w:val="0"/>
                <w:numId w:val="43"/>
              </w:numPr>
              <w:ind w:left="247" w:hanging="284"/>
              <w:jc w:val="both"/>
            </w:pPr>
            <w:r w:rsidRPr="00607669">
              <w:t>Nákupy potravin</w:t>
            </w:r>
          </w:p>
          <w:p w:rsidR="00FF170D" w:rsidRPr="00607669" w:rsidRDefault="00FF170D" w:rsidP="00693D56">
            <w:pPr>
              <w:pStyle w:val="Odstavecseseznamem"/>
              <w:numPr>
                <w:ilvl w:val="0"/>
                <w:numId w:val="43"/>
              </w:numPr>
              <w:ind w:left="247" w:hanging="284"/>
              <w:jc w:val="both"/>
            </w:pPr>
            <w:r w:rsidRPr="00607669">
              <w:t>Nakupování v supermarketu</w:t>
            </w:r>
          </w:p>
          <w:p w:rsidR="00FF170D" w:rsidRPr="00607669" w:rsidRDefault="00FF170D" w:rsidP="00693D56">
            <w:pPr>
              <w:pStyle w:val="Odstavecseseznamem"/>
              <w:numPr>
                <w:ilvl w:val="0"/>
                <w:numId w:val="43"/>
              </w:numPr>
              <w:ind w:left="247" w:hanging="284"/>
              <w:jc w:val="both"/>
            </w:pPr>
            <w:r w:rsidRPr="00607669">
              <w:t>Popsat měsíční výdaje, hovořit o svých finančních problémech</w:t>
            </w:r>
          </w:p>
          <w:p w:rsidR="00FF170D" w:rsidRPr="00607669" w:rsidRDefault="00FF170D" w:rsidP="00693D56">
            <w:pPr>
              <w:pStyle w:val="Odstavecseseznamem"/>
              <w:numPr>
                <w:ilvl w:val="0"/>
                <w:numId w:val="43"/>
              </w:numPr>
              <w:ind w:left="247" w:hanging="284"/>
              <w:jc w:val="both"/>
            </w:pPr>
            <w:r w:rsidRPr="00607669">
              <w:t>Informovat se na zimní ubytování v Alpách</w:t>
            </w:r>
          </w:p>
          <w:p w:rsidR="00FF170D" w:rsidRPr="00607669" w:rsidRDefault="00FF170D" w:rsidP="00693D56">
            <w:pPr>
              <w:pStyle w:val="Odstavecseseznamem"/>
              <w:numPr>
                <w:ilvl w:val="0"/>
                <w:numId w:val="43"/>
              </w:numPr>
              <w:ind w:left="247" w:hanging="284"/>
              <w:jc w:val="both"/>
            </w:pPr>
            <w:r w:rsidRPr="00607669">
              <w:t>Umět popsat zimní dovolenou</w:t>
            </w:r>
          </w:p>
          <w:p w:rsidR="00FF170D" w:rsidRPr="00607669" w:rsidRDefault="00FF170D" w:rsidP="00693D56">
            <w:pPr>
              <w:pStyle w:val="Odstavecseseznamem"/>
              <w:numPr>
                <w:ilvl w:val="0"/>
                <w:numId w:val="43"/>
              </w:numPr>
              <w:ind w:left="247" w:hanging="284"/>
              <w:jc w:val="both"/>
            </w:pPr>
            <w:r w:rsidRPr="00607669">
              <w:t>Perfektum vybraných slabých a silných sloves</w:t>
            </w:r>
          </w:p>
          <w:p w:rsidR="00FF170D" w:rsidRPr="00607669" w:rsidRDefault="00FF170D" w:rsidP="00693D56">
            <w:pPr>
              <w:pStyle w:val="Odstavecseseznamem"/>
              <w:numPr>
                <w:ilvl w:val="0"/>
                <w:numId w:val="43"/>
              </w:numPr>
              <w:ind w:left="247" w:hanging="284"/>
              <w:jc w:val="both"/>
            </w:pPr>
            <w:r w:rsidRPr="00607669">
              <w:t>Slovosled věty vedlejší</w:t>
            </w:r>
          </w:p>
          <w:p w:rsidR="00FF170D" w:rsidRPr="00607669" w:rsidRDefault="00FF170D" w:rsidP="00693D56">
            <w:pPr>
              <w:pStyle w:val="Odstavecseseznamem"/>
              <w:numPr>
                <w:ilvl w:val="0"/>
                <w:numId w:val="43"/>
              </w:numPr>
              <w:ind w:left="247" w:hanging="284"/>
              <w:jc w:val="both"/>
            </w:pPr>
            <w:r w:rsidRPr="00607669">
              <w:t>Préteritum vybraných slabých a silných sloves</w:t>
            </w:r>
          </w:p>
          <w:p w:rsidR="00FF170D" w:rsidRPr="00607669" w:rsidRDefault="00FF170D" w:rsidP="00693D56">
            <w:pPr>
              <w:pStyle w:val="Odstavecseseznamem"/>
              <w:numPr>
                <w:ilvl w:val="0"/>
                <w:numId w:val="43"/>
              </w:numPr>
              <w:ind w:left="247" w:hanging="284"/>
              <w:jc w:val="both"/>
            </w:pPr>
            <w:r w:rsidRPr="00607669">
              <w:t>Údaje míry, hmotnosti a množství</w:t>
            </w:r>
          </w:p>
          <w:p w:rsidR="00FF170D" w:rsidRPr="00607669" w:rsidRDefault="00FF170D" w:rsidP="00693D56">
            <w:pPr>
              <w:pStyle w:val="Odstavecseseznamem"/>
              <w:numPr>
                <w:ilvl w:val="0"/>
                <w:numId w:val="43"/>
              </w:numPr>
              <w:ind w:left="247" w:hanging="284"/>
              <w:jc w:val="both"/>
            </w:pPr>
            <w:r w:rsidRPr="00607669">
              <w:t>Vazby sloves, zájmenná příslovce</w:t>
            </w:r>
          </w:p>
          <w:p w:rsidR="00FF170D" w:rsidRPr="00607669" w:rsidRDefault="00FF170D" w:rsidP="00693D56">
            <w:pPr>
              <w:pStyle w:val="Odstavecseseznamem"/>
              <w:numPr>
                <w:ilvl w:val="0"/>
                <w:numId w:val="43"/>
              </w:numPr>
              <w:ind w:left="247" w:hanging="284"/>
              <w:jc w:val="both"/>
            </w:pPr>
            <w:r w:rsidRPr="00607669">
              <w:t>Prezentace</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rsidR="00FF170D" w:rsidRPr="00607669" w:rsidRDefault="00FF170D" w:rsidP="00C73909">
            <w:pPr>
              <w:jc w:val="both"/>
            </w:pPr>
            <w:r w:rsidRPr="00607669">
              <w:t xml:space="preserve">Doplňující materiály: </w:t>
            </w:r>
            <w:hyperlink r:id="rId30" w:history="1">
              <w:r w:rsidRPr="00607669">
                <w:rPr>
                  <w:rStyle w:val="Hypertextovodkaz"/>
                </w:rPr>
                <w:t>https://www.hueber.de/seite/pg_lehren_unterrichtsplan_mot</w:t>
              </w:r>
            </w:hyperlink>
          </w:p>
          <w:p w:rsidR="00FF170D" w:rsidRPr="00607669" w:rsidRDefault="002E3477" w:rsidP="00C73909">
            <w:pPr>
              <w:jc w:val="both"/>
            </w:pPr>
            <w:hyperlink r:id="rId31" w:history="1">
              <w:r w:rsidR="00FF170D" w:rsidRPr="00607669">
                <w:rPr>
                  <w:rStyle w:val="Hypertextovodkaz"/>
                </w:rPr>
                <w:t>https://www.schubert-verlag.de/aufgaben/arbeitsblaetter_a1_z/a1_arbeitsblaetter_index_z.htm</w:t>
              </w:r>
            </w:hyperlink>
          </w:p>
          <w:p w:rsidR="00FF170D" w:rsidRPr="00607669" w:rsidRDefault="002E3477" w:rsidP="00C73909">
            <w:pPr>
              <w:jc w:val="both"/>
            </w:pPr>
            <w:hyperlink r:id="rId32" w:history="1">
              <w:r w:rsidR="00FF170D" w:rsidRPr="00607669">
                <w:rPr>
                  <w:rStyle w:val="Hypertextovodkaz"/>
                </w:rPr>
                <w:t>http://www.deutschunddeutlich.de/</w:t>
              </w:r>
            </w:hyperlink>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FF170D">
        <w:trPr>
          <w:trHeight w:val="711"/>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Korespondence v angličtině</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povinný „P“</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zápočet</w:t>
            </w:r>
          </w:p>
          <w:p w:rsidR="008F4558" w:rsidRDefault="008F4558" w:rsidP="008F4558">
            <w:pPr>
              <w:jc w:val="both"/>
            </w:pPr>
            <w:r w:rsidRPr="00E2695E">
              <w:t>Požadavky k zápočtu:</w:t>
            </w:r>
            <w:r>
              <w:t xml:space="preserve"> </w:t>
            </w:r>
            <w:r w:rsidR="00FF170D" w:rsidRPr="00890483">
              <w:t>70% aktivní účast ve vyučování. Každý týden studenti doplní cvičení v příslušném pracovním listu. Během každé lekce jsou diskutovány informace v pracovním listu. (30% celkového hodnocení na základě aktivní účasti)</w:t>
            </w:r>
            <w:r>
              <w:t xml:space="preserve">. </w:t>
            </w:r>
            <w:r w:rsidR="00FF170D" w:rsidRPr="00890483">
              <w:t>4 písemné úkoly v průběhu semestru se budou shromažďovat pro vyhodnocení. Vhodný styl s přesnou gramatikou a slovní zásobou budou primárními kritérii pro vyhodnocení. (70% celkového hodnocení)</w:t>
            </w:r>
          </w:p>
          <w:p w:rsidR="00FF170D" w:rsidRPr="00890483" w:rsidRDefault="00FF170D" w:rsidP="008F4558">
            <w:pPr>
              <w:jc w:val="both"/>
            </w:pPr>
            <w:r w:rsidRPr="00890483">
              <w:t xml:space="preserve">- Životopis </w:t>
            </w:r>
          </w:p>
          <w:p w:rsidR="00FF170D" w:rsidRPr="00890483" w:rsidRDefault="00FF170D" w:rsidP="00C73909">
            <w:r w:rsidRPr="00890483">
              <w:t>- Interní zpráva</w:t>
            </w:r>
            <w:r w:rsidRPr="00890483">
              <w:br/>
              <w:t xml:space="preserve">- Obchodní návrh </w:t>
            </w:r>
            <w:r w:rsidRPr="00890483">
              <w:br/>
              <w:t>- Formální koordinační dohoda / schvalovací dopis</w:t>
            </w:r>
          </w:p>
        </w:tc>
      </w:tr>
      <w:tr w:rsidR="00FF170D" w:rsidTr="00C73909">
        <w:trPr>
          <w:trHeight w:val="92"/>
        </w:trPr>
        <w:tc>
          <w:tcPr>
            <w:tcW w:w="9855" w:type="dxa"/>
            <w:gridSpan w:val="8"/>
            <w:tcBorders>
              <w:top w:val="nil"/>
            </w:tcBorders>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r w:rsidRPr="00890483">
              <w:t>Daniel Paul Sampey, MFA</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0C04F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rsidP="00C73909">
            <w:pPr>
              <w:jc w:val="both"/>
            </w:pPr>
            <w:r w:rsidRPr="00890483">
              <w:t>Daniel Paul Sampey, MFA</w:t>
            </w:r>
            <w:r>
              <w:t xml:space="preserve"> -</w:t>
            </w:r>
            <w:r w:rsidRPr="008271D7">
              <w:t xml:space="preserve"> </w:t>
            </w:r>
            <w:r>
              <w:t>semináře (100%)</w:t>
            </w:r>
          </w:p>
        </w:tc>
      </w:tr>
      <w:tr w:rsidR="00FF170D" w:rsidTr="00C73909">
        <w:trPr>
          <w:trHeight w:val="322"/>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rsidR="000C04F9">
              <w:t>slovní zásobu a styl vzhledem k</w:t>
            </w:r>
            <w:r w:rsidRPr="00890483">
              <w:t xml:space="preserve"> </w:t>
            </w:r>
            <w:r w:rsidRPr="00890483">
              <w:rPr>
                <w:rStyle w:val="shorttext"/>
              </w:rPr>
              <w:t>různé</w:t>
            </w:r>
            <w:r w:rsidRPr="00890483">
              <w:t>mu žánru obchodní korespondence. Výuka probíhá v angličtině.</w:t>
            </w:r>
          </w:p>
          <w:p w:rsidR="00FF170D" w:rsidRPr="00890483" w:rsidRDefault="00FF170D" w:rsidP="00693D56">
            <w:pPr>
              <w:pStyle w:val="Odstavecseseznamem"/>
              <w:numPr>
                <w:ilvl w:val="0"/>
                <w:numId w:val="44"/>
              </w:numPr>
              <w:tabs>
                <w:tab w:val="left" w:pos="1540"/>
              </w:tabs>
              <w:ind w:left="247" w:hanging="247"/>
            </w:pPr>
            <w:r w:rsidRPr="00890483">
              <w:t>Témata probíraná v semináři:</w:t>
            </w:r>
            <w:r w:rsidRPr="00890483">
              <w:tab/>
            </w:r>
          </w:p>
          <w:p w:rsidR="00FF170D" w:rsidRPr="00890483" w:rsidRDefault="00FF170D" w:rsidP="00693D56">
            <w:pPr>
              <w:pStyle w:val="Odstavecseseznamem"/>
              <w:numPr>
                <w:ilvl w:val="0"/>
                <w:numId w:val="44"/>
              </w:numPr>
              <w:ind w:left="247" w:hanging="247"/>
            </w:pPr>
            <w:r w:rsidRPr="00890483">
              <w:t xml:space="preserve">Formální i neformální styly </w:t>
            </w:r>
          </w:p>
          <w:p w:rsidR="00FF170D" w:rsidRPr="00890483" w:rsidRDefault="00FF170D" w:rsidP="00693D56">
            <w:pPr>
              <w:pStyle w:val="Odstavecseseznamem"/>
              <w:numPr>
                <w:ilvl w:val="0"/>
                <w:numId w:val="44"/>
              </w:numPr>
              <w:ind w:left="247" w:hanging="247"/>
            </w:pPr>
            <w:r w:rsidRPr="00890483">
              <w:t xml:space="preserve">Zápis z porady </w:t>
            </w:r>
          </w:p>
          <w:p w:rsidR="00FF170D" w:rsidRPr="00890483" w:rsidRDefault="00FF170D" w:rsidP="00693D56">
            <w:pPr>
              <w:pStyle w:val="Odstavecseseznamem"/>
              <w:numPr>
                <w:ilvl w:val="0"/>
                <w:numId w:val="44"/>
              </w:numPr>
              <w:ind w:left="247" w:hanging="247"/>
            </w:pPr>
            <w:r w:rsidRPr="00890483">
              <w:t xml:space="preserve">Životopis </w:t>
            </w:r>
          </w:p>
          <w:p w:rsidR="00FF170D" w:rsidRPr="00890483" w:rsidRDefault="00FF170D" w:rsidP="00693D56">
            <w:pPr>
              <w:pStyle w:val="Odstavecseseznamem"/>
              <w:numPr>
                <w:ilvl w:val="0"/>
                <w:numId w:val="44"/>
              </w:numPr>
              <w:ind w:left="247" w:hanging="247"/>
            </w:pPr>
            <w:r w:rsidRPr="00890483">
              <w:t xml:space="preserve">Interní zpráva </w:t>
            </w:r>
          </w:p>
          <w:p w:rsidR="00FF170D" w:rsidRPr="00890483" w:rsidRDefault="00FF170D" w:rsidP="00693D56">
            <w:pPr>
              <w:pStyle w:val="Odstavecseseznamem"/>
              <w:numPr>
                <w:ilvl w:val="0"/>
                <w:numId w:val="44"/>
              </w:numPr>
              <w:ind w:left="247" w:hanging="247"/>
            </w:pPr>
            <w:r w:rsidRPr="00890483">
              <w:t xml:space="preserve">Prohlášení o misi </w:t>
            </w:r>
          </w:p>
          <w:p w:rsidR="00FF170D" w:rsidRPr="00890483" w:rsidRDefault="00FF170D" w:rsidP="00693D56">
            <w:pPr>
              <w:pStyle w:val="Odstavecseseznamem"/>
              <w:numPr>
                <w:ilvl w:val="0"/>
                <w:numId w:val="44"/>
              </w:numPr>
              <w:ind w:left="247" w:hanging="247"/>
            </w:pPr>
            <w:r w:rsidRPr="00890483">
              <w:t xml:space="preserve">Styl e-mailů </w:t>
            </w:r>
          </w:p>
          <w:p w:rsidR="00FF170D" w:rsidRPr="00890483" w:rsidRDefault="00FF170D" w:rsidP="00693D56">
            <w:pPr>
              <w:pStyle w:val="Odstavecseseznamem"/>
              <w:numPr>
                <w:ilvl w:val="0"/>
                <w:numId w:val="44"/>
              </w:numPr>
              <w:ind w:left="247" w:hanging="247"/>
            </w:pPr>
            <w:r w:rsidRPr="00890483">
              <w:t xml:space="preserve">Formální koordinační dohoda / schvalovací dopis </w:t>
            </w:r>
          </w:p>
          <w:p w:rsidR="00FF170D" w:rsidRPr="00890483" w:rsidRDefault="00FF170D" w:rsidP="00693D56">
            <w:pPr>
              <w:pStyle w:val="Odstavecseseznamem"/>
              <w:numPr>
                <w:ilvl w:val="0"/>
                <w:numId w:val="44"/>
              </w:numPr>
              <w:ind w:left="247" w:hanging="247"/>
            </w:pPr>
            <w:r w:rsidRPr="00890483">
              <w:t xml:space="preserve">E-maily klientům </w:t>
            </w:r>
          </w:p>
          <w:p w:rsidR="00FF170D" w:rsidRPr="00890483" w:rsidRDefault="00FF170D" w:rsidP="00693D56">
            <w:pPr>
              <w:pStyle w:val="Odstavecseseznamem"/>
              <w:numPr>
                <w:ilvl w:val="0"/>
                <w:numId w:val="44"/>
              </w:numPr>
              <w:ind w:left="247" w:hanging="247"/>
            </w:pPr>
            <w:r w:rsidRPr="00890483">
              <w:t xml:space="preserve">Obchodní návrh </w:t>
            </w:r>
          </w:p>
          <w:p w:rsidR="00FF170D" w:rsidRPr="00890483" w:rsidRDefault="00FF170D" w:rsidP="00693D56">
            <w:pPr>
              <w:pStyle w:val="Odstavecseseznamem"/>
              <w:numPr>
                <w:ilvl w:val="0"/>
                <w:numId w:val="44"/>
              </w:numPr>
              <w:ind w:left="247" w:hanging="247"/>
            </w:pPr>
            <w:r w:rsidRPr="00890483">
              <w:t xml:space="preserve">Finanční zpráva </w:t>
            </w:r>
          </w:p>
          <w:p w:rsidR="00FF170D" w:rsidRPr="00890483" w:rsidRDefault="00FF170D" w:rsidP="00C73909">
            <w:pPr>
              <w:jc w:val="both"/>
            </w:pPr>
            <w:r w:rsidRPr="00890483">
              <w:t>Na seminářích budou probírány konkrétní texty.</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497"/>
        </w:trPr>
        <w:tc>
          <w:tcPr>
            <w:tcW w:w="9855" w:type="dxa"/>
            <w:gridSpan w:val="8"/>
            <w:tcBorders>
              <w:top w:val="nil"/>
            </w:tcBorders>
          </w:tcPr>
          <w:p w:rsidR="00FF170D" w:rsidRPr="00890483" w:rsidRDefault="00FF170D" w:rsidP="00C73909">
            <w:pPr>
              <w:rPr>
                <w:b/>
              </w:rPr>
            </w:pPr>
            <w:r w:rsidRPr="00890483">
              <w:rPr>
                <w:b/>
              </w:rPr>
              <w:t>Povinná literatura</w:t>
            </w:r>
          </w:p>
          <w:p w:rsidR="00FF170D" w:rsidRPr="00890483" w:rsidRDefault="00FF170D" w:rsidP="00C73909">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F170D" w:rsidRPr="00890483" w:rsidRDefault="00FF170D" w:rsidP="00C73909">
            <w:pPr>
              <w:rPr>
                <w:b/>
                <w:color w:val="000000"/>
              </w:rPr>
            </w:pPr>
            <w:r w:rsidRPr="00890483">
              <w:rPr>
                <w:b/>
                <w:color w:val="000000"/>
              </w:rPr>
              <w:t>Doporučená literatura</w:t>
            </w:r>
          </w:p>
          <w:p w:rsidR="00FF170D" w:rsidRPr="00890483" w:rsidRDefault="00FF170D" w:rsidP="00C73909">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F170D" w:rsidRPr="00890483" w:rsidRDefault="00FF170D" w:rsidP="00C73909">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553"/>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povinný „P“</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C73909">
            <w:pPr>
              <w:jc w:val="both"/>
            </w:pPr>
            <w:r w:rsidRPr="00890483">
              <w:rPr>
                <w:bCs/>
              </w:rPr>
              <w:t>Mgr. Magda Zálešáková</w:t>
            </w:r>
            <w:r w:rsidRPr="00890483" w:rsidDel="00245E65">
              <w:rPr>
                <w:bCs/>
              </w:rPr>
              <w:t xml:space="preserve"> </w:t>
            </w:r>
            <w:r w:rsidR="00FF170D" w:rsidRPr="008271D7">
              <w:t xml:space="preserve">– </w:t>
            </w:r>
            <w:r w:rsidR="00FF170D">
              <w:t>semináře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4605"/>
        </w:trPr>
        <w:tc>
          <w:tcPr>
            <w:tcW w:w="9855" w:type="dxa"/>
            <w:gridSpan w:val="8"/>
            <w:tcBorders>
              <w:top w:val="nil"/>
              <w:bottom w:val="single" w:sz="12" w:space="0" w:color="auto"/>
            </w:tcBorders>
          </w:tcPr>
          <w:p w:rsidR="00FF170D" w:rsidRPr="00890483" w:rsidRDefault="00FF170D" w:rsidP="00C73909">
            <w:pPr>
              <w:jc w:val="both"/>
            </w:pPr>
            <w:r w:rsidRPr="00890483">
              <w:t>Cíl předmětu</w:t>
            </w:r>
          </w:p>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FF170D" w:rsidRPr="00890483" w:rsidRDefault="00FF170D" w:rsidP="00C73909">
            <w:pPr>
              <w:jc w:val="both"/>
            </w:pPr>
            <w:r w:rsidRPr="00890483">
              <w:t>Obsah předmětu</w:t>
            </w:r>
          </w:p>
          <w:p w:rsidR="00FF170D" w:rsidRPr="00890483" w:rsidRDefault="00FF170D" w:rsidP="00693D56">
            <w:pPr>
              <w:pStyle w:val="Odstavecseseznamem"/>
              <w:numPr>
                <w:ilvl w:val="0"/>
                <w:numId w:val="45"/>
              </w:numPr>
              <w:ind w:left="247" w:hanging="247"/>
            </w:pPr>
            <w:r w:rsidRPr="00890483">
              <w:t>Úvodní fonetický kurz.</w:t>
            </w:r>
          </w:p>
          <w:p w:rsidR="00FF170D" w:rsidRPr="00890483" w:rsidRDefault="00FF170D" w:rsidP="00693D56">
            <w:pPr>
              <w:pStyle w:val="Odstavecseseznamem"/>
              <w:numPr>
                <w:ilvl w:val="0"/>
                <w:numId w:val="45"/>
              </w:numPr>
              <w:ind w:left="247" w:hanging="247"/>
            </w:pPr>
            <w:r w:rsidRPr="00890483">
              <w:t>Rodina, kolegové.</w:t>
            </w:r>
          </w:p>
          <w:p w:rsidR="00FF170D" w:rsidRPr="00890483" w:rsidRDefault="00FF170D" w:rsidP="00693D56">
            <w:pPr>
              <w:pStyle w:val="Odstavecseseznamem"/>
              <w:numPr>
                <w:ilvl w:val="0"/>
                <w:numId w:val="45"/>
              </w:numPr>
              <w:ind w:left="247" w:hanging="247"/>
            </w:pPr>
            <w:r w:rsidRPr="00890483">
              <w:t>Orientace ve městě, seznámení, v restauraci.</w:t>
            </w:r>
          </w:p>
          <w:p w:rsidR="00FF170D" w:rsidRPr="00890483" w:rsidRDefault="00FF170D" w:rsidP="00693D56">
            <w:pPr>
              <w:pStyle w:val="Odstavecseseznamem"/>
              <w:numPr>
                <w:ilvl w:val="0"/>
                <w:numId w:val="45"/>
              </w:numPr>
              <w:ind w:left="247" w:hanging="247"/>
            </w:pPr>
            <w:r w:rsidRPr="00890483">
              <w:t xml:space="preserve">Denní rutina, pasová kontrola. </w:t>
            </w:r>
          </w:p>
          <w:p w:rsidR="00FF170D" w:rsidRPr="00890483" w:rsidRDefault="00FF170D" w:rsidP="00693D56">
            <w:pPr>
              <w:pStyle w:val="Odstavecseseznamem"/>
              <w:numPr>
                <w:ilvl w:val="0"/>
                <w:numId w:val="45"/>
              </w:numPr>
              <w:ind w:left="247" w:hanging="247"/>
            </w:pPr>
            <w:r w:rsidRPr="00890483">
              <w:t xml:space="preserve">V obchodě. V práci. Práce a odpočinek. </w:t>
            </w:r>
          </w:p>
          <w:p w:rsidR="00FF170D" w:rsidRPr="00890483" w:rsidRDefault="00FF170D" w:rsidP="00693D56">
            <w:pPr>
              <w:pStyle w:val="Odstavecseseznamem"/>
              <w:numPr>
                <w:ilvl w:val="0"/>
                <w:numId w:val="45"/>
              </w:numPr>
              <w:ind w:left="247" w:hanging="247"/>
            </w:pPr>
            <w:r w:rsidRPr="00890483">
              <w:t>Moje firma.</w:t>
            </w:r>
          </w:p>
          <w:p w:rsidR="00FF170D" w:rsidRPr="00890483" w:rsidRDefault="00FF170D" w:rsidP="00693D56">
            <w:pPr>
              <w:pStyle w:val="Odstavecseseznamem"/>
              <w:numPr>
                <w:ilvl w:val="0"/>
                <w:numId w:val="45"/>
              </w:numPr>
              <w:ind w:left="247" w:hanging="247"/>
            </w:pPr>
            <w:r w:rsidRPr="00890483">
              <w:t xml:space="preserve">Počasí a klima. </w:t>
            </w:r>
          </w:p>
          <w:p w:rsidR="00FF170D" w:rsidRPr="00890483" w:rsidRDefault="00FF170D" w:rsidP="00693D56">
            <w:pPr>
              <w:pStyle w:val="Odstavecseseznamem"/>
              <w:numPr>
                <w:ilvl w:val="0"/>
                <w:numId w:val="45"/>
              </w:numPr>
              <w:ind w:left="247" w:hanging="247"/>
            </w:pPr>
            <w:r w:rsidRPr="00890483">
              <w:t xml:space="preserve">Národnosti. </w:t>
            </w:r>
          </w:p>
          <w:p w:rsidR="00FF170D" w:rsidRPr="00890483" w:rsidRDefault="00FF170D" w:rsidP="00C73909">
            <w:r w:rsidRPr="00890483">
              <w:t>Výstupní kompetence</w:t>
            </w:r>
          </w:p>
          <w:p w:rsidR="00FF170D" w:rsidRPr="00890483" w:rsidRDefault="00FF170D" w:rsidP="00C73909">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povinný „P“</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t>semináře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 předmětu</w:t>
            </w:r>
          </w:p>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C73909">
            <w:pPr>
              <w:jc w:val="both"/>
            </w:pPr>
            <w:r w:rsidRPr="00890483">
              <w:t>Obsah předmětu</w:t>
            </w:r>
          </w:p>
          <w:p w:rsidR="00FF170D" w:rsidRPr="00890483" w:rsidRDefault="00FF170D" w:rsidP="00693D56">
            <w:pPr>
              <w:pStyle w:val="Odstavecseseznamem"/>
              <w:numPr>
                <w:ilvl w:val="0"/>
                <w:numId w:val="46"/>
              </w:numPr>
              <w:ind w:left="247" w:hanging="247"/>
            </w:pPr>
            <w:r w:rsidRPr="00890483">
              <w:t xml:space="preserve">Rod podstatných jmen.  Skloňování podstatných jmen </w:t>
            </w:r>
          </w:p>
          <w:p w:rsidR="00FF170D" w:rsidRPr="00890483" w:rsidRDefault="00FF170D" w:rsidP="00693D56">
            <w:pPr>
              <w:pStyle w:val="Odstavecseseznamem"/>
              <w:numPr>
                <w:ilvl w:val="0"/>
                <w:numId w:val="46"/>
              </w:numPr>
              <w:ind w:left="247" w:hanging="247"/>
            </w:pPr>
            <w:r w:rsidRPr="00890483">
              <w:t>Cestování. Nákupy. Restaurace.</w:t>
            </w:r>
          </w:p>
          <w:p w:rsidR="00FF170D" w:rsidRPr="00890483" w:rsidRDefault="00FF170D" w:rsidP="00693D56">
            <w:pPr>
              <w:pStyle w:val="Odstavecseseznamem"/>
              <w:numPr>
                <w:ilvl w:val="0"/>
                <w:numId w:val="46"/>
              </w:numPr>
              <w:ind w:left="247" w:hanging="247"/>
            </w:pPr>
            <w:r w:rsidRPr="00890483">
              <w:t xml:space="preserve">Slovesa I. a II. časování. </w:t>
            </w:r>
          </w:p>
          <w:p w:rsidR="00FF170D" w:rsidRPr="00890483" w:rsidRDefault="00FF170D" w:rsidP="00693D56">
            <w:pPr>
              <w:pStyle w:val="Odstavecseseznamem"/>
              <w:numPr>
                <w:ilvl w:val="0"/>
                <w:numId w:val="46"/>
              </w:numPr>
              <w:ind w:left="247" w:hanging="247"/>
            </w:pPr>
            <w:r w:rsidRPr="00890483">
              <w:t>Zájmena osobní a přivlastňovací.</w:t>
            </w:r>
          </w:p>
          <w:p w:rsidR="00FF170D" w:rsidRPr="00890483" w:rsidRDefault="00FF170D" w:rsidP="00693D56">
            <w:pPr>
              <w:pStyle w:val="Odstavecseseznamem"/>
              <w:numPr>
                <w:ilvl w:val="0"/>
                <w:numId w:val="46"/>
              </w:numPr>
              <w:ind w:left="247" w:hanging="247"/>
            </w:pPr>
            <w:r w:rsidRPr="00890483">
              <w:t xml:space="preserve">Předložkové vazby odlišné od češtiny. </w:t>
            </w:r>
          </w:p>
          <w:p w:rsidR="00FF170D" w:rsidRPr="00890483" w:rsidRDefault="00FF170D" w:rsidP="00693D56">
            <w:pPr>
              <w:pStyle w:val="Odstavecseseznamem"/>
              <w:numPr>
                <w:ilvl w:val="0"/>
                <w:numId w:val="46"/>
              </w:numPr>
              <w:ind w:left="247" w:hanging="247"/>
            </w:pPr>
            <w:r w:rsidRPr="00890483">
              <w:t>Skloňování podstatných jmen. Nesklonná podstatná jména.</w:t>
            </w:r>
          </w:p>
          <w:p w:rsidR="00FF170D" w:rsidRPr="00890483" w:rsidRDefault="00FF170D" w:rsidP="00693D56">
            <w:pPr>
              <w:pStyle w:val="Odstavecseseznamem"/>
              <w:numPr>
                <w:ilvl w:val="0"/>
                <w:numId w:val="46"/>
              </w:numPr>
              <w:ind w:left="247" w:hanging="247"/>
            </w:pPr>
            <w:r w:rsidRPr="00890483">
              <w:t xml:space="preserve">Číslovky 0 – 1000. </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Pr="002401C8"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693D56">
            <w:pPr>
              <w:pStyle w:val="Odstavecseseznamem"/>
              <w:numPr>
                <w:ilvl w:val="0"/>
                <w:numId w:val="47"/>
              </w:numPr>
              <w:ind w:left="247" w:hanging="284"/>
            </w:pPr>
            <w:r w:rsidRPr="002401C8">
              <w:rPr>
                <w:color w:val="000000"/>
                <w:shd w:val="clear" w:color="auto" w:fill="FFFFFF"/>
              </w:rPr>
              <w:t>Pravidla čtení španělských slov </w:t>
            </w:r>
          </w:p>
          <w:p w:rsidR="00FF170D" w:rsidRPr="002401C8" w:rsidRDefault="00FF170D" w:rsidP="00693D56">
            <w:pPr>
              <w:pStyle w:val="Odstavecseseznamem"/>
              <w:numPr>
                <w:ilvl w:val="0"/>
                <w:numId w:val="47"/>
              </w:numPr>
              <w:ind w:left="247" w:hanging="284"/>
            </w:pPr>
            <w:r w:rsidRPr="002401C8">
              <w:rPr>
                <w:color w:val="000000"/>
                <w:shd w:val="clear" w:color="auto" w:fill="FFFFFF"/>
              </w:rPr>
              <w:t>Rod přídavných a podstatných jmen</w:t>
            </w:r>
          </w:p>
          <w:p w:rsidR="00FF170D" w:rsidRPr="002401C8" w:rsidRDefault="00FF170D" w:rsidP="00693D56">
            <w:pPr>
              <w:pStyle w:val="Odstavecseseznamem"/>
              <w:numPr>
                <w:ilvl w:val="0"/>
                <w:numId w:val="47"/>
              </w:numPr>
              <w:ind w:left="247" w:hanging="284"/>
            </w:pPr>
            <w:r w:rsidRPr="002401C8">
              <w:rPr>
                <w:color w:val="000000"/>
                <w:shd w:val="clear" w:color="auto" w:fill="FFFFFF"/>
              </w:rPr>
              <w:t>Přítomný čas sloves: SER, LLAMARSE, TRABAJAR, VIVIR, ESTAR, TENER</w:t>
            </w:r>
          </w:p>
          <w:p w:rsidR="00FF170D" w:rsidRPr="002401C8" w:rsidRDefault="00FF170D" w:rsidP="00693D56">
            <w:pPr>
              <w:pStyle w:val="Odstavecseseznamem"/>
              <w:numPr>
                <w:ilvl w:val="0"/>
                <w:numId w:val="47"/>
              </w:numPr>
              <w:ind w:left="247" w:hanging="284"/>
            </w:pPr>
            <w:r w:rsidRPr="002401C8">
              <w:rPr>
                <w:color w:val="000000"/>
                <w:shd w:val="clear" w:color="auto" w:fill="FFFFFF"/>
              </w:rPr>
              <w:t>Přízvuk</w:t>
            </w:r>
          </w:p>
          <w:p w:rsidR="00FF170D" w:rsidRPr="002401C8" w:rsidRDefault="00FF170D" w:rsidP="00693D56">
            <w:pPr>
              <w:pStyle w:val="Odstavecseseznamem"/>
              <w:numPr>
                <w:ilvl w:val="0"/>
                <w:numId w:val="47"/>
              </w:numPr>
              <w:ind w:left="247" w:hanging="284"/>
            </w:pPr>
            <w:r w:rsidRPr="002401C8">
              <w:rPr>
                <w:color w:val="000000"/>
                <w:shd w:val="clear" w:color="auto" w:fill="FFFFFF"/>
              </w:rPr>
              <w:t>Tvoření otázek pomocí: DÓNDE, QUÉ, DE DÓNDE, CÓMO</w:t>
            </w:r>
          </w:p>
          <w:p w:rsidR="00FF170D" w:rsidRPr="002401C8" w:rsidRDefault="00FF170D" w:rsidP="00693D56">
            <w:pPr>
              <w:pStyle w:val="Odstavecseseznamem"/>
              <w:numPr>
                <w:ilvl w:val="0"/>
                <w:numId w:val="47"/>
              </w:numPr>
              <w:ind w:left="247" w:hanging="284"/>
            </w:pPr>
            <w:r w:rsidRPr="002401C8">
              <w:rPr>
                <w:color w:val="000000"/>
                <w:shd w:val="clear" w:color="auto" w:fill="FFFFFF"/>
              </w:rPr>
              <w:t>Zájmena ukazovací a přivlastňovací</w:t>
            </w:r>
          </w:p>
          <w:p w:rsidR="00FF170D" w:rsidRPr="002401C8" w:rsidRDefault="00FF170D" w:rsidP="00693D56">
            <w:pPr>
              <w:pStyle w:val="Odstavecseseznamem"/>
              <w:numPr>
                <w:ilvl w:val="0"/>
                <w:numId w:val="47"/>
              </w:numPr>
              <w:ind w:left="247" w:hanging="284"/>
            </w:pPr>
            <w:r w:rsidRPr="002401C8">
              <w:rPr>
                <w:color w:val="000000"/>
                <w:shd w:val="clear" w:color="auto" w:fill="FFFFFF"/>
              </w:rPr>
              <w:t>Množné číslo přídavných a podstatných jmen</w:t>
            </w:r>
          </w:p>
          <w:p w:rsidR="00FF170D" w:rsidRPr="002401C8" w:rsidRDefault="00FF170D" w:rsidP="00693D56">
            <w:pPr>
              <w:pStyle w:val="Odstavecseseznamem"/>
              <w:numPr>
                <w:ilvl w:val="0"/>
                <w:numId w:val="47"/>
              </w:numPr>
              <w:ind w:left="247" w:hanging="284"/>
            </w:pPr>
            <w:r w:rsidRPr="002401C8">
              <w:rPr>
                <w:color w:val="000000"/>
                <w:shd w:val="clear" w:color="auto" w:fill="FFFFFF"/>
              </w:rPr>
              <w:t>Přítomný čas prostý pravidelných sloves</w:t>
            </w:r>
          </w:p>
          <w:p w:rsidR="00FF170D" w:rsidRPr="002401C8" w:rsidRDefault="00FF170D" w:rsidP="00693D56">
            <w:pPr>
              <w:pStyle w:val="Odstavecseseznamem"/>
              <w:numPr>
                <w:ilvl w:val="0"/>
                <w:numId w:val="47"/>
              </w:numPr>
              <w:ind w:left="247" w:hanging="284"/>
            </w:pPr>
            <w:r w:rsidRPr="002401C8">
              <w:rPr>
                <w:color w:val="000000"/>
                <w:shd w:val="clear" w:color="auto" w:fill="FFFFFF"/>
              </w:rPr>
              <w:t>Člen určitý: EL, LA, LOS, LAS</w:t>
            </w:r>
          </w:p>
          <w:p w:rsidR="00FF170D" w:rsidRPr="002401C8" w:rsidRDefault="00FF170D" w:rsidP="00693D56">
            <w:pPr>
              <w:pStyle w:val="Odstavecseseznamem"/>
              <w:numPr>
                <w:ilvl w:val="0"/>
                <w:numId w:val="47"/>
              </w:numPr>
              <w:ind w:left="247" w:hanging="284"/>
            </w:pPr>
            <w:r w:rsidRPr="002401C8">
              <w:rPr>
                <w:color w:val="000000"/>
                <w:shd w:val="clear" w:color="auto" w:fill="FFFFFF"/>
              </w:rPr>
              <w:t>Předložkové vazby: ENCIMA DE, DEBAJO DE, AL LADO DE </w:t>
            </w:r>
          </w:p>
          <w:p w:rsidR="00FF170D" w:rsidRPr="002401C8" w:rsidRDefault="00FF170D" w:rsidP="00693D56">
            <w:pPr>
              <w:pStyle w:val="Odstavecseseznamem"/>
              <w:numPr>
                <w:ilvl w:val="0"/>
                <w:numId w:val="47"/>
              </w:numPr>
              <w:ind w:left="247" w:hanging="284"/>
            </w:pPr>
            <w:r w:rsidRPr="002401C8">
              <w:rPr>
                <w:color w:val="000000"/>
                <w:shd w:val="clear" w:color="auto" w:fill="FFFFFF"/>
              </w:rPr>
              <w:t>Základní a řadové číslovky</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8B7889">
        <w:trPr>
          <w:trHeight w:val="314"/>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Pr="002401C8"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693D56">
            <w:pPr>
              <w:pStyle w:val="Odstavecseseznamem"/>
              <w:numPr>
                <w:ilvl w:val="0"/>
                <w:numId w:val="48"/>
              </w:numPr>
              <w:ind w:left="247" w:hanging="247"/>
            </w:pPr>
            <w:r w:rsidRPr="002401C8">
              <w:rPr>
                <w:color w:val="000000"/>
                <w:shd w:val="clear" w:color="auto" w:fill="FFFFFF"/>
              </w:rPr>
              <w:t>Přítomný čas sloves IR, DAR, VENIR, SEGUIR, orientace ve městě</w:t>
            </w:r>
          </w:p>
          <w:p w:rsidR="00FF170D" w:rsidRPr="002401C8" w:rsidRDefault="00FF170D" w:rsidP="00693D56">
            <w:pPr>
              <w:pStyle w:val="Odstavecseseznamem"/>
              <w:numPr>
                <w:ilvl w:val="0"/>
                <w:numId w:val="48"/>
              </w:numPr>
              <w:ind w:left="247" w:hanging="247"/>
            </w:pPr>
            <w:r w:rsidRPr="002401C8">
              <w:rPr>
                <w:color w:val="000000"/>
                <w:shd w:val="clear" w:color="auto" w:fill="FFFFFF"/>
              </w:rPr>
              <w:t>Použití sloves HAY x ESTAR, neurčité členy</w:t>
            </w:r>
          </w:p>
          <w:p w:rsidR="00FF170D" w:rsidRPr="002401C8" w:rsidRDefault="00FF170D" w:rsidP="00693D56">
            <w:pPr>
              <w:pStyle w:val="Odstavecseseznamem"/>
              <w:numPr>
                <w:ilvl w:val="0"/>
                <w:numId w:val="48"/>
              </w:numPr>
              <w:ind w:left="247" w:hanging="247"/>
            </w:pPr>
            <w:r w:rsidRPr="002401C8">
              <w:rPr>
                <w:color w:val="000000"/>
                <w:shd w:val="clear" w:color="auto" w:fill="FFFFFF"/>
              </w:rPr>
              <w:t>Číslovky, hodiny</w:t>
            </w:r>
          </w:p>
          <w:p w:rsidR="00FF170D" w:rsidRPr="002401C8" w:rsidRDefault="00FF170D" w:rsidP="00693D56">
            <w:pPr>
              <w:pStyle w:val="Odstavecseseznamem"/>
              <w:numPr>
                <w:ilvl w:val="0"/>
                <w:numId w:val="48"/>
              </w:numPr>
              <w:ind w:left="247" w:hanging="247"/>
            </w:pPr>
            <w:r w:rsidRPr="002401C8">
              <w:rPr>
                <w:color w:val="000000"/>
                <w:shd w:val="clear" w:color="auto" w:fill="FFFFFF"/>
              </w:rPr>
              <w:t>Rozkaz</w:t>
            </w:r>
          </w:p>
          <w:p w:rsidR="00FF170D" w:rsidRPr="002401C8" w:rsidRDefault="00FF170D" w:rsidP="00693D56">
            <w:pPr>
              <w:pStyle w:val="Odstavecseseznamem"/>
              <w:numPr>
                <w:ilvl w:val="0"/>
                <w:numId w:val="48"/>
              </w:numPr>
              <w:ind w:left="247" w:hanging="247"/>
            </w:pPr>
            <w:r w:rsidRPr="002401C8">
              <w:rPr>
                <w:color w:val="000000"/>
                <w:shd w:val="clear" w:color="auto" w:fill="FFFFFF"/>
              </w:rPr>
              <w:t>V restauraci</w:t>
            </w:r>
          </w:p>
          <w:p w:rsidR="00FF170D" w:rsidRPr="002401C8" w:rsidRDefault="00FF170D" w:rsidP="00693D56">
            <w:pPr>
              <w:pStyle w:val="Odstavecseseznamem"/>
              <w:numPr>
                <w:ilvl w:val="0"/>
                <w:numId w:val="48"/>
              </w:numPr>
              <w:ind w:left="247" w:hanging="247"/>
            </w:pPr>
            <w:r w:rsidRPr="002401C8">
              <w:rPr>
                <w:color w:val="000000"/>
                <w:shd w:val="clear" w:color="auto" w:fill="FFFFFF"/>
              </w:rPr>
              <w:t>Slovesa GUSTAR a QUEDAR</w:t>
            </w:r>
          </w:p>
          <w:p w:rsidR="00FF170D" w:rsidRPr="002401C8" w:rsidRDefault="00FF170D" w:rsidP="00693D56">
            <w:pPr>
              <w:pStyle w:val="Odstavecseseznamem"/>
              <w:numPr>
                <w:ilvl w:val="0"/>
                <w:numId w:val="48"/>
              </w:numPr>
              <w:ind w:left="247" w:hanging="247"/>
            </w:pPr>
            <w:r w:rsidRPr="002401C8">
              <w:rPr>
                <w:color w:val="000000"/>
                <w:shd w:val="clear" w:color="auto" w:fill="FFFFFF"/>
              </w:rPr>
              <w:t>Nepravidelná slovesa QUERER, PODER, HACER</w:t>
            </w:r>
          </w:p>
          <w:p w:rsidR="00FF170D" w:rsidRPr="002401C8" w:rsidRDefault="00FF170D" w:rsidP="00693D56">
            <w:pPr>
              <w:pStyle w:val="Odstavecseseznamem"/>
              <w:numPr>
                <w:ilvl w:val="0"/>
                <w:numId w:val="48"/>
              </w:numPr>
              <w:ind w:left="247" w:hanging="247"/>
            </w:pPr>
            <w:r w:rsidRPr="002401C8">
              <w:rPr>
                <w:color w:val="000000"/>
                <w:shd w:val="clear" w:color="auto" w:fill="FFFFFF"/>
              </w:rPr>
              <w:t>Popis osoby </w:t>
            </w:r>
          </w:p>
          <w:p w:rsidR="00FF170D" w:rsidRPr="002401C8" w:rsidRDefault="00FF170D" w:rsidP="00693D56">
            <w:pPr>
              <w:pStyle w:val="Odstavecseseznamem"/>
              <w:numPr>
                <w:ilvl w:val="0"/>
                <w:numId w:val="48"/>
              </w:numPr>
              <w:ind w:left="247" w:hanging="247"/>
            </w:pPr>
            <w:r w:rsidRPr="002401C8">
              <w:rPr>
                <w:color w:val="000000"/>
                <w:shd w:val="clear" w:color="auto" w:fill="FFFFFF"/>
              </w:rPr>
              <w:t>Předložky A, DE, EN, CON, přivlastňovací zájmena</w:t>
            </w:r>
          </w:p>
          <w:p w:rsidR="00FF170D" w:rsidRPr="002401C8" w:rsidRDefault="00FF170D" w:rsidP="00693D56">
            <w:pPr>
              <w:pStyle w:val="Odstavecseseznamem"/>
              <w:numPr>
                <w:ilvl w:val="0"/>
                <w:numId w:val="48"/>
              </w:numPr>
              <w:ind w:left="247" w:hanging="247"/>
            </w:pPr>
            <w:r w:rsidRPr="002401C8">
              <w:rPr>
                <w:color w:val="000000"/>
                <w:shd w:val="clear" w:color="auto" w:fill="FFFFFF"/>
              </w:rPr>
              <w:t>Nepravidelná slovesa SALIR, VOLVER, EMPEZAR</w:t>
            </w:r>
          </w:p>
          <w:p w:rsidR="00FF170D" w:rsidRPr="002401C8" w:rsidRDefault="00FF170D" w:rsidP="00693D56">
            <w:pPr>
              <w:pStyle w:val="Odstavecseseznamem"/>
              <w:numPr>
                <w:ilvl w:val="0"/>
                <w:numId w:val="48"/>
              </w:numPr>
              <w:ind w:left="247" w:hanging="247"/>
            </w:pPr>
            <w:r w:rsidRPr="002401C8">
              <w:rPr>
                <w:color w:val="000000"/>
                <w:shd w:val="clear" w:color="auto" w:fill="FFFFFF"/>
              </w:rPr>
              <w:t>Evaluace - test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M.A. Ying Xing</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M.A. Ying Xing</w:t>
            </w:r>
            <w:r>
              <w:rPr>
                <w:bCs/>
              </w:rPr>
              <w:t xml:space="preserve"> </w:t>
            </w:r>
            <w:r w:rsidRPr="008271D7">
              <w:t xml:space="preserve">– </w:t>
            </w:r>
            <w:r>
              <w:t>semináře (100%)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2276"/>
        </w:trPr>
        <w:tc>
          <w:tcPr>
            <w:tcW w:w="9855" w:type="dxa"/>
            <w:gridSpan w:val="8"/>
            <w:tcBorders>
              <w:top w:val="nil"/>
              <w:bottom w:val="single" w:sz="12" w:space="0" w:color="auto"/>
            </w:tcBorders>
          </w:tcPr>
          <w:p w:rsidR="00FF170D" w:rsidRPr="002401C8" w:rsidRDefault="00FF170D" w:rsidP="00C73909">
            <w:pPr>
              <w:jc w:val="both"/>
            </w:pPr>
            <w:r w:rsidRPr="002401C8">
              <w:t xml:space="preserve">Cíl předmětu: </w:t>
            </w:r>
          </w:p>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C73909">
            <w:pPr>
              <w:jc w:val="both"/>
            </w:pPr>
            <w:r w:rsidRPr="002401C8">
              <w:t xml:space="preserve">Obsah předmětu: </w:t>
            </w:r>
          </w:p>
          <w:p w:rsidR="00FF170D" w:rsidRPr="002401C8" w:rsidRDefault="00FF170D" w:rsidP="00693D56">
            <w:pPr>
              <w:pStyle w:val="Odstavecseseznamem"/>
              <w:numPr>
                <w:ilvl w:val="0"/>
                <w:numId w:val="49"/>
              </w:numPr>
              <w:ind w:left="247" w:hanging="247"/>
              <w:rPr>
                <w:color w:val="000000"/>
                <w:shd w:val="clear" w:color="auto" w:fill="FFFFFF"/>
              </w:rPr>
            </w:pPr>
            <w:r w:rsidRPr="002401C8">
              <w:t>Čínská výslovnost </w:t>
            </w:r>
          </w:p>
          <w:p w:rsidR="00FF170D" w:rsidRPr="002401C8" w:rsidRDefault="00FF170D" w:rsidP="00693D56">
            <w:pPr>
              <w:pStyle w:val="Odstavecseseznamem"/>
              <w:numPr>
                <w:ilvl w:val="0"/>
                <w:numId w:val="49"/>
              </w:numPr>
              <w:ind w:left="247" w:hanging="247"/>
              <w:rPr>
                <w:color w:val="000000"/>
                <w:shd w:val="clear" w:color="auto" w:fill="FFFFFF"/>
              </w:rPr>
            </w:pPr>
            <w:r w:rsidRPr="002401C8">
              <w:t>Pozdravy </w:t>
            </w:r>
          </w:p>
          <w:p w:rsidR="00FF170D" w:rsidRPr="002401C8" w:rsidRDefault="00FF170D" w:rsidP="00693D56">
            <w:pPr>
              <w:pStyle w:val="Odstavecseseznamem"/>
              <w:numPr>
                <w:ilvl w:val="0"/>
                <w:numId w:val="49"/>
              </w:numPr>
              <w:ind w:left="247" w:hanging="247"/>
              <w:rPr>
                <w:color w:val="000000"/>
                <w:shd w:val="clear" w:color="auto" w:fill="FFFFFF"/>
              </w:rPr>
            </w:pPr>
            <w:r w:rsidRPr="002401C8">
              <w:t>Členové rodiny </w:t>
            </w:r>
          </w:p>
          <w:p w:rsidR="00FF170D" w:rsidRPr="002401C8" w:rsidRDefault="00FF170D" w:rsidP="00693D56">
            <w:pPr>
              <w:pStyle w:val="Odstavecseseznamem"/>
              <w:numPr>
                <w:ilvl w:val="0"/>
                <w:numId w:val="49"/>
              </w:numPr>
              <w:ind w:left="247" w:hanging="247"/>
              <w:rPr>
                <w:color w:val="000000"/>
                <w:shd w:val="clear" w:color="auto" w:fill="FFFFFF"/>
              </w:rPr>
            </w:pPr>
            <w:r w:rsidRPr="002401C8">
              <w:t>Zaměstnání </w:t>
            </w:r>
          </w:p>
          <w:p w:rsidR="00FF170D" w:rsidRPr="002401C8" w:rsidRDefault="00FF170D" w:rsidP="00693D56">
            <w:pPr>
              <w:pStyle w:val="Odstavecseseznamem"/>
              <w:numPr>
                <w:ilvl w:val="0"/>
                <w:numId w:val="49"/>
              </w:numPr>
              <w:ind w:left="247" w:hanging="247"/>
              <w:rPr>
                <w:color w:val="000000"/>
                <w:shd w:val="clear" w:color="auto" w:fill="FFFFFF"/>
              </w:rPr>
            </w:pPr>
            <w:r w:rsidRPr="002401C8">
              <w:t>Národnosti, země</w:t>
            </w:r>
          </w:p>
          <w:p w:rsidR="00FF170D" w:rsidRPr="002401C8" w:rsidRDefault="00FF170D" w:rsidP="00693D56">
            <w:pPr>
              <w:pStyle w:val="Odstavecseseznamem"/>
              <w:numPr>
                <w:ilvl w:val="0"/>
                <w:numId w:val="49"/>
              </w:numPr>
              <w:ind w:left="247" w:hanging="247"/>
              <w:jc w:val="both"/>
            </w:pPr>
            <w:r w:rsidRPr="002401C8">
              <w:t>Počet, čísla, čas</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39"/>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55"/>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M.A. Ying Xing</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M.A. Ying Xing</w:t>
            </w:r>
            <w:r>
              <w:rPr>
                <w:bCs/>
              </w:rPr>
              <w:t xml:space="preserve"> </w:t>
            </w:r>
            <w:r w:rsidRPr="008271D7">
              <w:t xml:space="preserve">– </w:t>
            </w:r>
            <w:r>
              <w:t>semináře (100%)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 předmětu: </w:t>
            </w:r>
          </w:p>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C73909">
            <w:pPr>
              <w:jc w:val="both"/>
            </w:pPr>
            <w:r w:rsidRPr="002401C8">
              <w:t xml:space="preserve">Obsah předmětu: </w:t>
            </w:r>
          </w:p>
          <w:p w:rsidR="00FF170D" w:rsidRPr="002401C8" w:rsidRDefault="00FF170D" w:rsidP="00693D56">
            <w:pPr>
              <w:pStyle w:val="Odstavecseseznamem"/>
              <w:numPr>
                <w:ilvl w:val="0"/>
                <w:numId w:val="50"/>
              </w:numPr>
              <w:ind w:left="247" w:hanging="247"/>
              <w:rPr>
                <w:color w:val="000000"/>
                <w:shd w:val="clear" w:color="auto" w:fill="FFFFFF"/>
              </w:rPr>
            </w:pPr>
            <w:r w:rsidRPr="002401C8">
              <w:t>Městská doprava a cestování</w:t>
            </w:r>
          </w:p>
          <w:p w:rsidR="00FF170D" w:rsidRPr="002401C8" w:rsidRDefault="00FF170D" w:rsidP="00693D56">
            <w:pPr>
              <w:pStyle w:val="Odstavecseseznamem"/>
              <w:numPr>
                <w:ilvl w:val="0"/>
                <w:numId w:val="50"/>
              </w:numPr>
              <w:ind w:left="247" w:hanging="247"/>
              <w:rPr>
                <w:color w:val="000000"/>
                <w:shd w:val="clear" w:color="auto" w:fill="FFFFFF"/>
              </w:rPr>
            </w:pPr>
            <w:r w:rsidRPr="002401C8">
              <w:t>Na poště, v obchodě</w:t>
            </w:r>
          </w:p>
          <w:p w:rsidR="00FF170D" w:rsidRPr="002401C8" w:rsidRDefault="00FF170D" w:rsidP="00693D56">
            <w:pPr>
              <w:pStyle w:val="Odstavecseseznamem"/>
              <w:numPr>
                <w:ilvl w:val="0"/>
                <w:numId w:val="50"/>
              </w:numPr>
              <w:ind w:left="247" w:hanging="247"/>
              <w:rPr>
                <w:color w:val="000000"/>
                <w:shd w:val="clear" w:color="auto" w:fill="FFFFFF"/>
              </w:rPr>
            </w:pPr>
            <w:r w:rsidRPr="002401C8">
              <w:t>Studium, škola, univerzita</w:t>
            </w:r>
          </w:p>
          <w:p w:rsidR="00FF170D" w:rsidRPr="004E1CB1" w:rsidRDefault="00FF170D" w:rsidP="00693D56">
            <w:pPr>
              <w:pStyle w:val="Odstavecseseznamem"/>
              <w:numPr>
                <w:ilvl w:val="0"/>
                <w:numId w:val="50"/>
              </w:numPr>
              <w:ind w:left="247" w:hanging="247"/>
              <w:rPr>
                <w:color w:val="000000"/>
                <w:shd w:val="clear" w:color="auto" w:fill="FFFFFF"/>
              </w:rPr>
            </w:pPr>
            <w:r w:rsidRPr="002401C8">
              <w:t>Restaurace, čínské jídlo</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6856B0">
              <w:t>Příprava na zkoušky Cambridge B2</w:t>
            </w:r>
          </w:p>
        </w:tc>
      </w:tr>
      <w:tr w:rsidR="00FF170D" w:rsidTr="00C73909">
        <w:trPr>
          <w:trHeight w:val="249"/>
        </w:trPr>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povinný „P“</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Z</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FF170D" w:rsidP="00C73909">
            <w:pPr>
              <w:jc w:val="both"/>
            </w:pPr>
            <w:r>
              <w:t>26s</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FF170D" w:rsidRPr="00EF1935" w:rsidRDefault="00FF170D" w:rsidP="00C73909">
            <w:pPr>
              <w:jc w:val="both"/>
            </w:pPr>
            <w:r w:rsidRPr="00EF1935">
              <w:t>Způsob zakončení předmětu – zápočet</w:t>
            </w:r>
          </w:p>
          <w:p w:rsidR="00FF170D" w:rsidRPr="00EF1935" w:rsidRDefault="00FF170D" w:rsidP="008F4558">
            <w:pPr>
              <w:jc w:val="both"/>
            </w:pPr>
            <w:r w:rsidRPr="00EF1935">
              <w:t>Požadavky k zápočtu:</w:t>
            </w:r>
            <w:r w:rsidR="008F4558">
              <w:t xml:space="preserve"> </w:t>
            </w:r>
            <w:r w:rsidRPr="00EF1935">
              <w:t>Aktivní účast na seminářích.</w:t>
            </w:r>
            <w:r w:rsidR="008F4558">
              <w:t xml:space="preserve"> </w:t>
            </w:r>
            <w:r w:rsidRPr="00EF1935">
              <w:t>Povinná docházka minimálně 80%.</w:t>
            </w:r>
            <w:r w:rsidR="008F4558">
              <w:t xml:space="preserve"> </w:t>
            </w:r>
            <w:r w:rsidRPr="00EF1935">
              <w:t>Zvládnutí slovní zásoby a gramatiky v oblasti všech 4 jazykových dovedností (čtení, psaní, poslech, mluvení).</w:t>
            </w:r>
            <w:r w:rsidR="008F4558">
              <w:t xml:space="preserve"> </w:t>
            </w:r>
            <w:r w:rsidRPr="00EF1935">
              <w:t>Úspěšné absolvování závěrečného testu s minimální úspěšností 60%.</w:t>
            </w:r>
          </w:p>
        </w:tc>
      </w:tr>
      <w:tr w:rsidR="00FF170D" w:rsidTr="00C73909">
        <w:trPr>
          <w:trHeight w:val="164"/>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Pr="009A4AD5" w:rsidRDefault="00FF170D" w:rsidP="00C73909">
            <w:pPr>
              <w:shd w:val="clear" w:color="auto" w:fill="FFFFFF"/>
              <w:spacing w:after="100" w:afterAutospacing="1"/>
              <w:outlineLvl w:val="3"/>
              <w:rPr>
                <w:bCs/>
                <w:color w:val="222222"/>
                <w:sz w:val="19"/>
                <w:szCs w:val="19"/>
              </w:rPr>
            </w:pPr>
            <w:r w:rsidRPr="009A4AD5">
              <w:rPr>
                <w:bCs/>
                <w:szCs w:val="19"/>
              </w:rPr>
              <w:t>PhDr. Jana Semotamová</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C73909">
            <w:pPr>
              <w:jc w:val="both"/>
            </w:pPr>
            <w:r w:rsidRPr="009A4AD5">
              <w:rPr>
                <w:bCs/>
                <w:szCs w:val="19"/>
              </w:rPr>
              <w:t>PhDr. Jana Semotamová</w:t>
            </w:r>
            <w:r>
              <w:rPr>
                <w:bCs/>
                <w:szCs w:val="19"/>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1847"/>
        </w:trPr>
        <w:tc>
          <w:tcPr>
            <w:tcW w:w="9855" w:type="dxa"/>
            <w:gridSpan w:val="8"/>
            <w:tcBorders>
              <w:top w:val="nil"/>
              <w:bottom w:val="single" w:sz="12" w:space="0" w:color="auto"/>
            </w:tcBorders>
          </w:tcPr>
          <w:p w:rsidR="00FF170D" w:rsidRDefault="00FF170D" w:rsidP="00C73909">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F170D" w:rsidRDefault="00FF170D" w:rsidP="00C73909">
            <w:pPr>
              <w:jc w:val="both"/>
            </w:pPr>
            <w:r>
              <w:t>Na rozdíl od zápočtu na konci semestru, který je povinný, je konání Cambridgeské zkoušky FCE na konci letního semestru dobrovolné.</w:t>
            </w:r>
          </w:p>
          <w:p w:rsidR="00FF170D" w:rsidRDefault="00FF170D" w:rsidP="00C73909">
            <w:pPr>
              <w:jc w:val="both"/>
            </w:pPr>
            <w:r>
              <w:t xml:space="preserve">Seminář </w:t>
            </w:r>
            <w:r w:rsidRPr="001E14E8">
              <w:t>předpokládá znalost anglického jazyka na úrovni B2 Společného evropského referenčního rámce.</w:t>
            </w:r>
          </w:p>
          <w:p w:rsidR="00FF170D" w:rsidRPr="00FE66BA" w:rsidRDefault="00FF170D" w:rsidP="00C73909">
            <w:pPr>
              <w:jc w:val="both"/>
            </w:pPr>
            <w:r w:rsidRPr="001E14E8">
              <w:t xml:space="preserve">Po úspěšném absolvování zimního a letního semestru bude student schopen složit Cambridge First </w:t>
            </w:r>
            <w:r>
              <w:t>English Certificate</w:t>
            </w:r>
            <w:r w:rsidRPr="001E14E8">
              <w:t>.</w:t>
            </w:r>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C73909">
        <w:trPr>
          <w:trHeight w:val="1497"/>
        </w:trPr>
        <w:tc>
          <w:tcPr>
            <w:tcW w:w="9855" w:type="dxa"/>
            <w:gridSpan w:val="8"/>
            <w:tcBorders>
              <w:top w:val="nil"/>
            </w:tcBorders>
          </w:tcPr>
          <w:p w:rsidR="00FF170D" w:rsidRDefault="00FF170D" w:rsidP="00C73909">
            <w:pPr>
              <w:jc w:val="both"/>
              <w:rPr>
                <w:b/>
              </w:rPr>
            </w:pPr>
            <w:r w:rsidRPr="002C6A02">
              <w:rPr>
                <w:b/>
              </w:rPr>
              <w:t>Povinná literatura</w:t>
            </w:r>
          </w:p>
          <w:p w:rsidR="00FF170D" w:rsidRDefault="00FF170D" w:rsidP="00C73909">
            <w:pPr>
              <w:jc w:val="both"/>
            </w:pPr>
            <w:r>
              <w:t xml:space="preserve">MAY, P. </w:t>
            </w:r>
            <w:r>
              <w:rPr>
                <w:i/>
              </w:rPr>
              <w:t xml:space="preserve">Compact First: Student´s book with answers. </w:t>
            </w:r>
            <w:r>
              <w:t>Cambridge: Cambridge University Press, 2014, 159 s. ISBN 978-1-107-42844-7.</w:t>
            </w:r>
          </w:p>
          <w:p w:rsidR="00FF170D" w:rsidRDefault="00FF170D" w:rsidP="00C73909">
            <w:pPr>
              <w:jc w:val="both"/>
            </w:pPr>
            <w:r>
              <w:t xml:space="preserve">MAY, P. </w:t>
            </w:r>
            <w:r>
              <w:rPr>
                <w:i/>
              </w:rPr>
              <w:t xml:space="preserve">Compact First: Workbook with answers. </w:t>
            </w:r>
            <w:r>
              <w:t>Cambridge: Cambridge University Press, 2014, 63 s. ISBN 978-1-107-42856-0.</w:t>
            </w:r>
          </w:p>
          <w:p w:rsidR="00FF170D" w:rsidRDefault="00FF170D" w:rsidP="00C73909">
            <w:pPr>
              <w:jc w:val="both"/>
              <w:rPr>
                <w:b/>
              </w:rPr>
            </w:pPr>
            <w:r>
              <w:rPr>
                <w:b/>
              </w:rPr>
              <w:t>Doporučená literatura</w:t>
            </w:r>
          </w:p>
          <w:p w:rsidR="00FF170D" w:rsidRDefault="00FF170D" w:rsidP="00C73909">
            <w:pPr>
              <w:jc w:val="both"/>
            </w:pPr>
            <w:r>
              <w:t xml:space="preserve">HEWINGS, M. </w:t>
            </w:r>
            <w:r>
              <w:rPr>
                <w:i/>
              </w:rPr>
              <w:t xml:space="preserve">Advanced Grammar In Use. </w:t>
            </w:r>
            <w:r>
              <w:t>Cambridge: Cambridge University Press, 2013, 303 s. ISBN 978-1-10-769738-6.</w:t>
            </w:r>
          </w:p>
          <w:p w:rsidR="00FF170D" w:rsidRPr="002C6A02" w:rsidRDefault="00FF170D" w:rsidP="00C73909">
            <w:pPr>
              <w:jc w:val="both"/>
            </w:pPr>
            <w:r w:rsidRPr="00095CA2">
              <w:t xml:space="preserve">TAYFOOR, S. </w:t>
            </w:r>
            <w:r w:rsidRPr="00095CA2">
              <w:rPr>
                <w:i/>
              </w:rPr>
              <w:t>Common mistakes at first certificate: and how to avoid them.</w:t>
            </w:r>
            <w:r w:rsidRPr="00095CA2">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578"/>
        </w:trPr>
        <w:tc>
          <w:tcPr>
            <w:tcW w:w="9855" w:type="dxa"/>
            <w:gridSpan w:val="8"/>
          </w:tcPr>
          <w:p w:rsidR="00FF170D"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B2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B1417E">
            <w:pPr>
              <w:jc w:val="both"/>
            </w:pPr>
          </w:p>
        </w:tc>
      </w:tr>
      <w:tr w:rsidR="00FF170D" w:rsidTr="00C73909">
        <w:trPr>
          <w:trHeight w:val="56"/>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204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FCE1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FCE  na konci semestru je dobrovolné a platí se podle pravidel Cambridge.</w:t>
            </w:r>
          </w:p>
          <w:p w:rsidR="00FF170D" w:rsidRPr="002401C8" w:rsidRDefault="00FF170D" w:rsidP="00C73909">
            <w:pPr>
              <w:jc w:val="both"/>
            </w:pPr>
            <w:r w:rsidRPr="002401C8">
              <w:t>Seminář předpokládá znalost anglického jazyka na úrovni B2 Společného evropského referenčního rámce.</w:t>
            </w:r>
          </w:p>
          <w:p w:rsidR="00FF170D" w:rsidRPr="002401C8" w:rsidRDefault="00FF170D" w:rsidP="00C73909">
            <w:pPr>
              <w:jc w:val="both"/>
            </w:pPr>
            <w:r w:rsidRPr="002401C8">
              <w:t>Po úspěšném absolvování zimního a letního semestru bude student schopen složit Cambridge First English Certificate.</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145"/>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First: Student´s book with answers. </w:t>
            </w:r>
            <w:r w:rsidRPr="002401C8">
              <w:t>Cambridge: Cambridge University Press, 2014, 159 s. ISBN 978-1-107-42844-7.</w:t>
            </w:r>
          </w:p>
          <w:p w:rsidR="00FF170D" w:rsidRPr="002401C8" w:rsidRDefault="00FF170D" w:rsidP="00C73909">
            <w:pPr>
              <w:jc w:val="both"/>
            </w:pPr>
            <w:r w:rsidRPr="002401C8">
              <w:t xml:space="preserve">MAY, P. </w:t>
            </w:r>
            <w:r w:rsidRPr="002401C8">
              <w:rPr>
                <w:i/>
              </w:rPr>
              <w:t xml:space="preserve">Compact First: Workbook with answers. </w:t>
            </w:r>
            <w:r w:rsidRPr="002401C8">
              <w:t>Cambridge: Cambridge University Press, 2014, 63 s. ISBN 978-1-107-42856-0.</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TAYFOOR, S. </w:t>
            </w:r>
            <w:r w:rsidRPr="002401C8">
              <w:rPr>
                <w:i/>
              </w:rPr>
              <w:t>Common mistakes at first certificate: and how to avoid them.</w:t>
            </w:r>
            <w:r w:rsidRPr="002401C8">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35"/>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w:t>
            </w:r>
            <w:r w:rsidR="008F4558">
              <w:t xml:space="preserve"> </w:t>
            </w:r>
            <w:r w:rsidRPr="002401C8">
              <w:t>Povinná docházka minimálně 80%.</w:t>
            </w:r>
            <w:r w:rsidR="008F4558">
              <w:t xml:space="preserve"> </w:t>
            </w:r>
            <w:r w:rsidRPr="002401C8">
              <w:t>Zvládnutí slovní zásoby a gramatiky v oblasti všech 4 jazykových dovedností (čtení, psaní, poslech, mluvení).</w:t>
            </w:r>
            <w:r w:rsidR="008F4558">
              <w:t xml:space="preserve"> </w:t>
            </w:r>
            <w:r w:rsidRPr="002401C8">
              <w:t>Úspěšné absolvování závěrečného testu s minimální úspěšností 60%.</w:t>
            </w:r>
          </w:p>
        </w:tc>
      </w:tr>
      <w:tr w:rsidR="00FF170D" w:rsidTr="00C73909">
        <w:trPr>
          <w:trHeight w:val="11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Na rozdíl od zápočtu na konci semestru, který je povinný, je konání Cambridgeské zkoušky CAE na konci letního semestru dobrovolné.</w:t>
            </w:r>
          </w:p>
          <w:p w:rsidR="00FF170D" w:rsidRPr="002401C8" w:rsidRDefault="00FF170D" w:rsidP="00C73909">
            <w:pPr>
              <w:jc w:val="both"/>
            </w:pPr>
            <w:r w:rsidRPr="002401C8">
              <w:t>Seminář předpokládá znalost anglického jazyka na úrovni C1 Společného evropského referenčního rámce.</w:t>
            </w:r>
          </w:p>
          <w:p w:rsidR="00FF170D" w:rsidRPr="002401C8" w:rsidRDefault="00FF170D" w:rsidP="00C73909">
            <w:pPr>
              <w:jc w:val="both"/>
            </w:pPr>
            <w:r w:rsidRPr="002401C8">
              <w:t>Po úspěšném absolvování zimního a letního semestru bude student schopen složit Cambridge English Advanced.</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813"/>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56"/>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povinný „P“</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0474BE">
            <w:pPr>
              <w:pStyle w:val="Odstavecseseznamem"/>
              <w:ind w:left="138"/>
              <w:jc w:val="both"/>
            </w:pPr>
          </w:p>
        </w:tc>
      </w:tr>
      <w:tr w:rsidR="00FF170D" w:rsidTr="00C73909">
        <w:trPr>
          <w:trHeight w:val="109"/>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23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CAE1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CAE na konci semestru je dobrovolné a platí se podle pravidel Cambridge.</w:t>
            </w:r>
          </w:p>
          <w:p w:rsidR="00FF170D" w:rsidRPr="002401C8" w:rsidRDefault="00FF170D" w:rsidP="00C73909">
            <w:pPr>
              <w:jc w:val="both"/>
            </w:pPr>
            <w:r w:rsidRPr="002401C8">
              <w:t>Po úspěšném absolvování zimního a letního semestru bude student schopen složit Cambridge English Advanced.</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12"/>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FF170D" w:rsidP="00C73909">
            <w:pPr>
              <w:jc w:val="both"/>
            </w:pPr>
            <w:r w:rsidRPr="00922037">
              <w:t>Sportovní aktivity</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povinný „P“</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C73909">
            <w:pPr>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FF170D" w:rsidP="00C73909">
            <w:pPr>
              <w:jc w:val="both"/>
            </w:pPr>
            <w:r w:rsidRPr="00922037">
              <w:t xml:space="preserve">Mgr. Zdeněk Melichárek, PhD.; Mgr. Lubomír Jenyš; Mgr. Marcela Kubalčíková;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FF170D" w:rsidRPr="00922037" w:rsidRDefault="00FF170D" w:rsidP="00C73909">
            <w:pPr>
              <w:autoSpaceDE w:val="0"/>
              <w:autoSpaceDN w:val="0"/>
              <w:adjustRightInd w:val="0"/>
              <w:ind w:left="814" w:hanging="814"/>
              <w:jc w:val="both"/>
            </w:pPr>
            <w:r w:rsidRPr="00922037">
              <w:rPr>
                <w:b/>
              </w:rPr>
              <w:t>Aerobik</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FF170D" w:rsidRPr="00922037" w:rsidRDefault="00FF170D" w:rsidP="00C73909">
            <w:pPr>
              <w:autoSpaceDE w:val="0"/>
              <w:autoSpaceDN w:val="0"/>
              <w:adjustRightInd w:val="0"/>
              <w:ind w:left="814" w:hanging="814"/>
              <w:jc w:val="both"/>
            </w:pPr>
            <w:r w:rsidRPr="00922037">
              <w:rPr>
                <w:b/>
              </w:rPr>
              <w:t>Aikodo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FF170D" w:rsidRPr="00922037" w:rsidRDefault="00FF170D" w:rsidP="00C73909">
            <w:pPr>
              <w:autoSpaceDE w:val="0"/>
              <w:autoSpaceDN w:val="0"/>
              <w:adjustRightInd w:val="0"/>
              <w:ind w:left="814" w:hanging="814"/>
              <w:jc w:val="both"/>
            </w:pPr>
            <w:r w:rsidRPr="00922037">
              <w:rPr>
                <w:b/>
              </w:rPr>
              <w:t>Americký fotbal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FF170D" w:rsidRPr="00922037" w:rsidRDefault="00FF170D" w:rsidP="00C73909">
            <w:pPr>
              <w:autoSpaceDE w:val="0"/>
              <w:autoSpaceDN w:val="0"/>
              <w:adjustRightInd w:val="0"/>
              <w:ind w:left="814" w:hanging="814"/>
              <w:jc w:val="both"/>
            </w:pPr>
            <w:r w:rsidRPr="00922037">
              <w:rPr>
                <w:b/>
              </w:rPr>
              <w:t>Basketbal</w:t>
            </w:r>
            <w:r w:rsidRPr="00922037">
              <w:t xml:space="preserve"> - zvládnutí základů driblingu, přihrávky, střelby na koš, obranné a útočné kombinace, základy pravidel a technicko- taktických prvků ve hře.</w:t>
            </w:r>
          </w:p>
          <w:p w:rsidR="00FF170D" w:rsidRPr="00922037" w:rsidRDefault="00FF170D" w:rsidP="00C73909">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FF170D" w:rsidRPr="00922037" w:rsidRDefault="00FF170D" w:rsidP="00C73909">
            <w:pPr>
              <w:autoSpaceDE w:val="0"/>
              <w:autoSpaceDN w:val="0"/>
              <w:adjustRightInd w:val="0"/>
              <w:ind w:left="814" w:hanging="814"/>
              <w:jc w:val="both"/>
            </w:pPr>
            <w:r w:rsidRPr="00922037">
              <w:rPr>
                <w:b/>
              </w:rPr>
              <w:t xml:space="preserve">Cyklistika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FF170D" w:rsidRPr="00922037" w:rsidRDefault="00FF170D" w:rsidP="00C73909">
            <w:pPr>
              <w:autoSpaceDE w:val="0"/>
              <w:autoSpaceDN w:val="0"/>
              <w:adjustRightInd w:val="0"/>
              <w:ind w:left="814" w:hanging="814"/>
              <w:jc w:val="both"/>
            </w:pPr>
            <w:r w:rsidRPr="00922037">
              <w:rPr>
                <w:b/>
              </w:rPr>
              <w:t>Florbal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FF170D" w:rsidRPr="00922037" w:rsidRDefault="00FF170D" w:rsidP="00C73909">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Horolezectví</w:t>
            </w:r>
            <w:r w:rsidRPr="00922037">
              <w:t xml:space="preserve"> - teoretické a praktické základy pro sportovní lezení. Praxe provozovaná na umělé sportovní stěně, případně přírodních skalních útvarech v okolí Zlína.</w:t>
            </w:r>
          </w:p>
          <w:p w:rsidR="00FF170D" w:rsidRDefault="00FF170D" w:rsidP="00C73909">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B934FF" w:rsidRDefault="00B934FF" w:rsidP="00C73909">
            <w:pPr>
              <w:autoSpaceDE w:val="0"/>
              <w:autoSpaceDN w:val="0"/>
              <w:adjustRightInd w:val="0"/>
              <w:ind w:left="814" w:hanging="814"/>
              <w:jc w:val="both"/>
              <w:rPr>
                <w:color w:val="000000"/>
                <w:shd w:val="clear" w:color="auto" w:fill="FFFFFF"/>
              </w:rPr>
            </w:pPr>
            <w:r>
              <w:rPr>
                <w:b/>
              </w:rPr>
              <w:t xml:space="preserve">Inline bruslení </w:t>
            </w:r>
            <w:r w:rsidRPr="00B934FF">
              <w:t xml:space="preserve">-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F44336" w:rsidRDefault="00F44336" w:rsidP="00F44336">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FF170D" w:rsidRPr="00922037" w:rsidRDefault="00FF170D" w:rsidP="00C73909">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FF170D" w:rsidRPr="00922037" w:rsidRDefault="00FF170D" w:rsidP="00C73909">
            <w:pPr>
              <w:autoSpaceDE w:val="0"/>
              <w:autoSpaceDN w:val="0"/>
              <w:adjustRightInd w:val="0"/>
              <w:ind w:left="814" w:hanging="814"/>
              <w:jc w:val="both"/>
            </w:pPr>
            <w:r w:rsidRPr="00922037">
              <w:rPr>
                <w:b/>
              </w:rPr>
              <w:lastRenderedPageBreak/>
              <w:t>Kurz letní</w:t>
            </w:r>
            <w:r w:rsidRPr="00922037">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rsidR="00FF170D" w:rsidRPr="00922037" w:rsidRDefault="00FF170D" w:rsidP="00C73909">
            <w:pPr>
              <w:autoSpaceDE w:val="0"/>
              <w:autoSpaceDN w:val="0"/>
              <w:adjustRightInd w:val="0"/>
              <w:ind w:left="814" w:hanging="814"/>
              <w:jc w:val="both"/>
            </w:pPr>
            <w:r w:rsidRPr="00922037">
              <w:rPr>
                <w:b/>
              </w:rPr>
              <w:t>Lyžování tuzemské</w:t>
            </w:r>
            <w:r w:rsidRPr="00922037">
              <w:t xml:space="preserve"> - základní postoj, přenášení váhy, jízda v dlouhém a středním oblouku, regulace rychlosti, jízda na vleku, účast na lyžařském kurzu vypsaném ÚTV.</w:t>
            </w:r>
          </w:p>
          <w:p w:rsidR="00FF170D" w:rsidRPr="00922037" w:rsidRDefault="00FF170D" w:rsidP="00C73909">
            <w:pPr>
              <w:autoSpaceDE w:val="0"/>
              <w:autoSpaceDN w:val="0"/>
              <w:adjustRightInd w:val="0"/>
              <w:ind w:left="814" w:hanging="814"/>
              <w:jc w:val="both"/>
            </w:pPr>
            <w:r w:rsidRPr="00922037">
              <w:rPr>
                <w:b/>
              </w:rPr>
              <w:t>Lyžování zahraniční</w:t>
            </w:r>
            <w:r w:rsidRPr="00922037">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FF170D" w:rsidRPr="00922037" w:rsidRDefault="00FF170D" w:rsidP="00C73909">
            <w:pPr>
              <w:autoSpaceDE w:val="0"/>
              <w:autoSpaceDN w:val="0"/>
              <w:adjustRightInd w:val="0"/>
              <w:ind w:left="814" w:hanging="814"/>
              <w:jc w:val="both"/>
            </w:pPr>
            <w:r w:rsidRPr="00922037">
              <w:rPr>
                <w:b/>
              </w:rPr>
              <w:t>Plavání</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FF170D" w:rsidRPr="00922037" w:rsidRDefault="00FF170D" w:rsidP="00C73909">
            <w:pPr>
              <w:autoSpaceDE w:val="0"/>
              <w:autoSpaceDN w:val="0"/>
              <w:adjustRightInd w:val="0"/>
              <w:ind w:left="814" w:hanging="814"/>
              <w:jc w:val="both"/>
            </w:pPr>
            <w:r w:rsidRPr="00922037">
              <w:rPr>
                <w:b/>
              </w:rPr>
              <w:t>Sálová kopaná</w:t>
            </w:r>
            <w:r w:rsidRPr="00922037">
              <w:t xml:space="preserve"> - cílem této aktivity je rozvíjet individuální činnosti hráčů, vedení míče, střelba, přihrávka na krátkou, Střední a dlouhou vzdálenost, dribling s míčem, kondiční trénink, herní činnosti družstva i jednotlivců rozvíjeny v řádné hře.</w:t>
            </w:r>
          </w:p>
          <w:p w:rsidR="00FF170D" w:rsidRPr="00922037" w:rsidRDefault="00FF170D" w:rsidP="00C73909">
            <w:pPr>
              <w:autoSpaceDE w:val="0"/>
              <w:autoSpaceDN w:val="0"/>
              <w:adjustRightInd w:val="0"/>
              <w:ind w:left="814" w:hanging="814"/>
              <w:jc w:val="both"/>
            </w:pPr>
            <w:r w:rsidRPr="00922037">
              <w:rPr>
                <w:b/>
              </w:rPr>
              <w:t>Sebeobrana</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FF170D" w:rsidRPr="00922037" w:rsidRDefault="00FF170D" w:rsidP="00C73909">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FF170D" w:rsidRPr="00922037" w:rsidRDefault="00FF170D" w:rsidP="00C73909">
            <w:pPr>
              <w:autoSpaceDE w:val="0"/>
              <w:autoSpaceDN w:val="0"/>
              <w:adjustRightInd w:val="0"/>
              <w:ind w:left="814" w:hanging="814"/>
              <w:jc w:val="both"/>
            </w:pPr>
            <w:r w:rsidRPr="00922037">
              <w:rPr>
                <w:b/>
              </w:rPr>
              <w:t>Stolní tenis</w:t>
            </w:r>
            <w:r w:rsidRPr="00922037">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FF170D" w:rsidRPr="00922037" w:rsidRDefault="00FF170D" w:rsidP="00C73909">
            <w:pPr>
              <w:autoSpaceDE w:val="0"/>
              <w:autoSpaceDN w:val="0"/>
              <w:adjustRightInd w:val="0"/>
              <w:ind w:left="814" w:hanging="814"/>
              <w:jc w:val="both"/>
            </w:pPr>
            <w:r w:rsidRPr="00922037">
              <w:rPr>
                <w:b/>
              </w:rPr>
              <w:t>Taj Ji Quan</w:t>
            </w:r>
            <w:r w:rsidRPr="00922037">
              <w:t xml:space="preserve"> -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FF170D" w:rsidRPr="00922037" w:rsidRDefault="00FF170D" w:rsidP="00C73909">
            <w:pPr>
              <w:autoSpaceDE w:val="0"/>
              <w:autoSpaceDN w:val="0"/>
              <w:adjustRightInd w:val="0"/>
              <w:ind w:left="814" w:hanging="814"/>
              <w:jc w:val="both"/>
            </w:pPr>
            <w:r w:rsidRPr="00922037">
              <w:rPr>
                <w:b/>
              </w:rPr>
              <w:t>Tenis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FF170D" w:rsidRDefault="00FF170D" w:rsidP="00C73909">
            <w:pPr>
              <w:autoSpaceDE w:val="0"/>
              <w:autoSpaceDN w:val="0"/>
              <w:adjustRightInd w:val="0"/>
              <w:ind w:left="814" w:hanging="814"/>
              <w:jc w:val="both"/>
            </w:pPr>
            <w:r w:rsidRPr="00922037">
              <w:rPr>
                <w:b/>
              </w:rPr>
              <w:t>Thajský box</w:t>
            </w:r>
            <w:r w:rsidRPr="00922037">
              <w:t xml:space="preserve"> - tréninkovou formou v profesionálním ringu a na cvičícím nářadí se seznámit s boxem a kickboxem. Pod odborným vedením projít boxerským tréninkem, případně si prohloubit již získané dovednosti</w:t>
            </w:r>
          </w:p>
          <w:p w:rsidR="00B934FF" w:rsidRPr="00922037" w:rsidRDefault="00B934FF" w:rsidP="00C73909">
            <w:pPr>
              <w:autoSpaceDE w:val="0"/>
              <w:autoSpaceDN w:val="0"/>
              <w:adjustRightInd w:val="0"/>
              <w:ind w:left="814" w:hanging="814"/>
              <w:jc w:val="both"/>
              <w:rPr>
                <w:b/>
              </w:rPr>
            </w:pPr>
            <w:r>
              <w:rPr>
                <w:b/>
              </w:rPr>
              <w:t xml:space="preserve">Turistický kurz - </w:t>
            </w:r>
            <w:r w:rsidRPr="00B934FF">
              <w:t>Cílem kurzu je zlepšení úrovně pohybových dovedností a zlepšení fyzické zdatnosti, podpora zdravého životního stylu. Student získá také základní teoretické vědomosti k problematice vysokohorské turistiky.</w:t>
            </w:r>
          </w:p>
          <w:p w:rsidR="00F44336" w:rsidRDefault="00F44336" w:rsidP="00C73909">
            <w:pPr>
              <w:autoSpaceDE w:val="0"/>
              <w:autoSpaceDN w:val="0"/>
              <w:adjustRightInd w:val="0"/>
              <w:ind w:left="814" w:hanging="814"/>
              <w:jc w:val="both"/>
              <w:rPr>
                <w:b/>
              </w:rPr>
            </w:pPr>
            <w:r>
              <w:rPr>
                <w:b/>
              </w:rPr>
              <w:t xml:space="preserve">Vodácký kurz -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FF170D" w:rsidRPr="00922037" w:rsidRDefault="00FF170D" w:rsidP="00C73909">
            <w:pPr>
              <w:autoSpaceDE w:val="0"/>
              <w:autoSpaceDN w:val="0"/>
              <w:adjustRightInd w:val="0"/>
              <w:ind w:left="814" w:hanging="814"/>
              <w:jc w:val="both"/>
            </w:pPr>
            <w:r w:rsidRPr="00922037">
              <w:rPr>
                <w:b/>
              </w:rPr>
              <w:t>Volejbal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FF170D" w:rsidP="00C73909">
            <w:pPr>
              <w:autoSpaceDE w:val="0"/>
              <w:autoSpaceDN w:val="0"/>
              <w:adjustRightInd w:val="0"/>
              <w:ind w:left="814" w:hanging="814"/>
              <w:jc w:val="both"/>
            </w:pPr>
            <w:r w:rsidRPr="00922037">
              <w:rPr>
                <w:b/>
              </w:rPr>
              <w:t>Zdravotní tělesná výchova</w:t>
            </w:r>
            <w:r w:rsidRPr="00922037">
              <w:t xml:space="preserve"> -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lastRenderedPageBreak/>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553895" w:rsidRPr="009D4DB5" w:rsidRDefault="00553895" w:rsidP="00F44336">
            <w:pPr>
              <w:jc w:val="both"/>
              <w:rPr>
                <w:b/>
              </w:rPr>
            </w:pPr>
            <w:r w:rsidRPr="009D4DB5">
              <w:rPr>
                <w:b/>
              </w:rPr>
              <w:t>Doporučená literatura:</w:t>
            </w:r>
          </w:p>
          <w:p w:rsidR="00F44336" w:rsidRPr="00922037" w:rsidRDefault="00F44336" w:rsidP="00F44336">
            <w:pPr>
              <w:jc w:val="both"/>
            </w:pPr>
            <w:r w:rsidRPr="00922037">
              <w:t xml:space="preserve">BARTÍK, P., SLIŽIK, M., REGULI, Z. </w:t>
            </w:r>
            <w:r w:rsidRPr="00922037">
              <w:rPr>
                <w:i/>
                <w:iCs/>
              </w:rPr>
              <w:t>Teória a didaktika úpolov a bojových umení</w:t>
            </w:r>
            <w:r w:rsidRPr="00922037">
              <w:t>. 2007.</w:t>
            </w:r>
          </w:p>
          <w:p w:rsidR="00F44336" w:rsidRPr="00922037" w:rsidRDefault="00F44336" w:rsidP="00F44336">
            <w:pPr>
              <w:jc w:val="both"/>
            </w:pPr>
            <w:r w:rsidRPr="00922037">
              <w:t xml:space="preserve">ČECHOVSKÁ, I. </w:t>
            </w:r>
            <w:r w:rsidRPr="00922037">
              <w:rPr>
                <w:i/>
              </w:rPr>
              <w:t>Plavání.</w:t>
            </w:r>
            <w:r w:rsidRPr="00922037">
              <w:t xml:space="preserve"> 2., upr. vyd. Praha: Grada, 2008. ISBN 978-80-247-2154-5.</w:t>
            </w:r>
          </w:p>
          <w:p w:rsidR="00F44336" w:rsidRPr="00922037" w:rsidRDefault="00F44336" w:rsidP="00F44336">
            <w:pPr>
              <w:jc w:val="both"/>
            </w:pPr>
            <w:r w:rsidRPr="00922037">
              <w:rPr>
                <w:i/>
                <w:iCs/>
              </w:rPr>
              <w:t>Defensive Football Strategies (American Football Coaches Association)</w:t>
            </w:r>
            <w:r w:rsidRPr="00922037">
              <w:t xml:space="preserve">. </w:t>
            </w:r>
            <w:r>
              <w:t>A</w:t>
            </w:r>
            <w:r w:rsidRPr="00922037">
              <w:t>ugust 2, 2000, Paperback.</w:t>
            </w:r>
          </w:p>
          <w:p w:rsidR="00F44336" w:rsidRPr="00922037" w:rsidRDefault="00F44336" w:rsidP="00F44336">
            <w:pPr>
              <w:jc w:val="both"/>
            </w:pPr>
            <w:r w:rsidRPr="00922037">
              <w:t xml:space="preserve">HÝBNER J. </w:t>
            </w:r>
            <w:r w:rsidRPr="00922037">
              <w:rPr>
                <w:i/>
                <w:iCs/>
              </w:rPr>
              <w:t>Stolní tenis - technika úderů, taktika hry, příprava mládeže</w:t>
            </w:r>
            <w:r w:rsidRPr="00922037">
              <w:t>. Praha: Grada, 2002. ISBN 80-247-0306-8.</w:t>
            </w:r>
          </w:p>
          <w:p w:rsidR="00F44336" w:rsidRPr="00922037" w:rsidRDefault="00F44336" w:rsidP="00F44336">
            <w:pPr>
              <w:jc w:val="both"/>
            </w:pPr>
            <w:r w:rsidRPr="00922037">
              <w:t xml:space="preserve">JOHNNY, G. </w:t>
            </w:r>
            <w:r w:rsidRPr="00922037">
              <w:rPr>
                <w:i/>
                <w:iCs/>
              </w:rPr>
              <w:t>Spinning Instruktor Manual</w:t>
            </w:r>
            <w:r w:rsidRPr="00922037">
              <w:t>.</w:t>
            </w:r>
          </w:p>
          <w:p w:rsidR="00F44336" w:rsidRPr="00922037" w:rsidRDefault="00F44336" w:rsidP="00F44336">
            <w:pPr>
              <w:jc w:val="both"/>
            </w:pPr>
            <w:r w:rsidRPr="00922037">
              <w:t xml:space="preserve">KOPŘIVOVÁ, J. </w:t>
            </w:r>
            <w:r w:rsidRPr="00922037">
              <w:rPr>
                <w:i/>
                <w:iCs/>
              </w:rPr>
              <w:t>Stav zdravotně oslabených žáků a studentů ve školní zdravotní tělovýchově v regionu Jižní Morava</w:t>
            </w:r>
            <w:r w:rsidRPr="00922037">
              <w:t>. Praha, 2005.</w:t>
            </w:r>
          </w:p>
          <w:p w:rsidR="00F44336" w:rsidRPr="00922037" w:rsidRDefault="00F44336" w:rsidP="00F44336">
            <w:pPr>
              <w:jc w:val="both"/>
            </w:pPr>
            <w:r w:rsidRPr="00922037">
              <w:t xml:space="preserve">KUBÁČ, P; NAVRÁTÍKOVÁ, T. </w:t>
            </w:r>
            <w:r w:rsidRPr="00922037">
              <w:rPr>
                <w:i/>
                <w:iCs/>
              </w:rPr>
              <w:t>Lyžařský kurz od A do Z</w:t>
            </w:r>
            <w:r w:rsidRPr="00922037">
              <w:t>. Olomouc, 2001. ISBN 80-85783-36-3.</w:t>
            </w:r>
          </w:p>
          <w:p w:rsidR="00FF170D" w:rsidRPr="00922037" w:rsidRDefault="00FF170D" w:rsidP="00C73909">
            <w:pPr>
              <w:jc w:val="both"/>
            </w:pPr>
            <w:r w:rsidRPr="00922037">
              <w:t xml:space="preserve">MACÁKOVÁ, M. </w:t>
            </w:r>
            <w:r w:rsidRPr="00922037">
              <w:rPr>
                <w:i/>
                <w:iCs/>
              </w:rPr>
              <w:t>Aerobik :moderní formy aerobiku, výživa a cviky pro dobrou kondici, soutěže v aerobiku</w:t>
            </w:r>
            <w:r w:rsidRPr="00922037">
              <w:t>. Praha: Grada, 2001.</w:t>
            </w:r>
          </w:p>
          <w:p w:rsidR="00F44336" w:rsidRPr="00922037" w:rsidRDefault="00F44336" w:rsidP="00F44336">
            <w:pPr>
              <w:jc w:val="both"/>
            </w:pPr>
            <w:r w:rsidRPr="00922037">
              <w:t xml:space="preserve">NEUMANN, G.,PFÜTZNER A., HOTTENROTT, K. </w:t>
            </w:r>
            <w:r w:rsidRPr="00922037">
              <w:rPr>
                <w:i/>
                <w:iCs/>
              </w:rPr>
              <w:t>Trénink pod kontrolou</w:t>
            </w:r>
            <w:r w:rsidRPr="00922037">
              <w:t>. 2005. ISBN 80-247-0967-3.</w:t>
            </w:r>
          </w:p>
          <w:p w:rsidR="00F44336" w:rsidRPr="00922037" w:rsidRDefault="00F44336" w:rsidP="00F44336">
            <w:pPr>
              <w:jc w:val="both"/>
            </w:pPr>
            <w:r w:rsidRPr="00922037">
              <w:t xml:space="preserve">NEWE, S. </w:t>
            </w:r>
            <w:r w:rsidRPr="00922037">
              <w:rPr>
                <w:i/>
                <w:iCs/>
              </w:rPr>
              <w:t>Golf pro každého</w:t>
            </w:r>
            <w:r w:rsidRPr="00922037">
              <w:t>. Bratislava: Slovart, 2010. ISBN 978-80-7391-380-9.</w:t>
            </w:r>
          </w:p>
          <w:p w:rsidR="00F44336" w:rsidRPr="00922037" w:rsidRDefault="00F44336" w:rsidP="00F44336">
            <w:pPr>
              <w:jc w:val="both"/>
            </w:pPr>
            <w:r w:rsidRPr="00922037">
              <w:t xml:space="preserve">PROCHÁZKA, V. </w:t>
            </w:r>
            <w:r w:rsidRPr="00922037">
              <w:rPr>
                <w:i/>
                <w:iCs/>
              </w:rPr>
              <w:t>Horolezectví</w:t>
            </w:r>
            <w:r w:rsidRPr="00922037">
              <w:t>. Praha, 1990. ISBN 80-7033-037-6.</w:t>
            </w:r>
          </w:p>
          <w:p w:rsidR="00F44336" w:rsidRPr="00922037" w:rsidRDefault="00F44336" w:rsidP="00F44336">
            <w:pPr>
              <w:jc w:val="both"/>
            </w:pPr>
            <w:r w:rsidRPr="00922037">
              <w:t xml:space="preserve">RÝČ, B. </w:t>
            </w:r>
            <w:r w:rsidRPr="00922037">
              <w:rPr>
                <w:i/>
              </w:rPr>
              <w:t>Sebeobrana na ulici.</w:t>
            </w:r>
            <w:r w:rsidRPr="00922037">
              <w:t xml:space="preserve"> 1. vyd. Praha: Grada, 2008. ISBN 978-80-247-2440-9.</w:t>
            </w:r>
          </w:p>
          <w:p w:rsidR="00FF170D" w:rsidRPr="00922037" w:rsidRDefault="00F44336" w:rsidP="00C73909">
            <w:pPr>
              <w:jc w:val="both"/>
            </w:pPr>
            <w:r w:rsidRPr="00922037">
              <w:lastRenderedPageBreak/>
              <w:t xml:space="preserve">SCHONBORN, R. </w:t>
            </w:r>
            <w:r w:rsidRPr="00922037">
              <w:rPr>
                <w:i/>
                <w:iCs/>
              </w:rPr>
              <w:t>Optimální tenisový trénink - cesta k úspěšnému tenisu od začátečníka ke světové špičce</w:t>
            </w:r>
            <w:r w:rsidRPr="00922037">
              <w:t>. Olomouc, 2008. ISBN 3-938509-11-2.</w:t>
            </w:r>
            <w:r w:rsidR="00FF170D" w:rsidRPr="00922037">
              <w:t>SIDWELLS, C</w:t>
            </w:r>
            <w:r w:rsidR="008F4558" w:rsidRPr="00922037">
              <w:t xml:space="preserve">H. </w:t>
            </w:r>
            <w:r w:rsidR="00FF170D" w:rsidRPr="00922037">
              <w:rPr>
                <w:i/>
                <w:iCs/>
              </w:rPr>
              <w:t>Velká kniha o cyklistice</w:t>
            </w:r>
            <w:r w:rsidR="00FF170D" w:rsidRPr="00922037">
              <w:t>. Bratislava: Slovart, 2004.</w:t>
            </w:r>
          </w:p>
          <w:p w:rsidR="00FF170D" w:rsidRPr="00922037" w:rsidRDefault="00FF170D" w:rsidP="00C73909">
            <w:pPr>
              <w:jc w:val="both"/>
            </w:pPr>
            <w:r w:rsidRPr="00922037">
              <w:t xml:space="preserve">ŠAFAŘÍKOVÁ L., SKRUŽNÝ, Z. </w:t>
            </w:r>
            <w:r w:rsidRPr="00922037">
              <w:rPr>
                <w:i/>
                <w:iCs/>
              </w:rPr>
              <w:t>Florbal - technika, trénink, pravidla hry</w:t>
            </w:r>
            <w:r w:rsidRPr="00922037">
              <w:t>. Praha: Grada, 2005. ISBN 978-80-247-0383-1.</w:t>
            </w:r>
          </w:p>
          <w:p w:rsidR="00FF170D" w:rsidRPr="00F44336" w:rsidRDefault="009D4DB5" w:rsidP="00C73909">
            <w:pPr>
              <w:jc w:val="both"/>
            </w:pPr>
            <w:r>
              <w:rPr>
                <w:rStyle w:val="Hypertextovodkaz"/>
                <w:i/>
                <w:iCs/>
                <w:color w:val="auto"/>
                <w:u w:val="none"/>
              </w:rPr>
              <w:t>V</w:t>
            </w:r>
            <w:r w:rsidRPr="009D4DB5">
              <w:rPr>
                <w:rStyle w:val="Hypertextovodkaz"/>
                <w:i/>
                <w:iCs/>
                <w:color w:val="auto"/>
                <w:u w:val="none"/>
              </w:rPr>
              <w:t xml:space="preserve">olejbal: viděno třemi : od základních odbití po herní činnosti. </w:t>
            </w:r>
            <w:r w:rsidRPr="009D4DB5">
              <w:rPr>
                <w:rStyle w:val="Hypertextovodkaz"/>
                <w:iCs/>
                <w:color w:val="auto"/>
                <w:u w:val="none"/>
              </w:rPr>
              <w:t>1. vyd. Praha: Grada, 2008. ISBN 978-80-247-2744-8</w:t>
            </w:r>
            <w:r w:rsidR="00FF170D" w:rsidRPr="00F44336">
              <w:rPr>
                <w:rStyle w:val="Hypertextovodkaz"/>
                <w:color w:val="auto"/>
                <w:u w:val="none"/>
              </w:rPr>
              <w:t>.</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lastRenderedPageBreak/>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F170D"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F170D" w:rsidRPr="00522399" w:rsidRDefault="00FF170D" w:rsidP="00C73909">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Pr="00522399" w:rsidRDefault="00FF170D" w:rsidP="00C73909">
            <w:pPr>
              <w:jc w:val="both"/>
            </w:pPr>
            <w:r w:rsidRPr="00522399">
              <w:t>V tomto předmětu se předpokládá znalost angličtiny na úrovni A1 dle Společného evropského referenčního rámce pro jazyky.</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F170D" w:rsidP="002354FC">
            <w:pPr>
              <w:jc w:val="both"/>
            </w:pPr>
            <w:r w:rsidRPr="00522399">
              <w:t xml:space="preserve">Požadavky </w:t>
            </w:r>
            <w:r w:rsidR="002354FC">
              <w:t>ke klasifikovanému zápočtu</w:t>
            </w:r>
            <w:r>
              <w:t xml:space="preserve">: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F170D" w:rsidRPr="00522399" w:rsidRDefault="00FF170D" w:rsidP="00C73909">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F170D" w:rsidRPr="00522399" w:rsidRDefault="00FF170D" w:rsidP="00C73909">
            <w:pPr>
              <w:jc w:val="both"/>
            </w:pPr>
            <w:r w:rsidRPr="00522399">
              <w:t>V tomto předmětu se předpokládá znalost angličtiny na úrovni A2 dle Společného evropského referenčního rámce pro jazyky.</w:t>
            </w:r>
          </w:p>
          <w:p w:rsidR="00FF170D" w:rsidRPr="00522399" w:rsidRDefault="00FF170D" w:rsidP="00C73909">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2354FC" w:rsidRDefault="00FF170D" w:rsidP="002354FC">
            <w:pPr>
              <w:jc w:val="both"/>
            </w:pPr>
            <w:r w:rsidRPr="00522399">
              <w:t xml:space="preserve">Požadavky </w:t>
            </w:r>
            <w:r w:rsidR="002354FC">
              <w:t>k zápočtu</w:t>
            </w:r>
            <w:r>
              <w:t xml:space="preserve">: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2354FC" w:rsidP="002354FC">
            <w:pPr>
              <w:jc w:val="both"/>
            </w:pPr>
            <w:r>
              <w:t xml:space="preserve">Požadavky ke zkoušce: </w:t>
            </w:r>
            <w:r w:rsidR="00FF170D" w:rsidRPr="00522399">
              <w:t>Vypracování ústních a písemných úkolů.</w:t>
            </w:r>
            <w:r w:rsidR="00FF170D">
              <w:t xml:space="preserve"> </w:t>
            </w:r>
            <w:r w:rsidR="00FF170D"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F170D" w:rsidRPr="00522399" w:rsidRDefault="00FF170D" w:rsidP="00C73909">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F170D" w:rsidRPr="00522399" w:rsidRDefault="00FF170D" w:rsidP="00C73909">
            <w:pPr>
              <w:jc w:val="both"/>
            </w:pPr>
            <w:r w:rsidRPr="00522399">
              <w:t>V tomto předmětu se předpokládá znalost angličtiny na úrovni A2-B1 dle Společného evropského referenčního rámce pro jazyky.</w:t>
            </w:r>
          </w:p>
          <w:p w:rsidR="00FF170D" w:rsidRPr="00522399" w:rsidRDefault="00FF170D" w:rsidP="00C73909">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Pr="00522399" w:rsidRDefault="00FF170D" w:rsidP="00C73909">
            <w:pPr>
              <w:jc w:val="both"/>
            </w:pPr>
            <w:r w:rsidRPr="00522399">
              <w:t>Student prohloubil své znalosti anglické gramatiky na úrovni B1 až B2 a rozšířil si slovní zásobu ve vybraných tématech.</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C73909" w:rsidRDefault="00FF170D"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1</w:t>
            </w:r>
          </w:p>
        </w:tc>
      </w:tr>
      <w:tr w:rsidR="00C73909" w:rsidTr="00C73909">
        <w:trPr>
          <w:trHeight w:val="249"/>
        </w:trPr>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C73909"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C73909" w:rsidP="00C73909">
            <w:pPr>
              <w:jc w:val="both"/>
            </w:pPr>
            <w:r w:rsidRPr="00BC18AE">
              <w:t>2,3/Z</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rsidRPr="00BC18AE">
              <w:t>klasifikovaný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C73909">
            <w:pPr>
              <w:jc w:val="both"/>
            </w:pPr>
            <w:r w:rsidRPr="00BC18AE">
              <w:t>Požadavky na klasifikovaný zápočet: zpracování podnikatelského nápadu model</w:t>
            </w:r>
            <w:r>
              <w:t xml:space="preserve">em Lean Canvas a jeho obhajoba; </w:t>
            </w:r>
            <w:r w:rsidRPr="00BC18AE">
              <w:t>80% aktivní účast na seminářích.</w:t>
            </w:r>
          </w:p>
        </w:tc>
      </w:tr>
      <w:tr w:rsidR="00C73909" w:rsidTr="00C73909">
        <w:trPr>
          <w:trHeight w:val="236"/>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C73909" w:rsidP="00C73909">
            <w:pPr>
              <w:jc w:val="both"/>
            </w:pPr>
            <w:r w:rsidRPr="00BC18AE">
              <w:t>Ing. Petr Novák,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Pr="00BC18AE">
              <w:t>0 %, 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C73909" w:rsidP="00F3156F">
            <w:pPr>
              <w:jc w:val="both"/>
            </w:pPr>
            <w:r w:rsidRPr="00BC18AE">
              <w:t>Ing. Petr Novák, Ph.D.</w:t>
            </w:r>
            <w:r>
              <w:t xml:space="preserve"> </w:t>
            </w:r>
            <w:r w:rsidRPr="008271D7">
              <w:t xml:space="preserve">– </w:t>
            </w:r>
            <w:r w:rsidR="00F3156F">
              <w:t>vedení seminářů</w:t>
            </w:r>
            <w:r w:rsidR="00B1417E">
              <w:t xml:space="preserve"> (7</w:t>
            </w:r>
            <w:r>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68"/>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rsidR="00C73909" w:rsidRPr="00BC18AE" w:rsidRDefault="00C73909" w:rsidP="00C73909">
            <w:pPr>
              <w:jc w:val="both"/>
            </w:pPr>
            <w:r w:rsidRPr="00BC18AE">
              <w:t>Obsah předmětu:</w:t>
            </w:r>
          </w:p>
          <w:p w:rsidR="00C73909" w:rsidRPr="00BC18AE" w:rsidRDefault="00C73909" w:rsidP="00693D56">
            <w:pPr>
              <w:pStyle w:val="Odstavecseseznamem"/>
              <w:numPr>
                <w:ilvl w:val="0"/>
                <w:numId w:val="51"/>
              </w:numPr>
              <w:ind w:left="247" w:hanging="247"/>
              <w:jc w:val="both"/>
            </w:pPr>
            <w:r w:rsidRPr="00BC18AE">
              <w:t>Podnikatelské prostředí v ČR, podnikání v regionu</w:t>
            </w:r>
          </w:p>
          <w:p w:rsidR="00C73909" w:rsidRPr="00BC18AE" w:rsidRDefault="00C73909" w:rsidP="00693D56">
            <w:pPr>
              <w:pStyle w:val="Odstavecseseznamem"/>
              <w:numPr>
                <w:ilvl w:val="0"/>
                <w:numId w:val="51"/>
              </w:numPr>
              <w:ind w:left="247" w:hanging="247"/>
              <w:jc w:val="both"/>
            </w:pPr>
            <w:r w:rsidRPr="00BC18AE">
              <w:t>Komparace podnikatelských determinant v regionech - analýza konkrétních firem etablovaných oborů vybraných regionů</w:t>
            </w:r>
          </w:p>
          <w:p w:rsidR="00C73909" w:rsidRPr="00BC18AE" w:rsidRDefault="00C73909" w:rsidP="00693D56">
            <w:pPr>
              <w:pStyle w:val="Odstavecseseznamem"/>
              <w:numPr>
                <w:ilvl w:val="0"/>
                <w:numId w:val="51"/>
              </w:numPr>
              <w:ind w:left="247" w:hanging="247"/>
              <w:jc w:val="both"/>
            </w:pPr>
            <w:r w:rsidRPr="00BC18AE">
              <w:t>Podpora podnikání v ČR</w:t>
            </w:r>
          </w:p>
          <w:p w:rsidR="00C73909" w:rsidRPr="00BC18AE" w:rsidRDefault="00C73909" w:rsidP="00693D56">
            <w:pPr>
              <w:pStyle w:val="Odstavecseseznamem"/>
              <w:numPr>
                <w:ilvl w:val="0"/>
                <w:numId w:val="51"/>
              </w:numPr>
              <w:ind w:left="247" w:hanging="247"/>
              <w:jc w:val="both"/>
            </w:pPr>
            <w:r w:rsidRPr="00BC18AE">
              <w:t>Start-up – pojem, problémy, ukázky, případové studie vybraných start-upů</w:t>
            </w:r>
          </w:p>
          <w:p w:rsidR="00C73909" w:rsidRPr="00BC18AE" w:rsidRDefault="00C73909" w:rsidP="00693D56">
            <w:pPr>
              <w:pStyle w:val="Odstavecseseznamem"/>
              <w:numPr>
                <w:ilvl w:val="0"/>
                <w:numId w:val="51"/>
              </w:numPr>
              <w:ind w:left="247" w:hanging="247"/>
              <w:jc w:val="both"/>
            </w:pPr>
            <w:r w:rsidRPr="00BC18AE">
              <w:t>Příklady dobré praxe – spojeno s exkurzí do firmy</w:t>
            </w:r>
          </w:p>
          <w:p w:rsidR="00C73909" w:rsidRPr="00BC18AE" w:rsidRDefault="00C73909" w:rsidP="00693D56">
            <w:pPr>
              <w:pStyle w:val="Odstavecseseznamem"/>
              <w:numPr>
                <w:ilvl w:val="0"/>
                <w:numId w:val="51"/>
              </w:numPr>
              <w:ind w:left="247" w:hanging="247"/>
              <w:jc w:val="both"/>
            </w:pPr>
            <w:r w:rsidRPr="00BC18AE">
              <w:t>Právní aspekty podnikání a zakládaní právních forem podnikání v ČR</w:t>
            </w:r>
          </w:p>
          <w:p w:rsidR="00C73909" w:rsidRPr="00BC18AE" w:rsidRDefault="00C73909" w:rsidP="00693D56">
            <w:pPr>
              <w:pStyle w:val="Odstavecseseznamem"/>
              <w:numPr>
                <w:ilvl w:val="0"/>
                <w:numId w:val="51"/>
              </w:numPr>
              <w:ind w:left="247" w:hanging="247"/>
              <w:jc w:val="both"/>
            </w:pPr>
            <w:r w:rsidRPr="00BC18AE">
              <w:t>Právo v podnikání, ochrana duševního vlastnictví</w:t>
            </w:r>
          </w:p>
          <w:p w:rsidR="00C73909" w:rsidRPr="00BC18AE" w:rsidRDefault="00C73909" w:rsidP="00693D56">
            <w:pPr>
              <w:pStyle w:val="Odstavecseseznamem"/>
              <w:numPr>
                <w:ilvl w:val="0"/>
                <w:numId w:val="51"/>
              </w:numPr>
              <w:ind w:left="247" w:hanging="247"/>
              <w:jc w:val="both"/>
            </w:pPr>
            <w:r w:rsidRPr="00BC18AE">
              <w:t>Ekonomické aspekty podnikání, řízení nákladů a výnosů v nově vznikající firmě</w:t>
            </w:r>
          </w:p>
          <w:p w:rsidR="00C73909" w:rsidRPr="00BC18AE" w:rsidRDefault="00C73909" w:rsidP="00693D56">
            <w:pPr>
              <w:pStyle w:val="Odstavecseseznamem"/>
              <w:numPr>
                <w:ilvl w:val="0"/>
                <w:numId w:val="51"/>
              </w:numPr>
              <w:ind w:left="247" w:hanging="247"/>
              <w:jc w:val="both"/>
            </w:pPr>
            <w:r w:rsidRPr="00BC18AE">
              <w:t>Marketing a marketingové strategie v podnikání</w:t>
            </w:r>
          </w:p>
          <w:p w:rsidR="00C73909" w:rsidRPr="00BC18AE" w:rsidRDefault="00C73909" w:rsidP="00693D56">
            <w:pPr>
              <w:pStyle w:val="Odstavecseseznamem"/>
              <w:numPr>
                <w:ilvl w:val="0"/>
                <w:numId w:val="51"/>
              </w:numPr>
              <w:ind w:left="247" w:hanging="247"/>
              <w:jc w:val="both"/>
            </w:pPr>
            <w:r w:rsidRPr="00BC18AE">
              <w:t xml:space="preserve">Tvorba business modelu – Canvas a Lean canvas </w:t>
            </w:r>
          </w:p>
          <w:p w:rsidR="00C73909" w:rsidRPr="00BC18AE" w:rsidRDefault="00C73909" w:rsidP="00693D56">
            <w:pPr>
              <w:pStyle w:val="Odstavecseseznamem"/>
              <w:numPr>
                <w:ilvl w:val="0"/>
                <w:numId w:val="51"/>
              </w:numPr>
              <w:ind w:left="247" w:hanging="247"/>
              <w:jc w:val="both"/>
            </w:pPr>
            <w:r w:rsidRPr="00BC18AE">
              <w:t>Lean canvas - rozpracování podnikatelského nápadu</w:t>
            </w:r>
          </w:p>
          <w:p w:rsidR="00C73909" w:rsidRPr="00BC18AE" w:rsidRDefault="00C73909" w:rsidP="00693D56">
            <w:pPr>
              <w:pStyle w:val="Odstavecseseznamem"/>
              <w:numPr>
                <w:ilvl w:val="0"/>
                <w:numId w:val="51"/>
              </w:numPr>
              <w:ind w:left="247" w:hanging="247"/>
              <w:jc w:val="both"/>
            </w:pPr>
            <w:r w:rsidRPr="00BC18AE">
              <w:t>Praktické ověření rozpracovaných podnikatelských nápadů</w:t>
            </w:r>
          </w:p>
          <w:p w:rsidR="00C73909" w:rsidRPr="00BC18AE" w:rsidRDefault="00C73909" w:rsidP="00693D56">
            <w:pPr>
              <w:pStyle w:val="Odstavecseseznamem"/>
              <w:numPr>
                <w:ilvl w:val="0"/>
                <w:numId w:val="51"/>
              </w:numPr>
              <w:ind w:left="247" w:hanging="247"/>
              <w:jc w:val="both"/>
            </w:pPr>
            <w:r w:rsidRPr="00BC18AE">
              <w:t>Obhajoby rozpracovaných podnikatelský nápadů formou Elevator pitch</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836"/>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OSTERWALDER, A., PIGNEUR, Y. </w:t>
            </w:r>
            <w:r w:rsidRPr="00BC18AE">
              <w:rPr>
                <w:i/>
              </w:rPr>
              <w:t xml:space="preserve">Tvorba business modelů: příručka pro vizionáře, inovátory a všechny, co se nebojí výzev. </w:t>
            </w:r>
            <w:r w:rsidRPr="00BC18AE">
              <w:t>Brno: BizBooks, 2012. ISBN 978-80-265-0025-4.</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lastRenderedPageBreak/>
              <w:t>GUILLEBEAU, C</w:t>
            </w:r>
            <w:r w:rsidRPr="008F4558">
              <w:rPr>
                <w:i/>
              </w:rPr>
              <w:t>. Startup za pakatel: objevte způsob, jak pracovat na sebe a živit se tím, co vás baví</w:t>
            </w:r>
            <w:r w:rsidRPr="00BC18AE">
              <w:t>. Brno: Jan Melvil, 2013. ISBN 978-80-87270-59-2.</w:t>
            </w:r>
          </w:p>
          <w:p w:rsidR="00C73909" w:rsidRPr="00BC18AE" w:rsidRDefault="00C73909" w:rsidP="00C73909">
            <w:pPr>
              <w:jc w:val="both"/>
            </w:pPr>
            <w:r w:rsidRPr="00BC18AE">
              <w:t xml:space="preserve">THIEL, P. A., MASTERS, B. </w:t>
            </w:r>
            <w:r w:rsidRPr="00BC18AE">
              <w:rPr>
                <w:i/>
                <w:iCs/>
              </w:rPr>
              <w:t>Od nuly k jedničce: úvahy o startupech, aneb, jak tvořit budoucnost</w:t>
            </w:r>
            <w:r w:rsidRPr="00BC18AE">
              <w:t>. Brno: Jan Melvil Publishing, 2015. ISBN 978-80-87270-72-1.</w:t>
            </w:r>
          </w:p>
          <w:p w:rsidR="00C73909" w:rsidRPr="00BC18AE" w:rsidRDefault="00C73909" w:rsidP="00C73909">
            <w:pPr>
              <w:jc w:val="both"/>
            </w:pPr>
            <w:r w:rsidRPr="00BC18AE">
              <w:t xml:space="preserve">VÁCLAVÍKOVÁ, M. </w:t>
            </w:r>
            <w:r w:rsidRPr="008F4558">
              <w:rPr>
                <w:i/>
              </w:rPr>
              <w:t>Líheň podnikatelských nápadů: první kroky v podnikání.</w:t>
            </w:r>
            <w:r w:rsidRPr="00BC18AE">
              <w:t xml:space="preserve"> Brno: BizBooks, 2015. ISBN 978-80-265-0320-0</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604"/>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2</w:t>
            </w:r>
          </w:p>
        </w:tc>
      </w:tr>
      <w:tr w:rsidR="00C73909" w:rsidTr="00C73909">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5F5644"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5F5644" w:rsidP="00C73909">
            <w:pPr>
              <w:jc w:val="both"/>
            </w:pPr>
            <w:r>
              <w:t>2,3</w:t>
            </w:r>
            <w:r w:rsidR="00C73909" w:rsidRPr="00BC18AE">
              <w:t>/L</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w:t>
            </w:r>
            <w:r>
              <w:t>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t>k</w:t>
            </w:r>
            <w:r w:rsidRPr="00BC18AE">
              <w:t>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F3156F">
            <w:pPr>
              <w:jc w:val="both"/>
            </w:pPr>
            <w:r w:rsidRPr="00BC18AE">
              <w:t>Požadavky na klasifikovaný zápočet:</w:t>
            </w:r>
            <w:r>
              <w:t xml:space="preserve"> </w:t>
            </w:r>
            <w:r w:rsidRPr="00BC18AE">
              <w:t>hloubkové zpracování podnik</w:t>
            </w:r>
            <w:r>
              <w:t xml:space="preserve">atelského plánu a jeho obhajoba; </w:t>
            </w:r>
            <w:r w:rsidRPr="00BC18AE">
              <w:t xml:space="preserve">80% aktivní účast na </w:t>
            </w:r>
            <w:r w:rsidR="00F3156F">
              <w:t>semináří</w:t>
            </w:r>
            <w:r w:rsidRPr="00BC18AE">
              <w:t>ch.</w:t>
            </w:r>
          </w:p>
        </w:tc>
      </w:tr>
      <w:tr w:rsidR="00C73909" w:rsidTr="00C73909">
        <w:trPr>
          <w:trHeight w:val="154"/>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C73909" w:rsidP="00C73909">
            <w:pPr>
              <w:jc w:val="both"/>
            </w:pPr>
            <w:r w:rsidRPr="00BC18AE">
              <w:t>doc. Ing. Boris Popesko,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00B1417E" w:rsidRPr="00BC18AE">
              <w:t xml:space="preserve">0 %, </w:t>
            </w:r>
            <w:r w:rsidRPr="00BC18AE">
              <w:t>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C73909" w:rsidP="00F3156F">
            <w:pPr>
              <w:jc w:val="both"/>
            </w:pPr>
            <w:r w:rsidRPr="00BC18AE">
              <w:t>doc. Ing. Boris Popesko, Ph.D.</w:t>
            </w:r>
            <w:r>
              <w:t xml:space="preserve"> </w:t>
            </w:r>
            <w:r w:rsidRPr="008271D7">
              <w:t xml:space="preserve">– </w:t>
            </w:r>
            <w:r w:rsidR="00F3156F">
              <w:t xml:space="preserve">vedení seminářů </w:t>
            </w:r>
            <w:r w:rsidR="00B1417E">
              <w:t>(7</w:t>
            </w:r>
            <w:r>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00"/>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C73909" w:rsidRPr="00BC18AE" w:rsidRDefault="00C73909" w:rsidP="00C73909">
            <w:pPr>
              <w:jc w:val="both"/>
            </w:pPr>
            <w:r w:rsidRPr="00BC18AE">
              <w:t>Obsah předmětu:</w:t>
            </w:r>
          </w:p>
          <w:p w:rsidR="00C73909" w:rsidRPr="00BC18AE" w:rsidRDefault="00C73909" w:rsidP="00693D56">
            <w:pPr>
              <w:pStyle w:val="Odstavecseseznamem"/>
              <w:numPr>
                <w:ilvl w:val="0"/>
                <w:numId w:val="52"/>
              </w:numPr>
              <w:ind w:left="322" w:hanging="284"/>
              <w:jc w:val="both"/>
            </w:pPr>
            <w:r w:rsidRPr="00BC18AE">
              <w:t>Podnikatelský nápad, business modely, Lean Canvas</w:t>
            </w:r>
          </w:p>
          <w:p w:rsidR="00C73909" w:rsidRPr="00BC18AE" w:rsidRDefault="00C73909" w:rsidP="00693D56">
            <w:pPr>
              <w:pStyle w:val="Odstavecseseznamem"/>
              <w:numPr>
                <w:ilvl w:val="0"/>
                <w:numId w:val="52"/>
              </w:numPr>
              <w:ind w:left="322" w:hanging="284"/>
              <w:jc w:val="both"/>
            </w:pPr>
            <w:r w:rsidRPr="00BC18AE">
              <w:t>Akcelerace podnikatelského nápadu</w:t>
            </w:r>
          </w:p>
          <w:p w:rsidR="00C73909" w:rsidRPr="00BC18AE" w:rsidRDefault="00C73909" w:rsidP="00693D56">
            <w:pPr>
              <w:pStyle w:val="Odstavecseseznamem"/>
              <w:numPr>
                <w:ilvl w:val="0"/>
                <w:numId w:val="52"/>
              </w:numPr>
              <w:ind w:left="322" w:hanging="284"/>
              <w:jc w:val="both"/>
            </w:pPr>
            <w:r w:rsidRPr="00BC18AE">
              <w:t>Podnikatelský plán</w:t>
            </w:r>
          </w:p>
          <w:p w:rsidR="00C73909" w:rsidRPr="00BC18AE" w:rsidRDefault="00C73909" w:rsidP="00693D56">
            <w:pPr>
              <w:pStyle w:val="Odstavecseseznamem"/>
              <w:numPr>
                <w:ilvl w:val="0"/>
                <w:numId w:val="52"/>
              </w:numPr>
              <w:ind w:left="322" w:hanging="284"/>
              <w:jc w:val="both"/>
            </w:pPr>
            <w:r w:rsidRPr="00BC18AE">
              <w:t>Právní aspekty zakládání vlastní firmy, vybrané problémy, vzorové příklady</w:t>
            </w:r>
          </w:p>
          <w:p w:rsidR="00C73909" w:rsidRPr="00BC18AE" w:rsidRDefault="00C73909" w:rsidP="00693D56">
            <w:pPr>
              <w:pStyle w:val="Odstavecseseznamem"/>
              <w:numPr>
                <w:ilvl w:val="0"/>
                <w:numId w:val="52"/>
              </w:numPr>
              <w:ind w:left="322" w:hanging="284"/>
              <w:jc w:val="both"/>
            </w:pPr>
            <w:r w:rsidRPr="00BC18AE">
              <w:t>Marketing a prodej</w:t>
            </w:r>
          </w:p>
          <w:p w:rsidR="00C73909" w:rsidRPr="00BC18AE" w:rsidRDefault="00C73909" w:rsidP="00693D56">
            <w:pPr>
              <w:pStyle w:val="Odstavecseseznamem"/>
              <w:numPr>
                <w:ilvl w:val="0"/>
                <w:numId w:val="52"/>
              </w:numPr>
              <w:ind w:left="322" w:hanging="284"/>
              <w:jc w:val="both"/>
            </w:pPr>
            <w:r w:rsidRPr="00BC18AE">
              <w:t>Komunikace – nástroje, trendy, práce ve skupinách</w:t>
            </w:r>
          </w:p>
          <w:p w:rsidR="00C73909" w:rsidRPr="00BC18AE" w:rsidRDefault="00C73909" w:rsidP="00693D56">
            <w:pPr>
              <w:pStyle w:val="Odstavecseseznamem"/>
              <w:numPr>
                <w:ilvl w:val="0"/>
                <w:numId w:val="52"/>
              </w:numPr>
              <w:ind w:left="322" w:hanging="284"/>
              <w:jc w:val="both"/>
            </w:pPr>
            <w:r w:rsidRPr="00BC18AE">
              <w:t>Zdroje a způsoby financování start-upových projektů – standardní přístup (banky, investoři)</w:t>
            </w:r>
          </w:p>
          <w:p w:rsidR="00C73909" w:rsidRPr="00BC18AE" w:rsidRDefault="00C73909" w:rsidP="00693D56">
            <w:pPr>
              <w:pStyle w:val="Odstavecseseznamem"/>
              <w:numPr>
                <w:ilvl w:val="0"/>
                <w:numId w:val="52"/>
              </w:numPr>
              <w:ind w:left="322" w:hanging="284"/>
              <w:jc w:val="both"/>
            </w:pPr>
            <w:r w:rsidRPr="00BC18AE">
              <w:t>Zdroje a způsoby financování start-upových projektů – moderní přístupy (Crowdfunding)</w:t>
            </w:r>
          </w:p>
          <w:p w:rsidR="00C73909" w:rsidRPr="00BC18AE" w:rsidRDefault="00C73909" w:rsidP="00693D56">
            <w:pPr>
              <w:pStyle w:val="Odstavecseseznamem"/>
              <w:numPr>
                <w:ilvl w:val="0"/>
                <w:numId w:val="52"/>
              </w:numPr>
              <w:ind w:left="322" w:hanging="284"/>
              <w:jc w:val="both"/>
            </w:pPr>
            <w:r w:rsidRPr="00BC18AE">
              <w:t>Ekonomické propočty v podnikatelském plánu</w:t>
            </w:r>
          </w:p>
          <w:p w:rsidR="00C73909" w:rsidRPr="00BC18AE" w:rsidRDefault="00C73909" w:rsidP="00693D56">
            <w:pPr>
              <w:pStyle w:val="Odstavecseseznamem"/>
              <w:numPr>
                <w:ilvl w:val="0"/>
                <w:numId w:val="52"/>
              </w:numPr>
              <w:ind w:left="322" w:hanging="284"/>
              <w:jc w:val="both"/>
            </w:pPr>
            <w:r w:rsidRPr="00BC18AE">
              <w:t xml:space="preserve">Tvorba business modelu – Canvas a Lean canvas </w:t>
            </w:r>
          </w:p>
          <w:p w:rsidR="00C73909" w:rsidRPr="00BC18AE" w:rsidRDefault="00C73909" w:rsidP="00693D56">
            <w:pPr>
              <w:pStyle w:val="Odstavecseseznamem"/>
              <w:numPr>
                <w:ilvl w:val="0"/>
                <w:numId w:val="52"/>
              </w:numPr>
              <w:ind w:left="322" w:hanging="284"/>
              <w:jc w:val="both"/>
            </w:pPr>
            <w:r w:rsidRPr="00BC18AE">
              <w:t>Lean management – nastavení procesů</w:t>
            </w:r>
          </w:p>
          <w:p w:rsidR="00C73909" w:rsidRPr="00BC18AE" w:rsidRDefault="00C73909" w:rsidP="00693D56">
            <w:pPr>
              <w:pStyle w:val="Odstavecseseznamem"/>
              <w:numPr>
                <w:ilvl w:val="0"/>
                <w:numId w:val="52"/>
              </w:numPr>
              <w:ind w:left="322" w:hanging="284"/>
              <w:jc w:val="both"/>
            </w:pPr>
            <w:r w:rsidRPr="00BC18AE">
              <w:t>Prezentační dovednosti</w:t>
            </w:r>
          </w:p>
          <w:p w:rsidR="00C73909" w:rsidRPr="00BC18AE" w:rsidRDefault="00C73909" w:rsidP="00693D56">
            <w:pPr>
              <w:pStyle w:val="Odstavecseseznamem"/>
              <w:numPr>
                <w:ilvl w:val="0"/>
                <w:numId w:val="52"/>
              </w:numPr>
              <w:ind w:left="322" w:hanging="284"/>
              <w:jc w:val="both"/>
            </w:pPr>
            <w:r w:rsidRPr="00BC18AE">
              <w:t>Obhajoby podnikatelský nápadů formou investičního fóra</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567"/>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KORÁB, V., PETERKA, J., REŽŇÁKOVÁ, M. </w:t>
            </w:r>
            <w:r w:rsidRPr="00BC18AE">
              <w:rPr>
                <w:i/>
                <w:iCs/>
              </w:rPr>
              <w:t>Podnikatelský plán</w:t>
            </w:r>
            <w:r w:rsidRPr="00BC18AE">
              <w:t>. Brno: Computer Press, 2007, 216 s. ISBN 978-80-251-1605-0.</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SRPOVÁ, J. </w:t>
            </w:r>
            <w:r w:rsidRPr="00BC18AE">
              <w:rPr>
                <w:i/>
                <w:iCs/>
              </w:rPr>
              <w:t>Podnikatelský plán a strategie</w:t>
            </w:r>
            <w:r w:rsidRPr="00BC18AE">
              <w:t>. Praha: Grada, 2011, 194 s. ISBN 978-80-247-4103-1.</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 ISBN 978-80-247-4372-1.</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t xml:space="preserve">GUILLEBEAU, Ch. </w:t>
            </w:r>
            <w:r w:rsidRPr="00BC18AE">
              <w:rPr>
                <w:i/>
              </w:rPr>
              <w:t xml:space="preserve">Startup za pakatel: objevte způsob, jak pracovat na sebe a živit se tím, co vás baví. </w:t>
            </w:r>
            <w:r w:rsidRPr="00BC18AE">
              <w:t>Brno: Jan Melvil, 2013. ISBN 978-80-87270-59-2.</w:t>
            </w:r>
          </w:p>
          <w:p w:rsidR="00C73909" w:rsidRPr="00BC18AE" w:rsidRDefault="00C73909" w:rsidP="00C73909">
            <w:pPr>
              <w:jc w:val="both"/>
            </w:pPr>
            <w:r w:rsidRPr="00BC18AE">
              <w:lastRenderedPageBreak/>
              <w:t xml:space="preserve">KOTLER, P., ARMSTRONG, G. </w:t>
            </w:r>
            <w:r w:rsidRPr="00BC18AE">
              <w:rPr>
                <w:i/>
                <w:iCs/>
              </w:rPr>
              <w:t>Principles of marketing</w:t>
            </w:r>
            <w:r w:rsidRPr="00BC18AE">
              <w:t>. 15th global ed. Harlow: Pearson, 2014, 716 s. ISBN 978-0-273-78699-3.</w:t>
            </w:r>
          </w:p>
          <w:p w:rsidR="00C73909" w:rsidRPr="00BC18AE" w:rsidRDefault="00C73909" w:rsidP="00C73909">
            <w:pPr>
              <w:jc w:val="both"/>
            </w:pPr>
            <w:r w:rsidRPr="00BC18AE">
              <w:t xml:space="preserve">RIES, E. </w:t>
            </w:r>
            <w:r w:rsidRPr="00BC18AE">
              <w:rPr>
                <w:i/>
                <w:iCs/>
              </w:rPr>
              <w:t>Lean startup: jak budovat úspěšný byznys na základě neustálé inovace</w:t>
            </w:r>
            <w:r w:rsidRPr="00BC18AE">
              <w:t>. Brno: BizBooks, 2015, 279 s. ISBN 978-80-265-0389-7.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402"/>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C74A11">
              <w:t>Manažerská psychologie a sociologie</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pPr>
            <w:r>
              <w:t>Požadavky k zápočtu: písemná práce na jedno z probíraných témat o minimálním rozsahu 5 normostran.</w:t>
            </w:r>
          </w:p>
          <w:p w:rsidR="002354FC" w:rsidRDefault="00DD5811" w:rsidP="00C73909">
            <w:pPr>
              <w:jc w:val="both"/>
            </w:pPr>
            <w:r>
              <w:t>Požadavky ke zkoušce: písemná zkouška v rozsahu probírané lítky a povinné literatury.</w:t>
            </w: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sidP="00C73909">
            <w:r w:rsidRPr="00DB3747">
              <w:t xml:space="preserve">Garant se podílí na přednášení v rozsahu </w:t>
            </w:r>
            <w:r w:rsidR="00F3156F">
              <w:t>6</w:t>
            </w:r>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rsidP="00F3156F">
            <w:pPr>
              <w:jc w:val="both"/>
            </w:pPr>
            <w:r w:rsidRPr="00C74A11">
              <w:t>Mgr. Jan Kalenda, Ph.D.</w:t>
            </w:r>
            <w:r>
              <w:t xml:space="preserve"> – přednášky (</w:t>
            </w:r>
            <w:r w:rsidR="00F3156F">
              <w:t>6</w:t>
            </w:r>
            <w:r>
              <w:t>0%)</w:t>
            </w:r>
            <w:r w:rsidR="00F3156F">
              <w:t>, Mgr. Petra Mandincová, Ph.D. – přednášky (40%)</w:t>
            </w:r>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C73909">
            <w:pPr>
              <w:jc w:val="both"/>
            </w:pPr>
            <w:r w:rsidRPr="008D702A">
              <w:t>Obsah předmětu</w:t>
            </w:r>
          </w:p>
          <w:p w:rsidR="00C73909" w:rsidRPr="008D702A" w:rsidRDefault="00C73909" w:rsidP="00693D56">
            <w:pPr>
              <w:pStyle w:val="Odstavecseseznamem"/>
              <w:numPr>
                <w:ilvl w:val="0"/>
                <w:numId w:val="53"/>
              </w:numPr>
              <w:ind w:left="247" w:hanging="247"/>
            </w:pPr>
            <w:r w:rsidRPr="008D702A">
              <w:t>Manažerská psychologie (historie, koncepce a funkce oboru)</w:t>
            </w:r>
          </w:p>
          <w:p w:rsidR="00C73909" w:rsidRPr="008D702A" w:rsidRDefault="00C73909" w:rsidP="00693D56">
            <w:pPr>
              <w:pStyle w:val="Odstavecseseznamem"/>
              <w:numPr>
                <w:ilvl w:val="0"/>
                <w:numId w:val="53"/>
              </w:numPr>
              <w:ind w:left="247" w:hanging="247"/>
            </w:pPr>
            <w:r w:rsidRPr="008D702A">
              <w:t xml:space="preserve">Manažerská sociologie (historie, koncepce a funkce oboru) </w:t>
            </w:r>
          </w:p>
          <w:p w:rsidR="00C73909" w:rsidRPr="008D702A" w:rsidRDefault="00C73909" w:rsidP="00693D56">
            <w:pPr>
              <w:pStyle w:val="Odstavecseseznamem"/>
              <w:numPr>
                <w:ilvl w:val="0"/>
                <w:numId w:val="53"/>
              </w:numPr>
              <w:ind w:left="247" w:hanging="247"/>
            </w:pPr>
            <w:r w:rsidRPr="008D702A">
              <w:t>Organizační chování jako syntéza manažerské sociologie a psychologie</w:t>
            </w:r>
          </w:p>
          <w:p w:rsidR="00C73909" w:rsidRDefault="00C73909" w:rsidP="00693D56">
            <w:pPr>
              <w:pStyle w:val="Odstavecseseznamem"/>
              <w:numPr>
                <w:ilvl w:val="0"/>
                <w:numId w:val="53"/>
              </w:numPr>
              <w:ind w:left="247" w:hanging="247"/>
            </w:pPr>
            <w:r w:rsidRPr="008D702A">
              <w:t>Česká společnost jako jedna ze společností "pozdní doby"</w:t>
            </w:r>
          </w:p>
          <w:p w:rsidR="00C73909" w:rsidRPr="008D702A" w:rsidRDefault="00C73909" w:rsidP="00693D56">
            <w:pPr>
              <w:pStyle w:val="Odstavecseseznamem"/>
              <w:numPr>
                <w:ilvl w:val="0"/>
                <w:numId w:val="53"/>
              </w:numPr>
              <w:ind w:left="247" w:hanging="247"/>
            </w:pPr>
            <w:r w:rsidRPr="008D702A">
              <w:t>Demografické znaky českého trhu práce</w:t>
            </w:r>
          </w:p>
          <w:p w:rsidR="00C73909" w:rsidRDefault="00C73909" w:rsidP="00693D56">
            <w:pPr>
              <w:pStyle w:val="Odstavecseseznamem"/>
              <w:numPr>
                <w:ilvl w:val="0"/>
                <w:numId w:val="53"/>
              </w:numPr>
              <w:ind w:left="247" w:hanging="247"/>
            </w:pPr>
            <w:r w:rsidRPr="008D702A">
              <w:t xml:space="preserve">Genderové znaky českého trhu práce </w:t>
            </w:r>
            <w:r w:rsidRPr="008D702A">
              <w:br/>
              <w:t xml:space="preserve">Hodnotové postoje české společnosti ve vztahu k pracovnímu chování.  </w:t>
            </w:r>
          </w:p>
          <w:p w:rsidR="00C73909" w:rsidRDefault="00C73909" w:rsidP="00693D56">
            <w:pPr>
              <w:pStyle w:val="Odstavecseseznamem"/>
              <w:numPr>
                <w:ilvl w:val="0"/>
                <w:numId w:val="53"/>
              </w:numPr>
              <w:ind w:left="247" w:hanging="247"/>
            </w:pPr>
            <w:r w:rsidRPr="008D702A">
              <w:t>Spotřebn</w:t>
            </w:r>
            <w:r>
              <w:t>í chování v české společnosti</w:t>
            </w:r>
          </w:p>
          <w:p w:rsidR="00C73909" w:rsidRDefault="00C73909" w:rsidP="00693D56">
            <w:pPr>
              <w:pStyle w:val="Odstavecseseznamem"/>
              <w:numPr>
                <w:ilvl w:val="0"/>
                <w:numId w:val="53"/>
              </w:numPr>
              <w:ind w:left="247" w:hanging="247"/>
            </w:pPr>
            <w:r w:rsidRPr="008D702A">
              <w:t xml:space="preserve">Proměny pracovních podmínek </w:t>
            </w:r>
            <w:r>
              <w:t xml:space="preserve">a trhu práce v České republice </w:t>
            </w:r>
          </w:p>
          <w:p w:rsidR="00C73909" w:rsidRPr="008D702A" w:rsidRDefault="00C73909" w:rsidP="00693D56">
            <w:pPr>
              <w:pStyle w:val="Odstavecseseznamem"/>
              <w:numPr>
                <w:ilvl w:val="0"/>
                <w:numId w:val="53"/>
              </w:numPr>
              <w:ind w:left="247" w:hanging="247"/>
            </w:pPr>
            <w:r w:rsidRPr="008D702A">
              <w:t>Interakce v organizacích</w:t>
            </w:r>
          </w:p>
          <w:p w:rsidR="00C73909" w:rsidRPr="008D702A" w:rsidRDefault="00C73909" w:rsidP="00693D56">
            <w:pPr>
              <w:pStyle w:val="Odstavecseseznamem"/>
              <w:numPr>
                <w:ilvl w:val="0"/>
                <w:numId w:val="53"/>
              </w:numPr>
              <w:ind w:left="247" w:hanging="247"/>
            </w:pPr>
            <w:r w:rsidRPr="008D702A">
              <w:t>Osobnost manažera</w:t>
            </w:r>
          </w:p>
          <w:p w:rsidR="00C73909" w:rsidRPr="008D702A" w:rsidRDefault="00C73909" w:rsidP="00693D56">
            <w:pPr>
              <w:pStyle w:val="Odstavecseseznamem"/>
              <w:numPr>
                <w:ilvl w:val="0"/>
                <w:numId w:val="53"/>
              </w:numPr>
              <w:ind w:left="247" w:hanging="247"/>
            </w:pPr>
            <w:r w:rsidRPr="008D702A">
              <w:t>Rozhodování v organizacích</w:t>
            </w:r>
          </w:p>
          <w:p w:rsidR="00C73909" w:rsidRPr="008D702A" w:rsidRDefault="00C73909" w:rsidP="00693D56">
            <w:pPr>
              <w:pStyle w:val="Odstavecseseznamem"/>
              <w:numPr>
                <w:ilvl w:val="0"/>
                <w:numId w:val="53"/>
              </w:numPr>
              <w:ind w:left="247" w:hanging="247"/>
              <w:jc w:val="both"/>
            </w:pPr>
            <w:r w:rsidRPr="008D702A">
              <w:t>Výstupní kompetence</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E932A0" w:rsidRDefault="00C73909" w:rsidP="00C73909">
            <w:pPr>
              <w:jc w:val="both"/>
              <w:rPr>
                <w:b/>
              </w:rPr>
            </w:pPr>
            <w:r w:rsidRPr="00E932A0">
              <w:rPr>
                <w:b/>
              </w:rPr>
              <w:t>Povinná literatura</w:t>
            </w:r>
          </w:p>
          <w:p w:rsidR="002354FC" w:rsidRPr="008D702A" w:rsidRDefault="002354FC" w:rsidP="002354FC">
            <w:pPr>
              <w:jc w:val="both"/>
            </w:pPr>
            <w:r w:rsidRPr="008D702A">
              <w:rPr>
                <w:caps/>
              </w:rPr>
              <w:t>Lyons, P., Kindlerová,</w:t>
            </w:r>
            <w:r w:rsidRPr="008D702A">
              <w:t xml:space="preserve"> R. </w:t>
            </w:r>
            <w:r w:rsidRPr="008D702A">
              <w:rPr>
                <w:i/>
              </w:rPr>
              <w:t>Contemporary Czech Society</w:t>
            </w:r>
            <w:r w:rsidRPr="008D702A">
              <w:t xml:space="preserve">. </w:t>
            </w:r>
            <w:r>
              <w:t xml:space="preserve">Praha: </w:t>
            </w:r>
            <w:r w:rsidRPr="008D702A">
              <w:t>The Institute of Sociology of the Czech Academy of Sciences, 2016</w:t>
            </w:r>
            <w:r>
              <w:t>, 552 p. ISBN</w:t>
            </w:r>
            <w:r w:rsidRPr="008D702A">
              <w:t xml:space="preserve"> 978-8073302993</w:t>
            </w:r>
            <w:r>
              <w:t xml:space="preserve">. </w:t>
            </w:r>
          </w:p>
          <w:p w:rsidR="002354FC" w:rsidRDefault="002354FC" w:rsidP="002354F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rsidR="00C73909" w:rsidRDefault="00C73909" w:rsidP="00C73909">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rsidR="002354FC" w:rsidRPr="008D702A" w:rsidRDefault="002354FC" w:rsidP="002354FC">
            <w:pPr>
              <w:jc w:val="both"/>
            </w:pPr>
            <w:r w:rsidRPr="008D702A">
              <w:rPr>
                <w:caps/>
              </w:rPr>
              <w:t>Vlachová, K.</w:t>
            </w:r>
            <w:r w:rsidRPr="008D702A">
              <w:t xml:space="preserve"> </w:t>
            </w:r>
            <w:r w:rsidRPr="008D702A">
              <w:rPr>
                <w:i/>
                <w:iCs/>
              </w:rPr>
              <w:t>Česká republika 2002–2012: hodnoty, postoje, chování. Sociální report projektu European Social Survey.</w:t>
            </w:r>
            <w:r w:rsidRPr="008D702A">
              <w:t xml:space="preserve"> Praha: Sociologický ústav AV ČR, 2013</w:t>
            </w:r>
            <w:r>
              <w:t>, 148 s. ISBN 978-80-7330-224-5</w:t>
            </w:r>
            <w:r w:rsidRPr="008D702A">
              <w:t>.</w:t>
            </w:r>
          </w:p>
          <w:p w:rsidR="00C73909" w:rsidRDefault="00C73909" w:rsidP="00C73909">
            <w:pPr>
              <w:jc w:val="both"/>
            </w:pPr>
            <w:r w:rsidRPr="008D702A">
              <w:lastRenderedPageBreak/>
              <w:t xml:space="preserve">WAGNEROVÁ, I. </w:t>
            </w:r>
            <w:r w:rsidRPr="008D702A">
              <w:rPr>
                <w:i/>
              </w:rPr>
              <w:t>Psychologie práce a organizace: nové poznatky</w:t>
            </w:r>
            <w:r w:rsidRPr="008D702A">
              <w:t>. Praha: Grada, 2011, 155 s. ISBN 978-80-247-3701-0</w:t>
            </w:r>
          </w:p>
          <w:p w:rsidR="00C73909" w:rsidRPr="00E932A0" w:rsidRDefault="00C73909" w:rsidP="00C73909">
            <w:pPr>
              <w:jc w:val="both"/>
              <w:rPr>
                <w:b/>
              </w:rPr>
            </w:pPr>
            <w:r w:rsidRPr="00E932A0">
              <w:rPr>
                <w:b/>
              </w:rPr>
              <w:t>Doporučená literatura</w:t>
            </w:r>
          </w:p>
          <w:p w:rsidR="002354FC" w:rsidDel="00C12EDF" w:rsidRDefault="002354FC" w:rsidP="002354FC">
            <w:pPr>
              <w:jc w:val="both"/>
              <w:rPr>
                <w:del w:id="572" w:author="Michal Pilík" w:date="2018-09-18T13:46:00Z"/>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rsidR="002354FC" w:rsidDel="00C12EDF" w:rsidRDefault="002354FC" w:rsidP="002354FC">
            <w:pPr>
              <w:jc w:val="both"/>
              <w:rPr>
                <w:del w:id="573" w:author="Michal Pilík" w:date="2018-09-18T13:46:00Z"/>
                <w:caps/>
              </w:rPr>
            </w:pPr>
            <w:del w:id="574" w:author="Michal Pilík" w:date="2018-09-18T13:46:00Z">
              <w:r w:rsidRPr="00221250" w:rsidDel="00C12EDF">
                <w:rPr>
                  <w:caps/>
                </w:rPr>
                <w:delText>KELLER, J</w:delText>
              </w:r>
              <w:r w:rsidDel="00C12EDF">
                <w:rPr>
                  <w:caps/>
                </w:rPr>
                <w:delText xml:space="preserve">., </w:delText>
              </w:r>
              <w:r w:rsidRPr="00221250" w:rsidDel="00C12EDF">
                <w:rPr>
                  <w:caps/>
                </w:rPr>
                <w:delText>HRUŠKA</w:delText>
              </w:r>
              <w:r w:rsidRPr="00221250" w:rsidDel="00C12EDF">
                <w:delText>-TVRDÝ</w:delText>
              </w:r>
              <w:r w:rsidDel="00C12EDF">
                <w:delText xml:space="preserve">, L. </w:delText>
              </w:r>
              <w:r w:rsidRPr="00221250" w:rsidDel="00C12EDF">
                <w:rPr>
                  <w:i/>
                </w:rPr>
                <w:delText>Vzdělanostní společnost? Chrám, výtah a pojišťovna</w:delText>
              </w:r>
              <w:r w:rsidDel="00C12EDF">
                <w:delText>. Praha: S</w:delText>
              </w:r>
              <w:r w:rsidRPr="00221250" w:rsidDel="00C12EDF">
                <w:delText xml:space="preserve">ociologické nakladatelství, 2008, 183 s. </w:delText>
              </w:r>
              <w:r w:rsidRPr="00221250" w:rsidDel="00C12EDF">
                <w:rPr>
                  <w:caps/>
                </w:rPr>
                <w:delText>ISBN 978-80-86429-78-6.</w:delText>
              </w:r>
            </w:del>
          </w:p>
          <w:p w:rsidR="002354FC" w:rsidRDefault="002354FC" w:rsidP="002354FC">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rsidR="002354FC" w:rsidRDefault="002354FC" w:rsidP="002354FC">
            <w:pPr>
              <w:jc w:val="both"/>
            </w:pPr>
            <w:r>
              <w:t>P</w:t>
            </w:r>
            <w:r w:rsidRPr="00221250">
              <w:t xml:space="preserve">ETRUSEK, M. </w:t>
            </w:r>
            <w:r w:rsidRPr="00221250">
              <w:rPr>
                <w:i/>
              </w:rPr>
              <w:t>Společnosti pozdní doby.</w:t>
            </w:r>
            <w:r w:rsidRPr="00221250">
              <w:t xml:space="preserve"> Praha: Sociologické nakladatelství (SLON), 2006, 459 s. ISBN 80-86429-63-6.</w:t>
            </w:r>
          </w:p>
          <w:p w:rsidR="002354FC" w:rsidDel="00C12EDF" w:rsidRDefault="002354FC" w:rsidP="002354FC">
            <w:pPr>
              <w:jc w:val="both"/>
              <w:rPr>
                <w:del w:id="575" w:author="Michal Pilík" w:date="2018-09-18T13:46:00Z"/>
              </w:rPr>
            </w:pPr>
            <w:r w:rsidRPr="00221250">
              <w:t xml:space="preserve">POTŮČEK, M. </w:t>
            </w:r>
            <w:r w:rsidRPr="00221250">
              <w:rPr>
                <w:i/>
              </w:rPr>
              <w:t>Poznávání budoucnosti jako výzva.</w:t>
            </w:r>
            <w:r w:rsidRPr="00221250">
              <w:t xml:space="preserve"> Praha: Karolinum, 2011, 153 s. ISBN 978-80-246-1897-5.</w:t>
            </w:r>
          </w:p>
          <w:p w:rsidR="00C73909" w:rsidDel="00C12EDF" w:rsidRDefault="00C73909" w:rsidP="00C73909">
            <w:pPr>
              <w:jc w:val="both"/>
              <w:rPr>
                <w:del w:id="576" w:author="Michal Pilík" w:date="2018-09-18T13:45:00Z"/>
                <w:caps/>
              </w:rPr>
            </w:pPr>
            <w:del w:id="577" w:author="Michal Pilík" w:date="2018-09-18T13:46:00Z">
              <w:r w:rsidRPr="008D702A" w:rsidDel="00C12EDF">
                <w:rPr>
                  <w:caps/>
                </w:rPr>
                <w:delText>PRUDKÝ, L</w:delText>
              </w:r>
              <w:r w:rsidDel="00C12EDF">
                <w:rPr>
                  <w:caps/>
                </w:rPr>
                <w:delText>.</w:delText>
              </w:r>
              <w:r w:rsidRPr="008D702A" w:rsidDel="00C12EDF">
                <w:rPr>
                  <w:caps/>
                </w:rPr>
                <w:delText xml:space="preserve"> </w:delText>
              </w:r>
              <w:r w:rsidRPr="00221250" w:rsidDel="00C12EDF">
                <w:rPr>
                  <w:i/>
                  <w:caps/>
                </w:rPr>
                <w:delText>I</w:delText>
              </w:r>
              <w:r w:rsidRPr="00221250" w:rsidDel="00C12EDF">
                <w:rPr>
                  <w:i/>
                </w:rPr>
                <w:delText>nventura hodnot: výsledky sociologických výzkumů hodnot ve společnosti české republiky</w:delText>
              </w:r>
              <w:r w:rsidRPr="008D702A" w:rsidDel="00C12EDF">
                <w:delText xml:space="preserve">. Praha: </w:delText>
              </w:r>
              <w:r w:rsidDel="00C12EDF">
                <w:delText>A</w:delText>
              </w:r>
              <w:r w:rsidRPr="008D702A" w:rsidDel="00C12EDF">
                <w:delText xml:space="preserve">cademia, 2009, 341 s. </w:delText>
              </w:r>
              <w:r w:rsidRPr="008D702A" w:rsidDel="00C12EDF">
                <w:rPr>
                  <w:caps/>
                </w:rPr>
                <w:delText>ISBN 978-80-200-1751-2.</w:delText>
              </w:r>
            </w:del>
          </w:p>
          <w:p w:rsidR="002354FC" w:rsidRDefault="002354FC">
            <w:pPr>
              <w:jc w:val="both"/>
              <w:pPrChange w:id="578" w:author="Michal Pilík" w:date="2018-09-18T13:45:00Z">
                <w:pPr/>
              </w:pPrChange>
            </w:pPr>
            <w:del w:id="579" w:author="Michal Pilík" w:date="2018-09-18T13:45:00Z">
              <w:r w:rsidRPr="00221250" w:rsidDel="00C12EDF">
                <w:delText xml:space="preserve">QUESNEL, M. </w:delText>
              </w:r>
              <w:r w:rsidRPr="00221250" w:rsidDel="00C12EDF">
                <w:rPr>
                  <w:i/>
                </w:rPr>
                <w:delText>Co si myslíme, čemu věříme a kdo jsme</w:delText>
              </w:r>
              <w:r w:rsidRPr="00221250" w:rsidDel="00C12EDF">
                <w:delText>. Praha: Academia, 2003, 209 s. ISBN 80-200-1078-5.</w:delText>
              </w:r>
            </w:del>
          </w:p>
          <w:p w:rsidR="00C73909" w:rsidRPr="00E9749E" w:rsidRDefault="00C73909" w:rsidP="002354FC">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r w:rsidR="002354FC">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357D41">
              <w:t>Manažerské dovednosti a techniky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(Managerial Skills and Techniques)</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D13B7" w:rsidRDefault="00C73909" w:rsidP="00C73909">
            <w:pPr>
              <w:jc w:val="both"/>
              <w:rPr>
                <w:b/>
              </w:rPr>
            </w:pPr>
            <w:r w:rsidRPr="004D13B7">
              <w:rPr>
                <w:b/>
              </w:rPr>
              <w:t>Forma způsobu ověření studijních výsledků a další požadavky na studenta</w:t>
            </w:r>
          </w:p>
        </w:tc>
        <w:tc>
          <w:tcPr>
            <w:tcW w:w="6769" w:type="dxa"/>
            <w:gridSpan w:val="7"/>
            <w:tcBorders>
              <w:bottom w:val="nil"/>
            </w:tcBorders>
          </w:tcPr>
          <w:p w:rsidR="00C73909" w:rsidRPr="004D13B7" w:rsidRDefault="00C73909" w:rsidP="00C73909">
            <w:pPr>
              <w:jc w:val="both"/>
            </w:pPr>
            <w:r w:rsidRPr="004D13B7">
              <w:t>Způsob zakončení předmětu – klasifikovaný zápočet</w:t>
            </w:r>
          </w:p>
          <w:p w:rsidR="00C73909" w:rsidRPr="004D13B7" w:rsidRDefault="002354FC" w:rsidP="002354FC">
            <w:pPr>
              <w:jc w:val="both"/>
            </w:pPr>
            <w:r>
              <w:t>Požadavky na klasifikovaný zápočet</w:t>
            </w:r>
            <w:r w:rsidR="00C73909" w:rsidRPr="004D13B7">
              <w:t xml:space="preserve">: </w:t>
            </w:r>
            <w:r w:rsidR="00C73909">
              <w:t xml:space="preserve">min. 80 % docházka na semináře; aktivní zapojení na seminářích; </w:t>
            </w:r>
            <w:r w:rsidR="00C73909" w:rsidRPr="004D13B7">
              <w:t>aktivní zapoje</w:t>
            </w:r>
            <w:r w:rsidR="00C73909">
              <w:t xml:space="preserve">ní do realizace týmového úkolu; </w:t>
            </w:r>
            <w:r w:rsidR="00C73909" w:rsidRPr="004D13B7">
              <w:t>vypracování závěrečné zprávy týmového úkolu (do stanoveného termínu a dle zadaných</w:t>
            </w:r>
            <w:r w:rsidR="00C73909">
              <w:t xml:space="preserve"> požadavků) a jeho prezentace; </w:t>
            </w:r>
            <w:r w:rsidR="00C73909" w:rsidRPr="004D13B7">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rPr>
          <w:trHeight w:val="197"/>
        </w:trPr>
        <w:tc>
          <w:tcPr>
            <w:tcW w:w="3086" w:type="dxa"/>
            <w:tcBorders>
              <w:top w:val="nil"/>
            </w:tcBorders>
            <w:shd w:val="clear" w:color="auto" w:fill="F7CAAC"/>
          </w:tcPr>
          <w:p w:rsidR="00C73909" w:rsidRPr="004D13B7" w:rsidRDefault="00C73909" w:rsidP="00C73909">
            <w:pPr>
              <w:jc w:val="both"/>
              <w:rPr>
                <w:b/>
              </w:rPr>
            </w:pPr>
            <w:r w:rsidRPr="004D13B7">
              <w:rPr>
                <w:b/>
              </w:rPr>
              <w:t>Garant předmětu</w:t>
            </w:r>
          </w:p>
        </w:tc>
        <w:tc>
          <w:tcPr>
            <w:tcW w:w="6769" w:type="dxa"/>
            <w:gridSpan w:val="7"/>
            <w:tcBorders>
              <w:top w:val="nil"/>
            </w:tcBorders>
          </w:tcPr>
          <w:p w:rsidR="00C73909" w:rsidRPr="004D13B7" w:rsidRDefault="00C73909" w:rsidP="00C73909">
            <w:pPr>
              <w:jc w:val="both"/>
            </w:pPr>
            <w:r w:rsidRPr="004D13B7">
              <w:t>Ing. Jana Matošková, Ph.D.</w:t>
            </w:r>
          </w:p>
        </w:tc>
      </w:tr>
      <w:tr w:rsidR="00C73909" w:rsidTr="00C73909">
        <w:trPr>
          <w:trHeight w:val="243"/>
        </w:trPr>
        <w:tc>
          <w:tcPr>
            <w:tcW w:w="3086" w:type="dxa"/>
            <w:tcBorders>
              <w:top w:val="nil"/>
            </w:tcBorders>
            <w:shd w:val="clear" w:color="auto" w:fill="F7CAAC"/>
          </w:tcPr>
          <w:p w:rsidR="00C73909" w:rsidRPr="004D13B7" w:rsidRDefault="00C73909" w:rsidP="00C73909">
            <w:pPr>
              <w:jc w:val="both"/>
              <w:rPr>
                <w:b/>
              </w:rPr>
            </w:pPr>
            <w:r w:rsidRPr="004D13B7">
              <w:rPr>
                <w:b/>
              </w:rPr>
              <w:t>Zapojení garanta do výuky předmětu</w:t>
            </w:r>
          </w:p>
        </w:tc>
        <w:tc>
          <w:tcPr>
            <w:tcW w:w="6769" w:type="dxa"/>
            <w:gridSpan w:val="7"/>
            <w:tcBorders>
              <w:top w:val="nil"/>
            </w:tcBorders>
          </w:tcPr>
          <w:p w:rsidR="00C73909" w:rsidRPr="004D13B7" w:rsidRDefault="00C73909" w:rsidP="00C73909">
            <w:pPr>
              <w:jc w:val="both"/>
            </w:pPr>
            <w:r w:rsidRPr="004D13B7">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D13B7" w:rsidRDefault="00C73909" w:rsidP="00C73909">
            <w:pPr>
              <w:jc w:val="both"/>
              <w:rPr>
                <w:b/>
              </w:rPr>
            </w:pPr>
            <w:r w:rsidRPr="004D13B7">
              <w:rPr>
                <w:b/>
              </w:rPr>
              <w:t>Vyučující</w:t>
            </w:r>
          </w:p>
        </w:tc>
        <w:tc>
          <w:tcPr>
            <w:tcW w:w="6769" w:type="dxa"/>
            <w:gridSpan w:val="7"/>
            <w:tcBorders>
              <w:bottom w:val="nil"/>
            </w:tcBorders>
          </w:tcPr>
          <w:p w:rsidR="00C73909" w:rsidRPr="004D13B7" w:rsidRDefault="00C73909" w:rsidP="00B1417E">
            <w:pPr>
              <w:jc w:val="both"/>
            </w:pPr>
            <w:r w:rsidRPr="004D13B7">
              <w:t xml:space="preserve">Ing. Jana Matošková </w:t>
            </w:r>
            <w:r>
              <w:t xml:space="preserve">– přednášky </w:t>
            </w:r>
            <w:r w:rsidRPr="004D13B7">
              <w:t xml:space="preserve">(80%), Ph.D., Ing. Petra Benyahya, Ph.D. </w:t>
            </w:r>
            <w:r w:rsidR="005F5644">
              <w:t>–</w:t>
            </w:r>
            <w:r>
              <w:t xml:space="preserve"> přednášky</w:t>
            </w:r>
            <w:r w:rsidR="005F5644">
              <w:t xml:space="preserve"> </w:t>
            </w:r>
            <w:r w:rsidRPr="004D13B7">
              <w:t>(20%)</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693D56">
            <w:pPr>
              <w:pStyle w:val="Odstavecseseznamem"/>
              <w:numPr>
                <w:ilvl w:val="0"/>
                <w:numId w:val="54"/>
              </w:numPr>
              <w:ind w:left="247" w:hanging="247"/>
              <w:jc w:val="both"/>
            </w:pPr>
            <w:r>
              <w:t xml:space="preserve">Sebeřízení (techniky aplikované při změně zvyku, při boji s prokrastinací a při seberozvoji). </w:t>
            </w:r>
          </w:p>
          <w:p w:rsidR="00C73909" w:rsidRDefault="00C73909" w:rsidP="00693D56">
            <w:pPr>
              <w:pStyle w:val="Odstavecseseznamem"/>
              <w:numPr>
                <w:ilvl w:val="0"/>
                <w:numId w:val="54"/>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693D56">
            <w:pPr>
              <w:pStyle w:val="Odstavecseseznamem"/>
              <w:numPr>
                <w:ilvl w:val="0"/>
                <w:numId w:val="54"/>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693D56">
            <w:pPr>
              <w:pStyle w:val="Odstavecseseznamem"/>
              <w:numPr>
                <w:ilvl w:val="0"/>
                <w:numId w:val="54"/>
              </w:numPr>
              <w:ind w:left="247" w:hanging="247"/>
              <w:jc w:val="both"/>
            </w:pPr>
            <w:r>
              <w:t>Příprava a vedení porad.</w:t>
            </w:r>
          </w:p>
          <w:p w:rsidR="00C73909" w:rsidRDefault="00C73909" w:rsidP="00693D56">
            <w:pPr>
              <w:pStyle w:val="Odstavecseseznamem"/>
              <w:numPr>
                <w:ilvl w:val="0"/>
                <w:numId w:val="54"/>
              </w:numPr>
              <w:ind w:left="247" w:hanging="247"/>
              <w:jc w:val="both"/>
            </w:pPr>
            <w:r>
              <w:t>Prezentování - příprava prezentace a tipy úspěšných řečníků.</w:t>
            </w:r>
          </w:p>
          <w:p w:rsidR="00C73909" w:rsidRDefault="00C73909" w:rsidP="00693D56">
            <w:pPr>
              <w:pStyle w:val="Odstavecseseznamem"/>
              <w:numPr>
                <w:ilvl w:val="0"/>
                <w:numId w:val="54"/>
              </w:numPr>
              <w:ind w:left="247" w:hanging="247"/>
              <w:jc w:val="both"/>
            </w:pPr>
            <w:r>
              <w:t>Zvládání trémy při prezentaci. Používání audio-vizuálních pomůcek při prezentaci.</w:t>
            </w:r>
          </w:p>
          <w:p w:rsidR="00C73909" w:rsidRDefault="00C73909" w:rsidP="00693D56">
            <w:pPr>
              <w:pStyle w:val="Odstavecseseznamem"/>
              <w:numPr>
                <w:ilvl w:val="0"/>
                <w:numId w:val="54"/>
              </w:numPr>
              <w:ind w:left="247" w:hanging="247"/>
              <w:jc w:val="both"/>
            </w:pPr>
            <w:r>
              <w:t xml:space="preserve">Situační řízení. Mentorování. Koučování. </w:t>
            </w:r>
          </w:p>
          <w:p w:rsidR="00C73909" w:rsidRDefault="00C73909" w:rsidP="00693D56">
            <w:pPr>
              <w:pStyle w:val="Odstavecseseznamem"/>
              <w:numPr>
                <w:ilvl w:val="0"/>
                <w:numId w:val="54"/>
              </w:numPr>
              <w:ind w:left="247" w:hanging="247"/>
              <w:jc w:val="both"/>
            </w:pPr>
            <w:r>
              <w:t xml:space="preserve">Delegování. </w:t>
            </w:r>
          </w:p>
          <w:p w:rsidR="00C73909" w:rsidRDefault="00C73909" w:rsidP="00693D56">
            <w:pPr>
              <w:pStyle w:val="Odstavecseseznamem"/>
              <w:numPr>
                <w:ilvl w:val="0"/>
                <w:numId w:val="54"/>
              </w:numPr>
              <w:ind w:left="247" w:hanging="247"/>
              <w:jc w:val="both"/>
            </w:pPr>
            <w:r>
              <w:t>Poskytování zpětné vazby.</w:t>
            </w:r>
          </w:p>
          <w:p w:rsidR="00C73909" w:rsidRDefault="00C73909" w:rsidP="00693D56">
            <w:pPr>
              <w:pStyle w:val="Odstavecseseznamem"/>
              <w:numPr>
                <w:ilvl w:val="0"/>
                <w:numId w:val="54"/>
              </w:numPr>
              <w:ind w:left="247" w:hanging="247"/>
              <w:jc w:val="both"/>
            </w:pPr>
            <w:r>
              <w:t>Sdělování nepříjemných zpráv.</w:t>
            </w:r>
          </w:p>
          <w:p w:rsidR="00C73909" w:rsidRDefault="00C73909" w:rsidP="00693D56">
            <w:pPr>
              <w:pStyle w:val="Odstavecseseznamem"/>
              <w:numPr>
                <w:ilvl w:val="0"/>
                <w:numId w:val="54"/>
              </w:numPr>
              <w:ind w:left="247" w:hanging="247"/>
              <w:jc w:val="both"/>
            </w:pPr>
            <w:r>
              <w:t xml:space="preserve">Techniky aplikované při definování a analýze problému. </w:t>
            </w:r>
          </w:p>
          <w:p w:rsidR="00C73909" w:rsidRDefault="00C73909" w:rsidP="00693D56">
            <w:pPr>
              <w:pStyle w:val="Odstavecseseznamem"/>
              <w:numPr>
                <w:ilvl w:val="0"/>
                <w:numId w:val="54"/>
              </w:numPr>
              <w:ind w:left="247" w:hanging="247"/>
              <w:jc w:val="both"/>
            </w:pPr>
            <w:r>
              <w:t xml:space="preserve">Techniky tvůrčího přístupu k řešení problémů. </w:t>
            </w:r>
          </w:p>
          <w:p w:rsidR="00C73909" w:rsidRDefault="00C73909" w:rsidP="00693D56">
            <w:pPr>
              <w:pStyle w:val="Odstavecseseznamem"/>
              <w:numPr>
                <w:ilvl w:val="0"/>
                <w:numId w:val="54"/>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Del="00C12EDF" w:rsidRDefault="00C73909" w:rsidP="00C73909">
            <w:pPr>
              <w:jc w:val="both"/>
              <w:rPr>
                <w:del w:id="580" w:author="Michal Pilík" w:date="2018-09-18T13:47:00Z"/>
              </w:rPr>
            </w:pPr>
            <w:r>
              <w:t xml:space="preserve">MEDLÍKOVÁ, Olga. </w:t>
            </w:r>
            <w:r>
              <w:rPr>
                <w:i/>
                <w:iCs/>
              </w:rPr>
              <w:t>Přesvědčivá prezentace: špičkové rady, tipy a příklady</w:t>
            </w:r>
            <w:r>
              <w:t>. 2. vyd. Praha: Grada, 2010, 144 s. Komunikace. ISBN 978-80-247-3455-2.</w:t>
            </w:r>
          </w:p>
          <w:p w:rsidR="00C73909" w:rsidDel="00C12EDF" w:rsidRDefault="00C73909" w:rsidP="00C73909">
            <w:pPr>
              <w:jc w:val="both"/>
              <w:rPr>
                <w:del w:id="581" w:author="Michal Pilík" w:date="2018-09-18T13:47:00Z"/>
              </w:rPr>
            </w:pPr>
            <w:del w:id="582" w:author="Michal Pilík" w:date="2018-09-18T13:47:00Z">
              <w:r w:rsidDel="00C12EDF">
                <w:delText xml:space="preserve">O'LOUGHLIN, E. </w:delText>
              </w:r>
              <w:r w:rsidDel="00C12EDF">
                <w:rPr>
                  <w:i/>
                  <w:iCs/>
                </w:rPr>
                <w:delText>An introduction to business systems analysis: problem solving techniques and strategies</w:delText>
              </w:r>
              <w:r w:rsidDel="00C12EDF">
                <w:delText>. Dublin, Ireland: Liffey Press, 2009, 306 p. Changing world of work series. ISBN 978-1905785612.</w:delText>
              </w:r>
            </w:del>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pPr>
            <w:r>
              <w:t xml:space="preserve">ŠULEŘ, Oldřich. </w:t>
            </w:r>
            <w:r>
              <w:rPr>
                <w:i/>
                <w:iCs/>
              </w:rPr>
              <w:t>100 klíčových manažerských technik: komunikování, vedení lidí, rozhodování a organizování</w:t>
            </w:r>
            <w:r>
              <w:t>. Brno: Computer Press, 2009, 314 s. ISBN 978-80-251-2173-3.</w:t>
            </w:r>
          </w:p>
          <w:p w:rsidR="00C73909" w:rsidDel="00C12EDF" w:rsidRDefault="00C73909" w:rsidP="00C73909">
            <w:pPr>
              <w:jc w:val="both"/>
              <w:rPr>
                <w:del w:id="583" w:author="Michal Pilík" w:date="2018-09-18T13:46:00Z"/>
                <w:b/>
              </w:rPr>
            </w:pPr>
            <w:r w:rsidRPr="002658B2">
              <w:rPr>
                <w:b/>
              </w:rPr>
              <w:t>Doporučená literatura</w:t>
            </w:r>
          </w:p>
          <w:p w:rsidR="00C73909" w:rsidDel="00C12EDF" w:rsidRDefault="00C73909" w:rsidP="00C73909">
            <w:pPr>
              <w:jc w:val="both"/>
              <w:rPr>
                <w:del w:id="584" w:author="Michal Pilík" w:date="2018-09-18T13:46:00Z"/>
              </w:rPr>
            </w:pPr>
            <w:del w:id="585" w:author="Michal Pilík" w:date="2018-09-18T13:46:00Z">
              <w:r w:rsidDel="00C12EDF">
                <w:delText xml:space="preserve">BĚLOHLÁVEK, F. </w:delText>
              </w:r>
              <w:r w:rsidDel="00C12EDF">
                <w:rPr>
                  <w:i/>
                  <w:iCs/>
                </w:rPr>
                <w:delText>Jak vést svůj tým</w:delText>
              </w:r>
              <w:r w:rsidDel="00C12EDF">
                <w:delText>. Praha: Grada, 2008, 142 s. Vedení lidí v praxi. ISBN 978-80-247-1975-7.</w:delText>
              </w:r>
            </w:del>
          </w:p>
          <w:p w:rsidR="00C73909" w:rsidDel="00C12EDF" w:rsidRDefault="00C73909" w:rsidP="00C73909">
            <w:pPr>
              <w:jc w:val="both"/>
              <w:rPr>
                <w:del w:id="586" w:author="Michal Pilík" w:date="2018-09-18T13:46:00Z"/>
              </w:rPr>
            </w:pPr>
            <w:r>
              <w:t xml:space="preserve">COVEY, S. R. </w:t>
            </w:r>
            <w:r>
              <w:rPr>
                <w:i/>
                <w:iCs/>
              </w:rPr>
              <w:t>7 návyků skutečně efektivních lidí: zásady osobního rozvoje, které změní váš život</w:t>
            </w:r>
            <w:r>
              <w:t xml:space="preserve">. 3. vyd. Praha: Management Press, 2014, 372 s. ISBN 978-80-726-1268-0. </w:t>
            </w:r>
          </w:p>
          <w:p w:rsidR="00C73909" w:rsidDel="00C12EDF" w:rsidRDefault="00C73909" w:rsidP="00C73909">
            <w:pPr>
              <w:jc w:val="both"/>
              <w:rPr>
                <w:del w:id="587" w:author="Michal Pilík" w:date="2018-09-18T13:46:00Z"/>
              </w:rPr>
            </w:pPr>
            <w:del w:id="588" w:author="Michal Pilík" w:date="2018-09-18T13:46:00Z">
              <w:r w:rsidDel="00C12EDF">
                <w:lastRenderedPageBreak/>
                <w:delText xml:space="preserve">HIGGINS, J. M. </w:delText>
              </w:r>
              <w:r w:rsidDel="00C12EDF">
                <w:rPr>
                  <w:i/>
                  <w:iCs/>
                </w:rPr>
                <w:delText>101 creative problem solving techniques: the handbook of new ideas for business</w:delText>
              </w:r>
              <w:r w:rsidDel="00C12EDF">
                <w:delText>. Winter Park, Fla.: New Management Pub. Co., 2005, 241 p. ISBN 978-1883629052.</w:delText>
              </w:r>
            </w:del>
          </w:p>
          <w:p w:rsidR="00C73909" w:rsidRDefault="00C73909" w:rsidP="00C73909">
            <w:pPr>
              <w:jc w:val="both"/>
            </w:pPr>
            <w:r>
              <w:t xml:space="preserve">KNOBLAUCH, J. </w:t>
            </w:r>
            <w:r>
              <w:rPr>
                <w:i/>
                <w:iCs/>
              </w:rPr>
              <w:t>Time management: mějte svůj čas pod kontrolou</w:t>
            </w:r>
            <w:r>
              <w:t>. Praha: Grada, 2012, 206 s. ISBN 978-80-247-4431-5.</w:t>
            </w:r>
          </w:p>
          <w:p w:rsidR="00C73909" w:rsidRDefault="00C73909" w:rsidP="00C73909">
            <w:pPr>
              <w:jc w:val="both"/>
            </w:pPr>
            <w:r>
              <w:t xml:space="preserve">PLAMÍNEK, J. </w:t>
            </w:r>
            <w:r>
              <w:rPr>
                <w:i/>
                <w:iCs/>
              </w:rPr>
              <w:t>Sebepoznání, sebeřízení a stres: praktický atlas sebezvládání</w:t>
            </w:r>
            <w:r>
              <w:t>. 3. vyd. Praha: Grada, 2013, 192 s. ISBN 978-80-247-4751-4.</w:t>
            </w:r>
          </w:p>
          <w:p w:rsidR="00C73909" w:rsidRDefault="00C73909" w:rsidP="00C73909">
            <w:pPr>
              <w:jc w:val="both"/>
            </w:pPr>
            <w:r>
              <w:t xml:space="preserve">PLAMÍNEK, J. </w:t>
            </w:r>
            <w:r>
              <w:rPr>
                <w:i/>
                <w:iCs/>
              </w:rPr>
              <w:t>Vedení porad: jak dosáhnout maximálního výsledku s minimem lidí, času a energie</w:t>
            </w:r>
            <w:r>
              <w:t>. 2. vyd. Praha: Grada, 2012, 120 s. Poradce pro praxi. ISBN 978-80-247-4118-5.</w:t>
            </w:r>
          </w:p>
          <w:p w:rsidR="00C73909" w:rsidRDefault="00C73909" w:rsidP="00C73909">
            <w:pPr>
              <w:jc w:val="both"/>
            </w:pPr>
            <w:r>
              <w:t xml:space="preserve">SEIWERT, L. J. </w:t>
            </w:r>
            <w:r>
              <w:rPr>
                <w:i/>
                <w:iCs/>
              </w:rPr>
              <w:t>Simplify your time - konečně mít čas</w:t>
            </w:r>
            <w:r>
              <w:t>. Olomouc: ANAG, 2013, 311 s. ISBN 978-80-7263-773-7.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69"/>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w:t>
            </w:r>
            <w:r w:rsidRPr="00357D41">
              <w:t>Manažerské dovednosti a techniky</w:t>
            </w:r>
            <w:r w:rsidRPr="000930A7">
              <w:rPr>
                <w:lang w:val="en-GB"/>
              </w:rPr>
              <w:t>)</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693D56">
            <w:pPr>
              <w:pStyle w:val="Odstavecseseznamem"/>
              <w:numPr>
                <w:ilvl w:val="0"/>
                <w:numId w:val="55"/>
              </w:numPr>
              <w:ind w:left="247" w:hanging="247"/>
              <w:jc w:val="both"/>
            </w:pPr>
            <w:r>
              <w:t xml:space="preserve">Sebeřízení (techniky aplikované při změně zvyku, při boji s prokrastinací a při seberozvoji). </w:t>
            </w:r>
          </w:p>
          <w:p w:rsidR="00C73909" w:rsidRDefault="00C73909" w:rsidP="00693D56">
            <w:pPr>
              <w:pStyle w:val="Odstavecseseznamem"/>
              <w:numPr>
                <w:ilvl w:val="0"/>
                <w:numId w:val="55"/>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693D56">
            <w:pPr>
              <w:pStyle w:val="Odstavecseseznamem"/>
              <w:numPr>
                <w:ilvl w:val="0"/>
                <w:numId w:val="55"/>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693D56">
            <w:pPr>
              <w:pStyle w:val="Odstavecseseznamem"/>
              <w:numPr>
                <w:ilvl w:val="0"/>
                <w:numId w:val="55"/>
              </w:numPr>
              <w:ind w:left="247" w:hanging="247"/>
              <w:jc w:val="both"/>
            </w:pPr>
            <w:r>
              <w:t>Příprava a vedení porad.</w:t>
            </w:r>
          </w:p>
          <w:p w:rsidR="00C73909" w:rsidRDefault="00C73909" w:rsidP="00693D56">
            <w:pPr>
              <w:pStyle w:val="Odstavecseseznamem"/>
              <w:numPr>
                <w:ilvl w:val="0"/>
                <w:numId w:val="55"/>
              </w:numPr>
              <w:ind w:left="247" w:hanging="247"/>
              <w:jc w:val="both"/>
            </w:pPr>
            <w:r>
              <w:t>Prezentování - příprava prezentace a tipy úspěšných řečníků.</w:t>
            </w:r>
          </w:p>
          <w:p w:rsidR="00C73909" w:rsidRDefault="00C73909" w:rsidP="00693D56">
            <w:pPr>
              <w:pStyle w:val="Odstavecseseznamem"/>
              <w:numPr>
                <w:ilvl w:val="0"/>
                <w:numId w:val="55"/>
              </w:numPr>
              <w:ind w:left="247" w:hanging="247"/>
              <w:jc w:val="both"/>
            </w:pPr>
            <w:r>
              <w:t>Zvládání trémy při prezentaci. Používání audio-vizuálních pomůcek při prezentaci.</w:t>
            </w:r>
          </w:p>
          <w:p w:rsidR="00C73909" w:rsidRDefault="00C73909" w:rsidP="00693D56">
            <w:pPr>
              <w:pStyle w:val="Odstavecseseznamem"/>
              <w:numPr>
                <w:ilvl w:val="0"/>
                <w:numId w:val="55"/>
              </w:numPr>
              <w:ind w:left="247" w:hanging="247"/>
              <w:jc w:val="both"/>
            </w:pPr>
            <w:r>
              <w:t xml:space="preserve">Situační řízení. Mentorování. Koučování. </w:t>
            </w:r>
          </w:p>
          <w:p w:rsidR="00C73909" w:rsidRDefault="00C73909" w:rsidP="00693D56">
            <w:pPr>
              <w:pStyle w:val="Odstavecseseznamem"/>
              <w:numPr>
                <w:ilvl w:val="0"/>
                <w:numId w:val="55"/>
              </w:numPr>
              <w:ind w:left="247" w:hanging="247"/>
              <w:jc w:val="both"/>
            </w:pPr>
            <w:r>
              <w:t xml:space="preserve">Delegování. </w:t>
            </w:r>
          </w:p>
          <w:p w:rsidR="00C73909" w:rsidRDefault="00C73909" w:rsidP="00693D56">
            <w:pPr>
              <w:pStyle w:val="Odstavecseseznamem"/>
              <w:numPr>
                <w:ilvl w:val="0"/>
                <w:numId w:val="55"/>
              </w:numPr>
              <w:ind w:left="247" w:hanging="247"/>
              <w:jc w:val="both"/>
            </w:pPr>
            <w:r>
              <w:t>Poskytování zpětné vazby.</w:t>
            </w:r>
          </w:p>
          <w:p w:rsidR="00C73909" w:rsidRDefault="00C73909" w:rsidP="00693D56">
            <w:pPr>
              <w:pStyle w:val="Odstavecseseznamem"/>
              <w:numPr>
                <w:ilvl w:val="0"/>
                <w:numId w:val="55"/>
              </w:numPr>
              <w:ind w:left="247" w:hanging="247"/>
              <w:jc w:val="both"/>
            </w:pPr>
            <w:r>
              <w:t>Sdělování nepříjemných zpráv.</w:t>
            </w:r>
          </w:p>
          <w:p w:rsidR="00C73909" w:rsidRDefault="00C73909" w:rsidP="00693D56">
            <w:pPr>
              <w:pStyle w:val="Odstavecseseznamem"/>
              <w:numPr>
                <w:ilvl w:val="0"/>
                <w:numId w:val="55"/>
              </w:numPr>
              <w:ind w:left="247" w:hanging="247"/>
              <w:jc w:val="both"/>
            </w:pPr>
            <w:r>
              <w:t xml:space="preserve">Techniky aplikované při definování a analýze problému. </w:t>
            </w:r>
          </w:p>
          <w:p w:rsidR="00C73909" w:rsidRDefault="00C73909" w:rsidP="00693D56">
            <w:pPr>
              <w:pStyle w:val="Odstavecseseznamem"/>
              <w:numPr>
                <w:ilvl w:val="0"/>
                <w:numId w:val="55"/>
              </w:numPr>
              <w:ind w:left="247" w:hanging="247"/>
              <w:jc w:val="both"/>
            </w:pPr>
            <w:r>
              <w:t xml:space="preserve">Techniky tvůrčího přístupu k řešení problémů. </w:t>
            </w:r>
          </w:p>
          <w:p w:rsidR="00C73909" w:rsidRDefault="00C73909" w:rsidP="00693D56">
            <w:pPr>
              <w:pStyle w:val="Odstavecseseznamem"/>
              <w:numPr>
                <w:ilvl w:val="0"/>
                <w:numId w:val="55"/>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HERSEY, P., BLANCHARD, K. H. a D. E. JOHNSON. </w:t>
            </w:r>
            <w:r>
              <w:rPr>
                <w:i/>
                <w:iCs/>
              </w:rPr>
              <w:t>Management of organizational behavior: leading human resources</w:t>
            </w:r>
            <w:r>
              <w:t xml:space="preserve">. 10th ed. Boston: Pearson, 2013, 360 p. ISBN 978-0132556408. </w:t>
            </w:r>
          </w:p>
          <w:p w:rsidR="00C73909" w:rsidDel="00C12EDF" w:rsidRDefault="00C73909" w:rsidP="00C73909">
            <w:pPr>
              <w:jc w:val="both"/>
              <w:rPr>
                <w:del w:id="589" w:author="Michal Pilík" w:date="2018-09-18T13:48:00Z"/>
              </w:rPr>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Del="00C12EDF" w:rsidRDefault="00C73909" w:rsidP="00C73909">
            <w:pPr>
              <w:jc w:val="both"/>
              <w:rPr>
                <w:del w:id="590" w:author="Michal Pilík" w:date="2018-09-18T13:48:00Z"/>
              </w:rPr>
            </w:pPr>
            <w:del w:id="591" w:author="Michal Pilík" w:date="2018-09-18T13:48:00Z">
              <w:r w:rsidDel="00C12EDF">
                <w:delText xml:space="preserve">O'LOUGHLIN, E. </w:delText>
              </w:r>
              <w:r w:rsidDel="00C12EDF">
                <w:rPr>
                  <w:i/>
                  <w:iCs/>
                </w:rPr>
                <w:delText>An introduction to business systems analysis: problem solving techniques and strategies</w:delText>
              </w:r>
              <w:r w:rsidDel="00C12EDF">
                <w:delText>. Dublin, Ireland: Liffey Press, 2009, 306 p. Changing world of work series. ISBN 978-1905785612.</w:delText>
              </w:r>
            </w:del>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lastRenderedPageBreak/>
              <w:t xml:space="preserve">BLANCHARD, K., ZIGARMI, P. a D. ZIGARMI.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C73909" w:rsidDel="00C12EDF" w:rsidRDefault="00C73909" w:rsidP="00C73909">
            <w:pPr>
              <w:jc w:val="both"/>
              <w:rPr>
                <w:del w:id="592" w:author="Michal Pilík" w:date="2018-09-18T13:48:00Z"/>
              </w:rPr>
            </w:pPr>
            <w:r>
              <w:t xml:space="preserve">GREGORY, H. </w:t>
            </w:r>
            <w:r>
              <w:rPr>
                <w:i/>
                <w:iCs/>
              </w:rPr>
              <w:t>Public speaking for college and career</w:t>
            </w:r>
            <w:r>
              <w:t>. 9th ed. New York: McGraw-Hill, 2010, 426 p. ISBN 978-0-07-338516-7.</w:t>
            </w:r>
          </w:p>
          <w:p w:rsidR="00C73909" w:rsidDel="00C12EDF" w:rsidRDefault="00C73909" w:rsidP="00C73909">
            <w:pPr>
              <w:jc w:val="both"/>
              <w:rPr>
                <w:del w:id="593" w:author="Michal Pilík" w:date="2018-09-18T13:48:00Z"/>
              </w:rPr>
            </w:pPr>
            <w:del w:id="594" w:author="Michal Pilík" w:date="2018-09-18T13:48:00Z">
              <w:r w:rsidDel="00C12EDF">
                <w:delText xml:space="preserve">HIGGINS, J. M. </w:delText>
              </w:r>
              <w:r w:rsidDel="00C12EDF">
                <w:rPr>
                  <w:i/>
                  <w:iCs/>
                </w:rPr>
                <w:delText>101 creative problem solving techniques: the handbook of new ideas for business</w:delText>
              </w:r>
              <w:r w:rsidDel="00C12EDF">
                <w:delText>. Winter Park, Fla.: New Management Pub. Co., 2005, 241 p. ISBN 978-1883629052.</w:delText>
              </w:r>
            </w:del>
          </w:p>
          <w:p w:rsidR="00C73909" w:rsidDel="00C12EDF" w:rsidRDefault="00C73909" w:rsidP="00C73909">
            <w:pPr>
              <w:jc w:val="both"/>
              <w:rPr>
                <w:del w:id="595" w:author="Michal Pilík" w:date="2018-09-18T13:48:00Z"/>
              </w:rPr>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p w:rsidR="00C73909" w:rsidRDefault="00C73909" w:rsidP="00C73909">
            <w:pPr>
              <w:jc w:val="both"/>
            </w:pPr>
            <w:del w:id="596" w:author="Michal Pilík" w:date="2018-09-18T13:48:00Z">
              <w:r w:rsidDel="00C12EDF">
                <w:delText xml:space="preserve">TEMPLETON, M. </w:delText>
              </w:r>
              <w:r w:rsidDel="00C12EDF">
                <w:rPr>
                  <w:i/>
                  <w:iCs/>
                </w:rPr>
                <w:delText>Public speaking and presentations demystified</w:delText>
              </w:r>
              <w:r w:rsidDel="00C12EDF">
                <w:delText>. New York: McGraw-Hill, 2010, 259 s. Demystified series. ISBN 978-0-07-160121-4.</w:delText>
              </w:r>
            </w:del>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214BA7">
              <w:t>Systém řízení Baťa</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13p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3E410E" w:rsidRDefault="00677E79" w:rsidP="00C75F6A">
            <w:pPr>
              <w:jc w:val="both"/>
            </w:pPr>
            <w:r w:rsidRPr="003E410E">
              <w:t>Způsob zakončení předmětu - klasifikovaný zápočet</w:t>
            </w:r>
          </w:p>
          <w:p w:rsidR="00677E79" w:rsidRPr="003E410E" w:rsidRDefault="002354FC" w:rsidP="00677E79">
            <w:pPr>
              <w:jc w:val="both"/>
            </w:pPr>
            <w:r>
              <w:t>Požadavky na klasifikovaný zápočet</w:t>
            </w:r>
            <w:r w:rsidR="00677E79" w:rsidRPr="003E410E">
              <w:t>:</w:t>
            </w:r>
            <w:r w:rsidR="00677E79">
              <w:t xml:space="preserve"> </w:t>
            </w:r>
            <w:r w:rsidR="00677E79" w:rsidRPr="003E410E">
              <w:t>Zpracování, prezentace a odevzdání seminární práce na zadané téma (3 - 5 stran).</w:t>
            </w:r>
            <w:r w:rsidR="00677E79">
              <w:t xml:space="preserve"> </w:t>
            </w:r>
            <w:r w:rsidR="00677E79" w:rsidRPr="003E410E">
              <w:t>Vypracování písemného testu na konci semestru.</w:t>
            </w:r>
          </w:p>
        </w:tc>
      </w:tr>
      <w:tr w:rsidR="00677E79" w:rsidTr="00C75F6A">
        <w:trPr>
          <w:trHeight w:val="154"/>
        </w:trPr>
        <w:tc>
          <w:tcPr>
            <w:tcW w:w="9855" w:type="dxa"/>
            <w:gridSpan w:val="8"/>
            <w:tcBorders>
              <w:top w:val="nil"/>
            </w:tcBorders>
          </w:tcPr>
          <w:p w:rsidR="00677E79" w:rsidRPr="003E410E"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3E410E" w:rsidRDefault="00677E79" w:rsidP="00C75F6A">
            <w:pPr>
              <w:jc w:val="both"/>
            </w:pPr>
            <w:r w:rsidRPr="003E410E">
              <w:t>doc. Ing. Pavla Staňková,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3E410E" w:rsidRDefault="00677E79" w:rsidP="00C75F6A">
            <w:pPr>
              <w:jc w:val="both"/>
            </w:pPr>
            <w:r w:rsidRPr="003E410E">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E65BFE">
            <w:pPr>
              <w:jc w:val="both"/>
            </w:pPr>
            <w:r w:rsidRPr="00214BA7">
              <w:t>doc. Ing. Pavla Staňková, Ph.D.</w:t>
            </w:r>
            <w:r>
              <w:t xml:space="preserve"> - přednášky (60%), </w:t>
            </w:r>
            <w:r w:rsidR="00E65BFE">
              <w:rPr>
                <w:szCs w:val="22"/>
              </w:rPr>
              <w:t>Mgr. et Ing.</w:t>
            </w:r>
            <w:r w:rsidR="00E65BFE">
              <w:rPr>
                <w:sz w:val="18"/>
              </w:rPr>
              <w:t xml:space="preserve"> </w:t>
            </w:r>
            <w:r w:rsidR="00E65BFE">
              <w:t>Gabriela Culík Končitíková</w:t>
            </w:r>
            <w:r>
              <w:t xml:space="preserve"> - přednášky (40%)</w:t>
            </w:r>
            <w:r w:rsidR="002354FC">
              <w:t xml:space="preserve"> – ext.</w:t>
            </w:r>
          </w:p>
        </w:tc>
      </w:tr>
      <w:tr w:rsidR="00677E79" w:rsidTr="00C75F6A">
        <w:trPr>
          <w:trHeight w:val="146"/>
        </w:trPr>
        <w:tc>
          <w:tcPr>
            <w:tcW w:w="9855" w:type="dxa"/>
            <w:gridSpan w:val="8"/>
            <w:tcBorders>
              <w:top w:val="nil"/>
            </w:tcBorders>
          </w:tcPr>
          <w:p w:rsidR="00677E79" w:rsidRDefault="00677E79" w:rsidP="00C75F6A">
            <w:pPr>
              <w:jc w:val="both"/>
            </w:pPr>
            <w:r>
              <w:t xml:space="preserve"> </w:t>
            </w: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Pr="002B023F" w:rsidRDefault="00677E79" w:rsidP="00C75F6A">
            <w:pPr>
              <w:jc w:val="both"/>
              <w:rPr>
                <w:color w:val="000000"/>
                <w:shd w:val="clear" w:color="auto" w:fill="FFFFFF"/>
              </w:rPr>
            </w:pPr>
            <w:r w:rsidRPr="002B023F">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677E79" w:rsidRPr="002B023F" w:rsidRDefault="00677E79" w:rsidP="00C75F6A">
            <w:pPr>
              <w:jc w:val="both"/>
              <w:rPr>
                <w:color w:val="000000"/>
                <w:shd w:val="clear" w:color="auto" w:fill="FFFFFF"/>
              </w:rPr>
            </w:pPr>
            <w:r w:rsidRPr="002B023F">
              <w:rPr>
                <w:color w:val="000000"/>
                <w:shd w:val="clear" w:color="auto" w:fill="FFFFFF"/>
              </w:rPr>
              <w:t>Obsah:</w:t>
            </w:r>
          </w:p>
          <w:p w:rsidR="00677E79" w:rsidRPr="002B023F" w:rsidRDefault="00677E79" w:rsidP="00693D56">
            <w:pPr>
              <w:pStyle w:val="Odstavecseseznamem"/>
              <w:numPr>
                <w:ilvl w:val="0"/>
                <w:numId w:val="56"/>
              </w:numPr>
              <w:ind w:left="247" w:hanging="284"/>
              <w:jc w:val="both"/>
            </w:pPr>
            <w:r w:rsidRPr="002B023F">
              <w:t xml:space="preserve">Historie a současnost firmy Baťa, podnikatelská strategie firmy Baťa, podnikatelská filozofie Tomáše Bati, představení Baťovy soustavy řízení </w:t>
            </w:r>
          </w:p>
          <w:p w:rsidR="00677E79" w:rsidRPr="002B023F" w:rsidRDefault="00677E79" w:rsidP="00693D56">
            <w:pPr>
              <w:pStyle w:val="Odstavecseseznamem"/>
              <w:numPr>
                <w:ilvl w:val="0"/>
                <w:numId w:val="56"/>
              </w:numPr>
              <w:ind w:left="247" w:hanging="284"/>
              <w:jc w:val="both"/>
            </w:pPr>
            <w:r w:rsidRPr="002B023F">
              <w:t xml:space="preserve">Výchova a vzdělávání zaměstnanců firmy Baťa </w:t>
            </w:r>
          </w:p>
          <w:p w:rsidR="00677E79" w:rsidRPr="002B023F" w:rsidRDefault="00677E79" w:rsidP="00693D56">
            <w:pPr>
              <w:pStyle w:val="Odstavecseseznamem"/>
              <w:numPr>
                <w:ilvl w:val="0"/>
                <w:numId w:val="56"/>
              </w:numPr>
              <w:ind w:left="247" w:hanging="284"/>
              <w:jc w:val="both"/>
            </w:pPr>
            <w:r w:rsidRPr="002B023F">
              <w:t xml:space="preserve">Personální a sociální politika firmy Baťa </w:t>
            </w:r>
          </w:p>
          <w:p w:rsidR="00677E79" w:rsidRPr="002B023F" w:rsidRDefault="00677E79" w:rsidP="00693D56">
            <w:pPr>
              <w:pStyle w:val="Odstavecseseznamem"/>
              <w:numPr>
                <w:ilvl w:val="0"/>
                <w:numId w:val="56"/>
              </w:numPr>
              <w:ind w:left="247" w:hanging="284"/>
              <w:jc w:val="both"/>
            </w:pPr>
            <w:r w:rsidRPr="002B023F">
              <w:t xml:space="preserve">Mzdový a sociální motivační a aktivizační systém firmy Baťa </w:t>
            </w:r>
          </w:p>
          <w:p w:rsidR="00677E79" w:rsidRPr="002B023F" w:rsidRDefault="00677E79" w:rsidP="00693D56">
            <w:pPr>
              <w:pStyle w:val="Odstavecseseznamem"/>
              <w:numPr>
                <w:ilvl w:val="0"/>
                <w:numId w:val="56"/>
              </w:numPr>
              <w:ind w:left="247" w:hanging="284"/>
              <w:jc w:val="both"/>
            </w:pPr>
            <w:r w:rsidRPr="002B023F">
              <w:t xml:space="preserve">Informační systém firmy Baťa </w:t>
            </w:r>
          </w:p>
          <w:p w:rsidR="00677E79" w:rsidRPr="002B023F" w:rsidRDefault="00677E79" w:rsidP="00693D56">
            <w:pPr>
              <w:pStyle w:val="Odstavecseseznamem"/>
              <w:numPr>
                <w:ilvl w:val="0"/>
                <w:numId w:val="56"/>
              </w:numPr>
              <w:ind w:left="247" w:hanging="284"/>
              <w:jc w:val="both"/>
            </w:pPr>
            <w:r w:rsidRPr="002B023F">
              <w:t xml:space="preserve">Kalkulace a vnitropodnikové účetnictví firmy Baťa </w:t>
            </w:r>
          </w:p>
          <w:p w:rsidR="00677E79" w:rsidRPr="002B023F" w:rsidRDefault="00677E79" w:rsidP="00693D56">
            <w:pPr>
              <w:pStyle w:val="Odstavecseseznamem"/>
              <w:numPr>
                <w:ilvl w:val="0"/>
                <w:numId w:val="56"/>
              </w:numPr>
              <w:ind w:left="247" w:hanging="284"/>
              <w:jc w:val="both"/>
            </w:pPr>
            <w:r w:rsidRPr="002B023F">
              <w:t xml:space="preserve">Plánování činností ve firmě Baťa </w:t>
            </w:r>
          </w:p>
          <w:p w:rsidR="00677E79" w:rsidRPr="002B023F" w:rsidRDefault="00677E79" w:rsidP="00693D56">
            <w:pPr>
              <w:pStyle w:val="Odstavecseseznamem"/>
              <w:numPr>
                <w:ilvl w:val="0"/>
                <w:numId w:val="56"/>
              </w:numPr>
              <w:ind w:left="247" w:hanging="284"/>
              <w:jc w:val="both"/>
            </w:pPr>
            <w:r w:rsidRPr="002B023F">
              <w:t xml:space="preserve">Obchodní politika (nákup a prodej) firmy Baťa </w:t>
            </w:r>
          </w:p>
          <w:p w:rsidR="00677E79" w:rsidRPr="002B023F" w:rsidRDefault="00677E79" w:rsidP="00693D56">
            <w:pPr>
              <w:pStyle w:val="Odstavecseseznamem"/>
              <w:numPr>
                <w:ilvl w:val="0"/>
                <w:numId w:val="56"/>
              </w:numPr>
              <w:ind w:left="247" w:hanging="284"/>
              <w:jc w:val="both"/>
            </w:pPr>
            <w:r w:rsidRPr="002B023F">
              <w:t xml:space="preserve">Obchodní politika (výroba) a řízení kvality firmy Baťa </w:t>
            </w:r>
          </w:p>
          <w:p w:rsidR="00677E79" w:rsidRPr="002B023F" w:rsidRDefault="00677E79" w:rsidP="00693D56">
            <w:pPr>
              <w:pStyle w:val="Odstavecseseznamem"/>
              <w:numPr>
                <w:ilvl w:val="0"/>
                <w:numId w:val="56"/>
              </w:numPr>
              <w:ind w:left="247" w:hanging="284"/>
              <w:jc w:val="both"/>
            </w:pPr>
            <w:r w:rsidRPr="002B023F">
              <w:t xml:space="preserve">Výzkumné, technické a inovační aktivity pro rozvoj firmy Baťa </w:t>
            </w:r>
          </w:p>
          <w:p w:rsidR="00677E79" w:rsidRPr="002B023F" w:rsidRDefault="00677E79" w:rsidP="00693D56">
            <w:pPr>
              <w:pStyle w:val="Odstavecseseznamem"/>
              <w:numPr>
                <w:ilvl w:val="0"/>
                <w:numId w:val="56"/>
              </w:numPr>
              <w:ind w:left="247" w:hanging="284"/>
              <w:jc w:val="both"/>
            </w:pPr>
            <w:r w:rsidRPr="002B023F">
              <w:t xml:space="preserve">Marketingová politika firmy Baťa </w:t>
            </w:r>
          </w:p>
          <w:p w:rsidR="00677E79" w:rsidRPr="002B023F" w:rsidRDefault="00677E79" w:rsidP="00693D56">
            <w:pPr>
              <w:pStyle w:val="Odstavecseseznamem"/>
              <w:numPr>
                <w:ilvl w:val="0"/>
                <w:numId w:val="56"/>
              </w:numPr>
              <w:ind w:left="247" w:hanging="284"/>
              <w:jc w:val="both"/>
            </w:pPr>
            <w:r w:rsidRPr="002B023F">
              <w:t xml:space="preserve">Vnitrofiremní komunikace firmy Baťa </w:t>
            </w:r>
          </w:p>
          <w:p w:rsidR="00677E79" w:rsidRPr="002B023F" w:rsidRDefault="00677E79" w:rsidP="00693D56">
            <w:pPr>
              <w:pStyle w:val="Odstavecseseznamem"/>
              <w:numPr>
                <w:ilvl w:val="0"/>
                <w:numId w:val="56"/>
              </w:numPr>
              <w:ind w:left="247" w:hanging="284"/>
              <w:jc w:val="both"/>
            </w:pPr>
            <w:r w:rsidRPr="002B023F">
              <w:t xml:space="preserve">Dodavatelsko-odběratelské vztahy, řízení vztahu se zákazníky firmy Baťa </w:t>
            </w:r>
          </w:p>
          <w:p w:rsidR="00677E79" w:rsidRDefault="00677E79" w:rsidP="00693D56">
            <w:pPr>
              <w:pStyle w:val="Odstavecseseznamem"/>
              <w:numPr>
                <w:ilvl w:val="0"/>
                <w:numId w:val="56"/>
              </w:numPr>
              <w:ind w:left="247" w:hanging="284"/>
              <w:jc w:val="both"/>
            </w:pPr>
            <w:r w:rsidRPr="002B023F">
              <w:t>Společenská odpovědnost firmy Baťa</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2B023F" w:rsidRDefault="00677E79" w:rsidP="00C75F6A">
            <w:pPr>
              <w:jc w:val="both"/>
              <w:rPr>
                <w:b/>
              </w:rPr>
            </w:pPr>
            <w:r w:rsidRPr="002B023F">
              <w:rPr>
                <w:b/>
              </w:rPr>
              <w:t>Základní literatura:</w:t>
            </w:r>
          </w:p>
          <w:p w:rsidR="002354FC" w:rsidRDefault="002354FC" w:rsidP="002354FC">
            <w:pPr>
              <w:jc w:val="both"/>
            </w:pPr>
            <w:r>
              <w:t xml:space="preserve">CEKOTA, A. </w:t>
            </w:r>
            <w:r w:rsidRPr="00DE1CC8">
              <w:rPr>
                <w:i/>
              </w:rPr>
              <w:t>Geniální podnikatel Tomáš Baťa</w:t>
            </w:r>
            <w:r>
              <w:t xml:space="preserve">. Zlín: Nadace Tomáše Bati, 2016, 352 s. ISBN 978-80-905896-5-0. </w:t>
            </w:r>
          </w:p>
          <w:p w:rsidR="00677E79" w:rsidRDefault="00677E79" w:rsidP="00C75F6A">
            <w:pPr>
              <w:jc w:val="both"/>
            </w:pPr>
            <w:r>
              <w:t xml:space="preserve">RYBKA, Z. </w:t>
            </w:r>
            <w:r w:rsidRPr="00DE1CC8">
              <w:rPr>
                <w:i/>
              </w:rPr>
              <w:t>Základní zásady Baťova systému řízení</w:t>
            </w:r>
            <w:r>
              <w:t>. Zlín: Nadace Tomáše Bati, 2016, 134 s. ISBN 978-80-906540-1-3.</w:t>
            </w:r>
          </w:p>
          <w:p w:rsidR="00677E79" w:rsidRPr="002B023F" w:rsidRDefault="00677E79" w:rsidP="00C75F6A">
            <w:pPr>
              <w:jc w:val="both"/>
              <w:rPr>
                <w:b/>
              </w:rPr>
            </w:pPr>
            <w:r w:rsidRPr="002B023F">
              <w:rPr>
                <w:b/>
              </w:rPr>
              <w:t xml:space="preserve">Doporučená literatura: </w:t>
            </w:r>
          </w:p>
          <w:p w:rsidR="002354FC" w:rsidRDefault="002354FC" w:rsidP="00C75F6A">
            <w:pPr>
              <w:jc w:val="both"/>
            </w:pPr>
            <w:r>
              <w:t xml:space="preserve">BAŤA, T. </w:t>
            </w:r>
            <w:r w:rsidRPr="0050473F">
              <w:rPr>
                <w:i/>
              </w:rPr>
              <w:t>Úvahy a projevy</w:t>
            </w:r>
            <w:r>
              <w:t xml:space="preserve">. Zlín, Nadace Tomáše Bati, 2018. ISBN </w:t>
            </w:r>
            <w:r w:rsidRPr="00DE1CC8">
              <w:t>978-80-906540-5-1</w:t>
            </w:r>
            <w:r>
              <w:t>.</w:t>
            </w:r>
          </w:p>
          <w:p w:rsidR="002354FC" w:rsidRDefault="002354FC" w:rsidP="002354FC">
            <w:pPr>
              <w:jc w:val="both"/>
            </w:pPr>
            <w:r>
              <w:t xml:space="preserve">STŘÍTECKÝ|, M. </w:t>
            </w:r>
            <w:r w:rsidRPr="0050473F">
              <w:rPr>
                <w:i/>
              </w:rPr>
              <w:t>Tvůrčí odkaz Tomáše Bati současným podnikatelům</w:t>
            </w:r>
            <w:r>
              <w:t xml:space="preserve">. Zlín: Univerzita Tomáše Bati, 2003, 231 s. ISBN 80-7318-152-5. </w:t>
            </w:r>
          </w:p>
          <w:p w:rsidR="00677E79" w:rsidRDefault="00677E79" w:rsidP="002354FC">
            <w:pPr>
              <w:jc w:val="both"/>
            </w:pPr>
            <w:r>
              <w:t xml:space="preserve">ZELENÝ, M. </w:t>
            </w:r>
            <w:r w:rsidRPr="002B023F">
              <w:rPr>
                <w:i/>
              </w:rPr>
              <w:t>Cesty k úspěchu: trvalé hodnoty soustavy řízení Baťa</w:t>
            </w:r>
            <w:r>
              <w:t>. Zlín: Univerzita Tomáše Bati ve Zlíně</w:t>
            </w:r>
            <w:r w:rsidR="002354FC">
              <w:t xml:space="preserve">, 2001, 58 s. ISBN 8073180464. </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08"/>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3E761A">
              <w:t>Advanced Marketing and Management</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3/Z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2354FC" w:rsidP="00C75F6A">
            <w:pPr>
              <w:jc w:val="both"/>
            </w:pPr>
            <w:r>
              <w:t>13</w:t>
            </w:r>
            <w:r w:rsidR="00677E79">
              <w:t>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Default="00677E79" w:rsidP="00C75F6A">
            <w:pPr>
              <w:jc w:val="both"/>
            </w:pPr>
            <w:r>
              <w:t>Způsob zakončení předmětu – klasifikovaný zápočet</w:t>
            </w:r>
          </w:p>
          <w:p w:rsidR="00677E79" w:rsidRDefault="00677E79" w:rsidP="00677E79">
            <w:pPr>
              <w:jc w:val="both"/>
            </w:pPr>
            <w:r>
              <w:t>Požadavky na klasifikovaný zápočet: vypracování seminární práce dle požadavků vyučujícího; 80% aktivní účast na seminářích. Písemný test s maximálním možným počtem dosažitelných bodů 100 musí být napsán alespoň na 60 %.</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9C348F" w:rsidRDefault="00677E79" w:rsidP="00C75F6A">
            <w:pPr>
              <w:jc w:val="both"/>
            </w:pPr>
            <w:r w:rsidRPr="009C348F">
              <w:t>doc. Ing. Miloslava Chovancová, CSc.</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9C348F" w:rsidRDefault="00677E79" w:rsidP="00B1417E">
            <w:pPr>
              <w:jc w:val="both"/>
            </w:pPr>
            <w:r w:rsidRPr="009C348F">
              <w:t xml:space="preserve">Garant se podílí na přednášení v rozsahu </w:t>
            </w:r>
            <w:r w:rsidR="00B1417E">
              <w:t>6</w:t>
            </w:r>
            <w:r w:rsidRPr="009C348F">
              <w:t>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B1417E">
            <w:pPr>
              <w:jc w:val="both"/>
            </w:pPr>
            <w:r w:rsidRPr="003E761A">
              <w:t>doc. Ing. Miloslava Chovancová,</w:t>
            </w:r>
            <w:r>
              <w:t xml:space="preserve"> </w:t>
            </w:r>
            <w:r w:rsidRPr="003E761A">
              <w:t>CSc.</w:t>
            </w:r>
            <w:r>
              <w:t xml:space="preserve"> – přednášky (</w:t>
            </w:r>
            <w:r w:rsidR="00B1417E">
              <w:t>60</w:t>
            </w:r>
            <w:r>
              <w:t xml:space="preserve">%); </w:t>
            </w:r>
            <w:r w:rsidRPr="00FF01AA">
              <w:t>doc. Ing. Mich</w:t>
            </w:r>
            <w:r>
              <w:t>al Pilík, Ph.D. – přednášky (</w:t>
            </w:r>
            <w:r w:rsidR="00B1417E">
              <w:t>40</w:t>
            </w:r>
            <w:r w:rsidRPr="00FF01AA">
              <w:t>%)</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499"/>
        </w:trPr>
        <w:tc>
          <w:tcPr>
            <w:tcW w:w="9855" w:type="dxa"/>
            <w:gridSpan w:val="8"/>
            <w:tcBorders>
              <w:top w:val="nil"/>
              <w:bottom w:val="single" w:sz="12" w:space="0" w:color="auto"/>
            </w:tcBorders>
          </w:tcPr>
          <w:p w:rsidR="00211C35" w:rsidRDefault="00211C35" w:rsidP="00211C35">
            <w:pPr>
              <w:jc w:val="both"/>
              <w:rPr>
                <w:color w:val="000000"/>
              </w:rPr>
            </w:pPr>
            <w:r>
              <w:rPr>
                <w:bCs/>
                <w:color w:val="000000"/>
              </w:rPr>
              <w:t>Předmět</w:t>
            </w:r>
            <w:r>
              <w:rPr>
                <w:color w:val="000000"/>
              </w:rPr>
              <w:t xml:space="preserve"> je zaměřen na rozvoj pokročilých znalostí studentů z marketingu a managementu. Cílem tohoto </w:t>
            </w:r>
            <w:r>
              <w:rPr>
                <w:bCs/>
                <w:color w:val="000000"/>
              </w:rPr>
              <w:t>předmětu</w:t>
            </w:r>
            <w:r>
              <w:rPr>
                <w:color w:val="000000"/>
              </w:rPr>
              <w:t xml:space="preserve"> je informovat studenty o změnách marketingu a managementu na počátku 21. století, o nových trendech v marketingu a managementu, a v myšlení globálního marketingového managementu.</w:t>
            </w:r>
          </w:p>
          <w:p w:rsidR="00211C35" w:rsidRDefault="00211C35" w:rsidP="00211C35">
            <w:pPr>
              <w:rPr>
                <w:color w:val="000000"/>
              </w:rPr>
            </w:pPr>
            <w:r>
              <w:rPr>
                <w:color w:val="000000"/>
              </w:rPr>
              <w:t>Obsah předmětu:</w:t>
            </w:r>
          </w:p>
          <w:p w:rsidR="00211C35" w:rsidRDefault="00211C35" w:rsidP="00693D56">
            <w:pPr>
              <w:numPr>
                <w:ilvl w:val="0"/>
                <w:numId w:val="96"/>
              </w:numPr>
              <w:ind w:left="247" w:hanging="247"/>
              <w:rPr>
                <w:color w:val="000000"/>
              </w:rPr>
            </w:pPr>
            <w:r>
              <w:rPr>
                <w:color w:val="000000"/>
              </w:rPr>
              <w:t>Vývoj marketingového myšlení</w:t>
            </w:r>
          </w:p>
          <w:p w:rsidR="00211C35" w:rsidRDefault="00211C35" w:rsidP="00693D56">
            <w:pPr>
              <w:numPr>
                <w:ilvl w:val="0"/>
                <w:numId w:val="96"/>
              </w:numPr>
              <w:ind w:left="247" w:hanging="247"/>
              <w:rPr>
                <w:color w:val="000000"/>
              </w:rPr>
            </w:pPr>
            <w:r>
              <w:rPr>
                <w:color w:val="000000"/>
              </w:rPr>
              <w:t>Globální přístup k marketingu</w:t>
            </w:r>
          </w:p>
          <w:p w:rsidR="00211C35" w:rsidRDefault="00211C35" w:rsidP="00693D56">
            <w:pPr>
              <w:numPr>
                <w:ilvl w:val="0"/>
                <w:numId w:val="96"/>
              </w:numPr>
              <w:ind w:left="247" w:hanging="247"/>
              <w:rPr>
                <w:color w:val="000000"/>
              </w:rPr>
            </w:pPr>
            <w:r>
              <w:rPr>
                <w:color w:val="000000"/>
              </w:rPr>
              <w:t>Digitální marketingové strategie</w:t>
            </w:r>
          </w:p>
          <w:p w:rsidR="00211C35" w:rsidRDefault="00211C35" w:rsidP="00693D56">
            <w:pPr>
              <w:numPr>
                <w:ilvl w:val="0"/>
                <w:numId w:val="96"/>
              </w:numPr>
              <w:ind w:left="247" w:hanging="247"/>
              <w:rPr>
                <w:color w:val="000000"/>
              </w:rPr>
            </w:pPr>
            <w:r>
              <w:rPr>
                <w:color w:val="000000"/>
              </w:rPr>
              <w:t xml:space="preserve">Globální chování spotřebitelů </w:t>
            </w:r>
          </w:p>
          <w:p w:rsidR="00211C35" w:rsidRDefault="00211C35" w:rsidP="00693D56">
            <w:pPr>
              <w:numPr>
                <w:ilvl w:val="0"/>
                <w:numId w:val="96"/>
              </w:numPr>
              <w:ind w:left="247" w:hanging="247"/>
              <w:rPr>
                <w:color w:val="000000"/>
              </w:rPr>
            </w:pPr>
            <w:r>
              <w:rPr>
                <w:color w:val="000000"/>
              </w:rPr>
              <w:t>Nové trendy na trzích B2B a B2C</w:t>
            </w:r>
          </w:p>
          <w:p w:rsidR="00211C35" w:rsidRDefault="00211C35" w:rsidP="00693D56">
            <w:pPr>
              <w:numPr>
                <w:ilvl w:val="0"/>
                <w:numId w:val="96"/>
              </w:numPr>
              <w:ind w:left="247" w:hanging="247"/>
              <w:rPr>
                <w:color w:val="000000"/>
              </w:rPr>
            </w:pPr>
            <w:r>
              <w:rPr>
                <w:color w:val="000000"/>
              </w:rPr>
              <w:t>Management značky a silné značky</w:t>
            </w:r>
          </w:p>
          <w:p w:rsidR="00211C35" w:rsidRDefault="00211C35" w:rsidP="00693D56">
            <w:pPr>
              <w:numPr>
                <w:ilvl w:val="0"/>
                <w:numId w:val="96"/>
              </w:numPr>
              <w:ind w:left="247" w:hanging="247"/>
              <w:rPr>
                <w:color w:val="000000"/>
              </w:rPr>
            </w:pPr>
            <w:r>
              <w:rPr>
                <w:color w:val="000000"/>
              </w:rPr>
              <w:t>Prostředí pro obchodování</w:t>
            </w:r>
          </w:p>
          <w:p w:rsidR="00211C35" w:rsidRDefault="00211C35" w:rsidP="00693D56">
            <w:pPr>
              <w:numPr>
                <w:ilvl w:val="0"/>
                <w:numId w:val="96"/>
              </w:numPr>
              <w:ind w:left="247" w:hanging="247"/>
              <w:rPr>
                <w:color w:val="000000"/>
              </w:rPr>
            </w:pPr>
            <w:r>
              <w:rPr>
                <w:color w:val="000000"/>
              </w:rPr>
              <w:t>Kooperativní strategie</w:t>
            </w:r>
          </w:p>
          <w:p w:rsidR="00211C35" w:rsidRDefault="00211C35" w:rsidP="00693D56">
            <w:pPr>
              <w:numPr>
                <w:ilvl w:val="0"/>
                <w:numId w:val="96"/>
              </w:numPr>
              <w:ind w:left="247" w:hanging="247"/>
              <w:rPr>
                <w:color w:val="000000"/>
              </w:rPr>
            </w:pPr>
            <w:r>
              <w:rPr>
                <w:color w:val="000000"/>
              </w:rPr>
              <w:t>Společenská odpovědnost podniků</w:t>
            </w:r>
          </w:p>
          <w:p w:rsidR="00211C35" w:rsidRDefault="00211C35" w:rsidP="00693D56">
            <w:pPr>
              <w:numPr>
                <w:ilvl w:val="0"/>
                <w:numId w:val="96"/>
              </w:numPr>
              <w:ind w:left="247" w:hanging="247"/>
              <w:rPr>
                <w:color w:val="000000"/>
              </w:rPr>
            </w:pPr>
            <w:r>
              <w:rPr>
                <w:color w:val="000000"/>
              </w:rPr>
              <w:t>Strategický management</w:t>
            </w:r>
          </w:p>
          <w:p w:rsidR="00211C35" w:rsidRDefault="00211C35" w:rsidP="00693D56">
            <w:pPr>
              <w:numPr>
                <w:ilvl w:val="0"/>
                <w:numId w:val="96"/>
              </w:numPr>
              <w:ind w:left="247" w:hanging="247"/>
              <w:rPr>
                <w:color w:val="000000"/>
              </w:rPr>
            </w:pPr>
            <w:r>
              <w:rPr>
                <w:color w:val="000000"/>
              </w:rPr>
              <w:t>Podnikatelské sítě a výběr partnerů</w:t>
            </w:r>
          </w:p>
          <w:p w:rsidR="00211C35" w:rsidRPr="00211C35" w:rsidRDefault="00211C35" w:rsidP="00693D56">
            <w:pPr>
              <w:numPr>
                <w:ilvl w:val="0"/>
                <w:numId w:val="96"/>
              </w:numPr>
              <w:ind w:left="247" w:hanging="247"/>
            </w:pPr>
            <w:r>
              <w:rPr>
                <w:color w:val="000000"/>
              </w:rPr>
              <w:t>Role kultury v podnikání</w:t>
            </w:r>
          </w:p>
          <w:p w:rsidR="00677E79" w:rsidRDefault="00211C35" w:rsidP="00693D56">
            <w:pPr>
              <w:numPr>
                <w:ilvl w:val="0"/>
                <w:numId w:val="96"/>
              </w:numPr>
              <w:ind w:left="247" w:hanging="247"/>
            </w:pPr>
            <w:r>
              <w:rPr>
                <w:color w:val="000000"/>
              </w:rPr>
              <w:t>Management cestovního ruchu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CC776C" w:rsidRDefault="00677E79" w:rsidP="00C75F6A">
            <w:pPr>
              <w:jc w:val="both"/>
              <w:rPr>
                <w:b/>
              </w:rPr>
            </w:pPr>
            <w:r w:rsidRPr="00CC776C">
              <w:rPr>
                <w:b/>
              </w:rPr>
              <w:t>Povinná literatura</w:t>
            </w:r>
          </w:p>
          <w:p w:rsidR="00677E79" w:rsidRPr="003A766F" w:rsidRDefault="00677E79" w:rsidP="00C75F6A">
            <w:pPr>
              <w:jc w:val="both"/>
            </w:pPr>
            <w:r w:rsidRPr="003A766F">
              <w:t xml:space="preserve">KEEGAN, W. J. </w:t>
            </w:r>
            <w:r w:rsidRPr="003A766F">
              <w:rPr>
                <w:i/>
              </w:rPr>
              <w:t>Global Marketing</w:t>
            </w:r>
            <w:r w:rsidRPr="003A766F">
              <w:t>. 5th ed. London: Pearson Prentice Hall, 2008. ISBN 978-0-13-813386-3.</w:t>
            </w:r>
          </w:p>
          <w:p w:rsidR="00677E79" w:rsidRPr="003A766F" w:rsidRDefault="00677E79" w:rsidP="00C75F6A">
            <w:pPr>
              <w:jc w:val="both"/>
            </w:pPr>
            <w:r w:rsidRPr="003A766F">
              <w:t xml:space="preserve">RASCHE A., MORSING, M., MOON, J. </w:t>
            </w:r>
            <w:r w:rsidRPr="003A766F">
              <w:rPr>
                <w:i/>
              </w:rPr>
              <w:t>Corporate Social Responsibility: Strategy, Communication</w:t>
            </w:r>
            <w:r w:rsidRPr="003A766F">
              <w:t xml:space="preserve">, </w:t>
            </w:r>
            <w:r w:rsidRPr="003A766F">
              <w:rPr>
                <w:i/>
              </w:rPr>
              <w:t>Governance</w:t>
            </w:r>
            <w:r w:rsidRPr="003A766F">
              <w:t>. Cambridge: Cambridge University Press. 2017, 554 s. ISBN 978-1107535398.</w:t>
            </w:r>
          </w:p>
          <w:p w:rsidR="00677E79" w:rsidRPr="003A766F" w:rsidRDefault="00677E79" w:rsidP="00C75F6A">
            <w:pPr>
              <w:jc w:val="both"/>
            </w:pPr>
            <w:r w:rsidRPr="003A766F">
              <w:t xml:space="preserve">STRAUSS, J. </w:t>
            </w:r>
            <w:r w:rsidRPr="003A766F">
              <w:rPr>
                <w:i/>
              </w:rPr>
              <w:t>E-marketing</w:t>
            </w:r>
            <w:r w:rsidRPr="003A766F">
              <w:t xml:space="preserve">. 4th ed. Upper Saddle River, N.J: Pearson/Prentice Hall, 2006. ISBN 0-13-148519-9. </w:t>
            </w:r>
          </w:p>
          <w:p w:rsidR="00677E79" w:rsidRPr="00CC776C" w:rsidRDefault="00677E79" w:rsidP="00C75F6A">
            <w:pPr>
              <w:jc w:val="both"/>
              <w:rPr>
                <w:b/>
              </w:rPr>
            </w:pPr>
            <w:r w:rsidRPr="00CC776C">
              <w:rPr>
                <w:b/>
              </w:rPr>
              <w:t>Doporučená literatura</w:t>
            </w:r>
          </w:p>
          <w:p w:rsidR="00677E79" w:rsidRDefault="00677E79" w:rsidP="00C75F6A">
            <w:pPr>
              <w:jc w:val="both"/>
            </w:pPr>
            <w:r w:rsidRPr="003A766F">
              <w:t>ASAMOAH, E. S.,</w:t>
            </w:r>
            <w:r>
              <w:t xml:space="preserve"> CHOVANCOVÁ, M.</w:t>
            </w:r>
            <w:r w:rsidRPr="004B4FE7">
              <w:rPr>
                <w:i/>
              </w:rPr>
              <w:t xml:space="preserve"> Consumer </w:t>
            </w:r>
            <w:r>
              <w:rPr>
                <w:i/>
              </w:rPr>
              <w:t>Behaviour a</w:t>
            </w:r>
            <w:r w:rsidRPr="004B4FE7">
              <w:rPr>
                <w:i/>
              </w:rPr>
              <w:t>nd Branding: Perspectives From The  Fast Food Industry</w:t>
            </w:r>
            <w:r>
              <w:t xml:space="preserve"> </w:t>
            </w:r>
            <w:r w:rsidRPr="004B4FE7">
              <w:rPr>
                <w:i/>
              </w:rPr>
              <w:t>In Different Markets</w:t>
            </w:r>
            <w:r>
              <w:t>. 1st ed. 2013, Žilina: GEORG, 175 p. ISBN 978-80-8154-053-0.</w:t>
            </w:r>
          </w:p>
          <w:p w:rsidR="00677E79" w:rsidRDefault="00677E79" w:rsidP="00C75F6A">
            <w:pPr>
              <w:jc w:val="both"/>
            </w:pPr>
            <w:r w:rsidRPr="00126B7B">
              <w:t>CHOVANCOVÁ, M</w:t>
            </w:r>
            <w:r>
              <w:t>.</w:t>
            </w:r>
            <w:r w:rsidRPr="00126B7B">
              <w:t>, ASAMOAH, E</w:t>
            </w:r>
            <w:r>
              <w:t>.</w:t>
            </w:r>
            <w:r w:rsidRPr="00126B7B">
              <w:t xml:space="preserve"> S.</w:t>
            </w:r>
            <w:r>
              <w:t>,</w:t>
            </w:r>
            <w:r w:rsidRPr="00126B7B">
              <w:t xml:space="preserve"> WANNINAYAKE</w:t>
            </w:r>
            <w:r>
              <w:t>, M.</w:t>
            </w:r>
            <w:r w:rsidRPr="00126B7B">
              <w:t xml:space="preserve">. </w:t>
            </w:r>
            <w:r w:rsidRPr="00126B7B">
              <w:rPr>
                <w:i/>
              </w:rPr>
              <w:t>Consumer</w:t>
            </w:r>
            <w:r w:rsidRPr="00126B7B">
              <w:t xml:space="preserve"> </w:t>
            </w:r>
            <w:r w:rsidRPr="00126B7B">
              <w:rPr>
                <w:i/>
              </w:rPr>
              <w:t>Behaviour and Branding: A Cross Cultural Perspective.</w:t>
            </w:r>
            <w:r w:rsidRPr="00126B7B">
              <w:t xml:space="preserve"> Žilina: GEORG, 2011</w:t>
            </w:r>
            <w:r>
              <w:t>, 180 p.</w:t>
            </w:r>
            <w:r w:rsidRPr="00126B7B">
              <w:t xml:space="preserve"> ISBN 978-80-89401-58-1.</w:t>
            </w:r>
          </w:p>
          <w:p w:rsidR="00677E79" w:rsidRDefault="00677E79" w:rsidP="00C75F6A">
            <w:pPr>
              <w:jc w:val="both"/>
            </w:pPr>
            <w:r>
              <w:t xml:space="preserve">PILÍK, M. </w:t>
            </w:r>
            <w:r w:rsidRPr="004B4FE7">
              <w:rPr>
                <w:i/>
              </w:rPr>
              <w:t>Business-</w:t>
            </w:r>
            <w:r>
              <w:rPr>
                <w:i/>
              </w:rPr>
              <w:t>t</w:t>
            </w:r>
            <w:r w:rsidRPr="004B4FE7">
              <w:rPr>
                <w:i/>
              </w:rPr>
              <w:t>o-Business Marketing</w:t>
            </w:r>
            <w:r>
              <w:t>. 2. vyd. Zlín: Univerzita Tomáše Bati ve Zlíně, 2010, 126 s. ISBN 978-80-7318-918-1.</w:t>
            </w:r>
          </w:p>
          <w:p w:rsidR="00677E79" w:rsidRDefault="00677E79" w:rsidP="00C75F6A">
            <w:pPr>
              <w:jc w:val="both"/>
            </w:pPr>
            <w:r>
              <w:t xml:space="preserve">WANNINAYAKE, M., CHOVANCOVÁ, M. </w:t>
            </w:r>
            <w:r w:rsidRPr="004B4FE7">
              <w:rPr>
                <w:i/>
              </w:rPr>
              <w:t xml:space="preserve">Consumer </w:t>
            </w:r>
            <w:r>
              <w:rPr>
                <w:i/>
              </w:rPr>
              <w:t>Behaviour a</w:t>
            </w:r>
            <w:r w:rsidRPr="004B4FE7">
              <w:rPr>
                <w:i/>
              </w:rPr>
              <w:t>nd Bran</w:t>
            </w:r>
            <w:r>
              <w:rPr>
                <w:i/>
              </w:rPr>
              <w:t>ding: Building Domestic Brands i</w:t>
            </w:r>
            <w:r w:rsidRPr="004B4FE7">
              <w:rPr>
                <w:i/>
              </w:rPr>
              <w:t>n</w:t>
            </w:r>
            <w:r>
              <w:t xml:space="preserve"> </w:t>
            </w:r>
            <w:r w:rsidRPr="004B4FE7">
              <w:rPr>
                <w:i/>
              </w:rPr>
              <w:t>Developing Countries</w:t>
            </w:r>
            <w:r>
              <w:t>. 1st ed. Žilina: GEORG, 2013, 186 p. ISBN 978-80-8154-056-1.</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60"/>
        </w:trPr>
        <w:tc>
          <w:tcPr>
            <w:tcW w:w="9855" w:type="dxa"/>
            <w:gridSpan w:val="8"/>
          </w:tcPr>
          <w:p w:rsidR="00677E79" w:rsidRDefault="00677E79" w:rsidP="00C75F6A">
            <w:pPr>
              <w:jc w:val="both"/>
            </w:pPr>
            <w:r w:rsidRPr="000C73A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t>Počítačové zpracování dat</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5F5644">
            <w:r>
              <w:t>povinně volitelný „PV“</w:t>
            </w:r>
          </w:p>
        </w:tc>
        <w:tc>
          <w:tcPr>
            <w:tcW w:w="2695" w:type="dxa"/>
            <w:gridSpan w:val="2"/>
            <w:shd w:val="clear" w:color="auto" w:fill="F7CAAC"/>
          </w:tcPr>
          <w:p w:rsidR="00677E79" w:rsidRDefault="00677E79" w:rsidP="005F5644">
            <w:r>
              <w:rPr>
                <w:b/>
              </w:rPr>
              <w:t>doporučený ročník / semestr</w:t>
            </w:r>
          </w:p>
        </w:tc>
        <w:tc>
          <w:tcPr>
            <w:tcW w:w="668" w:type="dxa"/>
          </w:tcPr>
          <w:p w:rsidR="00677E79" w:rsidRDefault="00677E79" w:rsidP="005F5644">
            <w:r>
              <w:t>1/L</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11227D" w:rsidP="005F5644">
            <w:r>
              <w:t>26c</w:t>
            </w:r>
          </w:p>
        </w:tc>
        <w:tc>
          <w:tcPr>
            <w:tcW w:w="889" w:type="dxa"/>
            <w:shd w:val="clear" w:color="auto" w:fill="F7CAAC"/>
          </w:tcPr>
          <w:p w:rsidR="00677E79" w:rsidRDefault="00677E79" w:rsidP="005F5644">
            <w:pPr>
              <w:rPr>
                <w:b/>
              </w:rPr>
            </w:pPr>
            <w:r>
              <w:rPr>
                <w:b/>
              </w:rPr>
              <w:t xml:space="preserve">hod. </w:t>
            </w:r>
          </w:p>
        </w:tc>
        <w:tc>
          <w:tcPr>
            <w:tcW w:w="816" w:type="dxa"/>
          </w:tcPr>
          <w:p w:rsidR="00677E79" w:rsidRDefault="00677E79" w:rsidP="005F5644">
            <w:r>
              <w:t>26</w:t>
            </w:r>
          </w:p>
        </w:tc>
        <w:tc>
          <w:tcPr>
            <w:tcW w:w="2156" w:type="dxa"/>
            <w:shd w:val="clear" w:color="auto" w:fill="F7CAAC"/>
          </w:tcPr>
          <w:p w:rsidR="00677E79" w:rsidRDefault="00677E79" w:rsidP="005F5644">
            <w:pPr>
              <w:rPr>
                <w:b/>
              </w:rPr>
            </w:pPr>
            <w:r>
              <w:rPr>
                <w:b/>
              </w:rPr>
              <w:t>kreditů</w:t>
            </w:r>
          </w:p>
        </w:tc>
        <w:tc>
          <w:tcPr>
            <w:tcW w:w="1207" w:type="dxa"/>
            <w:gridSpan w:val="2"/>
          </w:tcPr>
          <w:p w:rsidR="00677E79" w:rsidRDefault="00677E79" w:rsidP="005F5644">
            <w:r>
              <w:t>3</w:t>
            </w:r>
          </w:p>
        </w:tc>
      </w:tr>
      <w:tr w:rsidR="00677E79" w:rsidTr="00C75F6A">
        <w:tc>
          <w:tcPr>
            <w:tcW w:w="3086" w:type="dxa"/>
            <w:shd w:val="clear" w:color="auto" w:fill="F7CAAC"/>
          </w:tcPr>
          <w:p w:rsidR="00677E79" w:rsidRDefault="00677E79" w:rsidP="00C75F6A">
            <w:pPr>
              <w:rPr>
                <w:b/>
                <w:sz w:val="22"/>
              </w:rPr>
            </w:pPr>
            <w:r>
              <w:rPr>
                <w:b/>
              </w:rPr>
              <w:t>Prerekvizity, korekvizity, ekvivalence</w:t>
            </w:r>
          </w:p>
        </w:tc>
        <w:tc>
          <w:tcPr>
            <w:tcW w:w="6769" w:type="dxa"/>
            <w:gridSpan w:val="7"/>
          </w:tcPr>
          <w:p w:rsidR="00677E79" w:rsidRDefault="00677E79" w:rsidP="005F5644"/>
        </w:tc>
      </w:tr>
      <w:tr w:rsidR="00677E79" w:rsidTr="00C75F6A">
        <w:tc>
          <w:tcPr>
            <w:tcW w:w="3086" w:type="dxa"/>
            <w:shd w:val="clear" w:color="auto" w:fill="F7CAAC"/>
          </w:tcPr>
          <w:p w:rsidR="00677E79" w:rsidRDefault="00677E79" w:rsidP="00C75F6A">
            <w:pPr>
              <w:rPr>
                <w:b/>
              </w:rPr>
            </w:pPr>
            <w:r>
              <w:rPr>
                <w:b/>
              </w:rPr>
              <w:t>Způsob ověření studijních výsledků</w:t>
            </w:r>
          </w:p>
        </w:tc>
        <w:tc>
          <w:tcPr>
            <w:tcW w:w="3406" w:type="dxa"/>
            <w:gridSpan w:val="4"/>
          </w:tcPr>
          <w:p w:rsidR="00677E79" w:rsidRDefault="00677E79" w:rsidP="005F5644">
            <w:r>
              <w:t>klasifikovaný zápočet</w:t>
            </w:r>
          </w:p>
        </w:tc>
        <w:tc>
          <w:tcPr>
            <w:tcW w:w="2156" w:type="dxa"/>
            <w:shd w:val="clear" w:color="auto" w:fill="F7CAAC"/>
          </w:tcPr>
          <w:p w:rsidR="00677E79" w:rsidRDefault="00677E79" w:rsidP="005F5644">
            <w:pPr>
              <w:rPr>
                <w:b/>
              </w:rPr>
            </w:pPr>
            <w:r>
              <w:rPr>
                <w:b/>
              </w:rPr>
              <w:t>Forma výuky</w:t>
            </w:r>
          </w:p>
        </w:tc>
        <w:tc>
          <w:tcPr>
            <w:tcW w:w="1207" w:type="dxa"/>
            <w:gridSpan w:val="2"/>
          </w:tcPr>
          <w:p w:rsidR="00677E79" w:rsidRDefault="0011227D" w:rsidP="005F5644">
            <w:r>
              <w:t>cvičení</w:t>
            </w:r>
          </w:p>
        </w:tc>
      </w:tr>
      <w:tr w:rsidR="0011227D" w:rsidTr="00C75F6A">
        <w:tc>
          <w:tcPr>
            <w:tcW w:w="3086" w:type="dxa"/>
            <w:shd w:val="clear" w:color="auto" w:fill="F7CAAC"/>
          </w:tcPr>
          <w:p w:rsidR="0011227D" w:rsidRDefault="0011227D" w:rsidP="0011227D">
            <w:pPr>
              <w:rPr>
                <w:b/>
              </w:rPr>
            </w:pPr>
            <w:r>
              <w:rPr>
                <w:b/>
              </w:rPr>
              <w:t>Forma způsobu ověření studijních výsledků a další požadavky na studenta</w:t>
            </w:r>
          </w:p>
        </w:tc>
        <w:tc>
          <w:tcPr>
            <w:tcW w:w="6769" w:type="dxa"/>
            <w:gridSpan w:val="7"/>
            <w:tcBorders>
              <w:bottom w:val="nil"/>
            </w:tcBorders>
          </w:tcPr>
          <w:p w:rsidR="0011227D" w:rsidRDefault="0011227D" w:rsidP="0011227D">
            <w:pPr>
              <w:jc w:val="both"/>
            </w:pPr>
            <w:r>
              <w:t>Způsob zakončení předmětu – klasifikovaný zápočet</w:t>
            </w:r>
          </w:p>
          <w:p w:rsidR="0011227D" w:rsidRDefault="0011227D" w:rsidP="0011227D">
            <w:pPr>
              <w:jc w:val="both"/>
            </w:pPr>
            <w:r>
              <w:t xml:space="preserve">Požadavky na klasifikovaný zápočet: </w:t>
            </w:r>
            <w:r w:rsidR="008F4558">
              <w:t>80 % aktivní účast ve cvičeních</w:t>
            </w:r>
            <w:r>
              <w:t>; absolvování tří průběžných testů v průběhu semestru. Maximální možný počet dosažitelných bodů ze všech testů je 30, každý test musí být napsán alespoň na 60 %.</w:t>
            </w:r>
          </w:p>
        </w:tc>
      </w:tr>
      <w:tr w:rsidR="0011227D" w:rsidTr="00C75F6A">
        <w:trPr>
          <w:trHeight w:val="60"/>
        </w:trPr>
        <w:tc>
          <w:tcPr>
            <w:tcW w:w="9855" w:type="dxa"/>
            <w:gridSpan w:val="8"/>
            <w:tcBorders>
              <w:top w:val="nil"/>
            </w:tcBorders>
          </w:tcPr>
          <w:p w:rsidR="0011227D" w:rsidRPr="00677E79" w:rsidRDefault="0011227D" w:rsidP="0011227D">
            <w:pPr>
              <w:jc w:val="both"/>
              <w:rPr>
                <w:sz w:val="16"/>
              </w:rPr>
            </w:pPr>
          </w:p>
        </w:tc>
      </w:tr>
      <w:tr w:rsidR="0011227D" w:rsidTr="00C75F6A">
        <w:trPr>
          <w:trHeight w:val="197"/>
        </w:trPr>
        <w:tc>
          <w:tcPr>
            <w:tcW w:w="3086" w:type="dxa"/>
            <w:tcBorders>
              <w:top w:val="nil"/>
            </w:tcBorders>
            <w:shd w:val="clear" w:color="auto" w:fill="F7CAAC"/>
          </w:tcPr>
          <w:p w:rsidR="0011227D" w:rsidRDefault="0011227D" w:rsidP="0011227D">
            <w:pPr>
              <w:jc w:val="both"/>
              <w:rPr>
                <w:b/>
              </w:rPr>
            </w:pPr>
            <w:r>
              <w:rPr>
                <w:b/>
              </w:rPr>
              <w:t>Garant předmětu</w:t>
            </w:r>
          </w:p>
        </w:tc>
        <w:tc>
          <w:tcPr>
            <w:tcW w:w="6769" w:type="dxa"/>
            <w:gridSpan w:val="7"/>
            <w:tcBorders>
              <w:top w:val="nil"/>
            </w:tcBorders>
          </w:tcPr>
          <w:p w:rsidR="0011227D" w:rsidRDefault="0011227D" w:rsidP="0011227D">
            <w:pPr>
              <w:jc w:val="both"/>
            </w:pPr>
            <w:r>
              <w:t>Ing. et. Ing. Miroslava Dolejšová, Ph.D.</w:t>
            </w:r>
          </w:p>
        </w:tc>
      </w:tr>
      <w:tr w:rsidR="0011227D" w:rsidTr="00C75F6A">
        <w:trPr>
          <w:trHeight w:val="243"/>
        </w:trPr>
        <w:tc>
          <w:tcPr>
            <w:tcW w:w="3086" w:type="dxa"/>
            <w:tcBorders>
              <w:top w:val="nil"/>
            </w:tcBorders>
            <w:shd w:val="clear" w:color="auto" w:fill="F7CAAC"/>
          </w:tcPr>
          <w:p w:rsidR="0011227D" w:rsidRDefault="0011227D" w:rsidP="0011227D">
            <w:pPr>
              <w:rPr>
                <w:b/>
              </w:rPr>
            </w:pPr>
            <w:r>
              <w:rPr>
                <w:b/>
              </w:rPr>
              <w:t>Zapojení garanta do výuky předmětu</w:t>
            </w:r>
          </w:p>
        </w:tc>
        <w:tc>
          <w:tcPr>
            <w:tcW w:w="6769" w:type="dxa"/>
            <w:gridSpan w:val="7"/>
            <w:tcBorders>
              <w:top w:val="nil"/>
            </w:tcBorders>
          </w:tcPr>
          <w:p w:rsidR="0011227D" w:rsidRDefault="008F4558" w:rsidP="008F4558">
            <w:pPr>
              <w:spacing w:after="60"/>
              <w:jc w:val="both"/>
            </w:pPr>
            <w:r>
              <w:t>Garant se podílí v rozsahu 6</w:t>
            </w:r>
            <w:r w:rsidRPr="008F4558">
              <w:t>0 %, stanovuje koncepci cvičení a dohlíží na jejich jednotné vedení.</w:t>
            </w:r>
          </w:p>
        </w:tc>
      </w:tr>
      <w:tr w:rsidR="0011227D" w:rsidTr="00C75F6A">
        <w:tc>
          <w:tcPr>
            <w:tcW w:w="3086" w:type="dxa"/>
            <w:shd w:val="clear" w:color="auto" w:fill="F7CAAC"/>
          </w:tcPr>
          <w:p w:rsidR="0011227D" w:rsidRDefault="0011227D" w:rsidP="0011227D">
            <w:pPr>
              <w:jc w:val="both"/>
              <w:rPr>
                <w:b/>
              </w:rPr>
            </w:pPr>
            <w:r>
              <w:rPr>
                <w:b/>
              </w:rPr>
              <w:t>Vyučující</w:t>
            </w:r>
          </w:p>
        </w:tc>
        <w:tc>
          <w:tcPr>
            <w:tcW w:w="6769" w:type="dxa"/>
            <w:gridSpan w:val="7"/>
            <w:tcBorders>
              <w:bottom w:val="nil"/>
            </w:tcBorders>
          </w:tcPr>
          <w:p w:rsidR="0011227D" w:rsidRDefault="0011227D" w:rsidP="0011227D">
            <w:pPr>
              <w:jc w:val="both"/>
            </w:pPr>
            <w:r>
              <w:t>Ing. et. Ing. Miroslava Dolejšová, Ph.D. – cvičení (60%), Ing. Radek Benda, Ph.D. – cvičení (40%)</w:t>
            </w:r>
          </w:p>
        </w:tc>
      </w:tr>
      <w:tr w:rsidR="00677E79" w:rsidTr="00C75F6A">
        <w:trPr>
          <w:trHeight w:val="60"/>
        </w:trPr>
        <w:tc>
          <w:tcPr>
            <w:tcW w:w="9855" w:type="dxa"/>
            <w:gridSpan w:val="8"/>
            <w:tcBorders>
              <w:top w:val="nil"/>
            </w:tcBorders>
          </w:tcPr>
          <w:p w:rsidR="00677E79" w:rsidRPr="00677E79" w:rsidRDefault="00677E79" w:rsidP="00C75F6A">
            <w:pPr>
              <w:jc w:val="both"/>
              <w:rPr>
                <w:sz w:val="16"/>
              </w:rPr>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r>
              <w:t xml:space="preserve">Předmět rozšiřuje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rsidR="00677E79" w:rsidRDefault="00677E79" w:rsidP="00C75F6A">
            <w:r>
              <w:t xml:space="preserve">V teoretické části předmětu se studenti seznámí se základními pojmy, principy a funkcemi zpracování datových modelů, modelováním entit a vztahů a jejich implementací. </w:t>
            </w:r>
          </w:p>
          <w:p w:rsidR="00677E79" w:rsidRDefault="00677E79" w:rsidP="00C75F6A">
            <w:r>
              <w:t xml:space="preserve">V praktické části bude kladen důraz na samostatnou práci studenta s počítačem, ve cvičeních budou zpracovávány tématicky zaměřené úlohy. </w:t>
            </w:r>
          </w:p>
          <w:p w:rsidR="00677E79" w:rsidRDefault="00677E79" w:rsidP="00C75F6A">
            <w:r>
              <w:t xml:space="preserve">Pracuje se zejména s programem MS Access, dále pak s programem MS Excel a dalším běžně používaným software. </w:t>
            </w:r>
          </w:p>
          <w:p w:rsidR="00677E79" w:rsidRDefault="00677E79" w:rsidP="00C75F6A">
            <w:r>
              <w:t>Po absolvování předmětu budou studenti schopni pomocí těchto aplikací docílit rychlého a efektivního vyhodnocení dat s cílem podpořit manažerské rozhodovací procesy.</w:t>
            </w:r>
          </w:p>
          <w:p w:rsidR="00677E79" w:rsidRDefault="00677E79" w:rsidP="00C75F6A">
            <w:pPr>
              <w:jc w:val="both"/>
            </w:pPr>
            <w:r>
              <w:t xml:space="preserve">Základní pravidla a principy práce s daty: klíčové pojmy, návrh a tvorba datových struktur, relace, pořizování, úpravy a ukládání dat, zabezpečení apod. </w:t>
            </w:r>
          </w:p>
          <w:p w:rsidR="00677E79" w:rsidRDefault="00677E79" w:rsidP="00C75F6A">
            <w:r>
              <w:t xml:space="preserve">Získávání informací a analýza dat: výpočty a funkce, řazení, jednoduché a pokročilé filtrování, souhrny, kontingenční tabulky apod. </w:t>
            </w:r>
          </w:p>
          <w:p w:rsidR="00677E79" w:rsidRDefault="00677E79" w:rsidP="00C75F6A">
            <w:pPr>
              <w:jc w:val="both"/>
            </w:pPr>
            <w:r>
              <w:t xml:space="preserve">Vyhodnocení a prezentace výstupů: formuláře, sestavy, grafy, kontingenční grafy, exporty apod. </w:t>
            </w:r>
          </w:p>
          <w:p w:rsidR="00677E79" w:rsidRDefault="00677E79" w:rsidP="00C75F6A">
            <w:pPr>
              <w:jc w:val="both"/>
            </w:pPr>
            <w:r>
              <w:t>Efektivní vyhodnocování a zvýšení produktivity: volba optimálních nástrojů pro daný úkol, automatizace vyhodnocování, objekty pro ovládání, definice podmínek apod.</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B91A35" w:rsidRDefault="00677E79" w:rsidP="00C75F6A">
            <w:pPr>
              <w:jc w:val="both"/>
              <w:rPr>
                <w:b/>
              </w:rPr>
            </w:pPr>
            <w:r w:rsidRPr="00B91A35">
              <w:rPr>
                <w:b/>
              </w:rPr>
              <w:t>Povinná literatura</w:t>
            </w:r>
          </w:p>
          <w:p w:rsidR="00677E79" w:rsidRPr="00647E87" w:rsidRDefault="00677E79" w:rsidP="00677E79">
            <w:pPr>
              <w:jc w:val="both"/>
            </w:pPr>
            <w:r w:rsidRPr="00647E87">
              <w:t>BELKO, P. </w:t>
            </w:r>
            <w:r w:rsidRPr="00647E87">
              <w:rPr>
                <w:i/>
              </w:rPr>
              <w:t>Microsoft Access 2013: podrobná uživatelská příručka</w:t>
            </w:r>
            <w:r w:rsidRPr="00647E87">
              <w:t>. Brno: Computer Press, 2014, 392 s. ISBN 978-80-251-4125-0.</w:t>
            </w:r>
          </w:p>
          <w:p w:rsidR="00677E79" w:rsidRPr="00647E87" w:rsidRDefault="00677E79" w:rsidP="00677E79">
            <w:pPr>
              <w:jc w:val="both"/>
            </w:pPr>
            <w:r w:rsidRPr="00647E87">
              <w:t>BROŽ, M., BEZVODA, V</w:t>
            </w:r>
            <w:r w:rsidRPr="00647E87">
              <w:rPr>
                <w:i/>
              </w:rPr>
              <w:t>. Microsoft Excel 2007 pro manažery a ekonomy</w:t>
            </w:r>
            <w:r w:rsidRPr="00647E87">
              <w:t xml:space="preserve">. Brno: Computer Press, 2009, 435 s. ISBN 978-80-251-2116-0. </w:t>
            </w:r>
          </w:p>
          <w:p w:rsidR="00677E79" w:rsidRPr="00647E87" w:rsidRDefault="00677E79" w:rsidP="00677E79">
            <w:pPr>
              <w:jc w:val="both"/>
            </w:pPr>
            <w:r w:rsidRPr="00647E87">
              <w:t>KRUCZEK, A. </w:t>
            </w:r>
            <w:r w:rsidRPr="00647E87">
              <w:rPr>
                <w:i/>
              </w:rPr>
              <w:t>Microsoft Access 2010: podrobná uživatelská příručka</w:t>
            </w:r>
            <w:r w:rsidRPr="00647E87">
              <w:t>. Brno: Computer Press, 2010, 392 s. ISBN 978-80-251-3289-0.</w:t>
            </w:r>
          </w:p>
          <w:p w:rsidR="00677E79" w:rsidRPr="00647E87" w:rsidRDefault="00677E79" w:rsidP="00677E79">
            <w:pPr>
              <w:jc w:val="both"/>
            </w:pPr>
            <w:r w:rsidRPr="00647E87">
              <w:t>NAVARRŮ, M. </w:t>
            </w:r>
            <w:r w:rsidRPr="00647E87">
              <w:rPr>
                <w:i/>
              </w:rPr>
              <w:t>Excel 2016: podrobný průvodce uživatele.</w:t>
            </w:r>
            <w:r w:rsidRPr="00647E87">
              <w:t xml:space="preserve"> Praha: Grada, 2016, 229 s. ISBN 978-80-271-0193-1. </w:t>
            </w:r>
          </w:p>
          <w:p w:rsidR="00677E79" w:rsidRPr="00B91A35" w:rsidRDefault="00677E79" w:rsidP="00677E79">
            <w:pPr>
              <w:jc w:val="both"/>
              <w:rPr>
                <w:b/>
              </w:rPr>
            </w:pPr>
            <w:r w:rsidRPr="00B91A35">
              <w:rPr>
                <w:b/>
              </w:rPr>
              <w:t>Doporučená literatura</w:t>
            </w:r>
          </w:p>
          <w:p w:rsidR="00677E79" w:rsidRDefault="00677E79" w:rsidP="00677E79">
            <w:pPr>
              <w:jc w:val="both"/>
            </w:pPr>
            <w:r w:rsidRPr="00671DDC">
              <w:t>BLUTTMAN, K</w:t>
            </w:r>
            <w:r>
              <w:t>.,</w:t>
            </w:r>
            <w:r w:rsidRPr="00671DDC">
              <w:t xml:space="preserve"> FREEZE</w:t>
            </w:r>
            <w:r>
              <w:t>, W. S</w:t>
            </w:r>
            <w:r w:rsidRPr="00671DDC">
              <w:t>. </w:t>
            </w:r>
            <w:r w:rsidRPr="00647E87">
              <w:rPr>
                <w:i/>
              </w:rPr>
              <w:t>Access data analysis cookbook</w:t>
            </w:r>
            <w:r>
              <w:t>.</w:t>
            </w:r>
            <w:r w:rsidRPr="00671DDC">
              <w:t xml:space="preserve"> Sebastopol, C</w:t>
            </w:r>
            <w:r>
              <w:t>A</w:t>
            </w:r>
            <w:r w:rsidRPr="00671DDC">
              <w:t xml:space="preserve">: O'Reilly, 2007, 351 s. ISBN 0-596-10122-8. </w:t>
            </w:r>
          </w:p>
          <w:p w:rsidR="00677E79" w:rsidRDefault="00677E79" w:rsidP="00677E79">
            <w:pPr>
              <w:jc w:val="both"/>
            </w:pPr>
            <w:r>
              <w:t xml:space="preserve">KNIGHT, G. </w:t>
            </w:r>
            <w:r w:rsidRPr="00647E87">
              <w:rPr>
                <w:i/>
              </w:rPr>
              <w:t>Analyzing business data with Excel.</w:t>
            </w:r>
            <w:r>
              <w:t xml:space="preserve"> Sebastopol, CA: O´Reilly Media, 2006. ISBN 978-0-596-10073-5.</w:t>
            </w:r>
          </w:p>
          <w:p w:rsidR="00677E79" w:rsidRDefault="00677E79" w:rsidP="00677E79">
            <w:pPr>
              <w:jc w:val="both"/>
            </w:pPr>
            <w:r>
              <w:t xml:space="preserve">MACDONALD, M. </w:t>
            </w:r>
            <w:r w:rsidRPr="00647E87">
              <w:rPr>
                <w:i/>
              </w:rPr>
              <w:t>Access 2007.</w:t>
            </w:r>
            <w:r>
              <w:t xml:space="preserve"> Farnham: O´Reilly, 2007. ISBN 978-0-596-52760-0. </w:t>
            </w:r>
          </w:p>
          <w:p w:rsidR="00677E79" w:rsidRDefault="00677E79" w:rsidP="00677E79">
            <w:pPr>
              <w:jc w:val="both"/>
            </w:pPr>
            <w:r>
              <w:t xml:space="preserve">MACDONALD, M. </w:t>
            </w:r>
            <w:r w:rsidRPr="00647E87">
              <w:rPr>
                <w:i/>
              </w:rPr>
              <w:t>Excel 2007</w:t>
            </w:r>
            <w:r>
              <w:t xml:space="preserve">: </w:t>
            </w:r>
            <w:r w:rsidRPr="00647E87">
              <w:rPr>
                <w:i/>
              </w:rPr>
              <w:t>the missing manual</w:t>
            </w:r>
            <w:r>
              <w:t>. Sebastopol, CA: Pogue Press/O´Reilly, 2007. ISBN 978-0-596-52759-4.</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center"/>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60"/>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A819D4">
              <w:t>Software pro design produktů a procesů</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2,3/L</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26c</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cvičení</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Default="00677E79" w:rsidP="00C75F6A">
            <w:pPr>
              <w:jc w:val="both"/>
            </w:pPr>
            <w:r w:rsidRPr="00897246">
              <w:t xml:space="preserve">Způsob zakončení předmětu – </w:t>
            </w:r>
            <w:r>
              <w:t>klasifikovaný zápočet</w:t>
            </w:r>
          </w:p>
          <w:p w:rsidR="00677E79" w:rsidRDefault="00677E79" w:rsidP="00677E79">
            <w:pPr>
              <w:jc w:val="both"/>
            </w:pPr>
            <w:r>
              <w:t>Požadavky na</w:t>
            </w:r>
            <w:r w:rsidR="005F5644">
              <w:t xml:space="preserve"> klasifikovaný</w:t>
            </w:r>
            <w:r>
              <w:t xml:space="preserve"> zápočet: 80% aktivní účast na cvičeních; samostatné zpracování praktického zápočtového úkolu v prostředí procvičovaných SW aplikací s výsledkem minimálně 60% bodů.</w:t>
            </w:r>
          </w:p>
        </w:tc>
      </w:tr>
      <w:tr w:rsidR="00677E79" w:rsidTr="00C75F6A">
        <w:trPr>
          <w:trHeight w:val="154"/>
        </w:trPr>
        <w:tc>
          <w:tcPr>
            <w:tcW w:w="9855" w:type="dxa"/>
            <w:gridSpan w:val="8"/>
            <w:tcBorders>
              <w:top w:val="nil"/>
            </w:tcBorders>
          </w:tcPr>
          <w:p w:rsidR="00677E79"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Default="00677E79" w:rsidP="00C75F6A">
            <w:pPr>
              <w:jc w:val="both"/>
            </w:pPr>
            <w:r>
              <w:t>Ing. Denisa Hrušecká,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8F4558" w:rsidRDefault="008F4558" w:rsidP="00C75F6A">
            <w:pPr>
              <w:jc w:val="both"/>
            </w:pPr>
            <w:r w:rsidRPr="008F4558">
              <w:t>Garant se podílí v rozsahu 100 %, stanovuje koncepci cvičení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C75F6A">
            <w:pPr>
              <w:jc w:val="both"/>
            </w:pPr>
            <w:r>
              <w:t>Ing. Denisa Hrušecká, Ph.D. – cvičení (100%)</w:t>
            </w:r>
          </w:p>
        </w:tc>
      </w:tr>
      <w:tr w:rsidR="00677E79" w:rsidTr="00C75F6A">
        <w:trPr>
          <w:trHeight w:val="242"/>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2290"/>
        </w:trPr>
        <w:tc>
          <w:tcPr>
            <w:tcW w:w="9855" w:type="dxa"/>
            <w:gridSpan w:val="8"/>
            <w:tcBorders>
              <w:top w:val="nil"/>
              <w:bottom w:val="single" w:sz="12" w:space="0" w:color="auto"/>
            </w:tcBorders>
          </w:tcPr>
          <w:p w:rsidR="00677E79" w:rsidRDefault="00677E79" w:rsidP="00C75F6A">
            <w:pPr>
              <w:jc w:val="both"/>
            </w:pPr>
            <w:r>
              <w:t>Cílem předmětu je seznámit studenty s vybranými nástroji a aplikacemi pro design produktů, procesů nebo výrobních layoutů. V úvodu se posluchači dozví základní informace a pravidla pro efektivní design výrobků a procesů, seznámí se s metodou DFMA (</w:t>
            </w:r>
            <w:r w:rsidRPr="00BF20BD">
              <w:t>Design for Manufacturing and Assembly</w:t>
            </w:r>
            <w:r>
              <w:t xml:space="preserve">), se základními pravidly pro tvorbu layoutů a vizualizaci materiálových toků (například formou Sankey Diagramu) a procesního modelování. </w:t>
            </w:r>
          </w:p>
          <w:p w:rsidR="00677E79" w:rsidRDefault="00677E79" w:rsidP="00C75F6A">
            <w:pPr>
              <w:jc w:val="both"/>
            </w:pPr>
            <w:r>
              <w:t xml:space="preserve">Předmět je koncipován vyloženě prakticky. V rámci cvičení se tak studenti budou mít možnost seznámit především se SW aplikací AutoCAD a naučit se pomocí ní modelovat jednoduché produkty a výrobní layouty. Dále budou v rámci předmětu okrajově představeny i další – jednodušší softwarové aplikace určené k technickému kreslení. </w:t>
            </w:r>
          </w:p>
          <w:p w:rsidR="00677E79" w:rsidRDefault="00677E79" w:rsidP="00C75F6A">
            <w:pPr>
              <w:jc w:val="both"/>
            </w:pPr>
            <w:r>
              <w:t xml:space="preserve">Závěrečná část výuky bude věnována problematice BPM (Business Process Modeling). Studenti se naučí kreslit jednoduché procesní mapy ve SW aplikace Bizagi (nebo jiné podobného zaměření), které zúročí zejména při přípravě své bakalářské práce pro jednoduchou a přehlednou vizualizaci a popis řešeného procesu.  </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482335" w:rsidRDefault="00677E79" w:rsidP="00C75F6A">
            <w:pPr>
              <w:jc w:val="both"/>
              <w:rPr>
                <w:b/>
              </w:rPr>
            </w:pPr>
            <w:r w:rsidRPr="00482335">
              <w:rPr>
                <w:b/>
              </w:rPr>
              <w:t>Povinná literatura</w:t>
            </w:r>
          </w:p>
          <w:p w:rsidR="00677E79" w:rsidRPr="001A19ED" w:rsidRDefault="00677E79" w:rsidP="00C75F6A">
            <w:pPr>
              <w:jc w:val="both"/>
            </w:pPr>
            <w:r w:rsidRPr="001A19ED">
              <w:t>Manuály a podklady ke cvičením na e-learningovém portálu (HRUŠECKÁ, Denisa)</w:t>
            </w:r>
          </w:p>
          <w:p w:rsidR="00677E79" w:rsidRPr="00482335" w:rsidRDefault="00677E79" w:rsidP="00C75F6A">
            <w:pPr>
              <w:jc w:val="both"/>
              <w:rPr>
                <w:b/>
              </w:rPr>
            </w:pPr>
            <w:r w:rsidRPr="00482335">
              <w:rPr>
                <w:b/>
              </w:rPr>
              <w:t>Doporučená literatura</w:t>
            </w:r>
          </w:p>
          <w:p w:rsidR="00677E79" w:rsidRDefault="00677E79" w:rsidP="00C75F6A">
            <w:pPr>
              <w:jc w:val="both"/>
            </w:pPr>
            <w:r w:rsidRPr="00062511">
              <w:t xml:space="preserve">RAO, P. N. </w:t>
            </w:r>
            <w:r w:rsidRPr="009212B8">
              <w:rPr>
                <w:i/>
              </w:rPr>
              <w:t>CAD/CAM: principles and applications</w:t>
            </w:r>
            <w:r w:rsidRPr="00062511">
              <w:t>. 3rd ed. New</w:t>
            </w:r>
            <w:r>
              <w:t xml:space="preserve"> Delhi: McGraw Hill Education, </w:t>
            </w:r>
            <w:r w:rsidRPr="00062511">
              <w:t>2010, 768 s. ISBN 978-0-07-068193-4.</w:t>
            </w:r>
          </w:p>
          <w:p w:rsidR="00677E79" w:rsidRDefault="00677E79" w:rsidP="00C75F6A">
            <w:pPr>
              <w:jc w:val="both"/>
            </w:pPr>
            <w:r w:rsidRPr="009212B8">
              <w:t xml:space="preserve">ŘEPA, Václav. </w:t>
            </w:r>
            <w:r w:rsidRPr="009212B8">
              <w:rPr>
                <w:i/>
              </w:rPr>
              <w:t>Procesně řízená organizace</w:t>
            </w:r>
            <w:r w:rsidRPr="009212B8">
              <w:t>. Praha: Grada, 2012, 301 s. Management v informační společnosti. ISBN 978-80-247-4128-4.</w:t>
            </w:r>
          </w:p>
          <w:p w:rsidR="00677E79" w:rsidRDefault="00677E79" w:rsidP="00C75F6A">
            <w:pPr>
              <w:jc w:val="both"/>
            </w:pPr>
            <w:r w:rsidRPr="00062511">
              <w:t>ŠPAČEK, J</w:t>
            </w:r>
            <w:r>
              <w:t xml:space="preserve">., </w:t>
            </w:r>
            <w:r w:rsidRPr="00062511">
              <w:t>SPIELMANN</w:t>
            </w:r>
            <w:r>
              <w:t>, M</w:t>
            </w:r>
            <w:r w:rsidRPr="00062511">
              <w:t xml:space="preserve">. </w:t>
            </w:r>
            <w:r w:rsidRPr="00062511">
              <w:rPr>
                <w:i/>
              </w:rPr>
              <w:t>AutoCAD: názorný průvodce pro verze 201</w:t>
            </w:r>
            <w:r>
              <w:rPr>
                <w:i/>
              </w:rPr>
              <w:t>7</w:t>
            </w:r>
            <w:r w:rsidRPr="00062511">
              <w:rPr>
                <w:i/>
              </w:rPr>
              <w:t xml:space="preserve"> a 201</w:t>
            </w:r>
            <w:r>
              <w:rPr>
                <w:i/>
              </w:rPr>
              <w:t>8</w:t>
            </w:r>
            <w:r w:rsidRPr="00062511">
              <w:rPr>
                <w:i/>
              </w:rPr>
              <w:t>.</w:t>
            </w:r>
            <w:r>
              <w:t xml:space="preserve"> Brno: Computer Press, 2017</w:t>
            </w:r>
            <w:r w:rsidRPr="00062511">
              <w:t>, 5</w:t>
            </w:r>
            <w:r>
              <w:t xml:space="preserve">36 s. ISBN </w:t>
            </w:r>
            <w:r w:rsidRPr="00810133">
              <w:t>978-80-251-4887-7</w:t>
            </w:r>
            <w:r w:rsidRPr="00062511">
              <w:t>.</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851"/>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A31900">
              <w:t>Základy controllingu</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3/L</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10p + 10c</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20</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4</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zápočet, zkouška</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cvičení</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Default="00677E79" w:rsidP="00C75F6A">
            <w:pPr>
              <w:jc w:val="both"/>
            </w:pPr>
            <w:r>
              <w:t>Způsob zakončení předmětu – zápočet, zkouška</w:t>
            </w:r>
          </w:p>
          <w:p w:rsidR="00677E79" w:rsidRDefault="00677E79" w:rsidP="00677E79">
            <w:pPr>
              <w:jc w:val="both"/>
            </w:pPr>
            <w:r>
              <w:t>Požadavky na zápočet: vypracování seminární práce dle požadavků vyu</w:t>
            </w:r>
            <w:r w:rsidR="00F3156F">
              <w:t>čujícího; 80% aktivní účast na cvičení</w:t>
            </w:r>
            <w:r>
              <w:t>ch.</w:t>
            </w:r>
          </w:p>
          <w:p w:rsidR="00677E79" w:rsidRDefault="00677E79" w:rsidP="00F3156F">
            <w:pPr>
              <w:jc w:val="both"/>
            </w:pPr>
            <w:r>
              <w:t xml:space="preserve">Požadavky na zkoušku: písemný test s úspěšností min. 60 %; následuje ústní zkouška </w:t>
            </w:r>
            <w:r w:rsidR="00F3156F">
              <w:t>v rozsahu znalostí přednášek a cvičení</w:t>
            </w:r>
            <w:r>
              <w:t>.</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Default="00677E79" w:rsidP="00C75F6A">
            <w:pPr>
              <w:jc w:val="both"/>
            </w:pPr>
            <w:r>
              <w:t>doc. Ing. Roman Zámečník, Ph</w:t>
            </w:r>
            <w:r w:rsidRPr="00A31900">
              <w:t>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Default="00677E79" w:rsidP="00C75F6A">
            <w:pPr>
              <w:jc w:val="both"/>
            </w:pPr>
            <w:r w:rsidRPr="00DB3747">
              <w:t xml:space="preserve">Garant se podílí na přednášení v rozsahu </w:t>
            </w:r>
            <w:r>
              <w:t>100</w:t>
            </w:r>
            <w:r w:rsidRPr="00DB3747">
              <w:t xml:space="preserve"> %, dále stanovuje koncepci cvičení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C75F6A">
            <w:pPr>
              <w:jc w:val="both"/>
            </w:pPr>
            <w:r>
              <w:t>doc. Ing. Roman Zámečník, Ph</w:t>
            </w:r>
            <w:r w:rsidRPr="00A31900">
              <w:t>D.</w:t>
            </w:r>
            <w:r>
              <w:t xml:space="preserve"> - přednášky (100%)</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677E79" w:rsidRDefault="00677E79" w:rsidP="00C75F6A">
            <w:pPr>
              <w:jc w:val="both"/>
            </w:pPr>
            <w:r>
              <w:t>Semináře jsou zaměřeny na praktické propočty příkladů z nákladového a finančního controllingu. Studenti jsou rovněž seznámeni s případovými studiemi z praxe controllingu v českých a zahraničních podnicích</w:t>
            </w:r>
          </w:p>
          <w:p w:rsidR="00677E79" w:rsidRDefault="00677E79" w:rsidP="00C75F6A">
            <w:pPr>
              <w:jc w:val="both"/>
            </w:pPr>
            <w:r>
              <w:t>Obsah:</w:t>
            </w:r>
          </w:p>
          <w:p w:rsidR="00677E79" w:rsidRDefault="00677E79" w:rsidP="00693D56">
            <w:pPr>
              <w:pStyle w:val="Odstavecseseznamem"/>
              <w:numPr>
                <w:ilvl w:val="0"/>
                <w:numId w:val="57"/>
              </w:numPr>
              <w:ind w:left="247" w:hanging="247"/>
            </w:pPr>
            <w:r>
              <w:t>Definice controllingu, historie, současnost a budoucnost controllingu;</w:t>
            </w:r>
          </w:p>
          <w:p w:rsidR="00677E79" w:rsidRDefault="00677E79" w:rsidP="00693D56">
            <w:pPr>
              <w:pStyle w:val="Odstavecseseznamem"/>
              <w:numPr>
                <w:ilvl w:val="0"/>
                <w:numId w:val="57"/>
              </w:numPr>
              <w:ind w:left="247" w:hanging="247"/>
            </w:pPr>
            <w:r>
              <w:t>Podstata, filosofie a koncepce controllingu;</w:t>
            </w:r>
          </w:p>
          <w:p w:rsidR="00677E79" w:rsidRDefault="00677E79" w:rsidP="00693D56">
            <w:pPr>
              <w:pStyle w:val="Odstavecseseznamem"/>
              <w:numPr>
                <w:ilvl w:val="0"/>
                <w:numId w:val="57"/>
              </w:numPr>
              <w:ind w:left="247" w:hanging="247"/>
            </w:pPr>
            <w:r>
              <w:t>Funkce a úlohy controllingu;</w:t>
            </w:r>
          </w:p>
          <w:p w:rsidR="00677E79" w:rsidRDefault="00677E79" w:rsidP="00693D56">
            <w:pPr>
              <w:pStyle w:val="Odstavecseseznamem"/>
              <w:numPr>
                <w:ilvl w:val="0"/>
                <w:numId w:val="57"/>
              </w:numPr>
              <w:ind w:left="247" w:hanging="247"/>
            </w:pPr>
            <w:r>
              <w:t xml:space="preserve">Organizační začlenění controllingu; </w:t>
            </w:r>
          </w:p>
          <w:p w:rsidR="00677E79" w:rsidRDefault="00677E79" w:rsidP="00693D56">
            <w:pPr>
              <w:pStyle w:val="Odstavecseseznamem"/>
              <w:numPr>
                <w:ilvl w:val="0"/>
                <w:numId w:val="57"/>
              </w:numPr>
              <w:ind w:left="247" w:hanging="247"/>
            </w:pPr>
            <w:r>
              <w:t>Pozice controllera;</w:t>
            </w:r>
          </w:p>
          <w:p w:rsidR="00677E79" w:rsidRDefault="00677E79" w:rsidP="00693D56">
            <w:pPr>
              <w:pStyle w:val="Odstavecseseznamem"/>
              <w:numPr>
                <w:ilvl w:val="0"/>
                <w:numId w:val="57"/>
              </w:numPr>
              <w:ind w:left="247" w:hanging="247"/>
            </w:pPr>
            <w:r>
              <w:t>Minimální požadavky na systém controllingu, nástroje controllingu;</w:t>
            </w:r>
          </w:p>
          <w:p w:rsidR="00677E79" w:rsidRDefault="00677E79" w:rsidP="00693D56">
            <w:pPr>
              <w:pStyle w:val="Odstavecseseznamem"/>
              <w:numPr>
                <w:ilvl w:val="0"/>
                <w:numId w:val="57"/>
              </w:numPr>
              <w:ind w:left="247" w:hanging="247"/>
            </w:pPr>
            <w:r>
              <w:t>Informační zabezpečení controllingu;</w:t>
            </w:r>
          </w:p>
          <w:p w:rsidR="00677E79" w:rsidRDefault="00677E79" w:rsidP="00693D56">
            <w:pPr>
              <w:pStyle w:val="Odstavecseseznamem"/>
              <w:numPr>
                <w:ilvl w:val="0"/>
                <w:numId w:val="57"/>
              </w:numPr>
              <w:ind w:left="247" w:hanging="247"/>
            </w:pPr>
            <w:r>
              <w:t>Výkaznictví, reporting;</w:t>
            </w:r>
          </w:p>
          <w:p w:rsidR="00677E79" w:rsidRDefault="00677E79" w:rsidP="00693D56">
            <w:pPr>
              <w:pStyle w:val="Odstavecseseznamem"/>
              <w:numPr>
                <w:ilvl w:val="0"/>
                <w:numId w:val="57"/>
              </w:numPr>
              <w:ind w:left="247" w:hanging="247"/>
            </w:pPr>
            <w:r>
              <w:t>Analýza odchylek;</w:t>
            </w:r>
          </w:p>
          <w:p w:rsidR="00677E79" w:rsidRDefault="00677E79" w:rsidP="00693D56">
            <w:pPr>
              <w:pStyle w:val="Odstavecseseznamem"/>
              <w:numPr>
                <w:ilvl w:val="0"/>
                <w:numId w:val="57"/>
              </w:numPr>
              <w:ind w:left="247" w:hanging="247"/>
            </w:pPr>
            <w:r>
              <w:t>Přednáška odborníka z praxe na problematiku controllingu.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BD7502" w:rsidRDefault="00677E79" w:rsidP="00C75F6A">
            <w:pPr>
              <w:jc w:val="both"/>
              <w:rPr>
                <w:b/>
              </w:rPr>
            </w:pPr>
            <w:r>
              <w:rPr>
                <w:b/>
              </w:rPr>
              <w:t>Povinná literatura</w:t>
            </w:r>
          </w:p>
          <w:p w:rsidR="00677E79" w:rsidRDefault="00677E79" w:rsidP="00C75F6A">
            <w:pPr>
              <w:jc w:val="both"/>
            </w:pPr>
            <w:r>
              <w:t xml:space="preserve">ESCHENBACH, R. </w:t>
            </w:r>
            <w:r>
              <w:rPr>
                <w:i/>
                <w:iCs/>
              </w:rPr>
              <w:t>Controlling</w:t>
            </w:r>
            <w:r>
              <w:t>. Vyd. 2. Praha: ASPI, 2004, 814 s. ISBN 80-7357-035-1.</w:t>
            </w:r>
          </w:p>
          <w:p w:rsidR="00677E79" w:rsidRDefault="00677E79" w:rsidP="00C75F6A">
            <w:pPr>
              <w:jc w:val="both"/>
            </w:pPr>
            <w:r>
              <w:t xml:space="preserve">ESCHENBACH, R., SILLER, H. </w:t>
            </w:r>
            <w:r>
              <w:rPr>
                <w:i/>
                <w:iCs/>
              </w:rPr>
              <w:t>Profesionální controlling: koncepce a nástroje</w:t>
            </w:r>
            <w:r>
              <w:t>. 2., přeprac. vyd. Praha: Wolters Kluwer Česká republika, 2012, 381 s. ISBN 978-80-7357-918-0.</w:t>
            </w:r>
          </w:p>
          <w:p w:rsidR="00677E79" w:rsidRDefault="00677E79" w:rsidP="00C75F6A">
            <w:pPr>
              <w:jc w:val="both"/>
            </w:pPr>
            <w:r>
              <w:rPr>
                <w:iCs/>
              </w:rPr>
              <w:t xml:space="preserve">HORVÁTH </w:t>
            </w:r>
            <w:r>
              <w:rPr>
                <w:iCs/>
                <w:lang w:val="en-GB"/>
              </w:rPr>
              <w:t xml:space="preserve">&amp; </w:t>
            </w:r>
            <w:r>
              <w:rPr>
                <w:iCs/>
              </w:rPr>
              <w:t xml:space="preserve">PARTNERS. </w:t>
            </w:r>
            <w:r>
              <w:rPr>
                <w:i/>
                <w:iCs/>
              </w:rPr>
              <w:t>Nová koncepce controllingu: cesta k účinnému controllingu : 5. přepracované vydání</w:t>
            </w:r>
            <w:r>
              <w:t>. Praha: Profess Consulting, 2004, 288 s. ISBN 80-7259-002-2.</w:t>
            </w:r>
          </w:p>
          <w:p w:rsidR="00677E79" w:rsidRDefault="00677E79" w:rsidP="00C75F6A">
            <w:pPr>
              <w:jc w:val="both"/>
            </w:pPr>
            <w:r>
              <w:t xml:space="preserve">TUČEK, D., ZÁMEČNÍK, R. </w:t>
            </w:r>
            <w:r>
              <w:rPr>
                <w:i/>
                <w:iCs/>
              </w:rPr>
              <w:t>Řízení a hodnocení výkonnosti podnikových procesů v praxi</w:t>
            </w:r>
            <w:r>
              <w:t xml:space="preserve">. Zvolen: Technická univerzita vo Zvolene, 2007, 173 s. </w:t>
            </w:r>
            <w:r w:rsidRPr="00EF5B86">
              <w:t>ISBN 978-80-228-1796-7.</w:t>
            </w:r>
          </w:p>
          <w:p w:rsidR="00677E79" w:rsidRPr="00EA0A5B" w:rsidRDefault="00677E79" w:rsidP="00C75F6A">
            <w:pPr>
              <w:jc w:val="both"/>
            </w:pPr>
            <w:r w:rsidRPr="00EA0A5B">
              <w:t>ZÁMEČNÍK, R.</w:t>
            </w:r>
            <w:r>
              <w:t xml:space="preserve">, </w:t>
            </w:r>
            <w:r w:rsidRPr="00EA0A5B">
              <w:t>NOVÁK</w:t>
            </w:r>
            <w:r>
              <w:t>, P</w:t>
            </w:r>
            <w:r w:rsidRPr="00EA0A5B">
              <w:t xml:space="preserve">. </w:t>
            </w:r>
            <w:r w:rsidRPr="00EA0A5B">
              <w:rPr>
                <w:i/>
              </w:rPr>
              <w:t>Controlling</w:t>
            </w:r>
            <w:r>
              <w:rPr>
                <w:i/>
              </w:rPr>
              <w:t>.</w:t>
            </w:r>
            <w:r w:rsidRPr="00EA0A5B">
              <w:rPr>
                <w:iCs/>
              </w:rPr>
              <w:t xml:space="preserve"> </w:t>
            </w:r>
            <w:r w:rsidRPr="00EA0A5B">
              <w:t>1 vyd. Zlín: UTB ve Zlíně, FaME</w:t>
            </w:r>
            <w:r>
              <w:t xml:space="preserve"> 2011 (elektronické vydání).</w:t>
            </w:r>
          </w:p>
          <w:p w:rsidR="00677E79" w:rsidRPr="00BD7502" w:rsidRDefault="00677E79" w:rsidP="00C75F6A">
            <w:pPr>
              <w:jc w:val="both"/>
              <w:rPr>
                <w:b/>
              </w:rPr>
            </w:pPr>
            <w:r w:rsidRPr="00BD7502">
              <w:rPr>
                <w:b/>
              </w:rPr>
              <w:t>Doporučená literatura</w:t>
            </w:r>
          </w:p>
          <w:p w:rsidR="00677E79" w:rsidRDefault="00677E79" w:rsidP="00C75F6A">
            <w:pPr>
              <w:jc w:val="both"/>
            </w:pPr>
            <w:r>
              <w:t xml:space="preserve">HAVLÍČEK, K. </w:t>
            </w:r>
            <w:r>
              <w:rPr>
                <w:i/>
                <w:iCs/>
              </w:rPr>
              <w:t>Small business: management &amp; controlling</w:t>
            </w:r>
            <w:r>
              <w:t xml:space="preserve">. Kyjev: Universitet Ukrajina, 2014, 177 s. ISBN 978-966-388-494-3. </w:t>
            </w:r>
          </w:p>
          <w:p w:rsidR="00677E79" w:rsidRDefault="00677E79" w:rsidP="00C75F6A">
            <w:pPr>
              <w:jc w:val="both"/>
            </w:pPr>
            <w:r>
              <w:t xml:space="preserve">CHODASOVÁ, Z. </w:t>
            </w:r>
            <w:r>
              <w:rPr>
                <w:i/>
                <w:iCs/>
              </w:rPr>
              <w:t>Podnikový controlling: nástroj manažmentu</w:t>
            </w:r>
            <w:r>
              <w:t>. Bratislava: Statis, 2012, 161 s. ISBN 978-80-85659-70-2.</w:t>
            </w:r>
          </w:p>
          <w:p w:rsidR="00677E79" w:rsidRDefault="00677E79" w:rsidP="00C75F6A">
            <w:pPr>
              <w:jc w:val="both"/>
            </w:pPr>
            <w:r>
              <w:t xml:space="preserve">FOLTÍNOVÁ, A. </w:t>
            </w:r>
            <w:r>
              <w:rPr>
                <w:i/>
                <w:iCs/>
              </w:rPr>
              <w:t>Nákladový controlling: prípadové štúdie</w:t>
            </w:r>
            <w:r>
              <w:t>. Bratislava: Wolters Kluwer, 2012, 178 s. ISBN 978-80-8168-108-0.</w:t>
            </w:r>
          </w:p>
          <w:p w:rsidR="00677E79" w:rsidRDefault="00677E79" w:rsidP="00C75F6A">
            <w:pPr>
              <w:jc w:val="both"/>
            </w:pPr>
            <w:r>
              <w:t xml:space="preserve">ŠOLJAKOVÁ, L., FIBÍROVÁ, J. </w:t>
            </w:r>
            <w:r>
              <w:rPr>
                <w:i/>
                <w:iCs/>
              </w:rPr>
              <w:t>Reporting</w:t>
            </w:r>
            <w:r>
              <w:t>. 3., rozš. a aktualiz. vyd. Praha: Grada, 2010, 221 s. ISBN 978-80-247-2759-2.</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D42238" w:rsidP="00C75F6A">
            <w:pPr>
              <w:jc w:val="both"/>
            </w:pPr>
            <w:r>
              <w:t>15</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54"/>
        </w:trPr>
        <w:tc>
          <w:tcPr>
            <w:tcW w:w="9855" w:type="dxa"/>
            <w:gridSpan w:val="8"/>
          </w:tcPr>
          <w:p w:rsidR="00677E79" w:rsidRDefault="00677E79" w:rsidP="00C75F6A">
            <w:pPr>
              <w:jc w:val="both"/>
            </w:pPr>
            <w:r>
              <w:lastRenderedPageBreak/>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735586">
              <w:t>Marketing I</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5F5644"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26p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39</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5</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5F5644" w:rsidP="005F5644">
            <w:pPr>
              <w:jc w:val="both"/>
            </w:pPr>
            <w:r>
              <w:t>Ekvivalence (</w:t>
            </w:r>
            <w:r w:rsidR="00677E79">
              <w:t>Marketing I)</w:t>
            </w: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zápočet, zkouška</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E82DB7" w:rsidRDefault="00677E79" w:rsidP="00C75F6A">
            <w:pPr>
              <w:jc w:val="both"/>
            </w:pPr>
            <w:r w:rsidRPr="00E82DB7">
              <w:t>Způsob zakončení předmětu – zápočet, zkouška</w:t>
            </w:r>
          </w:p>
          <w:p w:rsidR="00677E79" w:rsidRPr="00E82DB7" w:rsidRDefault="00677E79" w:rsidP="00677E79">
            <w:pPr>
              <w:jc w:val="both"/>
            </w:pPr>
            <w:r w:rsidRPr="00E82DB7">
              <w:t>Požadavky na zápočet:</w:t>
            </w:r>
            <w:r>
              <w:t xml:space="preserve"> </w:t>
            </w:r>
            <w:r w:rsidRPr="00E82DB7">
              <w:t xml:space="preserve">vypracování seminární </w:t>
            </w:r>
            <w:r>
              <w:t xml:space="preserve">práce dle požadavků vyučujícího; </w:t>
            </w:r>
            <w:r w:rsidRPr="00E82DB7">
              <w:t>80% aktivní účast na seminářích.</w:t>
            </w:r>
          </w:p>
          <w:p w:rsidR="00677E79" w:rsidRPr="00E82DB7" w:rsidRDefault="00677E79" w:rsidP="00677E79">
            <w:pPr>
              <w:jc w:val="both"/>
            </w:pPr>
            <w:r w:rsidRPr="00E82DB7">
              <w:t xml:space="preserve">Požadavky na zkoušku: písemný test s maximálním možným počtem dosažitelných bodů 100 </w:t>
            </w:r>
            <w:r>
              <w:t xml:space="preserve">musí být napsán alespoň na 60 %; </w:t>
            </w:r>
            <w:r w:rsidRPr="00E82DB7">
              <w:t>následuje ústní zkouška v rozsahu znalostí přednášek a seminářů.</w:t>
            </w:r>
          </w:p>
        </w:tc>
      </w:tr>
      <w:tr w:rsidR="00677E79" w:rsidTr="00C75F6A">
        <w:trPr>
          <w:trHeight w:val="118"/>
        </w:trPr>
        <w:tc>
          <w:tcPr>
            <w:tcW w:w="9855" w:type="dxa"/>
            <w:gridSpan w:val="8"/>
            <w:tcBorders>
              <w:top w:val="nil"/>
            </w:tcBorders>
          </w:tcPr>
          <w:p w:rsidR="00677E79" w:rsidRPr="00E82DB7"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E82DB7" w:rsidRDefault="00677E79" w:rsidP="00C75F6A">
            <w:pPr>
              <w:jc w:val="both"/>
            </w:pPr>
            <w:r w:rsidRPr="00E82DB7">
              <w:t>doc. Ing. Michal Pilík,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E82DB7" w:rsidRDefault="00677E79" w:rsidP="00C75F6A">
            <w:pPr>
              <w:jc w:val="both"/>
            </w:pPr>
            <w:r w:rsidRPr="00E82DB7">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B1417E">
            <w:pPr>
              <w:jc w:val="both"/>
            </w:pPr>
            <w:r w:rsidRPr="00735586">
              <w:t>doc. Ing. Michal Pilík, Ph.D.</w:t>
            </w:r>
            <w:r>
              <w:t xml:space="preserve"> – přednášky (60%), doc. Ing. Vratislav Kozák, Ph.D. - přednášky (40%)</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pPr>
              <w:jc w:val="both"/>
            </w:pPr>
            <w:r>
              <w:t xml:space="preserve">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w:t>
            </w:r>
            <w:r w:rsidRPr="0074015E">
              <w:t>pozornost na zásadní roli marketingu v dnešní globální ekonomice</w:t>
            </w:r>
            <w:r>
              <w:t>. Umožňuje pochopit podstatu úspěšného působení na trhu prostřednictvím klíčové úlohy obchodní činnosti a významu marketingových aktivit pro efektivní řízení všech podnikových funkcí.</w:t>
            </w:r>
          </w:p>
          <w:p w:rsidR="00677E79" w:rsidRDefault="00677E79" w:rsidP="00693D56">
            <w:pPr>
              <w:pStyle w:val="Textpoznpodarou"/>
              <w:numPr>
                <w:ilvl w:val="0"/>
                <w:numId w:val="58"/>
              </w:numPr>
              <w:ind w:left="247" w:hanging="247"/>
              <w:jc w:val="both"/>
            </w:pPr>
            <w:r w:rsidRPr="006B0F0C">
              <w:t>Pojem a definice marketingu</w:t>
            </w:r>
          </w:p>
          <w:p w:rsidR="00677E79" w:rsidRPr="006B0F0C" w:rsidRDefault="00677E79" w:rsidP="00693D56">
            <w:pPr>
              <w:pStyle w:val="Textpoznpodarou"/>
              <w:numPr>
                <w:ilvl w:val="0"/>
                <w:numId w:val="58"/>
              </w:numPr>
              <w:ind w:left="247" w:hanging="247"/>
              <w:jc w:val="both"/>
            </w:pPr>
            <w:r>
              <w:t>Vývojové fáze marketingu (marketing 3.0, marketing 4.0)</w:t>
            </w:r>
          </w:p>
          <w:p w:rsidR="00677E79" w:rsidRDefault="00677E79" w:rsidP="00693D56">
            <w:pPr>
              <w:pStyle w:val="Textpoznpodarou"/>
              <w:numPr>
                <w:ilvl w:val="0"/>
                <w:numId w:val="58"/>
              </w:numPr>
              <w:ind w:left="247" w:hanging="247"/>
            </w:pPr>
            <w:r w:rsidRPr="006B0F0C">
              <w:t>Strategické plá</w:t>
            </w:r>
            <w:r>
              <w:t>nování a marketingový proces</w:t>
            </w:r>
          </w:p>
          <w:p w:rsidR="00677E79" w:rsidRPr="006B0F0C" w:rsidRDefault="00677E79" w:rsidP="00693D56">
            <w:pPr>
              <w:pStyle w:val="Textpoznpodarou"/>
              <w:numPr>
                <w:ilvl w:val="0"/>
                <w:numId w:val="58"/>
              </w:numPr>
              <w:ind w:left="247" w:hanging="247"/>
            </w:pPr>
            <w:r>
              <w:t>Segmentace a segmentační přístupy</w:t>
            </w:r>
          </w:p>
          <w:p w:rsidR="00677E79" w:rsidRPr="006B0F0C" w:rsidRDefault="00677E79" w:rsidP="00693D56">
            <w:pPr>
              <w:pStyle w:val="Textpoznpodarou"/>
              <w:numPr>
                <w:ilvl w:val="0"/>
                <w:numId w:val="58"/>
              </w:numPr>
              <w:ind w:left="247" w:hanging="247"/>
            </w:pPr>
            <w:r w:rsidRPr="006B0F0C">
              <w:t>Marketingové prostředí, etika a sociální odpovědnost</w:t>
            </w:r>
          </w:p>
          <w:p w:rsidR="00677E79" w:rsidRDefault="00677E79" w:rsidP="00693D56">
            <w:pPr>
              <w:pStyle w:val="Textpoznpodarou"/>
              <w:numPr>
                <w:ilvl w:val="0"/>
                <w:numId w:val="58"/>
              </w:numPr>
              <w:ind w:left="247" w:hanging="247"/>
              <w:jc w:val="both"/>
            </w:pPr>
            <w:r>
              <w:t>Chování spotřebitele na spotřebitelských trzích</w:t>
            </w:r>
          </w:p>
          <w:p w:rsidR="00677E79" w:rsidRPr="006B0F0C" w:rsidRDefault="00677E79" w:rsidP="00693D56">
            <w:pPr>
              <w:pStyle w:val="Textpoznpodarou"/>
              <w:numPr>
                <w:ilvl w:val="0"/>
                <w:numId w:val="58"/>
              </w:numPr>
              <w:ind w:left="247" w:hanging="247"/>
              <w:jc w:val="both"/>
            </w:pPr>
            <w:r w:rsidRPr="006B0F0C">
              <w:t xml:space="preserve">Výrobek a výrobkové strategie </w:t>
            </w:r>
          </w:p>
          <w:p w:rsidR="00677E79" w:rsidRDefault="00677E79" w:rsidP="00693D56">
            <w:pPr>
              <w:pStyle w:val="Textpoznpodarou"/>
              <w:numPr>
                <w:ilvl w:val="0"/>
                <w:numId w:val="58"/>
              </w:numPr>
              <w:ind w:left="247" w:hanging="247"/>
            </w:pPr>
            <w:r>
              <w:t>Cena a cenové strategie</w:t>
            </w:r>
          </w:p>
          <w:p w:rsidR="00677E79" w:rsidRDefault="00677E79" w:rsidP="00693D56">
            <w:pPr>
              <w:pStyle w:val="Textpoznpodarou"/>
              <w:numPr>
                <w:ilvl w:val="0"/>
                <w:numId w:val="58"/>
              </w:numPr>
              <w:ind w:left="247" w:hanging="247"/>
              <w:jc w:val="both"/>
            </w:pPr>
            <w:r w:rsidRPr="006B0F0C">
              <w:t xml:space="preserve">Distribuce </w:t>
            </w:r>
            <w:r>
              <w:t>a distribuční proces</w:t>
            </w:r>
          </w:p>
          <w:p w:rsidR="00677E79" w:rsidRDefault="00677E79" w:rsidP="00693D56">
            <w:pPr>
              <w:pStyle w:val="Textpoznpodarou"/>
              <w:numPr>
                <w:ilvl w:val="0"/>
                <w:numId w:val="58"/>
              </w:numPr>
              <w:ind w:left="247" w:hanging="247"/>
              <w:jc w:val="both"/>
            </w:pPr>
            <w:r w:rsidRPr="006B0F0C">
              <w:t xml:space="preserve">Integrovaná marketingová komunikace </w:t>
            </w:r>
          </w:p>
          <w:p w:rsidR="00677E79" w:rsidRPr="006B0F0C" w:rsidRDefault="00677E79" w:rsidP="00693D56">
            <w:pPr>
              <w:pStyle w:val="Textpoznpodarou"/>
              <w:numPr>
                <w:ilvl w:val="0"/>
                <w:numId w:val="58"/>
              </w:numPr>
              <w:ind w:left="247" w:hanging="247"/>
              <w:jc w:val="both"/>
            </w:pPr>
            <w:r>
              <w:t>CRM – řízení vztahu se zákazníky</w:t>
            </w:r>
          </w:p>
          <w:p w:rsidR="00677E79" w:rsidRDefault="00677E79" w:rsidP="00693D56">
            <w:pPr>
              <w:pStyle w:val="Textpoznpodarou"/>
              <w:numPr>
                <w:ilvl w:val="0"/>
                <w:numId w:val="58"/>
              </w:numPr>
              <w:ind w:left="247" w:hanging="247"/>
              <w:jc w:val="both"/>
            </w:pPr>
            <w:r>
              <w:t>Nové trendy v marketingu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D16E38" w:rsidRDefault="00677E79" w:rsidP="00C75F6A">
            <w:pPr>
              <w:jc w:val="both"/>
              <w:rPr>
                <w:b/>
              </w:rPr>
            </w:pPr>
            <w:r w:rsidRPr="00D16E38">
              <w:rPr>
                <w:b/>
              </w:rPr>
              <w:t>Povinná literatura</w:t>
            </w:r>
          </w:p>
          <w:p w:rsidR="00677E79" w:rsidRPr="00407AFC" w:rsidRDefault="00677E79" w:rsidP="00C75F6A">
            <w:pPr>
              <w:jc w:val="both"/>
            </w:pPr>
            <w:r w:rsidRPr="00407AFC">
              <w:t xml:space="preserve">ARMSTRONG, G., KOTLER, P., OPRESNIK, M. O. </w:t>
            </w:r>
            <w:r w:rsidRPr="00407AFC">
              <w:rPr>
                <w:i/>
              </w:rPr>
              <w:t>Marketing: an introduction.</w:t>
            </w:r>
            <w:r w:rsidRPr="00407AFC">
              <w:t xml:space="preserve"> Thirteenth edition. Boston: Pearson, 2017, 669 s. ISBN 978-1-292-14650-8.</w:t>
            </w:r>
          </w:p>
          <w:p w:rsidR="00677E79" w:rsidRPr="00407AFC" w:rsidRDefault="00677E79" w:rsidP="00C75F6A">
            <w:pPr>
              <w:jc w:val="both"/>
            </w:pPr>
            <w:r w:rsidRPr="00407AFC">
              <w:t xml:space="preserve">CHLEBOVSKÝ, V. </w:t>
            </w:r>
            <w:r w:rsidRPr="00407AFC">
              <w:rPr>
                <w:i/>
              </w:rPr>
              <w:t>Management zákaznických řešení: jak efektivně tvořit a spravovat individualizovaná řešení zákaznických potřeb.</w:t>
            </w:r>
            <w:r w:rsidRPr="00407AFC">
              <w:t xml:space="preserve"> 1. vydání. Praha: Grada, 2017, 124 s. ISBN 978-80-271-0559-5.</w:t>
            </w:r>
          </w:p>
          <w:p w:rsidR="00677E79" w:rsidRPr="00407AFC" w:rsidRDefault="00677E79" w:rsidP="00C75F6A">
            <w:pPr>
              <w:jc w:val="both"/>
            </w:pPr>
            <w:r w:rsidRPr="00407AFC">
              <w:t xml:space="preserve">KARLÍČEK, M. </w:t>
            </w:r>
            <w:r w:rsidRPr="00407AFC">
              <w:rPr>
                <w:i/>
              </w:rPr>
              <w:t>Základy marketingu.</w:t>
            </w:r>
            <w:r w:rsidRPr="00407AFC">
              <w:t xml:space="preserve"> Praha: Grada, 2013, 255 s. ISBN 978-80-247-4208-3.</w:t>
            </w:r>
          </w:p>
          <w:p w:rsidR="00677E79" w:rsidRPr="00407AFC" w:rsidRDefault="00677E79" w:rsidP="00C75F6A">
            <w:pPr>
              <w:jc w:val="both"/>
            </w:pPr>
            <w:r w:rsidRPr="00407AFC">
              <w:t xml:space="preserve">KOTLER, P., KOTLER, M. </w:t>
            </w:r>
            <w:r w:rsidRPr="00407AFC">
              <w:rPr>
                <w:i/>
              </w:rPr>
              <w:t>8 strategií růstu: jak ovládnout trh.</w:t>
            </w:r>
            <w:r w:rsidRPr="00407AFC">
              <w:t xml:space="preserve"> Brno: BizBooks, 2013, 208 s. ISBN 978-80-265-0076-6.</w:t>
            </w:r>
          </w:p>
          <w:p w:rsidR="00677E79" w:rsidRPr="00407AFC" w:rsidRDefault="00677E79" w:rsidP="00C75F6A">
            <w:pPr>
              <w:jc w:val="both"/>
            </w:pPr>
            <w:r w:rsidRPr="00407AFC">
              <w:t xml:space="preserve">KOTLER, P. </w:t>
            </w:r>
            <w:r w:rsidRPr="00407AFC">
              <w:rPr>
                <w:i/>
              </w:rPr>
              <w:t>Moderní marketing.</w:t>
            </w:r>
            <w:r w:rsidRPr="00407AFC">
              <w:t xml:space="preserve"> Praha: Grada, 2007, 1041 s. ISBN 978-80-247-1545-2.</w:t>
            </w:r>
          </w:p>
          <w:p w:rsidR="00677E79" w:rsidRPr="00D16E38" w:rsidRDefault="00677E79" w:rsidP="00C75F6A">
            <w:pPr>
              <w:jc w:val="both"/>
              <w:rPr>
                <w:b/>
              </w:rPr>
            </w:pPr>
            <w:r w:rsidRPr="00D16E38">
              <w:rPr>
                <w:b/>
              </w:rPr>
              <w:t>Doporučená literatura</w:t>
            </w:r>
          </w:p>
          <w:p w:rsidR="00677E79" w:rsidRDefault="00677E79" w:rsidP="00C75F6A">
            <w:pPr>
              <w:jc w:val="both"/>
            </w:pPr>
            <w:r w:rsidRPr="00CB70ED">
              <w:t>KOTLER, P</w:t>
            </w:r>
            <w:r>
              <w:t>.</w:t>
            </w:r>
            <w:r w:rsidRPr="00CB70ED">
              <w:t>, KARTAJAYA</w:t>
            </w:r>
            <w:r>
              <w:t xml:space="preserve">, H., </w:t>
            </w:r>
            <w:r w:rsidRPr="00CB70ED">
              <w:t>SETIAWAN</w:t>
            </w:r>
            <w:r>
              <w:t>, I</w:t>
            </w:r>
            <w:r w:rsidRPr="00CB70ED">
              <w:t xml:space="preserve">. </w:t>
            </w:r>
            <w:r w:rsidRPr="006C38AC">
              <w:rPr>
                <w:i/>
              </w:rPr>
              <w:t>Marketing 4.0: moving from traditional to digital.</w:t>
            </w:r>
            <w:r w:rsidRPr="00CB70ED">
              <w:t xml:space="preserve"> Hoboken: Wiley, 2017, 184</w:t>
            </w:r>
            <w:r>
              <w:t xml:space="preserve"> s</w:t>
            </w:r>
            <w:r w:rsidRPr="00CB70ED">
              <w:t>. ISBN 978-1-119-34120-8.</w:t>
            </w:r>
          </w:p>
          <w:p w:rsidR="00677E79" w:rsidRDefault="00677E79" w:rsidP="00C75F6A">
            <w:pPr>
              <w:jc w:val="both"/>
            </w:pPr>
            <w:r w:rsidRPr="00D16F03">
              <w:t>KOTLER, P</w:t>
            </w:r>
            <w:r>
              <w:t>.,</w:t>
            </w:r>
            <w:r w:rsidRPr="00D16F03">
              <w:t xml:space="preserve"> KELLER</w:t>
            </w:r>
            <w:r>
              <w:t>, K. L</w:t>
            </w:r>
            <w:r w:rsidRPr="00D16F03">
              <w:t xml:space="preserve">. </w:t>
            </w:r>
            <w:r w:rsidRPr="008F4558">
              <w:rPr>
                <w:i/>
              </w:rPr>
              <w:t>Marketing management</w:t>
            </w:r>
            <w:r w:rsidRPr="00D16F03">
              <w:t>. 15. Boston: Pearson, 2016, 714, A14, E58, G10, I36. ISBN 978-1-292-09262-1.</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15</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08"/>
        </w:trPr>
        <w:tc>
          <w:tcPr>
            <w:tcW w:w="9855" w:type="dxa"/>
            <w:gridSpan w:val="8"/>
          </w:tcPr>
          <w:p w:rsidR="00677E79" w:rsidRDefault="00677E79" w:rsidP="00C75F6A">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735586">
              <w:t>Marketing I</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5F5644"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677E79" w:rsidP="00C75F6A">
            <w:pPr>
              <w:jc w:val="both"/>
            </w:pPr>
            <w:r>
              <w:t>2/Z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26p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39</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5</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5F5644" w:rsidP="005F5644">
            <w:pPr>
              <w:jc w:val="both"/>
            </w:pPr>
            <w:r>
              <w:t>Ekvivalence (</w:t>
            </w:r>
            <w:r w:rsidR="00677E79">
              <w:t>Marketing I)</w:t>
            </w: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zápočet, zkouška</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BC3BBB" w:rsidRDefault="00677E79" w:rsidP="00C75F6A">
            <w:pPr>
              <w:jc w:val="both"/>
            </w:pPr>
            <w:r w:rsidRPr="00BC3BBB">
              <w:t>Způsob zakončení předmětu – zápočet, zkouška</w:t>
            </w:r>
          </w:p>
          <w:p w:rsidR="00677E79" w:rsidRPr="00BC3BBB" w:rsidRDefault="00677E79" w:rsidP="00677E79">
            <w:pPr>
              <w:jc w:val="both"/>
            </w:pPr>
            <w:r w:rsidRPr="00BC3BBB">
              <w:t xml:space="preserve">Požadavky na zápočet: vypracování seminární </w:t>
            </w:r>
            <w:r>
              <w:t xml:space="preserve">práce dle požadavků vyučujícího; </w:t>
            </w:r>
            <w:r w:rsidRPr="00BC3BBB">
              <w:t>80% aktivní účast na seminářích.</w:t>
            </w:r>
          </w:p>
          <w:p w:rsidR="00677E79" w:rsidRPr="00BC3BBB" w:rsidRDefault="00677E79" w:rsidP="00677E79">
            <w:pPr>
              <w:jc w:val="both"/>
            </w:pPr>
            <w:r w:rsidRPr="00BC3BBB">
              <w:t>Požadavky na zkoušku: písemný test s maximálním možným počtem dosažitelných bodů 100 m</w:t>
            </w:r>
            <w:r>
              <w:t xml:space="preserve">usí být napsán alespoň na 60 %; </w:t>
            </w:r>
            <w:r w:rsidRPr="00BC3BBB">
              <w:t>následuje ústní zkouška v rozsahu znalostí přednášek a seminářů.</w:t>
            </w:r>
          </w:p>
        </w:tc>
      </w:tr>
      <w:tr w:rsidR="00677E79" w:rsidTr="00C75F6A">
        <w:trPr>
          <w:trHeight w:val="118"/>
        </w:trPr>
        <w:tc>
          <w:tcPr>
            <w:tcW w:w="9855" w:type="dxa"/>
            <w:gridSpan w:val="8"/>
            <w:tcBorders>
              <w:top w:val="nil"/>
            </w:tcBorders>
          </w:tcPr>
          <w:p w:rsidR="00677E79" w:rsidRPr="00BC3BBB"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BC3BBB" w:rsidRDefault="00677E79" w:rsidP="00C75F6A">
            <w:pPr>
              <w:jc w:val="both"/>
            </w:pPr>
            <w:r w:rsidRPr="00BC3BBB">
              <w:t>doc. Ing. Michal Pilík,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BC3BBB" w:rsidRDefault="00677E79" w:rsidP="00C75F6A">
            <w:pPr>
              <w:jc w:val="both"/>
            </w:pPr>
            <w:r w:rsidRPr="00BC3BBB">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B1417E">
            <w:pPr>
              <w:jc w:val="both"/>
            </w:pPr>
            <w:r w:rsidRPr="00735586">
              <w:t>doc. Ing. Michal Pilík, Ph.D.</w:t>
            </w:r>
            <w:r>
              <w:t xml:space="preserve"> - přednášky (60%), doc. Ing. Vratislav Kozák, Ph.D. - přednášky (40%)</w:t>
            </w:r>
          </w:p>
        </w:tc>
      </w:tr>
      <w:tr w:rsidR="00677E79" w:rsidTr="00C75F6A">
        <w:trPr>
          <w:trHeight w:val="60"/>
        </w:trPr>
        <w:tc>
          <w:tcPr>
            <w:tcW w:w="9855" w:type="dxa"/>
            <w:gridSpan w:val="8"/>
            <w:tcBorders>
              <w:top w:val="nil"/>
            </w:tcBorders>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Default="00677E79" w:rsidP="00C75F6A">
            <w:pPr>
              <w:jc w:val="both"/>
            </w:pPr>
            <w:r>
              <w:t xml:space="preserve">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w:t>
            </w:r>
            <w:r w:rsidRPr="0074015E">
              <w:t>pozornost na zásadní roli marketingu v dnešní globální ekonomice</w:t>
            </w:r>
            <w:r>
              <w:t>. Umožňuje pochopit podstatu úspěšného působení na trhu prostřednictvím klíčové úlohy obchodní činnosti a významu marketingových aktivit pro efektivní řízení všech podnikových funkcí.</w:t>
            </w:r>
          </w:p>
          <w:p w:rsidR="00677E79" w:rsidRDefault="00677E79" w:rsidP="00693D56">
            <w:pPr>
              <w:pStyle w:val="Textpoznpodarou"/>
              <w:numPr>
                <w:ilvl w:val="0"/>
                <w:numId w:val="59"/>
              </w:numPr>
              <w:ind w:left="247" w:hanging="284"/>
              <w:jc w:val="both"/>
            </w:pPr>
            <w:r w:rsidRPr="006B0F0C">
              <w:t>Pojem a definice marketingu</w:t>
            </w:r>
          </w:p>
          <w:p w:rsidR="00677E79" w:rsidRPr="006B0F0C" w:rsidRDefault="00677E79" w:rsidP="00693D56">
            <w:pPr>
              <w:pStyle w:val="Textpoznpodarou"/>
              <w:numPr>
                <w:ilvl w:val="0"/>
                <w:numId w:val="59"/>
              </w:numPr>
              <w:ind w:left="247" w:hanging="284"/>
              <w:jc w:val="both"/>
            </w:pPr>
            <w:r>
              <w:t>Vývojové fáze marketingu (marketing 3.0, marketing 4.0)</w:t>
            </w:r>
          </w:p>
          <w:p w:rsidR="00677E79" w:rsidRDefault="00677E79" w:rsidP="00693D56">
            <w:pPr>
              <w:pStyle w:val="Textpoznpodarou"/>
              <w:numPr>
                <w:ilvl w:val="0"/>
                <w:numId w:val="59"/>
              </w:numPr>
              <w:ind w:left="247" w:hanging="284"/>
            </w:pPr>
            <w:r w:rsidRPr="006B0F0C">
              <w:t>Strategické plá</w:t>
            </w:r>
            <w:r>
              <w:t>nování a marketingový proces</w:t>
            </w:r>
          </w:p>
          <w:p w:rsidR="00677E79" w:rsidRPr="006B0F0C" w:rsidRDefault="00677E79" w:rsidP="00693D56">
            <w:pPr>
              <w:pStyle w:val="Textpoznpodarou"/>
              <w:numPr>
                <w:ilvl w:val="0"/>
                <w:numId w:val="59"/>
              </w:numPr>
              <w:ind w:left="247" w:hanging="284"/>
            </w:pPr>
            <w:r>
              <w:t>Segmentace a segmentační přístupy</w:t>
            </w:r>
          </w:p>
          <w:p w:rsidR="00677E79" w:rsidRPr="006B0F0C" w:rsidRDefault="00677E79" w:rsidP="00693D56">
            <w:pPr>
              <w:pStyle w:val="Textpoznpodarou"/>
              <w:numPr>
                <w:ilvl w:val="0"/>
                <w:numId w:val="59"/>
              </w:numPr>
              <w:ind w:left="247" w:hanging="284"/>
            </w:pPr>
            <w:r w:rsidRPr="006B0F0C">
              <w:t>Marketingové prostředí, etika a sociální odpovědnost</w:t>
            </w:r>
          </w:p>
          <w:p w:rsidR="00677E79" w:rsidRDefault="00677E79" w:rsidP="00693D56">
            <w:pPr>
              <w:pStyle w:val="Textpoznpodarou"/>
              <w:numPr>
                <w:ilvl w:val="0"/>
                <w:numId w:val="59"/>
              </w:numPr>
              <w:ind w:left="247" w:hanging="284"/>
              <w:jc w:val="both"/>
            </w:pPr>
            <w:r>
              <w:t>Chování spotřebitele na spotřebitelských trzích</w:t>
            </w:r>
          </w:p>
          <w:p w:rsidR="00677E79" w:rsidRPr="006B0F0C" w:rsidRDefault="00677E79" w:rsidP="00693D56">
            <w:pPr>
              <w:pStyle w:val="Textpoznpodarou"/>
              <w:numPr>
                <w:ilvl w:val="0"/>
                <w:numId w:val="59"/>
              </w:numPr>
              <w:ind w:left="247" w:hanging="284"/>
              <w:jc w:val="both"/>
            </w:pPr>
            <w:r w:rsidRPr="006B0F0C">
              <w:t xml:space="preserve">Výrobek a výrobkové strategie </w:t>
            </w:r>
          </w:p>
          <w:p w:rsidR="00677E79" w:rsidRDefault="00677E79" w:rsidP="00693D56">
            <w:pPr>
              <w:pStyle w:val="Textpoznpodarou"/>
              <w:numPr>
                <w:ilvl w:val="0"/>
                <w:numId w:val="59"/>
              </w:numPr>
              <w:ind w:left="247" w:hanging="284"/>
            </w:pPr>
            <w:r>
              <w:t>Cena a cenové strategie</w:t>
            </w:r>
          </w:p>
          <w:p w:rsidR="00677E79" w:rsidRDefault="00677E79" w:rsidP="00693D56">
            <w:pPr>
              <w:pStyle w:val="Textpoznpodarou"/>
              <w:numPr>
                <w:ilvl w:val="0"/>
                <w:numId w:val="59"/>
              </w:numPr>
              <w:ind w:left="247" w:hanging="284"/>
              <w:jc w:val="both"/>
            </w:pPr>
            <w:r w:rsidRPr="006B0F0C">
              <w:t xml:space="preserve">Distribuce </w:t>
            </w:r>
            <w:r>
              <w:t>a distribuční proces</w:t>
            </w:r>
          </w:p>
          <w:p w:rsidR="00677E79" w:rsidRDefault="00677E79" w:rsidP="00693D56">
            <w:pPr>
              <w:pStyle w:val="Textpoznpodarou"/>
              <w:numPr>
                <w:ilvl w:val="0"/>
                <w:numId w:val="59"/>
              </w:numPr>
              <w:ind w:left="247" w:hanging="284"/>
              <w:jc w:val="both"/>
            </w:pPr>
            <w:r w:rsidRPr="006B0F0C">
              <w:t xml:space="preserve">Integrovaná marketingová komunikace </w:t>
            </w:r>
          </w:p>
          <w:p w:rsidR="00677E79" w:rsidRPr="006B0F0C" w:rsidRDefault="00677E79" w:rsidP="00693D56">
            <w:pPr>
              <w:pStyle w:val="Textpoznpodarou"/>
              <w:numPr>
                <w:ilvl w:val="0"/>
                <w:numId w:val="59"/>
              </w:numPr>
              <w:ind w:left="247" w:hanging="284"/>
              <w:jc w:val="both"/>
            </w:pPr>
            <w:r>
              <w:t>CRM – řízení vztahu se zákazníky</w:t>
            </w:r>
          </w:p>
          <w:p w:rsidR="00677E79" w:rsidRDefault="00677E79" w:rsidP="00693D56">
            <w:pPr>
              <w:pStyle w:val="Textpoznpodarou"/>
              <w:numPr>
                <w:ilvl w:val="0"/>
                <w:numId w:val="59"/>
              </w:numPr>
              <w:ind w:left="247" w:hanging="284"/>
              <w:jc w:val="both"/>
            </w:pPr>
            <w:r>
              <w:t>Nové trendy v marketingu</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9327DF" w:rsidRDefault="00677E79" w:rsidP="00C75F6A">
            <w:pPr>
              <w:rPr>
                <w:b/>
              </w:rPr>
            </w:pPr>
            <w:r w:rsidRPr="009327DF">
              <w:rPr>
                <w:b/>
              </w:rPr>
              <w:t>Povinná literatura</w:t>
            </w:r>
          </w:p>
          <w:p w:rsidR="00677E79" w:rsidRPr="00FF6D1C" w:rsidRDefault="00677E79" w:rsidP="008F4558">
            <w:pPr>
              <w:jc w:val="both"/>
            </w:pPr>
            <w:r w:rsidRPr="00FF6D1C">
              <w:t xml:space="preserve">ARMSTRONG, G., KOTLER, P. OPRESNIK, M. O. </w:t>
            </w:r>
            <w:r w:rsidRPr="00FF6D1C">
              <w:rPr>
                <w:i/>
              </w:rPr>
              <w:t>Marketing: an introduction.</w:t>
            </w:r>
            <w:r w:rsidRPr="00FF6D1C">
              <w:t xml:space="preserve"> Thirteenth edition. Boston: Pearson, 2017, 669 s. ISBN 978-1-292-14650-8.</w:t>
            </w:r>
          </w:p>
          <w:p w:rsidR="00677E79" w:rsidRPr="00FF6D1C" w:rsidRDefault="00677E79" w:rsidP="008F4558">
            <w:pPr>
              <w:jc w:val="both"/>
            </w:pPr>
            <w:r w:rsidRPr="00FF6D1C">
              <w:t xml:space="preserve">KEEGAN, W. J., GREEN, M. C. </w:t>
            </w:r>
            <w:r w:rsidRPr="00FF6D1C">
              <w:rPr>
                <w:i/>
              </w:rPr>
              <w:t>Global marketing.</w:t>
            </w:r>
            <w:r w:rsidRPr="00FF6D1C">
              <w:t xml:space="preserve"> Global edition. Boston: Pearson, 2017, 624 s. ISBN 978-1-292-15076-5.</w:t>
            </w:r>
          </w:p>
          <w:p w:rsidR="00677E79" w:rsidRPr="00FF6D1C" w:rsidRDefault="00677E79" w:rsidP="008F4558">
            <w:pPr>
              <w:jc w:val="both"/>
            </w:pPr>
            <w:r w:rsidRPr="00FF6D1C">
              <w:t xml:space="preserve">KOTLER, P., KELLER, K. L. </w:t>
            </w:r>
            <w:r w:rsidRPr="00FF6D1C">
              <w:rPr>
                <w:i/>
              </w:rPr>
              <w:t>Marketing management.</w:t>
            </w:r>
            <w:r w:rsidRPr="00FF6D1C">
              <w:t xml:space="preserve"> 15. Boston: Pearson, 2016, 714, A14, E58, G10, I36. ISBN 978-1-292-09262-1.</w:t>
            </w:r>
          </w:p>
          <w:p w:rsidR="00677E79" w:rsidRPr="00FF6D1C" w:rsidRDefault="00677E79" w:rsidP="008F4558">
            <w:pPr>
              <w:jc w:val="both"/>
            </w:pPr>
            <w:r w:rsidRPr="00FF6D1C">
              <w:t xml:space="preserve">KOTLER, P., ARMSTRONG, G. </w:t>
            </w:r>
            <w:r w:rsidRPr="00FF6D1C">
              <w:rPr>
                <w:i/>
              </w:rPr>
              <w:t>Principles of marketing.</w:t>
            </w:r>
            <w:r w:rsidRPr="00FF6D1C">
              <w:t xml:space="preserve"> 16e. Boston: Pearson, 2016, 731 s. ISBN 978-1-292-09248-5.</w:t>
            </w:r>
          </w:p>
          <w:p w:rsidR="00677E79" w:rsidRPr="009327DF" w:rsidRDefault="00677E79" w:rsidP="008F4558">
            <w:pPr>
              <w:jc w:val="both"/>
              <w:rPr>
                <w:b/>
              </w:rPr>
            </w:pPr>
            <w:r w:rsidRPr="009327DF">
              <w:rPr>
                <w:b/>
              </w:rPr>
              <w:t>Doporučená literatura</w:t>
            </w:r>
          </w:p>
          <w:p w:rsidR="00677E79" w:rsidRPr="00FF6D1C" w:rsidRDefault="00677E79" w:rsidP="008F4558">
            <w:pPr>
              <w:jc w:val="both"/>
            </w:pPr>
            <w:r w:rsidRPr="00FF6D1C">
              <w:t xml:space="preserve">BAKER, M. J., SAREN, M. </w:t>
            </w:r>
            <w:r w:rsidRPr="00FF6D1C">
              <w:rPr>
                <w:i/>
              </w:rPr>
              <w:t>Marketing theory: a student text.</w:t>
            </w:r>
            <w:r w:rsidRPr="00FF6D1C">
              <w:t xml:space="preserve"> 3rd edition. Los Angeles: SAGE, 2016, 520 s. ISBN 978-1-47390-401-9.</w:t>
            </w:r>
          </w:p>
          <w:p w:rsidR="00677E79" w:rsidRPr="00FF6D1C" w:rsidRDefault="00677E79" w:rsidP="008F4558">
            <w:pPr>
              <w:jc w:val="both"/>
            </w:pPr>
            <w:r w:rsidRPr="00FF6D1C">
              <w:t xml:space="preserve">KOTLER, P., KARTAJAYA, H., SETIAWAN, I. </w:t>
            </w:r>
            <w:r w:rsidRPr="00FF6D1C">
              <w:rPr>
                <w:i/>
              </w:rPr>
              <w:t>Marketing 4.0: moving from traditional to digital.</w:t>
            </w:r>
            <w:r w:rsidRPr="00FF6D1C">
              <w:t xml:space="preserve"> Hoboken: Wiley, 2017, 184 s. ISBN 978-1-119-34120-8.</w:t>
            </w:r>
          </w:p>
          <w:p w:rsidR="00677E79" w:rsidRDefault="00677E79" w:rsidP="008F4558">
            <w:pPr>
              <w:jc w:val="both"/>
            </w:pPr>
            <w:r w:rsidRPr="00FF6D1C">
              <w:t xml:space="preserve">KURTZ, D. L., BOONE, L. E. </w:t>
            </w:r>
            <w:r w:rsidRPr="00FF6D1C">
              <w:rPr>
                <w:i/>
              </w:rPr>
              <w:t>Principles of marketing.</w:t>
            </w:r>
            <w:r w:rsidRPr="00FF6D1C">
              <w:t xml:space="preserve"> 12th edition. Mason, Ohio: Thomson/South-Western, 2006, 656 s. ISBN 0-324-32379-4.</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15</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lastRenderedPageBreak/>
              <w:t>Informace o způsobu kontaktu s vyučujícím</w:t>
            </w:r>
          </w:p>
        </w:tc>
      </w:tr>
      <w:tr w:rsidR="00677E79" w:rsidTr="00C75F6A">
        <w:trPr>
          <w:trHeight w:val="708"/>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p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lastRenderedPageBreak/>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1B2FB5" w:rsidRDefault="001B2FB5" w:rsidP="001B2FB5">
            <w:pPr>
              <w:autoSpaceDE w:val="0"/>
              <w:autoSpaceDN w:val="0"/>
              <w:adjustRightInd w:val="0"/>
              <w:jc w:val="both"/>
            </w:pPr>
            <w:r>
              <w:rPr>
                <w:color w:val="000000"/>
                <w:spacing w:val="-4"/>
              </w:rPr>
              <w:t xml:space="preserve">Cílem odborné praxe je umožnit absolvování prakticky a tematicky zaměřené </w:t>
            </w:r>
            <w:r w:rsidRPr="00167B3E">
              <w:rPr>
                <w:spacing w:val="-4"/>
              </w:rPr>
              <w:t xml:space="preserve">výuky </w:t>
            </w:r>
            <w:r>
              <w:rPr>
                <w:color w:val="000000"/>
                <w:spacing w:val="-4"/>
              </w:rPr>
              <w:t xml:space="preserve">v souladu s obsahem studijního programu orientované odborné praxe studentům prezenční formy studia programu Průmyslové inženýrství. Odborné praxe by měly vést ke </w:t>
            </w:r>
            <w:r>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jsou rozvíjeny zvláště odbornost v oblasti metod průmyslového inženýrství,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1B2FB5" w:rsidRDefault="001B2FB5" w:rsidP="001B2FB5">
            <w:pPr>
              <w:jc w:val="both"/>
            </w:pPr>
            <w:r w:rsidRPr="00064170">
              <w:t xml:space="preserve">Délka </w:t>
            </w:r>
            <w:r w:rsidR="00775C30">
              <w:t>praxe</w:t>
            </w:r>
            <w:r w:rsidRPr="00064170">
              <w:t xml:space="preserve"> studenta v daném podniku (organizaci) je omezena pouze minimální vyžadovanou délkou a ta je 12 týdnů v rámci celého bakalářského studia a může probíhat i blokově v rámci jednotlivých semest</w:t>
            </w:r>
            <w:r w:rsidR="00064170" w:rsidRPr="00064170">
              <w:t>r</w:t>
            </w:r>
            <w:r w:rsidRPr="00064170">
              <w:t xml:space="preserve">ů. </w:t>
            </w:r>
            <w:r>
              <w:t>V rámci BSP Průmyslové inženýrství jsou zařazeny 4 samostatné odborné praxe, tematické zaměření jednotlivých praxí u každého studenta na sebe navazuje v přímé závislosti od semestru studia tak, aby postupně rozvíjelo konkrétní znalosti a dovednosti.</w:t>
            </w:r>
          </w:p>
          <w:p w:rsidR="001B2FB5" w:rsidRDefault="001B2FB5" w:rsidP="001B2FB5">
            <w:pPr>
              <w:jc w:val="both"/>
              <w:rPr>
                <w:rFonts w:eastAsia="Calibri"/>
                <w:b/>
                <w:color w:val="FF0000"/>
                <w:szCs w:val="24"/>
              </w:rPr>
            </w:pPr>
            <w:r>
              <w:t>Význam zařazení odborné praxe do více semestrů studia uvedeného studijního programu je zacíleno na dosažení požadované kvalifikace studenta</w:t>
            </w:r>
            <w:r w:rsidR="00D87AD4">
              <w:t xml:space="preserve"> </w:t>
            </w:r>
            <w:r>
              <w:t>-</w:t>
            </w:r>
            <w:r w:rsidR="00D87AD4">
              <w:t xml:space="preserve"> </w:t>
            </w:r>
            <w:r>
              <w:t>absolventa formou efektivní a praxí ověřené kombinace teoretických znalostí a praktických zkušeností získaných řešením konkrétních, firmou zadaných projektových zadání.</w:t>
            </w:r>
          </w:p>
          <w:p w:rsidR="0020727E" w:rsidRPr="000B4C53" w:rsidRDefault="0020727E" w:rsidP="001C6516">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064170" w:rsidP="00064170">
            <w:pPr>
              <w:jc w:val="right"/>
            </w:pPr>
            <w:r w:rsidRPr="00064170">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064170"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Automotive Lighting Jihlava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Ebereta Brno</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Fatra Napajedla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IPA Slovakia Žilina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KAIZEN Institute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Mann+Hummel Innerraumfilter Uherský Brod</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Meopta Optika Přerov</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Obzor Zlín</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Olympus Medical Products Ostrava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Orcave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Otidea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SHOCart Zádveřice</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Siempelkamp Blatnice p/Sv. Antonínkem</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SITA CZ Praha</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ŠKODA Auto Mladá Boleslav</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r w:rsidRPr="00590C6A">
              <w:rPr>
                <w:color w:val="000000"/>
                <w:sz w:val="20"/>
              </w:rPr>
              <w:t>ŠOFR Slaný</w:t>
            </w:r>
          </w:p>
        </w:tc>
        <w:tc>
          <w:tcPr>
            <w:tcW w:w="1930" w:type="dxa"/>
          </w:tcPr>
          <w:p w:rsidR="00590C6A" w:rsidRDefault="00590C6A" w:rsidP="00590C6A">
            <w:pPr>
              <w:jc w:val="both"/>
            </w:pPr>
            <w:r>
              <w:t>ano</w:t>
            </w:r>
          </w:p>
        </w:tc>
      </w:tr>
      <w:tr w:rsidR="00590C6A" w:rsidTr="000C66D8">
        <w:tc>
          <w:tcPr>
            <w:tcW w:w="7850" w:type="dxa"/>
            <w:gridSpan w:val="5"/>
          </w:tcPr>
          <w:p w:rsidR="00590C6A" w:rsidRPr="00590C6A" w:rsidRDefault="00590C6A" w:rsidP="00590C6A">
            <w:pPr>
              <w:pStyle w:val="Normlnweb"/>
              <w:rPr>
                <w:color w:val="000000"/>
                <w:sz w:val="20"/>
              </w:rPr>
            </w:pPr>
          </w:p>
        </w:tc>
        <w:tc>
          <w:tcPr>
            <w:tcW w:w="1930" w:type="dxa"/>
          </w:tcPr>
          <w:p w:rsidR="00590C6A" w:rsidRDefault="00590C6A" w:rsidP="00590C6A">
            <w:pPr>
              <w:jc w:val="both"/>
            </w:pPr>
          </w:p>
        </w:tc>
      </w:tr>
      <w:tr w:rsidR="0020727E" w:rsidTr="000C66D8">
        <w:tc>
          <w:tcPr>
            <w:tcW w:w="9780" w:type="dxa"/>
            <w:gridSpan w:val="6"/>
            <w:shd w:val="clear" w:color="auto" w:fill="F7CAAC"/>
          </w:tcPr>
          <w:p w:rsidR="0020727E" w:rsidRDefault="0020727E" w:rsidP="001C6516">
            <w:pPr>
              <w:jc w:val="both"/>
            </w:pPr>
            <w:r>
              <w:rPr>
                <w:b/>
              </w:rPr>
              <w:t>Zajištění odborné praxe v cizím jazyce (u studijních programů uskutečňovaných v cizím jazyce)</w:t>
            </w:r>
          </w:p>
        </w:tc>
      </w:tr>
      <w:tr w:rsidR="0020727E" w:rsidTr="000C66D8">
        <w:trPr>
          <w:trHeight w:val="1452"/>
        </w:trPr>
        <w:tc>
          <w:tcPr>
            <w:tcW w:w="9780" w:type="dxa"/>
            <w:gridSpan w:val="6"/>
          </w:tcPr>
          <w:p w:rsidR="0020727E" w:rsidRDefault="0020727E" w:rsidP="001C6516">
            <w:pPr>
              <w:jc w:val="both"/>
            </w:pP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Personální struktura studijního programu Průmyslové inženýrství</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8735BA" w:rsidRDefault="00642FC4" w:rsidP="00000845">
            <w:pPr>
              <w:rPr>
                <w:rFonts w:ascii="Calibri" w:hAnsi="Calibri" w:cs="Calibri"/>
                <w:b/>
                <w:bCs/>
              </w:rPr>
            </w:pPr>
            <w:r w:rsidRPr="008735BA">
              <w:rPr>
                <w:rFonts w:ascii="Calibri" w:hAnsi="Calibri" w:cs="Calibri"/>
                <w:b/>
                <w:bCs/>
              </w:rPr>
              <w:lastRenderedPageBreak/>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642FC4" w:rsidRPr="00C52600" w:rsidRDefault="00642FC4" w:rsidP="00000845">
            <w:pPr>
              <w:rPr>
                <w:rFonts w:ascii="Calibri" w:hAnsi="Calibri" w:cs="Calibri"/>
              </w:rPr>
            </w:pPr>
            <w:r w:rsidRPr="00C52600">
              <w:rPr>
                <w:rFonts w:ascii="Calibri" w:hAnsi="Calibri" w:cs="Calibri"/>
              </w:rPr>
              <w:t>prof. Ing. Felicita Chromjaková,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1968</w:t>
            </w:r>
          </w:p>
        </w:tc>
        <w:tc>
          <w:tcPr>
            <w:tcW w:w="780" w:type="dxa"/>
            <w:tcBorders>
              <w:top w:val="single" w:sz="12" w:space="0" w:color="auto"/>
              <w:left w:val="nil"/>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N</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C52600" w:rsidRDefault="00642FC4" w:rsidP="00000845">
            <w:pPr>
              <w:rPr>
                <w:rFonts w:ascii="Calibri" w:hAnsi="Calibri" w:cs="Calibri"/>
                <w:b/>
                <w:bCs/>
                <w:color w:val="000000"/>
              </w:rPr>
            </w:pPr>
            <w:r w:rsidRPr="00C52600">
              <w:rPr>
                <w:rFonts w:ascii="Calibri" w:hAnsi="Calibri" w:cs="Calibri"/>
                <w:b/>
                <w:bCs/>
                <w:color w:val="000000"/>
              </w:rPr>
              <w:t>Docenti</w:t>
            </w:r>
          </w:p>
        </w:tc>
      </w:tr>
      <w:tr w:rsidR="00642FC4" w:rsidRPr="008735BA" w:rsidTr="0000084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1955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1952</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doc. Ing. Vratislav Kozák,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1956</w:t>
            </w:r>
          </w:p>
        </w:tc>
        <w:tc>
          <w:tcPr>
            <w:tcW w:w="780" w:type="dxa"/>
            <w:tcBorders>
              <w:top w:val="nil"/>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Zdeňka Prokopová,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1965</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642FC4" w:rsidRPr="008735BA" w:rsidRDefault="000B4EDC" w:rsidP="00000845">
            <w:pPr>
              <w:jc w:val="center"/>
              <w:rPr>
                <w:rFonts w:ascii="Calibri" w:hAnsi="Calibri" w:cs="Calibri"/>
                <w:color w:val="000000"/>
              </w:rPr>
            </w:pPr>
            <w:r w:rsidRPr="008735BA">
              <w:rPr>
                <w:rFonts w:ascii="Calibri" w:hAnsi="Calibri" w:cs="Calibri"/>
                <w:color w:val="000000"/>
              </w:rPr>
              <w:t>U - 31.8.2019</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1963</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1975</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D2594A">
              <w:rPr>
                <w:rFonts w:ascii="Calibri" w:hAnsi="Calibri" w:cs="Calibri"/>
                <w:color w:val="000000"/>
              </w:rPr>
              <w:t>N</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C52600" w:rsidRDefault="00642FC4" w:rsidP="00000845">
            <w:pPr>
              <w:rPr>
                <w:rFonts w:ascii="Calibri" w:hAnsi="Calibri" w:cs="Calibri"/>
                <w:b/>
                <w:bCs/>
                <w:color w:val="000000"/>
              </w:rPr>
            </w:pPr>
            <w:r w:rsidRPr="00C52600">
              <w:rPr>
                <w:rFonts w:ascii="Calibri" w:hAnsi="Calibri" w:cs="Calibri"/>
                <w:b/>
                <w:bCs/>
                <w:color w:val="000000"/>
              </w:rPr>
              <w:t>Odborní asistenti</w:t>
            </w:r>
          </w:p>
        </w:tc>
      </w:tr>
      <w:tr w:rsidR="00642FC4" w:rsidRPr="008735BA" w:rsidTr="00000845">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Radek Benda,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1972</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E53734">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E53734">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- 31.8.2019</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- 30.5.2022</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- 31.8.2019</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U - 31.8.2019</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Petra Mandincová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Petr Novák,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Bc. Šárka Papadaki,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Mgr. Lubomír Sedláček,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1961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642FC4" w:rsidRPr="00C52600" w:rsidRDefault="00642FC4" w:rsidP="00000845">
            <w:pPr>
              <w:rPr>
                <w:rFonts w:ascii="Calibri" w:hAnsi="Calibri" w:cs="Calibri"/>
              </w:rPr>
            </w:pPr>
            <w:r w:rsidRPr="00C52600">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FC3789">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1980</w:t>
            </w:r>
          </w:p>
        </w:tc>
        <w:tc>
          <w:tcPr>
            <w:tcW w:w="780" w:type="dxa"/>
            <w:tcBorders>
              <w:top w:val="nil"/>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13D65">
              <w:rPr>
                <w:rFonts w:ascii="Calibri" w:hAnsi="Calibri" w:cs="Calibri"/>
                <w:color w:val="000000"/>
              </w:rPr>
              <w:t>N</w:t>
            </w:r>
          </w:p>
        </w:tc>
      </w:tr>
      <w:tr w:rsidR="00642FC4" w:rsidRPr="008735BA" w:rsidTr="009E0288">
        <w:trPr>
          <w:trHeight w:val="300"/>
          <w:jc w:val="center"/>
        </w:trPr>
        <w:tc>
          <w:tcPr>
            <w:tcW w:w="3387" w:type="dxa"/>
            <w:tcBorders>
              <w:top w:val="nil"/>
              <w:left w:val="single" w:sz="12" w:space="0" w:color="auto"/>
              <w:bottom w:val="single" w:sz="12" w:space="0" w:color="auto"/>
              <w:right w:val="single" w:sz="4" w:space="0" w:color="auto"/>
            </w:tcBorders>
            <w:shd w:val="clear" w:color="auto" w:fill="auto"/>
            <w:noWrap/>
            <w:vAlign w:val="bottom"/>
            <w:hideMark/>
          </w:tcPr>
          <w:p w:rsidR="00642FC4" w:rsidRPr="00C52600" w:rsidRDefault="00642FC4" w:rsidP="00000845">
            <w:pPr>
              <w:rPr>
                <w:rFonts w:ascii="Calibri" w:hAnsi="Calibri" w:cs="Calibri"/>
              </w:rPr>
            </w:pPr>
            <w:r w:rsidRPr="00C52600">
              <w:rPr>
                <w:rFonts w:ascii="Calibri" w:hAnsi="Calibri" w:cs="Calibri"/>
              </w:rPr>
              <w:t>Ing. Janka Vydrová,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1982</w:t>
            </w:r>
          </w:p>
        </w:tc>
        <w:tc>
          <w:tcPr>
            <w:tcW w:w="780" w:type="dxa"/>
            <w:tcBorders>
              <w:top w:val="nil"/>
              <w:left w:val="nil"/>
              <w:bottom w:val="single" w:sz="12" w:space="0" w:color="auto"/>
              <w:right w:val="single" w:sz="4" w:space="0" w:color="auto"/>
            </w:tcBorders>
            <w:shd w:val="clear" w:color="auto" w:fill="auto"/>
            <w:noWrap/>
            <w:vAlign w:val="bottom"/>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12" w:space="0" w:color="auto"/>
              <w:right w:val="single" w:sz="12" w:space="0" w:color="auto"/>
            </w:tcBorders>
            <w:shd w:val="clear" w:color="auto" w:fill="auto"/>
            <w:noWrap/>
            <w:hideMark/>
          </w:tcPr>
          <w:p w:rsidR="00642FC4" w:rsidRDefault="00642FC4" w:rsidP="00000845">
            <w:pPr>
              <w:jc w:val="center"/>
            </w:pPr>
            <w:r w:rsidRPr="00FC3789">
              <w:rPr>
                <w:rFonts w:ascii="Calibri" w:hAnsi="Calibri" w:cs="Calibri"/>
                <w:color w:val="000000"/>
              </w:rPr>
              <w:t>N</w:t>
            </w:r>
          </w:p>
        </w:tc>
      </w:tr>
      <w:tr w:rsidR="009E0288"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E0288" w:rsidRPr="009E0288" w:rsidRDefault="009E0288" w:rsidP="00000845">
            <w:pPr>
              <w:rPr>
                <w:rFonts w:ascii="Calibri" w:hAnsi="Calibri" w:cs="Calibri"/>
                <w:b/>
                <w:bCs/>
              </w:rPr>
            </w:pPr>
            <w:r w:rsidRPr="00C52600">
              <w:rPr>
                <w:rFonts w:ascii="Calibri" w:hAnsi="Calibri" w:cs="Calibri"/>
                <w:b/>
                <w:bCs/>
              </w:rPr>
              <w:t>Lektoři</w:t>
            </w:r>
          </w:p>
        </w:tc>
      </w:tr>
      <w:tr w:rsidR="00642FC4" w:rsidRPr="008735BA" w:rsidTr="008B7889">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Lubomír Jenyš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1965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63EA5">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642FC4" w:rsidRDefault="00642FC4" w:rsidP="00000845">
            <w:pPr>
              <w:jc w:val="center"/>
            </w:pPr>
            <w:r w:rsidRPr="00963EA5">
              <w:rPr>
                <w:rFonts w:ascii="Calibri" w:hAnsi="Calibri" w:cs="Calibri"/>
                <w:color w:val="000000"/>
              </w:rPr>
              <w:t>N</w:t>
            </w:r>
          </w:p>
        </w:tc>
      </w:tr>
      <w:tr w:rsidR="00642FC4" w:rsidRPr="008735BA" w:rsidTr="00000845">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642FC4" w:rsidRPr="00C52600" w:rsidRDefault="00642FC4" w:rsidP="00000845">
            <w:pPr>
              <w:rPr>
                <w:rFonts w:ascii="Calibri" w:hAnsi="Calibri" w:cs="Calibri"/>
              </w:rPr>
            </w:pPr>
            <w:r w:rsidRPr="00C52600">
              <w:rPr>
                <w:rFonts w:ascii="Calibri" w:hAnsi="Calibri" w:cs="Calibri"/>
              </w:rPr>
              <w:lastRenderedPageBreak/>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642FC4" w:rsidRPr="008735BA" w:rsidRDefault="00D42238" w:rsidP="00000845">
            <w:pPr>
              <w:jc w:val="center"/>
              <w:rPr>
                <w:rFonts w:ascii="Calibri" w:hAnsi="Calibri" w:cs="Calibri"/>
                <w:color w:val="000000"/>
              </w:rPr>
            </w:pPr>
            <w:r>
              <w:rPr>
                <w:rFonts w:ascii="Calibri" w:hAnsi="Calibri" w:cs="Calibri"/>
                <w:color w:val="000000"/>
              </w:rPr>
              <w:t>U- 31.8.2019</w:t>
            </w: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 xml:space="preserve">Daniel </w:t>
            </w:r>
            <w:r w:rsidR="00A357A8">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642FC4" w:rsidRPr="008735BA" w:rsidRDefault="00D42238" w:rsidP="00000845">
            <w:pPr>
              <w:jc w:val="center"/>
              <w:rPr>
                <w:rFonts w:ascii="Calibri" w:hAnsi="Calibri" w:cs="Calibri"/>
                <w:color w:val="000000"/>
              </w:rPr>
            </w:pPr>
            <w:r>
              <w:rPr>
                <w:rFonts w:ascii="Calibri" w:hAnsi="Calibri" w:cs="Calibri"/>
                <w:color w:val="000000"/>
              </w:rPr>
              <w:t>U- 31.8.2019</w:t>
            </w: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Default="00642FC4" w:rsidP="00000845">
            <w:pPr>
              <w:jc w:val="center"/>
            </w:pPr>
            <w:r w:rsidRPr="00963EA5">
              <w:rPr>
                <w:rFonts w:ascii="Calibri" w:hAnsi="Calibri" w:cs="Calibri"/>
                <w:color w:val="000000"/>
              </w:rPr>
              <w:t>N</w:t>
            </w: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Ying Xing</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12</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U- 31.12.2018</w:t>
            </w:r>
          </w:p>
        </w:tc>
      </w:tr>
      <w:tr w:rsidR="00642FC4" w:rsidRPr="008735BA" w:rsidTr="009E028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642FC4" w:rsidRDefault="00642FC4" w:rsidP="00000845">
            <w:pPr>
              <w:jc w:val="center"/>
            </w:pPr>
            <w:r w:rsidRPr="00963EA5">
              <w:rPr>
                <w:rFonts w:ascii="Calibri" w:hAnsi="Calibri" w:cs="Calibri"/>
                <w:color w:val="000000"/>
              </w:rPr>
              <w:t>N</w:t>
            </w:r>
          </w:p>
        </w:tc>
      </w:tr>
      <w:tr w:rsidR="009E0288"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9E0288" w:rsidRPr="009E0288" w:rsidRDefault="009E0288" w:rsidP="009E0288">
            <w:pPr>
              <w:rPr>
                <w:rFonts w:ascii="Calibri" w:hAnsi="Calibri" w:cs="Calibri"/>
                <w:b/>
                <w:bCs/>
              </w:rPr>
            </w:pPr>
            <w:r>
              <w:rPr>
                <w:rFonts w:ascii="Calibri" w:hAnsi="Calibri" w:cs="Calibri"/>
                <w:b/>
                <w:bCs/>
              </w:rPr>
              <w:t>Externí spolupracovníci</w:t>
            </w:r>
            <w:r w:rsidRPr="008735BA">
              <w:rPr>
                <w:rFonts w:ascii="Calibri" w:hAnsi="Calibri" w:cs="Calibri"/>
                <w:color w:val="000000"/>
              </w:rPr>
              <w:t> </w:t>
            </w:r>
          </w:p>
        </w:tc>
      </w:tr>
      <w:tr w:rsidR="00642FC4" w:rsidRPr="008735BA" w:rsidTr="009E0288">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Mgr. et Ing. Gabriela Culík Končitíková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1987</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1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8A4AFD"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8A4AFD" w:rsidRDefault="008A4AFD" w:rsidP="00000845">
            <w:pPr>
              <w:rPr>
                <w:rFonts w:ascii="Calibri" w:hAnsi="Calibri" w:cs="Calibri"/>
              </w:rPr>
            </w:pPr>
            <w:r>
              <w:rPr>
                <w:rFonts w:ascii="Calibri" w:hAnsi="Calibri" w:cs="Calibri"/>
              </w:rPr>
              <w:t>Ing. Jiří Maňas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8A4AFD" w:rsidRDefault="008A4AFD" w:rsidP="00000845">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8A4AFD" w:rsidRPr="008735BA" w:rsidRDefault="008A4AFD"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8A4AFD" w:rsidRPr="00963EA5" w:rsidRDefault="008A4AFD"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Martin Mušinský,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9E0288" w:rsidP="00000845">
            <w:pPr>
              <w:jc w:val="center"/>
              <w:rPr>
                <w:rFonts w:ascii="Calibri" w:hAnsi="Calibri" w:cs="Calibri"/>
                <w:color w:val="000000"/>
              </w:rPr>
            </w:pPr>
            <w:r>
              <w:rPr>
                <w:rFonts w:ascii="Calibri" w:hAnsi="Calibri" w:cs="Calibri"/>
                <w:color w:val="000000"/>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Default="00642FC4" w:rsidP="00000845">
            <w:pPr>
              <w:rPr>
                <w:rFonts w:ascii="Calibri" w:hAnsi="Calibri" w:cs="Calibri"/>
              </w:rPr>
            </w:pPr>
            <w:r>
              <w:rPr>
                <w:rFonts w:ascii="Calibri" w:hAnsi="Calibri" w:cs="Calibri"/>
              </w:rPr>
              <w:t>Ing. Zdeněk Novák,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1974</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Markéta Popelková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Lucie Ťavodová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8A4AFD" w:rsidP="00000845">
            <w:pPr>
              <w:jc w:val="center"/>
              <w:rPr>
                <w:rFonts w:ascii="Calibri" w:hAnsi="Calibri" w:cs="Calibri"/>
                <w:color w:val="000000"/>
              </w:rPr>
            </w:pPr>
            <w:r>
              <w:rPr>
                <w:rFonts w:ascii="Calibri" w:hAnsi="Calibri" w:cs="Calibri"/>
                <w:color w:val="000000"/>
              </w:rPr>
              <w:t>1989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r w:rsidR="00642FC4" w:rsidRPr="008735BA" w:rsidTr="00000845">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642FC4" w:rsidRPr="00C52600" w:rsidRDefault="00642FC4" w:rsidP="00000845">
            <w:pPr>
              <w:rPr>
                <w:rFonts w:ascii="Calibri" w:hAnsi="Calibri" w:cs="Calibri"/>
              </w:rPr>
            </w:pPr>
            <w:r>
              <w:rPr>
                <w:rFonts w:ascii="Calibri" w:hAnsi="Calibri" w:cs="Calibri"/>
              </w:rPr>
              <w:t>Ing. Veronika Vavrušová</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642FC4" w:rsidRPr="008735BA" w:rsidRDefault="00642FC4" w:rsidP="00000845">
            <w:pPr>
              <w:jc w:val="center"/>
              <w:rPr>
                <w:rFonts w:ascii="Calibri" w:hAnsi="Calibri" w:cs="Calibri"/>
                <w:color w:val="000000"/>
              </w:rPr>
            </w:pP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642FC4" w:rsidRPr="00963EA5" w:rsidRDefault="00642FC4" w:rsidP="00000845">
            <w:pPr>
              <w:jc w:val="center"/>
              <w:rPr>
                <w:rFonts w:ascii="Calibri" w:hAnsi="Calibri" w:cs="Calibri"/>
                <w:color w:val="000000"/>
              </w:rPr>
            </w:pPr>
          </w:p>
        </w:tc>
      </w:tr>
    </w:tbl>
    <w:p w:rsidR="00642FC4" w:rsidRDefault="00642FC4" w:rsidP="00642FC4">
      <w:pPr>
        <w:spacing w:before="120" w:after="120"/>
        <w:ind w:left="993" w:right="992"/>
        <w:jc w:val="both"/>
        <w:rPr>
          <w:rFonts w:ascii="Calibri" w:hAnsi="Calibri" w:cs="Calibri"/>
        </w:rPr>
      </w:pPr>
      <w:r w:rsidRPr="00E14C88">
        <w:rPr>
          <w:rFonts w:ascii="Calibri" w:hAnsi="Calibri" w:cs="Calibri"/>
        </w:rPr>
        <w:t xml:space="preserve">*doc. Sedlák </w:t>
      </w:r>
      <w:r>
        <w:rPr>
          <w:rFonts w:ascii="Calibri" w:hAnsi="Calibri" w:cs="Calibri"/>
        </w:rPr>
        <w:t>bude</w:t>
      </w:r>
      <w:r w:rsidRPr="00E14C88">
        <w:rPr>
          <w:rFonts w:ascii="Calibri" w:hAnsi="Calibri" w:cs="Calibri"/>
        </w:rPr>
        <w:t xml:space="preserve"> na FaME UTB ve Zlíně zaměstnán na 50% úvazek od 1. 9. 2018. </w:t>
      </w:r>
      <w:r w:rsidRPr="00BC3F45">
        <w:rPr>
          <w:rFonts w:ascii="Calibri" w:hAnsi="Calibri" w:cs="Calibri"/>
        </w:rPr>
        <w:t>Od 1.9.2019 bude jeho pracovní poměr sjednán na 40h/týdně s pracovním poměrem na dobu neurčitou.</w:t>
      </w: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385392" w:rsidTr="00385392">
        <w:tc>
          <w:tcPr>
            <w:tcW w:w="10024" w:type="dxa"/>
            <w:gridSpan w:val="11"/>
            <w:tcBorders>
              <w:bottom w:val="double" w:sz="4" w:space="0" w:color="auto"/>
            </w:tcBorders>
            <w:shd w:val="clear" w:color="auto" w:fill="BDD6EE"/>
          </w:tcPr>
          <w:p w:rsidR="00385392" w:rsidRDefault="00385392" w:rsidP="00385392">
            <w:pPr>
              <w:jc w:val="both"/>
              <w:rPr>
                <w:b/>
                <w:sz w:val="28"/>
              </w:rPr>
            </w:pPr>
            <w:r>
              <w:rPr>
                <w:b/>
                <w:sz w:val="28"/>
              </w:rPr>
              <w:lastRenderedPageBreak/>
              <w:t>C-I – Personální zabezpečení</w:t>
            </w:r>
          </w:p>
        </w:tc>
      </w:tr>
      <w:tr w:rsidR="00385392" w:rsidTr="00385392">
        <w:tc>
          <w:tcPr>
            <w:tcW w:w="2518" w:type="dxa"/>
            <w:tcBorders>
              <w:top w:val="double" w:sz="4" w:space="0" w:color="auto"/>
            </w:tcBorders>
            <w:shd w:val="clear" w:color="auto" w:fill="F7CAAC"/>
          </w:tcPr>
          <w:p w:rsidR="00385392" w:rsidRDefault="00385392" w:rsidP="00385392">
            <w:pPr>
              <w:jc w:val="both"/>
              <w:rPr>
                <w:b/>
              </w:rPr>
            </w:pPr>
            <w:r>
              <w:rPr>
                <w:b/>
              </w:rPr>
              <w:t>Vysoká škola</w:t>
            </w:r>
          </w:p>
        </w:tc>
        <w:tc>
          <w:tcPr>
            <w:tcW w:w="7506" w:type="dxa"/>
            <w:gridSpan w:val="10"/>
          </w:tcPr>
          <w:p w:rsidR="00385392" w:rsidRDefault="00385392" w:rsidP="00385392">
            <w:pPr>
              <w:jc w:val="both"/>
            </w:pPr>
            <w:r>
              <w:t>Univerzita Tomáše Bati ve Zlíně</w:t>
            </w:r>
          </w:p>
        </w:tc>
      </w:tr>
      <w:tr w:rsidR="00385392" w:rsidTr="00385392">
        <w:tc>
          <w:tcPr>
            <w:tcW w:w="2518" w:type="dxa"/>
            <w:shd w:val="clear" w:color="auto" w:fill="F7CAAC"/>
          </w:tcPr>
          <w:p w:rsidR="00385392" w:rsidRDefault="00385392" w:rsidP="00385392">
            <w:pPr>
              <w:jc w:val="both"/>
              <w:rPr>
                <w:b/>
              </w:rPr>
            </w:pPr>
            <w:r>
              <w:rPr>
                <w:b/>
              </w:rPr>
              <w:t>Součást vysoké školy</w:t>
            </w:r>
          </w:p>
        </w:tc>
        <w:tc>
          <w:tcPr>
            <w:tcW w:w="7506" w:type="dxa"/>
            <w:gridSpan w:val="10"/>
          </w:tcPr>
          <w:p w:rsidR="00385392" w:rsidRDefault="00385392" w:rsidP="00385392">
            <w:pPr>
              <w:jc w:val="both"/>
            </w:pPr>
            <w:r>
              <w:t>Fakulta managementu a ekonomiky</w:t>
            </w:r>
          </w:p>
        </w:tc>
      </w:tr>
      <w:tr w:rsidR="00385392" w:rsidTr="00385392">
        <w:tc>
          <w:tcPr>
            <w:tcW w:w="2518" w:type="dxa"/>
            <w:shd w:val="clear" w:color="auto" w:fill="F7CAAC"/>
          </w:tcPr>
          <w:p w:rsidR="00385392" w:rsidRDefault="00385392" w:rsidP="00385392">
            <w:pPr>
              <w:jc w:val="both"/>
              <w:rPr>
                <w:b/>
              </w:rPr>
            </w:pPr>
            <w:r>
              <w:rPr>
                <w:b/>
              </w:rPr>
              <w:t>Název studijního programu</w:t>
            </w:r>
          </w:p>
        </w:tc>
        <w:tc>
          <w:tcPr>
            <w:tcW w:w="7506" w:type="dxa"/>
            <w:gridSpan w:val="10"/>
          </w:tcPr>
          <w:p w:rsidR="00385392" w:rsidRDefault="00385392" w:rsidP="00385392">
            <w:pPr>
              <w:jc w:val="both"/>
            </w:pPr>
            <w:r>
              <w:t>Průmyslové inženýrství</w:t>
            </w:r>
          </w:p>
        </w:tc>
      </w:tr>
      <w:tr w:rsidR="00385392" w:rsidTr="00385392">
        <w:tc>
          <w:tcPr>
            <w:tcW w:w="2518" w:type="dxa"/>
            <w:shd w:val="clear" w:color="auto" w:fill="F7CAAC"/>
          </w:tcPr>
          <w:p w:rsidR="00385392" w:rsidRDefault="00385392" w:rsidP="00385392">
            <w:pPr>
              <w:jc w:val="both"/>
              <w:rPr>
                <w:b/>
              </w:rPr>
            </w:pPr>
            <w:r>
              <w:rPr>
                <w:b/>
              </w:rPr>
              <w:t>Jméno a příjmení</w:t>
            </w:r>
          </w:p>
        </w:tc>
        <w:tc>
          <w:tcPr>
            <w:tcW w:w="4701" w:type="dxa"/>
            <w:gridSpan w:val="5"/>
          </w:tcPr>
          <w:p w:rsidR="00385392" w:rsidRDefault="00385392" w:rsidP="00385392">
            <w:pPr>
              <w:jc w:val="both"/>
            </w:pPr>
            <w:r>
              <w:t>Radek BENDA</w:t>
            </w:r>
          </w:p>
        </w:tc>
        <w:tc>
          <w:tcPr>
            <w:tcW w:w="709" w:type="dxa"/>
            <w:shd w:val="clear" w:color="auto" w:fill="F7CAAC"/>
          </w:tcPr>
          <w:p w:rsidR="00385392" w:rsidRDefault="00385392" w:rsidP="00385392">
            <w:pPr>
              <w:jc w:val="both"/>
              <w:rPr>
                <w:b/>
              </w:rPr>
            </w:pPr>
            <w:r>
              <w:rPr>
                <w:b/>
              </w:rPr>
              <w:t>Tituly</w:t>
            </w:r>
          </w:p>
        </w:tc>
        <w:tc>
          <w:tcPr>
            <w:tcW w:w="2096" w:type="dxa"/>
            <w:gridSpan w:val="4"/>
          </w:tcPr>
          <w:p w:rsidR="00385392" w:rsidRDefault="00385392" w:rsidP="00385392">
            <w:pPr>
              <w:jc w:val="both"/>
            </w:pPr>
            <w:r>
              <w:t>Ing.</w:t>
            </w:r>
            <w:r w:rsidR="003F0B88">
              <w:t>,</w:t>
            </w:r>
            <w:r>
              <w:t xml:space="preserve"> Ph.D.</w:t>
            </w:r>
          </w:p>
        </w:tc>
      </w:tr>
      <w:tr w:rsidR="00385392" w:rsidTr="00385392">
        <w:tc>
          <w:tcPr>
            <w:tcW w:w="2518" w:type="dxa"/>
            <w:shd w:val="clear" w:color="auto" w:fill="F7CAAC"/>
          </w:tcPr>
          <w:p w:rsidR="00385392" w:rsidRDefault="00385392" w:rsidP="00385392">
            <w:pPr>
              <w:jc w:val="both"/>
              <w:rPr>
                <w:b/>
              </w:rPr>
            </w:pPr>
            <w:r>
              <w:rPr>
                <w:b/>
              </w:rPr>
              <w:t>Rok narození</w:t>
            </w:r>
          </w:p>
        </w:tc>
        <w:tc>
          <w:tcPr>
            <w:tcW w:w="829" w:type="dxa"/>
          </w:tcPr>
          <w:p w:rsidR="00385392" w:rsidRDefault="00385392" w:rsidP="00385392">
            <w:pPr>
              <w:jc w:val="both"/>
            </w:pPr>
            <w:r>
              <w:t>1972</w:t>
            </w:r>
          </w:p>
        </w:tc>
        <w:tc>
          <w:tcPr>
            <w:tcW w:w="1721" w:type="dxa"/>
            <w:shd w:val="clear" w:color="auto" w:fill="F7CAAC"/>
          </w:tcPr>
          <w:p w:rsidR="00385392" w:rsidRDefault="00385392" w:rsidP="00385392">
            <w:pPr>
              <w:jc w:val="both"/>
              <w:rPr>
                <w:b/>
              </w:rPr>
            </w:pPr>
            <w:r>
              <w:rPr>
                <w:b/>
              </w:rPr>
              <w:t>typ vztahu k VŠ</w:t>
            </w:r>
          </w:p>
        </w:tc>
        <w:tc>
          <w:tcPr>
            <w:tcW w:w="1152" w:type="dxa"/>
            <w:gridSpan w:val="2"/>
          </w:tcPr>
          <w:p w:rsidR="00385392" w:rsidRDefault="00385392" w:rsidP="00385392">
            <w:pPr>
              <w:jc w:val="both"/>
            </w:pPr>
            <w:r>
              <w:t>pp</w:t>
            </w:r>
          </w:p>
        </w:tc>
        <w:tc>
          <w:tcPr>
            <w:tcW w:w="999" w:type="dxa"/>
            <w:shd w:val="clear" w:color="auto" w:fill="F7CAAC"/>
          </w:tcPr>
          <w:p w:rsidR="00385392" w:rsidRDefault="00385392" w:rsidP="00385392">
            <w:pPr>
              <w:jc w:val="both"/>
              <w:rPr>
                <w:b/>
              </w:rPr>
            </w:pPr>
            <w:r>
              <w:rPr>
                <w:b/>
              </w:rPr>
              <w:t>rozsah</w:t>
            </w:r>
          </w:p>
        </w:tc>
        <w:tc>
          <w:tcPr>
            <w:tcW w:w="709" w:type="dxa"/>
          </w:tcPr>
          <w:p w:rsidR="00385392" w:rsidRDefault="00D3495B"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385392" w:rsidP="00385392">
            <w:pPr>
              <w:jc w:val="both"/>
            </w:pPr>
            <w:r>
              <w:t>N</w:t>
            </w:r>
          </w:p>
        </w:tc>
      </w:tr>
      <w:tr w:rsidR="00385392" w:rsidTr="00385392">
        <w:tc>
          <w:tcPr>
            <w:tcW w:w="5068" w:type="dxa"/>
            <w:gridSpan w:val="3"/>
            <w:shd w:val="clear" w:color="auto" w:fill="F7CAAC"/>
          </w:tcPr>
          <w:p w:rsidR="00385392" w:rsidRDefault="00385392" w:rsidP="00385392">
            <w:pPr>
              <w:jc w:val="both"/>
              <w:rPr>
                <w:b/>
              </w:rPr>
            </w:pPr>
            <w:r>
              <w:rPr>
                <w:b/>
              </w:rPr>
              <w:t>Typ vztahu na součásti VŠ, která uskutečňuje st. program</w:t>
            </w:r>
          </w:p>
        </w:tc>
        <w:tc>
          <w:tcPr>
            <w:tcW w:w="1152" w:type="dxa"/>
            <w:gridSpan w:val="2"/>
          </w:tcPr>
          <w:p w:rsidR="00385392" w:rsidRDefault="00D3495B" w:rsidP="00385392">
            <w:pPr>
              <w:jc w:val="both"/>
            </w:pPr>
            <w:r>
              <w:t>pp</w:t>
            </w:r>
          </w:p>
        </w:tc>
        <w:tc>
          <w:tcPr>
            <w:tcW w:w="999" w:type="dxa"/>
            <w:shd w:val="clear" w:color="auto" w:fill="F7CAAC"/>
          </w:tcPr>
          <w:p w:rsidR="00385392" w:rsidRDefault="00385392" w:rsidP="00385392">
            <w:pPr>
              <w:jc w:val="both"/>
              <w:rPr>
                <w:b/>
              </w:rPr>
            </w:pPr>
            <w:r>
              <w:rPr>
                <w:b/>
              </w:rPr>
              <w:t>rozsah</w:t>
            </w:r>
          </w:p>
        </w:tc>
        <w:tc>
          <w:tcPr>
            <w:tcW w:w="709" w:type="dxa"/>
          </w:tcPr>
          <w:p w:rsidR="00385392" w:rsidRDefault="00D3495B"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D3495B" w:rsidP="00385392">
            <w:pPr>
              <w:jc w:val="both"/>
            </w:pPr>
            <w:r>
              <w:t>N</w:t>
            </w:r>
          </w:p>
        </w:tc>
      </w:tr>
      <w:tr w:rsidR="00385392" w:rsidTr="00385392">
        <w:tc>
          <w:tcPr>
            <w:tcW w:w="6220" w:type="dxa"/>
            <w:gridSpan w:val="5"/>
            <w:shd w:val="clear" w:color="auto" w:fill="F7CAAC"/>
          </w:tcPr>
          <w:p w:rsidR="00385392" w:rsidRDefault="00385392" w:rsidP="00385392">
            <w:pPr>
              <w:jc w:val="both"/>
            </w:pPr>
            <w:r>
              <w:rPr>
                <w:b/>
              </w:rPr>
              <w:t>Další současná působení jako akademický pracovník na jiných VŠ</w:t>
            </w:r>
          </w:p>
        </w:tc>
        <w:tc>
          <w:tcPr>
            <w:tcW w:w="1708" w:type="dxa"/>
            <w:gridSpan w:val="2"/>
            <w:shd w:val="clear" w:color="auto" w:fill="F7CAAC"/>
          </w:tcPr>
          <w:p w:rsidR="00385392" w:rsidRDefault="00385392" w:rsidP="00385392">
            <w:pPr>
              <w:jc w:val="both"/>
              <w:rPr>
                <w:b/>
              </w:rPr>
            </w:pPr>
            <w:r>
              <w:rPr>
                <w:b/>
              </w:rPr>
              <w:t>typ prac. vztahu</w:t>
            </w:r>
          </w:p>
        </w:tc>
        <w:tc>
          <w:tcPr>
            <w:tcW w:w="2096" w:type="dxa"/>
            <w:gridSpan w:val="4"/>
            <w:shd w:val="clear" w:color="auto" w:fill="F7CAAC"/>
          </w:tcPr>
          <w:p w:rsidR="00385392" w:rsidRDefault="00385392" w:rsidP="00385392">
            <w:pPr>
              <w:jc w:val="both"/>
              <w:rPr>
                <w:b/>
              </w:rPr>
            </w:pPr>
            <w:r>
              <w:rPr>
                <w:b/>
              </w:rPr>
              <w:t>rozsah</w:t>
            </w: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6220" w:type="dxa"/>
            <w:gridSpan w:val="5"/>
          </w:tcPr>
          <w:p w:rsidR="00385392" w:rsidRDefault="00385392" w:rsidP="00385392">
            <w:pPr>
              <w:jc w:val="both"/>
            </w:pPr>
          </w:p>
        </w:tc>
        <w:tc>
          <w:tcPr>
            <w:tcW w:w="1708"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385392">
        <w:tc>
          <w:tcPr>
            <w:tcW w:w="10024" w:type="dxa"/>
            <w:gridSpan w:val="11"/>
            <w:shd w:val="clear" w:color="auto" w:fill="F7CAAC"/>
          </w:tcPr>
          <w:p w:rsidR="00385392" w:rsidRDefault="00385392" w:rsidP="00385392">
            <w:pPr>
              <w:jc w:val="both"/>
            </w:pPr>
            <w:r>
              <w:rPr>
                <w:b/>
              </w:rPr>
              <w:t>Předměty příslušného studijního programu a způsob zapojení do jejich výuky, příp. další zapojení do uskutečňování studijního programu</w:t>
            </w:r>
          </w:p>
        </w:tc>
      </w:tr>
      <w:tr w:rsidR="00385392" w:rsidTr="00385392">
        <w:trPr>
          <w:trHeight w:val="466"/>
        </w:trPr>
        <w:tc>
          <w:tcPr>
            <w:tcW w:w="10024" w:type="dxa"/>
            <w:gridSpan w:val="11"/>
            <w:tcBorders>
              <w:top w:val="nil"/>
            </w:tcBorders>
          </w:tcPr>
          <w:p w:rsidR="00385392" w:rsidRDefault="00385392" w:rsidP="00385392">
            <w:pPr>
              <w:jc w:val="both"/>
            </w:pPr>
            <w:r>
              <w:t xml:space="preserve">Základy kvantitativních metod – přednášející </w:t>
            </w:r>
            <w:r w:rsidR="00D3495B">
              <w:t>(</w:t>
            </w:r>
            <w:r>
              <w:t>40%</w:t>
            </w:r>
            <w:r w:rsidR="00D3495B">
              <w:t>)</w:t>
            </w:r>
          </w:p>
          <w:p w:rsidR="00385392" w:rsidRDefault="00385392" w:rsidP="00385392">
            <w:pPr>
              <w:jc w:val="both"/>
            </w:pPr>
            <w:r>
              <w:t xml:space="preserve">Počítačové zpracování dat – přednášející </w:t>
            </w:r>
            <w:r w:rsidR="00D3495B">
              <w:t>(</w:t>
            </w:r>
            <w:r>
              <w:t>40%</w:t>
            </w:r>
            <w:r w:rsidR="00D3495B">
              <w:t>)</w:t>
            </w:r>
          </w:p>
        </w:tc>
      </w:tr>
      <w:tr w:rsidR="00385392" w:rsidTr="00385392">
        <w:tc>
          <w:tcPr>
            <w:tcW w:w="10024" w:type="dxa"/>
            <w:gridSpan w:val="11"/>
            <w:shd w:val="clear" w:color="auto" w:fill="F7CAAC"/>
          </w:tcPr>
          <w:p w:rsidR="00385392" w:rsidRDefault="00385392" w:rsidP="00385392">
            <w:pPr>
              <w:jc w:val="both"/>
            </w:pPr>
            <w:r>
              <w:rPr>
                <w:b/>
              </w:rPr>
              <w:t xml:space="preserve">Údaje o vzdělání na VŠ </w:t>
            </w:r>
          </w:p>
        </w:tc>
      </w:tr>
      <w:tr w:rsidR="00385392" w:rsidTr="00385392">
        <w:trPr>
          <w:trHeight w:val="595"/>
        </w:trPr>
        <w:tc>
          <w:tcPr>
            <w:tcW w:w="10024" w:type="dxa"/>
            <w:gridSpan w:val="11"/>
          </w:tcPr>
          <w:p w:rsidR="00385392" w:rsidRDefault="00775C30" w:rsidP="00385392">
            <w:pPr>
              <w:pStyle w:val="odrky"/>
              <w:ind w:left="0" w:firstLine="0"/>
              <w:rPr>
                <w:sz w:val="20"/>
              </w:rPr>
            </w:pPr>
            <w:r>
              <w:rPr>
                <w:sz w:val="20"/>
              </w:rPr>
              <w:t xml:space="preserve">1997     </w:t>
            </w:r>
            <w:r w:rsidR="00385392">
              <w:rPr>
                <w:sz w:val="20"/>
              </w:rPr>
              <w:t>Univerzita Tomáše Bati ve Zlíně, Fakulta technologická/ obor Technologie a management</w:t>
            </w:r>
          </w:p>
          <w:p w:rsidR="00385392" w:rsidRPr="00C744D9" w:rsidRDefault="00775C30" w:rsidP="00775C30">
            <w:pPr>
              <w:pStyle w:val="odrky"/>
              <w:ind w:left="672" w:hanging="672"/>
              <w:rPr>
                <w:sz w:val="20"/>
              </w:rPr>
            </w:pPr>
            <w:r>
              <w:rPr>
                <w:sz w:val="20"/>
              </w:rPr>
              <w:t xml:space="preserve">2005     </w:t>
            </w:r>
            <w:r w:rsidR="00385392">
              <w:rPr>
                <w:sz w:val="20"/>
              </w:rPr>
              <w:t>Univerzita Tomáše Bati ve Zlíně, Fakulta managementu a ekonomiky, postgraduální studium, obor Management a ekonomika</w:t>
            </w:r>
            <w:r>
              <w:rPr>
                <w:sz w:val="20"/>
              </w:rPr>
              <w:t xml:space="preserve"> </w:t>
            </w:r>
            <w:r w:rsidR="00385392">
              <w:rPr>
                <w:sz w:val="20"/>
              </w:rPr>
              <w:t>(Ph.D.)</w:t>
            </w:r>
          </w:p>
        </w:tc>
      </w:tr>
      <w:tr w:rsidR="00385392" w:rsidTr="00385392">
        <w:tc>
          <w:tcPr>
            <w:tcW w:w="10024" w:type="dxa"/>
            <w:gridSpan w:val="11"/>
            <w:shd w:val="clear" w:color="auto" w:fill="F7CAAC"/>
          </w:tcPr>
          <w:p w:rsidR="00385392" w:rsidRDefault="00385392" w:rsidP="00385392">
            <w:pPr>
              <w:jc w:val="both"/>
              <w:rPr>
                <w:b/>
              </w:rPr>
            </w:pPr>
            <w:r>
              <w:rPr>
                <w:b/>
              </w:rPr>
              <w:t>Údaje o odborném působení od absolvování VŠ</w:t>
            </w:r>
          </w:p>
        </w:tc>
      </w:tr>
      <w:tr w:rsidR="00385392" w:rsidTr="00385392">
        <w:trPr>
          <w:trHeight w:val="465"/>
        </w:trPr>
        <w:tc>
          <w:tcPr>
            <w:tcW w:w="10024" w:type="dxa"/>
            <w:gridSpan w:val="11"/>
          </w:tcPr>
          <w:p w:rsidR="00385392" w:rsidRDefault="00385392" w:rsidP="00385392">
            <w:pPr>
              <w:jc w:val="both"/>
            </w:pPr>
            <w:r>
              <w:t xml:space="preserve">2003 - dosud    Univerzita Tomáše Bati ve Zlíně, FaME, </w:t>
            </w:r>
            <w:r w:rsidRPr="006B48D4">
              <w:t>Ústav statistiky a kvantitativních metod</w:t>
            </w:r>
            <w:r>
              <w:t>, ředitel (od 2008-2015), od r. 2016 odborný asistent</w:t>
            </w:r>
          </w:p>
        </w:tc>
      </w:tr>
      <w:tr w:rsidR="00385392" w:rsidTr="00385392">
        <w:trPr>
          <w:trHeight w:val="250"/>
        </w:trPr>
        <w:tc>
          <w:tcPr>
            <w:tcW w:w="10024" w:type="dxa"/>
            <w:gridSpan w:val="11"/>
            <w:shd w:val="clear" w:color="auto" w:fill="F7CAAC"/>
          </w:tcPr>
          <w:p w:rsidR="00385392" w:rsidRDefault="00385392" w:rsidP="00385392">
            <w:pPr>
              <w:jc w:val="both"/>
            </w:pPr>
            <w:r>
              <w:rPr>
                <w:b/>
              </w:rPr>
              <w:t>Zkušenosti s vedením kvalifikačních a rigorózních prací</w:t>
            </w:r>
          </w:p>
        </w:tc>
      </w:tr>
      <w:tr w:rsidR="00385392" w:rsidTr="00775C30">
        <w:trPr>
          <w:trHeight w:val="202"/>
        </w:trPr>
        <w:tc>
          <w:tcPr>
            <w:tcW w:w="10024" w:type="dxa"/>
            <w:gridSpan w:val="11"/>
          </w:tcPr>
          <w:p w:rsidR="00733A3A" w:rsidRDefault="00733A3A" w:rsidP="00733A3A">
            <w:pPr>
              <w:jc w:val="both"/>
            </w:pPr>
            <w:r>
              <w:t xml:space="preserve">Počet vedených bakalářských prací – 3 </w:t>
            </w:r>
          </w:p>
          <w:p w:rsidR="00385392" w:rsidRDefault="00733A3A" w:rsidP="00775C30">
            <w:pPr>
              <w:jc w:val="both"/>
            </w:pPr>
            <w:r>
              <w:t>Počet vedených diplomových prací – 2</w:t>
            </w:r>
          </w:p>
        </w:tc>
      </w:tr>
      <w:tr w:rsidR="00385392" w:rsidTr="00385392">
        <w:trPr>
          <w:cantSplit/>
        </w:trPr>
        <w:tc>
          <w:tcPr>
            <w:tcW w:w="3347" w:type="dxa"/>
            <w:gridSpan w:val="2"/>
            <w:tcBorders>
              <w:top w:val="single" w:sz="12" w:space="0" w:color="auto"/>
            </w:tcBorders>
            <w:shd w:val="clear" w:color="auto" w:fill="F7CAAC"/>
          </w:tcPr>
          <w:p w:rsidR="00385392" w:rsidRDefault="00385392" w:rsidP="00385392">
            <w:pPr>
              <w:jc w:val="both"/>
            </w:pPr>
            <w:r>
              <w:rPr>
                <w:b/>
              </w:rPr>
              <w:t xml:space="preserve">Obor habilitačního řízení </w:t>
            </w:r>
          </w:p>
        </w:tc>
        <w:tc>
          <w:tcPr>
            <w:tcW w:w="2245" w:type="dxa"/>
            <w:gridSpan w:val="2"/>
            <w:tcBorders>
              <w:top w:val="single" w:sz="12" w:space="0" w:color="auto"/>
            </w:tcBorders>
            <w:shd w:val="clear" w:color="auto" w:fill="F7CAAC"/>
          </w:tcPr>
          <w:p w:rsidR="00385392" w:rsidRDefault="00385392" w:rsidP="00385392">
            <w:pPr>
              <w:jc w:val="both"/>
            </w:pPr>
            <w:r>
              <w:rPr>
                <w:b/>
              </w:rPr>
              <w:t>Rok udělení hodnosti</w:t>
            </w:r>
          </w:p>
        </w:tc>
        <w:tc>
          <w:tcPr>
            <w:tcW w:w="2413" w:type="dxa"/>
            <w:gridSpan w:val="4"/>
            <w:tcBorders>
              <w:top w:val="single" w:sz="12" w:space="0" w:color="auto"/>
              <w:right w:val="single" w:sz="12" w:space="0" w:color="auto"/>
            </w:tcBorders>
            <w:shd w:val="clear" w:color="auto" w:fill="F7CAAC"/>
          </w:tcPr>
          <w:p w:rsidR="00385392" w:rsidRDefault="00385392" w:rsidP="0038539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85392" w:rsidRDefault="00385392" w:rsidP="00385392">
            <w:pPr>
              <w:jc w:val="both"/>
              <w:rPr>
                <w:b/>
              </w:rPr>
            </w:pPr>
            <w:r>
              <w:rPr>
                <w:b/>
              </w:rPr>
              <w:t>Ohlasy publikací</w:t>
            </w:r>
          </w:p>
        </w:tc>
      </w:tr>
      <w:tr w:rsidR="00385392" w:rsidTr="00385392">
        <w:trPr>
          <w:cantSplit/>
        </w:trPr>
        <w:tc>
          <w:tcPr>
            <w:tcW w:w="3347" w:type="dxa"/>
            <w:gridSpan w:val="2"/>
          </w:tcPr>
          <w:p w:rsidR="00385392" w:rsidRDefault="00385392" w:rsidP="00385392">
            <w:pPr>
              <w:jc w:val="both"/>
            </w:pPr>
          </w:p>
        </w:tc>
        <w:tc>
          <w:tcPr>
            <w:tcW w:w="2245" w:type="dxa"/>
            <w:gridSpan w:val="2"/>
          </w:tcPr>
          <w:p w:rsidR="00385392" w:rsidRDefault="00385392" w:rsidP="00385392">
            <w:pPr>
              <w:jc w:val="both"/>
            </w:pPr>
          </w:p>
        </w:tc>
        <w:tc>
          <w:tcPr>
            <w:tcW w:w="2413" w:type="dxa"/>
            <w:gridSpan w:val="4"/>
            <w:tcBorders>
              <w:right w:val="single" w:sz="12" w:space="0" w:color="auto"/>
            </w:tcBorders>
          </w:tcPr>
          <w:p w:rsidR="00385392" w:rsidRDefault="00385392" w:rsidP="00385392">
            <w:pPr>
              <w:jc w:val="both"/>
            </w:pPr>
          </w:p>
        </w:tc>
        <w:tc>
          <w:tcPr>
            <w:tcW w:w="632" w:type="dxa"/>
            <w:tcBorders>
              <w:left w:val="single" w:sz="12" w:space="0" w:color="auto"/>
            </w:tcBorders>
            <w:shd w:val="clear" w:color="auto" w:fill="F7CAAC"/>
          </w:tcPr>
          <w:p w:rsidR="00385392" w:rsidRDefault="00385392" w:rsidP="00385392">
            <w:pPr>
              <w:jc w:val="both"/>
            </w:pPr>
            <w:r>
              <w:rPr>
                <w:b/>
              </w:rPr>
              <w:t>WOS</w:t>
            </w:r>
          </w:p>
        </w:tc>
        <w:tc>
          <w:tcPr>
            <w:tcW w:w="693" w:type="dxa"/>
            <w:shd w:val="clear" w:color="auto" w:fill="F7CAAC"/>
          </w:tcPr>
          <w:p w:rsidR="00385392" w:rsidRDefault="00385392" w:rsidP="00385392">
            <w:pPr>
              <w:jc w:val="both"/>
              <w:rPr>
                <w:sz w:val="18"/>
              </w:rPr>
            </w:pPr>
            <w:r>
              <w:rPr>
                <w:b/>
                <w:sz w:val="18"/>
              </w:rPr>
              <w:t>Scopus</w:t>
            </w:r>
          </w:p>
        </w:tc>
        <w:tc>
          <w:tcPr>
            <w:tcW w:w="694" w:type="dxa"/>
            <w:shd w:val="clear" w:color="auto" w:fill="F7CAAC"/>
          </w:tcPr>
          <w:p w:rsidR="00385392" w:rsidRDefault="00385392" w:rsidP="00385392">
            <w:pPr>
              <w:jc w:val="both"/>
            </w:pPr>
            <w:r>
              <w:rPr>
                <w:b/>
                <w:sz w:val="18"/>
              </w:rPr>
              <w:t>ostatní</w:t>
            </w:r>
          </w:p>
        </w:tc>
      </w:tr>
      <w:tr w:rsidR="00385392" w:rsidTr="00385392">
        <w:trPr>
          <w:cantSplit/>
          <w:trHeight w:val="70"/>
        </w:trPr>
        <w:tc>
          <w:tcPr>
            <w:tcW w:w="3347" w:type="dxa"/>
            <w:gridSpan w:val="2"/>
            <w:shd w:val="clear" w:color="auto" w:fill="F7CAAC"/>
          </w:tcPr>
          <w:p w:rsidR="00385392" w:rsidRDefault="00385392" w:rsidP="00385392">
            <w:pPr>
              <w:jc w:val="both"/>
            </w:pPr>
            <w:r>
              <w:rPr>
                <w:b/>
              </w:rPr>
              <w:t>Obor jmenovacího řízení</w:t>
            </w:r>
          </w:p>
        </w:tc>
        <w:tc>
          <w:tcPr>
            <w:tcW w:w="2245" w:type="dxa"/>
            <w:gridSpan w:val="2"/>
            <w:shd w:val="clear" w:color="auto" w:fill="F7CAAC"/>
          </w:tcPr>
          <w:p w:rsidR="00385392" w:rsidRDefault="00385392" w:rsidP="00385392">
            <w:pPr>
              <w:jc w:val="both"/>
            </w:pPr>
            <w:r>
              <w:rPr>
                <w:b/>
              </w:rPr>
              <w:t>Rok udělení hodnosti</w:t>
            </w:r>
          </w:p>
        </w:tc>
        <w:tc>
          <w:tcPr>
            <w:tcW w:w="2413" w:type="dxa"/>
            <w:gridSpan w:val="4"/>
            <w:tcBorders>
              <w:right w:val="single" w:sz="12" w:space="0" w:color="auto"/>
            </w:tcBorders>
            <w:shd w:val="clear" w:color="auto" w:fill="F7CAAC"/>
          </w:tcPr>
          <w:p w:rsidR="00385392" w:rsidRDefault="00385392" w:rsidP="00385392">
            <w:pPr>
              <w:jc w:val="both"/>
            </w:pPr>
            <w:r>
              <w:rPr>
                <w:b/>
              </w:rPr>
              <w:t>Řízení konáno na VŠ</w:t>
            </w:r>
          </w:p>
        </w:tc>
        <w:tc>
          <w:tcPr>
            <w:tcW w:w="632" w:type="dxa"/>
            <w:vMerge w:val="restart"/>
            <w:tcBorders>
              <w:left w:val="single" w:sz="12" w:space="0" w:color="auto"/>
            </w:tcBorders>
          </w:tcPr>
          <w:p w:rsidR="00385392" w:rsidRDefault="00D34115" w:rsidP="00385392">
            <w:pPr>
              <w:jc w:val="both"/>
              <w:rPr>
                <w:b/>
              </w:rPr>
            </w:pPr>
            <w:r>
              <w:rPr>
                <w:b/>
              </w:rPr>
              <w:t>0</w:t>
            </w:r>
          </w:p>
        </w:tc>
        <w:tc>
          <w:tcPr>
            <w:tcW w:w="693" w:type="dxa"/>
            <w:vMerge w:val="restart"/>
          </w:tcPr>
          <w:p w:rsidR="00385392" w:rsidRDefault="00D34115" w:rsidP="00385392">
            <w:pPr>
              <w:jc w:val="both"/>
              <w:rPr>
                <w:b/>
              </w:rPr>
            </w:pPr>
            <w:r>
              <w:rPr>
                <w:b/>
              </w:rPr>
              <w:t>0</w:t>
            </w:r>
          </w:p>
        </w:tc>
        <w:tc>
          <w:tcPr>
            <w:tcW w:w="694" w:type="dxa"/>
            <w:vMerge w:val="restart"/>
          </w:tcPr>
          <w:p w:rsidR="00385392" w:rsidRDefault="00D34115" w:rsidP="00385392">
            <w:pPr>
              <w:jc w:val="both"/>
              <w:rPr>
                <w:b/>
              </w:rPr>
            </w:pPr>
            <w:r>
              <w:rPr>
                <w:b/>
              </w:rPr>
              <w:t>0</w:t>
            </w:r>
          </w:p>
        </w:tc>
      </w:tr>
      <w:tr w:rsidR="00385392" w:rsidTr="00385392">
        <w:trPr>
          <w:trHeight w:val="205"/>
        </w:trPr>
        <w:tc>
          <w:tcPr>
            <w:tcW w:w="3347" w:type="dxa"/>
            <w:gridSpan w:val="2"/>
          </w:tcPr>
          <w:p w:rsidR="00385392" w:rsidRDefault="00385392" w:rsidP="00385392">
            <w:pPr>
              <w:jc w:val="both"/>
            </w:pPr>
          </w:p>
        </w:tc>
        <w:tc>
          <w:tcPr>
            <w:tcW w:w="2245" w:type="dxa"/>
            <w:gridSpan w:val="2"/>
          </w:tcPr>
          <w:p w:rsidR="00385392" w:rsidRDefault="00385392" w:rsidP="00385392">
            <w:pPr>
              <w:jc w:val="both"/>
            </w:pPr>
          </w:p>
        </w:tc>
        <w:tc>
          <w:tcPr>
            <w:tcW w:w="2413" w:type="dxa"/>
            <w:gridSpan w:val="4"/>
            <w:tcBorders>
              <w:right w:val="single" w:sz="12" w:space="0" w:color="auto"/>
            </w:tcBorders>
          </w:tcPr>
          <w:p w:rsidR="00385392" w:rsidRDefault="00385392" w:rsidP="00385392">
            <w:pPr>
              <w:jc w:val="both"/>
            </w:pPr>
          </w:p>
        </w:tc>
        <w:tc>
          <w:tcPr>
            <w:tcW w:w="632" w:type="dxa"/>
            <w:vMerge/>
            <w:tcBorders>
              <w:left w:val="single" w:sz="12" w:space="0" w:color="auto"/>
            </w:tcBorders>
            <w:vAlign w:val="center"/>
          </w:tcPr>
          <w:p w:rsidR="00385392" w:rsidRDefault="00385392" w:rsidP="00385392">
            <w:pPr>
              <w:rPr>
                <w:b/>
              </w:rPr>
            </w:pPr>
          </w:p>
        </w:tc>
        <w:tc>
          <w:tcPr>
            <w:tcW w:w="693" w:type="dxa"/>
            <w:vMerge/>
            <w:vAlign w:val="center"/>
          </w:tcPr>
          <w:p w:rsidR="00385392" w:rsidRDefault="00385392" w:rsidP="00385392">
            <w:pPr>
              <w:rPr>
                <w:b/>
              </w:rPr>
            </w:pPr>
          </w:p>
        </w:tc>
        <w:tc>
          <w:tcPr>
            <w:tcW w:w="694" w:type="dxa"/>
            <w:vMerge/>
            <w:vAlign w:val="center"/>
          </w:tcPr>
          <w:p w:rsidR="00385392" w:rsidRDefault="00385392" w:rsidP="00385392">
            <w:pPr>
              <w:rPr>
                <w:b/>
              </w:rPr>
            </w:pPr>
          </w:p>
        </w:tc>
      </w:tr>
      <w:tr w:rsidR="00385392" w:rsidTr="00385392">
        <w:tc>
          <w:tcPr>
            <w:tcW w:w="10024" w:type="dxa"/>
            <w:gridSpan w:val="11"/>
            <w:shd w:val="clear" w:color="auto" w:fill="F7CAAC"/>
          </w:tcPr>
          <w:p w:rsidR="00385392" w:rsidRDefault="00385392" w:rsidP="00385392">
            <w:pPr>
              <w:jc w:val="both"/>
              <w:rPr>
                <w:b/>
              </w:rPr>
            </w:pPr>
            <w:r>
              <w:rPr>
                <w:b/>
              </w:rPr>
              <w:t xml:space="preserve">Přehled o nejvýznamnější publikační a další tvůrčí činnosti nebo další profesní činnosti u odborníků z praxe vztahující se k zabezpečovaným předmětům </w:t>
            </w:r>
          </w:p>
        </w:tc>
      </w:tr>
      <w:tr w:rsidR="00385392" w:rsidTr="00385392">
        <w:trPr>
          <w:trHeight w:val="2347"/>
        </w:trPr>
        <w:tc>
          <w:tcPr>
            <w:tcW w:w="10024" w:type="dxa"/>
            <w:gridSpan w:val="11"/>
          </w:tcPr>
          <w:p w:rsidR="00385392" w:rsidRPr="00BA1DBE" w:rsidRDefault="00385392" w:rsidP="00385392">
            <w:pPr>
              <w:pStyle w:val="Literatura"/>
              <w:tabs>
                <w:tab w:val="clear" w:pos="284"/>
              </w:tabs>
              <w:spacing w:after="0"/>
              <w:jc w:val="both"/>
              <w:rPr>
                <w:bCs/>
                <w:sz w:val="20"/>
                <w:szCs w:val="20"/>
              </w:rPr>
            </w:pPr>
            <w:r w:rsidRPr="00BA1DBE">
              <w:rPr>
                <w:sz w:val="20"/>
                <w:szCs w:val="20"/>
              </w:rPr>
              <w:t>KOVÁŘÍK, M</w:t>
            </w:r>
            <w:r>
              <w:rPr>
                <w:sz w:val="20"/>
                <w:szCs w:val="20"/>
              </w:rPr>
              <w:t>.</w:t>
            </w:r>
            <w:r w:rsidRPr="00BA1DBE">
              <w:rPr>
                <w:sz w:val="20"/>
                <w:szCs w:val="20"/>
              </w:rPr>
              <w:t xml:space="preserve">, BENDA, R. APPLIED MACHINE LEARNING PREDICTIVE MODELLING IN REGIONAL SPATIAL DATA ANALYSIS PROBLEM. In </w:t>
            </w:r>
            <w:r w:rsidRPr="00BA1DBE">
              <w:rPr>
                <w:i/>
                <w:iCs/>
                <w:sz w:val="20"/>
                <w:szCs w:val="20"/>
              </w:rPr>
              <w:t>Proceedings of the 7th International Scientific Conference Finance and the Performance of Firms in Science, Education and Practice</w:t>
            </w:r>
            <w:r w:rsidRPr="00BA1DBE">
              <w:rPr>
                <w:sz w:val="20"/>
                <w:szCs w:val="20"/>
              </w:rPr>
              <w:t>. Zlín: Fakulta managementu a ekonomiky, UTB ve Zlíně, 2015, s. 701-715. ISBN 978-80-7454-482-8</w:t>
            </w:r>
            <w:r>
              <w:rPr>
                <w:sz w:val="20"/>
                <w:szCs w:val="20"/>
              </w:rPr>
              <w:t xml:space="preserve"> (50%)</w:t>
            </w:r>
            <w:r w:rsidRPr="00BA1DBE">
              <w:rPr>
                <w:sz w:val="20"/>
                <w:szCs w:val="20"/>
              </w:rPr>
              <w:t>.</w:t>
            </w:r>
          </w:p>
          <w:p w:rsidR="00385392" w:rsidRPr="007E1ACF" w:rsidRDefault="00385392" w:rsidP="007E1ACF">
            <w:pPr>
              <w:pStyle w:val="Literatura"/>
              <w:tabs>
                <w:tab w:val="clear" w:pos="284"/>
              </w:tabs>
              <w:spacing w:after="0"/>
              <w:jc w:val="both"/>
              <w:rPr>
                <w:bCs/>
                <w:sz w:val="20"/>
                <w:szCs w:val="20"/>
              </w:rPr>
            </w:pPr>
            <w:r w:rsidRPr="00BA1DBE">
              <w:rPr>
                <w:sz w:val="20"/>
                <w:szCs w:val="20"/>
              </w:rPr>
              <w:t>JAŠEK, R</w:t>
            </w:r>
            <w:r>
              <w:rPr>
                <w:sz w:val="20"/>
                <w:szCs w:val="20"/>
              </w:rPr>
              <w:t>.</w:t>
            </w:r>
            <w:r w:rsidRPr="00BA1DBE">
              <w:rPr>
                <w:sz w:val="20"/>
                <w:szCs w:val="20"/>
              </w:rPr>
              <w:t>, SARGA, L</w:t>
            </w:r>
            <w:r>
              <w:rPr>
                <w:sz w:val="20"/>
                <w:szCs w:val="20"/>
              </w:rPr>
              <w:t>.</w:t>
            </w:r>
            <w:r w:rsidRPr="00BA1DBE">
              <w:rPr>
                <w:sz w:val="20"/>
                <w:szCs w:val="20"/>
              </w:rPr>
              <w:t xml:space="preserve">, BENDA, R. Security Review of the SHA-1 and MD5 Cryptographic Hash Algorithms. In </w:t>
            </w:r>
            <w:r w:rsidRPr="00BA1DBE">
              <w:rPr>
                <w:i/>
                <w:iCs/>
                <w:sz w:val="20"/>
                <w:szCs w:val="20"/>
              </w:rPr>
              <w:t>Proceedings of the 14th WSEAS International Conference on Automation &amp; Information (ICAI ’13)</w:t>
            </w:r>
            <w:r w:rsidRPr="00BA1DBE">
              <w:rPr>
                <w:sz w:val="20"/>
                <w:szCs w:val="20"/>
              </w:rPr>
              <w:t>. Montreux: WSEAS Press, 2013, s. 19-24. ISSN 1790-5117. ISBN 978-960-474-316-2</w:t>
            </w:r>
            <w:r>
              <w:rPr>
                <w:sz w:val="20"/>
                <w:szCs w:val="20"/>
              </w:rPr>
              <w:t xml:space="preserve"> (10%)</w:t>
            </w:r>
            <w:r w:rsidRPr="00BA1DBE">
              <w:rPr>
                <w:sz w:val="20"/>
                <w:szCs w:val="20"/>
              </w:rPr>
              <w:t>.</w:t>
            </w:r>
          </w:p>
        </w:tc>
      </w:tr>
      <w:tr w:rsidR="00385392" w:rsidTr="00385392">
        <w:trPr>
          <w:trHeight w:val="218"/>
        </w:trPr>
        <w:tc>
          <w:tcPr>
            <w:tcW w:w="10024" w:type="dxa"/>
            <w:gridSpan w:val="11"/>
            <w:shd w:val="clear" w:color="auto" w:fill="F7CAAC"/>
          </w:tcPr>
          <w:p w:rsidR="00385392" w:rsidRDefault="00385392" w:rsidP="00385392">
            <w:pPr>
              <w:rPr>
                <w:b/>
              </w:rPr>
            </w:pPr>
            <w:r>
              <w:rPr>
                <w:b/>
              </w:rPr>
              <w:t>Působení v zahraničí</w:t>
            </w:r>
          </w:p>
        </w:tc>
      </w:tr>
      <w:tr w:rsidR="00385392" w:rsidTr="00775C30">
        <w:trPr>
          <w:trHeight w:val="64"/>
        </w:trPr>
        <w:tc>
          <w:tcPr>
            <w:tcW w:w="10024" w:type="dxa"/>
            <w:gridSpan w:val="11"/>
          </w:tcPr>
          <w:p w:rsidR="00385392" w:rsidRDefault="00385392" w:rsidP="00385392">
            <w:pPr>
              <w:rPr>
                <w:b/>
              </w:rPr>
            </w:pPr>
          </w:p>
        </w:tc>
      </w:tr>
      <w:tr w:rsidR="00385392" w:rsidTr="00775C30">
        <w:trPr>
          <w:cantSplit/>
          <w:trHeight w:val="81"/>
        </w:trPr>
        <w:tc>
          <w:tcPr>
            <w:tcW w:w="2518" w:type="dxa"/>
            <w:shd w:val="clear" w:color="auto" w:fill="F7CAAC"/>
          </w:tcPr>
          <w:p w:rsidR="00385392" w:rsidRDefault="00385392" w:rsidP="00385392">
            <w:pPr>
              <w:jc w:val="both"/>
              <w:rPr>
                <w:b/>
              </w:rPr>
            </w:pPr>
            <w:r>
              <w:rPr>
                <w:b/>
              </w:rPr>
              <w:t xml:space="preserve">Podpis </w:t>
            </w:r>
          </w:p>
        </w:tc>
        <w:tc>
          <w:tcPr>
            <w:tcW w:w="4701" w:type="dxa"/>
            <w:gridSpan w:val="5"/>
          </w:tcPr>
          <w:p w:rsidR="00385392" w:rsidRDefault="00385392" w:rsidP="00385392">
            <w:pPr>
              <w:jc w:val="both"/>
            </w:pPr>
          </w:p>
        </w:tc>
        <w:tc>
          <w:tcPr>
            <w:tcW w:w="786" w:type="dxa"/>
            <w:gridSpan w:val="2"/>
            <w:shd w:val="clear" w:color="auto" w:fill="F7CAAC"/>
          </w:tcPr>
          <w:p w:rsidR="00385392" w:rsidRDefault="00385392" w:rsidP="00385392">
            <w:pPr>
              <w:jc w:val="both"/>
            </w:pPr>
            <w:r>
              <w:rPr>
                <w:b/>
              </w:rPr>
              <w:t>datum</w:t>
            </w:r>
          </w:p>
        </w:tc>
        <w:tc>
          <w:tcPr>
            <w:tcW w:w="2019" w:type="dxa"/>
            <w:gridSpan w:val="3"/>
          </w:tcPr>
          <w:p w:rsidR="00385392" w:rsidRDefault="00385392" w:rsidP="00385392">
            <w:pPr>
              <w:jc w:val="both"/>
            </w:pPr>
          </w:p>
        </w:tc>
      </w:tr>
    </w:tbl>
    <w:p w:rsidR="00385392" w:rsidRDefault="003853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7E52E5" w:rsidP="007E52E5">
            <w:pPr>
              <w:jc w:val="both"/>
            </w:pPr>
            <w:r>
              <w:t>Průmyslové inženýrství</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t xml:space="preserve">Manažerské dovednosti a techniky </w:t>
            </w:r>
            <w:r>
              <w:rPr>
                <w:lang w:val="en-GB"/>
              </w:rPr>
              <w:t>– přednášející (20%)</w:t>
            </w:r>
          </w:p>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Default="007E52E5" w:rsidP="007E52E5">
            <w:pPr>
              <w:jc w:val="both"/>
              <w:rPr>
                <w:lang w:val="sk-SK"/>
              </w:rPr>
            </w:pPr>
            <w:r>
              <w:rPr>
                <w:lang w:val="sk-SK"/>
              </w:rPr>
              <w:t>2001 - 2008 - Univerzita Tomáše Bati ve Zlíně, Fakulta managementu a ekonomiky, obor Ekonomika a m</w:t>
            </w:r>
            <w:r>
              <w:t>anagement,  (Ph.D.)</w:t>
            </w:r>
          </w:p>
          <w:p w:rsidR="007E52E5" w:rsidRDefault="007E52E5" w:rsidP="007E52E5">
            <w:pPr>
              <w:jc w:val="both"/>
            </w:pPr>
            <w:r>
              <w:rPr>
                <w:lang w:val="sk-SK"/>
              </w:rPr>
              <w:t xml:space="preserve">1999 - 2001  - Univerzita Tomáše Bati ve Zlíně, Fakulta managementu a ekonomiky, obor </w:t>
            </w:r>
            <w:r>
              <w:t>Management, marketing, (Ing.)</w:t>
            </w:r>
          </w:p>
          <w:p w:rsidR="007E52E5" w:rsidRDefault="007E52E5" w:rsidP="007E52E5">
            <w:pPr>
              <w:jc w:val="both"/>
              <w:rPr>
                <w:b/>
              </w:rPr>
            </w:pPr>
            <w:r>
              <w:rPr>
                <w:lang w:val="sk-SK"/>
              </w:rPr>
              <w:t xml:space="preserve">1996 - 1999  - Vysoké učení technické v Brně, Fakulta managementu a ekonomiky ve Zlíně, obor </w:t>
            </w:r>
            <w:r w:rsidRPr="00F67B04">
              <w:rPr>
                <w:lang w:val="sk-SK"/>
              </w:rPr>
              <w:t>Management a ekonomika (Bc.)</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7E52E5" w:rsidRDefault="007E52E5"/>
    <w:p w:rsidR="007E52E5" w:rsidRDefault="007E52E5"/>
    <w:p w:rsidR="003A630A" w:rsidRDefault="00D87AD4">
      <w:r>
        <w:br w:type="page"/>
      </w:r>
    </w:p>
    <w:tbl>
      <w:tblPr>
        <w:tblW w:w="985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85392" w:rsidTr="00DD40A0">
        <w:tc>
          <w:tcPr>
            <w:tcW w:w="9859" w:type="dxa"/>
            <w:gridSpan w:val="11"/>
            <w:tcBorders>
              <w:bottom w:val="double" w:sz="4" w:space="0" w:color="auto"/>
            </w:tcBorders>
            <w:shd w:val="clear" w:color="auto" w:fill="BDD6EE"/>
          </w:tcPr>
          <w:p w:rsidR="00385392" w:rsidRDefault="00385392" w:rsidP="00385392">
            <w:pPr>
              <w:jc w:val="both"/>
              <w:rPr>
                <w:b/>
                <w:sz w:val="28"/>
              </w:rPr>
            </w:pPr>
            <w:r>
              <w:rPr>
                <w:b/>
                <w:sz w:val="28"/>
              </w:rPr>
              <w:lastRenderedPageBreak/>
              <w:t>C-I – Personální zabezpečení</w:t>
            </w:r>
          </w:p>
        </w:tc>
      </w:tr>
      <w:tr w:rsidR="00385392" w:rsidTr="00DD40A0">
        <w:tc>
          <w:tcPr>
            <w:tcW w:w="2518" w:type="dxa"/>
            <w:tcBorders>
              <w:top w:val="double" w:sz="4" w:space="0" w:color="auto"/>
            </w:tcBorders>
            <w:shd w:val="clear" w:color="auto" w:fill="F7CAAC"/>
          </w:tcPr>
          <w:p w:rsidR="00385392" w:rsidRDefault="00385392" w:rsidP="00385392">
            <w:pPr>
              <w:jc w:val="both"/>
              <w:rPr>
                <w:b/>
              </w:rPr>
            </w:pPr>
            <w:r>
              <w:rPr>
                <w:b/>
              </w:rPr>
              <w:t>Vysoká škola</w:t>
            </w:r>
          </w:p>
        </w:tc>
        <w:tc>
          <w:tcPr>
            <w:tcW w:w="7341" w:type="dxa"/>
            <w:gridSpan w:val="10"/>
          </w:tcPr>
          <w:p w:rsidR="00385392" w:rsidRDefault="00385392" w:rsidP="00385392">
            <w:pPr>
              <w:jc w:val="both"/>
            </w:pPr>
            <w:r>
              <w:t>Univerzita Tomáše Bati ve Zlíně</w:t>
            </w:r>
          </w:p>
        </w:tc>
      </w:tr>
      <w:tr w:rsidR="00385392" w:rsidTr="00DD40A0">
        <w:tc>
          <w:tcPr>
            <w:tcW w:w="2518" w:type="dxa"/>
            <w:shd w:val="clear" w:color="auto" w:fill="F7CAAC"/>
          </w:tcPr>
          <w:p w:rsidR="00385392" w:rsidRDefault="00385392" w:rsidP="00385392">
            <w:pPr>
              <w:jc w:val="both"/>
              <w:rPr>
                <w:b/>
              </w:rPr>
            </w:pPr>
            <w:r>
              <w:rPr>
                <w:b/>
              </w:rPr>
              <w:t>Součást vysoké školy</w:t>
            </w:r>
          </w:p>
        </w:tc>
        <w:tc>
          <w:tcPr>
            <w:tcW w:w="7341" w:type="dxa"/>
            <w:gridSpan w:val="10"/>
          </w:tcPr>
          <w:p w:rsidR="00385392" w:rsidRDefault="00385392" w:rsidP="00385392">
            <w:pPr>
              <w:jc w:val="both"/>
            </w:pPr>
            <w:r>
              <w:t>Fakulta managementu a ekonomiky</w:t>
            </w:r>
          </w:p>
        </w:tc>
      </w:tr>
      <w:tr w:rsidR="00385392" w:rsidTr="00DD40A0">
        <w:tc>
          <w:tcPr>
            <w:tcW w:w="2518" w:type="dxa"/>
            <w:shd w:val="clear" w:color="auto" w:fill="F7CAAC"/>
          </w:tcPr>
          <w:p w:rsidR="00385392" w:rsidRDefault="00385392" w:rsidP="00385392">
            <w:pPr>
              <w:jc w:val="both"/>
              <w:rPr>
                <w:b/>
              </w:rPr>
            </w:pPr>
            <w:r>
              <w:rPr>
                <w:b/>
              </w:rPr>
              <w:t>Název studijního programu</w:t>
            </w:r>
          </w:p>
        </w:tc>
        <w:tc>
          <w:tcPr>
            <w:tcW w:w="7341" w:type="dxa"/>
            <w:gridSpan w:val="10"/>
          </w:tcPr>
          <w:p w:rsidR="00385392" w:rsidRDefault="00385392" w:rsidP="00385392">
            <w:pPr>
              <w:jc w:val="both"/>
            </w:pPr>
            <w:r>
              <w:t>Průmyslové inženýrství</w:t>
            </w:r>
          </w:p>
        </w:tc>
      </w:tr>
      <w:tr w:rsidR="00385392" w:rsidTr="00DD40A0">
        <w:tc>
          <w:tcPr>
            <w:tcW w:w="2518" w:type="dxa"/>
            <w:shd w:val="clear" w:color="auto" w:fill="F7CAAC"/>
          </w:tcPr>
          <w:p w:rsidR="00385392" w:rsidRDefault="00385392" w:rsidP="00385392">
            <w:pPr>
              <w:jc w:val="both"/>
              <w:rPr>
                <w:b/>
              </w:rPr>
            </w:pPr>
            <w:r>
              <w:rPr>
                <w:b/>
              </w:rPr>
              <w:t>Jméno a příjmení</w:t>
            </w:r>
          </w:p>
        </w:tc>
        <w:tc>
          <w:tcPr>
            <w:tcW w:w="4536" w:type="dxa"/>
            <w:gridSpan w:val="5"/>
          </w:tcPr>
          <w:p w:rsidR="00385392" w:rsidRDefault="00385392" w:rsidP="00385392">
            <w:pPr>
              <w:jc w:val="both"/>
            </w:pPr>
            <w:r>
              <w:t>Petr BRIŠ</w:t>
            </w:r>
          </w:p>
        </w:tc>
        <w:tc>
          <w:tcPr>
            <w:tcW w:w="709" w:type="dxa"/>
            <w:shd w:val="clear" w:color="auto" w:fill="F7CAAC"/>
          </w:tcPr>
          <w:p w:rsidR="00385392" w:rsidRDefault="00385392" w:rsidP="00385392">
            <w:pPr>
              <w:jc w:val="both"/>
              <w:rPr>
                <w:b/>
              </w:rPr>
            </w:pPr>
            <w:r>
              <w:rPr>
                <w:b/>
              </w:rPr>
              <w:t>Tituly</w:t>
            </w:r>
          </w:p>
        </w:tc>
        <w:tc>
          <w:tcPr>
            <w:tcW w:w="2096" w:type="dxa"/>
            <w:gridSpan w:val="4"/>
          </w:tcPr>
          <w:p w:rsidR="00385392" w:rsidRDefault="00385392" w:rsidP="003F0B88">
            <w:pPr>
              <w:jc w:val="both"/>
            </w:pPr>
            <w:r>
              <w:t>doc. Ing</w:t>
            </w:r>
            <w:r w:rsidR="003F0B88">
              <w:t>., CSc</w:t>
            </w:r>
            <w:r>
              <w:t>.</w:t>
            </w:r>
          </w:p>
        </w:tc>
      </w:tr>
      <w:tr w:rsidR="00385392" w:rsidTr="00DD40A0">
        <w:tc>
          <w:tcPr>
            <w:tcW w:w="2518" w:type="dxa"/>
            <w:shd w:val="clear" w:color="auto" w:fill="F7CAAC"/>
          </w:tcPr>
          <w:p w:rsidR="00385392" w:rsidRDefault="00385392" w:rsidP="00385392">
            <w:pPr>
              <w:jc w:val="both"/>
              <w:rPr>
                <w:b/>
              </w:rPr>
            </w:pPr>
            <w:r>
              <w:rPr>
                <w:b/>
              </w:rPr>
              <w:t>Rok narození</w:t>
            </w:r>
          </w:p>
        </w:tc>
        <w:tc>
          <w:tcPr>
            <w:tcW w:w="829" w:type="dxa"/>
          </w:tcPr>
          <w:p w:rsidR="00385392" w:rsidRDefault="00385392" w:rsidP="00385392">
            <w:pPr>
              <w:jc w:val="both"/>
            </w:pPr>
            <w:r>
              <w:t>1955</w:t>
            </w:r>
          </w:p>
        </w:tc>
        <w:tc>
          <w:tcPr>
            <w:tcW w:w="1721" w:type="dxa"/>
            <w:shd w:val="clear" w:color="auto" w:fill="F7CAAC"/>
          </w:tcPr>
          <w:p w:rsidR="00385392" w:rsidRDefault="00385392" w:rsidP="00385392">
            <w:pPr>
              <w:jc w:val="both"/>
              <w:rPr>
                <w:b/>
              </w:rPr>
            </w:pPr>
            <w:r>
              <w:rPr>
                <w:b/>
              </w:rPr>
              <w:t>typ vztahu k VŠ</w:t>
            </w:r>
          </w:p>
        </w:tc>
        <w:tc>
          <w:tcPr>
            <w:tcW w:w="992" w:type="dxa"/>
            <w:gridSpan w:val="2"/>
          </w:tcPr>
          <w:p w:rsidR="00385392" w:rsidRDefault="00385392" w:rsidP="00385392">
            <w:pPr>
              <w:jc w:val="both"/>
            </w:pPr>
            <w:r>
              <w:t>pp</w:t>
            </w:r>
          </w:p>
        </w:tc>
        <w:tc>
          <w:tcPr>
            <w:tcW w:w="994" w:type="dxa"/>
            <w:shd w:val="clear" w:color="auto" w:fill="F7CAAC"/>
          </w:tcPr>
          <w:p w:rsidR="00385392" w:rsidRDefault="00385392" w:rsidP="00385392">
            <w:pPr>
              <w:jc w:val="both"/>
              <w:rPr>
                <w:b/>
              </w:rPr>
            </w:pPr>
            <w:r>
              <w:rPr>
                <w:b/>
              </w:rPr>
              <w:t>rozsah</w:t>
            </w:r>
          </w:p>
        </w:tc>
        <w:tc>
          <w:tcPr>
            <w:tcW w:w="709" w:type="dxa"/>
          </w:tcPr>
          <w:p w:rsidR="00385392" w:rsidRDefault="00385392"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D3495B" w:rsidP="00385392">
            <w:pPr>
              <w:jc w:val="both"/>
            </w:pPr>
            <w:r>
              <w:t>N</w:t>
            </w:r>
          </w:p>
        </w:tc>
      </w:tr>
      <w:tr w:rsidR="00385392" w:rsidTr="00DD40A0">
        <w:tc>
          <w:tcPr>
            <w:tcW w:w="5068" w:type="dxa"/>
            <w:gridSpan w:val="3"/>
            <w:shd w:val="clear" w:color="auto" w:fill="F7CAAC"/>
          </w:tcPr>
          <w:p w:rsidR="00385392" w:rsidRDefault="00385392" w:rsidP="00385392">
            <w:pPr>
              <w:jc w:val="both"/>
              <w:rPr>
                <w:b/>
              </w:rPr>
            </w:pPr>
            <w:r>
              <w:rPr>
                <w:b/>
              </w:rPr>
              <w:t>Typ vztahu na součásti VŠ, která uskutečňuje st. program</w:t>
            </w:r>
          </w:p>
        </w:tc>
        <w:tc>
          <w:tcPr>
            <w:tcW w:w="992" w:type="dxa"/>
            <w:gridSpan w:val="2"/>
          </w:tcPr>
          <w:p w:rsidR="00385392" w:rsidRDefault="00385392" w:rsidP="00385392">
            <w:pPr>
              <w:jc w:val="both"/>
            </w:pPr>
            <w:r>
              <w:t>pp</w:t>
            </w:r>
          </w:p>
        </w:tc>
        <w:tc>
          <w:tcPr>
            <w:tcW w:w="994" w:type="dxa"/>
            <w:shd w:val="clear" w:color="auto" w:fill="F7CAAC"/>
          </w:tcPr>
          <w:p w:rsidR="00385392" w:rsidRDefault="00385392" w:rsidP="00385392">
            <w:pPr>
              <w:jc w:val="both"/>
              <w:rPr>
                <w:b/>
              </w:rPr>
            </w:pPr>
            <w:r>
              <w:rPr>
                <w:b/>
              </w:rPr>
              <w:t>rozsah</w:t>
            </w:r>
          </w:p>
        </w:tc>
        <w:tc>
          <w:tcPr>
            <w:tcW w:w="709" w:type="dxa"/>
          </w:tcPr>
          <w:p w:rsidR="00385392" w:rsidRDefault="00385392" w:rsidP="00385392">
            <w:pPr>
              <w:jc w:val="both"/>
            </w:pPr>
            <w:r>
              <w:t>40</w:t>
            </w:r>
          </w:p>
        </w:tc>
        <w:tc>
          <w:tcPr>
            <w:tcW w:w="709" w:type="dxa"/>
            <w:gridSpan w:val="2"/>
            <w:shd w:val="clear" w:color="auto" w:fill="F7CAAC"/>
          </w:tcPr>
          <w:p w:rsidR="00385392" w:rsidRDefault="00385392" w:rsidP="00385392">
            <w:pPr>
              <w:jc w:val="both"/>
              <w:rPr>
                <w:b/>
              </w:rPr>
            </w:pPr>
            <w:r>
              <w:rPr>
                <w:b/>
              </w:rPr>
              <w:t>do kdy</w:t>
            </w:r>
          </w:p>
        </w:tc>
        <w:tc>
          <w:tcPr>
            <w:tcW w:w="1387" w:type="dxa"/>
            <w:gridSpan w:val="2"/>
          </w:tcPr>
          <w:p w:rsidR="00385392" w:rsidRDefault="00D3495B" w:rsidP="00385392">
            <w:pPr>
              <w:jc w:val="both"/>
            </w:pPr>
            <w:r>
              <w:t>N</w:t>
            </w:r>
          </w:p>
        </w:tc>
      </w:tr>
      <w:tr w:rsidR="00385392" w:rsidTr="00DD40A0">
        <w:tc>
          <w:tcPr>
            <w:tcW w:w="6060" w:type="dxa"/>
            <w:gridSpan w:val="5"/>
            <w:shd w:val="clear" w:color="auto" w:fill="F7CAAC"/>
          </w:tcPr>
          <w:p w:rsidR="00385392" w:rsidRDefault="00385392" w:rsidP="00385392">
            <w:pPr>
              <w:jc w:val="both"/>
            </w:pPr>
            <w:r>
              <w:rPr>
                <w:b/>
              </w:rPr>
              <w:t>Další současná působení jako akademický pracovník na jiných VŠ</w:t>
            </w:r>
          </w:p>
        </w:tc>
        <w:tc>
          <w:tcPr>
            <w:tcW w:w="1703" w:type="dxa"/>
            <w:gridSpan w:val="2"/>
            <w:shd w:val="clear" w:color="auto" w:fill="F7CAAC"/>
          </w:tcPr>
          <w:p w:rsidR="00385392" w:rsidRDefault="00385392" w:rsidP="00385392">
            <w:pPr>
              <w:jc w:val="both"/>
              <w:rPr>
                <w:b/>
              </w:rPr>
            </w:pPr>
            <w:r>
              <w:rPr>
                <w:b/>
              </w:rPr>
              <w:t>typ prac. vztahu</w:t>
            </w:r>
          </w:p>
        </w:tc>
        <w:tc>
          <w:tcPr>
            <w:tcW w:w="2096" w:type="dxa"/>
            <w:gridSpan w:val="4"/>
            <w:shd w:val="clear" w:color="auto" w:fill="F7CAAC"/>
          </w:tcPr>
          <w:p w:rsidR="00385392" w:rsidRDefault="00385392" w:rsidP="00385392">
            <w:pPr>
              <w:jc w:val="both"/>
              <w:rPr>
                <w:b/>
              </w:rPr>
            </w:pPr>
            <w:r>
              <w:rPr>
                <w:b/>
              </w:rPr>
              <w:t>rozsah</w:t>
            </w:r>
          </w:p>
        </w:tc>
      </w:tr>
      <w:tr w:rsidR="00385392" w:rsidTr="00DD40A0">
        <w:tc>
          <w:tcPr>
            <w:tcW w:w="6060" w:type="dxa"/>
            <w:gridSpan w:val="5"/>
          </w:tcPr>
          <w:p w:rsidR="00385392" w:rsidRDefault="00385392" w:rsidP="00385392">
            <w:pPr>
              <w:jc w:val="both"/>
            </w:pPr>
          </w:p>
        </w:tc>
        <w:tc>
          <w:tcPr>
            <w:tcW w:w="1703" w:type="dxa"/>
            <w:gridSpan w:val="2"/>
          </w:tcPr>
          <w:p w:rsidR="00385392" w:rsidRDefault="00385392" w:rsidP="00385392">
            <w:pPr>
              <w:jc w:val="both"/>
            </w:pPr>
          </w:p>
        </w:tc>
        <w:tc>
          <w:tcPr>
            <w:tcW w:w="2096" w:type="dxa"/>
            <w:gridSpan w:val="4"/>
          </w:tcPr>
          <w:p w:rsidR="00385392" w:rsidRDefault="00385392" w:rsidP="00385392">
            <w:pPr>
              <w:jc w:val="both"/>
            </w:pPr>
          </w:p>
        </w:tc>
      </w:tr>
      <w:tr w:rsidR="00385392" w:rsidTr="00DD40A0">
        <w:tc>
          <w:tcPr>
            <w:tcW w:w="9859" w:type="dxa"/>
            <w:gridSpan w:val="11"/>
            <w:shd w:val="clear" w:color="auto" w:fill="F7CAAC"/>
          </w:tcPr>
          <w:p w:rsidR="00385392" w:rsidRDefault="00385392" w:rsidP="00385392">
            <w:pPr>
              <w:jc w:val="both"/>
            </w:pPr>
            <w:r>
              <w:rPr>
                <w:b/>
              </w:rPr>
              <w:t>Předměty příslušného studijního programu a způsob zapojení do jejich výuky, příp. další zapojení do uskutečňování studijního programu</w:t>
            </w:r>
          </w:p>
        </w:tc>
      </w:tr>
      <w:tr w:rsidR="00385392" w:rsidTr="00DD40A0">
        <w:trPr>
          <w:trHeight w:val="608"/>
        </w:trPr>
        <w:tc>
          <w:tcPr>
            <w:tcW w:w="9859" w:type="dxa"/>
            <w:gridSpan w:val="11"/>
            <w:tcBorders>
              <w:top w:val="nil"/>
            </w:tcBorders>
          </w:tcPr>
          <w:p w:rsidR="00385392" w:rsidRDefault="00385392" w:rsidP="00385392">
            <w:pPr>
              <w:jc w:val="both"/>
              <w:rPr>
                <w:b/>
              </w:rPr>
            </w:pPr>
            <w:r>
              <w:t xml:space="preserve">Nauka o </w:t>
            </w:r>
            <w:r w:rsidR="00D42238">
              <w:t>zboží - garant, přednášející (7</w:t>
            </w:r>
            <w:r>
              <w:t>0%)</w:t>
            </w:r>
          </w:p>
          <w:p w:rsidR="00385392" w:rsidRDefault="00385392" w:rsidP="00385392">
            <w:pPr>
              <w:jc w:val="both"/>
            </w:pPr>
            <w:r w:rsidRPr="00B3222C">
              <w:t>Produktový management -</w:t>
            </w:r>
            <w:r>
              <w:rPr>
                <w:b/>
              </w:rPr>
              <w:t xml:space="preserve"> </w:t>
            </w:r>
            <w:r w:rsidR="00D42238">
              <w:t>garant, přednášející (6</w:t>
            </w:r>
            <w:r>
              <w:t>0%)</w:t>
            </w:r>
          </w:p>
          <w:p w:rsidR="00385392" w:rsidRPr="00B3222C" w:rsidRDefault="00385392" w:rsidP="00385392">
            <w:pPr>
              <w:jc w:val="both"/>
              <w:rPr>
                <w:b/>
              </w:rPr>
            </w:pPr>
            <w:r>
              <w:t>Kvalita a metrologie - garant, přednášející (100%)</w:t>
            </w:r>
          </w:p>
        </w:tc>
      </w:tr>
      <w:tr w:rsidR="00385392" w:rsidTr="00DD40A0">
        <w:tc>
          <w:tcPr>
            <w:tcW w:w="9859" w:type="dxa"/>
            <w:gridSpan w:val="11"/>
            <w:shd w:val="clear" w:color="auto" w:fill="F7CAAC"/>
          </w:tcPr>
          <w:p w:rsidR="00385392" w:rsidRDefault="00385392" w:rsidP="00385392">
            <w:pPr>
              <w:jc w:val="both"/>
            </w:pPr>
            <w:r>
              <w:rPr>
                <w:b/>
              </w:rPr>
              <w:t xml:space="preserve">Údaje o vzdělání na VŠ </w:t>
            </w:r>
          </w:p>
        </w:tc>
      </w:tr>
      <w:tr w:rsidR="00385392" w:rsidTr="00D42238">
        <w:trPr>
          <w:trHeight w:val="681"/>
        </w:trPr>
        <w:tc>
          <w:tcPr>
            <w:tcW w:w="9859" w:type="dxa"/>
            <w:gridSpan w:val="11"/>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rPr>
              <w:t xml:space="preserve">1975 – 1980  </w:t>
            </w:r>
            <w:r w:rsidR="00775C30">
              <w:rPr>
                <w:rFonts w:ascii="Times New Roman" w:hAnsi="Times New Roman"/>
                <w:i w:val="0"/>
                <w:sz w:val="20"/>
                <w:szCs w:val="20"/>
              </w:rPr>
              <w:t xml:space="preserve">   </w:t>
            </w:r>
            <w:r w:rsidRPr="00385392">
              <w:rPr>
                <w:rFonts w:ascii="Times New Roman" w:hAnsi="Times New Roman"/>
                <w:i w:val="0"/>
                <w:sz w:val="20"/>
                <w:szCs w:val="20"/>
                <w:lang w:eastAsia="en-US"/>
              </w:rPr>
              <w:t>VUT Brno, Fakulta technologická ve Zlíně</w:t>
            </w:r>
            <w:r w:rsidR="00591F6C">
              <w:rPr>
                <w:rFonts w:ascii="Times New Roman" w:hAnsi="Times New Roman"/>
                <w:i w:val="0"/>
                <w:sz w:val="20"/>
                <w:szCs w:val="20"/>
                <w:lang w:eastAsia="en-US"/>
              </w:rPr>
              <w:t xml:space="preserve">, </w:t>
            </w:r>
            <w:r w:rsidR="00591F6C" w:rsidRPr="008B7889">
              <w:rPr>
                <w:rFonts w:ascii="Times New Roman" w:hAnsi="Times New Roman"/>
                <w:i w:val="0"/>
                <w:sz w:val="20"/>
                <w:szCs w:val="20"/>
              </w:rPr>
              <w:t>obor: Technologie kůže, gumy a plastických hmot</w:t>
            </w:r>
            <w:r w:rsidRPr="00591F6C">
              <w:rPr>
                <w:rFonts w:ascii="Times New Roman" w:hAnsi="Times New Roman"/>
                <w:i w:val="0"/>
                <w:sz w:val="20"/>
                <w:szCs w:val="20"/>
                <w:lang w:eastAsia="en-US"/>
              </w:rPr>
              <w:t xml:space="preserve"> (</w:t>
            </w:r>
            <w:r w:rsidRPr="00385392">
              <w:rPr>
                <w:rFonts w:ascii="Times New Roman" w:hAnsi="Times New Roman"/>
                <w:i w:val="0"/>
                <w:sz w:val="20"/>
                <w:szCs w:val="20"/>
                <w:lang w:eastAsia="en-US"/>
              </w:rPr>
              <w:t>Ing.)</w:t>
            </w:r>
          </w:p>
          <w:p w:rsidR="00385392" w:rsidRPr="00385392" w:rsidRDefault="00385392" w:rsidP="00385392">
            <w:pPr>
              <w:jc w:val="both"/>
              <w:rPr>
                <w:lang w:eastAsia="en-US"/>
              </w:rPr>
            </w:pPr>
            <w:r w:rsidRPr="00385392">
              <w:t xml:space="preserve">1985 – 1989  </w:t>
            </w:r>
            <w:r w:rsidR="00775C30">
              <w:t xml:space="preserve">    </w:t>
            </w:r>
            <w:r w:rsidRPr="00385392">
              <w:rPr>
                <w:lang w:eastAsia="en-US"/>
              </w:rPr>
              <w:t>Moskevský technologický institut lehkého průmyslu (Rusko) (CSc.)</w:t>
            </w:r>
          </w:p>
          <w:p w:rsidR="00385392" w:rsidRPr="00385392" w:rsidRDefault="00385392" w:rsidP="00385392">
            <w:pPr>
              <w:jc w:val="both"/>
              <w:rPr>
                <w:b/>
              </w:rPr>
            </w:pPr>
            <w:r w:rsidRPr="00385392">
              <w:t xml:space="preserve">2008   </w:t>
            </w:r>
            <w:r w:rsidR="00775C30">
              <w:t xml:space="preserve">              </w:t>
            </w:r>
            <w:r w:rsidRPr="00385392">
              <w:rPr>
                <w:lang w:eastAsia="en-US"/>
              </w:rPr>
              <w:t>Certifikován  v DTO Ostrava jako Manager kvality</w:t>
            </w:r>
          </w:p>
        </w:tc>
      </w:tr>
      <w:tr w:rsidR="00385392" w:rsidTr="00DD40A0">
        <w:tc>
          <w:tcPr>
            <w:tcW w:w="9859" w:type="dxa"/>
            <w:gridSpan w:val="11"/>
            <w:shd w:val="clear" w:color="auto" w:fill="F7CAAC"/>
          </w:tcPr>
          <w:p w:rsidR="00385392" w:rsidRPr="00385392" w:rsidRDefault="00385392" w:rsidP="00385392">
            <w:pPr>
              <w:jc w:val="both"/>
              <w:rPr>
                <w:b/>
              </w:rPr>
            </w:pPr>
            <w:r w:rsidRPr="00385392">
              <w:rPr>
                <w:b/>
              </w:rPr>
              <w:t>Údaje o odborném působení od absolvování VŠ</w:t>
            </w:r>
          </w:p>
        </w:tc>
      </w:tr>
      <w:tr w:rsidR="00385392" w:rsidTr="00DD40A0">
        <w:trPr>
          <w:trHeight w:val="1090"/>
        </w:trPr>
        <w:tc>
          <w:tcPr>
            <w:tcW w:w="9859" w:type="dxa"/>
            <w:gridSpan w:val="11"/>
          </w:tcPr>
          <w:tbl>
            <w:tblPr>
              <w:tblW w:w="26032" w:type="dxa"/>
              <w:tblLayout w:type="fixed"/>
              <w:tblCellMar>
                <w:left w:w="70" w:type="dxa"/>
                <w:right w:w="70" w:type="dxa"/>
              </w:tblCellMar>
              <w:tblLook w:val="04A0" w:firstRow="1" w:lastRow="0" w:firstColumn="1" w:lastColumn="0" w:noHBand="0" w:noVBand="1"/>
            </w:tblPr>
            <w:tblGrid>
              <w:gridCol w:w="1381"/>
              <w:gridCol w:w="8543"/>
              <w:gridCol w:w="8054"/>
              <w:gridCol w:w="8054"/>
            </w:tblGrid>
            <w:tr w:rsidR="00385392" w:rsidRPr="00385392" w:rsidTr="00385392">
              <w:trPr>
                <w:trHeight w:val="57"/>
              </w:trPr>
              <w:tc>
                <w:tcPr>
                  <w:tcW w:w="1381" w:type="dxa"/>
                  <w:hideMark/>
                </w:tcPr>
                <w:p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1980-1982       </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Výzkumný ústav kožedělný Gottwaldov, samostatný výzkumný pracovník</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245"/>
              </w:trPr>
              <w:tc>
                <w:tcPr>
                  <w:tcW w:w="1381" w:type="dxa"/>
                  <w:hideMark/>
                </w:tcPr>
                <w:p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1982-1995       </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 xml:space="preserve">VUT Brno, FT Zlín, Ústav kožedělné technologie, Odborný asistent </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57"/>
              </w:trPr>
              <w:tc>
                <w:tcPr>
                  <w:tcW w:w="1381" w:type="dxa"/>
                  <w:hideMark/>
                </w:tcPr>
                <w:p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1995-1998</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Areta Akustika, Zlín, ředitel</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57"/>
              </w:trPr>
              <w:tc>
                <w:tcPr>
                  <w:tcW w:w="1381" w:type="dxa"/>
                  <w:hideMark/>
                </w:tcPr>
                <w:p w:rsidR="00385392" w:rsidRPr="00385392" w:rsidRDefault="00385392" w:rsidP="00385392">
                  <w:pPr>
                    <w:jc w:val="both"/>
                    <w:rPr>
                      <w:lang w:eastAsia="en-US"/>
                    </w:rPr>
                  </w:pPr>
                  <w:r w:rsidRPr="00385392">
                    <w:rPr>
                      <w:lang w:eastAsia="en-US"/>
                    </w:rPr>
                    <w:t xml:space="preserve">1995-2001       </w:t>
                  </w:r>
                </w:p>
              </w:tc>
              <w:tc>
                <w:tcPr>
                  <w:tcW w:w="8543" w:type="dxa"/>
                  <w:hideMark/>
                </w:tcPr>
                <w:p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VUT Brno, FT Zlín, Ústav fyziky a materiálového inženýrství, výzkumný pracovník, odborný asistent</w:t>
                  </w: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rsidTr="00385392">
              <w:trPr>
                <w:trHeight w:val="57"/>
              </w:trPr>
              <w:tc>
                <w:tcPr>
                  <w:tcW w:w="1381" w:type="dxa"/>
                  <w:hideMark/>
                </w:tcPr>
                <w:p w:rsidR="00385392" w:rsidRPr="00385392" w:rsidRDefault="00385392" w:rsidP="00385392">
                  <w:pPr>
                    <w:jc w:val="both"/>
                    <w:rPr>
                      <w:lang w:eastAsia="en-US"/>
                    </w:rPr>
                  </w:pPr>
                  <w:r w:rsidRPr="00385392">
                    <w:rPr>
                      <w:lang w:eastAsia="en-US"/>
                    </w:rPr>
                    <w:t xml:space="preserve">2001- dosud     </w:t>
                  </w:r>
                </w:p>
              </w:tc>
              <w:tc>
                <w:tcPr>
                  <w:tcW w:w="8543" w:type="dxa"/>
                  <w:hideMark/>
                </w:tcPr>
                <w:p w:rsidR="00385392" w:rsidRPr="00385392" w:rsidRDefault="00385392" w:rsidP="00385392">
                  <w:pPr>
                    <w:jc w:val="both"/>
                    <w:rPr>
                      <w:lang w:eastAsia="en-US"/>
                    </w:rPr>
                  </w:pPr>
                  <w:r w:rsidRPr="00385392">
                    <w:rPr>
                      <w:lang w:eastAsia="en-US"/>
                    </w:rPr>
                    <w:t>Univerzita Tomáše Bati ve Zlíně, FAME, docent</w:t>
                  </w:r>
                </w:p>
              </w:tc>
              <w:tc>
                <w:tcPr>
                  <w:tcW w:w="8054" w:type="dxa"/>
                </w:tcPr>
                <w:p w:rsidR="00385392" w:rsidRPr="00385392" w:rsidRDefault="00385392" w:rsidP="00385392">
                  <w:pPr>
                    <w:jc w:val="both"/>
                    <w:rPr>
                      <w:lang w:eastAsia="en-US"/>
                    </w:rPr>
                  </w:pPr>
                </w:p>
              </w:tc>
              <w:tc>
                <w:tcPr>
                  <w:tcW w:w="8054" w:type="dxa"/>
                </w:tcPr>
                <w:p w:rsidR="00385392" w:rsidRPr="00385392" w:rsidRDefault="00385392" w:rsidP="00385392">
                  <w:pPr>
                    <w:jc w:val="both"/>
                    <w:rPr>
                      <w:lang w:eastAsia="en-US"/>
                    </w:rPr>
                  </w:pPr>
                </w:p>
              </w:tc>
            </w:tr>
          </w:tbl>
          <w:p w:rsidR="00385392" w:rsidRPr="00385392" w:rsidRDefault="00385392" w:rsidP="00385392">
            <w:pPr>
              <w:jc w:val="both"/>
            </w:pPr>
          </w:p>
        </w:tc>
      </w:tr>
      <w:tr w:rsidR="00385392" w:rsidTr="00DD40A0">
        <w:trPr>
          <w:trHeight w:val="250"/>
        </w:trPr>
        <w:tc>
          <w:tcPr>
            <w:tcW w:w="9859" w:type="dxa"/>
            <w:gridSpan w:val="11"/>
            <w:shd w:val="clear" w:color="auto" w:fill="F7CAAC"/>
          </w:tcPr>
          <w:p w:rsidR="00385392" w:rsidRDefault="00385392" w:rsidP="00385392">
            <w:pPr>
              <w:jc w:val="both"/>
            </w:pPr>
            <w:r>
              <w:rPr>
                <w:b/>
              </w:rPr>
              <w:t>Zkušenosti s vedením kvalifikačních a rigorózních prací</w:t>
            </w:r>
          </w:p>
        </w:tc>
      </w:tr>
      <w:tr w:rsidR="00385392" w:rsidTr="00DD40A0">
        <w:trPr>
          <w:trHeight w:val="98"/>
        </w:trPr>
        <w:tc>
          <w:tcPr>
            <w:tcW w:w="9859" w:type="dxa"/>
            <w:gridSpan w:val="11"/>
          </w:tcPr>
          <w:p w:rsidR="00636CFD" w:rsidRDefault="00636CFD" w:rsidP="00636CFD">
            <w:pPr>
              <w:jc w:val="both"/>
            </w:pPr>
            <w:r>
              <w:t>Počet v</w:t>
            </w:r>
            <w:r w:rsidR="00733A3A">
              <w:t>edených bakalářských prací – 45</w:t>
            </w:r>
          </w:p>
          <w:p w:rsidR="00636CFD" w:rsidRDefault="00636CFD" w:rsidP="00636CFD">
            <w:pPr>
              <w:jc w:val="both"/>
            </w:pPr>
            <w:r>
              <w:t>Počet vedených diplomových prací – 83</w:t>
            </w:r>
          </w:p>
          <w:p w:rsidR="00385392" w:rsidRDefault="00636CFD" w:rsidP="00775C30">
            <w:pPr>
              <w:jc w:val="both"/>
            </w:pPr>
            <w:r>
              <w:t xml:space="preserve">Počet vedených disertačních prací </w:t>
            </w:r>
            <w:r w:rsidR="00733A3A">
              <w:t>–</w:t>
            </w:r>
            <w:r>
              <w:t xml:space="preserve"> 5</w:t>
            </w:r>
            <w:r w:rsidR="00733A3A">
              <w:t xml:space="preserve"> </w:t>
            </w:r>
          </w:p>
        </w:tc>
      </w:tr>
      <w:tr w:rsidR="00385392" w:rsidTr="00DD40A0">
        <w:trPr>
          <w:cantSplit/>
        </w:trPr>
        <w:tc>
          <w:tcPr>
            <w:tcW w:w="3347" w:type="dxa"/>
            <w:gridSpan w:val="2"/>
            <w:tcBorders>
              <w:top w:val="single" w:sz="12" w:space="0" w:color="auto"/>
            </w:tcBorders>
            <w:shd w:val="clear" w:color="auto" w:fill="F7CAAC"/>
          </w:tcPr>
          <w:p w:rsidR="00385392" w:rsidRDefault="00385392" w:rsidP="00385392">
            <w:pPr>
              <w:jc w:val="both"/>
            </w:pPr>
            <w:r>
              <w:rPr>
                <w:b/>
              </w:rPr>
              <w:t xml:space="preserve">Obor habilitačního řízení </w:t>
            </w:r>
          </w:p>
        </w:tc>
        <w:tc>
          <w:tcPr>
            <w:tcW w:w="2245" w:type="dxa"/>
            <w:gridSpan w:val="2"/>
            <w:tcBorders>
              <w:top w:val="single" w:sz="12" w:space="0" w:color="auto"/>
            </w:tcBorders>
            <w:shd w:val="clear" w:color="auto" w:fill="F7CAAC"/>
          </w:tcPr>
          <w:p w:rsidR="00385392" w:rsidRDefault="00385392" w:rsidP="0038539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85392" w:rsidRDefault="00385392" w:rsidP="0038539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85392" w:rsidRDefault="00385392" w:rsidP="00385392">
            <w:pPr>
              <w:jc w:val="both"/>
              <w:rPr>
                <w:b/>
              </w:rPr>
            </w:pPr>
            <w:r>
              <w:rPr>
                <w:b/>
              </w:rPr>
              <w:t>Ohlasy publikací</w:t>
            </w:r>
          </w:p>
        </w:tc>
      </w:tr>
      <w:tr w:rsidR="00385392" w:rsidTr="00DD40A0">
        <w:trPr>
          <w:cantSplit/>
        </w:trPr>
        <w:tc>
          <w:tcPr>
            <w:tcW w:w="3347" w:type="dxa"/>
            <w:gridSpan w:val="2"/>
          </w:tcPr>
          <w:p w:rsidR="00385392" w:rsidRDefault="00385392" w:rsidP="00385392">
            <w:pPr>
              <w:spacing w:line="276" w:lineRule="auto"/>
              <w:jc w:val="both"/>
            </w:pPr>
            <w:r>
              <w:rPr>
                <w:lang w:eastAsia="en-US"/>
              </w:rPr>
              <w:t>Řízení průmyslových systémů</w:t>
            </w:r>
          </w:p>
        </w:tc>
        <w:tc>
          <w:tcPr>
            <w:tcW w:w="2245" w:type="dxa"/>
            <w:gridSpan w:val="2"/>
          </w:tcPr>
          <w:p w:rsidR="00385392" w:rsidRDefault="00385392" w:rsidP="00385392">
            <w:pPr>
              <w:jc w:val="both"/>
            </w:pPr>
            <w:r>
              <w:t>2004</w:t>
            </w:r>
          </w:p>
        </w:tc>
        <w:tc>
          <w:tcPr>
            <w:tcW w:w="2248" w:type="dxa"/>
            <w:gridSpan w:val="4"/>
            <w:tcBorders>
              <w:right w:val="single" w:sz="12" w:space="0" w:color="auto"/>
            </w:tcBorders>
          </w:tcPr>
          <w:p w:rsidR="00385392" w:rsidRDefault="00385392" w:rsidP="00D42238">
            <w:pPr>
              <w:jc w:val="both"/>
            </w:pPr>
            <w:r>
              <w:t>VŠB</w:t>
            </w:r>
            <w:r w:rsidR="00D42238">
              <w:t xml:space="preserve"> TU</w:t>
            </w:r>
            <w:r>
              <w:t xml:space="preserve"> O</w:t>
            </w:r>
            <w:r w:rsidR="00D42238">
              <w:t>strava</w:t>
            </w:r>
          </w:p>
        </w:tc>
        <w:tc>
          <w:tcPr>
            <w:tcW w:w="632" w:type="dxa"/>
            <w:tcBorders>
              <w:left w:val="single" w:sz="12" w:space="0" w:color="auto"/>
            </w:tcBorders>
            <w:shd w:val="clear" w:color="auto" w:fill="F7CAAC"/>
          </w:tcPr>
          <w:p w:rsidR="00385392" w:rsidRDefault="00385392" w:rsidP="00385392">
            <w:pPr>
              <w:jc w:val="both"/>
            </w:pPr>
            <w:r>
              <w:rPr>
                <w:b/>
              </w:rPr>
              <w:t>WOS</w:t>
            </w:r>
          </w:p>
        </w:tc>
        <w:tc>
          <w:tcPr>
            <w:tcW w:w="693" w:type="dxa"/>
            <w:shd w:val="clear" w:color="auto" w:fill="F7CAAC"/>
          </w:tcPr>
          <w:p w:rsidR="00385392" w:rsidRDefault="00385392" w:rsidP="00385392">
            <w:pPr>
              <w:jc w:val="both"/>
              <w:rPr>
                <w:sz w:val="18"/>
              </w:rPr>
            </w:pPr>
            <w:r>
              <w:rPr>
                <w:b/>
                <w:sz w:val="18"/>
              </w:rPr>
              <w:t>Scopus</w:t>
            </w:r>
          </w:p>
        </w:tc>
        <w:tc>
          <w:tcPr>
            <w:tcW w:w="694" w:type="dxa"/>
            <w:shd w:val="clear" w:color="auto" w:fill="F7CAAC"/>
          </w:tcPr>
          <w:p w:rsidR="00385392" w:rsidRDefault="00385392" w:rsidP="00385392">
            <w:pPr>
              <w:jc w:val="both"/>
            </w:pPr>
            <w:r>
              <w:rPr>
                <w:b/>
                <w:sz w:val="18"/>
              </w:rPr>
              <w:t>ostatní</w:t>
            </w:r>
          </w:p>
        </w:tc>
      </w:tr>
      <w:tr w:rsidR="00B32D15" w:rsidTr="00DD40A0">
        <w:trPr>
          <w:cantSplit/>
          <w:trHeight w:val="70"/>
        </w:trPr>
        <w:tc>
          <w:tcPr>
            <w:tcW w:w="3347" w:type="dxa"/>
            <w:gridSpan w:val="2"/>
            <w:shd w:val="clear" w:color="auto" w:fill="F7CAAC"/>
          </w:tcPr>
          <w:p w:rsidR="00B32D15" w:rsidRDefault="00B32D15" w:rsidP="00B32D15">
            <w:pPr>
              <w:jc w:val="both"/>
            </w:pPr>
            <w:r>
              <w:rPr>
                <w:b/>
              </w:rPr>
              <w:t>Obor jmenovacího řízení</w:t>
            </w:r>
          </w:p>
        </w:tc>
        <w:tc>
          <w:tcPr>
            <w:tcW w:w="2245" w:type="dxa"/>
            <w:gridSpan w:val="2"/>
            <w:shd w:val="clear" w:color="auto" w:fill="F7CAAC"/>
          </w:tcPr>
          <w:p w:rsidR="00B32D15" w:rsidRDefault="00B32D15" w:rsidP="00B32D15">
            <w:pPr>
              <w:jc w:val="both"/>
            </w:pPr>
            <w:r>
              <w:rPr>
                <w:b/>
              </w:rPr>
              <w:t>Rok udělení hodnosti</w:t>
            </w:r>
          </w:p>
        </w:tc>
        <w:tc>
          <w:tcPr>
            <w:tcW w:w="2248" w:type="dxa"/>
            <w:gridSpan w:val="4"/>
            <w:tcBorders>
              <w:right w:val="single" w:sz="12" w:space="0" w:color="auto"/>
            </w:tcBorders>
            <w:shd w:val="clear" w:color="auto" w:fill="F7CAAC"/>
          </w:tcPr>
          <w:p w:rsidR="00B32D15" w:rsidRDefault="00B32D15" w:rsidP="00B32D15">
            <w:pPr>
              <w:jc w:val="both"/>
            </w:pPr>
            <w:r>
              <w:rPr>
                <w:b/>
              </w:rPr>
              <w:t>Řízení konáno na VŠ</w:t>
            </w:r>
          </w:p>
        </w:tc>
        <w:tc>
          <w:tcPr>
            <w:tcW w:w="632" w:type="dxa"/>
            <w:vMerge w:val="restart"/>
            <w:tcBorders>
              <w:left w:val="single" w:sz="12" w:space="0" w:color="auto"/>
            </w:tcBorders>
          </w:tcPr>
          <w:p w:rsidR="00B32D15" w:rsidRDefault="00B32D15" w:rsidP="00B32D15">
            <w:pPr>
              <w:jc w:val="both"/>
              <w:rPr>
                <w:b/>
              </w:rPr>
            </w:pPr>
            <w:r>
              <w:rPr>
                <w:b/>
              </w:rPr>
              <w:t>52</w:t>
            </w:r>
          </w:p>
        </w:tc>
        <w:tc>
          <w:tcPr>
            <w:tcW w:w="693" w:type="dxa"/>
            <w:vMerge w:val="restart"/>
          </w:tcPr>
          <w:p w:rsidR="00B32D15" w:rsidRDefault="00B32D15" w:rsidP="00B32D15">
            <w:pPr>
              <w:jc w:val="both"/>
              <w:rPr>
                <w:b/>
              </w:rPr>
            </w:pPr>
            <w:r>
              <w:rPr>
                <w:b/>
              </w:rPr>
              <w:t>4</w:t>
            </w:r>
          </w:p>
        </w:tc>
        <w:tc>
          <w:tcPr>
            <w:tcW w:w="694" w:type="dxa"/>
            <w:vMerge w:val="restart"/>
          </w:tcPr>
          <w:p w:rsidR="00B32D15" w:rsidRDefault="00B32D15" w:rsidP="00B32D15">
            <w:pPr>
              <w:jc w:val="both"/>
              <w:rPr>
                <w:b/>
              </w:rPr>
            </w:pPr>
            <w:r>
              <w:rPr>
                <w:b/>
              </w:rPr>
              <w:t>3</w:t>
            </w:r>
          </w:p>
        </w:tc>
      </w:tr>
      <w:tr w:rsidR="00385392" w:rsidTr="00DD40A0">
        <w:trPr>
          <w:trHeight w:val="205"/>
        </w:trPr>
        <w:tc>
          <w:tcPr>
            <w:tcW w:w="3347" w:type="dxa"/>
            <w:gridSpan w:val="2"/>
          </w:tcPr>
          <w:p w:rsidR="00385392" w:rsidRDefault="00385392" w:rsidP="003F6EB7">
            <w:pPr>
              <w:jc w:val="both"/>
            </w:pPr>
          </w:p>
        </w:tc>
        <w:tc>
          <w:tcPr>
            <w:tcW w:w="2245" w:type="dxa"/>
            <w:gridSpan w:val="2"/>
          </w:tcPr>
          <w:p w:rsidR="00385392" w:rsidRDefault="00385392" w:rsidP="003F6EB7">
            <w:pPr>
              <w:jc w:val="both"/>
            </w:pPr>
          </w:p>
        </w:tc>
        <w:tc>
          <w:tcPr>
            <w:tcW w:w="2248" w:type="dxa"/>
            <w:gridSpan w:val="4"/>
            <w:tcBorders>
              <w:right w:val="single" w:sz="12" w:space="0" w:color="auto"/>
            </w:tcBorders>
          </w:tcPr>
          <w:p w:rsidR="00385392" w:rsidRDefault="00385392" w:rsidP="003F6EB7">
            <w:pPr>
              <w:jc w:val="both"/>
            </w:pPr>
          </w:p>
        </w:tc>
        <w:tc>
          <w:tcPr>
            <w:tcW w:w="632" w:type="dxa"/>
            <w:vMerge/>
            <w:tcBorders>
              <w:left w:val="single" w:sz="12" w:space="0" w:color="auto"/>
            </w:tcBorders>
            <w:vAlign w:val="center"/>
          </w:tcPr>
          <w:p w:rsidR="00385392" w:rsidRDefault="00385392" w:rsidP="003F6EB7">
            <w:pPr>
              <w:rPr>
                <w:b/>
              </w:rPr>
            </w:pPr>
          </w:p>
        </w:tc>
        <w:tc>
          <w:tcPr>
            <w:tcW w:w="693" w:type="dxa"/>
            <w:vMerge/>
            <w:vAlign w:val="center"/>
          </w:tcPr>
          <w:p w:rsidR="00385392" w:rsidRDefault="00385392" w:rsidP="003F6EB7">
            <w:pPr>
              <w:rPr>
                <w:b/>
              </w:rPr>
            </w:pPr>
          </w:p>
        </w:tc>
        <w:tc>
          <w:tcPr>
            <w:tcW w:w="694" w:type="dxa"/>
            <w:vMerge/>
            <w:vAlign w:val="center"/>
          </w:tcPr>
          <w:p w:rsidR="00385392" w:rsidRDefault="00385392" w:rsidP="003F6EB7">
            <w:pPr>
              <w:rPr>
                <w:b/>
              </w:rPr>
            </w:pPr>
          </w:p>
        </w:tc>
      </w:tr>
      <w:tr w:rsidR="00385392" w:rsidTr="00DD40A0">
        <w:tc>
          <w:tcPr>
            <w:tcW w:w="9859" w:type="dxa"/>
            <w:gridSpan w:val="11"/>
            <w:shd w:val="clear" w:color="auto" w:fill="F7CAAC"/>
          </w:tcPr>
          <w:p w:rsidR="00385392" w:rsidRDefault="00385392" w:rsidP="00385392">
            <w:pPr>
              <w:jc w:val="both"/>
              <w:rPr>
                <w:b/>
              </w:rPr>
            </w:pPr>
            <w:r>
              <w:rPr>
                <w:b/>
              </w:rPr>
              <w:t xml:space="preserve">Přehled o nejvýznamnější publikační a další tvůrčí činnosti nebo další profesní činnosti u odborníků z praxe vztahující se k zabezpečovaným předmětům </w:t>
            </w:r>
          </w:p>
        </w:tc>
      </w:tr>
      <w:tr w:rsidR="00385392" w:rsidTr="00DD40A0">
        <w:trPr>
          <w:trHeight w:val="694"/>
        </w:trPr>
        <w:tc>
          <w:tcPr>
            <w:tcW w:w="9859" w:type="dxa"/>
            <w:gridSpan w:val="11"/>
          </w:tcPr>
          <w:p w:rsidR="00385392" w:rsidRPr="00363949" w:rsidRDefault="00385392" w:rsidP="003F6EB7">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rsidR="00385392" w:rsidRPr="00363949" w:rsidRDefault="00385392" w:rsidP="003F6EB7">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rsidR="00385392" w:rsidRPr="00363949" w:rsidRDefault="00385392" w:rsidP="003F6EB7">
            <w:pPr>
              <w:jc w:val="both"/>
            </w:pPr>
            <w:r w:rsidRPr="00363949">
              <w:t xml:space="preserve">BRIŠ, P. The Issue Of Innovations Management In Czech Companies. In </w:t>
            </w:r>
            <w:r w:rsidRPr="00363949">
              <w:rPr>
                <w:i/>
                <w:iCs/>
              </w:rPr>
              <w:t>Proceedings of the 6th International Scientific Conference Finance and the performance of firms in science, education, and practice</w:t>
            </w:r>
            <w:r w:rsidRPr="00363949">
              <w:t xml:space="preserve">. Zlín: Univerzita Tomáše Bati ve Zlíně, Fakulta managementu a ekonomiky, 2013, s. 136-147. ISBN 978-80-7454-246-6. </w:t>
            </w:r>
          </w:p>
          <w:p w:rsidR="00385392" w:rsidRDefault="00385392" w:rsidP="003F6EB7">
            <w:pPr>
              <w:jc w:val="both"/>
            </w:pPr>
            <w:r w:rsidRPr="00363949">
              <w:t xml:space="preserve">BRIŠ, P., HRUŠECKÁ, D. Customer Audits as a Quality Control Tool for Both Suppliers and Customers. </w:t>
            </w:r>
            <w:r w:rsidRPr="00363949">
              <w:rPr>
                <w:i/>
                <w:iCs/>
              </w:rPr>
              <w:t>World academy of science, engineering and technology</w:t>
            </w:r>
            <w:r w:rsidRPr="00363949">
              <w:t>, 2013, roč. 2013, č. 80, s. 558-561. ISSN 2010-376X (50%).</w:t>
            </w:r>
          </w:p>
          <w:p w:rsidR="002C641E" w:rsidRDefault="00DD40A0" w:rsidP="003F6EB7">
            <w:pPr>
              <w:jc w:val="both"/>
              <w:rPr>
                <w:i/>
              </w:rPr>
            </w:pPr>
            <w:r>
              <w:rPr>
                <w:i/>
              </w:rPr>
              <w:t>Užitné vzory a patenty:</w:t>
            </w:r>
          </w:p>
          <w:p w:rsidR="00DD40A0" w:rsidRDefault="00000845" w:rsidP="00DD40A0">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w:t>
            </w:r>
            <w:r w:rsidR="00DD40A0">
              <w:t>Způsob výroby integrálních dílců na bázi lehčeného polystyrenu se zabudovanými funkčními a/nebo ozdobnými prvky. 2017. (90%)</w:t>
            </w:r>
          </w:p>
          <w:p w:rsidR="00385392" w:rsidRPr="00DD40A0" w:rsidRDefault="00000845" w:rsidP="00DD40A0">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w:t>
            </w:r>
            <w:r w:rsidR="00DD40A0">
              <w:t>Vodní motor. 2013. (90%)</w:t>
            </w:r>
          </w:p>
        </w:tc>
      </w:tr>
      <w:tr w:rsidR="00385392" w:rsidTr="00DD40A0">
        <w:trPr>
          <w:trHeight w:val="218"/>
        </w:trPr>
        <w:tc>
          <w:tcPr>
            <w:tcW w:w="9859" w:type="dxa"/>
            <w:gridSpan w:val="11"/>
            <w:shd w:val="clear" w:color="auto" w:fill="F7CAAC"/>
          </w:tcPr>
          <w:p w:rsidR="00385392" w:rsidRDefault="00385392" w:rsidP="00385392">
            <w:pPr>
              <w:rPr>
                <w:b/>
              </w:rPr>
            </w:pPr>
            <w:r>
              <w:rPr>
                <w:b/>
              </w:rPr>
              <w:t>Působení v zahraničí</w:t>
            </w:r>
          </w:p>
        </w:tc>
      </w:tr>
      <w:tr w:rsidR="00385392" w:rsidTr="00DD40A0">
        <w:trPr>
          <w:trHeight w:val="133"/>
        </w:trPr>
        <w:tc>
          <w:tcPr>
            <w:tcW w:w="9859" w:type="dxa"/>
            <w:gridSpan w:val="11"/>
          </w:tcPr>
          <w:p w:rsidR="00385392" w:rsidRDefault="00385392" w:rsidP="00775C30">
            <w:pPr>
              <w:jc w:val="both"/>
              <w:rPr>
                <w:b/>
              </w:rPr>
            </w:pPr>
          </w:p>
        </w:tc>
      </w:tr>
      <w:tr w:rsidR="00385392" w:rsidTr="00DD40A0">
        <w:trPr>
          <w:cantSplit/>
          <w:trHeight w:val="64"/>
        </w:trPr>
        <w:tc>
          <w:tcPr>
            <w:tcW w:w="2518" w:type="dxa"/>
            <w:shd w:val="clear" w:color="auto" w:fill="F7CAAC"/>
          </w:tcPr>
          <w:p w:rsidR="00385392" w:rsidRDefault="00385392" w:rsidP="003F6EB7">
            <w:pPr>
              <w:jc w:val="both"/>
              <w:rPr>
                <w:b/>
              </w:rPr>
            </w:pPr>
            <w:r>
              <w:rPr>
                <w:b/>
              </w:rPr>
              <w:t xml:space="preserve">Podpis </w:t>
            </w:r>
          </w:p>
        </w:tc>
        <w:tc>
          <w:tcPr>
            <w:tcW w:w="4536" w:type="dxa"/>
            <w:gridSpan w:val="5"/>
          </w:tcPr>
          <w:p w:rsidR="00385392" w:rsidRDefault="00385392" w:rsidP="003F6EB7">
            <w:pPr>
              <w:jc w:val="both"/>
            </w:pPr>
          </w:p>
        </w:tc>
        <w:tc>
          <w:tcPr>
            <w:tcW w:w="786" w:type="dxa"/>
            <w:gridSpan w:val="2"/>
            <w:shd w:val="clear" w:color="auto" w:fill="F7CAAC"/>
          </w:tcPr>
          <w:p w:rsidR="00385392" w:rsidRDefault="00385392" w:rsidP="003F6EB7">
            <w:pPr>
              <w:jc w:val="both"/>
            </w:pPr>
            <w:r>
              <w:rPr>
                <w:b/>
              </w:rPr>
              <w:t>datum</w:t>
            </w:r>
          </w:p>
        </w:tc>
        <w:tc>
          <w:tcPr>
            <w:tcW w:w="2019" w:type="dxa"/>
            <w:gridSpan w:val="3"/>
          </w:tcPr>
          <w:p w:rsidR="00385392" w:rsidRDefault="00385392" w:rsidP="003F6EB7">
            <w:pPr>
              <w:jc w:val="both"/>
            </w:pPr>
          </w:p>
        </w:tc>
      </w:tr>
    </w:tbl>
    <w:p w:rsidR="00DD40A0" w:rsidRDefault="00DD40A0"/>
    <w:p w:rsidR="00363949" w:rsidRDefault="00363949"/>
    <w:p w:rsidR="00245E65" w:rsidRDefault="00245E6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992"/>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7E52E5" w:rsidP="007E52E5">
            <w:pPr>
              <w:jc w:val="both"/>
            </w:pPr>
            <w:r>
              <w:t>Průmyslové inženýrství</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253" w:type="dxa"/>
            <w:gridSpan w:val="5"/>
          </w:tcPr>
          <w:p w:rsidR="007E52E5" w:rsidRDefault="007E52E5" w:rsidP="007E52E5">
            <w:pPr>
              <w:jc w:val="both"/>
            </w:pPr>
            <w:r>
              <w:t>Gabriela CULÍK KONČITÍKOVÁ</w:t>
            </w:r>
          </w:p>
        </w:tc>
        <w:tc>
          <w:tcPr>
            <w:tcW w:w="992"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Ing., Mgr.</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1987</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DPP</w:t>
            </w: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196"/>
        </w:trPr>
        <w:tc>
          <w:tcPr>
            <w:tcW w:w="9859" w:type="dxa"/>
            <w:gridSpan w:val="11"/>
            <w:tcBorders>
              <w:top w:val="nil"/>
            </w:tcBorders>
          </w:tcPr>
          <w:p w:rsidR="007E52E5" w:rsidRDefault="007E52E5" w:rsidP="007E52E5">
            <w:pPr>
              <w:jc w:val="both"/>
            </w:pPr>
            <w:r>
              <w:t>Systém řízení Baťa – přednášející (40%)</w:t>
            </w:r>
            <w:r w:rsidR="007044B0">
              <w:t xml:space="preserve"> – odborník z praxe</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Pr="00E20D9A" w:rsidRDefault="007E52E5" w:rsidP="00000845">
            <w:pPr>
              <w:ind w:left="956" w:hanging="956"/>
              <w:jc w:val="both"/>
            </w:pPr>
            <w:r w:rsidRPr="00E20D9A">
              <w:t>2006-2009  Univerzita Tomáše Bati ve Zlíně, Fakulta humanitních studií, bakalářské studium, obor: Sociální pedagogika</w:t>
            </w:r>
          </w:p>
          <w:p w:rsidR="007E52E5" w:rsidRPr="00E20D9A" w:rsidRDefault="007E52E5" w:rsidP="00000845">
            <w:pPr>
              <w:ind w:left="956" w:hanging="956"/>
              <w:jc w:val="both"/>
            </w:pPr>
            <w:r w:rsidRPr="00E20D9A">
              <w:t>2008-2011  Univerzita Tomáše Bati ve Zlíně, Fakulta humanitních studií, navazující magisterské studium, obor: Sociální pedagogika</w:t>
            </w:r>
          </w:p>
          <w:p w:rsidR="007E52E5" w:rsidRPr="00E20D9A" w:rsidRDefault="007E52E5" w:rsidP="00000845">
            <w:pPr>
              <w:ind w:left="956" w:hanging="956"/>
              <w:jc w:val="both"/>
            </w:pPr>
            <w:r w:rsidRPr="00E20D9A">
              <w:t>2008-2011  Univerzita Tomáše Bati ve Zlíně, Fakulta managementu a ekonomiky, bakalářské studium, obor: Veřejná správa a regionální rozvoj</w:t>
            </w:r>
          </w:p>
          <w:p w:rsidR="007E52E5" w:rsidRDefault="007E52E5" w:rsidP="00000845">
            <w:pPr>
              <w:ind w:left="956" w:hanging="956"/>
              <w:jc w:val="both"/>
            </w:pPr>
            <w:r w:rsidRPr="00E20D9A">
              <w:t>2011-2013  Univerzita Tomáše Bati ve Zlíně, Fakulta managementu a ekonomiky, navazující magisterské studium, obor: Veřejná správa a regionální rozvoj</w:t>
            </w:r>
          </w:p>
          <w:p w:rsidR="007E52E5" w:rsidRPr="00E20D9A" w:rsidRDefault="007E52E5" w:rsidP="00000845">
            <w:pPr>
              <w:ind w:left="956" w:hanging="956"/>
              <w:jc w:val="both"/>
            </w:pPr>
            <w:r>
              <w:t xml:space="preserve">2010-2015 </w:t>
            </w:r>
            <w:r w:rsidRPr="00E20D9A">
              <w:t>Univerzita Tomáše Bati ve Zlíně, Fakulta humanitních studií,</w:t>
            </w:r>
            <w:r>
              <w:t xml:space="preserve"> bakalářské studium, obor: Andragogika v profilaci na řízení lidských zdrojů</w:t>
            </w:r>
          </w:p>
          <w:p w:rsidR="007E52E5" w:rsidRDefault="007E52E5" w:rsidP="00000845">
            <w:pPr>
              <w:ind w:left="956" w:hanging="956"/>
              <w:jc w:val="both"/>
              <w:rPr>
                <w:b/>
              </w:rPr>
            </w:pPr>
            <w:r>
              <w:t xml:space="preserve">2011- dosud </w:t>
            </w:r>
            <w:r w:rsidRPr="00E20D9A">
              <w:t xml:space="preserve">Univerzita Tomáše Bati ve Zlíně, Fakulta managementu a ekonomiky, </w:t>
            </w:r>
            <w:r>
              <w:t>doktorské</w:t>
            </w:r>
            <w:r w:rsidRPr="00E20D9A">
              <w:t xml:space="preserve"> studium, obor: </w:t>
            </w:r>
            <w:r>
              <w:t>management a ekonomika</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709"/>
        </w:trPr>
        <w:tc>
          <w:tcPr>
            <w:tcW w:w="9859" w:type="dxa"/>
            <w:gridSpan w:val="11"/>
          </w:tcPr>
          <w:p w:rsidR="007E52E5" w:rsidRDefault="007E52E5" w:rsidP="007E52E5">
            <w:pPr>
              <w:jc w:val="both"/>
            </w:pPr>
            <w:r>
              <w:t xml:space="preserve">1. 1. 2016 – doposud – Nadace Tomáše Bati, projektový manažer </w:t>
            </w:r>
          </w:p>
          <w:p w:rsidR="007E52E5" w:rsidRDefault="007E52E5" w:rsidP="007E52E5">
            <w:pPr>
              <w:jc w:val="both"/>
            </w:pPr>
            <w:r>
              <w:t>3. 8. 2014 – 31. 3. 2015 – Zlínský zámek o.p.s., ředitelka</w:t>
            </w:r>
          </w:p>
          <w:p w:rsidR="007E52E5" w:rsidRDefault="007E52E5" w:rsidP="007E52E5">
            <w:pPr>
              <w:jc w:val="both"/>
            </w:pPr>
            <w:r>
              <w:t>2012 - 2015 – Univerzita Tomáše Bati, projektový manažer v rámci projektu OPVK</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109"/>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6</w:t>
            </w:r>
          </w:p>
        </w:tc>
      </w:tr>
      <w:tr w:rsidR="007E52E5" w:rsidTr="007E52E5">
        <w:trPr>
          <w:trHeight w:val="70"/>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52E5">
        <w:trPr>
          <w:trHeight w:val="708"/>
        </w:trPr>
        <w:tc>
          <w:tcPr>
            <w:tcW w:w="9859" w:type="dxa"/>
            <w:gridSpan w:val="11"/>
          </w:tcPr>
          <w:p w:rsidR="007E52E5" w:rsidRDefault="007E52E5" w:rsidP="007E52E5">
            <w:pPr>
              <w:jc w:val="both"/>
            </w:pPr>
            <w:r>
              <w:t xml:space="preserve">CULÍK KONČITÍKOVÁ, G. a kol. </w:t>
            </w:r>
            <w:r w:rsidRPr="00010A8F">
              <w:rPr>
                <w:i/>
              </w:rPr>
              <w:t>Služba – prodej – reklama</w:t>
            </w:r>
            <w:r>
              <w:t>. Baťa. Žilina: GEORG, 2016. ISBN 978-80-8154-150-6 (52%)</w:t>
            </w:r>
            <w:r w:rsidRPr="00C42373">
              <w:t>.</w:t>
            </w:r>
          </w:p>
          <w:p w:rsidR="007E52E5" w:rsidRPr="002D212D" w:rsidRDefault="007E52E5" w:rsidP="007E52E5">
            <w:pPr>
              <w:jc w:val="both"/>
            </w:pPr>
            <w:r w:rsidRPr="002D212D">
              <w:t>KONČITÍKOVÁ, G.</w:t>
            </w:r>
            <w:r>
              <w:t>,</w:t>
            </w:r>
            <w:r w:rsidRPr="002D212D">
              <w:t xml:space="preserve"> CULÍK, T.</w:t>
            </w:r>
            <w:r>
              <w:t>,</w:t>
            </w:r>
            <w:r w:rsidRPr="002D212D">
              <w:t xml:space="preserve"> </w:t>
            </w:r>
            <w:r>
              <w:t xml:space="preserve">STAŇKOVÁ, P. </w:t>
            </w:r>
            <w:r w:rsidRPr="002D212D">
              <w:t xml:space="preserve">Application Model of Bata Management Systém for the Current Business Environment. In </w:t>
            </w:r>
            <w:r w:rsidRPr="00010A8F">
              <w:rPr>
                <w:i/>
              </w:rPr>
              <w:t>Proceedings of the 5th International Conference on Development, Energy, Enviroment, Economics (DEEE´14)</w:t>
            </w:r>
            <w:r>
              <w:t>. Florencie: WSEAS, 2014, s. 99</w:t>
            </w:r>
            <w:r w:rsidRPr="002D212D">
              <w:t>-104. ISBN 978-960-474-405-3</w:t>
            </w:r>
            <w:r>
              <w:t xml:space="preserve"> (50%)</w:t>
            </w:r>
            <w:r w:rsidRPr="002D212D">
              <w:t>.</w:t>
            </w:r>
          </w:p>
          <w:p w:rsidR="007E52E5" w:rsidRPr="002D212D" w:rsidRDefault="007E52E5" w:rsidP="007E52E5">
            <w:pPr>
              <w:jc w:val="both"/>
            </w:pPr>
            <w:r w:rsidRPr="002D212D">
              <w:t>KONČITÍKOVÁ, G</w:t>
            </w:r>
            <w:r>
              <w:t>.,</w:t>
            </w:r>
            <w:r w:rsidRPr="002D212D">
              <w:t xml:space="preserve"> STAŇKOVÁ, P., SASÍNKOVÁ</w:t>
            </w:r>
            <w:r>
              <w:t>, M.</w:t>
            </w:r>
            <w:r w:rsidRPr="002D212D">
              <w:t xml:space="preserve"> Employees` health care in the current business evnironment (inspiration by Bata company before 1945). </w:t>
            </w:r>
            <w:r w:rsidRPr="00010A8F">
              <w:rPr>
                <w:i/>
              </w:rPr>
              <w:t>International Journal of Economics and Statistics</w:t>
            </w:r>
            <w:r w:rsidRPr="002D212D">
              <w:t xml:space="preserve">. Volume </w:t>
            </w:r>
            <w:r>
              <w:t>2</w:t>
            </w:r>
            <w:r w:rsidRPr="002D212D">
              <w:t>, 2014, s. 249-256. ISSN 2309-0685</w:t>
            </w:r>
            <w:r>
              <w:t xml:space="preserve"> (40%)</w:t>
            </w:r>
            <w:r w:rsidRPr="002D212D">
              <w:t>.</w:t>
            </w:r>
          </w:p>
          <w:p w:rsidR="007E52E5" w:rsidRDefault="007E52E5" w:rsidP="007E52E5">
            <w:pPr>
              <w:jc w:val="both"/>
            </w:pPr>
            <w:r w:rsidRPr="002D212D">
              <w:t>CULÍK, T.</w:t>
            </w:r>
            <w:r>
              <w:t>,</w:t>
            </w:r>
            <w:r w:rsidRPr="002D212D">
              <w:t xml:space="preserve"> KONČITÍKOVÁ, G</w:t>
            </w:r>
            <w:r>
              <w:t>.,</w:t>
            </w:r>
            <w:r w:rsidRPr="002D212D">
              <w:t xml:space="preserve"> STAŇKOVÁ, P. The development of CSR in current business environment based on the philosophy of Tomas Bata the founder. </w:t>
            </w:r>
            <w:r w:rsidRPr="00010A8F">
              <w:rPr>
                <w:i/>
              </w:rPr>
              <w:t>International Journal of Economics and Statistics</w:t>
            </w:r>
            <w:r w:rsidRPr="002D212D">
              <w:t xml:space="preserve">. Volume </w:t>
            </w:r>
            <w:r>
              <w:t>2</w:t>
            </w:r>
            <w:r w:rsidRPr="002D212D">
              <w:t>, 2014, s. 230-239. ISSN 2309-0685</w:t>
            </w:r>
            <w:r>
              <w:t xml:space="preserve"> (33%)</w:t>
            </w:r>
            <w:r w:rsidRPr="002D212D">
              <w:t>.</w:t>
            </w:r>
          </w:p>
          <w:p w:rsidR="007E52E5" w:rsidRPr="004950DC" w:rsidRDefault="007E52E5" w:rsidP="007E52E5">
            <w:pPr>
              <w:jc w:val="both"/>
            </w:pPr>
            <w:r w:rsidRPr="002D212D">
              <w:t>CULÍK</w:t>
            </w:r>
            <w:r>
              <w:t>, T.,</w:t>
            </w:r>
            <w:r w:rsidRPr="002D212D">
              <w:t xml:space="preserve"> KONČITÍKOVÁ</w:t>
            </w:r>
            <w:r>
              <w:t xml:space="preserve">, G., </w:t>
            </w:r>
            <w:r w:rsidRPr="002D212D">
              <w:t xml:space="preserve">STAŇKOVÁ, P. The basic principles of Bata Management System as a tool for Corporate Social Responsibility development. In </w:t>
            </w:r>
            <w:r w:rsidRPr="00010A8F">
              <w:rPr>
                <w:i/>
              </w:rPr>
              <w:t>Proceedings of the 14th International Conference on Mathematics and Computers in Business nad Economics (MCBE ´13)</w:t>
            </w:r>
            <w:r w:rsidRPr="002D212D">
              <w:t>. Baltimor: WSEAS, 2013, s. 17-22. ISBN 978-960-474-32-2</w:t>
            </w:r>
            <w:r>
              <w:t xml:space="preserve"> (33%)</w:t>
            </w:r>
            <w:r w:rsidRPr="002D212D">
              <w:t>.</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214"/>
        </w:trPr>
        <w:tc>
          <w:tcPr>
            <w:tcW w:w="9859" w:type="dxa"/>
            <w:gridSpan w:val="11"/>
          </w:tcPr>
          <w:p w:rsidR="007E52E5" w:rsidRDefault="007E52E5" w:rsidP="007E52E5">
            <w:pPr>
              <w:rPr>
                <w:b/>
              </w:rPr>
            </w:pPr>
          </w:p>
        </w:tc>
      </w:tr>
      <w:tr w:rsidR="007E52E5" w:rsidTr="007E52E5">
        <w:trPr>
          <w:cantSplit/>
          <w:trHeight w:val="304"/>
        </w:trPr>
        <w:tc>
          <w:tcPr>
            <w:tcW w:w="2518" w:type="dxa"/>
            <w:shd w:val="clear" w:color="auto" w:fill="F7CAAC"/>
          </w:tcPr>
          <w:p w:rsidR="007E52E5" w:rsidRDefault="007E52E5" w:rsidP="007E52E5">
            <w:pPr>
              <w:jc w:val="both"/>
              <w:rPr>
                <w:b/>
              </w:rPr>
            </w:pPr>
            <w:r>
              <w:rPr>
                <w:b/>
              </w:rPr>
              <w:t xml:space="preserve">Podpis </w:t>
            </w:r>
          </w:p>
        </w:tc>
        <w:tc>
          <w:tcPr>
            <w:tcW w:w="4253" w:type="dxa"/>
            <w:gridSpan w:val="5"/>
          </w:tcPr>
          <w:p w:rsidR="007E52E5" w:rsidRDefault="007E52E5" w:rsidP="007E52E5">
            <w:pPr>
              <w:jc w:val="both"/>
            </w:pPr>
          </w:p>
        </w:tc>
        <w:tc>
          <w:tcPr>
            <w:tcW w:w="1069"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rsidP="007E52E5">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63949" w:rsidP="003F6EB7">
            <w:pPr>
              <w:jc w:val="both"/>
            </w:pPr>
            <w:r>
              <w:t>Průmyslové inženýrství</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3F6EB7">
            <w:pPr>
              <w:jc w:val="both"/>
            </w:pPr>
            <w:r>
              <w:t>Mikroekonomie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993215" w:rsidP="003F6EB7">
            <w:pPr>
              <w:jc w:val="both"/>
              <w:rPr>
                <w:b/>
              </w:rPr>
            </w:pPr>
            <w:r>
              <w:rPr>
                <w:b/>
              </w:rPr>
              <w:t>22</w:t>
            </w:r>
          </w:p>
        </w:tc>
        <w:tc>
          <w:tcPr>
            <w:tcW w:w="693" w:type="dxa"/>
            <w:vMerge w:val="restart"/>
          </w:tcPr>
          <w:p w:rsidR="00363949" w:rsidRDefault="00993215" w:rsidP="00993215">
            <w:pPr>
              <w:jc w:val="both"/>
              <w:rPr>
                <w:b/>
              </w:rPr>
            </w:pPr>
            <w:r>
              <w:rPr>
                <w:b/>
              </w:rPr>
              <w:t>34</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63949" w:rsidRPr="000D0A1C" w:rsidRDefault="00363949" w:rsidP="00363949">
            <w:pPr>
              <w:jc w:val="both"/>
              <w:rPr>
                <w:shd w:val="clear" w:color="auto" w:fill="FFFFFF"/>
              </w:rPr>
            </w:pPr>
            <w:r w:rsidRPr="000D0A1C">
              <w:rPr>
                <w:shd w:val="clear" w:color="auto" w:fill="FFFFFF"/>
              </w:rPr>
              <w:t>BENDA-PROKEINOVÁ, R., DOBEŠ, K., MURA, L., BULECA, J. Engel’s approach as a tool for estimating consumer behaviour.</w:t>
            </w:r>
            <w:r w:rsidRPr="000D0A1C">
              <w:rPr>
                <w:i/>
                <w:iCs/>
                <w:shd w:val="clear" w:color="auto" w:fill="FFFFFF"/>
              </w:rPr>
              <w:t> E</w:t>
            </w:r>
            <w:r w:rsidR="007E1ACF">
              <w:rPr>
                <w:i/>
                <w:iCs/>
                <w:shd w:val="clear" w:color="auto" w:fill="FFFFFF"/>
              </w:rPr>
              <w:t>+</w:t>
            </w:r>
            <w:r w:rsidRPr="000D0A1C">
              <w:rPr>
                <w:i/>
                <w:iCs/>
                <w:shd w:val="clear" w:color="auto" w:fill="FFFFFF"/>
              </w:rPr>
              <w:t>M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363949" w:rsidRDefault="00363949" w:rsidP="00363949">
            <w:pPr>
              <w:jc w:val="both"/>
              <w:rPr>
                <w:rFonts w:ascii="Helvetica" w:hAnsi="Helvetica" w:cs="Helvetica"/>
                <w:color w:val="444444"/>
                <w:sz w:val="18"/>
                <w:szCs w:val="18"/>
                <w:shd w:val="clear" w:color="auto" w:fill="FFFFFF"/>
              </w:rPr>
            </w:pPr>
            <w:r w:rsidRPr="000D0A1C">
              <w:rPr>
                <w:shd w:val="clear" w:color="auto" w:fill="FFFFFF"/>
              </w:rPr>
              <w:t>DOBEŠ, K., JURÁSEK, M. Career aspirations of young people in the czech labour market.</w:t>
            </w:r>
            <w:r w:rsidRPr="000D0A1C">
              <w:rPr>
                <w:i/>
                <w:iCs/>
                <w:shd w:val="clear" w:color="auto" w:fill="FFFFFF"/>
              </w:rPr>
              <w:t xml:space="preserve"> International Journal of Interdisciplinary Social and Community Studies. 2013, Volume 7, Issue </w:t>
            </w:r>
            <w:r w:rsidRPr="000D0A1C">
              <w:rPr>
                <w:shd w:val="clear" w:color="auto" w:fill="FFFFFF"/>
              </w:rPr>
              <w:t>3, pp. 49-58. ISSN 2324-7576. DOI:10.18848/2324-7576/CGP/v07i03/53449</w:t>
            </w:r>
            <w:r>
              <w:rPr>
                <w:shd w:val="clear" w:color="auto" w:fill="FFFFFF"/>
              </w:rPr>
              <w:t xml:space="preserve"> (50%)</w:t>
            </w:r>
            <w:r>
              <w:rPr>
                <w:rFonts w:ascii="Helvetica" w:hAnsi="Helvetica" w:cs="Helvetica"/>
                <w:color w:val="444444"/>
                <w:sz w:val="18"/>
                <w:szCs w:val="18"/>
                <w:shd w:val="clear" w:color="auto" w:fill="FFFFFF"/>
              </w:rPr>
              <w:t>.</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63949" w:rsidP="003F6EB7">
            <w:pPr>
              <w:jc w:val="both"/>
            </w:pPr>
            <w:r>
              <w:t>Průmyslové inženýrství</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363949" w:rsidP="003F6EB7">
            <w:pPr>
              <w:jc w:val="both"/>
            </w:pPr>
            <w:r>
              <w:t>Počítačové zpracování dat – garant, přednášející (60%)</w:t>
            </w:r>
          </w:p>
          <w:p w:rsidR="00363949" w:rsidRDefault="00363949" w:rsidP="00D3495B">
            <w:pPr>
              <w:jc w:val="both"/>
            </w:pPr>
            <w:r>
              <w:t>Základy kvantitativních metod – garant, přednášející (60%)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3F6EB7">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Pr>
                <w:color w:val="000000"/>
                <w:szCs w:val="24"/>
              </w:rPr>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363949" w:rsidRPr="00363949" w:rsidRDefault="00363949" w:rsidP="00363949">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33" w:history="1">
              <w:r w:rsidRPr="00363949">
                <w:rPr>
                  <w:rStyle w:val="Hypertextovodkaz"/>
                  <w:color w:val="auto"/>
                  <w:szCs w:val="32"/>
                  <w:u w:val="none"/>
                </w:rPr>
                <w:t>https://doi.org/10.11118/actaun201563020525</w:t>
              </w:r>
            </w:hyperlink>
          </w:p>
          <w:p w:rsidR="00363949" w:rsidRPr="00363949" w:rsidRDefault="00363949" w:rsidP="00363949">
            <w:pPr>
              <w:jc w:val="both"/>
            </w:pPr>
            <w:r w:rsidRPr="00363949">
              <w:t xml:space="preserve">DOLEJŠOVÁ, M. Which Altman Model Do We Actually Use? </w:t>
            </w:r>
            <w:r w:rsidRPr="00363949">
              <w:rPr>
                <w:i/>
              </w:rPr>
              <w:t>Acta Universitatis Bohemiae Meridionales</w:t>
            </w:r>
            <w:r w:rsidRPr="00363949">
              <w:t>. 2014, Volume 17, Issue 2, s. 103-111. ISSN 1212-3285. Available at: http://ojs.ef.jcu.cz/acta/article/view/453</w:t>
            </w:r>
          </w:p>
          <w:p w:rsidR="00363949" w:rsidRDefault="00363949" w:rsidP="00363949">
            <w:pPr>
              <w:jc w:val="both"/>
              <w:rPr>
                <w:b/>
              </w:rPr>
            </w:pP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74490A" w:rsidP="003F6EB7">
            <w:pPr>
              <w:jc w:val="both"/>
            </w:pPr>
            <w:r>
              <w:t>Průmyslové inženýrství</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t>Ján DVORSKÝ</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t>Ing.</w:t>
            </w:r>
            <w:r w:rsidR="003F0B88">
              <w:t>,</w:t>
            </w:r>
            <w:r w:rsidR="00D87AD4">
              <w:t xml:space="preserve"> Ph</w:t>
            </w:r>
            <w:r>
              <w:t>D.</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t>1988</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3126B">
            <w:pPr>
              <w:jc w:val="both"/>
            </w:pPr>
            <w:r>
              <w:t>08</w:t>
            </w:r>
            <w:r w:rsidR="0033126B">
              <w:t>/</w:t>
            </w:r>
            <w:r>
              <w:t>2019</w:t>
            </w:r>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3126B">
            <w:pPr>
              <w:jc w:val="both"/>
            </w:pPr>
            <w:r>
              <w:t>08</w:t>
            </w:r>
            <w:r w:rsidR="0033126B">
              <w:t>/</w:t>
            </w:r>
            <w:r>
              <w:t>2019</w:t>
            </w:r>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74490A">
        <w:trPr>
          <w:trHeight w:val="374"/>
        </w:trPr>
        <w:tc>
          <w:tcPr>
            <w:tcW w:w="9859" w:type="dxa"/>
            <w:gridSpan w:val="11"/>
            <w:tcBorders>
              <w:top w:val="nil"/>
            </w:tcBorders>
          </w:tcPr>
          <w:p w:rsidR="0074490A" w:rsidRDefault="0074490A" w:rsidP="003F6EB7">
            <w:pPr>
              <w:jc w:val="both"/>
            </w:pPr>
            <w:r>
              <w:t>Aplikovaná statistika</w:t>
            </w:r>
            <w:r w:rsidR="007E52E5">
              <w:t xml:space="preserve"> II</w:t>
            </w:r>
            <w:r>
              <w:t xml:space="preserve"> – přednášející (40%)</w:t>
            </w: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1055"/>
        </w:trPr>
        <w:tc>
          <w:tcPr>
            <w:tcW w:w="9859" w:type="dxa"/>
            <w:gridSpan w:val="11"/>
          </w:tcPr>
          <w:p w:rsidR="0074490A" w:rsidRDefault="0074490A" w:rsidP="003F6EB7">
            <w:pPr>
              <w:jc w:val="both"/>
            </w:pPr>
            <w:r>
              <w:rPr>
                <w:b/>
              </w:rPr>
              <w:t xml:space="preserve">2013 – 2017: </w:t>
            </w:r>
            <w:r>
              <w:t>Žilinská Univerzita v Žiline, Fakulta bezpečnostního inženýrství, studijní odbor: Občanská bezpečnost</w:t>
            </w:r>
          </w:p>
          <w:p w:rsidR="0074490A" w:rsidRDefault="0074490A" w:rsidP="003F6EB7">
            <w:pPr>
              <w:jc w:val="both"/>
              <w:rPr>
                <w:b/>
              </w:rPr>
            </w:pPr>
            <w:r>
              <w:t xml:space="preserve">                      </w:t>
            </w:r>
            <w:r>
              <w:rPr>
                <w:b/>
              </w:rPr>
              <w:t>(Ph.D.)</w:t>
            </w:r>
          </w:p>
          <w:p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rsidR="0074490A" w:rsidRDefault="0074490A" w:rsidP="003F6EB7">
            <w:pPr>
              <w:jc w:val="both"/>
            </w:pPr>
            <w:r>
              <w:rPr>
                <w:b/>
              </w:rPr>
              <w:t xml:space="preserve">2007 – 2010: </w:t>
            </w:r>
            <w:r>
              <w:t>Univerzita Komenského v Bratislavě, Fakulta matematiky, fyzicky a informatiky, studijní odbor: statistika</w:t>
            </w:r>
          </w:p>
          <w:p w:rsidR="0074490A" w:rsidRPr="0072564B" w:rsidRDefault="0074490A" w:rsidP="003F6EB7">
            <w:pPr>
              <w:jc w:val="both"/>
            </w:pPr>
            <w:r>
              <w:t xml:space="preserve">                      </w:t>
            </w:r>
            <w:r>
              <w:rPr>
                <w:b/>
              </w:rPr>
              <w:t>(Bc.)</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811"/>
        </w:trPr>
        <w:tc>
          <w:tcPr>
            <w:tcW w:w="9859" w:type="dxa"/>
            <w:gridSpan w:val="11"/>
          </w:tcPr>
          <w:p w:rsidR="0074490A" w:rsidRPr="00726183" w:rsidRDefault="0074490A" w:rsidP="003F6EB7">
            <w:pPr>
              <w:jc w:val="both"/>
            </w:pPr>
            <w:r>
              <w:rPr>
                <w:b/>
              </w:rPr>
              <w:t xml:space="preserve">05/2013: </w:t>
            </w:r>
            <w:r>
              <w:t>Certifikát přípravy auditora na výkon extérního auditu v systéme manažerství kvality (Auditor kvality – externí)</w:t>
            </w:r>
          </w:p>
          <w:p w:rsidR="0074490A" w:rsidRPr="00726183" w:rsidRDefault="0074490A" w:rsidP="003F6EB7">
            <w:pPr>
              <w:jc w:val="both"/>
            </w:pPr>
            <w:r>
              <w:rPr>
                <w:b/>
              </w:rPr>
              <w:t xml:space="preserve">09/2014 – 09/2016: </w:t>
            </w:r>
            <w:r>
              <w:t>Dubnický Technologický Inštitút v Dubnici nad Váhom, akademický pracovník</w:t>
            </w:r>
          </w:p>
          <w:p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355"/>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Pr="00C34C01" w:rsidRDefault="00C34C01" w:rsidP="003F6EB7">
            <w:pPr>
              <w:jc w:val="center"/>
              <w:rPr>
                <w:b/>
              </w:rPr>
            </w:pPr>
            <w:r w:rsidRPr="00C34C01">
              <w:rPr>
                <w:b/>
              </w:rPr>
              <w:t>9</w:t>
            </w:r>
          </w:p>
        </w:tc>
        <w:tc>
          <w:tcPr>
            <w:tcW w:w="693" w:type="dxa"/>
            <w:vMerge w:val="restart"/>
          </w:tcPr>
          <w:p w:rsidR="0074490A" w:rsidRPr="00C34C01" w:rsidRDefault="00C34C01" w:rsidP="003F6EB7">
            <w:pPr>
              <w:jc w:val="center"/>
              <w:rPr>
                <w:b/>
              </w:rPr>
            </w:pPr>
            <w:r w:rsidRPr="00C34C01">
              <w:rPr>
                <w:b/>
              </w:rPr>
              <w:t>12</w:t>
            </w:r>
          </w:p>
        </w:tc>
        <w:tc>
          <w:tcPr>
            <w:tcW w:w="694" w:type="dxa"/>
            <w:vMerge w:val="restart"/>
          </w:tcPr>
          <w:p w:rsidR="0074490A" w:rsidRPr="00C34C01" w:rsidRDefault="0074490A" w:rsidP="003F6EB7">
            <w:pPr>
              <w:jc w:val="center"/>
              <w:rPr>
                <w:b/>
              </w:rPr>
            </w:pPr>
            <w:r w:rsidRPr="00C34C01">
              <w:rPr>
                <w:b/>
              </w:rPr>
              <w:t>10</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rsidR="0074490A"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10.14254/2071-8330.2017/10-3/16 (37%).</w:t>
            </w:r>
          </w:p>
          <w:p w:rsidR="0074490A" w:rsidRPr="00167E46" w:rsidRDefault="0074490A" w:rsidP="003F6EB7">
            <w:pPr>
              <w:jc w:val="both"/>
              <w:rPr>
                <w:lang w:val="en-US"/>
              </w:rPr>
            </w:pPr>
            <w:r>
              <w:rPr>
                <w:lang w:val="en-US"/>
              </w:rPr>
              <w:t xml:space="preserve">HUDÁKOVÁ, K., BUGÁNOVÁ, K., DVORSKÝ, J., BELÁS, J., DANA, L-P. Analysis of the risks of small and medium-sized enterprises in the Zilina region. </w:t>
            </w:r>
            <w:r>
              <w:rPr>
                <w:i/>
                <w:lang w:val="en-US"/>
              </w:rPr>
              <w:t xml:space="preserve">Communications – Scientific Letters of the University of Zilina. </w:t>
            </w:r>
            <w:r>
              <w:rPr>
                <w:lang w:val="en-US"/>
              </w:rPr>
              <w:t>2015, Volume 17, Issue 1, pp. 34-39. ISSN 1335-4205 (25%).</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3F6EB7">
        <w:trPr>
          <w:trHeight w:val="328"/>
        </w:trPr>
        <w:tc>
          <w:tcPr>
            <w:tcW w:w="9859" w:type="dxa"/>
            <w:gridSpan w:val="11"/>
          </w:tcPr>
          <w:p w:rsidR="0074490A" w:rsidRPr="00821985" w:rsidRDefault="0074490A">
            <w:pPr>
              <w:jc w:val="both"/>
            </w:pPr>
            <w:r>
              <w:rPr>
                <w:b/>
              </w:rPr>
              <w:t xml:space="preserve">03/2015 – 07/2015: </w:t>
            </w:r>
            <w:r>
              <w:t>České Vysoké Učení Technické v Praze, Fakulta ele</w:t>
            </w:r>
            <w:r w:rsidR="003F0B88">
              <w:t>ktrotechnická, Stáž –</w:t>
            </w:r>
            <w:del w:id="597" w:author="Trefilová Pavla" w:date="2018-09-17T08:28:00Z">
              <w:r w:rsidR="003F0B88" w:rsidDel="00E64C21">
                <w:delText xml:space="preserve"> Krátkodobý</w:delText>
              </w:r>
              <w:r w:rsidR="00DD40A0" w:rsidDel="00E64C21">
                <w:delText xml:space="preserve"> s</w:delText>
              </w:r>
            </w:del>
            <w:ins w:id="598" w:author="Trefilová Pavla" w:date="2018-09-17T08:28:00Z">
              <w:r w:rsidR="00E64C21">
                <w:t>S</w:t>
              </w:r>
            </w:ins>
            <w:r w:rsidR="00DD40A0">
              <w:t>tudijní pobyt doktoranda</w:t>
            </w:r>
          </w:p>
        </w:tc>
      </w:tr>
      <w:tr w:rsidR="0074490A" w:rsidTr="00775C30">
        <w:trPr>
          <w:cantSplit/>
          <w:trHeight w:val="64"/>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Default="0074490A" w:rsidP="003F6EB7">
            <w:pPr>
              <w:jc w:val="both"/>
            </w:pPr>
          </w:p>
        </w:tc>
        <w:tc>
          <w:tcPr>
            <w:tcW w:w="786" w:type="dxa"/>
            <w:gridSpan w:val="2"/>
            <w:shd w:val="clear" w:color="auto" w:fill="F7CAAC"/>
          </w:tcPr>
          <w:p w:rsidR="0074490A" w:rsidRDefault="00E64C21" w:rsidP="003F6EB7">
            <w:pPr>
              <w:jc w:val="both"/>
            </w:pPr>
            <w:r>
              <w:rPr>
                <w:b/>
              </w:rPr>
              <w:t>D</w:t>
            </w:r>
            <w:r w:rsidR="0074490A">
              <w:rPr>
                <w:b/>
              </w:rPr>
              <w:t>atum</w:t>
            </w:r>
          </w:p>
        </w:tc>
        <w:tc>
          <w:tcPr>
            <w:tcW w:w="2019" w:type="dxa"/>
            <w:gridSpan w:val="3"/>
          </w:tcPr>
          <w:p w:rsidR="0074490A" w:rsidRDefault="0074490A" w:rsidP="003F6EB7">
            <w:pPr>
              <w:jc w:val="both"/>
            </w:pPr>
          </w:p>
        </w:tc>
      </w:tr>
    </w:tbl>
    <w:p w:rsidR="00385392" w:rsidRDefault="00385392" w:rsidP="00694BA8">
      <w:pPr>
        <w:spacing w:after="160" w:line="259" w:lineRule="auto"/>
        <w:rPr>
          <w:ins w:id="599" w:author="Trefilová Pavla" w:date="2018-09-17T08:28:00Z"/>
        </w:rPr>
      </w:pPr>
    </w:p>
    <w:p w:rsidR="00E64C21" w:rsidRDefault="00E64C21" w:rsidP="00694BA8">
      <w:pPr>
        <w:spacing w:after="160" w:line="259" w:lineRule="auto"/>
      </w:pPr>
    </w:p>
    <w:p w:rsidR="00385392" w:rsidRDefault="00385392"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74490A" w:rsidP="003F6EB7">
            <w:pPr>
              <w:jc w:val="both"/>
            </w:pPr>
            <w:r>
              <w:t>Průmyslové inženýrství</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rsidRPr="00527A03">
              <w:t>Mi</w:t>
            </w:r>
            <w:r>
              <w:t>loslav FIALKA</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rsidRPr="00527A03">
              <w:t>RNDr., CSc.</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rsidRPr="00527A03">
              <w:t>195</w:t>
            </w:r>
            <w:r>
              <w:t>1</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rsidRPr="00527A03">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F6EB7">
            <w:pPr>
              <w:jc w:val="both"/>
            </w:pPr>
            <w:r>
              <w:t>N</w:t>
            </w:r>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rsidP="003F6EB7">
            <w:pPr>
              <w:jc w:val="both"/>
            </w:pPr>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3F6EB7">
        <w:trPr>
          <w:trHeight w:val="466"/>
        </w:trPr>
        <w:tc>
          <w:tcPr>
            <w:tcW w:w="9859" w:type="dxa"/>
            <w:gridSpan w:val="11"/>
            <w:tcBorders>
              <w:top w:val="nil"/>
            </w:tcBorders>
          </w:tcPr>
          <w:p w:rsidR="0074490A" w:rsidRPr="006E10C1" w:rsidRDefault="00D3495B" w:rsidP="003F6EB7">
            <w:pPr>
              <w:jc w:val="both"/>
            </w:pPr>
            <w:r>
              <w:t>Matematika EI – přednášející (40%)</w:t>
            </w:r>
          </w:p>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873"/>
        </w:trPr>
        <w:tc>
          <w:tcPr>
            <w:tcW w:w="9859"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(CSc.)</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(RNDr.)</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1031"/>
        </w:trPr>
        <w:tc>
          <w:tcPr>
            <w:tcW w:w="9859"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297"/>
        </w:trPr>
        <w:tc>
          <w:tcPr>
            <w:tcW w:w="9859"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Default="008D4CE0" w:rsidP="003F6EB7">
            <w:pPr>
              <w:jc w:val="both"/>
              <w:rPr>
                <w:b/>
              </w:rPr>
            </w:pPr>
            <w:r>
              <w:t>10</w:t>
            </w:r>
          </w:p>
        </w:tc>
        <w:tc>
          <w:tcPr>
            <w:tcW w:w="693" w:type="dxa"/>
            <w:vMerge w:val="restart"/>
          </w:tcPr>
          <w:p w:rsidR="0074490A" w:rsidRDefault="0074490A" w:rsidP="008D4CE0">
            <w:pPr>
              <w:jc w:val="both"/>
              <w:rPr>
                <w:b/>
              </w:rPr>
            </w:pPr>
            <w:r>
              <w:t>1</w:t>
            </w:r>
            <w:r w:rsidR="008D4CE0">
              <w:t>4</w:t>
            </w:r>
          </w:p>
        </w:tc>
        <w:tc>
          <w:tcPr>
            <w:tcW w:w="694" w:type="dxa"/>
            <w:vMerge w:val="restart"/>
          </w:tcPr>
          <w:p w:rsidR="0074490A" w:rsidRDefault="0074490A" w:rsidP="003F6EB7">
            <w:pPr>
              <w:jc w:val="both"/>
              <w:rPr>
                <w:b/>
              </w:rPr>
            </w:pPr>
            <w:r>
              <w:t>14</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74490A" w:rsidRDefault="0074490A" w:rsidP="0074490A">
            <w:pPr>
              <w:jc w:val="both"/>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74490A" w:rsidRDefault="0074490A" w:rsidP="0074490A">
            <w:pPr>
              <w:jc w:val="both"/>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74490A" w:rsidRDefault="0074490A" w:rsidP="0074490A">
            <w:pPr>
              <w:jc w:val="both"/>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74490A" w:rsidRDefault="0074490A" w:rsidP="0074490A">
            <w:pPr>
              <w:jc w:val="both"/>
            </w:pPr>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Default="0074490A" w:rsidP="0074490A">
            <w:pPr>
              <w:jc w:val="both"/>
              <w:rPr>
                <w:b/>
              </w:rPr>
            </w:pPr>
            <w:r>
              <w:rPr>
                <w:caps/>
              </w:rPr>
              <w:t xml:space="preserve">Janáčová, D., Charvátová, H., Kolomazník, K., Fialka, M., mokrejš, p., vašek, v. </w:t>
            </w:r>
            <w:r>
              <w:t xml:space="preserve">Interactive software application for calculation of non-stationary heat conduction in a cylindrical body. </w:t>
            </w:r>
            <w:r>
              <w:rPr>
                <w:i/>
              </w:rPr>
              <w:t xml:space="preserve">Computer Applications in Engineering Education. </w:t>
            </w:r>
            <w:r>
              <w:t>2013, Volume</w:t>
            </w:r>
            <w:r>
              <w:rPr>
                <w:i/>
              </w:rPr>
              <w:t xml:space="preserve"> </w:t>
            </w:r>
            <w:r>
              <w:t>21, Issue 1, pp. 89-94. ISSN 1061-3773. DOI: 10.1002/cae.20453 (10%).</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775C30">
        <w:trPr>
          <w:trHeight w:val="64"/>
        </w:trPr>
        <w:tc>
          <w:tcPr>
            <w:tcW w:w="9859" w:type="dxa"/>
            <w:gridSpan w:val="11"/>
          </w:tcPr>
          <w:p w:rsidR="0074490A" w:rsidRDefault="0074490A" w:rsidP="003F6EB7">
            <w:pPr>
              <w:rPr>
                <w:b/>
              </w:rPr>
            </w:pPr>
          </w:p>
        </w:tc>
      </w:tr>
      <w:tr w:rsidR="0074490A" w:rsidTr="00775C30">
        <w:trPr>
          <w:cantSplit/>
          <w:trHeight w:val="175"/>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Pr="00B10230" w:rsidRDefault="0074490A" w:rsidP="003F6EB7">
            <w:pPr>
              <w:jc w:val="both"/>
              <w:rPr>
                <w:b/>
              </w:rPr>
            </w:pPr>
          </w:p>
        </w:tc>
        <w:tc>
          <w:tcPr>
            <w:tcW w:w="786" w:type="dxa"/>
            <w:gridSpan w:val="2"/>
            <w:shd w:val="clear" w:color="auto" w:fill="F7CAAC"/>
          </w:tcPr>
          <w:p w:rsidR="0074490A" w:rsidRDefault="0074490A" w:rsidP="003F6EB7">
            <w:pPr>
              <w:jc w:val="both"/>
            </w:pPr>
            <w:r>
              <w:rPr>
                <w:b/>
              </w:rPr>
              <w:t>datum</w:t>
            </w:r>
          </w:p>
        </w:tc>
        <w:tc>
          <w:tcPr>
            <w:tcW w:w="2019" w:type="dxa"/>
            <w:gridSpan w:val="3"/>
          </w:tcPr>
          <w:p w:rsidR="0074490A" w:rsidRDefault="0074490A" w:rsidP="003F6EB7">
            <w:pPr>
              <w:jc w:val="both"/>
            </w:pPr>
          </w:p>
        </w:tc>
      </w:tr>
    </w:tbl>
    <w:p w:rsidR="0074490A" w:rsidRDefault="0074490A" w:rsidP="00694BA8">
      <w:pPr>
        <w:spacing w:after="160" w:line="259" w:lineRule="auto"/>
      </w:pPr>
    </w:p>
    <w:p w:rsidR="00775C30" w:rsidRDefault="00775C30" w:rsidP="00694BA8">
      <w:pPr>
        <w:spacing w:after="160" w:line="259" w:lineRule="auto"/>
      </w:pPr>
    </w:p>
    <w:p w:rsidR="0074490A" w:rsidRDefault="0074490A"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96370" w:rsidTr="003F6EB7">
        <w:tc>
          <w:tcPr>
            <w:tcW w:w="9859" w:type="dxa"/>
            <w:gridSpan w:val="11"/>
            <w:tcBorders>
              <w:bottom w:val="double" w:sz="4" w:space="0" w:color="auto"/>
            </w:tcBorders>
            <w:shd w:val="clear" w:color="auto" w:fill="BDD6EE"/>
          </w:tcPr>
          <w:p w:rsidR="00C96370" w:rsidRDefault="00C96370" w:rsidP="003F6EB7">
            <w:pPr>
              <w:jc w:val="both"/>
              <w:rPr>
                <w:b/>
                <w:sz w:val="28"/>
              </w:rPr>
            </w:pPr>
            <w:r>
              <w:rPr>
                <w:b/>
                <w:sz w:val="28"/>
              </w:rPr>
              <w:lastRenderedPageBreak/>
              <w:t>C-I – Personální zabezpečení</w:t>
            </w:r>
          </w:p>
        </w:tc>
      </w:tr>
      <w:tr w:rsidR="00C96370" w:rsidTr="003F6EB7">
        <w:tc>
          <w:tcPr>
            <w:tcW w:w="2518" w:type="dxa"/>
            <w:tcBorders>
              <w:top w:val="double" w:sz="4" w:space="0" w:color="auto"/>
            </w:tcBorders>
            <w:shd w:val="clear" w:color="auto" w:fill="F7CAAC"/>
          </w:tcPr>
          <w:p w:rsidR="00C96370" w:rsidRDefault="00C96370" w:rsidP="003F6EB7">
            <w:pPr>
              <w:jc w:val="both"/>
              <w:rPr>
                <w:b/>
              </w:rPr>
            </w:pPr>
            <w:r>
              <w:rPr>
                <w:b/>
              </w:rPr>
              <w:t>Vysoká škola</w:t>
            </w:r>
          </w:p>
        </w:tc>
        <w:tc>
          <w:tcPr>
            <w:tcW w:w="7341" w:type="dxa"/>
            <w:gridSpan w:val="10"/>
          </w:tcPr>
          <w:p w:rsidR="00C96370" w:rsidRDefault="00C96370" w:rsidP="003F6EB7">
            <w:pPr>
              <w:jc w:val="both"/>
            </w:pPr>
            <w:r>
              <w:t>Univerzita Tomáše Bati ve Zlíně</w:t>
            </w:r>
          </w:p>
        </w:tc>
      </w:tr>
      <w:tr w:rsidR="00C96370" w:rsidTr="003F6EB7">
        <w:tc>
          <w:tcPr>
            <w:tcW w:w="2518" w:type="dxa"/>
            <w:shd w:val="clear" w:color="auto" w:fill="F7CAAC"/>
          </w:tcPr>
          <w:p w:rsidR="00C96370" w:rsidRDefault="00C96370" w:rsidP="003F6EB7">
            <w:pPr>
              <w:jc w:val="both"/>
              <w:rPr>
                <w:b/>
              </w:rPr>
            </w:pPr>
            <w:r>
              <w:rPr>
                <w:b/>
              </w:rPr>
              <w:t>Součást vysoké školy</w:t>
            </w:r>
          </w:p>
        </w:tc>
        <w:tc>
          <w:tcPr>
            <w:tcW w:w="7341" w:type="dxa"/>
            <w:gridSpan w:val="10"/>
          </w:tcPr>
          <w:p w:rsidR="00C96370" w:rsidRDefault="00C96370" w:rsidP="003F6EB7">
            <w:pPr>
              <w:jc w:val="both"/>
            </w:pPr>
            <w:r>
              <w:t>Fakulta managementu a ekonomiky</w:t>
            </w:r>
          </w:p>
        </w:tc>
      </w:tr>
      <w:tr w:rsidR="00C96370" w:rsidTr="003F6EB7">
        <w:tc>
          <w:tcPr>
            <w:tcW w:w="2518" w:type="dxa"/>
            <w:shd w:val="clear" w:color="auto" w:fill="F7CAAC"/>
          </w:tcPr>
          <w:p w:rsidR="00C96370" w:rsidRDefault="00C96370" w:rsidP="003F6EB7">
            <w:pPr>
              <w:jc w:val="both"/>
              <w:rPr>
                <w:b/>
              </w:rPr>
            </w:pPr>
            <w:r>
              <w:rPr>
                <w:b/>
              </w:rPr>
              <w:t>Název studijního programu</w:t>
            </w:r>
          </w:p>
        </w:tc>
        <w:tc>
          <w:tcPr>
            <w:tcW w:w="7341" w:type="dxa"/>
            <w:gridSpan w:val="10"/>
          </w:tcPr>
          <w:p w:rsidR="00C96370" w:rsidRDefault="00C96370" w:rsidP="003F6EB7">
            <w:pPr>
              <w:jc w:val="both"/>
            </w:pPr>
            <w:r>
              <w:t>Průmyslové inženýrství</w:t>
            </w:r>
          </w:p>
        </w:tc>
      </w:tr>
      <w:tr w:rsidR="00C96370" w:rsidTr="003F6EB7">
        <w:tc>
          <w:tcPr>
            <w:tcW w:w="2518" w:type="dxa"/>
            <w:shd w:val="clear" w:color="auto" w:fill="F7CAAC"/>
          </w:tcPr>
          <w:p w:rsidR="00C96370" w:rsidRDefault="00C96370" w:rsidP="003F6EB7">
            <w:pPr>
              <w:jc w:val="both"/>
              <w:rPr>
                <w:b/>
              </w:rPr>
            </w:pPr>
            <w:r>
              <w:rPr>
                <w:b/>
              </w:rPr>
              <w:t>Jméno a příjmení</w:t>
            </w:r>
          </w:p>
        </w:tc>
        <w:tc>
          <w:tcPr>
            <w:tcW w:w="4536" w:type="dxa"/>
            <w:gridSpan w:val="5"/>
          </w:tcPr>
          <w:p w:rsidR="00C96370" w:rsidRDefault="00C96370" w:rsidP="003F6EB7">
            <w:pPr>
              <w:jc w:val="both"/>
            </w:pPr>
            <w:r>
              <w:t>Denisa HRUŠECKÁ</w:t>
            </w:r>
          </w:p>
        </w:tc>
        <w:tc>
          <w:tcPr>
            <w:tcW w:w="709" w:type="dxa"/>
            <w:shd w:val="clear" w:color="auto" w:fill="F7CAAC"/>
          </w:tcPr>
          <w:p w:rsidR="00C96370" w:rsidRDefault="00C96370" w:rsidP="003F6EB7">
            <w:pPr>
              <w:jc w:val="both"/>
              <w:rPr>
                <w:b/>
              </w:rPr>
            </w:pPr>
            <w:r>
              <w:rPr>
                <w:b/>
              </w:rPr>
              <w:t>Tituly</w:t>
            </w:r>
          </w:p>
        </w:tc>
        <w:tc>
          <w:tcPr>
            <w:tcW w:w="2096" w:type="dxa"/>
            <w:gridSpan w:val="4"/>
          </w:tcPr>
          <w:p w:rsidR="00C96370" w:rsidRDefault="00C96370" w:rsidP="003F6EB7">
            <w:pPr>
              <w:jc w:val="both"/>
            </w:pPr>
            <w:r>
              <w:t>Ing.</w:t>
            </w:r>
            <w:r w:rsidR="003F0B88">
              <w:t>,</w:t>
            </w:r>
            <w:r>
              <w:t xml:space="preserve"> Ph.D.</w:t>
            </w:r>
          </w:p>
        </w:tc>
      </w:tr>
      <w:tr w:rsidR="00C96370" w:rsidTr="003F6EB7">
        <w:tc>
          <w:tcPr>
            <w:tcW w:w="2518" w:type="dxa"/>
            <w:shd w:val="clear" w:color="auto" w:fill="F7CAAC"/>
          </w:tcPr>
          <w:p w:rsidR="00C96370" w:rsidRDefault="00C96370" w:rsidP="003F6EB7">
            <w:pPr>
              <w:jc w:val="both"/>
              <w:rPr>
                <w:b/>
              </w:rPr>
            </w:pPr>
            <w:r>
              <w:rPr>
                <w:b/>
              </w:rPr>
              <w:t>Rok narození</w:t>
            </w:r>
          </w:p>
        </w:tc>
        <w:tc>
          <w:tcPr>
            <w:tcW w:w="829" w:type="dxa"/>
          </w:tcPr>
          <w:p w:rsidR="00C96370" w:rsidRDefault="00C96370" w:rsidP="003F6EB7">
            <w:pPr>
              <w:jc w:val="both"/>
            </w:pPr>
            <w:r>
              <w:t>1984</w:t>
            </w:r>
          </w:p>
        </w:tc>
        <w:tc>
          <w:tcPr>
            <w:tcW w:w="1721" w:type="dxa"/>
            <w:shd w:val="clear" w:color="auto" w:fill="F7CAAC"/>
          </w:tcPr>
          <w:p w:rsidR="00C96370" w:rsidRDefault="00C96370" w:rsidP="003F6EB7">
            <w:pPr>
              <w:jc w:val="both"/>
              <w:rPr>
                <w:b/>
              </w:rPr>
            </w:pPr>
            <w:r>
              <w:rPr>
                <w:b/>
              </w:rPr>
              <w:t>typ vztahu k VŠ</w:t>
            </w:r>
          </w:p>
        </w:tc>
        <w:tc>
          <w:tcPr>
            <w:tcW w:w="992" w:type="dxa"/>
            <w:gridSpan w:val="2"/>
          </w:tcPr>
          <w:p w:rsidR="00C96370" w:rsidRDefault="003F0B88" w:rsidP="003F6EB7">
            <w:pPr>
              <w:jc w:val="both"/>
            </w:pPr>
            <w:r>
              <w:t>p</w:t>
            </w:r>
            <w:r w:rsidR="00C96370">
              <w:t>p</w:t>
            </w:r>
          </w:p>
        </w:tc>
        <w:tc>
          <w:tcPr>
            <w:tcW w:w="994" w:type="dxa"/>
            <w:shd w:val="clear" w:color="auto" w:fill="F7CAAC"/>
          </w:tcPr>
          <w:p w:rsidR="00C96370" w:rsidRDefault="00C96370" w:rsidP="003F6EB7">
            <w:pPr>
              <w:jc w:val="both"/>
              <w:rPr>
                <w:b/>
              </w:rPr>
            </w:pPr>
            <w:r>
              <w:rPr>
                <w:b/>
              </w:rPr>
              <w:t>rozsah</w:t>
            </w:r>
          </w:p>
        </w:tc>
        <w:tc>
          <w:tcPr>
            <w:tcW w:w="709" w:type="dxa"/>
          </w:tcPr>
          <w:p w:rsidR="00C96370" w:rsidRDefault="00C96370" w:rsidP="003F6EB7">
            <w:pPr>
              <w:jc w:val="both"/>
            </w:pPr>
            <w:r>
              <w:t>40</w:t>
            </w:r>
          </w:p>
        </w:tc>
        <w:tc>
          <w:tcPr>
            <w:tcW w:w="709" w:type="dxa"/>
            <w:gridSpan w:val="2"/>
            <w:shd w:val="clear" w:color="auto" w:fill="F7CAAC"/>
          </w:tcPr>
          <w:p w:rsidR="00C96370" w:rsidRDefault="00C96370" w:rsidP="003F6EB7">
            <w:pPr>
              <w:jc w:val="both"/>
              <w:rPr>
                <w:b/>
              </w:rPr>
            </w:pPr>
            <w:r>
              <w:rPr>
                <w:b/>
              </w:rPr>
              <w:t>do kdy</w:t>
            </w:r>
          </w:p>
        </w:tc>
        <w:tc>
          <w:tcPr>
            <w:tcW w:w="1387" w:type="dxa"/>
            <w:gridSpan w:val="2"/>
          </w:tcPr>
          <w:p w:rsidR="00C96370" w:rsidRDefault="00C96370" w:rsidP="003F6EB7">
            <w:pPr>
              <w:jc w:val="both"/>
            </w:pPr>
            <w:r>
              <w:t>N</w:t>
            </w:r>
          </w:p>
        </w:tc>
      </w:tr>
      <w:tr w:rsidR="00C96370" w:rsidTr="003F6EB7">
        <w:tc>
          <w:tcPr>
            <w:tcW w:w="5068" w:type="dxa"/>
            <w:gridSpan w:val="3"/>
            <w:shd w:val="clear" w:color="auto" w:fill="F7CAAC"/>
          </w:tcPr>
          <w:p w:rsidR="00C96370" w:rsidRDefault="00C96370" w:rsidP="003F6EB7">
            <w:pPr>
              <w:jc w:val="both"/>
              <w:rPr>
                <w:b/>
              </w:rPr>
            </w:pPr>
            <w:r>
              <w:rPr>
                <w:b/>
              </w:rPr>
              <w:t>Typ vztahu na součásti VŠ, která uskutečňuje st. program</w:t>
            </w:r>
          </w:p>
        </w:tc>
        <w:tc>
          <w:tcPr>
            <w:tcW w:w="992" w:type="dxa"/>
            <w:gridSpan w:val="2"/>
          </w:tcPr>
          <w:p w:rsidR="00C96370" w:rsidRDefault="003F0B88" w:rsidP="003F6EB7">
            <w:pPr>
              <w:jc w:val="both"/>
            </w:pPr>
            <w:r>
              <w:t>p</w:t>
            </w:r>
            <w:r w:rsidR="00C96370">
              <w:t>p</w:t>
            </w:r>
          </w:p>
        </w:tc>
        <w:tc>
          <w:tcPr>
            <w:tcW w:w="994" w:type="dxa"/>
            <w:shd w:val="clear" w:color="auto" w:fill="F7CAAC"/>
          </w:tcPr>
          <w:p w:rsidR="00C96370" w:rsidRDefault="00C96370" w:rsidP="003F6EB7">
            <w:pPr>
              <w:jc w:val="both"/>
              <w:rPr>
                <w:b/>
              </w:rPr>
            </w:pPr>
            <w:r>
              <w:rPr>
                <w:b/>
              </w:rPr>
              <w:t>rozsah</w:t>
            </w:r>
          </w:p>
        </w:tc>
        <w:tc>
          <w:tcPr>
            <w:tcW w:w="709" w:type="dxa"/>
          </w:tcPr>
          <w:p w:rsidR="00C96370" w:rsidRDefault="00C96370" w:rsidP="003F6EB7">
            <w:pPr>
              <w:jc w:val="both"/>
            </w:pPr>
            <w:r>
              <w:t>40</w:t>
            </w:r>
          </w:p>
        </w:tc>
        <w:tc>
          <w:tcPr>
            <w:tcW w:w="709" w:type="dxa"/>
            <w:gridSpan w:val="2"/>
            <w:shd w:val="clear" w:color="auto" w:fill="F7CAAC"/>
          </w:tcPr>
          <w:p w:rsidR="00C96370" w:rsidRDefault="00C96370" w:rsidP="003F6EB7">
            <w:pPr>
              <w:jc w:val="both"/>
              <w:rPr>
                <w:b/>
              </w:rPr>
            </w:pPr>
            <w:r>
              <w:rPr>
                <w:b/>
              </w:rPr>
              <w:t>do kdy</w:t>
            </w:r>
          </w:p>
        </w:tc>
        <w:tc>
          <w:tcPr>
            <w:tcW w:w="1387" w:type="dxa"/>
            <w:gridSpan w:val="2"/>
          </w:tcPr>
          <w:p w:rsidR="00C96370" w:rsidRDefault="00C96370" w:rsidP="003F6EB7">
            <w:pPr>
              <w:jc w:val="both"/>
            </w:pPr>
            <w:r>
              <w:t>N</w:t>
            </w:r>
          </w:p>
        </w:tc>
      </w:tr>
      <w:tr w:rsidR="00C96370" w:rsidTr="003F6EB7">
        <w:tc>
          <w:tcPr>
            <w:tcW w:w="6060" w:type="dxa"/>
            <w:gridSpan w:val="5"/>
            <w:shd w:val="clear" w:color="auto" w:fill="F7CAAC"/>
          </w:tcPr>
          <w:p w:rsidR="00C96370" w:rsidRDefault="00C96370" w:rsidP="003F6EB7">
            <w:pPr>
              <w:jc w:val="both"/>
            </w:pPr>
            <w:r>
              <w:rPr>
                <w:b/>
              </w:rPr>
              <w:t>Další současná působení jako akademický pracovník na jiných VŠ</w:t>
            </w:r>
          </w:p>
        </w:tc>
        <w:tc>
          <w:tcPr>
            <w:tcW w:w="1703" w:type="dxa"/>
            <w:gridSpan w:val="2"/>
            <w:shd w:val="clear" w:color="auto" w:fill="F7CAAC"/>
          </w:tcPr>
          <w:p w:rsidR="00C96370" w:rsidRDefault="00C96370" w:rsidP="003F6EB7">
            <w:pPr>
              <w:jc w:val="both"/>
              <w:rPr>
                <w:b/>
              </w:rPr>
            </w:pPr>
            <w:r>
              <w:rPr>
                <w:b/>
              </w:rPr>
              <w:t>typ prac. vztahu</w:t>
            </w:r>
          </w:p>
        </w:tc>
        <w:tc>
          <w:tcPr>
            <w:tcW w:w="2096" w:type="dxa"/>
            <w:gridSpan w:val="4"/>
            <w:shd w:val="clear" w:color="auto" w:fill="F7CAAC"/>
          </w:tcPr>
          <w:p w:rsidR="00C96370" w:rsidRDefault="00C96370" w:rsidP="003F6EB7">
            <w:pPr>
              <w:jc w:val="both"/>
              <w:rPr>
                <w:b/>
              </w:rPr>
            </w:pPr>
            <w:r>
              <w:rPr>
                <w:b/>
              </w:rPr>
              <w:t>rozsah</w:t>
            </w: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6060" w:type="dxa"/>
            <w:gridSpan w:val="5"/>
          </w:tcPr>
          <w:p w:rsidR="00C96370" w:rsidRDefault="00C96370" w:rsidP="003F6EB7">
            <w:pPr>
              <w:jc w:val="both"/>
            </w:pPr>
          </w:p>
        </w:tc>
        <w:tc>
          <w:tcPr>
            <w:tcW w:w="1703" w:type="dxa"/>
            <w:gridSpan w:val="2"/>
          </w:tcPr>
          <w:p w:rsidR="00C96370" w:rsidRDefault="00C96370" w:rsidP="003F6EB7">
            <w:pPr>
              <w:jc w:val="both"/>
            </w:pPr>
          </w:p>
        </w:tc>
        <w:tc>
          <w:tcPr>
            <w:tcW w:w="2096" w:type="dxa"/>
            <w:gridSpan w:val="4"/>
          </w:tcPr>
          <w:p w:rsidR="00C96370" w:rsidRDefault="00C96370" w:rsidP="003F6EB7">
            <w:pPr>
              <w:jc w:val="both"/>
            </w:pPr>
          </w:p>
        </w:tc>
      </w:tr>
      <w:tr w:rsidR="00C96370" w:rsidTr="003F6EB7">
        <w:tc>
          <w:tcPr>
            <w:tcW w:w="9859" w:type="dxa"/>
            <w:gridSpan w:val="11"/>
            <w:shd w:val="clear" w:color="auto" w:fill="F7CAAC"/>
          </w:tcPr>
          <w:p w:rsidR="00C96370" w:rsidRDefault="00C96370" w:rsidP="003F6EB7">
            <w:pPr>
              <w:jc w:val="both"/>
            </w:pPr>
            <w:r>
              <w:rPr>
                <w:b/>
              </w:rPr>
              <w:t>Předměty příslušného studijního programu a způsob zapojení do jejich výuky, příp. další zapojení do uskutečňování studijního programu</w:t>
            </w:r>
          </w:p>
        </w:tc>
      </w:tr>
      <w:tr w:rsidR="00C96370" w:rsidTr="003F6EB7">
        <w:trPr>
          <w:trHeight w:val="466"/>
        </w:trPr>
        <w:tc>
          <w:tcPr>
            <w:tcW w:w="9859" w:type="dxa"/>
            <w:gridSpan w:val="11"/>
            <w:tcBorders>
              <w:top w:val="nil"/>
            </w:tcBorders>
          </w:tcPr>
          <w:p w:rsidR="00C96370" w:rsidRDefault="00C96370" w:rsidP="003F6EB7">
            <w:pPr>
              <w:jc w:val="both"/>
            </w:pPr>
            <w:r w:rsidRPr="00AA4D22">
              <w:t>Příprava bakalářské práce a odborná praxe</w:t>
            </w:r>
            <w:r w:rsidR="00D3495B">
              <w:t xml:space="preserve"> – garant </w:t>
            </w:r>
            <w:r>
              <w:t>(100%)</w:t>
            </w:r>
          </w:p>
          <w:p w:rsidR="00C96370" w:rsidRDefault="00C96370" w:rsidP="003F6EB7">
            <w:pPr>
              <w:jc w:val="both"/>
            </w:pPr>
            <w:r w:rsidRPr="00AA4D22">
              <w:t>Software pro design produktů a procesů</w:t>
            </w:r>
            <w:r>
              <w:t xml:space="preserve"> – garant, cvičící (100%)</w:t>
            </w:r>
          </w:p>
        </w:tc>
      </w:tr>
      <w:tr w:rsidR="00C96370" w:rsidTr="003F6EB7">
        <w:tc>
          <w:tcPr>
            <w:tcW w:w="9859" w:type="dxa"/>
            <w:gridSpan w:val="11"/>
            <w:shd w:val="clear" w:color="auto" w:fill="F7CAAC"/>
          </w:tcPr>
          <w:p w:rsidR="00C96370" w:rsidRDefault="00C96370" w:rsidP="003F6EB7">
            <w:pPr>
              <w:jc w:val="both"/>
            </w:pPr>
            <w:r>
              <w:rPr>
                <w:b/>
              </w:rPr>
              <w:t xml:space="preserve">Údaje o vzdělání na VŠ </w:t>
            </w:r>
          </w:p>
        </w:tc>
      </w:tr>
      <w:tr w:rsidR="00C96370" w:rsidTr="003F6EB7">
        <w:trPr>
          <w:trHeight w:val="873"/>
        </w:trPr>
        <w:tc>
          <w:tcPr>
            <w:tcW w:w="9859" w:type="dxa"/>
            <w:gridSpan w:val="11"/>
          </w:tcPr>
          <w:p w:rsidR="00C96370" w:rsidRPr="007D057C" w:rsidRDefault="00C96370" w:rsidP="003F6EB7">
            <w:pPr>
              <w:autoSpaceDE w:val="0"/>
              <w:autoSpaceDN w:val="0"/>
              <w:adjustRightInd w:val="0"/>
              <w:rPr>
                <w:color w:val="000000"/>
                <w:szCs w:val="24"/>
              </w:rPr>
            </w:pPr>
            <w:r w:rsidRPr="007D057C">
              <w:rPr>
                <w:bCs/>
                <w:color w:val="000000"/>
                <w:szCs w:val="24"/>
              </w:rPr>
              <w:t xml:space="preserve">2009 – 2015: </w:t>
            </w:r>
            <w:r w:rsidRPr="007D057C">
              <w:rPr>
                <w:color w:val="000000"/>
                <w:szCs w:val="24"/>
              </w:rPr>
              <w:t>Univerzita Tomáše Bati ve Zlíně, Fakulta managementu a ekonomiky, obor Ekonomika a management (Ph.D.)</w:t>
            </w:r>
          </w:p>
          <w:p w:rsidR="00C96370" w:rsidRPr="007D057C" w:rsidRDefault="00C96370" w:rsidP="003F6EB7">
            <w:pPr>
              <w:autoSpaceDE w:val="0"/>
              <w:autoSpaceDN w:val="0"/>
              <w:adjustRightInd w:val="0"/>
              <w:rPr>
                <w:color w:val="000000"/>
                <w:szCs w:val="24"/>
              </w:rPr>
            </w:pPr>
            <w:r w:rsidRPr="007D057C">
              <w:rPr>
                <w:bCs/>
                <w:color w:val="000000"/>
                <w:szCs w:val="24"/>
              </w:rPr>
              <w:t xml:space="preserve">2007 – 2009: </w:t>
            </w:r>
            <w:r w:rsidRPr="007D057C">
              <w:rPr>
                <w:color w:val="000000"/>
                <w:szCs w:val="24"/>
              </w:rPr>
              <w:t>Univerzita Tomáše Bati ve Zlíně, Fakulta managementu a ekonomiky, obor Průmyslové inženýrství (Ing.)</w:t>
            </w:r>
          </w:p>
          <w:p w:rsidR="00C96370" w:rsidRPr="007D057C" w:rsidRDefault="00C96370" w:rsidP="003F6EB7">
            <w:pPr>
              <w:autoSpaceDE w:val="0"/>
              <w:autoSpaceDN w:val="0"/>
              <w:adjustRightInd w:val="0"/>
              <w:jc w:val="both"/>
              <w:rPr>
                <w:color w:val="000000"/>
                <w:szCs w:val="24"/>
              </w:rPr>
            </w:pPr>
            <w:r w:rsidRPr="007D057C">
              <w:rPr>
                <w:bCs/>
                <w:color w:val="000000"/>
                <w:szCs w:val="24"/>
              </w:rPr>
              <w:t xml:space="preserve">2004 – 2007: </w:t>
            </w:r>
            <w:r w:rsidRPr="007D057C">
              <w:rPr>
                <w:color w:val="000000"/>
                <w:szCs w:val="24"/>
              </w:rPr>
              <w:t>Univerzita Tomáše Bati ve Zlíně, Fakulta managementu a ekonomiky, obor Management a ekonomika (Bc.)</w:t>
            </w:r>
          </w:p>
        </w:tc>
      </w:tr>
      <w:tr w:rsidR="00C96370" w:rsidTr="003F6EB7">
        <w:trPr>
          <w:trHeight w:val="283"/>
        </w:trPr>
        <w:tc>
          <w:tcPr>
            <w:tcW w:w="9859" w:type="dxa"/>
            <w:gridSpan w:val="11"/>
            <w:shd w:val="clear" w:color="auto" w:fill="F7CAAC"/>
          </w:tcPr>
          <w:p w:rsidR="00C96370" w:rsidRDefault="00C96370" w:rsidP="003F6EB7">
            <w:pPr>
              <w:jc w:val="both"/>
              <w:rPr>
                <w:b/>
              </w:rPr>
            </w:pPr>
            <w:r>
              <w:rPr>
                <w:b/>
              </w:rPr>
              <w:t>Údaje o odborném působení od absolvování VŠ</w:t>
            </w:r>
          </w:p>
        </w:tc>
      </w:tr>
      <w:tr w:rsidR="00C96370" w:rsidTr="003F6EB7">
        <w:trPr>
          <w:trHeight w:val="543"/>
        </w:trPr>
        <w:tc>
          <w:tcPr>
            <w:tcW w:w="9859" w:type="dxa"/>
            <w:gridSpan w:val="11"/>
          </w:tcPr>
          <w:p w:rsidR="00C96370" w:rsidRPr="007D057C" w:rsidRDefault="00C96370" w:rsidP="003F6EB7">
            <w:pPr>
              <w:jc w:val="both"/>
            </w:pPr>
            <w:r w:rsidRPr="007D057C">
              <w:t>2/2012 – 6/2012: Kovárna VIVA, a.s., Obor praxe: Oddělení konstrukce a TPV, správa dat v IS</w:t>
            </w:r>
          </w:p>
          <w:p w:rsidR="00C96370" w:rsidRDefault="00C96370" w:rsidP="003F6EB7">
            <w:pPr>
              <w:jc w:val="both"/>
            </w:pPr>
            <w:r w:rsidRPr="007D057C">
              <w:t>2/2010 – dosud: UTB ve Zlíně, Fakulta managementu a ekonomiky, akademický pracovník</w:t>
            </w:r>
          </w:p>
        </w:tc>
      </w:tr>
      <w:tr w:rsidR="00C96370" w:rsidTr="003F6EB7">
        <w:trPr>
          <w:trHeight w:val="250"/>
        </w:trPr>
        <w:tc>
          <w:tcPr>
            <w:tcW w:w="9859" w:type="dxa"/>
            <w:gridSpan w:val="11"/>
            <w:shd w:val="clear" w:color="auto" w:fill="F7CAAC"/>
          </w:tcPr>
          <w:p w:rsidR="00C96370" w:rsidRDefault="00C96370" w:rsidP="003F6EB7">
            <w:pPr>
              <w:jc w:val="both"/>
            </w:pPr>
            <w:r>
              <w:rPr>
                <w:b/>
              </w:rPr>
              <w:t>Zkušenosti s vedením kvalifikačních a rigorózních prací</w:t>
            </w:r>
          </w:p>
        </w:tc>
      </w:tr>
      <w:tr w:rsidR="00C96370" w:rsidTr="003F6EB7">
        <w:trPr>
          <w:trHeight w:val="372"/>
        </w:trPr>
        <w:tc>
          <w:tcPr>
            <w:tcW w:w="9859" w:type="dxa"/>
            <w:gridSpan w:val="11"/>
          </w:tcPr>
          <w:p w:rsidR="00636CFD" w:rsidRDefault="00636CFD" w:rsidP="00636CFD">
            <w:pPr>
              <w:jc w:val="both"/>
            </w:pPr>
            <w:r>
              <w:t xml:space="preserve">Počet vedených bakalářských prací – 8 </w:t>
            </w:r>
          </w:p>
          <w:p w:rsidR="00C96370" w:rsidRDefault="00636CFD" w:rsidP="003F6EB7">
            <w:pPr>
              <w:jc w:val="both"/>
            </w:pPr>
            <w:r>
              <w:t>Počet vedených diplomových prací – 44</w:t>
            </w:r>
          </w:p>
        </w:tc>
      </w:tr>
      <w:tr w:rsidR="00C96370" w:rsidTr="003F6EB7">
        <w:trPr>
          <w:cantSplit/>
        </w:trPr>
        <w:tc>
          <w:tcPr>
            <w:tcW w:w="3347" w:type="dxa"/>
            <w:gridSpan w:val="2"/>
            <w:tcBorders>
              <w:top w:val="single" w:sz="12" w:space="0" w:color="auto"/>
            </w:tcBorders>
            <w:shd w:val="clear" w:color="auto" w:fill="F7CAAC"/>
          </w:tcPr>
          <w:p w:rsidR="00C96370" w:rsidRDefault="00C963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96370" w:rsidRDefault="00C963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96370" w:rsidRDefault="00C963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96370" w:rsidRDefault="00C96370" w:rsidP="003F6EB7">
            <w:pPr>
              <w:jc w:val="both"/>
              <w:rPr>
                <w:b/>
              </w:rPr>
            </w:pPr>
            <w:r>
              <w:rPr>
                <w:b/>
              </w:rPr>
              <w:t>Ohlasy publikací</w:t>
            </w:r>
          </w:p>
        </w:tc>
      </w:tr>
      <w:tr w:rsidR="00C96370" w:rsidTr="003F6EB7">
        <w:trPr>
          <w:cantSplit/>
        </w:trPr>
        <w:tc>
          <w:tcPr>
            <w:tcW w:w="3347" w:type="dxa"/>
            <w:gridSpan w:val="2"/>
          </w:tcPr>
          <w:p w:rsidR="00C96370" w:rsidRDefault="00C96370" w:rsidP="003F6EB7">
            <w:pPr>
              <w:jc w:val="both"/>
            </w:pPr>
          </w:p>
        </w:tc>
        <w:tc>
          <w:tcPr>
            <w:tcW w:w="2245" w:type="dxa"/>
            <w:gridSpan w:val="2"/>
          </w:tcPr>
          <w:p w:rsidR="00C96370" w:rsidRDefault="00C96370" w:rsidP="003F6EB7">
            <w:pPr>
              <w:jc w:val="both"/>
            </w:pPr>
          </w:p>
        </w:tc>
        <w:tc>
          <w:tcPr>
            <w:tcW w:w="2248" w:type="dxa"/>
            <w:gridSpan w:val="4"/>
            <w:tcBorders>
              <w:right w:val="single" w:sz="12" w:space="0" w:color="auto"/>
            </w:tcBorders>
          </w:tcPr>
          <w:p w:rsidR="00C96370" w:rsidRDefault="00C96370" w:rsidP="003F6EB7">
            <w:pPr>
              <w:jc w:val="both"/>
            </w:pPr>
          </w:p>
        </w:tc>
        <w:tc>
          <w:tcPr>
            <w:tcW w:w="632" w:type="dxa"/>
            <w:tcBorders>
              <w:left w:val="single" w:sz="12" w:space="0" w:color="auto"/>
            </w:tcBorders>
            <w:shd w:val="clear" w:color="auto" w:fill="F7CAAC"/>
          </w:tcPr>
          <w:p w:rsidR="00C96370" w:rsidRDefault="00C96370" w:rsidP="003F6EB7">
            <w:pPr>
              <w:jc w:val="both"/>
            </w:pPr>
            <w:r>
              <w:rPr>
                <w:b/>
              </w:rPr>
              <w:t>WOS</w:t>
            </w:r>
          </w:p>
        </w:tc>
        <w:tc>
          <w:tcPr>
            <w:tcW w:w="693" w:type="dxa"/>
            <w:shd w:val="clear" w:color="auto" w:fill="F7CAAC"/>
          </w:tcPr>
          <w:p w:rsidR="00C96370" w:rsidRDefault="00C96370" w:rsidP="003F6EB7">
            <w:pPr>
              <w:jc w:val="both"/>
              <w:rPr>
                <w:sz w:val="18"/>
              </w:rPr>
            </w:pPr>
            <w:r>
              <w:rPr>
                <w:b/>
                <w:sz w:val="18"/>
              </w:rPr>
              <w:t>Scopus</w:t>
            </w:r>
          </w:p>
        </w:tc>
        <w:tc>
          <w:tcPr>
            <w:tcW w:w="694" w:type="dxa"/>
            <w:shd w:val="clear" w:color="auto" w:fill="F7CAAC"/>
          </w:tcPr>
          <w:p w:rsidR="00C96370" w:rsidRDefault="00C96370" w:rsidP="003F6EB7">
            <w:pPr>
              <w:jc w:val="both"/>
            </w:pPr>
            <w:r>
              <w:rPr>
                <w:b/>
                <w:sz w:val="18"/>
              </w:rPr>
              <w:t>ostatní</w:t>
            </w:r>
          </w:p>
        </w:tc>
      </w:tr>
      <w:tr w:rsidR="00C96370" w:rsidTr="003F6EB7">
        <w:trPr>
          <w:cantSplit/>
          <w:trHeight w:val="70"/>
        </w:trPr>
        <w:tc>
          <w:tcPr>
            <w:tcW w:w="3347" w:type="dxa"/>
            <w:gridSpan w:val="2"/>
            <w:shd w:val="clear" w:color="auto" w:fill="F7CAAC"/>
          </w:tcPr>
          <w:p w:rsidR="00C96370" w:rsidRDefault="00C96370" w:rsidP="003F6EB7">
            <w:pPr>
              <w:jc w:val="both"/>
            </w:pPr>
            <w:r>
              <w:rPr>
                <w:b/>
              </w:rPr>
              <w:t>Obor jmenovacího řízení</w:t>
            </w:r>
          </w:p>
        </w:tc>
        <w:tc>
          <w:tcPr>
            <w:tcW w:w="2245" w:type="dxa"/>
            <w:gridSpan w:val="2"/>
            <w:shd w:val="clear" w:color="auto" w:fill="F7CAAC"/>
          </w:tcPr>
          <w:p w:rsidR="00C96370" w:rsidRDefault="00C96370" w:rsidP="003F6EB7">
            <w:pPr>
              <w:jc w:val="both"/>
            </w:pPr>
            <w:r>
              <w:rPr>
                <w:b/>
              </w:rPr>
              <w:t>Rok udělení hodnosti</w:t>
            </w:r>
          </w:p>
        </w:tc>
        <w:tc>
          <w:tcPr>
            <w:tcW w:w="2248" w:type="dxa"/>
            <w:gridSpan w:val="4"/>
            <w:tcBorders>
              <w:right w:val="single" w:sz="12" w:space="0" w:color="auto"/>
            </w:tcBorders>
            <w:shd w:val="clear" w:color="auto" w:fill="F7CAAC"/>
          </w:tcPr>
          <w:p w:rsidR="00C96370" w:rsidRDefault="00C96370" w:rsidP="003F6EB7">
            <w:pPr>
              <w:jc w:val="both"/>
            </w:pPr>
            <w:r>
              <w:rPr>
                <w:b/>
              </w:rPr>
              <w:t>Řízení konáno na VŠ</w:t>
            </w:r>
          </w:p>
        </w:tc>
        <w:tc>
          <w:tcPr>
            <w:tcW w:w="632" w:type="dxa"/>
            <w:vMerge w:val="restart"/>
            <w:tcBorders>
              <w:left w:val="single" w:sz="12" w:space="0" w:color="auto"/>
            </w:tcBorders>
          </w:tcPr>
          <w:p w:rsidR="00C96370" w:rsidRPr="00712BD2" w:rsidRDefault="00C96370" w:rsidP="003F6EB7">
            <w:pPr>
              <w:jc w:val="both"/>
            </w:pPr>
            <w:r w:rsidRPr="00712BD2">
              <w:t>1</w:t>
            </w:r>
          </w:p>
        </w:tc>
        <w:tc>
          <w:tcPr>
            <w:tcW w:w="693" w:type="dxa"/>
            <w:vMerge w:val="restart"/>
          </w:tcPr>
          <w:p w:rsidR="00C96370" w:rsidRPr="00712BD2" w:rsidRDefault="00C96370" w:rsidP="003F6EB7">
            <w:pPr>
              <w:jc w:val="both"/>
            </w:pPr>
            <w:r w:rsidRPr="00712BD2">
              <w:t>1</w:t>
            </w:r>
          </w:p>
        </w:tc>
        <w:tc>
          <w:tcPr>
            <w:tcW w:w="694" w:type="dxa"/>
            <w:vMerge w:val="restart"/>
          </w:tcPr>
          <w:p w:rsidR="00C96370" w:rsidRDefault="00CE14E1" w:rsidP="003F6EB7">
            <w:pPr>
              <w:jc w:val="both"/>
              <w:rPr>
                <w:b/>
              </w:rPr>
            </w:pPr>
            <w:r>
              <w:rPr>
                <w:b/>
              </w:rPr>
              <w:t>0</w:t>
            </w:r>
          </w:p>
        </w:tc>
      </w:tr>
      <w:tr w:rsidR="00C96370" w:rsidTr="003F6EB7">
        <w:trPr>
          <w:trHeight w:val="205"/>
        </w:trPr>
        <w:tc>
          <w:tcPr>
            <w:tcW w:w="3347" w:type="dxa"/>
            <w:gridSpan w:val="2"/>
          </w:tcPr>
          <w:p w:rsidR="00C96370" w:rsidRDefault="00C96370" w:rsidP="003F6EB7">
            <w:pPr>
              <w:jc w:val="both"/>
            </w:pPr>
          </w:p>
        </w:tc>
        <w:tc>
          <w:tcPr>
            <w:tcW w:w="2245" w:type="dxa"/>
            <w:gridSpan w:val="2"/>
          </w:tcPr>
          <w:p w:rsidR="00C96370" w:rsidRDefault="00C96370" w:rsidP="003F6EB7">
            <w:pPr>
              <w:jc w:val="both"/>
            </w:pPr>
          </w:p>
        </w:tc>
        <w:tc>
          <w:tcPr>
            <w:tcW w:w="2248" w:type="dxa"/>
            <w:gridSpan w:val="4"/>
            <w:tcBorders>
              <w:right w:val="single" w:sz="12" w:space="0" w:color="auto"/>
            </w:tcBorders>
          </w:tcPr>
          <w:p w:rsidR="00C96370" w:rsidRDefault="00C96370" w:rsidP="003F6EB7">
            <w:pPr>
              <w:jc w:val="both"/>
            </w:pPr>
          </w:p>
        </w:tc>
        <w:tc>
          <w:tcPr>
            <w:tcW w:w="632" w:type="dxa"/>
            <w:vMerge/>
            <w:tcBorders>
              <w:left w:val="single" w:sz="12" w:space="0" w:color="auto"/>
            </w:tcBorders>
            <w:vAlign w:val="center"/>
          </w:tcPr>
          <w:p w:rsidR="00C96370" w:rsidRDefault="00C96370" w:rsidP="003F6EB7">
            <w:pPr>
              <w:rPr>
                <w:b/>
              </w:rPr>
            </w:pPr>
          </w:p>
        </w:tc>
        <w:tc>
          <w:tcPr>
            <w:tcW w:w="693" w:type="dxa"/>
            <w:vMerge/>
            <w:vAlign w:val="center"/>
          </w:tcPr>
          <w:p w:rsidR="00C96370" w:rsidRDefault="00C96370" w:rsidP="003F6EB7">
            <w:pPr>
              <w:rPr>
                <w:b/>
              </w:rPr>
            </w:pPr>
          </w:p>
        </w:tc>
        <w:tc>
          <w:tcPr>
            <w:tcW w:w="694" w:type="dxa"/>
            <w:vMerge/>
            <w:vAlign w:val="center"/>
          </w:tcPr>
          <w:p w:rsidR="00C96370" w:rsidRDefault="00C96370" w:rsidP="003F6EB7">
            <w:pPr>
              <w:rPr>
                <w:b/>
              </w:rPr>
            </w:pPr>
          </w:p>
        </w:tc>
      </w:tr>
      <w:tr w:rsidR="00C96370" w:rsidTr="003F6EB7">
        <w:tc>
          <w:tcPr>
            <w:tcW w:w="9859" w:type="dxa"/>
            <w:gridSpan w:val="11"/>
            <w:shd w:val="clear" w:color="auto" w:fill="F7CAAC"/>
          </w:tcPr>
          <w:p w:rsidR="00C96370" w:rsidRPr="00DD40A0" w:rsidRDefault="00C96370" w:rsidP="003F6EB7">
            <w:pPr>
              <w:jc w:val="both"/>
              <w:rPr>
                <w:b/>
                <w:i/>
              </w:rPr>
            </w:pPr>
            <w:r>
              <w:rPr>
                <w:b/>
              </w:rPr>
              <w:t xml:space="preserve">Přehled o nejvýznamnější publikační a další tvůrčí činnosti nebo další profesní činnosti u odborníků z praxe vztahující se k zabezpečovaným předmětům </w:t>
            </w:r>
          </w:p>
        </w:tc>
      </w:tr>
      <w:tr w:rsidR="00C96370" w:rsidTr="003F6EB7">
        <w:trPr>
          <w:trHeight w:val="2347"/>
        </w:trPr>
        <w:tc>
          <w:tcPr>
            <w:tcW w:w="9859" w:type="dxa"/>
            <w:gridSpan w:val="11"/>
          </w:tcPr>
          <w:p w:rsidR="00DD40A0" w:rsidRDefault="00DD40A0" w:rsidP="00C96370">
            <w:pPr>
              <w:jc w:val="both"/>
            </w:pPr>
            <w:r w:rsidRPr="00467AD5">
              <w:t>SKAČKAUSKIENĖ, I</w:t>
            </w:r>
            <w:r>
              <w:t>.</w:t>
            </w:r>
            <w:r w:rsidRPr="00467AD5">
              <w:t>, HRUŠECKÁ</w:t>
            </w:r>
            <w:r>
              <w:t>, D.</w:t>
            </w:r>
            <w:r w:rsidRPr="00467AD5">
              <w:t>, KATINIENĖ</w:t>
            </w:r>
            <w:r>
              <w:t>, A.,</w:t>
            </w:r>
            <w:r w:rsidRPr="00467AD5">
              <w:t xml:space="preserve"> ČEPEL</w:t>
            </w:r>
            <w:r>
              <w:t>, M</w:t>
            </w:r>
            <w:r w:rsidRPr="00467AD5">
              <w:t xml:space="preserve">. Evaluation of knowledge synergy components. </w:t>
            </w:r>
            <w:r w:rsidRPr="00DD40A0">
              <w:rPr>
                <w:i/>
              </w:rPr>
              <w:t>E+M: Ekonomie a Management</w:t>
            </w:r>
            <w:r w:rsidRPr="00467AD5">
              <w:t>. 2018, vol. 21, iss. 1, s. 144-158. ISSN 1212-3609</w:t>
            </w:r>
            <w:r w:rsidRPr="00DD40A0">
              <w:t xml:space="preserve">. </w:t>
            </w:r>
            <w:r w:rsidRPr="00DD40A0">
              <w:rPr>
                <w:rFonts w:eastAsia="HelveticaCE"/>
              </w:rPr>
              <w:t>DOI: 10.15240/tul/001/2018-1-010</w:t>
            </w:r>
            <w:r>
              <w:rPr>
                <w:rFonts w:eastAsia="HelveticaCE"/>
              </w:rPr>
              <w:t xml:space="preserve"> </w:t>
            </w:r>
            <w:r w:rsidRPr="00C96370">
              <w:t>(</w:t>
            </w:r>
            <w:r>
              <w:t>25</w:t>
            </w:r>
            <w:r w:rsidRPr="00C96370">
              <w:t>%).</w:t>
            </w:r>
          </w:p>
          <w:p w:rsidR="00C96370" w:rsidRPr="00C96370" w:rsidRDefault="00C96370" w:rsidP="00C96370">
            <w:pPr>
              <w:jc w:val="both"/>
            </w:pPr>
            <w:r w:rsidRPr="00C96370">
              <w:t>HRUŠECKÁ, D., PIVNIČKA</w:t>
            </w:r>
            <w:r>
              <w:t>,</w:t>
            </w:r>
            <w:r w:rsidRPr="00C96370">
              <w:t xml:space="preserve"> M.</w:t>
            </w:r>
            <w:r>
              <w:t>,</w:t>
            </w:r>
            <w:r w:rsidRPr="00C96370">
              <w:t xml:space="preserve"> BORGES LOPES</w:t>
            </w:r>
            <w:r>
              <w:t>, R.</w:t>
            </w:r>
            <w:r w:rsidRPr="00C96370">
              <w:t xml:space="preserve"> Logistics management as a system constraint. </w:t>
            </w:r>
            <w:r w:rsidRPr="00DD40A0">
              <w:rPr>
                <w:i/>
              </w:rPr>
              <w:t>Polish</w:t>
            </w:r>
            <w:r w:rsidRPr="00C96370">
              <w:t xml:space="preserve">. </w:t>
            </w:r>
            <w:r w:rsidRPr="00C96370">
              <w:rPr>
                <w:i/>
              </w:rPr>
              <w:t xml:space="preserve">Journal of Management Studies </w:t>
            </w:r>
            <w:r w:rsidRPr="00C96370">
              <w:t xml:space="preserve">[online]. 2017, vol. 15, iss. 1, s. 76-87. [cit. 2018-01-08]. ISSN 2081-7452. Dostupné z: </w:t>
            </w:r>
            <w:hyperlink r:id="rId34" w:history="1">
              <w:r w:rsidRPr="00C96370">
                <w:rPr>
                  <w:rStyle w:val="Hypertextovodkaz"/>
                  <w:color w:val="auto"/>
                  <w:u w:val="none"/>
                </w:rPr>
                <w:t>http://yadda.icm.edu.pl/yadda/element/bwmeta1.element.baztech-a1b5f487-140d-4b5c-9ac3-9ead225b55e9</w:t>
              </w:r>
            </w:hyperlink>
            <w:r w:rsidRPr="00C96370">
              <w:t xml:space="preserve"> (40%).</w:t>
            </w:r>
          </w:p>
          <w:p w:rsidR="00C96370" w:rsidRPr="00C96370" w:rsidRDefault="00C96370" w:rsidP="00C96370">
            <w:pPr>
              <w:jc w:val="both"/>
            </w:pPr>
            <w:r w:rsidRPr="00C96370">
              <w:t xml:space="preserve">HRUŠECKÁ, D. Proof obligations as a support tool for efficient process management in the field of production planning and scheduling. </w:t>
            </w:r>
            <w:r w:rsidRPr="00C96370">
              <w:rPr>
                <w:i/>
              </w:rPr>
              <w:t>Serbian Journal of Management</w:t>
            </w:r>
            <w:r w:rsidRPr="00C96370">
              <w:t>. 2016, vol. 11, iss. 2, s. 235-243. ISSN 1452-4864.</w:t>
            </w:r>
          </w:p>
          <w:p w:rsidR="00C96370" w:rsidRPr="00C96370" w:rsidRDefault="00C96370" w:rsidP="00C96370">
            <w:pPr>
              <w:jc w:val="both"/>
            </w:pPr>
            <w:r w:rsidRPr="00C96370">
              <w:t>JUŘIČKOVÁ, E.</w:t>
            </w:r>
            <w:r>
              <w:t>,</w:t>
            </w:r>
            <w:r w:rsidRPr="00C96370">
              <w:t xml:space="preserve"> HRUŠECKÁ</w:t>
            </w:r>
            <w:r>
              <w:t>, D</w:t>
            </w:r>
            <w:r w:rsidRPr="00C96370">
              <w:t>. Economic Growth And Innovation: Measurable Indicators Of Economic Performance. In</w:t>
            </w:r>
            <w:r w:rsidRPr="00C96370">
              <w:rPr>
                <w:i/>
              </w:rPr>
              <w:t xml:space="preserve"> Finance and Performance of Firms in Science, Education and Practice 2015</w:t>
            </w:r>
            <w:r w:rsidRPr="00C96370">
              <w:t xml:space="preserve"> [online]. Zlín: Univerzita Tomáše Bati ve Zlíně (UTB), 2015, s. 522-532. [cit. 2018-01-08]. Dostupné z: </w:t>
            </w:r>
            <w:hyperlink r:id="rId35" w:history="1">
              <w:r w:rsidRPr="00C96370">
                <w:rPr>
                  <w:rStyle w:val="Hypertextovodkaz"/>
                  <w:color w:val="auto"/>
                  <w:u w:val="none"/>
                </w:rPr>
                <w:t>http://www.ufu.utb.cz/konference/sbornik2015.pdf</w:t>
              </w:r>
            </w:hyperlink>
            <w:r w:rsidRPr="00C96370">
              <w:t xml:space="preserve"> (50%).</w:t>
            </w:r>
          </w:p>
          <w:p w:rsidR="00C96370" w:rsidRPr="00C96370" w:rsidRDefault="00C96370" w:rsidP="00C96370">
            <w:pPr>
              <w:jc w:val="both"/>
            </w:pPr>
            <w:r w:rsidRPr="00C96370">
              <w:t>HRUŠECKÁ, D., MACUROVÁ</w:t>
            </w:r>
            <w:r>
              <w:t>,</w:t>
            </w:r>
            <w:r w:rsidRPr="00C96370">
              <w:t xml:space="preserve"> L., JUŘIČKOVÁ</w:t>
            </w:r>
            <w:r>
              <w:t>,</w:t>
            </w:r>
            <w:r w:rsidRPr="00C96370">
              <w:t xml:space="preserve"> E</w:t>
            </w:r>
            <w:r>
              <w:t>.,</w:t>
            </w:r>
            <w:r w:rsidRPr="00C96370">
              <w:t xml:space="preserve"> KOZÁKOVÁ</w:t>
            </w:r>
            <w:r>
              <w:t>, L.</w:t>
            </w:r>
            <w:r w:rsidRPr="00C96370">
              <w:t xml:space="preserve"> The Analysis of the Use of Outsourcing Services in Logistics by Czech Manufacturing Companies. </w:t>
            </w:r>
            <w:r w:rsidRPr="00C96370">
              <w:rPr>
                <w:i/>
              </w:rPr>
              <w:t>Journal of Competitiveness</w:t>
            </w:r>
            <w:r w:rsidRPr="00C96370">
              <w:t xml:space="preserve"> [online]. 2015, vol. 7, iss. 3, s. 50-61. [cit. 2018-01-08]. ISSN 1804-1728. Dostupné z: </w:t>
            </w:r>
            <w:hyperlink r:id="rId36" w:history="1">
              <w:r w:rsidRPr="00C96370">
                <w:rPr>
                  <w:rStyle w:val="Hypertextovodkaz"/>
                  <w:color w:val="auto"/>
                  <w:u w:val="none"/>
                </w:rPr>
                <w:t>http://www.cjournal.cz/files/195.pdf</w:t>
              </w:r>
            </w:hyperlink>
            <w:r w:rsidRPr="00C96370">
              <w:t xml:space="preserve"> (50%).</w:t>
            </w:r>
          </w:p>
          <w:p w:rsidR="002C641E" w:rsidRDefault="002C641E" w:rsidP="00C96370">
            <w:pPr>
              <w:jc w:val="both"/>
            </w:pPr>
            <w:r w:rsidRPr="00E66B0B">
              <w:rPr>
                <w:i/>
              </w:rPr>
              <w:t>Přehled projektové činnosti:</w:t>
            </w:r>
          </w:p>
          <w:p w:rsidR="003A79C0" w:rsidRPr="004827AC" w:rsidRDefault="003A79C0" w:rsidP="00C96370">
            <w:pPr>
              <w:jc w:val="both"/>
            </w:pPr>
            <w:r>
              <w:t>H 2020 - 731264 SHAPE-ENERGY: Social Sciences and Humanities for Advancing Policy in European Energy 2017-2019 (člen spoluřešitelského týmu).</w:t>
            </w:r>
          </w:p>
        </w:tc>
      </w:tr>
      <w:tr w:rsidR="00C96370" w:rsidTr="003F6EB7">
        <w:trPr>
          <w:trHeight w:val="218"/>
        </w:trPr>
        <w:tc>
          <w:tcPr>
            <w:tcW w:w="9859" w:type="dxa"/>
            <w:gridSpan w:val="11"/>
            <w:shd w:val="clear" w:color="auto" w:fill="F7CAAC"/>
          </w:tcPr>
          <w:p w:rsidR="00C96370" w:rsidRDefault="00C96370" w:rsidP="003F6EB7">
            <w:pPr>
              <w:rPr>
                <w:b/>
              </w:rPr>
            </w:pPr>
            <w:r>
              <w:rPr>
                <w:b/>
              </w:rPr>
              <w:t>Působení v zahraničí</w:t>
            </w:r>
          </w:p>
        </w:tc>
      </w:tr>
      <w:tr w:rsidR="00C96370" w:rsidTr="00775C30">
        <w:trPr>
          <w:trHeight w:val="131"/>
        </w:trPr>
        <w:tc>
          <w:tcPr>
            <w:tcW w:w="9859" w:type="dxa"/>
            <w:gridSpan w:val="11"/>
          </w:tcPr>
          <w:p w:rsidR="00C96370" w:rsidRDefault="00C96370" w:rsidP="003F6EB7">
            <w:pPr>
              <w:rPr>
                <w:b/>
              </w:rPr>
            </w:pPr>
          </w:p>
        </w:tc>
      </w:tr>
      <w:tr w:rsidR="00C96370" w:rsidTr="00775C30">
        <w:trPr>
          <w:cantSplit/>
          <w:trHeight w:val="64"/>
        </w:trPr>
        <w:tc>
          <w:tcPr>
            <w:tcW w:w="2518" w:type="dxa"/>
            <w:shd w:val="clear" w:color="auto" w:fill="F7CAAC"/>
          </w:tcPr>
          <w:p w:rsidR="00C96370" w:rsidRDefault="00C96370" w:rsidP="003F6EB7">
            <w:pPr>
              <w:jc w:val="both"/>
              <w:rPr>
                <w:b/>
              </w:rPr>
            </w:pPr>
            <w:r>
              <w:rPr>
                <w:b/>
              </w:rPr>
              <w:t xml:space="preserve">Podpis </w:t>
            </w:r>
          </w:p>
        </w:tc>
        <w:tc>
          <w:tcPr>
            <w:tcW w:w="4536" w:type="dxa"/>
            <w:gridSpan w:val="5"/>
          </w:tcPr>
          <w:p w:rsidR="00C96370" w:rsidRDefault="00C96370" w:rsidP="003F6EB7">
            <w:pPr>
              <w:jc w:val="both"/>
            </w:pPr>
          </w:p>
        </w:tc>
        <w:tc>
          <w:tcPr>
            <w:tcW w:w="786" w:type="dxa"/>
            <w:gridSpan w:val="2"/>
            <w:shd w:val="clear" w:color="auto" w:fill="F7CAAC"/>
          </w:tcPr>
          <w:p w:rsidR="00C96370" w:rsidRDefault="00C96370" w:rsidP="003F6EB7">
            <w:pPr>
              <w:jc w:val="both"/>
            </w:pPr>
            <w:r>
              <w:rPr>
                <w:b/>
              </w:rPr>
              <w:t>datum</w:t>
            </w:r>
          </w:p>
        </w:tc>
        <w:tc>
          <w:tcPr>
            <w:tcW w:w="2019" w:type="dxa"/>
            <w:gridSpan w:val="3"/>
          </w:tcPr>
          <w:p w:rsidR="00C96370" w:rsidRDefault="00C96370" w:rsidP="003F6EB7">
            <w:pPr>
              <w:jc w:val="both"/>
            </w:pPr>
          </w:p>
        </w:tc>
      </w:tr>
    </w:tbl>
    <w:p w:rsidR="0074490A" w:rsidRDefault="0074490A" w:rsidP="00694BA8">
      <w:pPr>
        <w:spacing w:after="160" w:line="259" w:lineRule="auto"/>
      </w:pPr>
    </w:p>
    <w:p w:rsidR="00DD40A0" w:rsidRDefault="00DD40A0"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7E52E5" w:rsidP="007E52E5">
            <w:pPr>
              <w:jc w:val="both"/>
            </w:pPr>
            <w:r>
              <w:t>Průmyslové inženýrství</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Miloslava CHOVANCOVÁ</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doc. Ing., CSc.</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1952</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r>
              <w:t>MVŠO Olomouc</w:t>
            </w:r>
          </w:p>
        </w:tc>
        <w:tc>
          <w:tcPr>
            <w:tcW w:w="1703" w:type="dxa"/>
            <w:gridSpan w:val="2"/>
          </w:tcPr>
          <w:p w:rsidR="007E52E5" w:rsidRDefault="007E52E5" w:rsidP="007E52E5">
            <w:pPr>
              <w:jc w:val="both"/>
            </w:pPr>
            <w:r>
              <w:t>pp</w:t>
            </w:r>
          </w:p>
        </w:tc>
        <w:tc>
          <w:tcPr>
            <w:tcW w:w="2096" w:type="dxa"/>
            <w:gridSpan w:val="4"/>
          </w:tcPr>
          <w:p w:rsidR="007E52E5" w:rsidRDefault="007E52E5" w:rsidP="007E52E5">
            <w:pPr>
              <w:jc w:val="both"/>
            </w:pPr>
            <w:r>
              <w:t>20 h/t</w:t>
            </w: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B5665A">
        <w:trPr>
          <w:trHeight w:val="187"/>
        </w:trPr>
        <w:tc>
          <w:tcPr>
            <w:tcW w:w="9859" w:type="dxa"/>
            <w:gridSpan w:val="11"/>
            <w:tcBorders>
              <w:top w:val="nil"/>
            </w:tcBorders>
          </w:tcPr>
          <w:p w:rsidR="007E52E5" w:rsidRDefault="007E52E5" w:rsidP="007E52E5">
            <w:pPr>
              <w:jc w:val="both"/>
            </w:pPr>
            <w:r>
              <w:t>Advanced Marketing and Management - garant, přednášející (60%)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797"/>
        </w:trPr>
        <w:tc>
          <w:tcPr>
            <w:tcW w:w="9859" w:type="dxa"/>
            <w:gridSpan w:val="11"/>
          </w:tcPr>
          <w:p w:rsidR="007E52E5" w:rsidRDefault="007E52E5" w:rsidP="007E52E5">
            <w:pPr>
              <w:jc w:val="both"/>
            </w:pPr>
            <w:r>
              <w:t>1971 - 1976: MENDELU Brno (dříve VŠZ), Agronomická fakulta, (Ing.)</w:t>
            </w:r>
          </w:p>
          <w:p w:rsidR="007E52E5" w:rsidRDefault="007E52E5" w:rsidP="007E52E5">
            <w:pPr>
              <w:jc w:val="both"/>
            </w:pPr>
            <w:r>
              <w:t>1977 - 1979: Pedagogický postgraduál; Pedagogický institut; VŠZ Brno</w:t>
            </w:r>
          </w:p>
          <w:p w:rsidR="007E52E5" w:rsidRDefault="007E52E5" w:rsidP="007E52E5">
            <w:pPr>
              <w:jc w:val="both"/>
              <w:rPr>
                <w:b/>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43486">
              <w:rPr>
                <w:rFonts w:eastAsia="Calibri"/>
              </w:rPr>
              <w:t>CSc</w:t>
            </w:r>
            <w:r>
              <w:rPr>
                <w:rFonts w:eastAsia="Calibri"/>
                <w:sz w:val="22"/>
                <w:szCs w:val="22"/>
              </w:rPr>
              <w:t>.)</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1090"/>
        </w:trPr>
        <w:tc>
          <w:tcPr>
            <w:tcW w:w="9859" w:type="dxa"/>
            <w:gridSpan w:val="11"/>
          </w:tcPr>
          <w:p w:rsidR="007E52E5" w:rsidRPr="009A69B6" w:rsidRDefault="007E52E5" w:rsidP="007E52E5">
            <w:r w:rsidRPr="009A69B6">
              <w:t>1976 - 1979  odborná asi</w:t>
            </w:r>
            <w:r>
              <w:t>stentka, MENDELU (dříve VŠZ) AF</w:t>
            </w:r>
            <w:r w:rsidRPr="009A69B6">
              <w:t xml:space="preserve"> Brno</w:t>
            </w:r>
          </w:p>
          <w:p w:rsidR="007E52E5" w:rsidRPr="009A69B6" w:rsidRDefault="007E52E5" w:rsidP="007E52E5">
            <w:pPr>
              <w:rPr>
                <w:iCs/>
              </w:rPr>
            </w:pPr>
            <w:r w:rsidRPr="009A69B6">
              <w:rPr>
                <w:iCs/>
              </w:rPr>
              <w:t xml:space="preserve">1979 - 1990  projektant, </w:t>
            </w:r>
            <w:r>
              <w:t xml:space="preserve">Agrochemický podnik, </w:t>
            </w:r>
            <w:r w:rsidRPr="009A69B6">
              <w:t>Staré Město u Uh.  Hradiště</w:t>
            </w:r>
          </w:p>
          <w:p w:rsidR="007E52E5" w:rsidRPr="009A69B6" w:rsidRDefault="007E52E5" w:rsidP="007E52E5">
            <w:r w:rsidRPr="009A69B6">
              <w:t xml:space="preserve">1990 </w:t>
            </w:r>
            <w:r>
              <w:t>- 1995  středoškolská učitelka,</w:t>
            </w:r>
            <w:r w:rsidRPr="009A69B6">
              <w:t xml:space="preserve"> SZTŠ Staré Město u Uh</w:t>
            </w:r>
            <w:r>
              <w:t xml:space="preserve">erského Hradiště </w:t>
            </w:r>
          </w:p>
          <w:p w:rsidR="007E52E5" w:rsidRPr="009A69B6" w:rsidRDefault="007E52E5" w:rsidP="007E52E5">
            <w:pPr>
              <w:rPr>
                <w:u w:val="single"/>
              </w:rPr>
            </w:pPr>
            <w:r w:rsidRPr="009A69B6">
              <w:t>1995 - 1996 odborná asistentka,</w:t>
            </w:r>
            <w:r>
              <w:t xml:space="preserve"> </w:t>
            </w:r>
            <w:r w:rsidRPr="009A69B6">
              <w:t>Polytechnický ins</w:t>
            </w:r>
            <w:r>
              <w:t>titut Kunovice</w:t>
            </w:r>
          </w:p>
          <w:p w:rsidR="007E52E5" w:rsidRPr="009A69B6" w:rsidRDefault="007E52E5" w:rsidP="007E52E5">
            <w:r w:rsidRPr="009A69B6">
              <w:t>1996 - 1997 poradce pro o</w:t>
            </w:r>
            <w:r>
              <w:t>bchodní a marketingovou činnost</w:t>
            </w:r>
            <w:r w:rsidRPr="009A69B6">
              <w:t xml:space="preserve">, OSVČ     </w:t>
            </w:r>
          </w:p>
          <w:p w:rsidR="007E52E5" w:rsidRDefault="007E52E5" w:rsidP="007E52E5">
            <w:r w:rsidRPr="009A69B6">
              <w:t>1997 - 1998 personální manažer, KYOCERA GROUP, AVX Czech Republic, s.r.o.</w:t>
            </w:r>
            <w:r>
              <w:t>, Uh. Hradiště</w:t>
            </w:r>
          </w:p>
          <w:p w:rsidR="007E52E5" w:rsidRPr="009A69B6" w:rsidRDefault="007E52E5" w:rsidP="007E52E5">
            <w:r>
              <w:t>2009 -  2012 vysokoškol. učitel, VŠLG Přerov (jpp. 0,5)</w:t>
            </w:r>
          </w:p>
          <w:p w:rsidR="007E52E5" w:rsidRDefault="007E52E5" w:rsidP="007E52E5">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7E52E5">
        <w:trPr>
          <w:trHeight w:val="264"/>
        </w:trPr>
        <w:tc>
          <w:tcPr>
            <w:tcW w:w="9859" w:type="dxa"/>
            <w:gridSpan w:val="11"/>
          </w:tcPr>
          <w:p w:rsidR="00636CFD" w:rsidRDefault="00636CFD" w:rsidP="00636CFD">
            <w:pPr>
              <w:jc w:val="both"/>
            </w:pPr>
            <w:r>
              <w:t xml:space="preserve">Počet vedených bakalářských prací – 84 </w:t>
            </w:r>
          </w:p>
          <w:p w:rsidR="00636CFD" w:rsidRDefault="00636CFD" w:rsidP="00636CFD">
            <w:pPr>
              <w:jc w:val="both"/>
            </w:pPr>
            <w:r>
              <w:t>Počet vedených diplomových prací – 78</w:t>
            </w:r>
          </w:p>
          <w:p w:rsidR="007E52E5" w:rsidRDefault="00636CFD" w:rsidP="007E52E5">
            <w:pPr>
              <w:jc w:val="both"/>
            </w:pPr>
            <w:r>
              <w:t xml:space="preserve">Počet vedených disertačních prací – 5 </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r w:rsidRPr="004734F4">
              <w:t>Management a ekonomika podniku</w:t>
            </w:r>
          </w:p>
        </w:tc>
        <w:tc>
          <w:tcPr>
            <w:tcW w:w="2245" w:type="dxa"/>
            <w:gridSpan w:val="2"/>
          </w:tcPr>
          <w:p w:rsidR="007E52E5" w:rsidRDefault="007E52E5" w:rsidP="007E52E5">
            <w:pPr>
              <w:jc w:val="both"/>
            </w:pPr>
            <w:r>
              <w:t>2008</w:t>
            </w:r>
          </w:p>
        </w:tc>
        <w:tc>
          <w:tcPr>
            <w:tcW w:w="2248" w:type="dxa"/>
            <w:gridSpan w:val="4"/>
            <w:tcBorders>
              <w:right w:val="single" w:sz="12" w:space="0" w:color="auto"/>
            </w:tcBorders>
          </w:tcPr>
          <w:p w:rsidR="007E52E5" w:rsidRDefault="007E52E5" w:rsidP="007E52E5">
            <w:pPr>
              <w:jc w:val="both"/>
            </w:pPr>
            <w:r>
              <w:t>UTB ve Zlíně</w:t>
            </w: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CE14E1" w:rsidP="007E52E5">
            <w:pPr>
              <w:jc w:val="center"/>
              <w:rPr>
                <w:b/>
              </w:rPr>
            </w:pPr>
            <w:r>
              <w:rPr>
                <w:b/>
              </w:rPr>
              <w:t>7</w:t>
            </w:r>
          </w:p>
        </w:tc>
        <w:tc>
          <w:tcPr>
            <w:tcW w:w="693" w:type="dxa"/>
            <w:vMerge w:val="restart"/>
          </w:tcPr>
          <w:p w:rsidR="007E52E5" w:rsidRDefault="00CE14E1" w:rsidP="007E52E5">
            <w:pPr>
              <w:jc w:val="center"/>
              <w:rPr>
                <w:b/>
              </w:rPr>
            </w:pPr>
            <w:r>
              <w:rPr>
                <w:b/>
              </w:rPr>
              <w:t>24</w:t>
            </w:r>
          </w:p>
        </w:tc>
        <w:tc>
          <w:tcPr>
            <w:tcW w:w="694" w:type="dxa"/>
            <w:vMerge w:val="restart"/>
          </w:tcPr>
          <w:p w:rsidR="007E52E5" w:rsidRDefault="007E52E5" w:rsidP="007E52E5">
            <w:pPr>
              <w:jc w:val="center"/>
              <w:rPr>
                <w:b/>
              </w:rPr>
            </w:pPr>
            <w:r>
              <w:rPr>
                <w:b/>
              </w:rPr>
              <w:t>122</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RPr="00A76DEE" w:rsidTr="007E52E5">
        <w:trPr>
          <w:trHeight w:val="2347"/>
        </w:trPr>
        <w:tc>
          <w:tcPr>
            <w:tcW w:w="9859" w:type="dxa"/>
            <w:gridSpan w:val="11"/>
          </w:tcPr>
          <w:p w:rsidR="007E52E5" w:rsidRDefault="007E52E5" w:rsidP="007E52E5">
            <w:pPr>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p w:rsidR="007E1ACF" w:rsidRDefault="007E1ACF" w:rsidP="007E1ACF">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rsidR="007E1ACF" w:rsidRPr="00275C78" w:rsidRDefault="007E1ACF" w:rsidP="007E1ACF">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rsidR="00F86ED4" w:rsidRPr="00275C78" w:rsidRDefault="00F86ED4" w:rsidP="00F86ED4">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rsidR="007E1ACF" w:rsidRPr="00A76DEE" w:rsidRDefault="00F86ED4" w:rsidP="00F86ED4">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RPr="00974904" w:rsidTr="007E52E5">
        <w:trPr>
          <w:trHeight w:val="328"/>
        </w:trPr>
        <w:tc>
          <w:tcPr>
            <w:tcW w:w="9859" w:type="dxa"/>
            <w:gridSpan w:val="11"/>
          </w:tcPr>
          <w:p w:rsidR="007E52E5" w:rsidRPr="00974904" w:rsidRDefault="007E52E5" w:rsidP="007E52E5">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rsidR="007E52E5" w:rsidRPr="00B5665A" w:rsidRDefault="007E52E5" w:rsidP="00B5665A">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B5665A">
              <w:rPr>
                <w:rFonts w:eastAsia="Arial Unicode MS"/>
              </w:rPr>
              <w:t>ss Management and Communication</w:t>
            </w:r>
          </w:p>
        </w:tc>
      </w:tr>
      <w:tr w:rsidR="007E52E5" w:rsidTr="007E52E5">
        <w:trPr>
          <w:cantSplit/>
          <w:trHeight w:val="192"/>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rsidP="00694BA8">
      <w:pPr>
        <w:spacing w:after="160" w:line="259" w:lineRule="auto"/>
      </w:pP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505B07" w:rsidTr="00B5665A">
        <w:tc>
          <w:tcPr>
            <w:tcW w:w="9857" w:type="dxa"/>
            <w:gridSpan w:val="11"/>
            <w:tcBorders>
              <w:bottom w:val="double" w:sz="4" w:space="0" w:color="auto"/>
            </w:tcBorders>
            <w:shd w:val="clear" w:color="auto" w:fill="BDD6EE"/>
          </w:tcPr>
          <w:p w:rsidR="00505B07" w:rsidRDefault="00505B07" w:rsidP="003F6EB7">
            <w:pPr>
              <w:jc w:val="both"/>
              <w:rPr>
                <w:b/>
                <w:sz w:val="28"/>
              </w:rPr>
            </w:pPr>
            <w:r>
              <w:rPr>
                <w:b/>
                <w:sz w:val="28"/>
              </w:rPr>
              <w:lastRenderedPageBreak/>
              <w:t>C-I – Personální zabezpečení</w:t>
            </w:r>
          </w:p>
        </w:tc>
      </w:tr>
      <w:tr w:rsidR="00505B07" w:rsidTr="00B5665A">
        <w:tc>
          <w:tcPr>
            <w:tcW w:w="2516" w:type="dxa"/>
            <w:tcBorders>
              <w:top w:val="double" w:sz="4" w:space="0" w:color="auto"/>
            </w:tcBorders>
            <w:shd w:val="clear" w:color="auto" w:fill="F7CAAC"/>
          </w:tcPr>
          <w:p w:rsidR="00505B07" w:rsidRDefault="00505B07" w:rsidP="003F6EB7">
            <w:pPr>
              <w:jc w:val="both"/>
              <w:rPr>
                <w:b/>
              </w:rPr>
            </w:pPr>
            <w:r>
              <w:rPr>
                <w:b/>
              </w:rPr>
              <w:t>Vysoká škola</w:t>
            </w:r>
          </w:p>
        </w:tc>
        <w:tc>
          <w:tcPr>
            <w:tcW w:w="7341" w:type="dxa"/>
            <w:gridSpan w:val="10"/>
          </w:tcPr>
          <w:p w:rsidR="00505B07" w:rsidRDefault="00505B07" w:rsidP="003F6EB7">
            <w:pPr>
              <w:jc w:val="both"/>
            </w:pPr>
            <w:r>
              <w:t>Univerzita Tomáše Bati ve Zlíně</w:t>
            </w:r>
          </w:p>
        </w:tc>
      </w:tr>
      <w:tr w:rsidR="00505B07" w:rsidTr="00B5665A">
        <w:tc>
          <w:tcPr>
            <w:tcW w:w="2516" w:type="dxa"/>
            <w:shd w:val="clear" w:color="auto" w:fill="F7CAAC"/>
          </w:tcPr>
          <w:p w:rsidR="00505B07" w:rsidRDefault="00505B07" w:rsidP="003F6EB7">
            <w:pPr>
              <w:jc w:val="both"/>
              <w:rPr>
                <w:b/>
              </w:rPr>
            </w:pPr>
            <w:r>
              <w:rPr>
                <w:b/>
              </w:rPr>
              <w:t>Součást vysoké školy</w:t>
            </w:r>
          </w:p>
        </w:tc>
        <w:tc>
          <w:tcPr>
            <w:tcW w:w="7341" w:type="dxa"/>
            <w:gridSpan w:val="10"/>
          </w:tcPr>
          <w:p w:rsidR="00505B07" w:rsidRDefault="00505B07" w:rsidP="003F6EB7">
            <w:pPr>
              <w:jc w:val="both"/>
            </w:pPr>
            <w:r>
              <w:t>Fakulta managementu a ekonomiky</w:t>
            </w:r>
          </w:p>
        </w:tc>
      </w:tr>
      <w:tr w:rsidR="00505B07" w:rsidTr="00B5665A">
        <w:tc>
          <w:tcPr>
            <w:tcW w:w="2516" w:type="dxa"/>
            <w:shd w:val="clear" w:color="auto" w:fill="F7CAAC"/>
          </w:tcPr>
          <w:p w:rsidR="00505B07" w:rsidRDefault="00505B07" w:rsidP="003F6EB7">
            <w:pPr>
              <w:jc w:val="both"/>
              <w:rPr>
                <w:b/>
              </w:rPr>
            </w:pPr>
            <w:r>
              <w:rPr>
                <w:b/>
              </w:rPr>
              <w:t>Název studijního programu</w:t>
            </w:r>
          </w:p>
        </w:tc>
        <w:tc>
          <w:tcPr>
            <w:tcW w:w="7341" w:type="dxa"/>
            <w:gridSpan w:val="10"/>
          </w:tcPr>
          <w:p w:rsidR="00505B07" w:rsidRDefault="00505B07" w:rsidP="003F6EB7">
            <w:pPr>
              <w:jc w:val="both"/>
            </w:pPr>
            <w:r>
              <w:t>Průmyslové inženýrství</w:t>
            </w:r>
          </w:p>
        </w:tc>
      </w:tr>
      <w:tr w:rsidR="00505B07" w:rsidTr="00B5665A">
        <w:tc>
          <w:tcPr>
            <w:tcW w:w="2516" w:type="dxa"/>
            <w:shd w:val="clear" w:color="auto" w:fill="F7CAAC"/>
          </w:tcPr>
          <w:p w:rsidR="00505B07" w:rsidRDefault="00505B07" w:rsidP="003F6EB7">
            <w:pPr>
              <w:jc w:val="both"/>
              <w:rPr>
                <w:b/>
              </w:rPr>
            </w:pPr>
            <w:r>
              <w:rPr>
                <w:b/>
              </w:rPr>
              <w:t>Jméno a příjmení</w:t>
            </w:r>
          </w:p>
        </w:tc>
        <w:tc>
          <w:tcPr>
            <w:tcW w:w="4536" w:type="dxa"/>
            <w:gridSpan w:val="5"/>
          </w:tcPr>
          <w:p w:rsidR="00505B07" w:rsidRDefault="00505B07" w:rsidP="003F6EB7">
            <w:pPr>
              <w:jc w:val="both"/>
            </w:pPr>
            <w:r>
              <w:t>Felicita CHROMJAKOVÁ</w:t>
            </w:r>
          </w:p>
        </w:tc>
        <w:tc>
          <w:tcPr>
            <w:tcW w:w="709" w:type="dxa"/>
            <w:shd w:val="clear" w:color="auto" w:fill="F7CAAC"/>
          </w:tcPr>
          <w:p w:rsidR="00505B07" w:rsidRDefault="00505B07" w:rsidP="003F6EB7">
            <w:pPr>
              <w:jc w:val="both"/>
              <w:rPr>
                <w:b/>
              </w:rPr>
            </w:pPr>
            <w:r>
              <w:rPr>
                <w:b/>
              </w:rPr>
              <w:t>Tituly</w:t>
            </w:r>
          </w:p>
        </w:tc>
        <w:tc>
          <w:tcPr>
            <w:tcW w:w="2096" w:type="dxa"/>
            <w:gridSpan w:val="4"/>
          </w:tcPr>
          <w:p w:rsidR="00505B07" w:rsidRDefault="00505B07" w:rsidP="003F6EB7">
            <w:pPr>
              <w:jc w:val="both"/>
            </w:pPr>
            <w:r>
              <w:t>prof. Ing.</w:t>
            </w:r>
            <w:r w:rsidR="003F0B88">
              <w:t>,</w:t>
            </w:r>
            <w:r>
              <w:t xml:space="preserve"> PhD.</w:t>
            </w:r>
          </w:p>
        </w:tc>
      </w:tr>
      <w:tr w:rsidR="00505B07" w:rsidTr="00B5665A">
        <w:tc>
          <w:tcPr>
            <w:tcW w:w="2516" w:type="dxa"/>
            <w:shd w:val="clear" w:color="auto" w:fill="F7CAAC"/>
          </w:tcPr>
          <w:p w:rsidR="00505B07" w:rsidRDefault="00505B07" w:rsidP="003F6EB7">
            <w:pPr>
              <w:jc w:val="both"/>
              <w:rPr>
                <w:b/>
              </w:rPr>
            </w:pPr>
            <w:r>
              <w:rPr>
                <w:b/>
              </w:rPr>
              <w:t>Rok narození</w:t>
            </w:r>
          </w:p>
        </w:tc>
        <w:tc>
          <w:tcPr>
            <w:tcW w:w="829" w:type="dxa"/>
          </w:tcPr>
          <w:p w:rsidR="00505B07" w:rsidRDefault="00505B07" w:rsidP="003F6EB7">
            <w:pPr>
              <w:jc w:val="both"/>
            </w:pPr>
            <w:r>
              <w:t>1968</w:t>
            </w:r>
          </w:p>
        </w:tc>
        <w:tc>
          <w:tcPr>
            <w:tcW w:w="1721" w:type="dxa"/>
            <w:shd w:val="clear" w:color="auto" w:fill="F7CAAC"/>
          </w:tcPr>
          <w:p w:rsidR="00505B07" w:rsidRDefault="00505B07" w:rsidP="003F6EB7">
            <w:pPr>
              <w:jc w:val="both"/>
              <w:rPr>
                <w:b/>
              </w:rPr>
            </w:pPr>
            <w:r>
              <w:rPr>
                <w:b/>
              </w:rPr>
              <w:t>typ vztahu k VŠ</w:t>
            </w:r>
          </w:p>
        </w:tc>
        <w:tc>
          <w:tcPr>
            <w:tcW w:w="992" w:type="dxa"/>
            <w:gridSpan w:val="2"/>
          </w:tcPr>
          <w:p w:rsidR="00505B07" w:rsidRDefault="00D3495B" w:rsidP="003F6EB7">
            <w:pPr>
              <w:jc w:val="both"/>
            </w:pPr>
            <w:r>
              <w:t>pp</w:t>
            </w:r>
          </w:p>
        </w:tc>
        <w:tc>
          <w:tcPr>
            <w:tcW w:w="994" w:type="dxa"/>
            <w:shd w:val="clear" w:color="auto" w:fill="F7CAAC"/>
          </w:tcPr>
          <w:p w:rsidR="00505B07" w:rsidRDefault="00505B07" w:rsidP="003F6EB7">
            <w:pPr>
              <w:jc w:val="both"/>
              <w:rPr>
                <w:b/>
              </w:rPr>
            </w:pPr>
            <w:r>
              <w:rPr>
                <w:b/>
              </w:rPr>
              <w:t>rozsah</w:t>
            </w:r>
          </w:p>
        </w:tc>
        <w:tc>
          <w:tcPr>
            <w:tcW w:w="709" w:type="dxa"/>
          </w:tcPr>
          <w:p w:rsidR="00505B07" w:rsidRDefault="00D3495B" w:rsidP="003F6EB7">
            <w:pPr>
              <w:jc w:val="both"/>
            </w:pPr>
            <w:r>
              <w:t>40</w:t>
            </w:r>
          </w:p>
        </w:tc>
        <w:tc>
          <w:tcPr>
            <w:tcW w:w="709" w:type="dxa"/>
            <w:gridSpan w:val="2"/>
            <w:shd w:val="clear" w:color="auto" w:fill="F7CAAC"/>
          </w:tcPr>
          <w:p w:rsidR="00505B07" w:rsidRDefault="00505B07" w:rsidP="003F6EB7">
            <w:pPr>
              <w:jc w:val="both"/>
              <w:rPr>
                <w:b/>
              </w:rPr>
            </w:pPr>
            <w:r>
              <w:rPr>
                <w:b/>
              </w:rPr>
              <w:t>do kdy</w:t>
            </w:r>
          </w:p>
        </w:tc>
        <w:tc>
          <w:tcPr>
            <w:tcW w:w="1387" w:type="dxa"/>
            <w:gridSpan w:val="2"/>
          </w:tcPr>
          <w:p w:rsidR="00505B07" w:rsidRDefault="00D3495B" w:rsidP="003F6EB7">
            <w:pPr>
              <w:jc w:val="both"/>
            </w:pPr>
            <w:r>
              <w:t>N</w:t>
            </w:r>
          </w:p>
        </w:tc>
      </w:tr>
      <w:tr w:rsidR="00505B07" w:rsidTr="00B5665A">
        <w:tc>
          <w:tcPr>
            <w:tcW w:w="5066" w:type="dxa"/>
            <w:gridSpan w:val="3"/>
            <w:shd w:val="clear" w:color="auto" w:fill="F7CAAC"/>
          </w:tcPr>
          <w:p w:rsidR="00505B07" w:rsidRDefault="00505B07" w:rsidP="003F6EB7">
            <w:pPr>
              <w:jc w:val="both"/>
              <w:rPr>
                <w:b/>
              </w:rPr>
            </w:pPr>
            <w:r>
              <w:rPr>
                <w:b/>
              </w:rPr>
              <w:t>Typ vztahu na součásti VŠ, která uskutečňuje st. program</w:t>
            </w:r>
          </w:p>
        </w:tc>
        <w:tc>
          <w:tcPr>
            <w:tcW w:w="992" w:type="dxa"/>
            <w:gridSpan w:val="2"/>
          </w:tcPr>
          <w:p w:rsidR="00505B07" w:rsidRDefault="00D3495B" w:rsidP="003F6EB7">
            <w:pPr>
              <w:jc w:val="both"/>
            </w:pPr>
            <w:r>
              <w:t>pp</w:t>
            </w:r>
          </w:p>
        </w:tc>
        <w:tc>
          <w:tcPr>
            <w:tcW w:w="994" w:type="dxa"/>
            <w:shd w:val="clear" w:color="auto" w:fill="F7CAAC"/>
          </w:tcPr>
          <w:p w:rsidR="00505B07" w:rsidRDefault="00505B07" w:rsidP="003F6EB7">
            <w:pPr>
              <w:jc w:val="both"/>
              <w:rPr>
                <w:b/>
              </w:rPr>
            </w:pPr>
            <w:r>
              <w:rPr>
                <w:b/>
              </w:rPr>
              <w:t>rozsah</w:t>
            </w:r>
          </w:p>
        </w:tc>
        <w:tc>
          <w:tcPr>
            <w:tcW w:w="709" w:type="dxa"/>
          </w:tcPr>
          <w:p w:rsidR="00505B07" w:rsidRDefault="00D3495B" w:rsidP="003F6EB7">
            <w:pPr>
              <w:jc w:val="both"/>
            </w:pPr>
            <w:r>
              <w:t>40</w:t>
            </w:r>
          </w:p>
        </w:tc>
        <w:tc>
          <w:tcPr>
            <w:tcW w:w="709" w:type="dxa"/>
            <w:gridSpan w:val="2"/>
            <w:shd w:val="clear" w:color="auto" w:fill="F7CAAC"/>
          </w:tcPr>
          <w:p w:rsidR="00505B07" w:rsidRDefault="00505B07" w:rsidP="003F6EB7">
            <w:pPr>
              <w:jc w:val="both"/>
              <w:rPr>
                <w:b/>
              </w:rPr>
            </w:pPr>
            <w:r>
              <w:rPr>
                <w:b/>
              </w:rPr>
              <w:t>do kdy</w:t>
            </w:r>
          </w:p>
        </w:tc>
        <w:tc>
          <w:tcPr>
            <w:tcW w:w="1387" w:type="dxa"/>
            <w:gridSpan w:val="2"/>
          </w:tcPr>
          <w:p w:rsidR="00505B07" w:rsidRDefault="00D3495B" w:rsidP="003F6EB7">
            <w:pPr>
              <w:jc w:val="both"/>
            </w:pPr>
            <w:r>
              <w:t>N</w:t>
            </w:r>
          </w:p>
        </w:tc>
      </w:tr>
      <w:tr w:rsidR="00505B07" w:rsidTr="00B5665A">
        <w:tc>
          <w:tcPr>
            <w:tcW w:w="6058" w:type="dxa"/>
            <w:gridSpan w:val="5"/>
            <w:shd w:val="clear" w:color="auto" w:fill="F7CAAC"/>
          </w:tcPr>
          <w:p w:rsidR="00505B07" w:rsidRDefault="00505B07" w:rsidP="003F6EB7">
            <w:pPr>
              <w:jc w:val="both"/>
            </w:pPr>
            <w:r>
              <w:rPr>
                <w:b/>
              </w:rPr>
              <w:t>Další současná působení jako akademický pracovník na jiných VŠ</w:t>
            </w:r>
          </w:p>
        </w:tc>
        <w:tc>
          <w:tcPr>
            <w:tcW w:w="1703" w:type="dxa"/>
            <w:gridSpan w:val="2"/>
            <w:shd w:val="clear" w:color="auto" w:fill="F7CAAC"/>
          </w:tcPr>
          <w:p w:rsidR="00505B07" w:rsidRDefault="00505B07" w:rsidP="003F6EB7">
            <w:pPr>
              <w:jc w:val="both"/>
              <w:rPr>
                <w:b/>
              </w:rPr>
            </w:pPr>
            <w:r>
              <w:rPr>
                <w:b/>
              </w:rPr>
              <w:t>typ prac. vztahu</w:t>
            </w:r>
          </w:p>
        </w:tc>
        <w:tc>
          <w:tcPr>
            <w:tcW w:w="2096" w:type="dxa"/>
            <w:gridSpan w:val="4"/>
            <w:shd w:val="clear" w:color="auto" w:fill="F7CAAC"/>
          </w:tcPr>
          <w:p w:rsidR="00505B07" w:rsidRDefault="00505B07" w:rsidP="003F6EB7">
            <w:pPr>
              <w:jc w:val="both"/>
              <w:rPr>
                <w:b/>
              </w:rPr>
            </w:pPr>
            <w:r>
              <w:rPr>
                <w:b/>
              </w:rPr>
              <w:t>rozsah</w:t>
            </w: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6058" w:type="dxa"/>
            <w:gridSpan w:val="5"/>
          </w:tcPr>
          <w:p w:rsidR="00505B07" w:rsidRDefault="00505B07" w:rsidP="003F6EB7">
            <w:pPr>
              <w:jc w:val="both"/>
            </w:pPr>
          </w:p>
        </w:tc>
        <w:tc>
          <w:tcPr>
            <w:tcW w:w="1703" w:type="dxa"/>
            <w:gridSpan w:val="2"/>
          </w:tcPr>
          <w:p w:rsidR="00505B07" w:rsidRDefault="00505B07" w:rsidP="003F6EB7">
            <w:pPr>
              <w:jc w:val="both"/>
            </w:pPr>
          </w:p>
        </w:tc>
        <w:tc>
          <w:tcPr>
            <w:tcW w:w="2096" w:type="dxa"/>
            <w:gridSpan w:val="4"/>
          </w:tcPr>
          <w:p w:rsidR="00505B07" w:rsidRDefault="00505B07" w:rsidP="003F6EB7">
            <w:pPr>
              <w:jc w:val="both"/>
            </w:pPr>
          </w:p>
        </w:tc>
      </w:tr>
      <w:tr w:rsidR="00505B07" w:rsidTr="00B5665A">
        <w:tc>
          <w:tcPr>
            <w:tcW w:w="9857" w:type="dxa"/>
            <w:gridSpan w:val="11"/>
            <w:shd w:val="clear" w:color="auto" w:fill="F7CAAC"/>
          </w:tcPr>
          <w:p w:rsidR="00505B07" w:rsidRDefault="00505B07" w:rsidP="003F6EB7">
            <w:pPr>
              <w:jc w:val="both"/>
            </w:pPr>
            <w:r>
              <w:rPr>
                <w:b/>
              </w:rPr>
              <w:t>Předměty příslušného studijního programu a způsob zapojení do jejich výuky, příp. další zapojení do uskutečňování studijního programu</w:t>
            </w:r>
          </w:p>
        </w:tc>
      </w:tr>
      <w:tr w:rsidR="00505B07" w:rsidTr="00B5665A">
        <w:trPr>
          <w:trHeight w:val="749"/>
        </w:trPr>
        <w:tc>
          <w:tcPr>
            <w:tcW w:w="9857" w:type="dxa"/>
            <w:gridSpan w:val="11"/>
            <w:tcBorders>
              <w:top w:val="nil"/>
            </w:tcBorders>
          </w:tcPr>
          <w:p w:rsidR="00505B07" w:rsidRPr="007E52E5" w:rsidRDefault="00505B07" w:rsidP="003F6EB7">
            <w:pPr>
              <w:jc w:val="both"/>
            </w:pPr>
            <w:r w:rsidRPr="007E52E5">
              <w:t>Průmysl 4.0 – digitalizace výrobních p</w:t>
            </w:r>
            <w:r w:rsidR="00D42238">
              <w:t>rocesů – garant, přednášející (6</w:t>
            </w:r>
            <w:r w:rsidRPr="007E52E5">
              <w:t>0%)</w:t>
            </w:r>
          </w:p>
          <w:p w:rsidR="00505B07" w:rsidRPr="007E52E5" w:rsidRDefault="00505B07" w:rsidP="003F6EB7">
            <w:pPr>
              <w:jc w:val="both"/>
            </w:pPr>
            <w:r w:rsidRPr="007E52E5">
              <w:t>Úvod do průmyslového inženýrství – garant, přednášející (100%)</w:t>
            </w:r>
          </w:p>
          <w:p w:rsidR="00505B07" w:rsidRPr="007E52E5" w:rsidRDefault="00505B07" w:rsidP="003F6EB7">
            <w:pPr>
              <w:jc w:val="both"/>
            </w:pPr>
            <w:r w:rsidRPr="007E52E5">
              <w:t>Řízení a organizace v</w:t>
            </w:r>
            <w:r w:rsidR="00D42238">
              <w:t>ýroby – garant, přednášející (6</w:t>
            </w:r>
            <w:r w:rsidRPr="007E52E5">
              <w:t>0%)</w:t>
            </w:r>
          </w:p>
          <w:p w:rsidR="00505B07" w:rsidRDefault="0050053B" w:rsidP="003F6EB7">
            <w:pPr>
              <w:jc w:val="both"/>
            </w:pPr>
            <w:r>
              <w:t xml:space="preserve">Odborná praxe PI I </w:t>
            </w:r>
          </w:p>
          <w:p w:rsidR="00505B07" w:rsidRDefault="0050053B" w:rsidP="003F6EB7">
            <w:pPr>
              <w:jc w:val="both"/>
            </w:pPr>
            <w:r>
              <w:t xml:space="preserve">Odborná praxe PI II </w:t>
            </w:r>
          </w:p>
          <w:p w:rsidR="00505B07" w:rsidRDefault="0050053B" w:rsidP="003F6EB7">
            <w:pPr>
              <w:jc w:val="both"/>
            </w:pPr>
            <w:r>
              <w:t>Odborná praxe PI III</w:t>
            </w:r>
          </w:p>
          <w:p w:rsidR="00505B07" w:rsidRDefault="00505B07" w:rsidP="003F6EB7">
            <w:pPr>
              <w:jc w:val="both"/>
            </w:pPr>
            <w:r>
              <w:t>Odborná praxe PI IV</w:t>
            </w:r>
            <w:r w:rsidR="0050053B">
              <w:t xml:space="preserve"> </w:t>
            </w:r>
          </w:p>
        </w:tc>
      </w:tr>
      <w:tr w:rsidR="00505B07" w:rsidTr="00B5665A">
        <w:tc>
          <w:tcPr>
            <w:tcW w:w="9857" w:type="dxa"/>
            <w:gridSpan w:val="11"/>
            <w:shd w:val="clear" w:color="auto" w:fill="F7CAAC"/>
          </w:tcPr>
          <w:p w:rsidR="00505B07" w:rsidRDefault="00505B07" w:rsidP="003F6EB7">
            <w:pPr>
              <w:jc w:val="both"/>
            </w:pPr>
            <w:r>
              <w:rPr>
                <w:b/>
              </w:rPr>
              <w:t xml:space="preserve">Údaje o vzdělání na VŠ </w:t>
            </w:r>
          </w:p>
        </w:tc>
      </w:tr>
      <w:tr w:rsidR="00505B07" w:rsidTr="00D42238">
        <w:trPr>
          <w:trHeight w:val="605"/>
        </w:trPr>
        <w:tc>
          <w:tcPr>
            <w:tcW w:w="9857" w:type="dxa"/>
            <w:gridSpan w:val="11"/>
          </w:tcPr>
          <w:p w:rsidR="00505B07" w:rsidRDefault="00505B07" w:rsidP="003F6EB7">
            <w:pPr>
              <w:jc w:val="both"/>
              <w:rPr>
                <w:b/>
              </w:rPr>
            </w:pPr>
            <w:r>
              <w:rPr>
                <w:b/>
              </w:rPr>
              <w:t xml:space="preserve">1987-1993: </w:t>
            </w:r>
            <w:r>
              <w:t xml:space="preserve">Vysoká škola dopravy a spojov Žilina, Fakulta prevádzky a ekonomiky dopravy, Prevádzka, ekonomika a riadenie cestnej dopravy </w:t>
            </w:r>
            <w:r>
              <w:rPr>
                <w:b/>
              </w:rPr>
              <w:t>(Ing.)</w:t>
            </w:r>
          </w:p>
          <w:p w:rsidR="00505B07" w:rsidRPr="00822882" w:rsidRDefault="00505B07" w:rsidP="003F6EB7">
            <w:pPr>
              <w:jc w:val="both"/>
              <w:rPr>
                <w:b/>
              </w:rPr>
            </w:pPr>
            <w:r>
              <w:rPr>
                <w:b/>
              </w:rPr>
              <w:t xml:space="preserve">1994 – 1998: </w:t>
            </w:r>
            <w:r>
              <w:t xml:space="preserve">Žilinská univerzita, Strojnícka fakulta, Podnikový manažment </w:t>
            </w:r>
            <w:r w:rsidR="00D42238">
              <w:rPr>
                <w:b/>
              </w:rPr>
              <w:t>(PhD.)</w:t>
            </w:r>
          </w:p>
        </w:tc>
      </w:tr>
      <w:tr w:rsidR="00505B07" w:rsidTr="00B5665A">
        <w:tc>
          <w:tcPr>
            <w:tcW w:w="9857" w:type="dxa"/>
            <w:gridSpan w:val="11"/>
            <w:shd w:val="clear" w:color="auto" w:fill="F7CAAC"/>
          </w:tcPr>
          <w:p w:rsidR="00505B07" w:rsidRDefault="00505B07" w:rsidP="003F6EB7">
            <w:pPr>
              <w:jc w:val="both"/>
              <w:rPr>
                <w:b/>
              </w:rPr>
            </w:pPr>
            <w:r>
              <w:rPr>
                <w:b/>
              </w:rPr>
              <w:t>Údaje o odbo</w:t>
            </w:r>
            <w:r w:rsidR="00D42238">
              <w:rPr>
                <w:b/>
              </w:rPr>
              <w:t>rném působení od absolvování VŠ</w:t>
            </w:r>
          </w:p>
        </w:tc>
      </w:tr>
      <w:tr w:rsidR="00505B07" w:rsidTr="00B5665A">
        <w:trPr>
          <w:trHeight w:val="1090"/>
        </w:trPr>
        <w:tc>
          <w:tcPr>
            <w:tcW w:w="9857" w:type="dxa"/>
            <w:gridSpan w:val="11"/>
          </w:tcPr>
          <w:p w:rsidR="00505B07" w:rsidRDefault="00505B07" w:rsidP="003F6EB7">
            <w:pPr>
              <w:jc w:val="both"/>
            </w:pPr>
            <w:r>
              <w:rPr>
                <w:b/>
              </w:rPr>
              <w:t>1998 – 2005</w:t>
            </w:r>
            <w:r>
              <w:t xml:space="preserve"> Žilinská univerzita v Žiline, Strojnícka fakulta, Katedra priemyselného inžinierstva – odborný asistent, docent, vedúci katedry</w:t>
            </w:r>
          </w:p>
          <w:p w:rsidR="00505B07" w:rsidRDefault="00505B07" w:rsidP="003F6EB7">
            <w:pPr>
              <w:jc w:val="both"/>
            </w:pPr>
            <w:r>
              <w:rPr>
                <w:b/>
              </w:rPr>
              <w:t xml:space="preserve">2005 – 2014 </w:t>
            </w:r>
            <w:r>
              <w:t>Fraunhofer IPA Slovakia, Žilina, projektový manažér, konzultant</w:t>
            </w:r>
          </w:p>
          <w:p w:rsidR="00505B07" w:rsidRPr="00080943" w:rsidRDefault="00505B07" w:rsidP="003F6EB7">
            <w:pPr>
              <w:jc w:val="both"/>
            </w:pPr>
            <w:r>
              <w:rPr>
                <w:b/>
              </w:rPr>
              <w:t xml:space="preserve">2010 – trvá </w:t>
            </w:r>
            <w:r>
              <w:t>Univerzita Tomáše Bati ve Zlíně, Fakulta managementu a ekonomiky, Ústav průmyslového inženýrství a informačních systémů – profesor, ředitel ústavu</w:t>
            </w:r>
          </w:p>
        </w:tc>
      </w:tr>
      <w:tr w:rsidR="00505B07" w:rsidTr="00B5665A">
        <w:trPr>
          <w:trHeight w:val="250"/>
        </w:trPr>
        <w:tc>
          <w:tcPr>
            <w:tcW w:w="9857" w:type="dxa"/>
            <w:gridSpan w:val="11"/>
            <w:shd w:val="clear" w:color="auto" w:fill="F7CAAC"/>
          </w:tcPr>
          <w:p w:rsidR="00505B07" w:rsidRDefault="00505B07" w:rsidP="003F6EB7">
            <w:pPr>
              <w:jc w:val="both"/>
            </w:pPr>
            <w:r>
              <w:rPr>
                <w:b/>
              </w:rPr>
              <w:t>Zkušenosti s vedením kvalifikačních a rigorózních prací</w:t>
            </w:r>
          </w:p>
        </w:tc>
      </w:tr>
      <w:tr w:rsidR="00505B07" w:rsidTr="00B5665A">
        <w:trPr>
          <w:trHeight w:val="239"/>
        </w:trPr>
        <w:tc>
          <w:tcPr>
            <w:tcW w:w="9857" w:type="dxa"/>
            <w:gridSpan w:val="11"/>
          </w:tcPr>
          <w:p w:rsidR="00636CFD" w:rsidRDefault="00636CFD" w:rsidP="00636CFD">
            <w:pPr>
              <w:jc w:val="both"/>
            </w:pPr>
            <w:r>
              <w:t xml:space="preserve">Počet vedených bakalářských prací – 36 </w:t>
            </w:r>
          </w:p>
          <w:p w:rsidR="00505B07" w:rsidRDefault="00636CFD" w:rsidP="003F6EB7">
            <w:pPr>
              <w:jc w:val="both"/>
            </w:pPr>
            <w:r>
              <w:t>Počet vedených diplomových prací – 217</w:t>
            </w:r>
          </w:p>
        </w:tc>
      </w:tr>
      <w:tr w:rsidR="00505B07" w:rsidTr="00B5665A">
        <w:trPr>
          <w:cantSplit/>
        </w:trPr>
        <w:tc>
          <w:tcPr>
            <w:tcW w:w="3345" w:type="dxa"/>
            <w:gridSpan w:val="2"/>
            <w:tcBorders>
              <w:top w:val="single" w:sz="12" w:space="0" w:color="auto"/>
            </w:tcBorders>
            <w:shd w:val="clear" w:color="auto" w:fill="F7CAAC"/>
          </w:tcPr>
          <w:p w:rsidR="00505B07" w:rsidRDefault="00505B07"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505B07" w:rsidRDefault="00505B07"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05B07" w:rsidRDefault="00505B07"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05B07" w:rsidRDefault="00505B07" w:rsidP="003F6EB7">
            <w:pPr>
              <w:jc w:val="both"/>
              <w:rPr>
                <w:b/>
              </w:rPr>
            </w:pPr>
            <w:r>
              <w:rPr>
                <w:b/>
              </w:rPr>
              <w:t>Ohlasy publikací</w:t>
            </w:r>
          </w:p>
        </w:tc>
      </w:tr>
      <w:tr w:rsidR="00505B07" w:rsidTr="00B5665A">
        <w:trPr>
          <w:cantSplit/>
        </w:trPr>
        <w:tc>
          <w:tcPr>
            <w:tcW w:w="3345" w:type="dxa"/>
            <w:gridSpan w:val="2"/>
          </w:tcPr>
          <w:p w:rsidR="00505B07" w:rsidRDefault="00505B07" w:rsidP="003F6EB7">
            <w:pPr>
              <w:jc w:val="both"/>
            </w:pPr>
            <w:r>
              <w:t>Inžinierstvo riadenia priemyslu</w:t>
            </w:r>
          </w:p>
        </w:tc>
        <w:tc>
          <w:tcPr>
            <w:tcW w:w="2245" w:type="dxa"/>
            <w:gridSpan w:val="2"/>
          </w:tcPr>
          <w:p w:rsidR="00505B07" w:rsidRDefault="00505B07" w:rsidP="003F6EB7">
            <w:pPr>
              <w:jc w:val="both"/>
            </w:pPr>
            <w:r>
              <w:t>2004</w:t>
            </w:r>
          </w:p>
        </w:tc>
        <w:tc>
          <w:tcPr>
            <w:tcW w:w="2248" w:type="dxa"/>
            <w:gridSpan w:val="4"/>
            <w:tcBorders>
              <w:right w:val="single" w:sz="12" w:space="0" w:color="auto"/>
            </w:tcBorders>
          </w:tcPr>
          <w:p w:rsidR="00505B07" w:rsidRDefault="00505B07" w:rsidP="003F6EB7">
            <w:pPr>
              <w:jc w:val="both"/>
            </w:pPr>
            <w:r>
              <w:t>ŽU v Žilině</w:t>
            </w:r>
          </w:p>
        </w:tc>
        <w:tc>
          <w:tcPr>
            <w:tcW w:w="632" w:type="dxa"/>
            <w:tcBorders>
              <w:left w:val="single" w:sz="12" w:space="0" w:color="auto"/>
            </w:tcBorders>
            <w:shd w:val="clear" w:color="auto" w:fill="F7CAAC"/>
          </w:tcPr>
          <w:p w:rsidR="00505B07" w:rsidRDefault="00505B07" w:rsidP="003F6EB7">
            <w:pPr>
              <w:jc w:val="both"/>
            </w:pPr>
            <w:r>
              <w:rPr>
                <w:b/>
              </w:rPr>
              <w:t>WOS</w:t>
            </w:r>
          </w:p>
        </w:tc>
        <w:tc>
          <w:tcPr>
            <w:tcW w:w="693" w:type="dxa"/>
            <w:shd w:val="clear" w:color="auto" w:fill="F7CAAC"/>
          </w:tcPr>
          <w:p w:rsidR="00505B07" w:rsidRDefault="00505B07" w:rsidP="003F6EB7">
            <w:pPr>
              <w:jc w:val="both"/>
              <w:rPr>
                <w:sz w:val="18"/>
              </w:rPr>
            </w:pPr>
            <w:r>
              <w:rPr>
                <w:b/>
                <w:sz w:val="18"/>
              </w:rPr>
              <w:t>Scopus</w:t>
            </w:r>
          </w:p>
        </w:tc>
        <w:tc>
          <w:tcPr>
            <w:tcW w:w="694" w:type="dxa"/>
            <w:shd w:val="clear" w:color="auto" w:fill="F7CAAC"/>
          </w:tcPr>
          <w:p w:rsidR="00505B07" w:rsidRDefault="00505B07" w:rsidP="003F6EB7">
            <w:pPr>
              <w:jc w:val="both"/>
            </w:pPr>
            <w:r>
              <w:rPr>
                <w:b/>
                <w:sz w:val="18"/>
              </w:rPr>
              <w:t>ostatní</w:t>
            </w:r>
          </w:p>
        </w:tc>
      </w:tr>
      <w:tr w:rsidR="00505B07" w:rsidTr="00B5665A">
        <w:trPr>
          <w:cantSplit/>
          <w:trHeight w:val="70"/>
        </w:trPr>
        <w:tc>
          <w:tcPr>
            <w:tcW w:w="3345" w:type="dxa"/>
            <w:gridSpan w:val="2"/>
            <w:shd w:val="clear" w:color="auto" w:fill="F7CAAC"/>
          </w:tcPr>
          <w:p w:rsidR="00505B07" w:rsidRDefault="00505B07" w:rsidP="003F6EB7">
            <w:pPr>
              <w:jc w:val="both"/>
            </w:pPr>
            <w:r>
              <w:rPr>
                <w:b/>
              </w:rPr>
              <w:t>Obor jmenovacího řízení</w:t>
            </w:r>
          </w:p>
        </w:tc>
        <w:tc>
          <w:tcPr>
            <w:tcW w:w="2245" w:type="dxa"/>
            <w:gridSpan w:val="2"/>
            <w:shd w:val="clear" w:color="auto" w:fill="F7CAAC"/>
          </w:tcPr>
          <w:p w:rsidR="00505B07" w:rsidRDefault="00505B07" w:rsidP="003F6EB7">
            <w:pPr>
              <w:jc w:val="both"/>
            </w:pPr>
            <w:r>
              <w:rPr>
                <w:b/>
              </w:rPr>
              <w:t>Rok udělení hodnosti</w:t>
            </w:r>
          </w:p>
        </w:tc>
        <w:tc>
          <w:tcPr>
            <w:tcW w:w="2248" w:type="dxa"/>
            <w:gridSpan w:val="4"/>
            <w:tcBorders>
              <w:right w:val="single" w:sz="12" w:space="0" w:color="auto"/>
            </w:tcBorders>
            <w:shd w:val="clear" w:color="auto" w:fill="F7CAAC"/>
          </w:tcPr>
          <w:p w:rsidR="00505B07" w:rsidRDefault="00505B07" w:rsidP="003F6EB7">
            <w:pPr>
              <w:jc w:val="both"/>
            </w:pPr>
            <w:r>
              <w:rPr>
                <w:b/>
              </w:rPr>
              <w:t>Řízení konáno na VŠ</w:t>
            </w:r>
          </w:p>
        </w:tc>
        <w:tc>
          <w:tcPr>
            <w:tcW w:w="632" w:type="dxa"/>
            <w:vMerge w:val="restart"/>
            <w:tcBorders>
              <w:left w:val="single" w:sz="12" w:space="0" w:color="auto"/>
            </w:tcBorders>
          </w:tcPr>
          <w:p w:rsidR="00505B07" w:rsidRPr="003B5737" w:rsidRDefault="00CE14E1" w:rsidP="003F6EB7">
            <w:pPr>
              <w:jc w:val="both"/>
            </w:pPr>
            <w:r>
              <w:t>11</w:t>
            </w:r>
          </w:p>
        </w:tc>
        <w:tc>
          <w:tcPr>
            <w:tcW w:w="693" w:type="dxa"/>
            <w:vMerge w:val="restart"/>
          </w:tcPr>
          <w:p w:rsidR="00505B07" w:rsidRPr="003B5737" w:rsidRDefault="00CE14E1" w:rsidP="003F6EB7">
            <w:pPr>
              <w:jc w:val="both"/>
            </w:pPr>
            <w:r>
              <w:t>8</w:t>
            </w:r>
          </w:p>
        </w:tc>
        <w:tc>
          <w:tcPr>
            <w:tcW w:w="694" w:type="dxa"/>
            <w:vMerge w:val="restart"/>
          </w:tcPr>
          <w:p w:rsidR="00505B07" w:rsidRPr="003B5737" w:rsidRDefault="00505B07" w:rsidP="003F6EB7">
            <w:pPr>
              <w:jc w:val="both"/>
            </w:pPr>
            <w:r w:rsidRPr="003B5737">
              <w:t>8</w:t>
            </w:r>
          </w:p>
        </w:tc>
      </w:tr>
      <w:tr w:rsidR="00505B07" w:rsidTr="00B5665A">
        <w:trPr>
          <w:trHeight w:val="205"/>
        </w:trPr>
        <w:tc>
          <w:tcPr>
            <w:tcW w:w="3345" w:type="dxa"/>
            <w:gridSpan w:val="2"/>
          </w:tcPr>
          <w:p w:rsidR="00505B07" w:rsidRDefault="00505B07" w:rsidP="003F6EB7">
            <w:pPr>
              <w:jc w:val="both"/>
            </w:pPr>
            <w:r>
              <w:t>Ekonomika a management</w:t>
            </w:r>
          </w:p>
        </w:tc>
        <w:tc>
          <w:tcPr>
            <w:tcW w:w="2245" w:type="dxa"/>
            <w:gridSpan w:val="2"/>
          </w:tcPr>
          <w:p w:rsidR="00505B07" w:rsidRDefault="00505B07" w:rsidP="003F6EB7">
            <w:pPr>
              <w:jc w:val="both"/>
            </w:pPr>
            <w:r>
              <w:t>2010</w:t>
            </w:r>
          </w:p>
        </w:tc>
        <w:tc>
          <w:tcPr>
            <w:tcW w:w="2248" w:type="dxa"/>
            <w:gridSpan w:val="4"/>
            <w:tcBorders>
              <w:right w:val="single" w:sz="12" w:space="0" w:color="auto"/>
            </w:tcBorders>
          </w:tcPr>
          <w:p w:rsidR="00505B07" w:rsidRDefault="00505B07" w:rsidP="003F6EB7">
            <w:pPr>
              <w:jc w:val="both"/>
            </w:pPr>
            <w:r>
              <w:t>UTB ve Zlíně</w:t>
            </w:r>
          </w:p>
        </w:tc>
        <w:tc>
          <w:tcPr>
            <w:tcW w:w="632" w:type="dxa"/>
            <w:vMerge/>
            <w:tcBorders>
              <w:left w:val="single" w:sz="12" w:space="0" w:color="auto"/>
            </w:tcBorders>
            <w:vAlign w:val="center"/>
          </w:tcPr>
          <w:p w:rsidR="00505B07" w:rsidRDefault="00505B07" w:rsidP="003F6EB7">
            <w:pPr>
              <w:rPr>
                <w:b/>
              </w:rPr>
            </w:pPr>
          </w:p>
        </w:tc>
        <w:tc>
          <w:tcPr>
            <w:tcW w:w="693" w:type="dxa"/>
            <w:vMerge/>
            <w:vAlign w:val="center"/>
          </w:tcPr>
          <w:p w:rsidR="00505B07" w:rsidRDefault="00505B07" w:rsidP="003F6EB7">
            <w:pPr>
              <w:rPr>
                <w:b/>
              </w:rPr>
            </w:pPr>
          </w:p>
        </w:tc>
        <w:tc>
          <w:tcPr>
            <w:tcW w:w="694" w:type="dxa"/>
            <w:vMerge/>
            <w:vAlign w:val="center"/>
          </w:tcPr>
          <w:p w:rsidR="00505B07" w:rsidRDefault="00505B07" w:rsidP="003F6EB7">
            <w:pPr>
              <w:rPr>
                <w:b/>
              </w:rPr>
            </w:pPr>
          </w:p>
        </w:tc>
      </w:tr>
      <w:tr w:rsidR="00505B07" w:rsidTr="00B5665A">
        <w:tc>
          <w:tcPr>
            <w:tcW w:w="9857" w:type="dxa"/>
            <w:gridSpan w:val="11"/>
            <w:shd w:val="clear" w:color="auto" w:fill="F7CAAC"/>
          </w:tcPr>
          <w:p w:rsidR="00505B07" w:rsidRDefault="00505B07"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505B07" w:rsidTr="00B5665A">
        <w:trPr>
          <w:trHeight w:val="2077"/>
        </w:trPr>
        <w:tc>
          <w:tcPr>
            <w:tcW w:w="9857" w:type="dxa"/>
            <w:gridSpan w:val="11"/>
          </w:tcPr>
          <w:p w:rsidR="00505B07" w:rsidRDefault="00505B07" w:rsidP="003F6EB7">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rsidR="00505B07" w:rsidRDefault="00505B07" w:rsidP="003F6EB7">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rsidR="00505B07" w:rsidRDefault="00505B07" w:rsidP="003F6EB7">
            <w:pPr>
              <w:jc w:val="both"/>
            </w:pPr>
            <w:r>
              <w:t xml:space="preserve">CHROMJAKOVÁ, F. </w:t>
            </w:r>
            <w:r w:rsidRPr="00C76820">
              <w:rPr>
                <w:i/>
              </w:rPr>
              <w:t xml:space="preserve">Zvyšování výkonnosti výrobních a administrativních procesů. </w:t>
            </w:r>
            <w:r>
              <w:t>Žilina: GEORG, 2015, 106 s. ISBN 978-80-8154-122-3.</w:t>
            </w:r>
          </w:p>
          <w:p w:rsidR="00505B07" w:rsidRPr="00F86ED4" w:rsidRDefault="00505B07" w:rsidP="0098090B">
            <w:pPr>
              <w:jc w:val="both"/>
            </w:pPr>
            <w:r>
              <w:t xml:space="preserve">CHROMJAKOVÁ, F. </w:t>
            </w:r>
            <w:r w:rsidRPr="00C76820">
              <w:rPr>
                <w:i/>
              </w:rPr>
              <w:t>Průmyslové inženýrství – Trendy zvyšování výkonnosti štíhlým řízením procesů</w:t>
            </w:r>
            <w:r>
              <w:t>. Žilina: GEORG, 2013,</w:t>
            </w:r>
            <w:r w:rsidR="00F86ED4">
              <w:t xml:space="preserve"> 116 s. ISBN 978-80-8154-058-5.</w:t>
            </w:r>
          </w:p>
        </w:tc>
      </w:tr>
      <w:tr w:rsidR="00505B07" w:rsidTr="00B5665A">
        <w:trPr>
          <w:trHeight w:val="218"/>
        </w:trPr>
        <w:tc>
          <w:tcPr>
            <w:tcW w:w="9857" w:type="dxa"/>
            <w:gridSpan w:val="11"/>
            <w:shd w:val="clear" w:color="auto" w:fill="F7CAAC"/>
          </w:tcPr>
          <w:p w:rsidR="00505B07" w:rsidRDefault="00505B07" w:rsidP="003F6EB7">
            <w:pPr>
              <w:rPr>
                <w:b/>
              </w:rPr>
            </w:pPr>
            <w:r>
              <w:rPr>
                <w:b/>
              </w:rPr>
              <w:t>Působení v zahraničí</w:t>
            </w:r>
          </w:p>
        </w:tc>
      </w:tr>
      <w:tr w:rsidR="00505B07" w:rsidTr="00B5665A">
        <w:trPr>
          <w:trHeight w:val="228"/>
        </w:trPr>
        <w:tc>
          <w:tcPr>
            <w:tcW w:w="9857" w:type="dxa"/>
            <w:gridSpan w:val="11"/>
          </w:tcPr>
          <w:p w:rsidR="00505B07" w:rsidRPr="003232CF" w:rsidRDefault="00505B07" w:rsidP="003F6EB7">
            <w:pPr>
              <w:rPr>
                <w:lang w:val="sk-SK"/>
              </w:rPr>
            </w:pPr>
          </w:p>
        </w:tc>
      </w:tr>
      <w:tr w:rsidR="00505B07" w:rsidTr="00B5665A">
        <w:trPr>
          <w:cantSplit/>
          <w:trHeight w:val="283"/>
        </w:trPr>
        <w:tc>
          <w:tcPr>
            <w:tcW w:w="2516" w:type="dxa"/>
            <w:shd w:val="clear" w:color="auto" w:fill="F7CAAC"/>
          </w:tcPr>
          <w:p w:rsidR="00505B07" w:rsidRDefault="00505B07" w:rsidP="003F6EB7">
            <w:pPr>
              <w:jc w:val="both"/>
              <w:rPr>
                <w:b/>
              </w:rPr>
            </w:pPr>
            <w:r>
              <w:rPr>
                <w:b/>
              </w:rPr>
              <w:t xml:space="preserve">Podpis </w:t>
            </w:r>
          </w:p>
        </w:tc>
        <w:tc>
          <w:tcPr>
            <w:tcW w:w="4536" w:type="dxa"/>
            <w:gridSpan w:val="5"/>
          </w:tcPr>
          <w:p w:rsidR="00505B07" w:rsidRDefault="00505B07" w:rsidP="003F6EB7">
            <w:pPr>
              <w:jc w:val="both"/>
            </w:pPr>
          </w:p>
        </w:tc>
        <w:tc>
          <w:tcPr>
            <w:tcW w:w="786" w:type="dxa"/>
            <w:gridSpan w:val="2"/>
            <w:shd w:val="clear" w:color="auto" w:fill="F7CAAC"/>
          </w:tcPr>
          <w:p w:rsidR="00505B07" w:rsidRDefault="00505B07" w:rsidP="003F6EB7">
            <w:pPr>
              <w:jc w:val="both"/>
            </w:pPr>
            <w:r>
              <w:rPr>
                <w:b/>
              </w:rPr>
              <w:t>datum</w:t>
            </w:r>
          </w:p>
        </w:tc>
        <w:tc>
          <w:tcPr>
            <w:tcW w:w="2019" w:type="dxa"/>
            <w:gridSpan w:val="3"/>
          </w:tcPr>
          <w:p w:rsidR="00505B07" w:rsidRDefault="00505B07" w:rsidP="003F6EB7">
            <w:pPr>
              <w:jc w:val="both"/>
            </w:pPr>
          </w:p>
        </w:tc>
      </w:tr>
    </w:tbl>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lastRenderedPageBreak/>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773D66" w:rsidP="00C15007">
            <w:pPr>
              <w:jc w:val="both"/>
            </w:pPr>
            <w:r>
              <w:t>Průmyslové inženýrství</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8C7FAC" w:rsidP="00C15007">
            <w:pPr>
              <w:jc w:val="both"/>
            </w:pPr>
            <w: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 Mgr.</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RDefault="00485864" w:rsidP="00C15007">
            <w:r>
              <w:t>Trenér 2. třídy v atletice</w:t>
            </w:r>
          </w:p>
          <w:p w:rsidR="00485864" w:rsidRDefault="00485864" w:rsidP="00C15007">
            <w:r>
              <w:t>Cvičitel in-line bruslení</w:t>
            </w:r>
          </w:p>
          <w:p w:rsidR="00485864" w:rsidRDefault="00485864" w:rsidP="00C15007">
            <w:r>
              <w:t>Cvičitel lyžování</w:t>
            </w:r>
          </w:p>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485864" w:rsidRPr="00064C98" w:rsidRDefault="00485864" w:rsidP="00C15007"/>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485864" w:rsidRDefault="00485864">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AE798E" w:rsidTr="00485864">
        <w:tc>
          <w:tcPr>
            <w:tcW w:w="9860" w:type="dxa"/>
            <w:gridSpan w:val="11"/>
            <w:tcBorders>
              <w:bottom w:val="double" w:sz="4" w:space="0" w:color="auto"/>
            </w:tcBorders>
            <w:shd w:val="clear" w:color="auto" w:fill="BDD6EE"/>
          </w:tcPr>
          <w:p w:rsidR="00AE798E" w:rsidRDefault="00AE798E" w:rsidP="003F6EB7">
            <w:pPr>
              <w:jc w:val="both"/>
              <w:rPr>
                <w:b/>
                <w:sz w:val="28"/>
              </w:rPr>
            </w:pPr>
            <w:r>
              <w:rPr>
                <w:b/>
                <w:sz w:val="28"/>
              </w:rPr>
              <w:lastRenderedPageBreak/>
              <w:t>C-I – Personální zabezpečení</w:t>
            </w:r>
          </w:p>
        </w:tc>
      </w:tr>
      <w:tr w:rsidR="00AE798E" w:rsidTr="00485864">
        <w:tc>
          <w:tcPr>
            <w:tcW w:w="2517" w:type="dxa"/>
            <w:tcBorders>
              <w:top w:val="double" w:sz="4" w:space="0" w:color="auto"/>
            </w:tcBorders>
            <w:shd w:val="clear" w:color="auto" w:fill="F7CAAC"/>
          </w:tcPr>
          <w:p w:rsidR="00AE798E" w:rsidRDefault="00AE798E" w:rsidP="003F6EB7">
            <w:pPr>
              <w:jc w:val="both"/>
              <w:rPr>
                <w:b/>
              </w:rPr>
            </w:pPr>
            <w:r>
              <w:rPr>
                <w:b/>
              </w:rPr>
              <w:t>Vysoká škola</w:t>
            </w:r>
          </w:p>
        </w:tc>
        <w:tc>
          <w:tcPr>
            <w:tcW w:w="7343" w:type="dxa"/>
            <w:gridSpan w:val="10"/>
          </w:tcPr>
          <w:p w:rsidR="00AE798E" w:rsidRDefault="00AE798E" w:rsidP="003F6EB7">
            <w:pPr>
              <w:jc w:val="both"/>
            </w:pPr>
            <w:r>
              <w:t>Univerzita Tomáše Bati ve Zlíně</w:t>
            </w:r>
          </w:p>
        </w:tc>
      </w:tr>
      <w:tr w:rsidR="00AE798E" w:rsidTr="00485864">
        <w:tc>
          <w:tcPr>
            <w:tcW w:w="2517" w:type="dxa"/>
            <w:shd w:val="clear" w:color="auto" w:fill="F7CAAC"/>
          </w:tcPr>
          <w:p w:rsidR="00AE798E" w:rsidRDefault="00AE798E" w:rsidP="003F6EB7">
            <w:pPr>
              <w:jc w:val="both"/>
              <w:rPr>
                <w:b/>
              </w:rPr>
            </w:pPr>
            <w:r>
              <w:rPr>
                <w:b/>
              </w:rPr>
              <w:t>Součást vysoké školy</w:t>
            </w:r>
          </w:p>
        </w:tc>
        <w:tc>
          <w:tcPr>
            <w:tcW w:w="7343" w:type="dxa"/>
            <w:gridSpan w:val="10"/>
          </w:tcPr>
          <w:p w:rsidR="00AE798E" w:rsidRDefault="00AE798E" w:rsidP="003F6EB7">
            <w:pPr>
              <w:jc w:val="both"/>
            </w:pPr>
            <w:r>
              <w:t>Fakulta managementu a ekonomiky</w:t>
            </w:r>
          </w:p>
        </w:tc>
      </w:tr>
      <w:tr w:rsidR="00AE798E" w:rsidTr="00485864">
        <w:tc>
          <w:tcPr>
            <w:tcW w:w="2517" w:type="dxa"/>
            <w:shd w:val="clear" w:color="auto" w:fill="F7CAAC"/>
          </w:tcPr>
          <w:p w:rsidR="00AE798E" w:rsidRDefault="00AE798E" w:rsidP="003F6EB7">
            <w:pPr>
              <w:jc w:val="both"/>
              <w:rPr>
                <w:b/>
              </w:rPr>
            </w:pPr>
            <w:r>
              <w:rPr>
                <w:b/>
              </w:rPr>
              <w:t>Název studijního programu</w:t>
            </w:r>
          </w:p>
        </w:tc>
        <w:tc>
          <w:tcPr>
            <w:tcW w:w="7343" w:type="dxa"/>
            <w:gridSpan w:val="10"/>
          </w:tcPr>
          <w:p w:rsidR="00AE798E" w:rsidRDefault="00AE798E" w:rsidP="003F6EB7">
            <w:pPr>
              <w:jc w:val="both"/>
            </w:pPr>
            <w:r>
              <w:t>Průmyslové inženýrství</w:t>
            </w:r>
          </w:p>
        </w:tc>
      </w:tr>
      <w:tr w:rsidR="00AE798E" w:rsidTr="00485864">
        <w:tc>
          <w:tcPr>
            <w:tcW w:w="2517" w:type="dxa"/>
            <w:shd w:val="clear" w:color="auto" w:fill="F7CAAC"/>
          </w:tcPr>
          <w:p w:rsidR="00AE798E" w:rsidRDefault="00AE798E" w:rsidP="003F6EB7">
            <w:pPr>
              <w:jc w:val="both"/>
              <w:rPr>
                <w:b/>
              </w:rPr>
            </w:pPr>
            <w:r>
              <w:rPr>
                <w:b/>
              </w:rPr>
              <w:t>Jméno a příjmení</w:t>
            </w:r>
          </w:p>
        </w:tc>
        <w:tc>
          <w:tcPr>
            <w:tcW w:w="4536" w:type="dxa"/>
            <w:gridSpan w:val="5"/>
          </w:tcPr>
          <w:p w:rsidR="00AE798E" w:rsidRDefault="00AE798E" w:rsidP="003F6EB7">
            <w:pPr>
              <w:jc w:val="both"/>
            </w:pPr>
            <w:r>
              <w:t>Eva JUŘIČKOVÁ</w:t>
            </w:r>
          </w:p>
        </w:tc>
        <w:tc>
          <w:tcPr>
            <w:tcW w:w="711" w:type="dxa"/>
            <w:shd w:val="clear" w:color="auto" w:fill="F7CAAC"/>
          </w:tcPr>
          <w:p w:rsidR="00AE798E" w:rsidRDefault="00AE798E" w:rsidP="003F6EB7">
            <w:pPr>
              <w:jc w:val="both"/>
              <w:rPr>
                <w:b/>
              </w:rPr>
            </w:pPr>
            <w:r>
              <w:rPr>
                <w:b/>
              </w:rPr>
              <w:t>Tituly</w:t>
            </w:r>
          </w:p>
        </w:tc>
        <w:tc>
          <w:tcPr>
            <w:tcW w:w="2096" w:type="dxa"/>
            <w:gridSpan w:val="4"/>
          </w:tcPr>
          <w:p w:rsidR="00AE798E" w:rsidRDefault="00AE798E" w:rsidP="003F6EB7">
            <w:pPr>
              <w:jc w:val="both"/>
            </w:pPr>
            <w:r>
              <w:t>Ing.</w:t>
            </w:r>
            <w:r w:rsidR="003F0B88">
              <w:t>,</w:t>
            </w:r>
            <w:r>
              <w:t xml:space="preserve"> Ph.D.</w:t>
            </w:r>
          </w:p>
        </w:tc>
      </w:tr>
      <w:tr w:rsidR="00AE798E" w:rsidTr="00485864">
        <w:tc>
          <w:tcPr>
            <w:tcW w:w="2517" w:type="dxa"/>
            <w:shd w:val="clear" w:color="auto" w:fill="F7CAAC"/>
          </w:tcPr>
          <w:p w:rsidR="00AE798E" w:rsidRDefault="00AE798E" w:rsidP="003F6EB7">
            <w:pPr>
              <w:jc w:val="both"/>
              <w:rPr>
                <w:b/>
              </w:rPr>
            </w:pPr>
            <w:r>
              <w:rPr>
                <w:b/>
              </w:rPr>
              <w:t>Rok narození</w:t>
            </w:r>
          </w:p>
        </w:tc>
        <w:tc>
          <w:tcPr>
            <w:tcW w:w="829" w:type="dxa"/>
          </w:tcPr>
          <w:p w:rsidR="00AE798E" w:rsidRDefault="00AE798E" w:rsidP="003F6EB7">
            <w:pPr>
              <w:jc w:val="both"/>
            </w:pPr>
            <w:r>
              <w:t>1981</w:t>
            </w:r>
          </w:p>
        </w:tc>
        <w:tc>
          <w:tcPr>
            <w:tcW w:w="1721" w:type="dxa"/>
            <w:shd w:val="clear" w:color="auto" w:fill="F7CAAC"/>
          </w:tcPr>
          <w:p w:rsidR="00AE798E" w:rsidRDefault="00AE798E" w:rsidP="003F6EB7">
            <w:pPr>
              <w:jc w:val="both"/>
              <w:rPr>
                <w:b/>
              </w:rPr>
            </w:pPr>
            <w:r>
              <w:rPr>
                <w:b/>
              </w:rPr>
              <w:t>typ vztahu k VŠ</w:t>
            </w:r>
          </w:p>
        </w:tc>
        <w:tc>
          <w:tcPr>
            <w:tcW w:w="992" w:type="dxa"/>
            <w:gridSpan w:val="2"/>
          </w:tcPr>
          <w:p w:rsidR="00AE798E" w:rsidRDefault="00AE798E" w:rsidP="003F6EB7">
            <w:pPr>
              <w:jc w:val="both"/>
            </w:pPr>
            <w:r>
              <w:t>pp</w:t>
            </w:r>
          </w:p>
        </w:tc>
        <w:tc>
          <w:tcPr>
            <w:tcW w:w="994" w:type="dxa"/>
            <w:shd w:val="clear" w:color="auto" w:fill="F7CAAC"/>
          </w:tcPr>
          <w:p w:rsidR="00AE798E" w:rsidRDefault="00AE798E" w:rsidP="003F6EB7">
            <w:pPr>
              <w:jc w:val="both"/>
              <w:rPr>
                <w:b/>
              </w:rPr>
            </w:pPr>
            <w:r>
              <w:rPr>
                <w:b/>
              </w:rPr>
              <w:t>rozsah</w:t>
            </w:r>
          </w:p>
        </w:tc>
        <w:tc>
          <w:tcPr>
            <w:tcW w:w="711" w:type="dxa"/>
          </w:tcPr>
          <w:p w:rsidR="00AE798E" w:rsidRDefault="00AE798E" w:rsidP="003F6EB7">
            <w:pPr>
              <w:jc w:val="both"/>
            </w:pPr>
            <w:r>
              <w:t>40</w:t>
            </w:r>
          </w:p>
        </w:tc>
        <w:tc>
          <w:tcPr>
            <w:tcW w:w="709" w:type="dxa"/>
            <w:gridSpan w:val="2"/>
            <w:shd w:val="clear" w:color="auto" w:fill="F7CAAC"/>
          </w:tcPr>
          <w:p w:rsidR="00AE798E" w:rsidRDefault="00AE798E" w:rsidP="003F6EB7">
            <w:pPr>
              <w:jc w:val="both"/>
              <w:rPr>
                <w:b/>
              </w:rPr>
            </w:pPr>
            <w:r>
              <w:rPr>
                <w:b/>
              </w:rPr>
              <w:t>do kdy</w:t>
            </w:r>
          </w:p>
        </w:tc>
        <w:tc>
          <w:tcPr>
            <w:tcW w:w="1387" w:type="dxa"/>
            <w:gridSpan w:val="2"/>
          </w:tcPr>
          <w:p w:rsidR="00AE798E" w:rsidRDefault="00AE798E" w:rsidP="003F6EB7">
            <w:pPr>
              <w:jc w:val="both"/>
            </w:pPr>
            <w:r>
              <w:t>N</w:t>
            </w:r>
          </w:p>
        </w:tc>
      </w:tr>
      <w:tr w:rsidR="00AE798E" w:rsidTr="00485864">
        <w:tc>
          <w:tcPr>
            <w:tcW w:w="5067" w:type="dxa"/>
            <w:gridSpan w:val="3"/>
            <w:shd w:val="clear" w:color="auto" w:fill="F7CAAC"/>
          </w:tcPr>
          <w:p w:rsidR="00AE798E" w:rsidRDefault="00AE798E" w:rsidP="003F6EB7">
            <w:pPr>
              <w:jc w:val="both"/>
              <w:rPr>
                <w:b/>
              </w:rPr>
            </w:pPr>
            <w:r>
              <w:rPr>
                <w:b/>
              </w:rPr>
              <w:t>Typ vztahu na součásti VŠ, která uskutečňuje st. program</w:t>
            </w:r>
          </w:p>
        </w:tc>
        <w:tc>
          <w:tcPr>
            <w:tcW w:w="992" w:type="dxa"/>
            <w:gridSpan w:val="2"/>
          </w:tcPr>
          <w:p w:rsidR="00AE798E" w:rsidRDefault="00AE798E" w:rsidP="003F6EB7">
            <w:pPr>
              <w:jc w:val="both"/>
            </w:pPr>
            <w:r>
              <w:t>pp</w:t>
            </w:r>
          </w:p>
        </w:tc>
        <w:tc>
          <w:tcPr>
            <w:tcW w:w="994" w:type="dxa"/>
            <w:shd w:val="clear" w:color="auto" w:fill="F7CAAC"/>
          </w:tcPr>
          <w:p w:rsidR="00AE798E" w:rsidRDefault="00AE798E" w:rsidP="003F6EB7">
            <w:pPr>
              <w:jc w:val="both"/>
              <w:rPr>
                <w:b/>
              </w:rPr>
            </w:pPr>
            <w:r>
              <w:rPr>
                <w:b/>
              </w:rPr>
              <w:t>rozsah</w:t>
            </w:r>
          </w:p>
        </w:tc>
        <w:tc>
          <w:tcPr>
            <w:tcW w:w="711" w:type="dxa"/>
          </w:tcPr>
          <w:p w:rsidR="00AE798E" w:rsidRDefault="00AE798E" w:rsidP="003F6EB7">
            <w:pPr>
              <w:jc w:val="both"/>
            </w:pPr>
            <w:r>
              <w:t>40</w:t>
            </w:r>
          </w:p>
        </w:tc>
        <w:tc>
          <w:tcPr>
            <w:tcW w:w="709" w:type="dxa"/>
            <w:gridSpan w:val="2"/>
            <w:shd w:val="clear" w:color="auto" w:fill="F7CAAC"/>
          </w:tcPr>
          <w:p w:rsidR="00AE798E" w:rsidRDefault="00AE798E" w:rsidP="003F6EB7">
            <w:pPr>
              <w:jc w:val="both"/>
              <w:rPr>
                <w:b/>
              </w:rPr>
            </w:pPr>
            <w:r>
              <w:rPr>
                <w:b/>
              </w:rPr>
              <w:t>do kdy</w:t>
            </w:r>
          </w:p>
        </w:tc>
        <w:tc>
          <w:tcPr>
            <w:tcW w:w="1387" w:type="dxa"/>
            <w:gridSpan w:val="2"/>
          </w:tcPr>
          <w:p w:rsidR="00AE798E" w:rsidRDefault="00AE798E" w:rsidP="003F6EB7">
            <w:pPr>
              <w:jc w:val="both"/>
            </w:pPr>
            <w:r>
              <w:t>N</w:t>
            </w:r>
          </w:p>
        </w:tc>
      </w:tr>
      <w:tr w:rsidR="00AE798E" w:rsidTr="00485864">
        <w:tc>
          <w:tcPr>
            <w:tcW w:w="6059" w:type="dxa"/>
            <w:gridSpan w:val="5"/>
            <w:shd w:val="clear" w:color="auto" w:fill="F7CAAC"/>
          </w:tcPr>
          <w:p w:rsidR="00AE798E" w:rsidRDefault="00AE798E" w:rsidP="003F6EB7">
            <w:pPr>
              <w:jc w:val="both"/>
            </w:pPr>
            <w:r>
              <w:rPr>
                <w:b/>
              </w:rPr>
              <w:t>Další současná působení jako akademický pracovník na jiných VŠ</w:t>
            </w:r>
          </w:p>
        </w:tc>
        <w:tc>
          <w:tcPr>
            <w:tcW w:w="1705" w:type="dxa"/>
            <w:gridSpan w:val="2"/>
            <w:shd w:val="clear" w:color="auto" w:fill="F7CAAC"/>
          </w:tcPr>
          <w:p w:rsidR="00AE798E" w:rsidRDefault="00AE798E" w:rsidP="003F6EB7">
            <w:pPr>
              <w:jc w:val="both"/>
              <w:rPr>
                <w:b/>
              </w:rPr>
            </w:pPr>
            <w:r>
              <w:rPr>
                <w:b/>
              </w:rPr>
              <w:t>typ prac. vztahu</w:t>
            </w:r>
          </w:p>
        </w:tc>
        <w:tc>
          <w:tcPr>
            <w:tcW w:w="2096" w:type="dxa"/>
            <w:gridSpan w:val="4"/>
            <w:shd w:val="clear" w:color="auto" w:fill="F7CAAC"/>
          </w:tcPr>
          <w:p w:rsidR="00AE798E" w:rsidRDefault="00AE798E" w:rsidP="003F6EB7">
            <w:pPr>
              <w:jc w:val="both"/>
              <w:rPr>
                <w:b/>
              </w:rPr>
            </w:pPr>
            <w:r>
              <w:rPr>
                <w:b/>
              </w:rPr>
              <w:t>rozsah</w:t>
            </w: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6059" w:type="dxa"/>
            <w:gridSpan w:val="5"/>
          </w:tcPr>
          <w:p w:rsidR="00AE798E" w:rsidRDefault="00AE798E" w:rsidP="003F6EB7">
            <w:pPr>
              <w:jc w:val="both"/>
            </w:pPr>
          </w:p>
        </w:tc>
        <w:tc>
          <w:tcPr>
            <w:tcW w:w="1705" w:type="dxa"/>
            <w:gridSpan w:val="2"/>
          </w:tcPr>
          <w:p w:rsidR="00AE798E" w:rsidRDefault="00AE798E" w:rsidP="003F6EB7">
            <w:pPr>
              <w:jc w:val="both"/>
            </w:pPr>
          </w:p>
        </w:tc>
        <w:tc>
          <w:tcPr>
            <w:tcW w:w="2096" w:type="dxa"/>
            <w:gridSpan w:val="4"/>
          </w:tcPr>
          <w:p w:rsidR="00AE798E" w:rsidRDefault="00AE798E" w:rsidP="003F6EB7">
            <w:pPr>
              <w:jc w:val="both"/>
            </w:pPr>
          </w:p>
        </w:tc>
      </w:tr>
      <w:tr w:rsidR="00AE798E" w:rsidTr="00485864">
        <w:tc>
          <w:tcPr>
            <w:tcW w:w="9860" w:type="dxa"/>
            <w:gridSpan w:val="11"/>
            <w:shd w:val="clear" w:color="auto" w:fill="F7CAAC"/>
          </w:tcPr>
          <w:p w:rsidR="00AE798E" w:rsidRDefault="00AE798E" w:rsidP="003F6EB7">
            <w:pPr>
              <w:jc w:val="both"/>
            </w:pPr>
            <w:r>
              <w:rPr>
                <w:b/>
              </w:rPr>
              <w:t>Předměty příslušného studijního programu a způsob zapojení do jejich výuky, příp. další zapojení do uskutečňování studijního programu</w:t>
            </w:r>
          </w:p>
        </w:tc>
      </w:tr>
      <w:tr w:rsidR="00AE798E" w:rsidTr="00485864">
        <w:trPr>
          <w:trHeight w:val="749"/>
        </w:trPr>
        <w:tc>
          <w:tcPr>
            <w:tcW w:w="9860" w:type="dxa"/>
            <w:gridSpan w:val="11"/>
            <w:tcBorders>
              <w:top w:val="nil"/>
            </w:tcBorders>
          </w:tcPr>
          <w:p w:rsidR="00AE798E" w:rsidRDefault="00AE798E" w:rsidP="003F6EB7">
            <w:pPr>
              <w:jc w:val="both"/>
            </w:pPr>
            <w:r>
              <w:t>Projektový management v průmyslovém inženýrství I - garant, přednášející (100%)</w:t>
            </w:r>
          </w:p>
          <w:p w:rsidR="00AE798E" w:rsidRDefault="00AE798E" w:rsidP="003F6EB7">
            <w:pPr>
              <w:jc w:val="both"/>
            </w:pPr>
            <w:r>
              <w:t>Projektový management v průmyslovém inženýrství II - garant, přednášející (100%)</w:t>
            </w:r>
          </w:p>
          <w:p w:rsidR="00AE798E" w:rsidRDefault="00AE798E" w:rsidP="003F6EB7">
            <w:pPr>
              <w:jc w:val="both"/>
            </w:pPr>
            <w:r>
              <w:t>Inovační management - garant, přednášející (100%)</w:t>
            </w:r>
          </w:p>
        </w:tc>
      </w:tr>
      <w:tr w:rsidR="00AE798E" w:rsidTr="00485864">
        <w:tc>
          <w:tcPr>
            <w:tcW w:w="9860" w:type="dxa"/>
            <w:gridSpan w:val="11"/>
            <w:shd w:val="clear" w:color="auto" w:fill="F7CAAC"/>
          </w:tcPr>
          <w:p w:rsidR="00AE798E" w:rsidRDefault="00AE798E" w:rsidP="003F6EB7">
            <w:pPr>
              <w:jc w:val="both"/>
            </w:pPr>
            <w:r>
              <w:rPr>
                <w:b/>
              </w:rPr>
              <w:t xml:space="preserve">Údaje o vzdělání na VŠ </w:t>
            </w:r>
          </w:p>
        </w:tc>
      </w:tr>
      <w:tr w:rsidR="00AE798E" w:rsidTr="00485864">
        <w:trPr>
          <w:trHeight w:val="1055"/>
        </w:trPr>
        <w:tc>
          <w:tcPr>
            <w:tcW w:w="9860" w:type="dxa"/>
            <w:gridSpan w:val="11"/>
          </w:tcPr>
          <w:p w:rsidR="00AE798E" w:rsidRDefault="00AE798E" w:rsidP="003F6EB7">
            <w:pPr>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E798E" w:rsidRDefault="00AE798E" w:rsidP="003F6EB7">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rsidR="00AE798E" w:rsidRDefault="00AE798E" w:rsidP="003F6EB7">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AE798E" w:rsidTr="00485864">
        <w:tc>
          <w:tcPr>
            <w:tcW w:w="9860" w:type="dxa"/>
            <w:gridSpan w:val="11"/>
            <w:shd w:val="clear" w:color="auto" w:fill="F7CAAC"/>
          </w:tcPr>
          <w:p w:rsidR="00AE798E" w:rsidRDefault="00AE798E" w:rsidP="003F6EB7">
            <w:pPr>
              <w:jc w:val="both"/>
              <w:rPr>
                <w:b/>
              </w:rPr>
            </w:pPr>
            <w:r>
              <w:rPr>
                <w:b/>
              </w:rPr>
              <w:t>Údaje o odborném působení od absolvování VŠ</w:t>
            </w:r>
          </w:p>
        </w:tc>
      </w:tr>
      <w:tr w:rsidR="00AE798E" w:rsidTr="00485864">
        <w:trPr>
          <w:trHeight w:val="1090"/>
        </w:trPr>
        <w:tc>
          <w:tcPr>
            <w:tcW w:w="9860" w:type="dxa"/>
            <w:gridSpan w:val="11"/>
          </w:tcPr>
          <w:p w:rsidR="00AE798E" w:rsidRDefault="00AE798E" w:rsidP="003F6EB7">
            <w:pPr>
              <w:jc w:val="both"/>
              <w:rPr>
                <w:b/>
              </w:rPr>
            </w:pPr>
            <w:r w:rsidRPr="00905703">
              <w:rPr>
                <w:b/>
              </w:rPr>
              <w:t>2007 – dosud:</w:t>
            </w:r>
            <w:r>
              <w:t xml:space="preserve"> UTB ve Zlíně, Fakulta managementu a ekonomiky</w:t>
            </w:r>
          </w:p>
          <w:p w:rsidR="00AE798E" w:rsidRDefault="00AE798E" w:rsidP="003F6EB7">
            <w:pPr>
              <w:jc w:val="both"/>
            </w:pPr>
            <w:r>
              <w:rPr>
                <w:b/>
              </w:rPr>
              <w:t xml:space="preserve">2006 – 2007: </w:t>
            </w:r>
            <w:r>
              <w:t>UTB ve Zlíně, Fakulta multimediálních komunikací, referent Komunikační agentury FMK UTB ve Zlíně, odborná asistentka</w:t>
            </w:r>
          </w:p>
          <w:p w:rsidR="00AE798E" w:rsidRDefault="00AE798E" w:rsidP="003F6EB7">
            <w:pPr>
              <w:jc w:val="both"/>
            </w:pPr>
            <w:r>
              <w:rPr>
                <w:b/>
              </w:rPr>
              <w:t xml:space="preserve">2003: </w:t>
            </w:r>
            <w:r w:rsidRPr="00D66620">
              <w:t xml:space="preserve">pracovní pobyt v USA, </w:t>
            </w:r>
            <w:r w:rsidRPr="00D66620">
              <w:rPr>
                <w:lang w:val="en-GB"/>
              </w:rPr>
              <w:t>Williamsburg</w:t>
            </w:r>
            <w:r w:rsidRPr="00D66620">
              <w:t>, Virginia, USA</w:t>
            </w:r>
          </w:p>
          <w:p w:rsidR="00AE798E" w:rsidRPr="00D66620" w:rsidRDefault="00AE798E" w:rsidP="003F6EB7">
            <w:pPr>
              <w:jc w:val="both"/>
            </w:pPr>
            <w:r w:rsidRPr="00D66620">
              <w:rPr>
                <w:b/>
              </w:rPr>
              <w:t xml:space="preserve">2000 – 2004: </w:t>
            </w:r>
            <w:r w:rsidRPr="00D66620">
              <w:t>Panav, a.s., asistentka ve výrobě</w:t>
            </w:r>
          </w:p>
        </w:tc>
      </w:tr>
      <w:tr w:rsidR="00AE798E" w:rsidTr="00485864">
        <w:trPr>
          <w:trHeight w:val="250"/>
        </w:trPr>
        <w:tc>
          <w:tcPr>
            <w:tcW w:w="9860" w:type="dxa"/>
            <w:gridSpan w:val="11"/>
            <w:shd w:val="clear" w:color="auto" w:fill="F7CAAC"/>
          </w:tcPr>
          <w:p w:rsidR="00AE798E" w:rsidRDefault="00AE798E" w:rsidP="003F6EB7">
            <w:pPr>
              <w:jc w:val="both"/>
            </w:pPr>
            <w:r>
              <w:rPr>
                <w:b/>
              </w:rPr>
              <w:t>Zkušenosti s vedením kvalifikačních a rigorózních prací</w:t>
            </w:r>
          </w:p>
        </w:tc>
      </w:tr>
      <w:tr w:rsidR="00AE798E" w:rsidTr="00485864">
        <w:trPr>
          <w:trHeight w:val="336"/>
        </w:trPr>
        <w:tc>
          <w:tcPr>
            <w:tcW w:w="9860" w:type="dxa"/>
            <w:gridSpan w:val="11"/>
          </w:tcPr>
          <w:p w:rsidR="00636CFD" w:rsidRDefault="00636CFD" w:rsidP="00636CFD">
            <w:pPr>
              <w:jc w:val="both"/>
            </w:pPr>
            <w:r>
              <w:t xml:space="preserve">Počet vedených bakalářských prací – 19 </w:t>
            </w:r>
          </w:p>
          <w:p w:rsidR="00AE798E" w:rsidRDefault="00636CFD" w:rsidP="003F6EB7">
            <w:pPr>
              <w:jc w:val="both"/>
            </w:pPr>
            <w:r>
              <w:t>Počet vedených diplomových prací – 27</w:t>
            </w:r>
          </w:p>
        </w:tc>
      </w:tr>
      <w:tr w:rsidR="00AE798E" w:rsidTr="00485864">
        <w:trPr>
          <w:cantSplit/>
        </w:trPr>
        <w:tc>
          <w:tcPr>
            <w:tcW w:w="3346" w:type="dxa"/>
            <w:gridSpan w:val="2"/>
            <w:tcBorders>
              <w:top w:val="single" w:sz="12" w:space="0" w:color="auto"/>
            </w:tcBorders>
            <w:shd w:val="clear" w:color="auto" w:fill="F7CAAC"/>
          </w:tcPr>
          <w:p w:rsidR="00AE798E" w:rsidRDefault="00AE798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E798E" w:rsidRDefault="00AE798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E798E" w:rsidRDefault="00AE798E"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E798E" w:rsidRDefault="00AE798E" w:rsidP="003F6EB7">
            <w:pPr>
              <w:jc w:val="both"/>
              <w:rPr>
                <w:b/>
              </w:rPr>
            </w:pPr>
            <w:r>
              <w:rPr>
                <w:b/>
              </w:rPr>
              <w:t>Ohlasy publikací</w:t>
            </w:r>
          </w:p>
        </w:tc>
      </w:tr>
      <w:tr w:rsidR="00AE798E" w:rsidTr="00485864">
        <w:trPr>
          <w:cantSplit/>
        </w:trPr>
        <w:tc>
          <w:tcPr>
            <w:tcW w:w="3346" w:type="dxa"/>
            <w:gridSpan w:val="2"/>
          </w:tcPr>
          <w:p w:rsidR="00AE798E" w:rsidRDefault="00AE798E" w:rsidP="003F6EB7">
            <w:pPr>
              <w:jc w:val="both"/>
            </w:pPr>
          </w:p>
        </w:tc>
        <w:tc>
          <w:tcPr>
            <w:tcW w:w="2245" w:type="dxa"/>
            <w:gridSpan w:val="2"/>
          </w:tcPr>
          <w:p w:rsidR="00AE798E" w:rsidRDefault="00AE798E" w:rsidP="003F6EB7">
            <w:pPr>
              <w:jc w:val="both"/>
            </w:pPr>
          </w:p>
        </w:tc>
        <w:tc>
          <w:tcPr>
            <w:tcW w:w="2248" w:type="dxa"/>
            <w:gridSpan w:val="4"/>
            <w:tcBorders>
              <w:right w:val="single" w:sz="12" w:space="0" w:color="auto"/>
            </w:tcBorders>
          </w:tcPr>
          <w:p w:rsidR="00AE798E" w:rsidRDefault="00AE798E" w:rsidP="003F6EB7">
            <w:pPr>
              <w:jc w:val="both"/>
            </w:pPr>
          </w:p>
        </w:tc>
        <w:tc>
          <w:tcPr>
            <w:tcW w:w="634" w:type="dxa"/>
            <w:tcBorders>
              <w:left w:val="single" w:sz="12" w:space="0" w:color="auto"/>
            </w:tcBorders>
            <w:shd w:val="clear" w:color="auto" w:fill="F7CAAC"/>
          </w:tcPr>
          <w:p w:rsidR="00AE798E" w:rsidRDefault="00AE798E" w:rsidP="003F6EB7">
            <w:pPr>
              <w:jc w:val="both"/>
            </w:pPr>
            <w:r>
              <w:rPr>
                <w:b/>
              </w:rPr>
              <w:t>WOS</w:t>
            </w:r>
          </w:p>
        </w:tc>
        <w:tc>
          <w:tcPr>
            <w:tcW w:w="693" w:type="dxa"/>
            <w:shd w:val="clear" w:color="auto" w:fill="F7CAAC"/>
          </w:tcPr>
          <w:p w:rsidR="00AE798E" w:rsidRDefault="00AE798E" w:rsidP="003F6EB7">
            <w:pPr>
              <w:jc w:val="both"/>
              <w:rPr>
                <w:sz w:val="18"/>
              </w:rPr>
            </w:pPr>
            <w:r>
              <w:rPr>
                <w:b/>
                <w:sz w:val="18"/>
              </w:rPr>
              <w:t>Scopus</w:t>
            </w:r>
          </w:p>
        </w:tc>
        <w:tc>
          <w:tcPr>
            <w:tcW w:w="694" w:type="dxa"/>
            <w:shd w:val="clear" w:color="auto" w:fill="F7CAAC"/>
          </w:tcPr>
          <w:p w:rsidR="00AE798E" w:rsidRDefault="00AE798E" w:rsidP="003F6EB7">
            <w:pPr>
              <w:jc w:val="both"/>
            </w:pPr>
            <w:r>
              <w:rPr>
                <w:b/>
                <w:sz w:val="18"/>
              </w:rPr>
              <w:t>ostatní</w:t>
            </w:r>
          </w:p>
        </w:tc>
      </w:tr>
      <w:tr w:rsidR="00AE798E" w:rsidTr="00485864">
        <w:trPr>
          <w:cantSplit/>
          <w:trHeight w:val="70"/>
        </w:trPr>
        <w:tc>
          <w:tcPr>
            <w:tcW w:w="3346" w:type="dxa"/>
            <w:gridSpan w:val="2"/>
            <w:shd w:val="clear" w:color="auto" w:fill="F7CAAC"/>
          </w:tcPr>
          <w:p w:rsidR="00AE798E" w:rsidRDefault="00AE798E" w:rsidP="003F6EB7">
            <w:pPr>
              <w:jc w:val="both"/>
            </w:pPr>
            <w:r>
              <w:rPr>
                <w:b/>
              </w:rPr>
              <w:t>Obor jmenovacího řízení</w:t>
            </w:r>
          </w:p>
        </w:tc>
        <w:tc>
          <w:tcPr>
            <w:tcW w:w="2245" w:type="dxa"/>
            <w:gridSpan w:val="2"/>
            <w:shd w:val="clear" w:color="auto" w:fill="F7CAAC"/>
          </w:tcPr>
          <w:p w:rsidR="00AE798E" w:rsidRDefault="00AE798E" w:rsidP="003F6EB7">
            <w:pPr>
              <w:jc w:val="both"/>
            </w:pPr>
            <w:r>
              <w:rPr>
                <w:b/>
              </w:rPr>
              <w:t>Rok udělení hodnosti</w:t>
            </w:r>
          </w:p>
        </w:tc>
        <w:tc>
          <w:tcPr>
            <w:tcW w:w="2248" w:type="dxa"/>
            <w:gridSpan w:val="4"/>
            <w:tcBorders>
              <w:right w:val="single" w:sz="12" w:space="0" w:color="auto"/>
            </w:tcBorders>
            <w:shd w:val="clear" w:color="auto" w:fill="F7CAAC"/>
          </w:tcPr>
          <w:p w:rsidR="00AE798E" w:rsidRDefault="00AE798E" w:rsidP="003F6EB7">
            <w:pPr>
              <w:jc w:val="both"/>
            </w:pPr>
            <w:r>
              <w:rPr>
                <w:b/>
              </w:rPr>
              <w:t>Řízení konáno na VŠ</w:t>
            </w:r>
          </w:p>
        </w:tc>
        <w:tc>
          <w:tcPr>
            <w:tcW w:w="634" w:type="dxa"/>
            <w:vMerge w:val="restart"/>
            <w:tcBorders>
              <w:left w:val="single" w:sz="12" w:space="0" w:color="auto"/>
            </w:tcBorders>
          </w:tcPr>
          <w:p w:rsidR="00AE798E" w:rsidRDefault="00CE14E1" w:rsidP="003F6EB7">
            <w:pPr>
              <w:jc w:val="both"/>
              <w:rPr>
                <w:b/>
              </w:rPr>
            </w:pPr>
            <w:r>
              <w:rPr>
                <w:b/>
              </w:rPr>
              <w:t>3</w:t>
            </w:r>
          </w:p>
        </w:tc>
        <w:tc>
          <w:tcPr>
            <w:tcW w:w="693" w:type="dxa"/>
            <w:vMerge w:val="restart"/>
          </w:tcPr>
          <w:p w:rsidR="00AE798E" w:rsidRDefault="00CE14E1" w:rsidP="003F6EB7">
            <w:pPr>
              <w:jc w:val="both"/>
              <w:rPr>
                <w:b/>
              </w:rPr>
            </w:pPr>
            <w:r>
              <w:rPr>
                <w:b/>
              </w:rPr>
              <w:t>3</w:t>
            </w:r>
          </w:p>
        </w:tc>
        <w:tc>
          <w:tcPr>
            <w:tcW w:w="694" w:type="dxa"/>
            <w:vMerge w:val="restart"/>
          </w:tcPr>
          <w:p w:rsidR="00AE798E" w:rsidRDefault="00176596" w:rsidP="003F6EB7">
            <w:pPr>
              <w:jc w:val="both"/>
              <w:rPr>
                <w:b/>
              </w:rPr>
            </w:pPr>
            <w:r>
              <w:rPr>
                <w:b/>
              </w:rPr>
              <w:t>4</w:t>
            </w:r>
          </w:p>
        </w:tc>
      </w:tr>
      <w:tr w:rsidR="00AE798E" w:rsidTr="00485864">
        <w:trPr>
          <w:trHeight w:val="205"/>
        </w:trPr>
        <w:tc>
          <w:tcPr>
            <w:tcW w:w="3346" w:type="dxa"/>
            <w:gridSpan w:val="2"/>
          </w:tcPr>
          <w:p w:rsidR="00AE798E" w:rsidRDefault="00AE798E" w:rsidP="003F6EB7">
            <w:pPr>
              <w:jc w:val="both"/>
            </w:pPr>
          </w:p>
        </w:tc>
        <w:tc>
          <w:tcPr>
            <w:tcW w:w="2245" w:type="dxa"/>
            <w:gridSpan w:val="2"/>
          </w:tcPr>
          <w:p w:rsidR="00AE798E" w:rsidRDefault="00AE798E" w:rsidP="003F6EB7">
            <w:pPr>
              <w:jc w:val="both"/>
            </w:pPr>
          </w:p>
        </w:tc>
        <w:tc>
          <w:tcPr>
            <w:tcW w:w="2248" w:type="dxa"/>
            <w:gridSpan w:val="4"/>
            <w:tcBorders>
              <w:right w:val="single" w:sz="12" w:space="0" w:color="auto"/>
            </w:tcBorders>
          </w:tcPr>
          <w:p w:rsidR="00AE798E" w:rsidRDefault="00AE798E" w:rsidP="003F6EB7">
            <w:pPr>
              <w:jc w:val="both"/>
            </w:pPr>
          </w:p>
        </w:tc>
        <w:tc>
          <w:tcPr>
            <w:tcW w:w="634" w:type="dxa"/>
            <w:vMerge/>
            <w:tcBorders>
              <w:left w:val="single" w:sz="12" w:space="0" w:color="auto"/>
            </w:tcBorders>
            <w:vAlign w:val="center"/>
          </w:tcPr>
          <w:p w:rsidR="00AE798E" w:rsidRDefault="00AE798E" w:rsidP="003F6EB7">
            <w:pPr>
              <w:rPr>
                <w:b/>
              </w:rPr>
            </w:pPr>
          </w:p>
        </w:tc>
        <w:tc>
          <w:tcPr>
            <w:tcW w:w="693" w:type="dxa"/>
            <w:vMerge/>
            <w:vAlign w:val="center"/>
          </w:tcPr>
          <w:p w:rsidR="00AE798E" w:rsidRDefault="00AE798E" w:rsidP="003F6EB7">
            <w:pPr>
              <w:rPr>
                <w:b/>
              </w:rPr>
            </w:pPr>
          </w:p>
        </w:tc>
        <w:tc>
          <w:tcPr>
            <w:tcW w:w="694" w:type="dxa"/>
            <w:vMerge/>
            <w:vAlign w:val="center"/>
          </w:tcPr>
          <w:p w:rsidR="00AE798E" w:rsidRDefault="00AE798E" w:rsidP="003F6EB7">
            <w:pPr>
              <w:rPr>
                <w:b/>
              </w:rPr>
            </w:pPr>
          </w:p>
        </w:tc>
      </w:tr>
      <w:tr w:rsidR="00AE798E" w:rsidTr="00485864">
        <w:tc>
          <w:tcPr>
            <w:tcW w:w="9860" w:type="dxa"/>
            <w:gridSpan w:val="11"/>
            <w:shd w:val="clear" w:color="auto" w:fill="F7CAAC"/>
          </w:tcPr>
          <w:p w:rsidR="00AE798E" w:rsidRDefault="00AE798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E798E" w:rsidTr="00485864">
        <w:trPr>
          <w:trHeight w:val="2347"/>
        </w:trPr>
        <w:tc>
          <w:tcPr>
            <w:tcW w:w="9860" w:type="dxa"/>
            <w:gridSpan w:val="11"/>
          </w:tcPr>
          <w:p w:rsidR="00B5665A" w:rsidRPr="00B5665A" w:rsidRDefault="00B5665A" w:rsidP="00B5665A">
            <w:pPr>
              <w:autoSpaceDE w:val="0"/>
              <w:autoSpaceDN w:val="0"/>
              <w:jc w:val="both"/>
            </w:pPr>
            <w:r w:rsidRPr="00B5665A">
              <w:t xml:space="preserve">KWARTENG, M.A., PILIK, M., JURICKOVA, E. Mining Interest In Online Shoppers’ Data: An Association Rule Mining Approach. </w:t>
            </w:r>
            <w:r w:rsidRPr="00B5665A">
              <w:rPr>
                <w:i/>
                <w:iCs/>
              </w:rPr>
              <w:t>Acta Polytechnica Hungarica</w:t>
            </w:r>
            <w:r w:rsidRPr="00B5665A">
              <w:t>. 2017, Vol. 14, No. 7., 143 – 160 pp. ISSN 1785-8860. (25%).</w:t>
            </w:r>
          </w:p>
          <w:p w:rsidR="00AE798E" w:rsidRPr="00B5665A" w:rsidRDefault="00AE798E" w:rsidP="003F6EB7">
            <w:pPr>
              <w:autoSpaceDE w:val="0"/>
              <w:autoSpaceDN w:val="0"/>
              <w:jc w:val="both"/>
            </w:pPr>
            <w:r w:rsidRPr="00B5665A">
              <w:t xml:space="preserve">JUŘIČKOVÁ, E., PILÍK, M., HRUŠECKÁ, D. Measuring efficiencies with DEA: An application to Visegrad group countries. </w:t>
            </w:r>
            <w:r w:rsidRPr="00B5665A">
              <w:rPr>
                <w:i/>
              </w:rPr>
              <w:t>Actual Problems of Economics</w:t>
            </w:r>
            <w:r w:rsidRPr="00B5665A">
              <w:t xml:space="preserve">. 2017, No3 (189). 50-60 pp. ISSN 1993-6788 (40%). </w:t>
            </w:r>
          </w:p>
          <w:p w:rsidR="00AE798E" w:rsidRPr="00B5665A" w:rsidRDefault="00AE798E" w:rsidP="003F6EB7">
            <w:pPr>
              <w:jc w:val="both"/>
            </w:pPr>
            <w:r w:rsidRPr="00B5665A">
              <w:t xml:space="preserve">PILÍK, M., JUŘIČKOVÁ, E., KWARTENG, M. A. Online shopping behaviour in conditions of digital transformation in the Czech Republic. </w:t>
            </w:r>
            <w:r w:rsidRPr="00B5665A">
              <w:rPr>
                <w:i/>
              </w:rPr>
              <w:t xml:space="preserve">Economic Annals-XXI. </w:t>
            </w:r>
            <w:r w:rsidRPr="00B5665A">
              <w:t xml:space="preserve">2017, 165(3-4(1)). ISSN 1728-6220 (40%). </w:t>
            </w:r>
          </w:p>
          <w:p w:rsidR="00AE798E" w:rsidRPr="00B5665A" w:rsidRDefault="00AE798E" w:rsidP="003F6EB7">
            <w:pPr>
              <w:autoSpaceDE w:val="0"/>
              <w:autoSpaceDN w:val="0"/>
              <w:jc w:val="both"/>
            </w:pPr>
            <w:r w:rsidRPr="00B5665A">
              <w:t xml:space="preserve">BOBÁK, R., JUŘIČKOVÁ, E. The Innovative Capacity of the Machinery Firms in the Zlín Region in Relation to Concept of Industry 4.0. </w:t>
            </w:r>
            <w:r w:rsidRPr="00B5665A">
              <w:rPr>
                <w:i/>
              </w:rPr>
              <w:t>In Proceedings of the 3rd International Conference on Finance and Economics</w:t>
            </w:r>
            <w:r w:rsidRPr="00B5665A">
              <w:t>. Zlín: Univerzita Tomáše Bati ve Zlíně, 2016, 64-77 pp. ISBN 978-80-7454-598-6 (50%).</w:t>
            </w:r>
          </w:p>
          <w:p w:rsidR="00AE798E" w:rsidRPr="005F4B11" w:rsidRDefault="00AE798E" w:rsidP="003F6EB7">
            <w:pPr>
              <w:autoSpaceDE w:val="0"/>
              <w:autoSpaceDN w:val="0"/>
              <w:jc w:val="both"/>
              <w:rPr>
                <w:szCs w:val="18"/>
              </w:rPr>
            </w:pPr>
            <w:r w:rsidRPr="00B5665A">
              <w:t xml:space="preserve">JUŘIČKOVÁ, E., HRUŠECKÁ, D. Economic Growth and Innovation: Measurable Indicators of Economic Performance. </w:t>
            </w:r>
            <w:r w:rsidRPr="00B5665A">
              <w:rPr>
                <w:i/>
              </w:rPr>
              <w:t>In Proceedings of the 7th International Scientific Conference Finance and the Performance of Firms in Science, Education and Practice</w:t>
            </w:r>
            <w:r w:rsidRPr="00B5665A">
              <w:t>. Zlín: Fakulta managementu a ekonomiky, UTB ve Zlíně, 2015, s. 552-532. ISBN 978-80-7454-482-8 (50</w:t>
            </w:r>
            <w:r>
              <w:rPr>
                <w:szCs w:val="18"/>
              </w:rPr>
              <w:t>%)</w:t>
            </w:r>
            <w:r w:rsidRPr="005F4B11">
              <w:rPr>
                <w:szCs w:val="18"/>
              </w:rPr>
              <w:t>.</w:t>
            </w:r>
          </w:p>
          <w:p w:rsidR="002C641E" w:rsidRDefault="002C641E" w:rsidP="003F6EB7">
            <w:pPr>
              <w:autoSpaceDE w:val="0"/>
              <w:autoSpaceDN w:val="0"/>
              <w:jc w:val="both"/>
              <w:rPr>
                <w:szCs w:val="18"/>
              </w:rPr>
            </w:pPr>
            <w:r w:rsidRPr="00E66B0B">
              <w:rPr>
                <w:i/>
              </w:rPr>
              <w:t>Přehled projektové činnosti:</w:t>
            </w:r>
          </w:p>
          <w:p w:rsidR="007108D1" w:rsidRPr="007108D1" w:rsidRDefault="007108D1" w:rsidP="0098090B">
            <w:pPr>
              <w:jc w:val="both"/>
            </w:pPr>
            <w:r>
              <w:t>H</w:t>
            </w:r>
            <w:del w:id="600" w:author="Michal Pilík" w:date="2018-09-17T08:12:00Z">
              <w:r w:rsidDel="00C03933">
                <w:delText xml:space="preserve"> </w:delText>
              </w:r>
            </w:del>
            <w:r>
              <w:t xml:space="preserve">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E798E" w:rsidTr="00485864">
        <w:trPr>
          <w:trHeight w:val="218"/>
        </w:trPr>
        <w:tc>
          <w:tcPr>
            <w:tcW w:w="9860" w:type="dxa"/>
            <w:gridSpan w:val="11"/>
            <w:shd w:val="clear" w:color="auto" w:fill="F7CAAC"/>
          </w:tcPr>
          <w:p w:rsidR="00AE798E" w:rsidRDefault="00AE798E" w:rsidP="003F6EB7">
            <w:pPr>
              <w:rPr>
                <w:b/>
              </w:rPr>
            </w:pPr>
            <w:r>
              <w:rPr>
                <w:b/>
              </w:rPr>
              <w:t>Působení v zahraničí</w:t>
            </w:r>
          </w:p>
        </w:tc>
      </w:tr>
      <w:tr w:rsidR="00AE798E" w:rsidTr="00485864">
        <w:trPr>
          <w:trHeight w:val="111"/>
        </w:trPr>
        <w:tc>
          <w:tcPr>
            <w:tcW w:w="9860" w:type="dxa"/>
            <w:gridSpan w:val="11"/>
          </w:tcPr>
          <w:p w:rsidR="00AE798E" w:rsidRDefault="00AE798E" w:rsidP="003F6EB7">
            <w:pPr>
              <w:rPr>
                <w:b/>
              </w:rPr>
            </w:pPr>
          </w:p>
        </w:tc>
      </w:tr>
      <w:tr w:rsidR="00AE798E" w:rsidTr="00485864">
        <w:trPr>
          <w:cantSplit/>
          <w:trHeight w:val="200"/>
        </w:trPr>
        <w:tc>
          <w:tcPr>
            <w:tcW w:w="2517" w:type="dxa"/>
            <w:shd w:val="clear" w:color="auto" w:fill="F7CAAC"/>
          </w:tcPr>
          <w:p w:rsidR="00AE798E" w:rsidRDefault="00AE798E" w:rsidP="003F6EB7">
            <w:pPr>
              <w:jc w:val="both"/>
              <w:rPr>
                <w:b/>
              </w:rPr>
            </w:pPr>
            <w:r>
              <w:rPr>
                <w:b/>
              </w:rPr>
              <w:t xml:space="preserve">Podpis </w:t>
            </w:r>
          </w:p>
        </w:tc>
        <w:tc>
          <w:tcPr>
            <w:tcW w:w="4536" w:type="dxa"/>
            <w:gridSpan w:val="5"/>
          </w:tcPr>
          <w:p w:rsidR="00AE798E" w:rsidRDefault="00AE798E" w:rsidP="003F6EB7">
            <w:pPr>
              <w:jc w:val="both"/>
            </w:pPr>
          </w:p>
        </w:tc>
        <w:tc>
          <w:tcPr>
            <w:tcW w:w="786" w:type="dxa"/>
            <w:gridSpan w:val="2"/>
            <w:shd w:val="clear" w:color="auto" w:fill="F7CAAC"/>
          </w:tcPr>
          <w:p w:rsidR="00AE798E" w:rsidRDefault="00AE798E" w:rsidP="003F6EB7">
            <w:pPr>
              <w:jc w:val="both"/>
            </w:pPr>
            <w:r>
              <w:rPr>
                <w:b/>
              </w:rPr>
              <w:t>datum</w:t>
            </w:r>
          </w:p>
        </w:tc>
        <w:tc>
          <w:tcPr>
            <w:tcW w:w="2021" w:type="dxa"/>
            <w:gridSpan w:val="3"/>
          </w:tcPr>
          <w:p w:rsidR="00AE798E" w:rsidRDefault="00AE798E" w:rsidP="003F6EB7">
            <w:pPr>
              <w:jc w:val="both"/>
            </w:pPr>
          </w:p>
        </w:tc>
      </w:tr>
    </w:tbl>
    <w:p w:rsidR="002A72E9" w:rsidRDefault="002A72E9" w:rsidP="00694BA8">
      <w:pPr>
        <w:spacing w:after="160" w:line="259" w:lineRule="auto"/>
      </w:pPr>
    </w:p>
    <w:tbl>
      <w:tblPr>
        <w:tblpPr w:leftFromText="141" w:rightFromText="141" w:vertAnchor="text" w:horzAnchor="margin" w:tblpXSpec="center" w:tblpY="-7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D639F8" w:rsidRDefault="002A72E9" w:rsidP="00E66B0B">
            <w:pPr>
              <w:jc w:val="both"/>
            </w:pPr>
            <w:r w:rsidRPr="00D639F8">
              <w:t>Jan KALENDA</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Mgr.</w:t>
            </w:r>
            <w:r w:rsidRPr="008C1FF7">
              <w:t>,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1985</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40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05</w:t>
            </w:r>
            <w:r w:rsidRPr="00163C8F">
              <w:t>/20</w:t>
            </w:r>
            <w:r>
              <w:t>22</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323"/>
        </w:trPr>
        <w:tc>
          <w:tcPr>
            <w:tcW w:w="9859" w:type="dxa"/>
            <w:gridSpan w:val="11"/>
            <w:tcBorders>
              <w:top w:val="nil"/>
            </w:tcBorders>
          </w:tcPr>
          <w:p w:rsidR="002A72E9" w:rsidRDefault="002A72E9" w:rsidP="00E66B0B">
            <w:pPr>
              <w:jc w:val="both"/>
            </w:pPr>
            <w:r>
              <w:t>Manažerská psychologie a sociologie – garant, přednášející (60%)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307"/>
        </w:trPr>
        <w:tc>
          <w:tcPr>
            <w:tcW w:w="9859" w:type="dxa"/>
            <w:gridSpan w:val="11"/>
          </w:tcPr>
          <w:p w:rsidR="002A72E9" w:rsidRDefault="002A72E9" w:rsidP="00D42238">
            <w:pPr>
              <w:tabs>
                <w:tab w:val="left" w:pos="209"/>
              </w:tabs>
              <w:ind w:left="492" w:hanging="492"/>
              <w:jc w:val="both"/>
              <w:rPr>
                <w:bCs/>
              </w:rPr>
            </w:pPr>
            <w:r w:rsidRPr="00EF4C4B">
              <w:t>2010</w:t>
            </w:r>
            <w:r>
              <w:rPr>
                <w:b/>
              </w:rPr>
              <w:t xml:space="preserve"> </w:t>
            </w:r>
            <w:r w:rsidRPr="00711B67">
              <w:rPr>
                <w:bCs/>
              </w:rPr>
              <w:t xml:space="preserve">Univerzita Palackého v Olomouci, Filozofická fakulta, obor Sociologie a andragogika v profilaci </w:t>
            </w:r>
            <w:r w:rsidR="00D42238">
              <w:rPr>
                <w:bCs/>
              </w:rPr>
              <w:t>na personální management (</w:t>
            </w:r>
            <w:r w:rsidRPr="00711B67">
              <w:rPr>
                <w:bCs/>
              </w:rPr>
              <w:t>Mgr.</w:t>
            </w:r>
            <w:r w:rsidR="00D42238">
              <w:rPr>
                <w:bCs/>
              </w:rPr>
              <w:t>)</w:t>
            </w:r>
          </w:p>
          <w:p w:rsidR="002A72E9" w:rsidRPr="007D2C66" w:rsidRDefault="002A72E9" w:rsidP="00D42238">
            <w:pPr>
              <w:jc w:val="both"/>
            </w:pPr>
            <w:r>
              <w:rPr>
                <w:bCs/>
              </w:rPr>
              <w:t xml:space="preserve">2010-2013 </w:t>
            </w:r>
            <w:r w:rsidRPr="00711B67">
              <w:rPr>
                <w:bCs/>
              </w:rPr>
              <w:t>Univerzita Palackého v Olomouci, Filozofická</w:t>
            </w:r>
            <w:r w:rsidR="00D42238">
              <w:rPr>
                <w:bCs/>
              </w:rPr>
              <w:t xml:space="preserve"> fakulta, obor Sociologie (</w:t>
            </w:r>
            <w:r w:rsidRPr="00711B67">
              <w:rPr>
                <w:bCs/>
              </w:rPr>
              <w:t>Ph.D.</w:t>
            </w:r>
            <w:r w:rsidR="00D42238">
              <w:rPr>
                <w:bCs/>
              </w:rPr>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284"/>
        </w:trPr>
        <w:tc>
          <w:tcPr>
            <w:tcW w:w="9859" w:type="dxa"/>
            <w:gridSpan w:val="11"/>
          </w:tcPr>
          <w:p w:rsidR="002A72E9" w:rsidRPr="0031168D" w:rsidRDefault="002A72E9" w:rsidP="00E66B0B">
            <w:pPr>
              <w:jc w:val="both"/>
            </w:pPr>
            <w:r w:rsidRPr="0031168D">
              <w:t>2011-2013 Univerzita Palackého v Olomouci, Katedra psychologie – externí lektor</w:t>
            </w:r>
          </w:p>
          <w:p w:rsidR="002A72E9" w:rsidRPr="0031168D" w:rsidRDefault="002A72E9" w:rsidP="00E66B0B">
            <w:pPr>
              <w:jc w:val="both"/>
            </w:pPr>
            <w:r w:rsidRPr="0031168D">
              <w:t>2011-2013 Univerzita Palackého v Olomouci, Katedra rozvojových studií – externí lektor</w:t>
            </w:r>
          </w:p>
          <w:p w:rsidR="002A72E9" w:rsidRDefault="002A72E9" w:rsidP="00E66B0B">
            <w:pPr>
              <w:jc w:val="both"/>
            </w:pPr>
            <w:r w:rsidRPr="0031168D">
              <w:t>2010-2013 Univerzita Palackého v Olomouci, Katedra sociologie a andragogiky – odborný garant projektu systematizovaných praxí (ESF)</w:t>
            </w:r>
          </w:p>
          <w:p w:rsidR="002A72E9" w:rsidRPr="0031168D" w:rsidRDefault="002A72E9" w:rsidP="00E66B0B">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E66B0B">
            <w:pPr>
              <w:jc w:val="both"/>
            </w:pPr>
            <w:r w:rsidRPr="0031168D">
              <w:t>2012-2013 Univerzita Tomáše Bati ve Zlíně, Fakulta humanitních studií, Ústav pedagogických věd – asistent</w:t>
            </w:r>
          </w:p>
          <w:p w:rsidR="002A72E9" w:rsidRDefault="002A72E9" w:rsidP="00E66B0B">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E66B0B">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337"/>
        </w:trPr>
        <w:tc>
          <w:tcPr>
            <w:tcW w:w="9859" w:type="dxa"/>
            <w:gridSpan w:val="11"/>
          </w:tcPr>
          <w:p w:rsidR="00636CFD" w:rsidRDefault="00636CFD" w:rsidP="00636CFD">
            <w:pPr>
              <w:jc w:val="both"/>
            </w:pPr>
            <w:r>
              <w:t xml:space="preserve">Počet vedených bakalářských prací – 80 </w:t>
            </w:r>
          </w:p>
          <w:p w:rsidR="002A72E9" w:rsidRDefault="00636CFD" w:rsidP="00E66B0B">
            <w:pPr>
              <w:jc w:val="both"/>
            </w:pPr>
            <w:r>
              <w:t>Počet vedených diplomových prací – 35</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11</w:t>
            </w:r>
          </w:p>
        </w:tc>
        <w:tc>
          <w:tcPr>
            <w:tcW w:w="693" w:type="dxa"/>
            <w:vMerge w:val="restart"/>
          </w:tcPr>
          <w:p w:rsidR="002A72E9" w:rsidRDefault="002A72E9" w:rsidP="00E66B0B">
            <w:pPr>
              <w:jc w:val="both"/>
              <w:rPr>
                <w:b/>
              </w:rPr>
            </w:pPr>
            <w:r>
              <w:rPr>
                <w:b/>
              </w:rPr>
              <w:t>6</w:t>
            </w:r>
          </w:p>
        </w:tc>
        <w:tc>
          <w:tcPr>
            <w:tcW w:w="694" w:type="dxa"/>
            <w:vMerge w:val="restart"/>
          </w:tcPr>
          <w:p w:rsidR="002A72E9" w:rsidRDefault="002A72E9" w:rsidP="00E66B0B">
            <w:pPr>
              <w:jc w:val="both"/>
              <w:rPr>
                <w:b/>
              </w:rPr>
            </w:pPr>
            <w:r>
              <w:rPr>
                <w:b/>
              </w:rPr>
              <w:t>48</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Pr="00796053" w:rsidRDefault="002A72E9" w:rsidP="00E66B0B">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796053">
              <w:rPr>
                <w:rStyle w:val="Siln"/>
                <w:b w:val="0"/>
                <w:shd w:val="clear" w:color="auto" w:fill="FFFFFF"/>
              </w:rPr>
              <w:t>DOI:</w:t>
            </w:r>
            <w:r w:rsidRPr="00796053">
              <w:rPr>
                <w:rStyle w:val="Siln"/>
                <w:shd w:val="clear" w:color="auto" w:fill="FFFFFF"/>
              </w:rPr>
              <w:t xml:space="preserve"> </w:t>
            </w:r>
            <w:hyperlink r:id="rId37" w:history="1">
              <w:r w:rsidRPr="00796053">
                <w:rPr>
                  <w:rStyle w:val="Hypertextovodkaz"/>
                  <w:color w:val="auto"/>
                  <w:u w:val="none"/>
                  <w:shd w:val="clear" w:color="auto" w:fill="FFFFFF"/>
                </w:rPr>
                <w:t>https://doi.org/10.1386/macp.12.1.43_1</w:t>
              </w:r>
            </w:hyperlink>
            <w:r w:rsidRPr="00796053">
              <w:t xml:space="preserve"> (50%).</w:t>
            </w:r>
          </w:p>
          <w:p w:rsidR="002A72E9" w:rsidRPr="00796053" w:rsidRDefault="002A72E9" w:rsidP="00E66B0B">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38" w:history="1">
              <w:r w:rsidRPr="00796053">
                <w:rPr>
                  <w:rStyle w:val="Hypertextovodkaz"/>
                  <w:color w:val="auto"/>
                  <w:u w:val="none"/>
                </w:rPr>
                <w:t>https://doi.org/10.1515/humaff-2016-0029</w:t>
              </w:r>
            </w:hyperlink>
            <w:r w:rsidRPr="00796053">
              <w:rPr>
                <w:rStyle w:val="Hypertextovodkaz"/>
                <w:color w:val="auto"/>
                <w:u w:val="none"/>
              </w:rPr>
              <w:t>.</w:t>
            </w:r>
          </w:p>
          <w:p w:rsidR="002A72E9" w:rsidRPr="00796053" w:rsidRDefault="002A72E9" w:rsidP="00E66B0B">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796053" w:rsidRDefault="002A72E9" w:rsidP="00E66B0B">
            <w:pPr>
              <w:jc w:val="both"/>
            </w:pPr>
            <w:r w:rsidRPr="00796053">
              <w:t xml:space="preserve">KALENDA, J., KARGER, T. První světová válka v prezidentských projevech. </w:t>
            </w:r>
            <w:r w:rsidRPr="00796053">
              <w:rPr>
                <w:rStyle w:val="Zdraznn"/>
              </w:rPr>
              <w:t>Historická sociologie</w:t>
            </w:r>
            <w:r w:rsidRPr="00796053">
              <w:t>. 2014, roč. 7, č. 2, 127–143 s. ISSN 1804-0616. DOI: 10.14712/23363525.2014.8  (50%).</w:t>
            </w:r>
          </w:p>
          <w:p w:rsidR="002A72E9" w:rsidRPr="00050FF8" w:rsidRDefault="002A72E9" w:rsidP="00E66B0B">
            <w:pPr>
              <w:jc w:val="both"/>
            </w:pPr>
            <w:r w:rsidRPr="00796053">
              <w:t xml:space="preserve">KALENDA, J. Víceoborovost v historické sociologii. </w:t>
            </w:r>
            <w:r w:rsidRPr="00796053">
              <w:rPr>
                <w:rStyle w:val="Zdraznn"/>
              </w:rPr>
              <w:t xml:space="preserve">Sociológia - Slovak Sociological Review. </w:t>
            </w:r>
            <w:r w:rsidRPr="00796053">
              <w:t>2013, Volume 45, Issue 2, pp. 150–171. ISSN 0049-1225.</w:t>
            </w: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328"/>
        </w:trPr>
        <w:tc>
          <w:tcPr>
            <w:tcW w:w="9859" w:type="dxa"/>
            <w:gridSpan w:val="11"/>
          </w:tcPr>
          <w:p w:rsidR="002A72E9" w:rsidRPr="00B5665A" w:rsidDel="00B13B6F" w:rsidRDefault="002A72E9" w:rsidP="00E66B0B">
            <w:pPr>
              <w:jc w:val="both"/>
              <w:rPr>
                <w:del w:id="601" w:author="Trefilová Pavla" w:date="2018-09-17T08:34:00Z"/>
              </w:rPr>
            </w:pPr>
            <w:del w:id="602" w:author="Trefilová Pavla" w:date="2018-09-17T08:34:00Z">
              <w:r w:rsidRPr="00B5665A" w:rsidDel="00B13B6F">
                <w:delText>2015</w:delText>
              </w:r>
              <w:r w:rsidRPr="00B5665A" w:rsidDel="00B13B6F">
                <w:tab/>
                <w:delText>CEU (Central European University in Budepest), Maďarsko, archivní výzkum</w:delText>
              </w:r>
            </w:del>
          </w:p>
          <w:p w:rsidR="002A72E9" w:rsidRPr="00B5665A" w:rsidDel="002E3477" w:rsidRDefault="002A72E9" w:rsidP="00E66B0B">
            <w:pPr>
              <w:ind w:left="705" w:hanging="705"/>
              <w:jc w:val="both"/>
              <w:rPr>
                <w:del w:id="603" w:author="Michal Pilík" w:date="2018-09-21T10:03:00Z"/>
              </w:rPr>
            </w:pPr>
            <w:bookmarkStart w:id="604" w:name="_GoBack"/>
            <w:bookmarkEnd w:id="604"/>
            <w:del w:id="605" w:author="Michal Pilík" w:date="2018-09-21T10:03:00Z">
              <w:r w:rsidRPr="00B5665A" w:rsidDel="002E3477">
                <w:delText>2015</w:delText>
              </w:r>
              <w:r w:rsidRPr="00B5665A" w:rsidDel="002E3477">
                <w:tab/>
                <w:delText>LMU (</w:delText>
              </w:r>
              <w:r w:rsidRPr="00B5665A" w:rsidDel="002E3477">
                <w:rPr>
                  <w:bCs/>
                </w:rPr>
                <w:delText>Ludwig-Maximilian University of Munich</w:delText>
              </w:r>
              <w:r w:rsidRPr="00B5665A" w:rsidDel="002E3477">
                <w:delText>), Německo, stáž se zaměřením na Situational Analysis</w:delText>
              </w:r>
            </w:del>
          </w:p>
          <w:p w:rsidR="002A72E9" w:rsidRPr="00B5665A" w:rsidRDefault="002A72E9" w:rsidP="00E66B0B">
            <w:pPr>
              <w:jc w:val="both"/>
            </w:pPr>
            <w:del w:id="606" w:author="Trefilová Pavla" w:date="2018-09-17T08:36:00Z">
              <w:r w:rsidRPr="00B5665A" w:rsidDel="007F534F">
                <w:delText>2014</w:delText>
              </w:r>
              <w:r w:rsidRPr="00B5665A" w:rsidDel="007F534F">
                <w:tab/>
                <w:delText>TAMK (Tampere</w:delText>
              </w:r>
            </w:del>
            <w:del w:id="607" w:author="Trefilová Pavla" w:date="2018-09-17T08:37:00Z">
              <w:r w:rsidRPr="00B5665A" w:rsidDel="007F534F">
                <w:delText xml:space="preserve"> </w:delText>
              </w:r>
            </w:del>
            <w:del w:id="608" w:author="Trefilová Pavla" w:date="2018-09-17T08:36:00Z">
              <w:r w:rsidRPr="00B5665A" w:rsidDel="007F534F">
                <w:delText>University of Applied Sciences), Finsko, stáž v rámci programu Erasmus</w:delText>
              </w:r>
            </w:del>
          </w:p>
          <w:p w:rsidR="002A72E9" w:rsidRPr="00B5665A" w:rsidRDefault="002A72E9" w:rsidP="00E66B0B">
            <w:pPr>
              <w:jc w:val="both"/>
            </w:pPr>
            <w:del w:id="609" w:author="Trefilová Pavla" w:date="2018-09-17T08:20:00Z">
              <w:r w:rsidRPr="00B5665A" w:rsidDel="007E2A3E">
                <w:delText>2011</w:delText>
              </w:r>
            </w:del>
            <w:del w:id="610" w:author="Trefilová Pavla" w:date="2018-09-17T08:21:00Z">
              <w:r w:rsidRPr="00B5665A" w:rsidDel="007E2A3E">
                <w:tab/>
              </w:r>
            </w:del>
            <w:del w:id="611" w:author="Trefilová Pavla" w:date="2018-09-17T08:20:00Z">
              <w:r w:rsidRPr="00B5665A" w:rsidDel="007E2A3E">
                <w:delText>Uppsala</w:delText>
              </w:r>
            </w:del>
            <w:del w:id="612" w:author="Trefilová Pavla" w:date="2018-09-17T08:21:00Z">
              <w:r w:rsidRPr="00B5665A" w:rsidDel="007E2A3E">
                <w:delText xml:space="preserve"> </w:delText>
              </w:r>
            </w:del>
            <w:del w:id="613" w:author="Trefilová Pavla" w:date="2018-09-17T08:20:00Z">
              <w:r w:rsidRPr="00B5665A" w:rsidDel="007E2A3E">
                <w:delText>University, Švédsko, krátkodobá studijní stáž se zaměřením na Discourse Analysis.</w:delText>
              </w:r>
            </w:del>
          </w:p>
          <w:p w:rsidR="002A72E9" w:rsidRPr="00AF28C0" w:rsidRDefault="002A72E9" w:rsidP="00B77D13">
            <w:del w:id="614" w:author="Trefilová Pavla" w:date="2018-09-17T08:21:00Z">
              <w:r w:rsidRPr="00B5665A" w:rsidDel="007E2A3E">
                <w:delText>2010</w:delText>
              </w:r>
              <w:r w:rsidRPr="00B5665A" w:rsidDel="007E2A3E">
                <w:tab/>
                <w:delText>Arhus University, Dánsko, krátkodobá studijní stáž se zaměřením na archivní výzkum.</w:delText>
              </w:r>
            </w:del>
          </w:p>
        </w:tc>
      </w:tr>
      <w:tr w:rsidR="002A72E9" w:rsidTr="00E66B0B">
        <w:trPr>
          <w:cantSplit/>
          <w:trHeight w:val="249"/>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lastRenderedPageBreak/>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63409B" w:rsidP="003F6EB7">
            <w:pPr>
              <w:jc w:val="both"/>
            </w:pPr>
            <w:r>
              <w:t>Průmyslové inženýrství</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63409B"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63409B"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63409B" w:rsidP="003F6EB7">
            <w:pPr>
              <w:jc w:val="both"/>
            </w:pPr>
            <w:r>
              <w:t>Právo pro ekonomy –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(Ph.D.)</w:t>
            </w:r>
          </w:p>
          <w:p w:rsidR="0063409B" w:rsidRDefault="0063409B" w:rsidP="003F6EB7">
            <w:pPr>
              <w:jc w:val="both"/>
              <w:rPr>
                <w:b/>
              </w:rPr>
            </w:pPr>
            <w:r>
              <w:rPr>
                <w:b/>
              </w:rPr>
              <w:t>1978–199</w:t>
            </w:r>
            <w:r w:rsidRPr="00104E0C">
              <w:rPr>
                <w:b/>
              </w:rPr>
              <w:t>1:</w:t>
            </w:r>
            <w:r>
              <w:t xml:space="preserve"> Masarykova univerzita, Brno, Právo </w:t>
            </w:r>
            <w:r w:rsidRPr="00B5665A">
              <w:t>(JUDr.)</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74490A" w:rsidRDefault="0074490A" w:rsidP="00694BA8">
      <w:pPr>
        <w:spacing w:after="160" w:line="259" w:lineRule="auto"/>
      </w:pPr>
    </w:p>
    <w:p w:rsidR="00F86ED4" w:rsidRDefault="00F86E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AE431B" w:rsidRDefault="002A72E9" w:rsidP="00E66B0B">
            <w:pPr>
              <w:jc w:val="both"/>
            </w:pPr>
            <w:r w:rsidRPr="00AE431B">
              <w:t>Petr KONEČNÝ</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Ing.</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1981</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8D5664" w:rsidP="00E66B0B">
            <w:pPr>
              <w:jc w:val="both"/>
            </w:pPr>
            <w:r>
              <w:t>DPP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607"/>
        </w:trPr>
        <w:tc>
          <w:tcPr>
            <w:tcW w:w="9859" w:type="dxa"/>
            <w:gridSpan w:val="11"/>
            <w:tcBorders>
              <w:top w:val="nil"/>
            </w:tcBorders>
          </w:tcPr>
          <w:p w:rsidR="002A72E9" w:rsidRDefault="002A72E9" w:rsidP="00E66B0B">
            <w:pPr>
              <w:jc w:val="both"/>
            </w:pPr>
            <w:r>
              <w:t>Podnikatelská akademie 1 - vedení seminářů (30%)</w:t>
            </w:r>
            <w:r w:rsidR="007044B0">
              <w:t xml:space="preserve"> – odborník z praxe</w:t>
            </w:r>
          </w:p>
          <w:p w:rsidR="002A72E9" w:rsidRDefault="002A72E9" w:rsidP="00E66B0B">
            <w:pPr>
              <w:jc w:val="both"/>
            </w:pPr>
            <w:r>
              <w:t>Podnikatelská akademie 2 - vedení seminářů (30%)</w:t>
            </w:r>
            <w:r w:rsidR="007044B0">
              <w:t xml:space="preserve"> – odborník z praxe</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449"/>
        </w:trPr>
        <w:tc>
          <w:tcPr>
            <w:tcW w:w="9859" w:type="dxa"/>
            <w:gridSpan w:val="11"/>
          </w:tcPr>
          <w:p w:rsidR="002A72E9" w:rsidRPr="00AE431B" w:rsidRDefault="002A72E9" w:rsidP="00E66B0B">
            <w:pPr>
              <w:jc w:val="both"/>
            </w:pPr>
            <w:r w:rsidRPr="00AE431B">
              <w:t>2000 – 2005  Vysoká škola báňská – Technická univerzita Ostrava (Ing.)</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rsidR="002A72E9" w:rsidRDefault="002A72E9" w:rsidP="00E66B0B">
            <w:pPr>
              <w:tabs>
                <w:tab w:val="left" w:pos="1381"/>
              </w:tabs>
              <w:ind w:left="1381" w:hanging="1381"/>
              <w:jc w:val="both"/>
            </w:pPr>
            <w:r>
              <w:t xml:space="preserve">2007 – 2008    Zlínský kraj - </w:t>
            </w:r>
            <w:r w:rsidRPr="00D111E1">
              <w:t>Člen projektového týmu projektu</w:t>
            </w:r>
          </w:p>
          <w:p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455"/>
        </w:trPr>
        <w:tc>
          <w:tcPr>
            <w:tcW w:w="9859" w:type="dxa"/>
            <w:gridSpan w:val="11"/>
          </w:tcPr>
          <w:p w:rsidR="00636CFD" w:rsidRDefault="00636CFD" w:rsidP="00636CFD">
            <w:pPr>
              <w:jc w:val="both"/>
            </w:pPr>
            <w:r>
              <w:t xml:space="preserve">Počet vedených bakalářských prací – 0 </w:t>
            </w:r>
          </w:p>
          <w:p w:rsidR="002A72E9" w:rsidRDefault="00636CFD" w:rsidP="00636CFD">
            <w:pPr>
              <w:jc w:val="both"/>
            </w:pPr>
            <w:r>
              <w:t>Počet vedených diplomových prací – 0</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0</w:t>
            </w:r>
          </w:p>
        </w:tc>
        <w:tc>
          <w:tcPr>
            <w:tcW w:w="693" w:type="dxa"/>
            <w:vMerge w:val="restart"/>
          </w:tcPr>
          <w:p w:rsidR="002A72E9" w:rsidRDefault="00CE14E1" w:rsidP="00E66B0B">
            <w:pPr>
              <w:jc w:val="both"/>
              <w:rPr>
                <w:b/>
              </w:rPr>
            </w:pPr>
            <w:r>
              <w:rPr>
                <w:b/>
              </w:rPr>
              <w:t>0</w:t>
            </w:r>
          </w:p>
        </w:tc>
        <w:tc>
          <w:tcPr>
            <w:tcW w:w="694" w:type="dxa"/>
            <w:vMerge w:val="restart"/>
          </w:tcPr>
          <w:p w:rsidR="002A72E9" w:rsidRDefault="00CE14E1" w:rsidP="00E66B0B">
            <w:pPr>
              <w:jc w:val="both"/>
              <w:rPr>
                <w:b/>
              </w:rPr>
            </w:pPr>
            <w:r>
              <w:rPr>
                <w:b/>
              </w:rPr>
              <w:t>0</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1963"/>
        </w:trPr>
        <w:tc>
          <w:tcPr>
            <w:tcW w:w="9859" w:type="dxa"/>
            <w:gridSpan w:val="11"/>
          </w:tcPr>
          <w:p w:rsidR="002327C9" w:rsidRPr="00D111E1" w:rsidRDefault="002327C9" w:rsidP="002327C9">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rsidR="002327C9" w:rsidRPr="00D111E1" w:rsidRDefault="002327C9" w:rsidP="002327C9">
            <w:pPr>
              <w:jc w:val="both"/>
            </w:pPr>
            <w:r>
              <w:t xml:space="preserve">KONEČNÝ, P. </w:t>
            </w:r>
            <w:r w:rsidRPr="00AE431B">
              <w:rPr>
                <w:i/>
              </w:rPr>
              <w:t>Praxí k lepšímu uplatnění po škole</w:t>
            </w:r>
            <w:r>
              <w:t>. P</w:t>
            </w:r>
            <w:r w:rsidRPr="00D111E1">
              <w:t>říručka v rámci projektu OPVK SPINNET, 2014</w:t>
            </w:r>
          </w:p>
          <w:p w:rsidR="002A72E9" w:rsidRPr="00AE431B" w:rsidRDefault="002A72E9" w:rsidP="00E66B0B">
            <w:pPr>
              <w:jc w:val="both"/>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81"/>
        </w:trPr>
        <w:tc>
          <w:tcPr>
            <w:tcW w:w="9859" w:type="dxa"/>
            <w:gridSpan w:val="11"/>
          </w:tcPr>
          <w:p w:rsidR="002A72E9" w:rsidRDefault="002A72E9" w:rsidP="00E66B0B">
            <w:pPr>
              <w:rPr>
                <w:b/>
              </w:rPr>
            </w:pPr>
          </w:p>
        </w:tc>
      </w:tr>
      <w:tr w:rsidR="002A72E9" w:rsidTr="00E66B0B">
        <w:trPr>
          <w:cantSplit/>
          <w:trHeight w:val="8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3F6EB7">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lastRenderedPageBreak/>
              <w:t>C</w:t>
            </w:r>
            <w:r w:rsidR="00DF295A">
              <w:rPr>
                <w:b/>
                <w:sz w:val="28"/>
              </w:rPr>
              <w:t>-I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DF295A" w:rsidP="003F6EB7">
            <w:pPr>
              <w:jc w:val="both"/>
            </w:pPr>
            <w:r>
              <w:t>Průmyslové inženýrství</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466"/>
        </w:trPr>
        <w:tc>
          <w:tcPr>
            <w:tcW w:w="9859" w:type="dxa"/>
            <w:gridSpan w:val="11"/>
            <w:tcBorders>
              <w:top w:val="nil"/>
            </w:tcBorders>
          </w:tcPr>
          <w:p w:rsidR="00DF295A" w:rsidRDefault="00DF295A" w:rsidP="003F6EB7">
            <w:pPr>
              <w:jc w:val="both"/>
            </w:pPr>
            <w:r>
              <w:t>Aplikovaná statistika I – garant, přednášející (100%)</w:t>
            </w:r>
          </w:p>
          <w:p w:rsidR="00DF295A" w:rsidRDefault="00DF295A" w:rsidP="003F6EB7">
            <w:pPr>
              <w:jc w:val="both"/>
            </w:pPr>
            <w:r>
              <w:t>Aplikovaná statistika II – garant, přednášející (60%)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36"/>
        </w:trPr>
        <w:tc>
          <w:tcPr>
            <w:tcW w:w="9859" w:type="dxa"/>
            <w:gridSpan w:val="11"/>
          </w:tcPr>
          <w:p w:rsidR="00DF295A" w:rsidRPr="00FA6F00" w:rsidRDefault="00DF295A" w:rsidP="003F6EB7">
            <w:pPr>
              <w:jc w:val="both"/>
            </w:pPr>
            <w:r w:rsidRPr="000C568F">
              <w:rPr>
                <w:b/>
              </w:rPr>
              <w:t>2002 – 2007</w:t>
            </w:r>
            <w:r w:rsidRPr="000C568F">
              <w:t xml:space="preserve"> UTB ve Zlíně, Fakulta managementu a ekonomiky, obor management a ekonomika (Ing.)</w:t>
            </w:r>
          </w:p>
          <w:p w:rsidR="00DF295A" w:rsidRPr="00FA6F00" w:rsidRDefault="00DF295A" w:rsidP="003F6EB7">
            <w:pPr>
              <w:jc w:val="both"/>
            </w:pPr>
            <w:r w:rsidRPr="000C568F">
              <w:rPr>
                <w:b/>
              </w:rPr>
              <w:t>2007 – 2013</w:t>
            </w:r>
            <w:r w:rsidRPr="000C568F">
              <w:t xml:space="preserve"> UTB ve Zlíně, Fakulta aplikované informatiky, obor automatické řízení a informatika (Ing.)</w:t>
            </w:r>
          </w:p>
          <w:p w:rsidR="00DF295A" w:rsidRPr="00E92052" w:rsidRDefault="00DF295A" w:rsidP="003F6EB7">
            <w:pPr>
              <w:jc w:val="both"/>
            </w:pPr>
            <w:r w:rsidRPr="000C568F">
              <w:rPr>
                <w:b/>
              </w:rPr>
              <w:t>2008 – 2011</w:t>
            </w:r>
            <w:r w:rsidRPr="000C568F">
              <w:t xml:space="preserve"> UTB ve Zlíně, Fakulta managementu a ekonomiky, obor management a ekonomika (Ph.D.)</w:t>
            </w:r>
          </w:p>
        </w:tc>
      </w:tr>
      <w:tr w:rsidR="00DF295A" w:rsidTr="003F6EB7">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CE14E1" w:rsidP="003F6EB7">
            <w:pPr>
              <w:jc w:val="center"/>
            </w:pPr>
            <w:r>
              <w:t>59</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3F6EB7">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126"/>
        </w:trPr>
        <w:tc>
          <w:tcPr>
            <w:tcW w:w="9859" w:type="dxa"/>
            <w:gridSpan w:val="11"/>
          </w:tcPr>
          <w:p w:rsidR="00DF295A" w:rsidRPr="00182D43" w:rsidRDefault="00DF295A" w:rsidP="003F6EB7">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DF295A" w:rsidRPr="00182D43" w:rsidRDefault="00DF295A" w:rsidP="003F6EB7">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DF295A" w:rsidRPr="00182D43" w:rsidRDefault="00DF295A" w:rsidP="003F6EB7">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sidRPr="00182D43">
              <w:t>, 2014, roč. 13, č. 13, s. 246-255. ISSN 2224-2880</w:t>
            </w:r>
            <w:r>
              <w:t xml:space="preserve"> (95%)</w:t>
            </w:r>
            <w:r w:rsidRPr="00182D43">
              <w:t>.</w:t>
            </w:r>
          </w:p>
          <w:p w:rsidR="00DF295A" w:rsidRDefault="00DF295A" w:rsidP="003F6EB7">
            <w:pPr>
              <w:jc w:val="both"/>
            </w:pPr>
            <w:r w:rsidRPr="00182D43">
              <w:rPr>
                <w:bCs/>
              </w:rPr>
              <w:t>KOVÁŘÍK</w:t>
            </w:r>
            <w:r w:rsidRPr="00182D43">
              <w:t xml:space="preserve">, </w:t>
            </w:r>
            <w:r w:rsidRPr="00182D43">
              <w:rPr>
                <w:bCs/>
              </w:rPr>
              <w:t>M</w:t>
            </w:r>
            <w:r w:rsidRPr="00182D43">
              <w:t xml:space="preserve">. Volatility change point detection using stochastic differential equations and time series control charts. </w:t>
            </w:r>
            <w:r w:rsidRPr="00182D43">
              <w:rPr>
                <w:i/>
                <w:iCs/>
              </w:rPr>
              <w:t>International Journal of Mathematical Models and Methods in Applied Science</w:t>
            </w:r>
            <w:r w:rsidRPr="00182D43">
              <w:t>, 2013, roč. 7, č. 2, s. 121-132. ISSN 1998-0140.</w:t>
            </w:r>
          </w:p>
          <w:p w:rsidR="00F3186A" w:rsidRDefault="00F3186A" w:rsidP="003F6EB7">
            <w:pPr>
              <w:jc w:val="both"/>
            </w:pPr>
            <w:r w:rsidRPr="00E66B0B">
              <w:rPr>
                <w:i/>
              </w:rPr>
              <w:t>Přehled projektové činnosti:</w:t>
            </w:r>
          </w:p>
          <w:p w:rsidR="00DF295A" w:rsidRDefault="00DF295A" w:rsidP="003F6EB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DF295A" w:rsidRPr="00F3186A" w:rsidRDefault="00DF295A" w:rsidP="003F6EB7">
            <w:pPr>
              <w:jc w:val="both"/>
              <w:rPr>
                <w:i/>
              </w:rPr>
            </w:pPr>
            <w:r w:rsidRPr="00F3186A">
              <w:rPr>
                <w:i/>
              </w:rPr>
              <w:t>Patent</w:t>
            </w:r>
            <w:r w:rsidR="00F3186A">
              <w:rPr>
                <w:i/>
              </w:rPr>
              <w:t>:</w:t>
            </w:r>
          </w:p>
          <w:p w:rsidR="00DF295A" w:rsidRPr="00182D43" w:rsidRDefault="00DF295A" w:rsidP="00B5665A">
            <w:pPr>
              <w:jc w:val="both"/>
            </w:pPr>
            <w:r w:rsidRPr="00182D43">
              <w:rPr>
                <w:bCs/>
                <w:lang w:val="en-US"/>
              </w:rPr>
              <w:t>TUČEK, D</w:t>
            </w:r>
            <w:r w:rsidR="00B5665A">
              <w:rPr>
                <w:bCs/>
                <w:lang w:val="en-US"/>
              </w:rPr>
              <w:t>.</w:t>
            </w:r>
            <w:r w:rsidRPr="00182D43">
              <w:rPr>
                <w:bCs/>
                <w:lang w:val="en-US"/>
              </w:rPr>
              <w:t>, PIVODOVÁ, P</w:t>
            </w:r>
            <w:r w:rsidR="00B5665A">
              <w:rPr>
                <w:bCs/>
                <w:lang w:val="en-US"/>
              </w:rPr>
              <w:t>.</w:t>
            </w:r>
            <w:r w:rsidRPr="00182D43">
              <w:rPr>
                <w:bCs/>
                <w:lang w:val="en-US"/>
              </w:rPr>
              <w:t>, HAMPLOVÁ, B</w:t>
            </w:r>
            <w:r w:rsidR="00B5665A">
              <w:rPr>
                <w:bCs/>
                <w:lang w:val="en-US"/>
              </w:rPr>
              <w:t>.</w:t>
            </w:r>
            <w:r w:rsidRPr="00182D43">
              <w:rPr>
                <w:bCs/>
                <w:lang w:val="en-US"/>
              </w:rPr>
              <w:t>, JURÁSEK, M</w:t>
            </w:r>
            <w:r w:rsidR="00B5665A">
              <w:rPr>
                <w:bCs/>
                <w:lang w:val="en-US"/>
              </w:rPr>
              <w:t>.</w:t>
            </w:r>
            <w:r w:rsidRPr="00182D43">
              <w:rPr>
                <w:bCs/>
                <w:lang w:val="en-US"/>
              </w:rPr>
              <w:t>, KOVÁŘÍK, M</w:t>
            </w:r>
            <w:r w:rsidR="00B5665A">
              <w:rPr>
                <w:bCs/>
                <w:lang w:val="en-US"/>
              </w:rPr>
              <w:t>.</w:t>
            </w:r>
            <w:r w:rsidRPr="00182D43">
              <w:rPr>
                <w:bCs/>
                <w:lang w:val="en-US"/>
              </w:rPr>
              <w:t>, KONEČNÝ, J</w:t>
            </w:r>
            <w:r w:rsidR="00B5665A">
              <w:rPr>
                <w:bCs/>
                <w:lang w:val="en-US"/>
              </w:rPr>
              <w:t>.</w:t>
            </w:r>
            <w:r w:rsidRPr="00182D43">
              <w:rPr>
                <w:bCs/>
                <w:lang w:val="en-US"/>
              </w:rPr>
              <w:t>, PRAUZEK, M</w:t>
            </w:r>
            <w:r w:rsidR="00B5665A">
              <w:rPr>
                <w:bCs/>
                <w:lang w:val="en-US"/>
              </w:rPr>
              <w:t>.</w:t>
            </w:r>
            <w:r w:rsidRPr="00182D43">
              <w:rPr>
                <w:bCs/>
                <w:lang w:val="en-US"/>
              </w:rPr>
              <w:t>, VYSKOTOVÁ, J</w:t>
            </w:r>
            <w:r w:rsidR="00B5665A">
              <w:rPr>
                <w:bCs/>
                <w:lang w:val="en-US"/>
              </w:rPr>
              <w:t>.</w:t>
            </w:r>
            <w:r w:rsidRPr="00182D43">
              <w:rPr>
                <w:bCs/>
                <w:lang w:val="en-US"/>
              </w:rPr>
              <w:t>, JAVŮREK, F</w:t>
            </w:r>
            <w:r w:rsidR="00B5665A">
              <w:rPr>
                <w:bCs/>
                <w:lang w:val="en-US"/>
              </w:rPr>
              <w:t>.</w:t>
            </w:r>
            <w:r w:rsidRPr="00182D43">
              <w:rPr>
                <w:bCs/>
                <w:lang w:val="en-US"/>
              </w:rPr>
              <w:t>, PEKTOR, R</w:t>
            </w:r>
            <w:r w:rsidR="00B5665A">
              <w:rPr>
                <w:bCs/>
                <w:lang w:val="en-US"/>
              </w:rPr>
              <w:t>.</w:t>
            </w:r>
            <w:r w:rsidRPr="00182D43">
              <w:rPr>
                <w:bCs/>
                <w:lang w:val="en-US"/>
              </w:rPr>
              <w:t>, GLOGAR, L</w:t>
            </w:r>
            <w:r w:rsidR="00B5665A">
              <w:rPr>
                <w:bCs/>
                <w:lang w:val="en-US"/>
              </w:rPr>
              <w:t>.</w:t>
            </w:r>
            <w:r w:rsidRPr="00182D43">
              <w:rPr>
                <w:bCs/>
                <w:lang w:val="en-US"/>
              </w:rPr>
              <w:t>, KOVALČÍK, D. Ergonomické zařízení pro monitorování lokální svalové zátěže. 2017</w:t>
            </w:r>
            <w:r>
              <w:rPr>
                <w:bCs/>
                <w:lang w:val="en-US"/>
              </w:rPr>
              <w:t>.</w:t>
            </w:r>
          </w:p>
        </w:tc>
      </w:tr>
      <w:tr w:rsidR="00DF295A" w:rsidTr="003F6EB7">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D34115">
        <w:trPr>
          <w:trHeight w:val="1275"/>
        </w:trPr>
        <w:tc>
          <w:tcPr>
            <w:tcW w:w="9859" w:type="dxa"/>
            <w:gridSpan w:val="11"/>
          </w:tcPr>
          <w:p w:rsidR="00DF295A" w:rsidRDefault="00DF295A" w:rsidP="0098090B">
            <w:pPr>
              <w:jc w:val="both"/>
              <w:rPr>
                <w:lang w:val="en-GB"/>
              </w:rPr>
            </w:pPr>
            <w:r>
              <w:rPr>
                <w:b/>
                <w:lang w:val="en-GB"/>
              </w:rPr>
              <w:lastRenderedPageBreak/>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D34115">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2A72E9" w:rsidRDefault="002A72E9"/>
    <w:p w:rsidR="002A72E9" w:rsidRDefault="002A72E9"/>
    <w:p w:rsidR="002A72E9" w:rsidRDefault="002A72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Default="002A72E9" w:rsidP="00E66B0B">
            <w:pPr>
              <w:jc w:val="both"/>
            </w:pPr>
            <w:r>
              <w:t>Vratislav KOZÁK</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doc. Ing.,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1956</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40</w:t>
            </w:r>
          </w:p>
        </w:tc>
        <w:tc>
          <w:tcPr>
            <w:tcW w:w="917" w:type="dxa"/>
            <w:gridSpan w:val="2"/>
            <w:shd w:val="clear" w:color="auto" w:fill="F7CAAC"/>
          </w:tcPr>
          <w:p w:rsidR="002A72E9" w:rsidRDefault="002A72E9" w:rsidP="00E66B0B">
            <w:pPr>
              <w:jc w:val="both"/>
              <w:rPr>
                <w:b/>
              </w:rPr>
            </w:pPr>
            <w:r>
              <w:rPr>
                <w:b/>
              </w:rPr>
              <w:t>do kdy</w:t>
            </w:r>
          </w:p>
        </w:tc>
        <w:tc>
          <w:tcPr>
            <w:tcW w:w="1179" w:type="dxa"/>
            <w:gridSpan w:val="2"/>
          </w:tcPr>
          <w:p w:rsidR="002A72E9" w:rsidRDefault="002A72E9" w:rsidP="00E66B0B">
            <w:pPr>
              <w:jc w:val="both"/>
            </w:pPr>
            <w:r>
              <w:t>N</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40</w:t>
            </w:r>
          </w:p>
        </w:tc>
        <w:tc>
          <w:tcPr>
            <w:tcW w:w="917" w:type="dxa"/>
            <w:gridSpan w:val="2"/>
            <w:shd w:val="clear" w:color="auto" w:fill="F7CAAC"/>
          </w:tcPr>
          <w:p w:rsidR="002A72E9" w:rsidRDefault="002A72E9" w:rsidP="00E66B0B">
            <w:pPr>
              <w:jc w:val="both"/>
              <w:rPr>
                <w:b/>
              </w:rPr>
            </w:pPr>
            <w:r>
              <w:rPr>
                <w:b/>
              </w:rPr>
              <w:t>do kdy</w:t>
            </w:r>
          </w:p>
        </w:tc>
        <w:tc>
          <w:tcPr>
            <w:tcW w:w="1179" w:type="dxa"/>
            <w:gridSpan w:val="2"/>
          </w:tcPr>
          <w:p w:rsidR="002A72E9" w:rsidRDefault="002A72E9" w:rsidP="00E66B0B">
            <w:pPr>
              <w:jc w:val="both"/>
            </w:pPr>
            <w:r>
              <w:t>N</w:t>
            </w: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r>
              <w:t>VŠ obchodní a hotelová Brno</w:t>
            </w:r>
          </w:p>
        </w:tc>
        <w:tc>
          <w:tcPr>
            <w:tcW w:w="1703" w:type="dxa"/>
            <w:gridSpan w:val="2"/>
          </w:tcPr>
          <w:p w:rsidR="002A72E9" w:rsidRDefault="002A72E9" w:rsidP="00E66B0B">
            <w:pPr>
              <w:jc w:val="both"/>
            </w:pPr>
            <w:r>
              <w:t>pp</w:t>
            </w:r>
          </w:p>
        </w:tc>
        <w:tc>
          <w:tcPr>
            <w:tcW w:w="2096" w:type="dxa"/>
            <w:gridSpan w:val="4"/>
          </w:tcPr>
          <w:p w:rsidR="002A72E9" w:rsidRDefault="002A72E9" w:rsidP="00E66B0B">
            <w:pPr>
              <w:jc w:val="both"/>
            </w:pPr>
            <w:r>
              <w:t>20 h/t</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360"/>
        </w:trPr>
        <w:tc>
          <w:tcPr>
            <w:tcW w:w="9859" w:type="dxa"/>
            <w:gridSpan w:val="11"/>
            <w:tcBorders>
              <w:top w:val="nil"/>
            </w:tcBorders>
          </w:tcPr>
          <w:p w:rsidR="002A72E9" w:rsidRDefault="002A72E9" w:rsidP="00E66B0B">
            <w:pPr>
              <w:jc w:val="both"/>
            </w:pPr>
            <w:r>
              <w:t>Marketing I – přednášející (40%)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743"/>
        </w:trPr>
        <w:tc>
          <w:tcPr>
            <w:tcW w:w="9859" w:type="dxa"/>
            <w:gridSpan w:val="11"/>
          </w:tcPr>
          <w:p w:rsidR="002A72E9" w:rsidRPr="00E67D5A" w:rsidRDefault="002A72E9" w:rsidP="00E66B0B">
            <w:r w:rsidRPr="00E67D5A">
              <w:t>1996 – 2000 Vysoké učení technické v Brně, Fakulta podnikatelská, obor Ekonomika a řízení podniku (DSP) (Ph.D</w:t>
            </w:r>
            <w:r>
              <w:t>.</w:t>
            </w:r>
            <w:r w:rsidRPr="00E67D5A">
              <w:t>)</w:t>
            </w:r>
          </w:p>
          <w:p w:rsidR="002A72E9" w:rsidRDefault="002A72E9" w:rsidP="00E66B0B">
            <w:pPr>
              <w:rPr>
                <w:b/>
              </w:rPr>
            </w:pPr>
            <w:r w:rsidRPr="00E67D5A">
              <w:t xml:space="preserve">1975 – 1980 Vysoká škola chemicko technologická v Praze, Fakulta potravinářské a biochemické technologie, obor kvasná chemie a bioinženýrství, (Ing.) </w:t>
            </w:r>
          </w:p>
        </w:tc>
      </w:tr>
      <w:tr w:rsidR="002A72E9" w:rsidTr="00E66B0B">
        <w:tc>
          <w:tcPr>
            <w:tcW w:w="9859" w:type="dxa"/>
            <w:gridSpan w:val="11"/>
            <w:shd w:val="clear" w:color="auto" w:fill="F7CAAC"/>
          </w:tcPr>
          <w:p w:rsidR="002A72E9" w:rsidRDefault="002A72E9" w:rsidP="00E66B0B">
            <w:pPr>
              <w:jc w:val="both"/>
              <w:rPr>
                <w:b/>
              </w:rPr>
            </w:pPr>
          </w:p>
        </w:tc>
      </w:tr>
      <w:tr w:rsidR="002A72E9" w:rsidTr="00E66B0B">
        <w:trPr>
          <w:trHeight w:val="1090"/>
        </w:trPr>
        <w:tc>
          <w:tcPr>
            <w:tcW w:w="9859" w:type="dxa"/>
            <w:gridSpan w:val="11"/>
          </w:tcPr>
          <w:p w:rsidR="002A72E9" w:rsidRPr="00966F2E" w:rsidRDefault="002A72E9" w:rsidP="00E66B0B">
            <w:r>
              <w:t xml:space="preserve">1980 - 1987 </w:t>
            </w:r>
            <w:r>
              <w:tab/>
            </w:r>
            <w:r w:rsidRPr="00966F2E">
              <w:t>JMP Brno, technik, technolog</w:t>
            </w:r>
          </w:p>
          <w:p w:rsidR="002A72E9" w:rsidRPr="00966F2E" w:rsidRDefault="002A72E9" w:rsidP="00E66B0B">
            <w:r>
              <w:t>1987 – 1990</w:t>
            </w:r>
            <w:r>
              <w:tab/>
            </w:r>
            <w:r w:rsidRPr="00966F2E">
              <w:t>JZD AK Slušovice, vedoucí provozu, zástupce ředitele</w:t>
            </w:r>
          </w:p>
          <w:p w:rsidR="002A72E9" w:rsidRPr="00966F2E" w:rsidRDefault="002A72E9" w:rsidP="00E66B0B">
            <w:r>
              <w:t>1990 – 1993</w:t>
            </w:r>
            <w:r>
              <w:tab/>
            </w:r>
            <w:r w:rsidRPr="00966F2E">
              <w:t>Pivovary a sodovkárny Brno, a.s., ředitel OZ</w:t>
            </w:r>
          </w:p>
          <w:p w:rsidR="002A72E9" w:rsidRPr="00966F2E" w:rsidRDefault="002A72E9" w:rsidP="00E66B0B">
            <w:r>
              <w:t>1993 – 1993</w:t>
            </w:r>
            <w:r>
              <w:tab/>
            </w:r>
            <w:r w:rsidRPr="00966F2E">
              <w:t>Wüstenrot Praha, obchodní zástupce</w:t>
            </w:r>
          </w:p>
          <w:p w:rsidR="002A72E9" w:rsidRPr="00966F2E" w:rsidRDefault="002A72E9" w:rsidP="00E66B0B">
            <w:r>
              <w:t>1993 – 1994</w:t>
            </w:r>
            <w:r>
              <w:tab/>
            </w:r>
            <w:r w:rsidRPr="00966F2E">
              <w:t>V+P, a.s., obchodní zástupce</w:t>
            </w:r>
          </w:p>
          <w:p w:rsidR="002A72E9" w:rsidRDefault="002A72E9" w:rsidP="00E66B0B">
            <w:pPr>
              <w:jc w:val="both"/>
            </w:pPr>
            <w:r>
              <w:t>1994 - dosud</w:t>
            </w:r>
            <w:r>
              <w:tab/>
              <w:t xml:space="preserve">VUT v Brně, následně </w:t>
            </w:r>
            <w:r w:rsidRPr="00966F2E">
              <w:t>UTB ve Zlíně, FaME, odborný asistent, docent</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188"/>
        </w:trPr>
        <w:tc>
          <w:tcPr>
            <w:tcW w:w="9859" w:type="dxa"/>
            <w:gridSpan w:val="11"/>
          </w:tcPr>
          <w:p w:rsidR="00636CFD" w:rsidRDefault="00636CFD" w:rsidP="00636CFD">
            <w:pPr>
              <w:jc w:val="both"/>
            </w:pPr>
            <w:r>
              <w:t xml:space="preserve">Počet vedených bakalářských prací – 175 </w:t>
            </w:r>
          </w:p>
          <w:p w:rsidR="00636CFD" w:rsidRDefault="00636CFD" w:rsidP="00636CFD">
            <w:pPr>
              <w:jc w:val="both"/>
            </w:pPr>
            <w:r>
              <w:t>Počet vedených diplomových prací – 215</w:t>
            </w:r>
          </w:p>
          <w:p w:rsidR="002A72E9" w:rsidRDefault="00636CFD" w:rsidP="00E66B0B">
            <w:pPr>
              <w:jc w:val="both"/>
            </w:pPr>
            <w:r>
              <w:t>Počet vedených disertačních prací - 6</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r w:rsidRPr="00966F2E">
              <w:t>Management a ekonomika podniku</w:t>
            </w:r>
          </w:p>
        </w:tc>
        <w:tc>
          <w:tcPr>
            <w:tcW w:w="2245" w:type="dxa"/>
            <w:gridSpan w:val="2"/>
          </w:tcPr>
          <w:p w:rsidR="002A72E9" w:rsidRDefault="002A72E9" w:rsidP="00E66B0B">
            <w:pPr>
              <w:jc w:val="both"/>
            </w:pPr>
            <w:r>
              <w:t>2006</w:t>
            </w:r>
          </w:p>
        </w:tc>
        <w:tc>
          <w:tcPr>
            <w:tcW w:w="2248" w:type="dxa"/>
            <w:gridSpan w:val="4"/>
            <w:tcBorders>
              <w:right w:val="single" w:sz="12" w:space="0" w:color="auto"/>
            </w:tcBorders>
          </w:tcPr>
          <w:p w:rsidR="002A72E9" w:rsidRDefault="002A72E9" w:rsidP="00E66B0B">
            <w:pPr>
              <w:jc w:val="both"/>
            </w:pPr>
            <w:r>
              <w:t>VUT v Brně</w:t>
            </w:r>
          </w:p>
        </w:tc>
        <w:tc>
          <w:tcPr>
            <w:tcW w:w="840" w:type="dxa"/>
            <w:tcBorders>
              <w:left w:val="single" w:sz="12" w:space="0" w:color="auto"/>
            </w:tcBorders>
            <w:shd w:val="clear" w:color="auto" w:fill="F7CAAC"/>
          </w:tcPr>
          <w:p w:rsidR="002A72E9" w:rsidRDefault="002A72E9" w:rsidP="00E66B0B">
            <w:pPr>
              <w:jc w:val="both"/>
            </w:pPr>
            <w:r>
              <w:rPr>
                <w:b/>
              </w:rPr>
              <w:t>WOS</w:t>
            </w:r>
          </w:p>
        </w:tc>
        <w:tc>
          <w:tcPr>
            <w:tcW w:w="485"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840" w:type="dxa"/>
            <w:vMerge w:val="restart"/>
            <w:tcBorders>
              <w:left w:val="single" w:sz="12" w:space="0" w:color="auto"/>
            </w:tcBorders>
          </w:tcPr>
          <w:p w:rsidR="002A72E9" w:rsidRDefault="00CE14E1" w:rsidP="00E66B0B">
            <w:pPr>
              <w:jc w:val="both"/>
              <w:rPr>
                <w:b/>
              </w:rPr>
            </w:pPr>
            <w:r>
              <w:rPr>
                <w:b/>
              </w:rPr>
              <w:t>15</w:t>
            </w:r>
          </w:p>
        </w:tc>
        <w:tc>
          <w:tcPr>
            <w:tcW w:w="485" w:type="dxa"/>
            <w:vMerge w:val="restart"/>
          </w:tcPr>
          <w:p w:rsidR="002A72E9" w:rsidRDefault="00CE14E1" w:rsidP="00E66B0B">
            <w:pPr>
              <w:jc w:val="both"/>
              <w:rPr>
                <w:b/>
              </w:rPr>
            </w:pPr>
            <w:r>
              <w:rPr>
                <w:b/>
              </w:rPr>
              <w:t>1</w:t>
            </w:r>
            <w:r w:rsidR="002A72E9">
              <w:rPr>
                <w:b/>
              </w:rPr>
              <w:t>2</w:t>
            </w:r>
          </w:p>
        </w:tc>
        <w:tc>
          <w:tcPr>
            <w:tcW w:w="694" w:type="dxa"/>
            <w:vMerge w:val="restart"/>
          </w:tcPr>
          <w:p w:rsidR="002A72E9" w:rsidRDefault="002A72E9" w:rsidP="00E66B0B">
            <w:pPr>
              <w:jc w:val="both"/>
              <w:rPr>
                <w:b/>
              </w:rPr>
            </w:pPr>
            <w:r>
              <w:rPr>
                <w:b/>
              </w:rPr>
              <w:t>33</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840" w:type="dxa"/>
            <w:vMerge/>
            <w:tcBorders>
              <w:left w:val="single" w:sz="12" w:space="0" w:color="auto"/>
            </w:tcBorders>
            <w:vAlign w:val="center"/>
          </w:tcPr>
          <w:p w:rsidR="002A72E9" w:rsidRDefault="002A72E9" w:rsidP="00E66B0B">
            <w:pPr>
              <w:rPr>
                <w:b/>
              </w:rPr>
            </w:pPr>
          </w:p>
        </w:tc>
        <w:tc>
          <w:tcPr>
            <w:tcW w:w="485"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Pr="00796053" w:rsidRDefault="002A72E9" w:rsidP="00E66B0B">
            <w:pPr>
              <w:tabs>
                <w:tab w:val="left" w:pos="8505"/>
              </w:tabs>
              <w:ind w:right="1"/>
              <w:jc w:val="both"/>
              <w:rPr>
                <w:rStyle w:val="Hypertextovodkaz"/>
                <w:color w:val="auto"/>
                <w:u w:val="none"/>
              </w:rPr>
            </w:pPr>
            <w:r w:rsidRPr="00EA17AE">
              <w:t>KOZÁK</w:t>
            </w:r>
            <w:r>
              <w:t>,</w:t>
            </w:r>
            <w:r w:rsidRPr="00EA17AE">
              <w:t xml:space="preserve"> V</w:t>
            </w:r>
            <w:r>
              <w:t>.</w:t>
            </w:r>
            <w:r w:rsidRPr="00EA17AE">
              <w:t>, BARTÓK</w:t>
            </w:r>
            <w:r>
              <w:t xml:space="preserve">, O., </w:t>
            </w:r>
            <w:r w:rsidRPr="00EA17AE">
              <w:t>HONZKOVÁ</w:t>
            </w:r>
            <w:r>
              <w:t>, I</w:t>
            </w:r>
            <w:r w:rsidRPr="00EA17AE">
              <w:t xml:space="preserve">. Application of Destination Management for Rožnov Brewery and Rožnov Beer Spa Productivity Increase. In. </w:t>
            </w:r>
            <w:r w:rsidRPr="00EA17AE">
              <w:rPr>
                <w:rStyle w:val="field"/>
                <w:i/>
                <w:color w:val="2D2D2D"/>
                <w:bdr w:val="none" w:sz="0" w:space="0" w:color="auto" w:frame="1"/>
              </w:rPr>
              <w:t>Proceedings of</w:t>
            </w:r>
            <w:r w:rsidRPr="00EA17AE">
              <w:rPr>
                <w:rStyle w:val="field"/>
                <w:i/>
              </w:rPr>
              <w:t xml:space="preserve"> </w:t>
            </w:r>
            <w:r w:rsidRPr="00EA17AE">
              <w:rPr>
                <w:i/>
              </w:rPr>
              <w:t>The 4</w:t>
            </w:r>
            <w:r w:rsidRPr="00EA17AE">
              <w:rPr>
                <w:i/>
                <w:vertAlign w:val="superscript"/>
              </w:rPr>
              <w:t xml:space="preserve">th </w:t>
            </w:r>
            <w:r w:rsidRPr="00EA17AE">
              <w:rPr>
                <w:i/>
              </w:rPr>
              <w:t xml:space="preserve">International </w:t>
            </w:r>
            <w:r w:rsidRPr="00796053">
              <w:rPr>
                <w:i/>
              </w:rPr>
              <w:t>Conference on Finance and Economics ICFE 2017</w:t>
            </w:r>
            <w:r w:rsidRPr="00796053">
              <w:t xml:space="preserve">. Ho Chi Minh City, Vietnam: Ton Duc Thang University, 2017. s. 376-384. ISBN 978-80-87990-11-7. </w:t>
            </w:r>
            <w:hyperlink r:id="rId39" w:history="1">
              <w:r w:rsidRPr="00796053">
                <w:rPr>
                  <w:rStyle w:val="Hypertextovodkaz"/>
                  <w:color w:val="auto"/>
                  <w:u w:val="none"/>
                </w:rPr>
                <w:t>http://icfe2017.tdt.edu.vn/sites/icfe2017/files/2017-09/ICFE2017-Proceedings.pdf</w:t>
              </w:r>
            </w:hyperlink>
            <w:r w:rsidRPr="00796053">
              <w:rPr>
                <w:rStyle w:val="Hypertextovodkaz"/>
                <w:color w:val="auto"/>
                <w:u w:val="none"/>
              </w:rPr>
              <w:t xml:space="preserve"> (60%).</w:t>
            </w:r>
          </w:p>
          <w:p w:rsidR="002A72E9" w:rsidRPr="00796053" w:rsidRDefault="002A72E9" w:rsidP="00E66B0B">
            <w:pPr>
              <w:tabs>
                <w:tab w:val="left" w:pos="8505"/>
              </w:tabs>
              <w:ind w:right="1"/>
              <w:jc w:val="both"/>
              <w:rPr>
                <w:rStyle w:val="Hypertextovodkaz"/>
                <w:color w:val="auto"/>
                <w:u w:val="none"/>
              </w:rPr>
            </w:pPr>
            <w:r w:rsidRPr="00796053">
              <w:t xml:space="preserve">KOZÁK, V. </w:t>
            </w:r>
            <w:r w:rsidRPr="00796053">
              <w:rPr>
                <w:rFonts w:eastAsia="HelveticaNeueLTW1G-Roman"/>
              </w:rPr>
              <w:t xml:space="preserve">Increasing competitiveness of a microbrewery: a case study of the U Fleků Brewery, Prague. </w:t>
            </w:r>
            <w:r w:rsidRPr="00796053">
              <w:rPr>
                <w:rFonts w:eastAsia="HelveticaNeueLTW1G-Roman"/>
                <w:i/>
              </w:rPr>
              <w:t xml:space="preserve">Economic Annals-XXI. </w:t>
            </w:r>
            <w:r w:rsidRPr="00796053">
              <w:rPr>
                <w:rFonts w:eastAsia="HelveticaNeueLTW1G-Roman"/>
              </w:rPr>
              <w:t>2017, Volume 164, Issue 3-4, pp. 90-93.</w:t>
            </w:r>
            <w:r w:rsidRPr="00796053">
              <w:rPr>
                <w:rFonts w:eastAsia="HelveticaNeueLTW1G-Roman"/>
                <w:b/>
              </w:rPr>
              <w:t xml:space="preserve"> </w:t>
            </w:r>
            <w:r w:rsidRPr="00796053">
              <w:rPr>
                <w:rStyle w:val="Siln"/>
                <w:b w:val="0"/>
              </w:rPr>
              <w:t>ISSN 1728-6239.</w:t>
            </w:r>
            <w:r w:rsidRPr="00796053">
              <w:rPr>
                <w:bCs/>
              </w:rPr>
              <w:t> </w:t>
            </w:r>
            <w:hyperlink r:id="rId40" w:history="1">
              <w:r w:rsidRPr="00796053">
                <w:rPr>
                  <w:rStyle w:val="Hypertextovodkaz"/>
                  <w:color w:val="auto"/>
                  <w:u w:val="none"/>
                </w:rPr>
                <w:t>https://doi.org/10.21003/ea.V164-20</w:t>
              </w:r>
            </w:hyperlink>
          </w:p>
          <w:p w:rsidR="002A72E9" w:rsidRPr="00796053" w:rsidRDefault="002A72E9" w:rsidP="00E66B0B">
            <w:pPr>
              <w:autoSpaceDE w:val="0"/>
              <w:autoSpaceDN w:val="0"/>
              <w:adjustRightInd w:val="0"/>
              <w:jc w:val="both"/>
            </w:pPr>
            <w:r w:rsidRPr="00796053">
              <w:t xml:space="preserve">KOZÁK, V. </w:t>
            </w:r>
            <w:r w:rsidRPr="00796053">
              <w:rPr>
                <w:bCs/>
              </w:rPr>
              <w:t xml:space="preserve">The Position of Microbreweries in the Culinary Tourism in the Czech Republic. In </w:t>
            </w:r>
            <w:r w:rsidRPr="00796053">
              <w:rPr>
                <w:i/>
                <w:iCs/>
                <w:shd w:val="clear" w:color="auto" w:fill="FDFDFE"/>
              </w:rPr>
              <w:t>16th International Scientific Conference Globalization and Its Scio-Economic Consequences</w:t>
            </w:r>
            <w:r w:rsidRPr="00796053">
              <w:rPr>
                <w:shd w:val="clear" w:color="auto" w:fill="FDFDFE"/>
              </w:rPr>
              <w:t>. Žilina: University of Zilina, 2016,</w:t>
            </w:r>
            <w:r w:rsidRPr="00796053">
              <w:t xml:space="preserve"> s. 1031-1037. ISBN 978-80-8154-191-9.</w:t>
            </w:r>
          </w:p>
          <w:p w:rsidR="002A72E9" w:rsidRPr="00796053" w:rsidRDefault="002A72E9" w:rsidP="00E66B0B">
            <w:pPr>
              <w:tabs>
                <w:tab w:val="left" w:pos="8505"/>
              </w:tabs>
              <w:ind w:right="1"/>
              <w:jc w:val="both"/>
            </w:pPr>
            <w:r w:rsidRPr="00796053">
              <w:t xml:space="preserve">KOZÁK, V., </w:t>
            </w:r>
            <w:r w:rsidRPr="00796053">
              <w:rPr>
                <w:bCs/>
              </w:rPr>
              <w:t xml:space="preserve">BARINKA, K. </w:t>
            </w:r>
            <w:r w:rsidRPr="00796053">
              <w:t>The measurement of product placement</w:t>
            </w:r>
            <w:r w:rsidRPr="00796053">
              <w:rPr>
                <w:i/>
              </w:rPr>
              <w:t>.</w:t>
            </w:r>
            <w:r w:rsidRPr="00796053">
              <w:rPr>
                <w:bCs/>
                <w:i/>
              </w:rPr>
              <w:t xml:space="preserve"> Economic Annals-ХХI.</w:t>
            </w:r>
            <w:r w:rsidRPr="00796053">
              <w:rPr>
                <w:bCs/>
              </w:rPr>
              <w:t xml:space="preserve"> 2016, Volume 161 Issue 9-10, pp. 66-70. </w:t>
            </w:r>
            <w:r w:rsidRPr="00796053">
              <w:rPr>
                <w:rStyle w:val="Siln"/>
                <w:b w:val="0"/>
              </w:rPr>
              <w:t>ISSN 1728-6239</w:t>
            </w:r>
            <w:r w:rsidRPr="00B5665A">
              <w:rPr>
                <w:rStyle w:val="Siln"/>
                <w:b w:val="0"/>
              </w:rPr>
              <w:t xml:space="preserve">. </w:t>
            </w:r>
            <w:hyperlink r:id="rId41" w:history="1">
              <w:r w:rsidRPr="00796053">
                <w:rPr>
                  <w:rStyle w:val="Hypertextovodkaz"/>
                  <w:color w:val="auto"/>
                  <w:u w:val="none"/>
                </w:rPr>
                <w:t>https://doi.org/10.21003/ea.V161-15</w:t>
              </w:r>
            </w:hyperlink>
            <w:r w:rsidRPr="00796053">
              <w:rPr>
                <w:rStyle w:val="Hypertextovodkaz"/>
                <w:color w:val="auto"/>
                <w:u w:val="none"/>
              </w:rPr>
              <w:t xml:space="preserve"> (50%).</w:t>
            </w:r>
          </w:p>
          <w:p w:rsidR="002A72E9" w:rsidRDefault="002A72E9" w:rsidP="00E66B0B">
            <w:pPr>
              <w:jc w:val="both"/>
              <w:rPr>
                <w:b/>
              </w:rPr>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28"/>
        </w:trPr>
        <w:tc>
          <w:tcPr>
            <w:tcW w:w="9859" w:type="dxa"/>
            <w:gridSpan w:val="11"/>
          </w:tcPr>
          <w:p w:rsidR="002A72E9" w:rsidRDefault="002A72E9" w:rsidP="00E66B0B">
            <w:pPr>
              <w:rPr>
                <w:b/>
              </w:rPr>
            </w:pPr>
          </w:p>
        </w:tc>
      </w:tr>
      <w:tr w:rsidR="002A72E9" w:rsidTr="00E66B0B">
        <w:trPr>
          <w:cantSplit/>
          <w:trHeight w:val="17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p w:rsidR="002A72E9" w:rsidRDefault="002A72E9"/>
    <w:p w:rsidR="002A72E9" w:rsidRDefault="002A72E9"/>
    <w:p w:rsidR="002A72E9" w:rsidRDefault="002A72E9"/>
    <w:p w:rsidR="002A72E9" w:rsidRDefault="002A72E9"/>
    <w:p w:rsidR="00DF295A" w:rsidRDefault="00DF29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3F6EB7">
        <w:tc>
          <w:tcPr>
            <w:tcW w:w="9859" w:type="dxa"/>
            <w:gridSpan w:val="11"/>
            <w:tcBorders>
              <w:bottom w:val="double" w:sz="4" w:space="0" w:color="auto"/>
            </w:tcBorders>
            <w:shd w:val="clear" w:color="auto" w:fill="BDD6EE"/>
          </w:tcPr>
          <w:p w:rsidR="00DF295A" w:rsidRDefault="00DF295A" w:rsidP="003F6EB7">
            <w:pPr>
              <w:jc w:val="both"/>
              <w:rPr>
                <w:b/>
                <w:sz w:val="28"/>
              </w:rPr>
            </w:pPr>
            <w:r>
              <w:rPr>
                <w:b/>
                <w:sz w:val="28"/>
              </w:rPr>
              <w:lastRenderedPageBreak/>
              <w:t>C-I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DF295A" w:rsidP="003F6EB7">
            <w:pPr>
              <w:jc w:val="both"/>
            </w:pPr>
            <w:r>
              <w:t>Průmyslové inženýrství</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3F6EB7">
            <w:pPr>
              <w:jc w:val="both"/>
            </w:pPr>
            <w:r>
              <w:t>Věra KOZÁKOVÁ</w:t>
            </w:r>
          </w:p>
        </w:tc>
        <w:tc>
          <w:tcPr>
            <w:tcW w:w="709" w:type="dxa"/>
            <w:shd w:val="clear" w:color="auto" w:fill="F7CAAC"/>
          </w:tcPr>
          <w:p w:rsidR="00DF295A" w:rsidRDefault="00DF295A" w:rsidP="003F6EB7">
            <w:pPr>
              <w:jc w:val="both"/>
              <w:rPr>
                <w:b/>
              </w:rPr>
            </w:pPr>
            <w:r>
              <w:rPr>
                <w:b/>
              </w:rPr>
              <w:t>Tituly</w:t>
            </w:r>
          </w:p>
        </w:tc>
        <w:tc>
          <w:tcPr>
            <w:tcW w:w="2096" w:type="dxa"/>
            <w:gridSpan w:val="4"/>
          </w:tcPr>
          <w:p w:rsidR="00DF295A" w:rsidRDefault="00DF295A" w:rsidP="003F6EB7">
            <w:pPr>
              <w:jc w:val="both"/>
            </w:pPr>
            <w:r>
              <w:t>Mgr.,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3F6EB7">
            <w:pPr>
              <w:jc w:val="both"/>
            </w:pPr>
            <w:r>
              <w:t>1957</w:t>
            </w:r>
          </w:p>
        </w:tc>
        <w:tc>
          <w:tcPr>
            <w:tcW w:w="1721" w:type="dxa"/>
            <w:shd w:val="clear" w:color="auto" w:fill="F7CAAC"/>
          </w:tcPr>
          <w:p w:rsidR="00DF295A" w:rsidRDefault="00DF295A" w:rsidP="003F6EB7">
            <w:pPr>
              <w:jc w:val="both"/>
              <w:rPr>
                <w:b/>
              </w:rPr>
            </w:pPr>
            <w:r>
              <w:rPr>
                <w:b/>
              </w:rPr>
              <w:t>typ vztahu k VŠ</w:t>
            </w:r>
          </w:p>
        </w:tc>
        <w:tc>
          <w:tcPr>
            <w:tcW w:w="992" w:type="dxa"/>
            <w:gridSpan w:val="2"/>
          </w:tcPr>
          <w:p w:rsidR="00DF295A" w:rsidRDefault="00DF295A" w:rsidP="003F6EB7">
            <w:pPr>
              <w:jc w:val="both"/>
            </w:pPr>
            <w:r>
              <w:t>pp</w:t>
            </w:r>
          </w:p>
        </w:tc>
        <w:tc>
          <w:tcPr>
            <w:tcW w:w="994" w:type="dxa"/>
            <w:shd w:val="clear" w:color="auto" w:fill="F7CAAC"/>
          </w:tcPr>
          <w:p w:rsidR="00DF295A" w:rsidRDefault="00DF295A" w:rsidP="003F6EB7">
            <w:pPr>
              <w:jc w:val="both"/>
              <w:rPr>
                <w:b/>
              </w:rPr>
            </w:pPr>
            <w:r>
              <w:rPr>
                <w:b/>
              </w:rPr>
              <w:t>rozsah</w:t>
            </w:r>
          </w:p>
        </w:tc>
        <w:tc>
          <w:tcPr>
            <w:tcW w:w="709" w:type="dxa"/>
          </w:tcPr>
          <w:p w:rsidR="00DF295A" w:rsidRDefault="00DF295A" w:rsidP="003F6EB7">
            <w:pPr>
              <w:jc w:val="both"/>
            </w:pPr>
            <w:r>
              <w:t>40</w:t>
            </w:r>
          </w:p>
        </w:tc>
        <w:tc>
          <w:tcPr>
            <w:tcW w:w="709" w:type="dxa"/>
            <w:gridSpan w:val="2"/>
            <w:shd w:val="clear" w:color="auto" w:fill="F7CAAC"/>
          </w:tcPr>
          <w:p w:rsidR="00DF295A" w:rsidRDefault="00DF295A" w:rsidP="003F6EB7">
            <w:pPr>
              <w:jc w:val="both"/>
              <w:rPr>
                <w:b/>
              </w:rPr>
            </w:pPr>
            <w:r>
              <w:rPr>
                <w:b/>
              </w:rPr>
              <w:t>do kdy</w:t>
            </w:r>
          </w:p>
        </w:tc>
        <w:tc>
          <w:tcPr>
            <w:tcW w:w="1387" w:type="dxa"/>
            <w:gridSpan w:val="2"/>
          </w:tcPr>
          <w:p w:rsidR="00DF295A" w:rsidRDefault="00DF295A" w:rsidP="003F6EB7">
            <w:pPr>
              <w:jc w:val="both"/>
            </w:pPr>
            <w:r>
              <w:t>N</w:t>
            </w:r>
          </w:p>
        </w:tc>
      </w:tr>
      <w:tr w:rsidR="00DF295A" w:rsidTr="003F6EB7">
        <w:tc>
          <w:tcPr>
            <w:tcW w:w="5068" w:type="dxa"/>
            <w:gridSpan w:val="3"/>
            <w:shd w:val="clear" w:color="auto" w:fill="F7CAAC"/>
          </w:tcPr>
          <w:p w:rsidR="00DF295A" w:rsidRDefault="00DF295A" w:rsidP="003F6EB7">
            <w:pPr>
              <w:jc w:val="both"/>
              <w:rPr>
                <w:b/>
              </w:rPr>
            </w:pPr>
            <w:r>
              <w:rPr>
                <w:b/>
              </w:rPr>
              <w:t>Typ vztahu na součásti VŠ, která uskutečňuje st. program</w:t>
            </w:r>
          </w:p>
        </w:tc>
        <w:tc>
          <w:tcPr>
            <w:tcW w:w="992" w:type="dxa"/>
            <w:gridSpan w:val="2"/>
          </w:tcPr>
          <w:p w:rsidR="00DF295A" w:rsidRDefault="00DF295A" w:rsidP="003F6EB7">
            <w:pPr>
              <w:jc w:val="both"/>
            </w:pPr>
          </w:p>
        </w:tc>
        <w:tc>
          <w:tcPr>
            <w:tcW w:w="994" w:type="dxa"/>
            <w:shd w:val="clear" w:color="auto" w:fill="F7CAAC"/>
          </w:tcPr>
          <w:p w:rsidR="00DF295A" w:rsidRDefault="00DF295A" w:rsidP="003F6EB7">
            <w:pPr>
              <w:jc w:val="both"/>
              <w:rPr>
                <w:b/>
              </w:rPr>
            </w:pPr>
            <w:r>
              <w:rPr>
                <w:b/>
              </w:rPr>
              <w:t>rozsah</w:t>
            </w:r>
          </w:p>
        </w:tc>
        <w:tc>
          <w:tcPr>
            <w:tcW w:w="709" w:type="dxa"/>
          </w:tcPr>
          <w:p w:rsidR="00DF295A" w:rsidRDefault="00DF295A" w:rsidP="003F6EB7">
            <w:pPr>
              <w:jc w:val="both"/>
            </w:pPr>
          </w:p>
        </w:tc>
        <w:tc>
          <w:tcPr>
            <w:tcW w:w="709" w:type="dxa"/>
            <w:gridSpan w:val="2"/>
            <w:shd w:val="clear" w:color="auto" w:fill="F7CAAC"/>
          </w:tcPr>
          <w:p w:rsidR="00DF295A" w:rsidRDefault="00DF295A" w:rsidP="003F6EB7">
            <w:pPr>
              <w:jc w:val="both"/>
              <w:rPr>
                <w:b/>
              </w:rPr>
            </w:pPr>
            <w:r>
              <w:rPr>
                <w:b/>
              </w:rPr>
              <w:t>do kdy</w:t>
            </w:r>
          </w:p>
        </w:tc>
        <w:tc>
          <w:tcPr>
            <w:tcW w:w="1387" w:type="dxa"/>
            <w:gridSpan w:val="2"/>
          </w:tcPr>
          <w:p w:rsidR="00DF295A" w:rsidRDefault="00DF295A" w:rsidP="003F6EB7">
            <w:pPr>
              <w:jc w:val="both"/>
            </w:pP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785"/>
        </w:trPr>
        <w:tc>
          <w:tcPr>
            <w:tcW w:w="9859" w:type="dxa"/>
            <w:gridSpan w:val="11"/>
            <w:tcBorders>
              <w:top w:val="nil"/>
            </w:tcBorders>
          </w:tcPr>
          <w:p w:rsidR="00DF295A" w:rsidRPr="000432AA" w:rsidRDefault="00DF295A" w:rsidP="003F6EB7">
            <w:pPr>
              <w:jc w:val="both"/>
              <w:rPr>
                <w:b/>
              </w:rPr>
            </w:pPr>
            <w:r>
              <w:t>Němčina CJ1 - garant, vedení seminářů (100%)</w:t>
            </w:r>
          </w:p>
          <w:p w:rsidR="00DF295A" w:rsidRDefault="00DF295A" w:rsidP="003F6EB7">
            <w:pPr>
              <w:jc w:val="both"/>
            </w:pPr>
            <w:r>
              <w:t>Konverzace v němčině 1 - garant, vedení seminářů (100%)</w:t>
            </w:r>
          </w:p>
          <w:p w:rsidR="00DF295A" w:rsidRPr="000432AA" w:rsidRDefault="00DF295A" w:rsidP="003F6EB7">
            <w:pPr>
              <w:jc w:val="both"/>
              <w:rPr>
                <w:b/>
              </w:rPr>
            </w:pPr>
            <w:r>
              <w:t>Konverzace v němčině 2 - garant, vedení seminářů (100%)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43"/>
        </w:trPr>
        <w:tc>
          <w:tcPr>
            <w:tcW w:w="9859"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B5665A">
              <w:rPr>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B5665A">
              <w:rPr>
                <w:color w:val="000000"/>
                <w:szCs w:val="24"/>
              </w:rPr>
              <w:t>Mgr.)</w:t>
            </w:r>
          </w:p>
        </w:tc>
      </w:tr>
      <w:tr w:rsidR="00DF295A" w:rsidTr="003F6EB7">
        <w:trPr>
          <w:trHeight w:val="256"/>
        </w:trPr>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410"/>
        </w:trPr>
        <w:tc>
          <w:tcPr>
            <w:tcW w:w="9859"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448"/>
        </w:trPr>
        <w:tc>
          <w:tcPr>
            <w:tcW w:w="9859"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p>
        </w:tc>
        <w:tc>
          <w:tcPr>
            <w:tcW w:w="632" w:type="dxa"/>
            <w:vMerge w:val="restart"/>
            <w:tcBorders>
              <w:left w:val="single" w:sz="12" w:space="0" w:color="auto"/>
            </w:tcBorders>
          </w:tcPr>
          <w:p w:rsidR="00DF295A" w:rsidRDefault="008F2EE0" w:rsidP="003F6EB7">
            <w:pPr>
              <w:jc w:val="both"/>
              <w:rPr>
                <w:b/>
              </w:rPr>
            </w:pPr>
            <w:r>
              <w:rPr>
                <w:b/>
              </w:rPr>
              <w:t>0</w:t>
            </w:r>
          </w:p>
        </w:tc>
        <w:tc>
          <w:tcPr>
            <w:tcW w:w="693" w:type="dxa"/>
            <w:vMerge w:val="restart"/>
          </w:tcPr>
          <w:p w:rsidR="00DF295A" w:rsidRDefault="008F2EE0" w:rsidP="003F6EB7">
            <w:pPr>
              <w:jc w:val="both"/>
              <w:rPr>
                <w:b/>
              </w:rPr>
            </w:pPr>
            <w:r>
              <w:rPr>
                <w:b/>
              </w:rPr>
              <w:t>0</w:t>
            </w:r>
          </w:p>
        </w:tc>
        <w:tc>
          <w:tcPr>
            <w:tcW w:w="694" w:type="dxa"/>
            <w:vMerge w:val="restart"/>
          </w:tcPr>
          <w:p w:rsidR="00DF295A" w:rsidRDefault="00816C9B" w:rsidP="003F6EB7">
            <w:pPr>
              <w:jc w:val="both"/>
              <w:rPr>
                <w:b/>
              </w:rPr>
            </w:pPr>
            <w:r>
              <w:rPr>
                <w:b/>
              </w:rPr>
              <w:t>8</w:t>
            </w:r>
          </w:p>
        </w:tc>
      </w:tr>
      <w:tr w:rsidR="00DF295A" w:rsidTr="003F6EB7">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077"/>
        </w:trPr>
        <w:tc>
          <w:tcPr>
            <w:tcW w:w="9859" w:type="dxa"/>
            <w:gridSpan w:val="11"/>
          </w:tcPr>
          <w:p w:rsidR="00DF295A" w:rsidRPr="00D62CDC" w:rsidRDefault="00DF295A" w:rsidP="0098090B">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631C11" w:rsidRDefault="00F3186A" w:rsidP="0098090B">
            <w:pPr>
              <w:jc w:val="both"/>
            </w:pPr>
            <w:r w:rsidRPr="00E66B0B">
              <w:rPr>
                <w:i/>
              </w:rPr>
              <w:t>Přehled projektové činnosti:</w:t>
            </w:r>
          </w:p>
          <w:p w:rsidR="00DF295A" w:rsidRPr="00D62CDC" w:rsidRDefault="00DF295A" w:rsidP="0098090B">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DF295A" w:rsidRDefault="00DF295A" w:rsidP="0098090B">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DF295A" w:rsidTr="003F6EB7">
        <w:trPr>
          <w:trHeight w:val="218"/>
        </w:trPr>
        <w:tc>
          <w:tcPr>
            <w:tcW w:w="9859" w:type="dxa"/>
            <w:gridSpan w:val="11"/>
            <w:shd w:val="clear" w:color="auto" w:fill="F7CAAC"/>
          </w:tcPr>
          <w:p w:rsidR="00DF295A" w:rsidRDefault="00DF295A" w:rsidP="003F6EB7">
            <w:pPr>
              <w:rPr>
                <w:b/>
              </w:rPr>
            </w:pPr>
            <w:r>
              <w:rPr>
                <w:b/>
              </w:rPr>
              <w:t>Působení v zahraničí</w:t>
            </w:r>
          </w:p>
        </w:tc>
      </w:tr>
      <w:tr w:rsidR="00DF295A" w:rsidTr="00D34115">
        <w:trPr>
          <w:trHeight w:val="64"/>
        </w:trPr>
        <w:tc>
          <w:tcPr>
            <w:tcW w:w="9859" w:type="dxa"/>
            <w:gridSpan w:val="11"/>
          </w:tcPr>
          <w:p w:rsidR="00DF295A" w:rsidRDefault="00DF295A" w:rsidP="003F6EB7">
            <w:pPr>
              <w:rPr>
                <w:b/>
              </w:rPr>
            </w:pPr>
          </w:p>
        </w:tc>
      </w:tr>
      <w:tr w:rsidR="00DF295A" w:rsidTr="00D34115">
        <w:trPr>
          <w:cantSplit/>
          <w:trHeight w:val="70"/>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Pr="00B10230" w:rsidRDefault="00DF295A" w:rsidP="003F6EB7">
            <w:pPr>
              <w:jc w:val="both"/>
              <w:rPr>
                <w:b/>
              </w:rPr>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DF295A" w:rsidRDefault="00DF295A" w:rsidP="00694BA8">
      <w:pPr>
        <w:spacing w:after="160" w:line="259" w:lineRule="auto"/>
      </w:pPr>
    </w:p>
    <w:p w:rsidR="00DF295A" w:rsidRDefault="00DF295A" w:rsidP="00694BA8">
      <w:pPr>
        <w:spacing w:after="160" w:line="259" w:lineRule="auto"/>
      </w:pPr>
    </w:p>
    <w:p w:rsidR="00DF295A" w:rsidRDefault="00DF295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F71A2D" w:rsidP="003F6EB7">
            <w:pPr>
              <w:jc w:val="both"/>
            </w:pPr>
            <w:r>
              <w:t>Průmyslové inženýrství</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RDefault="00F71A2D" w:rsidP="003F6EB7">
            <w:pPr>
              <w:jc w:val="both"/>
            </w:pPr>
            <w:r>
              <w:t>Podniková ekonomika II – garant, přednášející (60%)</w:t>
            </w:r>
          </w:p>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3F6EB7">
            <w:pPr>
              <w:tabs>
                <w:tab w:val="left" w:pos="1985"/>
              </w:tabs>
              <w:overflowPunct w:val="0"/>
              <w:autoSpaceDE w:val="0"/>
              <w:autoSpaceDN w:val="0"/>
              <w:adjustRightInd w:val="0"/>
              <w:jc w:val="both"/>
            </w:pPr>
            <w:r w:rsidRPr="006B47E7">
              <w:rPr>
                <w:b/>
              </w:rPr>
              <w:t>2001-2004</w:t>
            </w:r>
            <w:r>
              <w:t xml:space="preserve"> </w:t>
            </w:r>
            <w:r w:rsidRPr="005D5200">
              <w:t xml:space="preserve">– </w:t>
            </w:r>
            <w:r>
              <w:t>Vysoká škola ekonomická v Praze, Fakulta financí a účetnictví, obor Teorie vyučování ekonomických předmětů – titul Ph.D.</w:t>
            </w:r>
          </w:p>
          <w:p w:rsidR="00F71A2D" w:rsidRDefault="00F71A2D" w:rsidP="003F6EB7">
            <w:pPr>
              <w:jc w:val="both"/>
              <w:rPr>
                <w:b/>
              </w:rPr>
            </w:pPr>
            <w:r w:rsidRPr="006B47E7">
              <w:rPr>
                <w:b/>
              </w:rPr>
              <w:t>1996-2001</w:t>
            </w:r>
            <w:r w:rsidRPr="005D5200">
              <w:t xml:space="preserve"> – </w:t>
            </w:r>
            <w:r>
              <w:t>Vysoká škola ekonomická v Praze, Fakulta financí a účetnictví</w:t>
            </w:r>
            <w:r w:rsidRPr="005D5200">
              <w:t xml:space="preserve">, </w:t>
            </w:r>
            <w:r>
              <w:t>studijní obor Účetnictví a finanční řízení podniku – titul Ing.</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8132D9" w:rsidRPr="006B03E2" w:rsidRDefault="008132D9" w:rsidP="008132D9">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F71A2D" w:rsidRDefault="008132D9" w:rsidP="002C641E">
            <w:pPr>
              <w:jc w:val="both"/>
            </w:pPr>
            <w:r w:rsidRPr="00142257">
              <w:rPr>
                <w:b/>
              </w:rPr>
              <w:t>2004 – 2005</w:t>
            </w:r>
            <w:r>
              <w:rPr>
                <w:b/>
              </w:rPr>
              <w:t xml:space="preserve">:      </w:t>
            </w:r>
            <w:r>
              <w:t>členka akreditační komise pro neuniverzitní vysoké školy</w:t>
            </w:r>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8F2EE0" w:rsidP="003F6EB7">
            <w:pPr>
              <w:jc w:val="both"/>
              <w:rPr>
                <w:b/>
              </w:rPr>
            </w:pPr>
            <w:r>
              <w:rPr>
                <w:b/>
              </w:rPr>
              <w:t>61</w:t>
            </w:r>
          </w:p>
        </w:tc>
        <w:tc>
          <w:tcPr>
            <w:tcW w:w="693" w:type="dxa"/>
            <w:vMerge w:val="restart"/>
          </w:tcPr>
          <w:p w:rsidR="00F71A2D" w:rsidRDefault="008F2EE0" w:rsidP="008F2EE0">
            <w:pPr>
              <w:jc w:val="both"/>
              <w:rPr>
                <w:b/>
              </w:rPr>
            </w:pPr>
            <w:r>
              <w:rPr>
                <w:b/>
              </w:rPr>
              <w:t>50</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BILAN, Y., BARTOŠ, P. Personal characteristics of entrepreneurs in the context of perception and management of business risk in the SME segment. </w:t>
            </w:r>
            <w:r>
              <w:rPr>
                <w:i/>
              </w:rPr>
              <w:t xml:space="preserve">Economics and Sociology. </w:t>
            </w:r>
            <w:r>
              <w:t>2015</w:t>
            </w:r>
            <w:r>
              <w:rPr>
                <w:i/>
              </w:rPr>
              <w:t xml:space="preserve">, </w:t>
            </w:r>
            <w:r>
              <w:t xml:space="preserve">Volume 8, Issue 1, pp. 42-55. ISSN </w:t>
            </w:r>
            <w:r w:rsidRPr="00D54B6C">
              <w:t>2071-789X</w:t>
            </w:r>
            <w:r>
              <w:t xml:space="preserve">. </w:t>
            </w:r>
            <w:r w:rsidRPr="00D54B6C">
              <w:t>DOI:10.14254/2071- 789X.2015/8-1/4</w:t>
            </w:r>
            <w:r>
              <w:t xml:space="preserve"> (40%).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2E3477" w:rsidP="0098090B">
            <w:pPr>
              <w:jc w:val="both"/>
              <w:rPr>
                <w:rStyle w:val="Hypertextovodkaz"/>
                <w:color w:val="auto"/>
                <w:u w:val="none"/>
              </w:rPr>
            </w:pPr>
            <w:hyperlink r:id="rId42"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184270" w:rsidP="00E9161C">
            <w:pPr>
              <w:jc w:val="both"/>
            </w:pPr>
            <w:r>
              <w:t>Průmyslové inženýrství</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8C7FAC" w:rsidP="00E9161C">
            <w:pPr>
              <w:pStyle w:val="Zkladntext"/>
              <w:ind w:right="108"/>
              <w:rPr>
                <w:rFonts w:ascii="Times New Roman" w:hAnsi="Times New Roman"/>
                <w:i w:val="0"/>
                <w:sz w:val="20"/>
                <w:szCs w:val="20"/>
              </w:rPr>
            </w:pPr>
            <w:r w:rsidRPr="008C7FAC">
              <w:rPr>
                <w:rFonts w:ascii="Times New Roman" w:hAnsi="Times New Roman"/>
                <w:i w:val="0"/>
                <w:sz w:val="20"/>
              </w:rP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184270" w:rsidRDefault="00184270" w:rsidP="00694BA8">
      <w:pPr>
        <w:spacing w:after="160" w:line="259" w:lineRule="auto"/>
      </w:pPr>
    </w:p>
    <w:p w:rsidR="00184270" w:rsidRDefault="00184270" w:rsidP="00694BA8">
      <w:pPr>
        <w:spacing w:after="160" w:line="259" w:lineRule="auto"/>
      </w:pPr>
    </w:p>
    <w:p w:rsidR="00184270" w:rsidRDefault="0018427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3F6EB7">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3F6EB7">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3F6EB7">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3F6EB7">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F71A2D" w:rsidP="003F6EB7">
            <w:pPr>
              <w:jc w:val="both"/>
            </w:pPr>
            <w:r>
              <w:t>Průmyslové inženýrství</w:t>
            </w:r>
          </w:p>
        </w:tc>
      </w:tr>
      <w:tr w:rsidR="00F71A2D" w:rsidTr="003F6EB7">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Lucie MACUROVÁ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3F6EB7">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3F6EB7">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3F6EB7">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3F6EB7">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3F6EB7">
        <w:trPr>
          <w:trHeight w:val="324"/>
        </w:trPr>
        <w:tc>
          <w:tcPr>
            <w:tcW w:w="9859" w:type="dxa"/>
            <w:gridSpan w:val="11"/>
            <w:tcBorders>
              <w:top w:val="nil"/>
            </w:tcBorders>
          </w:tcPr>
          <w:p w:rsidR="00F71A2D" w:rsidRDefault="00F71A2D" w:rsidP="003F6EB7">
            <w:pPr>
              <w:jc w:val="both"/>
            </w:pPr>
            <w:r>
              <w:t>Logi</w:t>
            </w:r>
            <w:r w:rsidR="00D42238">
              <w:t>stika – garant, přednášející (6</w:t>
            </w:r>
            <w:r>
              <w:t>0%)</w:t>
            </w:r>
          </w:p>
        </w:tc>
      </w:tr>
      <w:tr w:rsidR="00F71A2D" w:rsidTr="003F6EB7">
        <w:tc>
          <w:tcPr>
            <w:tcW w:w="9859" w:type="dxa"/>
            <w:gridSpan w:val="11"/>
            <w:shd w:val="clear" w:color="auto" w:fill="F7CAAC"/>
          </w:tcPr>
          <w:p w:rsidR="00F71A2D" w:rsidRDefault="00F71A2D" w:rsidP="003F6EB7">
            <w:pPr>
              <w:jc w:val="both"/>
            </w:pPr>
            <w:r>
              <w:rPr>
                <w:b/>
              </w:rPr>
              <w:t xml:space="preserve">Údaje o vzdělání na VŠ </w:t>
            </w:r>
          </w:p>
        </w:tc>
      </w:tr>
      <w:tr w:rsidR="00F71A2D" w:rsidTr="003F6EB7">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sz w:val="20"/>
                      <w:szCs w:val="20"/>
                    </w:rPr>
                    <w:t>2003 – 2008</w:t>
                  </w:r>
                </w:p>
              </w:tc>
              <w:tc>
                <w:tcPr>
                  <w:tcW w:w="8363" w:type="dxa"/>
                  <w:shd w:val="clear" w:color="auto" w:fill="auto"/>
                </w:tcPr>
                <w:p w:rsidR="00F71A2D" w:rsidRPr="00B5665A" w:rsidRDefault="00F71A2D" w:rsidP="00F3186A">
                  <w:pPr>
                    <w:tabs>
                      <w:tab w:val="left" w:pos="1980"/>
                    </w:tabs>
                    <w:jc w:val="both"/>
                  </w:pPr>
                  <w:r w:rsidRPr="00B5665A">
                    <w:t xml:space="preserve">Univerzita Tomáše Bati ve Zlíně, Fakulta managementu a ekonomiky, </w:t>
                  </w:r>
                  <w:r w:rsidRPr="00B5665A">
                    <w:rPr>
                      <w:i/>
                    </w:rPr>
                    <w:t>doktorský studijní program</w:t>
                  </w:r>
                  <w:r w:rsidRPr="00B5665A">
                    <w:t xml:space="preserve"> Ekonomika a management, studijní obor Management a ekonomika </w:t>
                  </w:r>
                  <w:r w:rsidRPr="00B5665A">
                    <w:rPr>
                      <w:bCs/>
                    </w:rPr>
                    <w:t>(Ph.D.)</w:t>
                  </w:r>
                </w:p>
              </w:tc>
            </w:tr>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sz w:val="20"/>
                      <w:szCs w:val="20"/>
                    </w:rPr>
                    <w:t>2006</w:t>
                  </w:r>
                </w:p>
              </w:tc>
              <w:tc>
                <w:tcPr>
                  <w:tcW w:w="8363" w:type="dxa"/>
                  <w:shd w:val="clear" w:color="auto" w:fill="auto"/>
                </w:tcPr>
                <w:p w:rsidR="00F71A2D" w:rsidRPr="00B5665A" w:rsidRDefault="00F71A2D" w:rsidP="00D34115">
                  <w:pPr>
                    <w:pStyle w:val="Zkladntext21"/>
                    <w:tabs>
                      <w:tab w:val="left" w:pos="0"/>
                    </w:tabs>
                    <w:jc w:val="both"/>
                    <w:rPr>
                      <w:rFonts w:ascii="Times New Roman" w:hAnsi="Times New Roman" w:cs="Times New Roman"/>
                      <w:sz w:val="20"/>
                      <w:szCs w:val="20"/>
                    </w:rPr>
                  </w:pPr>
                  <w:r w:rsidRPr="00B5665A">
                    <w:rPr>
                      <w:rFonts w:ascii="Times New Roman" w:hAnsi="Times New Roman" w:cs="Times New Roman"/>
                      <w:sz w:val="20"/>
                      <w:szCs w:val="20"/>
                    </w:rPr>
                    <w:t xml:space="preserve">Západočeská univerzita v Plzni, </w:t>
                  </w:r>
                  <w:r w:rsidRPr="00B5665A">
                    <w:rPr>
                      <w:rFonts w:ascii="Times New Roman" w:hAnsi="Times New Roman" w:cs="Times New Roman"/>
                      <w:i/>
                      <w:sz w:val="20"/>
                      <w:szCs w:val="20"/>
                    </w:rPr>
                    <w:t>Distanční vzdělávání</w:t>
                  </w:r>
                  <w:r w:rsidRPr="00B5665A">
                    <w:rPr>
                      <w:rFonts w:ascii="Times New Roman" w:hAnsi="Times New Roman" w:cs="Times New Roman"/>
                      <w:sz w:val="20"/>
                      <w:szCs w:val="20"/>
                    </w:rPr>
                    <w:t xml:space="preserve">, studijní program celoživotního vzdělávání Úvod do distančního vzdělávání - modul 1, modul 2 (tutor)    </w:t>
                  </w:r>
                </w:p>
              </w:tc>
            </w:tr>
            <w:tr w:rsidR="00F71A2D" w:rsidRPr="00470B8F" w:rsidTr="003F6EB7">
              <w:tc>
                <w:tcPr>
                  <w:tcW w:w="1314" w:type="dxa"/>
                  <w:shd w:val="clear" w:color="auto" w:fill="auto"/>
                </w:tcPr>
                <w:p w:rsidR="00F71A2D" w:rsidRPr="00470B8F" w:rsidRDefault="00F71A2D" w:rsidP="003F6EB7">
                  <w:pPr>
                    <w:pStyle w:val="Zkladntext21"/>
                    <w:rPr>
                      <w:rFonts w:ascii="Times New Roman" w:hAnsi="Times New Roman" w:cs="Times New Roman"/>
                      <w:b/>
                      <w:sz w:val="20"/>
                      <w:szCs w:val="20"/>
                    </w:rPr>
                  </w:pPr>
                  <w:r w:rsidRPr="00470B8F">
                    <w:rPr>
                      <w:rFonts w:ascii="Times New Roman" w:hAnsi="Times New Roman" w:cs="Times New Roman"/>
                      <w:b/>
                      <w:sz w:val="20"/>
                      <w:szCs w:val="20"/>
                    </w:rPr>
                    <w:t>2004</w:t>
                  </w:r>
                </w:p>
                <w:p w:rsidR="00F71A2D" w:rsidRPr="00470B8F" w:rsidRDefault="00F71A2D" w:rsidP="003F6EB7">
                  <w:pPr>
                    <w:pStyle w:val="Zkladntextodsazen31"/>
                    <w:ind w:left="0"/>
                    <w:rPr>
                      <w:rFonts w:cs="Times New Roman"/>
                      <w:b/>
                      <w:sz w:val="20"/>
                      <w:szCs w:val="20"/>
                    </w:rPr>
                  </w:pPr>
                </w:p>
              </w:tc>
              <w:tc>
                <w:tcPr>
                  <w:tcW w:w="8363" w:type="dxa"/>
                  <w:shd w:val="clear" w:color="auto" w:fill="auto"/>
                </w:tcPr>
                <w:p w:rsidR="00F71A2D" w:rsidRPr="00B5665A" w:rsidRDefault="00F71A2D" w:rsidP="00D34115">
                  <w:pPr>
                    <w:pStyle w:val="Zkladntextodsazen31"/>
                    <w:ind w:left="0"/>
                    <w:jc w:val="both"/>
                    <w:rPr>
                      <w:rFonts w:cs="Times New Roman"/>
                      <w:sz w:val="20"/>
                      <w:szCs w:val="20"/>
                    </w:rPr>
                  </w:pPr>
                  <w:r w:rsidRPr="00B5665A">
                    <w:rPr>
                      <w:rFonts w:cs="Times New Roman"/>
                      <w:sz w:val="20"/>
                      <w:szCs w:val="20"/>
                    </w:rPr>
                    <w:t xml:space="preserve">Univerzita Palackého v Olomouci, </w:t>
                  </w:r>
                  <w:r w:rsidRPr="00B5665A">
                    <w:rPr>
                      <w:rFonts w:cs="Times New Roman"/>
                      <w:bCs/>
                      <w:sz w:val="20"/>
                      <w:szCs w:val="20"/>
                    </w:rPr>
                    <w:t xml:space="preserve">Centrum distančního vzdělávání, studijní obor </w:t>
                  </w:r>
                  <w:r w:rsidRPr="00B5665A">
                    <w:rPr>
                      <w:rFonts w:cs="Times New Roman"/>
                      <w:bCs/>
                      <w:i/>
                      <w:sz w:val="20"/>
                      <w:szCs w:val="20"/>
                    </w:rPr>
                    <w:t xml:space="preserve">Distanční minimum </w:t>
                  </w:r>
                  <w:r w:rsidRPr="00B5665A">
                    <w:rPr>
                      <w:rFonts w:cs="Times New Roman"/>
                      <w:bCs/>
                      <w:sz w:val="20"/>
                      <w:szCs w:val="20"/>
                    </w:rPr>
                    <w:t>(tutor)</w:t>
                  </w:r>
                </w:p>
              </w:tc>
            </w:tr>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sz w:val="20"/>
                      <w:szCs w:val="20"/>
                    </w:rPr>
                    <w:t>2001 – 2003</w:t>
                  </w:r>
                </w:p>
              </w:tc>
              <w:tc>
                <w:tcPr>
                  <w:tcW w:w="8363" w:type="dxa"/>
                  <w:shd w:val="clear" w:color="auto" w:fill="auto"/>
                </w:tcPr>
                <w:p w:rsidR="00F71A2D" w:rsidRPr="00B5665A" w:rsidRDefault="00F71A2D" w:rsidP="00D34115">
                  <w:pPr>
                    <w:pStyle w:val="Zkladntext21"/>
                    <w:jc w:val="both"/>
                    <w:rPr>
                      <w:rFonts w:ascii="Times New Roman" w:hAnsi="Times New Roman" w:cs="Times New Roman"/>
                      <w:sz w:val="20"/>
                      <w:szCs w:val="20"/>
                    </w:rPr>
                  </w:pPr>
                  <w:r w:rsidRPr="00B5665A">
                    <w:rPr>
                      <w:rFonts w:ascii="Times New Roman" w:hAnsi="Times New Roman" w:cs="Times New Roman"/>
                      <w:sz w:val="20"/>
                      <w:szCs w:val="20"/>
                    </w:rPr>
                    <w:t xml:space="preserve">Univerzita Tomáše Bati ve Zlíně, Fakulta managementu a ekonomiky, </w:t>
                  </w:r>
                  <w:r w:rsidRPr="00B5665A">
                    <w:rPr>
                      <w:rFonts w:ascii="Times New Roman" w:hAnsi="Times New Roman" w:cs="Times New Roman"/>
                      <w:i/>
                      <w:sz w:val="20"/>
                      <w:szCs w:val="20"/>
                    </w:rPr>
                    <w:t>magisterský studijní program</w:t>
                  </w:r>
                  <w:r w:rsidRPr="00B5665A">
                    <w:rPr>
                      <w:rFonts w:ascii="Times New Roman" w:hAnsi="Times New Roman" w:cs="Times New Roman"/>
                      <w:sz w:val="20"/>
                      <w:szCs w:val="20"/>
                    </w:rPr>
                    <w:t xml:space="preserve"> Ekonomika a management, studijní obor Průmyslové inženýrství</w:t>
                  </w:r>
                  <w:r w:rsidRPr="00B5665A">
                    <w:rPr>
                      <w:rFonts w:ascii="Times New Roman" w:hAnsi="Times New Roman" w:cs="Times New Roman"/>
                      <w:bCs/>
                      <w:i/>
                      <w:sz w:val="20"/>
                      <w:szCs w:val="20"/>
                    </w:rPr>
                    <w:t xml:space="preserve"> </w:t>
                  </w:r>
                  <w:r w:rsidRPr="00B5665A">
                    <w:rPr>
                      <w:rFonts w:ascii="Times New Roman" w:hAnsi="Times New Roman" w:cs="Times New Roman"/>
                      <w:bCs/>
                      <w:sz w:val="20"/>
                      <w:szCs w:val="20"/>
                    </w:rPr>
                    <w:t>(Ing.)</w:t>
                  </w:r>
                </w:p>
              </w:tc>
            </w:tr>
            <w:tr w:rsidR="00F71A2D" w:rsidRPr="00470B8F" w:rsidTr="003F6EB7">
              <w:tc>
                <w:tcPr>
                  <w:tcW w:w="1314" w:type="dxa"/>
                  <w:shd w:val="clear" w:color="auto" w:fill="auto"/>
                </w:tcPr>
                <w:p w:rsidR="00F71A2D" w:rsidRPr="00470B8F" w:rsidRDefault="00F71A2D" w:rsidP="003F6EB7">
                  <w:pPr>
                    <w:pStyle w:val="Zkladntextodsazen31"/>
                    <w:ind w:left="0"/>
                    <w:rPr>
                      <w:rFonts w:cs="Times New Roman"/>
                      <w:b/>
                      <w:sz w:val="20"/>
                      <w:szCs w:val="20"/>
                    </w:rPr>
                  </w:pPr>
                  <w:r w:rsidRPr="00470B8F">
                    <w:rPr>
                      <w:rFonts w:cs="Times New Roman"/>
                      <w:b/>
                      <w:bCs/>
                      <w:sz w:val="20"/>
                      <w:szCs w:val="20"/>
                    </w:rPr>
                    <w:t>1998 – 2001</w:t>
                  </w:r>
                </w:p>
              </w:tc>
              <w:tc>
                <w:tcPr>
                  <w:tcW w:w="8363" w:type="dxa"/>
                  <w:shd w:val="clear" w:color="auto" w:fill="auto"/>
                </w:tcPr>
                <w:p w:rsidR="00F71A2D" w:rsidRPr="001E1998" w:rsidRDefault="00F71A2D" w:rsidP="00D34115">
                  <w:pPr>
                    <w:pStyle w:val="Zkladntext21"/>
                    <w:jc w:val="both"/>
                    <w:rPr>
                      <w:rFonts w:ascii="Times New Roman" w:hAnsi="Times New Roman" w:cs="Times New Roman"/>
                      <w:b/>
                      <w:bCs/>
                      <w:sz w:val="20"/>
                      <w:szCs w:val="20"/>
                    </w:rPr>
                  </w:pPr>
                  <w:r w:rsidRPr="00470B8F">
                    <w:rPr>
                      <w:rFonts w:ascii="Times New Roman" w:hAnsi="Times New Roman" w:cs="Times New Roman"/>
                      <w:sz w:val="20"/>
                      <w:szCs w:val="20"/>
                    </w:rPr>
                    <w:t xml:space="preserve">Vysoké učení technické v Brně (1. ledna 2001 </w:t>
                  </w:r>
                  <w:r>
                    <w:rPr>
                      <w:rFonts w:ascii="Times New Roman" w:hAnsi="Times New Roman" w:cs="Times New Roman"/>
                      <w:sz w:val="20"/>
                      <w:szCs w:val="20"/>
                    </w:rPr>
                    <w:t xml:space="preserve">zřízena Univerzita Tomáše Bati </w:t>
                  </w:r>
                  <w:r w:rsidRPr="00470B8F">
                    <w:rPr>
                      <w:rFonts w:ascii="Times New Roman" w:hAnsi="Times New Roman" w:cs="Times New Roman"/>
                      <w:sz w:val="20"/>
                      <w:szCs w:val="20"/>
                    </w:rPr>
                    <w:t xml:space="preserve">ve Zlíně), Fakulta managementu a ekonomiky ve </w:t>
                  </w:r>
                  <w:r w:rsidRPr="00B5665A">
                    <w:rPr>
                      <w:rFonts w:ascii="Times New Roman" w:hAnsi="Times New Roman" w:cs="Times New Roman"/>
                      <w:sz w:val="20"/>
                      <w:szCs w:val="20"/>
                    </w:rPr>
                    <w:t xml:space="preserve">Zlíně, </w:t>
                  </w:r>
                  <w:r w:rsidRPr="00B5665A">
                    <w:rPr>
                      <w:rFonts w:ascii="Times New Roman" w:hAnsi="Times New Roman" w:cs="Times New Roman"/>
                      <w:i/>
                      <w:sz w:val="20"/>
                      <w:szCs w:val="20"/>
                    </w:rPr>
                    <w:t xml:space="preserve">bakalářský studijní program </w:t>
                  </w:r>
                  <w:r w:rsidRPr="00B5665A">
                    <w:rPr>
                      <w:rFonts w:ascii="Times New Roman" w:hAnsi="Times New Roman" w:cs="Times New Roman"/>
                      <w:sz w:val="20"/>
                      <w:szCs w:val="20"/>
                    </w:rPr>
                    <w:t xml:space="preserve">Ekonomika a management, studijní obor Management a ekonomika </w:t>
                  </w:r>
                  <w:r w:rsidRPr="00B5665A">
                    <w:rPr>
                      <w:rFonts w:ascii="Times New Roman" w:hAnsi="Times New Roman" w:cs="Times New Roman"/>
                      <w:bCs/>
                      <w:sz w:val="20"/>
                      <w:szCs w:val="20"/>
                    </w:rPr>
                    <w:t>(Bc.)</w:t>
                  </w:r>
                </w:p>
              </w:tc>
            </w:tr>
          </w:tbl>
          <w:p w:rsidR="00F71A2D" w:rsidRDefault="00F71A2D" w:rsidP="003F6EB7">
            <w:pPr>
              <w:jc w:val="both"/>
              <w:rPr>
                <w:b/>
              </w:rPr>
            </w:pPr>
          </w:p>
        </w:tc>
      </w:tr>
      <w:tr w:rsidR="00F71A2D" w:rsidTr="003F6EB7">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3F6EB7">
        <w:trPr>
          <w:trHeight w:val="440"/>
        </w:trPr>
        <w:tc>
          <w:tcPr>
            <w:tcW w:w="9859" w:type="dxa"/>
            <w:gridSpan w:val="11"/>
          </w:tcPr>
          <w:p w:rsidR="00F71A2D" w:rsidRDefault="00F71A2D" w:rsidP="003F6EB7">
            <w:pPr>
              <w:jc w:val="both"/>
            </w:pPr>
            <w:r w:rsidRPr="00B7350C">
              <w:rPr>
                <w:b/>
              </w:rPr>
              <w:t>9/2006 – dosud</w:t>
            </w:r>
            <w:r>
              <w:t>: UTB ve Zlíně, Fakulta managementu a ekonomiky, akademický pracovník</w:t>
            </w:r>
          </w:p>
        </w:tc>
      </w:tr>
      <w:tr w:rsidR="00F71A2D" w:rsidTr="003F6EB7">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3F6EB7">
        <w:trPr>
          <w:trHeight w:val="307"/>
        </w:trPr>
        <w:tc>
          <w:tcPr>
            <w:tcW w:w="9859" w:type="dxa"/>
            <w:gridSpan w:val="11"/>
          </w:tcPr>
          <w:p w:rsidR="00636CFD" w:rsidRDefault="00636CFD" w:rsidP="00636CFD">
            <w:pPr>
              <w:jc w:val="both"/>
            </w:pPr>
            <w:r>
              <w:t xml:space="preserve">Počet vedených bakalářských prací – 6 </w:t>
            </w:r>
          </w:p>
          <w:p w:rsidR="00F71A2D" w:rsidRDefault="00636CFD" w:rsidP="003F6EB7">
            <w:pPr>
              <w:jc w:val="both"/>
            </w:pPr>
            <w:r>
              <w:t>Počet vedených diplomových prací – 46</w:t>
            </w:r>
          </w:p>
        </w:tc>
      </w:tr>
      <w:tr w:rsidR="00F71A2D" w:rsidTr="003F6EB7">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3F6EB7">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3F6EB7">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8F2EE0" w:rsidP="008F2EE0">
            <w:pPr>
              <w:jc w:val="center"/>
              <w:rPr>
                <w:b/>
              </w:rPr>
            </w:pPr>
            <w:r>
              <w:rPr>
                <w:b/>
              </w:rPr>
              <w:t>0</w:t>
            </w:r>
          </w:p>
        </w:tc>
        <w:tc>
          <w:tcPr>
            <w:tcW w:w="693" w:type="dxa"/>
            <w:vMerge w:val="restart"/>
          </w:tcPr>
          <w:p w:rsidR="00F71A2D" w:rsidRDefault="008F2EE0" w:rsidP="003F6EB7">
            <w:pPr>
              <w:jc w:val="center"/>
              <w:rPr>
                <w:b/>
              </w:rPr>
            </w:pPr>
            <w:r>
              <w:rPr>
                <w:b/>
              </w:rPr>
              <w:t>0</w:t>
            </w:r>
          </w:p>
        </w:tc>
        <w:tc>
          <w:tcPr>
            <w:tcW w:w="694" w:type="dxa"/>
            <w:vMerge w:val="restart"/>
          </w:tcPr>
          <w:p w:rsidR="00F71A2D" w:rsidRDefault="00F71A2D" w:rsidP="003F6EB7">
            <w:pPr>
              <w:jc w:val="center"/>
              <w:rPr>
                <w:b/>
              </w:rPr>
            </w:pPr>
            <w:r>
              <w:rPr>
                <w:b/>
              </w:rPr>
              <w:t>14</w:t>
            </w:r>
          </w:p>
        </w:tc>
      </w:tr>
      <w:tr w:rsidR="00F71A2D" w:rsidTr="003F6EB7">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3F6EB7">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013"/>
        </w:trPr>
        <w:tc>
          <w:tcPr>
            <w:tcW w:w="9859" w:type="dxa"/>
            <w:gridSpan w:val="11"/>
          </w:tcPr>
          <w:p w:rsidR="00F71A2D" w:rsidRPr="001E1998" w:rsidRDefault="00F71A2D" w:rsidP="00F71A2D">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rsidR="00F71A2D" w:rsidRPr="001E1998" w:rsidRDefault="00F71A2D" w:rsidP="00F71A2D">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sidR="00D3495B">
              <w:rPr>
                <w:szCs w:val="18"/>
              </w:rPr>
              <w:t xml:space="preserve">. </w:t>
            </w:r>
            <w:hyperlink r:id="rId43" w:history="1">
              <w:r w:rsidR="00D3495B" w:rsidRPr="00B5665A">
                <w:rPr>
                  <w:rStyle w:val="Hypertextovodkaz"/>
                  <w:color w:val="auto"/>
                  <w:szCs w:val="18"/>
                  <w:u w:val="none"/>
                </w:rPr>
                <w:t>https://vsers.cz/wp-content/uploads/2017/02/Auspicia-2014-2-1.pdf</w:t>
              </w:r>
            </w:hyperlink>
            <w:r w:rsidR="00D3495B" w:rsidRPr="00B5665A">
              <w:rPr>
                <w:szCs w:val="18"/>
              </w:rPr>
              <w:t xml:space="preserve"> </w:t>
            </w:r>
            <w:r w:rsidRPr="00B5665A">
              <w:rPr>
                <w:szCs w:val="18"/>
              </w:rPr>
              <w:t xml:space="preserve">(50%). </w:t>
            </w:r>
          </w:p>
          <w:p w:rsidR="00F71A2D" w:rsidRPr="001E1998" w:rsidRDefault="00F71A2D" w:rsidP="00F71A2D">
            <w:pPr>
              <w:jc w:val="both"/>
              <w:rPr>
                <w:szCs w:val="18"/>
              </w:rPr>
            </w:pPr>
          </w:p>
        </w:tc>
      </w:tr>
      <w:tr w:rsidR="00F71A2D" w:rsidTr="003F6EB7">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D34115">
        <w:trPr>
          <w:trHeight w:val="64"/>
        </w:trPr>
        <w:tc>
          <w:tcPr>
            <w:tcW w:w="9859" w:type="dxa"/>
            <w:gridSpan w:val="11"/>
          </w:tcPr>
          <w:p w:rsidR="00F71A2D" w:rsidRDefault="00F71A2D" w:rsidP="003F6EB7">
            <w:pPr>
              <w:rPr>
                <w:b/>
              </w:rPr>
            </w:pPr>
          </w:p>
        </w:tc>
      </w:tr>
      <w:tr w:rsidR="00F71A2D" w:rsidTr="00D34115">
        <w:trPr>
          <w:cantSplit/>
          <w:trHeight w:val="64"/>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DF295A" w:rsidRDefault="00DF295A" w:rsidP="00694BA8">
      <w:pPr>
        <w:spacing w:after="160" w:line="259" w:lineRule="auto"/>
      </w:pPr>
    </w:p>
    <w:p w:rsidR="00F3186A" w:rsidRDefault="00F3186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lastRenderedPageBreak/>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2A72E9" w:rsidP="00E66B0B">
            <w:pPr>
              <w:jc w:val="both"/>
            </w:pPr>
            <w:r>
              <w:t>Průmyslové inženýrství</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Default="002A72E9" w:rsidP="00E66B0B">
            <w:pPr>
              <w:jc w:val="both"/>
            </w:pPr>
            <w:r>
              <w:t>Petra MANDINCOVÁ</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Mgr.,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1978</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480"/>
        </w:trPr>
        <w:tc>
          <w:tcPr>
            <w:tcW w:w="9859" w:type="dxa"/>
            <w:gridSpan w:val="11"/>
            <w:tcBorders>
              <w:top w:val="nil"/>
            </w:tcBorders>
          </w:tcPr>
          <w:p w:rsidR="002A72E9" w:rsidRDefault="002A72E9" w:rsidP="00E66B0B">
            <w:pPr>
              <w:jc w:val="both"/>
            </w:pPr>
            <w:r>
              <w:t>Manažerská psychologie a sociologie – přednášející (40%)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731"/>
        </w:trPr>
        <w:tc>
          <w:tcPr>
            <w:tcW w:w="9859" w:type="dxa"/>
            <w:gridSpan w:val="11"/>
          </w:tcPr>
          <w:p w:rsidR="002A72E9" w:rsidRDefault="002A72E9" w:rsidP="00E66B0B">
            <w:pPr>
              <w:tabs>
                <w:tab w:val="left" w:pos="1418"/>
              </w:tabs>
              <w:autoSpaceDE w:val="0"/>
              <w:autoSpaceDN w:val="0"/>
              <w:adjustRightInd w:val="0"/>
              <w:ind w:left="1416" w:hanging="1416"/>
              <w:rPr>
                <w:color w:val="000000"/>
                <w:szCs w:val="24"/>
              </w:rPr>
            </w:pPr>
            <w:r>
              <w:rPr>
                <w:b/>
                <w:bCs/>
                <w:color w:val="000000"/>
                <w:szCs w:val="24"/>
              </w:rPr>
              <w:t xml:space="preserve">2003 – 2008: </w:t>
            </w:r>
            <w:r>
              <w:rPr>
                <w:color w:val="000000"/>
                <w:szCs w:val="24"/>
              </w:rPr>
              <w:t>Masarykova Univerzita v Brně, Fakulta sociálních studií, obor sociální psychologie (</w:t>
            </w:r>
            <w:r>
              <w:rPr>
                <w:b/>
                <w:color w:val="000000"/>
                <w:szCs w:val="24"/>
              </w:rPr>
              <w:t>Ph.D.</w:t>
            </w:r>
            <w:r>
              <w:rPr>
                <w:color w:val="000000"/>
                <w:szCs w:val="24"/>
              </w:rPr>
              <w:t>)</w:t>
            </w:r>
          </w:p>
          <w:p w:rsidR="002A72E9" w:rsidRPr="00C47D68" w:rsidRDefault="002A72E9" w:rsidP="00E66B0B">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Univerzita Palackého v Olomouci, Filozofická fakulta, obor Psychologie (</w:t>
            </w:r>
            <w:r>
              <w:rPr>
                <w:b/>
                <w:color w:val="000000"/>
                <w:szCs w:val="24"/>
              </w:rPr>
              <w:t>Mgr.</w:t>
            </w:r>
            <w:r>
              <w:rPr>
                <w:color w:val="000000"/>
                <w:szCs w:val="24"/>
              </w:rPr>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jc w:val="both"/>
              <w:rPr>
                <w:b/>
              </w:rPr>
            </w:pPr>
            <w:r>
              <w:rPr>
                <w:b/>
              </w:rPr>
              <w:t>2010 - doposud</w:t>
            </w:r>
            <w:r w:rsidRPr="002D162B">
              <w:rPr>
                <w:b/>
              </w:rPr>
              <w:t>:</w:t>
            </w:r>
            <w:r>
              <w:t xml:space="preserve">  Psychologická ordinace Zlín, klinická psycholožka a psychoterapeutka</w:t>
            </w:r>
          </w:p>
          <w:p w:rsidR="002A72E9" w:rsidRDefault="002A72E9" w:rsidP="00E66B0B">
            <w:pPr>
              <w:jc w:val="both"/>
              <w:rPr>
                <w:b/>
              </w:rPr>
            </w:pPr>
            <w:r>
              <w:rPr>
                <w:b/>
              </w:rPr>
              <w:t>2010 - doposud</w:t>
            </w:r>
            <w:r w:rsidRPr="002D162B">
              <w:rPr>
                <w:b/>
              </w:rPr>
              <w:t>:</w:t>
            </w:r>
            <w:r>
              <w:t xml:space="preserve"> Univerzita Tomáše Bati Zlín, Fakulta managementu a ekonomiky, Ústav managementu a marketingu, </w:t>
            </w:r>
            <w:r>
              <w:br/>
              <w:t xml:space="preserve">                             odborná asistentka, jpp</w:t>
            </w:r>
          </w:p>
          <w:p w:rsidR="002A72E9" w:rsidRDefault="002A72E9" w:rsidP="00E66B0B">
            <w:pPr>
              <w:jc w:val="both"/>
            </w:pPr>
            <w:r w:rsidRPr="002D162B">
              <w:rPr>
                <w:b/>
              </w:rPr>
              <w:t xml:space="preserve">2007 – </w:t>
            </w:r>
            <w:r>
              <w:rPr>
                <w:b/>
              </w:rPr>
              <w:t>2010</w:t>
            </w:r>
            <w:r w:rsidRPr="002D162B">
              <w:rPr>
                <w:b/>
              </w:rPr>
              <w:t>:</w:t>
            </w:r>
            <w:r>
              <w:t xml:space="preserve">       Univerzita Tomáše Bati Zlín, Fakulta managementu a ekonomiky, Ústav managementu a marketingu, </w:t>
            </w:r>
          </w:p>
          <w:p w:rsidR="002A72E9" w:rsidRDefault="002A72E9" w:rsidP="00E66B0B">
            <w:pPr>
              <w:jc w:val="both"/>
            </w:pPr>
            <w:r>
              <w:t xml:space="preserve">                             odborná asistentka</w:t>
            </w:r>
          </w:p>
          <w:p w:rsidR="002A72E9" w:rsidRDefault="002A72E9" w:rsidP="00E66B0B">
            <w:pPr>
              <w:jc w:val="both"/>
            </w:pPr>
            <w:r w:rsidRPr="002D162B">
              <w:rPr>
                <w:b/>
              </w:rPr>
              <w:t xml:space="preserve">2007 – </w:t>
            </w:r>
            <w:r>
              <w:rPr>
                <w:b/>
              </w:rPr>
              <w:t>2009</w:t>
            </w:r>
            <w:r w:rsidRPr="002D162B">
              <w:rPr>
                <w:b/>
              </w:rPr>
              <w:t>:</w:t>
            </w:r>
            <w:r>
              <w:t xml:space="preserve">       Psychologická ordinace Zlín, klinická psycholožka a psychoterapeutka, jpp</w:t>
            </w:r>
          </w:p>
          <w:p w:rsidR="002A72E9" w:rsidRDefault="002A72E9" w:rsidP="00E66B0B">
            <w:pPr>
              <w:jc w:val="both"/>
            </w:pPr>
            <w:r w:rsidRPr="002D162B">
              <w:rPr>
                <w:b/>
              </w:rPr>
              <w:t>2004 – 2005:</w:t>
            </w:r>
            <w:r>
              <w:t xml:space="preserve">       Univerzita Tomáše Bati Zlín, Univerzitní institut, asistentka, jpp </w:t>
            </w:r>
          </w:p>
          <w:p w:rsidR="002A72E9" w:rsidRDefault="002A72E9" w:rsidP="00E66B0B">
            <w:pPr>
              <w:jc w:val="both"/>
            </w:pPr>
            <w:r w:rsidRPr="002D162B">
              <w:rPr>
                <w:b/>
              </w:rPr>
              <w:t>2001 – 2007:</w:t>
            </w:r>
            <w:r>
              <w:t xml:space="preserve">       Dětské Centrum Zlín – Burešov, klinická psycholožka</w:t>
            </w:r>
          </w:p>
          <w:p w:rsidR="002A72E9" w:rsidRDefault="002A72E9" w:rsidP="00E66B0B">
            <w:pPr>
              <w:jc w:val="both"/>
            </w:pP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312"/>
        </w:trPr>
        <w:tc>
          <w:tcPr>
            <w:tcW w:w="9859" w:type="dxa"/>
            <w:gridSpan w:val="11"/>
          </w:tcPr>
          <w:p w:rsidR="00636CFD" w:rsidRDefault="00636CFD" w:rsidP="00636CFD">
            <w:pPr>
              <w:jc w:val="both"/>
            </w:pPr>
            <w:r>
              <w:t>Počet vedených bakalářských prací – 5</w:t>
            </w:r>
          </w:p>
          <w:p w:rsidR="002A72E9" w:rsidRDefault="00636CFD" w:rsidP="00636CFD">
            <w:pPr>
              <w:jc w:val="both"/>
            </w:pPr>
            <w:r>
              <w:t>Počet vedených diplomových prací – 9</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3C00CF" w:rsidP="00E66B0B">
            <w:pPr>
              <w:jc w:val="both"/>
              <w:rPr>
                <w:b/>
              </w:rPr>
            </w:pPr>
            <w:r>
              <w:rPr>
                <w:b/>
              </w:rPr>
              <w:t>0</w:t>
            </w:r>
          </w:p>
        </w:tc>
        <w:tc>
          <w:tcPr>
            <w:tcW w:w="693" w:type="dxa"/>
            <w:vMerge w:val="restart"/>
          </w:tcPr>
          <w:p w:rsidR="002A72E9" w:rsidRDefault="002A72E9" w:rsidP="00E66B0B">
            <w:pPr>
              <w:jc w:val="both"/>
              <w:rPr>
                <w:b/>
              </w:rPr>
            </w:pPr>
            <w:r>
              <w:rPr>
                <w:b/>
              </w:rPr>
              <w:t>0</w:t>
            </w:r>
          </w:p>
        </w:tc>
        <w:tc>
          <w:tcPr>
            <w:tcW w:w="694" w:type="dxa"/>
            <w:vMerge w:val="restart"/>
          </w:tcPr>
          <w:p w:rsidR="002A72E9" w:rsidRDefault="008F2EE0" w:rsidP="00E66B0B">
            <w:pPr>
              <w:jc w:val="both"/>
              <w:rPr>
                <w:b/>
              </w:rPr>
            </w:pPr>
            <w:r>
              <w:rPr>
                <w:b/>
              </w:rPr>
              <w:t>1</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Default="002A72E9" w:rsidP="00E66B0B">
            <w:pPr>
              <w:tabs>
                <w:tab w:val="left" w:pos="709"/>
              </w:tabs>
              <w:jc w:val="both"/>
            </w:pPr>
            <w:r w:rsidRPr="00AD01D8">
              <w:rPr>
                <w:lang w:val="en"/>
              </w:rPr>
              <w:t>MANDINCOVÁ, P</w:t>
            </w:r>
            <w:r>
              <w:rPr>
                <w:lang w:val="en"/>
              </w:rPr>
              <w:t>., KOUŘIL, V</w:t>
            </w:r>
            <w:r w:rsidRPr="00AD01D8">
              <w:rPr>
                <w:lang w:val="en"/>
              </w:rPr>
              <w:t xml:space="preserve">. </w:t>
            </w:r>
            <w:r w:rsidRPr="00D65934">
              <w:rPr>
                <w:lang w:val="en"/>
              </w:rPr>
              <w:t>Diagnostika autismu časného věku z pohledu psychologa</w:t>
            </w:r>
            <w:r>
              <w:rPr>
                <w:lang w:val="en"/>
              </w:rPr>
              <w:t xml:space="preserve"> a psychiatra</w:t>
            </w:r>
            <w:r w:rsidRPr="00AD01D8">
              <w:rPr>
                <w:lang w:val="en"/>
              </w:rPr>
              <w:t xml:space="preserve">. </w:t>
            </w:r>
            <w:r w:rsidRPr="00D65934">
              <w:rPr>
                <w:i/>
                <w:lang w:val="en"/>
              </w:rPr>
              <w:t>Pediatrické fórum Zlínská čtyřka</w:t>
            </w:r>
            <w:r>
              <w:rPr>
                <w:lang w:val="en"/>
              </w:rPr>
              <w:t>. Luhačovice, 2017 (50%)</w:t>
            </w:r>
            <w:r w:rsidRPr="00AD01D8">
              <w:t>.</w:t>
            </w:r>
          </w:p>
          <w:p w:rsidR="008D5664" w:rsidRPr="008D5664" w:rsidRDefault="008D5664" w:rsidP="00E66B0B">
            <w:pPr>
              <w:tabs>
                <w:tab w:val="left" w:pos="709"/>
              </w:tabs>
              <w:jc w:val="both"/>
              <w:rPr>
                <w:i/>
              </w:rPr>
            </w:pPr>
            <w:r w:rsidRPr="008D5664">
              <w:rPr>
                <w:i/>
              </w:rPr>
              <w:t>Další profesní činnosti:</w:t>
            </w:r>
          </w:p>
          <w:p w:rsidR="002A72E9" w:rsidRPr="008D5664" w:rsidRDefault="002A72E9" w:rsidP="00E66B0B">
            <w:pPr>
              <w:tabs>
                <w:tab w:val="left" w:pos="709"/>
              </w:tabs>
              <w:jc w:val="both"/>
            </w:pPr>
            <w:r w:rsidRPr="008D5664">
              <w:rPr>
                <w:b/>
              </w:rPr>
              <w:t>2012 – 2016</w:t>
            </w:r>
            <w:r w:rsidRPr="008D5664">
              <w:t>: Psychologická ordinace Zlín, vedoucí pracoviště klinické psychologie a supervizor</w:t>
            </w:r>
          </w:p>
          <w:p w:rsidR="002A72E9" w:rsidRPr="008D5664" w:rsidRDefault="002A72E9" w:rsidP="00E66B0B">
            <w:pPr>
              <w:tabs>
                <w:tab w:val="left" w:pos="709"/>
              </w:tabs>
              <w:jc w:val="both"/>
            </w:pPr>
            <w:r w:rsidRPr="008D5664">
              <w:rPr>
                <w:b/>
              </w:rPr>
              <w:t>2006 – 2015:</w:t>
            </w:r>
            <w:r w:rsidRPr="008D5664">
              <w:t xml:space="preserve"> Lektorka kurzů Psychoterapeutického institutu, z. s., Český Krumlov </w:t>
            </w:r>
          </w:p>
          <w:p w:rsidR="002A72E9" w:rsidRPr="008D5664" w:rsidRDefault="002A72E9" w:rsidP="00E66B0B">
            <w:pPr>
              <w:tabs>
                <w:tab w:val="left" w:pos="709"/>
              </w:tabs>
              <w:jc w:val="both"/>
            </w:pPr>
            <w:r w:rsidRPr="008D5664">
              <w:rPr>
                <w:b/>
              </w:rPr>
              <w:t>2013:</w:t>
            </w:r>
            <w:r w:rsidRPr="008D5664">
              <w:t xml:space="preserve"> odborné slovo v dokumentárním pořadu ČT režiséra L. Hlavsy Panna a gay </w:t>
            </w:r>
          </w:p>
          <w:p w:rsidR="002A72E9" w:rsidRDefault="002A72E9" w:rsidP="00E66B0B">
            <w:pPr>
              <w:tabs>
                <w:tab w:val="left" w:pos="709"/>
              </w:tabs>
              <w:jc w:val="both"/>
              <w:rPr>
                <w:b/>
              </w:rPr>
            </w:pPr>
            <w:r w:rsidRPr="008D5664">
              <w:t>Semináře na různá psychologická témata pro zdravotnické a pedagogické pracovníky příspěvkových organizací zřízených Zlínským krajem nebo statutárním městem Zlín.</w:t>
            </w: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76"/>
        </w:trPr>
        <w:tc>
          <w:tcPr>
            <w:tcW w:w="9859" w:type="dxa"/>
            <w:gridSpan w:val="11"/>
          </w:tcPr>
          <w:p w:rsidR="002A72E9" w:rsidRDefault="002A72E9" w:rsidP="00E66B0B">
            <w:pPr>
              <w:rPr>
                <w:b/>
              </w:rPr>
            </w:pPr>
          </w:p>
        </w:tc>
      </w:tr>
      <w:tr w:rsidR="002A72E9" w:rsidTr="00E66B0B">
        <w:trPr>
          <w:cantSplit/>
          <w:trHeight w:val="222"/>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2A72E9"/>
    <w:p w:rsidR="002A72E9" w:rsidRDefault="002A72E9" w:rsidP="00694BA8">
      <w:pPr>
        <w:spacing w:after="160" w:line="259" w:lineRule="auto"/>
      </w:pPr>
    </w:p>
    <w:p w:rsidR="008A4AFD" w:rsidRDefault="008A4AFD"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A4AFD" w:rsidTr="008A4AFD">
        <w:tc>
          <w:tcPr>
            <w:tcW w:w="9900" w:type="dxa"/>
            <w:gridSpan w:val="11"/>
            <w:tcBorders>
              <w:bottom w:val="double" w:sz="4" w:space="0" w:color="auto"/>
            </w:tcBorders>
            <w:shd w:val="clear" w:color="auto" w:fill="BDD6EE"/>
          </w:tcPr>
          <w:p w:rsidR="008A4AFD" w:rsidRDefault="008A4AFD" w:rsidP="008A4AFD">
            <w:pPr>
              <w:jc w:val="both"/>
              <w:rPr>
                <w:b/>
                <w:sz w:val="28"/>
              </w:rPr>
            </w:pPr>
            <w:r>
              <w:rPr>
                <w:b/>
                <w:sz w:val="28"/>
              </w:rPr>
              <w:lastRenderedPageBreak/>
              <w:t>C-I – Personální zabezpečení</w:t>
            </w:r>
          </w:p>
        </w:tc>
      </w:tr>
      <w:tr w:rsidR="008A4AFD" w:rsidTr="008A4AFD">
        <w:tc>
          <w:tcPr>
            <w:tcW w:w="2529" w:type="dxa"/>
            <w:tcBorders>
              <w:top w:val="double" w:sz="4" w:space="0" w:color="auto"/>
            </w:tcBorders>
            <w:shd w:val="clear" w:color="auto" w:fill="F7CAAC"/>
          </w:tcPr>
          <w:p w:rsidR="008A4AFD" w:rsidRDefault="008A4AFD" w:rsidP="008A4AFD">
            <w:pPr>
              <w:jc w:val="both"/>
              <w:rPr>
                <w:b/>
              </w:rPr>
            </w:pPr>
            <w:r>
              <w:rPr>
                <w:b/>
              </w:rPr>
              <w:t>Vysoká škola</w:t>
            </w:r>
          </w:p>
        </w:tc>
        <w:tc>
          <w:tcPr>
            <w:tcW w:w="7371" w:type="dxa"/>
            <w:gridSpan w:val="10"/>
          </w:tcPr>
          <w:p w:rsidR="008A4AFD" w:rsidRDefault="008A4AFD" w:rsidP="008A4AFD">
            <w:pPr>
              <w:jc w:val="both"/>
            </w:pPr>
            <w:r>
              <w:t>Univerzita Tomáše Bati ve Zlíně</w:t>
            </w:r>
          </w:p>
        </w:tc>
      </w:tr>
      <w:tr w:rsidR="008A4AFD" w:rsidTr="008A4AFD">
        <w:tc>
          <w:tcPr>
            <w:tcW w:w="2529" w:type="dxa"/>
            <w:shd w:val="clear" w:color="auto" w:fill="F7CAAC"/>
          </w:tcPr>
          <w:p w:rsidR="008A4AFD" w:rsidRDefault="008A4AFD" w:rsidP="008A4AFD">
            <w:pPr>
              <w:jc w:val="both"/>
              <w:rPr>
                <w:b/>
              </w:rPr>
            </w:pPr>
            <w:r>
              <w:rPr>
                <w:b/>
              </w:rPr>
              <w:t>Součást vysoké školy</w:t>
            </w:r>
          </w:p>
        </w:tc>
        <w:tc>
          <w:tcPr>
            <w:tcW w:w="7371" w:type="dxa"/>
            <w:gridSpan w:val="10"/>
          </w:tcPr>
          <w:p w:rsidR="008A4AFD" w:rsidRDefault="008A4AFD" w:rsidP="008A4AFD">
            <w:pPr>
              <w:jc w:val="both"/>
            </w:pPr>
            <w:r>
              <w:t>Fakulta managementu a ekonomiky</w:t>
            </w:r>
          </w:p>
        </w:tc>
      </w:tr>
      <w:tr w:rsidR="008A4AFD" w:rsidTr="008A4AFD">
        <w:tc>
          <w:tcPr>
            <w:tcW w:w="2529" w:type="dxa"/>
            <w:shd w:val="clear" w:color="auto" w:fill="F7CAAC"/>
          </w:tcPr>
          <w:p w:rsidR="008A4AFD" w:rsidRDefault="008A4AFD" w:rsidP="008A4AFD">
            <w:pPr>
              <w:jc w:val="both"/>
              <w:rPr>
                <w:b/>
              </w:rPr>
            </w:pPr>
            <w:r>
              <w:rPr>
                <w:b/>
              </w:rPr>
              <w:t>Název studijního programu</w:t>
            </w:r>
          </w:p>
        </w:tc>
        <w:tc>
          <w:tcPr>
            <w:tcW w:w="7371" w:type="dxa"/>
            <w:gridSpan w:val="10"/>
          </w:tcPr>
          <w:p w:rsidR="008A4AFD" w:rsidRDefault="008A4AFD" w:rsidP="008A4AFD">
            <w:pPr>
              <w:jc w:val="both"/>
            </w:pPr>
            <w:r>
              <w:t>Průmyslové inženýrství</w:t>
            </w:r>
          </w:p>
        </w:tc>
      </w:tr>
      <w:tr w:rsidR="008A4AFD" w:rsidTr="008A4AFD">
        <w:tc>
          <w:tcPr>
            <w:tcW w:w="2529" w:type="dxa"/>
            <w:shd w:val="clear" w:color="auto" w:fill="F7CAAC"/>
          </w:tcPr>
          <w:p w:rsidR="008A4AFD" w:rsidRDefault="008A4AFD" w:rsidP="008A4AFD">
            <w:pPr>
              <w:jc w:val="both"/>
              <w:rPr>
                <w:b/>
              </w:rPr>
            </w:pPr>
            <w:r>
              <w:rPr>
                <w:b/>
              </w:rPr>
              <w:t>Jméno a příjmení</w:t>
            </w:r>
          </w:p>
        </w:tc>
        <w:tc>
          <w:tcPr>
            <w:tcW w:w="4554" w:type="dxa"/>
            <w:gridSpan w:val="5"/>
          </w:tcPr>
          <w:p w:rsidR="008A4AFD" w:rsidRDefault="008A4AFD" w:rsidP="008A4AFD">
            <w:pPr>
              <w:jc w:val="both"/>
            </w:pPr>
            <w:r>
              <w:t>Jiří MAŇAS</w:t>
            </w:r>
          </w:p>
        </w:tc>
        <w:tc>
          <w:tcPr>
            <w:tcW w:w="712" w:type="dxa"/>
            <w:shd w:val="clear" w:color="auto" w:fill="F7CAAC"/>
          </w:tcPr>
          <w:p w:rsidR="008A4AFD" w:rsidRDefault="008A4AFD" w:rsidP="008A4AFD">
            <w:pPr>
              <w:jc w:val="both"/>
              <w:rPr>
                <w:b/>
              </w:rPr>
            </w:pPr>
            <w:r>
              <w:rPr>
                <w:b/>
              </w:rPr>
              <w:t>Tituly</w:t>
            </w:r>
          </w:p>
        </w:tc>
        <w:tc>
          <w:tcPr>
            <w:tcW w:w="2105" w:type="dxa"/>
            <w:gridSpan w:val="4"/>
          </w:tcPr>
          <w:p w:rsidR="008A4AFD" w:rsidRDefault="008A4AFD" w:rsidP="008A4AFD">
            <w:pPr>
              <w:jc w:val="both"/>
            </w:pPr>
            <w:r>
              <w:t>Ing.</w:t>
            </w:r>
          </w:p>
        </w:tc>
      </w:tr>
      <w:tr w:rsidR="008A4AFD" w:rsidTr="008A4AFD">
        <w:tc>
          <w:tcPr>
            <w:tcW w:w="2529" w:type="dxa"/>
            <w:shd w:val="clear" w:color="auto" w:fill="F7CAAC"/>
          </w:tcPr>
          <w:p w:rsidR="008A4AFD" w:rsidRDefault="008A4AFD" w:rsidP="008A4AFD">
            <w:pPr>
              <w:jc w:val="both"/>
              <w:rPr>
                <w:b/>
              </w:rPr>
            </w:pPr>
            <w:r>
              <w:rPr>
                <w:b/>
              </w:rPr>
              <w:t>Rok narození</w:t>
            </w:r>
          </w:p>
        </w:tc>
        <w:tc>
          <w:tcPr>
            <w:tcW w:w="832" w:type="dxa"/>
          </w:tcPr>
          <w:p w:rsidR="008A4AFD" w:rsidRDefault="008A4AFD" w:rsidP="008A4AFD">
            <w:pPr>
              <w:jc w:val="both"/>
            </w:pPr>
            <w:r>
              <w:t>1987</w:t>
            </w:r>
          </w:p>
        </w:tc>
        <w:tc>
          <w:tcPr>
            <w:tcW w:w="1728" w:type="dxa"/>
            <w:shd w:val="clear" w:color="auto" w:fill="F7CAAC"/>
          </w:tcPr>
          <w:p w:rsidR="008A4AFD" w:rsidRDefault="008A4AFD" w:rsidP="008A4AFD">
            <w:pPr>
              <w:jc w:val="both"/>
              <w:rPr>
                <w:b/>
              </w:rPr>
            </w:pPr>
            <w:r>
              <w:rPr>
                <w:b/>
              </w:rPr>
              <w:t>typ vztahu k VŠ</w:t>
            </w:r>
          </w:p>
        </w:tc>
        <w:tc>
          <w:tcPr>
            <w:tcW w:w="996" w:type="dxa"/>
            <w:gridSpan w:val="2"/>
          </w:tcPr>
          <w:p w:rsidR="008A4AFD" w:rsidRDefault="008A4AFD" w:rsidP="008A4AFD">
            <w:pPr>
              <w:jc w:val="both"/>
            </w:pPr>
            <w:r>
              <w:t>DPP</w:t>
            </w:r>
          </w:p>
        </w:tc>
        <w:tc>
          <w:tcPr>
            <w:tcW w:w="998" w:type="dxa"/>
            <w:shd w:val="clear" w:color="auto" w:fill="F7CAAC"/>
          </w:tcPr>
          <w:p w:rsidR="008A4AFD" w:rsidRDefault="008A4AFD" w:rsidP="008A4AFD">
            <w:pPr>
              <w:jc w:val="both"/>
              <w:rPr>
                <w:b/>
              </w:rPr>
            </w:pPr>
            <w:r>
              <w:rPr>
                <w:b/>
              </w:rPr>
              <w:t>rozsah</w:t>
            </w:r>
          </w:p>
        </w:tc>
        <w:tc>
          <w:tcPr>
            <w:tcW w:w="712" w:type="dxa"/>
          </w:tcPr>
          <w:p w:rsidR="008A4AFD" w:rsidRDefault="008A4AFD" w:rsidP="008A4AFD">
            <w:pPr>
              <w:jc w:val="both"/>
            </w:pPr>
          </w:p>
        </w:tc>
        <w:tc>
          <w:tcPr>
            <w:tcW w:w="712" w:type="dxa"/>
            <w:gridSpan w:val="2"/>
            <w:shd w:val="clear" w:color="auto" w:fill="F7CAAC"/>
          </w:tcPr>
          <w:p w:rsidR="008A4AFD" w:rsidRDefault="008A4AFD" w:rsidP="008A4AFD">
            <w:pPr>
              <w:jc w:val="both"/>
              <w:rPr>
                <w:b/>
              </w:rPr>
            </w:pPr>
            <w:r>
              <w:rPr>
                <w:b/>
              </w:rPr>
              <w:t>do kdy</w:t>
            </w:r>
          </w:p>
        </w:tc>
        <w:tc>
          <w:tcPr>
            <w:tcW w:w="1393" w:type="dxa"/>
            <w:gridSpan w:val="2"/>
          </w:tcPr>
          <w:p w:rsidR="008A4AFD" w:rsidRDefault="008A4AFD" w:rsidP="008A4AFD">
            <w:pPr>
              <w:jc w:val="both"/>
            </w:pPr>
          </w:p>
        </w:tc>
      </w:tr>
      <w:tr w:rsidR="008A4AFD" w:rsidTr="008A4AFD">
        <w:tc>
          <w:tcPr>
            <w:tcW w:w="5089" w:type="dxa"/>
            <w:gridSpan w:val="3"/>
            <w:shd w:val="clear" w:color="auto" w:fill="F7CAAC"/>
          </w:tcPr>
          <w:p w:rsidR="008A4AFD" w:rsidRDefault="008A4AFD" w:rsidP="008A4AFD">
            <w:pPr>
              <w:jc w:val="both"/>
              <w:rPr>
                <w:b/>
              </w:rPr>
            </w:pPr>
            <w:r>
              <w:rPr>
                <w:b/>
              </w:rPr>
              <w:t>Typ vztahu na součásti VŠ, která uskutečňuje st. program</w:t>
            </w:r>
          </w:p>
        </w:tc>
        <w:tc>
          <w:tcPr>
            <w:tcW w:w="996" w:type="dxa"/>
            <w:gridSpan w:val="2"/>
          </w:tcPr>
          <w:p w:rsidR="008A4AFD" w:rsidRDefault="008A4AFD" w:rsidP="008A4AFD">
            <w:pPr>
              <w:jc w:val="both"/>
            </w:pPr>
          </w:p>
        </w:tc>
        <w:tc>
          <w:tcPr>
            <w:tcW w:w="998" w:type="dxa"/>
            <w:shd w:val="clear" w:color="auto" w:fill="F7CAAC"/>
          </w:tcPr>
          <w:p w:rsidR="008A4AFD" w:rsidRDefault="008A4AFD" w:rsidP="008A4AFD">
            <w:pPr>
              <w:jc w:val="both"/>
              <w:rPr>
                <w:b/>
              </w:rPr>
            </w:pPr>
            <w:r>
              <w:rPr>
                <w:b/>
              </w:rPr>
              <w:t>rozsah</w:t>
            </w:r>
          </w:p>
        </w:tc>
        <w:tc>
          <w:tcPr>
            <w:tcW w:w="712" w:type="dxa"/>
          </w:tcPr>
          <w:p w:rsidR="008A4AFD" w:rsidRDefault="008A4AFD" w:rsidP="008A4AFD">
            <w:pPr>
              <w:jc w:val="both"/>
            </w:pPr>
          </w:p>
        </w:tc>
        <w:tc>
          <w:tcPr>
            <w:tcW w:w="712" w:type="dxa"/>
            <w:gridSpan w:val="2"/>
            <w:shd w:val="clear" w:color="auto" w:fill="F7CAAC"/>
          </w:tcPr>
          <w:p w:rsidR="008A4AFD" w:rsidRDefault="008A4AFD" w:rsidP="008A4AFD">
            <w:pPr>
              <w:jc w:val="both"/>
              <w:rPr>
                <w:b/>
              </w:rPr>
            </w:pPr>
            <w:r>
              <w:rPr>
                <w:b/>
              </w:rPr>
              <w:t>do kdy</w:t>
            </w:r>
          </w:p>
        </w:tc>
        <w:tc>
          <w:tcPr>
            <w:tcW w:w="1393" w:type="dxa"/>
            <w:gridSpan w:val="2"/>
          </w:tcPr>
          <w:p w:rsidR="008A4AFD" w:rsidRDefault="008A4AFD" w:rsidP="008A4AFD">
            <w:pPr>
              <w:jc w:val="both"/>
            </w:pPr>
          </w:p>
        </w:tc>
      </w:tr>
      <w:tr w:rsidR="008A4AFD" w:rsidTr="008A4AFD">
        <w:tc>
          <w:tcPr>
            <w:tcW w:w="6085" w:type="dxa"/>
            <w:gridSpan w:val="5"/>
            <w:shd w:val="clear" w:color="auto" w:fill="F7CAAC"/>
          </w:tcPr>
          <w:p w:rsidR="008A4AFD" w:rsidRDefault="008A4AFD" w:rsidP="008A4AFD">
            <w:pPr>
              <w:jc w:val="both"/>
            </w:pPr>
            <w:r>
              <w:rPr>
                <w:b/>
              </w:rPr>
              <w:t>Další současná působení jako akademický pracovník na jiných VŠ</w:t>
            </w:r>
          </w:p>
        </w:tc>
        <w:tc>
          <w:tcPr>
            <w:tcW w:w="1710" w:type="dxa"/>
            <w:gridSpan w:val="2"/>
            <w:shd w:val="clear" w:color="auto" w:fill="F7CAAC"/>
          </w:tcPr>
          <w:p w:rsidR="008A4AFD" w:rsidRDefault="008A4AFD" w:rsidP="008A4AFD">
            <w:pPr>
              <w:jc w:val="both"/>
              <w:rPr>
                <w:b/>
              </w:rPr>
            </w:pPr>
            <w:r>
              <w:rPr>
                <w:b/>
              </w:rPr>
              <w:t>typ prac. vztahu</w:t>
            </w:r>
          </w:p>
        </w:tc>
        <w:tc>
          <w:tcPr>
            <w:tcW w:w="2105" w:type="dxa"/>
            <w:gridSpan w:val="4"/>
            <w:shd w:val="clear" w:color="auto" w:fill="F7CAAC"/>
          </w:tcPr>
          <w:p w:rsidR="008A4AFD" w:rsidRDefault="008A4AFD" w:rsidP="008A4AFD">
            <w:pPr>
              <w:jc w:val="both"/>
              <w:rPr>
                <w:b/>
              </w:rPr>
            </w:pPr>
            <w:r>
              <w:rPr>
                <w:b/>
              </w:rPr>
              <w:t>rozsah</w:t>
            </w: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6085" w:type="dxa"/>
            <w:gridSpan w:val="5"/>
          </w:tcPr>
          <w:p w:rsidR="008A4AFD" w:rsidRDefault="008A4AFD" w:rsidP="008A4AFD">
            <w:pPr>
              <w:jc w:val="both"/>
            </w:pPr>
          </w:p>
        </w:tc>
        <w:tc>
          <w:tcPr>
            <w:tcW w:w="1710" w:type="dxa"/>
            <w:gridSpan w:val="2"/>
          </w:tcPr>
          <w:p w:rsidR="008A4AFD" w:rsidRDefault="008A4AFD" w:rsidP="008A4AFD">
            <w:pPr>
              <w:jc w:val="both"/>
            </w:pPr>
          </w:p>
        </w:tc>
        <w:tc>
          <w:tcPr>
            <w:tcW w:w="2105" w:type="dxa"/>
            <w:gridSpan w:val="4"/>
          </w:tcPr>
          <w:p w:rsidR="008A4AFD" w:rsidRDefault="008A4AFD" w:rsidP="008A4AFD">
            <w:pPr>
              <w:jc w:val="both"/>
            </w:pPr>
          </w:p>
        </w:tc>
      </w:tr>
      <w:tr w:rsidR="008A4AFD" w:rsidTr="008A4AFD">
        <w:tc>
          <w:tcPr>
            <w:tcW w:w="9900" w:type="dxa"/>
            <w:gridSpan w:val="11"/>
            <w:shd w:val="clear" w:color="auto" w:fill="F7CAAC"/>
          </w:tcPr>
          <w:p w:rsidR="008A4AFD" w:rsidRDefault="008A4AFD" w:rsidP="008A4AFD">
            <w:pPr>
              <w:jc w:val="both"/>
            </w:pPr>
            <w:r>
              <w:rPr>
                <w:b/>
              </w:rPr>
              <w:t>Předměty příslušného studijního programu a způsob zapojení do jejich výuky, příp. další zapojení do uskutečňování studijního programu</w:t>
            </w:r>
          </w:p>
        </w:tc>
      </w:tr>
      <w:tr w:rsidR="008A4AFD" w:rsidTr="008A4AFD">
        <w:trPr>
          <w:trHeight w:val="643"/>
        </w:trPr>
        <w:tc>
          <w:tcPr>
            <w:tcW w:w="9900" w:type="dxa"/>
            <w:gridSpan w:val="11"/>
            <w:tcBorders>
              <w:top w:val="nil"/>
            </w:tcBorders>
          </w:tcPr>
          <w:p w:rsidR="008A4AFD" w:rsidRDefault="008A4AFD" w:rsidP="008A4AFD">
            <w:pPr>
              <w:jc w:val="both"/>
            </w:pPr>
            <w:r>
              <w:t>Řízení a organizace výroby – přednášející (40%) – odborník z praxe</w:t>
            </w:r>
          </w:p>
        </w:tc>
      </w:tr>
      <w:tr w:rsidR="008A4AFD" w:rsidTr="008A4AFD">
        <w:tc>
          <w:tcPr>
            <w:tcW w:w="9900" w:type="dxa"/>
            <w:gridSpan w:val="11"/>
            <w:shd w:val="clear" w:color="auto" w:fill="F7CAAC"/>
          </w:tcPr>
          <w:p w:rsidR="008A4AFD" w:rsidRDefault="008A4AFD" w:rsidP="008A4AFD">
            <w:pPr>
              <w:jc w:val="both"/>
            </w:pPr>
            <w:r>
              <w:rPr>
                <w:b/>
              </w:rPr>
              <w:t xml:space="preserve">Údaje o vzdělání na VŠ </w:t>
            </w:r>
          </w:p>
        </w:tc>
      </w:tr>
      <w:tr w:rsidR="008A4AFD" w:rsidTr="008A4AFD">
        <w:trPr>
          <w:trHeight w:val="833"/>
        </w:trPr>
        <w:tc>
          <w:tcPr>
            <w:tcW w:w="9900" w:type="dxa"/>
            <w:gridSpan w:val="11"/>
          </w:tcPr>
          <w:p w:rsidR="008A4AFD" w:rsidRPr="009A3584" w:rsidRDefault="008A4AFD" w:rsidP="008A4AFD">
            <w:pPr>
              <w:tabs>
                <w:tab w:val="left" w:pos="1418"/>
              </w:tabs>
              <w:autoSpaceDE w:val="0"/>
              <w:autoSpaceDN w:val="0"/>
              <w:adjustRightInd w:val="0"/>
              <w:ind w:left="1416" w:hanging="1416"/>
              <w:rPr>
                <w:color w:val="000000"/>
                <w:szCs w:val="24"/>
              </w:rPr>
            </w:pPr>
            <w:r>
              <w:rPr>
                <w:b/>
                <w:bCs/>
                <w:color w:val="000000"/>
                <w:szCs w:val="24"/>
              </w:rPr>
              <w:t xml:space="preserve">2003 – 2007: </w:t>
            </w:r>
            <w:r w:rsidRPr="009A3584">
              <w:rPr>
                <w:color w:val="000000"/>
                <w:szCs w:val="24"/>
              </w:rPr>
              <w:t>Univerzita Tomáše Bati ve Zlíně, Fakulta managementu a ekonomi</w:t>
            </w:r>
            <w:r>
              <w:rPr>
                <w:color w:val="000000"/>
                <w:szCs w:val="24"/>
              </w:rPr>
              <w:t>ky, obor Průmyslové inženýrství (</w:t>
            </w:r>
            <w:r>
              <w:rPr>
                <w:b/>
                <w:color w:val="000000"/>
                <w:szCs w:val="24"/>
              </w:rPr>
              <w:t>Ing</w:t>
            </w:r>
            <w:r w:rsidRPr="00A6182E">
              <w:rPr>
                <w:b/>
                <w:color w:val="000000"/>
                <w:szCs w:val="24"/>
              </w:rPr>
              <w:t>.</w:t>
            </w:r>
            <w:r w:rsidRPr="009A3584">
              <w:rPr>
                <w:color w:val="000000"/>
                <w:szCs w:val="24"/>
              </w:rPr>
              <w:t>)</w:t>
            </w:r>
          </w:p>
          <w:p w:rsidR="008A4AFD" w:rsidRPr="008A4AFD" w:rsidRDefault="008A4AFD" w:rsidP="008A4AFD">
            <w:pPr>
              <w:tabs>
                <w:tab w:val="left" w:pos="1418"/>
              </w:tabs>
              <w:autoSpaceDE w:val="0"/>
              <w:autoSpaceDN w:val="0"/>
              <w:adjustRightInd w:val="0"/>
              <w:spacing w:after="360"/>
              <w:ind w:left="1418" w:hanging="1418"/>
              <w:rPr>
                <w:color w:val="000000"/>
                <w:szCs w:val="24"/>
              </w:rPr>
            </w:pPr>
            <w:r>
              <w:rPr>
                <w:b/>
                <w:bCs/>
                <w:color w:val="000000"/>
                <w:szCs w:val="24"/>
              </w:rPr>
              <w:t xml:space="preserve">2006 – 2009: </w:t>
            </w:r>
            <w:r w:rsidRPr="009A3584">
              <w:rPr>
                <w:color w:val="000000"/>
                <w:szCs w:val="24"/>
              </w:rPr>
              <w:t xml:space="preserve">Univerzita Tomáše Bati ve Zlíně, Fakulta managementu a ekonomiky, obor </w:t>
            </w:r>
            <w:r>
              <w:rPr>
                <w:color w:val="000000"/>
                <w:szCs w:val="24"/>
              </w:rPr>
              <w:t>M</w:t>
            </w:r>
            <w:r w:rsidRPr="009A3584">
              <w:rPr>
                <w:color w:val="000000"/>
                <w:szCs w:val="24"/>
              </w:rPr>
              <w:t xml:space="preserve">anagement </w:t>
            </w:r>
            <w:r>
              <w:rPr>
                <w:color w:val="000000"/>
                <w:szCs w:val="24"/>
              </w:rPr>
              <w:t>a ekonomika (</w:t>
            </w:r>
            <w:r>
              <w:rPr>
                <w:b/>
                <w:color w:val="000000"/>
                <w:szCs w:val="24"/>
              </w:rPr>
              <w:t>Bc</w:t>
            </w:r>
            <w:r w:rsidRPr="00A6182E">
              <w:rPr>
                <w:b/>
                <w:color w:val="000000"/>
                <w:szCs w:val="24"/>
              </w:rPr>
              <w:t>.</w:t>
            </w:r>
            <w:r w:rsidRPr="009A3584">
              <w:rPr>
                <w:color w:val="000000"/>
                <w:szCs w:val="24"/>
              </w:rPr>
              <w:t>)</w:t>
            </w:r>
          </w:p>
        </w:tc>
      </w:tr>
      <w:tr w:rsidR="008A4AFD" w:rsidTr="008A4AFD">
        <w:tc>
          <w:tcPr>
            <w:tcW w:w="9900" w:type="dxa"/>
            <w:gridSpan w:val="11"/>
            <w:shd w:val="clear" w:color="auto" w:fill="F7CAAC"/>
          </w:tcPr>
          <w:p w:rsidR="008A4AFD" w:rsidRDefault="008A4AFD" w:rsidP="008A4AFD">
            <w:pPr>
              <w:jc w:val="both"/>
              <w:rPr>
                <w:b/>
              </w:rPr>
            </w:pPr>
            <w:r>
              <w:rPr>
                <w:b/>
              </w:rPr>
              <w:t>Údaje o odborném působení od absolvování VŠ</w:t>
            </w:r>
          </w:p>
        </w:tc>
      </w:tr>
      <w:tr w:rsidR="008A4AFD" w:rsidTr="008A4AFD">
        <w:trPr>
          <w:trHeight w:val="1090"/>
        </w:trPr>
        <w:tc>
          <w:tcPr>
            <w:tcW w:w="9900" w:type="dxa"/>
            <w:gridSpan w:val="11"/>
          </w:tcPr>
          <w:p w:rsidR="008A4AFD" w:rsidRDefault="008A4AFD" w:rsidP="008A4AFD">
            <w:pPr>
              <w:tabs>
                <w:tab w:val="left" w:pos="2127"/>
              </w:tabs>
              <w:autoSpaceDE w:val="0"/>
              <w:autoSpaceDN w:val="0"/>
              <w:adjustRightInd w:val="0"/>
              <w:rPr>
                <w:color w:val="000000"/>
                <w:szCs w:val="24"/>
              </w:rPr>
            </w:pPr>
            <w:r>
              <w:rPr>
                <w:b/>
                <w:bCs/>
                <w:color w:val="000000"/>
                <w:szCs w:val="24"/>
              </w:rPr>
              <w:t xml:space="preserve">09/2001 - trvá: </w:t>
            </w:r>
            <w:r w:rsidRPr="008E460F">
              <w:rPr>
                <w:bCs/>
                <w:color w:val="000000"/>
                <w:szCs w:val="24"/>
              </w:rPr>
              <w:t>Barum Continental spol. s r. o.</w:t>
            </w:r>
            <w:r>
              <w:rPr>
                <w:bCs/>
                <w:color w:val="000000"/>
                <w:szCs w:val="24"/>
              </w:rPr>
              <w:t>, Průmyslový inženýr</w:t>
            </w:r>
          </w:p>
          <w:p w:rsidR="008A4AFD" w:rsidRDefault="008A4AFD" w:rsidP="008A4AFD">
            <w:pPr>
              <w:tabs>
                <w:tab w:val="left" w:pos="2127"/>
              </w:tabs>
              <w:autoSpaceDE w:val="0"/>
              <w:autoSpaceDN w:val="0"/>
              <w:adjustRightInd w:val="0"/>
            </w:pPr>
          </w:p>
        </w:tc>
      </w:tr>
      <w:tr w:rsidR="008A4AFD" w:rsidTr="008A4AFD">
        <w:trPr>
          <w:trHeight w:val="250"/>
        </w:trPr>
        <w:tc>
          <w:tcPr>
            <w:tcW w:w="9900" w:type="dxa"/>
            <w:gridSpan w:val="11"/>
            <w:shd w:val="clear" w:color="auto" w:fill="F7CAAC"/>
          </w:tcPr>
          <w:p w:rsidR="008A4AFD" w:rsidRDefault="008A4AFD" w:rsidP="008A4AFD">
            <w:pPr>
              <w:jc w:val="both"/>
            </w:pPr>
            <w:r>
              <w:rPr>
                <w:b/>
              </w:rPr>
              <w:t>Zkušenosti s vedením kvalifikačních a rigorózních prací</w:t>
            </w:r>
          </w:p>
        </w:tc>
      </w:tr>
      <w:tr w:rsidR="008A4AFD" w:rsidTr="008A4AFD">
        <w:trPr>
          <w:trHeight w:val="492"/>
        </w:trPr>
        <w:tc>
          <w:tcPr>
            <w:tcW w:w="9900" w:type="dxa"/>
            <w:gridSpan w:val="11"/>
          </w:tcPr>
          <w:p w:rsidR="008A4AFD" w:rsidRDefault="008A4AFD" w:rsidP="008A4AFD">
            <w:pPr>
              <w:jc w:val="both"/>
            </w:pPr>
            <w:r>
              <w:t>Počet vedených bakalářských prací – 2</w:t>
            </w:r>
          </w:p>
          <w:p w:rsidR="008A4AFD" w:rsidRDefault="008A4AFD" w:rsidP="008A4AFD">
            <w:pPr>
              <w:jc w:val="both"/>
            </w:pPr>
            <w:r>
              <w:t>Počet vedených diplomových prací – 3</w:t>
            </w:r>
          </w:p>
        </w:tc>
      </w:tr>
      <w:tr w:rsidR="008A4AFD" w:rsidTr="008A4AFD">
        <w:trPr>
          <w:cantSplit/>
        </w:trPr>
        <w:tc>
          <w:tcPr>
            <w:tcW w:w="3361" w:type="dxa"/>
            <w:gridSpan w:val="2"/>
            <w:tcBorders>
              <w:top w:val="single" w:sz="12" w:space="0" w:color="auto"/>
            </w:tcBorders>
            <w:shd w:val="clear" w:color="auto" w:fill="F7CAAC"/>
          </w:tcPr>
          <w:p w:rsidR="008A4AFD" w:rsidRDefault="008A4AFD" w:rsidP="008A4AFD">
            <w:pPr>
              <w:jc w:val="both"/>
            </w:pPr>
            <w:r>
              <w:rPr>
                <w:b/>
              </w:rPr>
              <w:t xml:space="preserve">Obor habilitačního řízení </w:t>
            </w:r>
          </w:p>
        </w:tc>
        <w:tc>
          <w:tcPr>
            <w:tcW w:w="2254" w:type="dxa"/>
            <w:gridSpan w:val="2"/>
            <w:tcBorders>
              <w:top w:val="single" w:sz="12" w:space="0" w:color="auto"/>
            </w:tcBorders>
            <w:shd w:val="clear" w:color="auto" w:fill="F7CAAC"/>
          </w:tcPr>
          <w:p w:rsidR="008A4AFD" w:rsidRDefault="008A4AFD" w:rsidP="008A4AF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8A4AFD" w:rsidRDefault="008A4AFD" w:rsidP="008A4AF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8A4AFD" w:rsidRDefault="008A4AFD" w:rsidP="008A4AFD">
            <w:pPr>
              <w:jc w:val="both"/>
              <w:rPr>
                <w:b/>
              </w:rPr>
            </w:pPr>
            <w:r>
              <w:rPr>
                <w:b/>
              </w:rPr>
              <w:t>Ohlasy publikací</w:t>
            </w:r>
          </w:p>
        </w:tc>
      </w:tr>
      <w:tr w:rsidR="008A4AFD" w:rsidTr="008A4AFD">
        <w:trPr>
          <w:cantSplit/>
        </w:trPr>
        <w:tc>
          <w:tcPr>
            <w:tcW w:w="3361" w:type="dxa"/>
            <w:gridSpan w:val="2"/>
          </w:tcPr>
          <w:p w:rsidR="008A4AFD" w:rsidRDefault="008A4AFD" w:rsidP="008A4AFD">
            <w:pPr>
              <w:jc w:val="both"/>
            </w:pPr>
          </w:p>
        </w:tc>
        <w:tc>
          <w:tcPr>
            <w:tcW w:w="2254" w:type="dxa"/>
            <w:gridSpan w:val="2"/>
          </w:tcPr>
          <w:p w:rsidR="008A4AFD" w:rsidRDefault="008A4AFD" w:rsidP="008A4AFD">
            <w:pPr>
              <w:jc w:val="both"/>
            </w:pPr>
          </w:p>
        </w:tc>
        <w:tc>
          <w:tcPr>
            <w:tcW w:w="2257" w:type="dxa"/>
            <w:gridSpan w:val="4"/>
            <w:tcBorders>
              <w:right w:val="single" w:sz="12" w:space="0" w:color="auto"/>
            </w:tcBorders>
          </w:tcPr>
          <w:p w:rsidR="008A4AFD" w:rsidRDefault="008A4AFD" w:rsidP="008A4AFD">
            <w:pPr>
              <w:jc w:val="both"/>
            </w:pPr>
          </w:p>
        </w:tc>
        <w:tc>
          <w:tcPr>
            <w:tcW w:w="635" w:type="dxa"/>
            <w:tcBorders>
              <w:left w:val="single" w:sz="12" w:space="0" w:color="auto"/>
            </w:tcBorders>
            <w:shd w:val="clear" w:color="auto" w:fill="F7CAAC"/>
          </w:tcPr>
          <w:p w:rsidR="008A4AFD" w:rsidRDefault="008A4AFD" w:rsidP="008A4AFD">
            <w:pPr>
              <w:jc w:val="both"/>
            </w:pPr>
            <w:r>
              <w:rPr>
                <w:b/>
              </w:rPr>
              <w:t>WOS</w:t>
            </w:r>
          </w:p>
        </w:tc>
        <w:tc>
          <w:tcPr>
            <w:tcW w:w="696" w:type="dxa"/>
            <w:shd w:val="clear" w:color="auto" w:fill="F7CAAC"/>
          </w:tcPr>
          <w:p w:rsidR="008A4AFD" w:rsidRDefault="008A4AFD" w:rsidP="008A4AFD">
            <w:pPr>
              <w:jc w:val="both"/>
              <w:rPr>
                <w:sz w:val="18"/>
              </w:rPr>
            </w:pPr>
            <w:r>
              <w:rPr>
                <w:b/>
                <w:sz w:val="18"/>
              </w:rPr>
              <w:t>Scopus</w:t>
            </w:r>
          </w:p>
        </w:tc>
        <w:tc>
          <w:tcPr>
            <w:tcW w:w="697" w:type="dxa"/>
            <w:shd w:val="clear" w:color="auto" w:fill="F7CAAC"/>
          </w:tcPr>
          <w:p w:rsidR="008A4AFD" w:rsidRDefault="008A4AFD" w:rsidP="008A4AFD">
            <w:pPr>
              <w:jc w:val="both"/>
            </w:pPr>
            <w:r>
              <w:rPr>
                <w:b/>
                <w:sz w:val="18"/>
              </w:rPr>
              <w:t>ostatní</w:t>
            </w:r>
          </w:p>
        </w:tc>
      </w:tr>
      <w:tr w:rsidR="008A4AFD" w:rsidTr="008A4AFD">
        <w:trPr>
          <w:cantSplit/>
          <w:trHeight w:val="70"/>
        </w:trPr>
        <w:tc>
          <w:tcPr>
            <w:tcW w:w="3361" w:type="dxa"/>
            <w:gridSpan w:val="2"/>
            <w:shd w:val="clear" w:color="auto" w:fill="F7CAAC"/>
          </w:tcPr>
          <w:p w:rsidR="008A4AFD" w:rsidRDefault="008A4AFD" w:rsidP="008A4AFD">
            <w:pPr>
              <w:jc w:val="both"/>
            </w:pPr>
            <w:r>
              <w:rPr>
                <w:b/>
              </w:rPr>
              <w:t>Obor jmenovacího řízení</w:t>
            </w:r>
          </w:p>
        </w:tc>
        <w:tc>
          <w:tcPr>
            <w:tcW w:w="2254" w:type="dxa"/>
            <w:gridSpan w:val="2"/>
            <w:shd w:val="clear" w:color="auto" w:fill="F7CAAC"/>
          </w:tcPr>
          <w:p w:rsidR="008A4AFD" w:rsidRDefault="008A4AFD" w:rsidP="008A4AFD">
            <w:pPr>
              <w:jc w:val="both"/>
            </w:pPr>
            <w:r>
              <w:rPr>
                <w:b/>
              </w:rPr>
              <w:t>Rok udělení hodnosti</w:t>
            </w:r>
          </w:p>
        </w:tc>
        <w:tc>
          <w:tcPr>
            <w:tcW w:w="2257" w:type="dxa"/>
            <w:gridSpan w:val="4"/>
            <w:tcBorders>
              <w:right w:val="single" w:sz="12" w:space="0" w:color="auto"/>
            </w:tcBorders>
            <w:shd w:val="clear" w:color="auto" w:fill="F7CAAC"/>
          </w:tcPr>
          <w:p w:rsidR="008A4AFD" w:rsidRDefault="008A4AFD" w:rsidP="008A4AFD">
            <w:pPr>
              <w:jc w:val="both"/>
            </w:pPr>
            <w:r>
              <w:rPr>
                <w:b/>
              </w:rPr>
              <w:t>Řízení konáno na VŠ</w:t>
            </w:r>
          </w:p>
        </w:tc>
        <w:tc>
          <w:tcPr>
            <w:tcW w:w="635" w:type="dxa"/>
            <w:vMerge w:val="restart"/>
            <w:tcBorders>
              <w:left w:val="single" w:sz="12" w:space="0" w:color="auto"/>
            </w:tcBorders>
          </w:tcPr>
          <w:p w:rsidR="008A4AFD" w:rsidRDefault="008A4AFD" w:rsidP="008A4AFD">
            <w:pPr>
              <w:jc w:val="both"/>
              <w:rPr>
                <w:b/>
              </w:rPr>
            </w:pPr>
            <w:r>
              <w:rPr>
                <w:b/>
              </w:rPr>
              <w:t>0</w:t>
            </w:r>
          </w:p>
        </w:tc>
        <w:tc>
          <w:tcPr>
            <w:tcW w:w="696" w:type="dxa"/>
            <w:vMerge w:val="restart"/>
          </w:tcPr>
          <w:p w:rsidR="008A4AFD" w:rsidRDefault="008A4AFD" w:rsidP="008A4AFD">
            <w:pPr>
              <w:jc w:val="both"/>
              <w:rPr>
                <w:b/>
              </w:rPr>
            </w:pPr>
            <w:r>
              <w:rPr>
                <w:b/>
              </w:rPr>
              <w:t>0</w:t>
            </w:r>
          </w:p>
        </w:tc>
        <w:tc>
          <w:tcPr>
            <w:tcW w:w="697" w:type="dxa"/>
            <w:vMerge w:val="restart"/>
          </w:tcPr>
          <w:p w:rsidR="008A4AFD" w:rsidRDefault="008A4AFD" w:rsidP="008A4AFD">
            <w:pPr>
              <w:jc w:val="both"/>
              <w:rPr>
                <w:b/>
              </w:rPr>
            </w:pPr>
            <w:r>
              <w:rPr>
                <w:b/>
              </w:rPr>
              <w:t>0</w:t>
            </w:r>
          </w:p>
        </w:tc>
      </w:tr>
      <w:tr w:rsidR="008A4AFD" w:rsidTr="008A4AFD">
        <w:trPr>
          <w:trHeight w:val="205"/>
        </w:trPr>
        <w:tc>
          <w:tcPr>
            <w:tcW w:w="3361" w:type="dxa"/>
            <w:gridSpan w:val="2"/>
          </w:tcPr>
          <w:p w:rsidR="008A4AFD" w:rsidRDefault="008A4AFD" w:rsidP="008A4AFD">
            <w:pPr>
              <w:jc w:val="both"/>
            </w:pPr>
          </w:p>
        </w:tc>
        <w:tc>
          <w:tcPr>
            <w:tcW w:w="2254" w:type="dxa"/>
            <w:gridSpan w:val="2"/>
          </w:tcPr>
          <w:p w:rsidR="008A4AFD" w:rsidRDefault="008A4AFD" w:rsidP="008A4AFD">
            <w:pPr>
              <w:jc w:val="both"/>
            </w:pPr>
          </w:p>
        </w:tc>
        <w:tc>
          <w:tcPr>
            <w:tcW w:w="2257" w:type="dxa"/>
            <w:gridSpan w:val="4"/>
            <w:tcBorders>
              <w:right w:val="single" w:sz="12" w:space="0" w:color="auto"/>
            </w:tcBorders>
          </w:tcPr>
          <w:p w:rsidR="008A4AFD" w:rsidRDefault="008A4AFD" w:rsidP="008A4AFD">
            <w:pPr>
              <w:jc w:val="both"/>
            </w:pPr>
          </w:p>
        </w:tc>
        <w:tc>
          <w:tcPr>
            <w:tcW w:w="635" w:type="dxa"/>
            <w:vMerge/>
            <w:tcBorders>
              <w:left w:val="single" w:sz="12" w:space="0" w:color="auto"/>
            </w:tcBorders>
            <w:vAlign w:val="center"/>
          </w:tcPr>
          <w:p w:rsidR="008A4AFD" w:rsidRDefault="008A4AFD" w:rsidP="008A4AFD">
            <w:pPr>
              <w:rPr>
                <w:b/>
              </w:rPr>
            </w:pPr>
          </w:p>
        </w:tc>
        <w:tc>
          <w:tcPr>
            <w:tcW w:w="696" w:type="dxa"/>
            <w:vMerge/>
            <w:vAlign w:val="center"/>
          </w:tcPr>
          <w:p w:rsidR="008A4AFD" w:rsidRDefault="008A4AFD" w:rsidP="008A4AFD">
            <w:pPr>
              <w:rPr>
                <w:b/>
              </w:rPr>
            </w:pPr>
          </w:p>
        </w:tc>
        <w:tc>
          <w:tcPr>
            <w:tcW w:w="697" w:type="dxa"/>
            <w:vMerge/>
            <w:vAlign w:val="center"/>
          </w:tcPr>
          <w:p w:rsidR="008A4AFD" w:rsidRDefault="008A4AFD" w:rsidP="008A4AFD">
            <w:pPr>
              <w:rPr>
                <w:b/>
              </w:rPr>
            </w:pPr>
          </w:p>
        </w:tc>
      </w:tr>
      <w:tr w:rsidR="008A4AFD" w:rsidTr="008A4AFD">
        <w:tc>
          <w:tcPr>
            <w:tcW w:w="9900" w:type="dxa"/>
            <w:gridSpan w:val="11"/>
            <w:shd w:val="clear" w:color="auto" w:fill="F7CAAC"/>
          </w:tcPr>
          <w:p w:rsidR="008A4AFD" w:rsidRDefault="008A4AFD" w:rsidP="008A4AFD">
            <w:pPr>
              <w:jc w:val="both"/>
              <w:rPr>
                <w:b/>
              </w:rPr>
            </w:pPr>
            <w:r>
              <w:rPr>
                <w:b/>
              </w:rPr>
              <w:t xml:space="preserve">Přehled o nejvýznamnější publikační a další tvůrčí činnosti nebo další profesní činnosti u odborníků z praxe vztahující se k zabezpečovaným předmětům </w:t>
            </w:r>
          </w:p>
        </w:tc>
      </w:tr>
      <w:tr w:rsidR="008A4AFD" w:rsidTr="008A4AFD">
        <w:trPr>
          <w:trHeight w:val="1889"/>
        </w:trPr>
        <w:tc>
          <w:tcPr>
            <w:tcW w:w="9900" w:type="dxa"/>
            <w:gridSpan w:val="11"/>
          </w:tcPr>
          <w:p w:rsidR="008A4AFD" w:rsidRDefault="008A4AFD" w:rsidP="008A4AFD">
            <w:pPr>
              <w:spacing w:before="120"/>
              <w:rPr>
                <w:b/>
              </w:rPr>
            </w:pPr>
            <w:r w:rsidRPr="00B142CE">
              <w:rPr>
                <w:szCs w:val="32"/>
              </w:rPr>
              <w:t xml:space="preserve"> </w:t>
            </w:r>
          </w:p>
        </w:tc>
      </w:tr>
      <w:tr w:rsidR="008A4AFD" w:rsidTr="008A4AFD">
        <w:trPr>
          <w:trHeight w:val="218"/>
        </w:trPr>
        <w:tc>
          <w:tcPr>
            <w:tcW w:w="9900" w:type="dxa"/>
            <w:gridSpan w:val="11"/>
            <w:shd w:val="clear" w:color="auto" w:fill="F7CAAC"/>
          </w:tcPr>
          <w:p w:rsidR="008A4AFD" w:rsidRDefault="008A4AFD" w:rsidP="008A4AFD">
            <w:pPr>
              <w:rPr>
                <w:b/>
              </w:rPr>
            </w:pPr>
            <w:r>
              <w:rPr>
                <w:b/>
              </w:rPr>
              <w:t>Působení v zahraničí</w:t>
            </w:r>
          </w:p>
        </w:tc>
      </w:tr>
      <w:tr w:rsidR="008A4AFD" w:rsidTr="008A4AFD">
        <w:trPr>
          <w:trHeight w:val="328"/>
        </w:trPr>
        <w:tc>
          <w:tcPr>
            <w:tcW w:w="9900" w:type="dxa"/>
            <w:gridSpan w:val="11"/>
          </w:tcPr>
          <w:p w:rsidR="008A4AFD" w:rsidRDefault="008A4AFD" w:rsidP="008A4AFD">
            <w:pPr>
              <w:rPr>
                <w:b/>
              </w:rPr>
            </w:pPr>
          </w:p>
        </w:tc>
      </w:tr>
      <w:tr w:rsidR="008A4AFD" w:rsidTr="008A4AFD">
        <w:trPr>
          <w:cantSplit/>
          <w:trHeight w:val="470"/>
        </w:trPr>
        <w:tc>
          <w:tcPr>
            <w:tcW w:w="2529" w:type="dxa"/>
            <w:shd w:val="clear" w:color="auto" w:fill="F7CAAC"/>
          </w:tcPr>
          <w:p w:rsidR="008A4AFD" w:rsidRDefault="008A4AFD" w:rsidP="008A4AFD">
            <w:pPr>
              <w:jc w:val="both"/>
              <w:rPr>
                <w:b/>
              </w:rPr>
            </w:pPr>
            <w:r>
              <w:rPr>
                <w:b/>
              </w:rPr>
              <w:t xml:space="preserve">Podpis </w:t>
            </w:r>
          </w:p>
        </w:tc>
        <w:tc>
          <w:tcPr>
            <w:tcW w:w="4554" w:type="dxa"/>
            <w:gridSpan w:val="5"/>
          </w:tcPr>
          <w:p w:rsidR="008A4AFD" w:rsidRPr="00B10230" w:rsidRDefault="008A4AFD" w:rsidP="008A4AFD">
            <w:pPr>
              <w:jc w:val="both"/>
              <w:rPr>
                <w:b/>
              </w:rPr>
            </w:pPr>
            <w:r>
              <w:rPr>
                <w:noProof/>
              </w:rPr>
              <w:drawing>
                <wp:inline distT="0" distB="0" distL="0" distR="0" wp14:anchorId="0DD2F4A5" wp14:editId="71001BC1">
                  <wp:extent cx="670446" cy="61664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708736" cy="651862"/>
                          </a:xfrm>
                          <a:prstGeom prst="rect">
                            <a:avLst/>
                          </a:prstGeom>
                        </pic:spPr>
                      </pic:pic>
                    </a:graphicData>
                  </a:graphic>
                </wp:inline>
              </w:drawing>
            </w:r>
          </w:p>
        </w:tc>
        <w:tc>
          <w:tcPr>
            <w:tcW w:w="789" w:type="dxa"/>
            <w:gridSpan w:val="2"/>
            <w:shd w:val="clear" w:color="auto" w:fill="F7CAAC"/>
          </w:tcPr>
          <w:p w:rsidR="008A4AFD" w:rsidRDefault="008A4AFD" w:rsidP="008A4AFD">
            <w:pPr>
              <w:jc w:val="both"/>
            </w:pPr>
            <w:r>
              <w:rPr>
                <w:b/>
              </w:rPr>
              <w:t>datum</w:t>
            </w:r>
          </w:p>
        </w:tc>
        <w:tc>
          <w:tcPr>
            <w:tcW w:w="2028" w:type="dxa"/>
            <w:gridSpan w:val="3"/>
          </w:tcPr>
          <w:p w:rsidR="008A4AFD" w:rsidRDefault="008A4AFD" w:rsidP="008A4AFD">
            <w:pPr>
              <w:jc w:val="both"/>
            </w:pPr>
            <w:r>
              <w:t>20.8.2018</w:t>
            </w:r>
          </w:p>
        </w:tc>
      </w:tr>
    </w:tbl>
    <w:p w:rsidR="008A4AFD" w:rsidRDefault="008A4AFD" w:rsidP="00694BA8">
      <w:pPr>
        <w:spacing w:after="160" w:line="259" w:lineRule="auto"/>
      </w:pPr>
    </w:p>
    <w:p w:rsidR="002A72E9" w:rsidRDefault="002A72E9" w:rsidP="00694BA8">
      <w:pPr>
        <w:spacing w:after="160" w:line="259" w:lineRule="auto"/>
      </w:pPr>
    </w:p>
    <w:p w:rsidR="008A4AFD" w:rsidRDefault="008A4AFD">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F3186A">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lastRenderedPageBreak/>
              <w:t>C</w:t>
            </w:r>
            <w:r w:rsidR="00F71A2D">
              <w:rPr>
                <w:b/>
                <w:sz w:val="28"/>
              </w:rPr>
              <w:t>-I – Personální zabezpečení</w:t>
            </w:r>
          </w:p>
        </w:tc>
      </w:tr>
      <w:tr w:rsidR="00F71A2D" w:rsidTr="00F3186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F3186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F3186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F71A2D" w:rsidP="003F6EB7">
            <w:pPr>
              <w:jc w:val="both"/>
            </w:pPr>
            <w:r>
              <w:t>Průmyslové inženýrství</w:t>
            </w:r>
          </w:p>
        </w:tc>
      </w:tr>
      <w:tr w:rsidR="00F71A2D" w:rsidTr="00F3186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F3186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F3186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F3186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F3186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F3186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F3186A">
        <w:trPr>
          <w:trHeight w:val="529"/>
        </w:trPr>
        <w:tc>
          <w:tcPr>
            <w:tcW w:w="9859" w:type="dxa"/>
            <w:gridSpan w:val="11"/>
            <w:tcBorders>
              <w:top w:val="nil"/>
            </w:tcBorders>
          </w:tcPr>
          <w:p w:rsidR="00F71A2D" w:rsidRDefault="00D3495B" w:rsidP="003F6EB7">
            <w:pPr>
              <w:jc w:val="both"/>
            </w:pPr>
            <w:r>
              <w:t xml:space="preserve">Řízení lidských zdrojů I </w:t>
            </w:r>
            <w:r w:rsidR="00D42238">
              <w:t>– garant, přednášející (6</w:t>
            </w:r>
            <w:r w:rsidR="00F71A2D">
              <w:t>0%)</w:t>
            </w:r>
          </w:p>
          <w:p w:rsidR="00D3495B" w:rsidRDefault="00D3495B" w:rsidP="003F6EB7">
            <w:pPr>
              <w:jc w:val="both"/>
            </w:pPr>
            <w:r w:rsidRPr="00E14B6F">
              <w:rPr>
                <w:lang w:val="en-GB"/>
              </w:rPr>
              <w:t>Human Resource Management I</w:t>
            </w:r>
            <w:r>
              <w:t xml:space="preserve"> – garant, přednášející (</w:t>
            </w:r>
            <w:r w:rsidR="00D42238">
              <w:t>6</w:t>
            </w:r>
            <w:r>
              <w:t>0%)</w:t>
            </w:r>
          </w:p>
          <w:p w:rsidR="00D3495B" w:rsidRDefault="00F71A2D" w:rsidP="00D3495B">
            <w:pPr>
              <w:jc w:val="both"/>
            </w:pPr>
            <w:r w:rsidRPr="003063AF">
              <w:t>Manažerské dovednosti a techniky</w:t>
            </w:r>
            <w:r w:rsidR="00D3495B">
              <w:t xml:space="preserve"> – garant, přednášející (80%)</w:t>
            </w:r>
          </w:p>
          <w:p w:rsidR="00F71A2D" w:rsidRDefault="00F71A2D" w:rsidP="00D3495B">
            <w:pPr>
              <w:jc w:val="both"/>
            </w:pPr>
            <w:r w:rsidRPr="00E14B6F">
              <w:rPr>
                <w:lang w:val="en-US"/>
              </w:rPr>
              <w:t>Managerial Skills and Techniques</w:t>
            </w:r>
            <w:r>
              <w:t xml:space="preserve"> – garant, přednášející (80%)</w:t>
            </w:r>
          </w:p>
        </w:tc>
      </w:tr>
      <w:tr w:rsidR="00F71A2D" w:rsidTr="00F3186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F3186A">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(Bc.)</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(Ph.D.)</w:t>
            </w:r>
          </w:p>
          <w:p w:rsidR="00D87F99" w:rsidRDefault="00D87F99" w:rsidP="00D87F99">
            <w:pPr>
              <w:tabs>
                <w:tab w:val="left" w:pos="1239"/>
              </w:tabs>
              <w:ind w:left="1239" w:hanging="1239"/>
              <w:jc w:val="both"/>
            </w:pPr>
            <w:r>
              <w:t>2001 – 2003: Univerzita Tomáše Bati ve Zlíně, Fakulta managementu a ekonomiky, studijní program Ekonomika a management, obor Management a marketing (Ing.)</w:t>
            </w:r>
          </w:p>
          <w:p w:rsidR="00F71A2D" w:rsidRDefault="00D87F99" w:rsidP="00D87F99">
            <w:pPr>
              <w:ind w:left="1240" w:hanging="1240"/>
              <w:jc w:val="both"/>
              <w:rPr>
                <w:b/>
              </w:rPr>
            </w:pPr>
            <w:r>
              <w:t>1998 – 2001: Univerzita Tomáše Bati ve Zlíně, Fakulta managementu a ekonomiky, studijní program Ekonomika a management, obor Management a ekonomika (Bc.)</w:t>
            </w:r>
          </w:p>
        </w:tc>
      </w:tr>
      <w:tr w:rsidR="00F71A2D" w:rsidTr="00F3186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F3186A">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F3186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F3186A">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F3186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F3186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F3186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8F2EE0" w:rsidP="003F6EB7">
            <w:pPr>
              <w:jc w:val="both"/>
              <w:rPr>
                <w:b/>
              </w:rPr>
            </w:pPr>
            <w:r>
              <w:rPr>
                <w:b/>
              </w:rPr>
              <w:t>6</w:t>
            </w:r>
          </w:p>
        </w:tc>
        <w:tc>
          <w:tcPr>
            <w:tcW w:w="693" w:type="dxa"/>
            <w:vMerge w:val="restart"/>
          </w:tcPr>
          <w:p w:rsidR="00F71A2D" w:rsidRDefault="008F2EE0" w:rsidP="003F6EB7">
            <w:pPr>
              <w:jc w:val="both"/>
              <w:rPr>
                <w:b/>
              </w:rPr>
            </w:pPr>
            <w:r>
              <w:rPr>
                <w:b/>
              </w:rPr>
              <w:t>7</w:t>
            </w:r>
          </w:p>
        </w:tc>
        <w:tc>
          <w:tcPr>
            <w:tcW w:w="694" w:type="dxa"/>
            <w:vMerge w:val="restart"/>
          </w:tcPr>
          <w:p w:rsidR="00F71A2D" w:rsidRDefault="00F71A2D" w:rsidP="003F6EB7">
            <w:pPr>
              <w:jc w:val="both"/>
              <w:rPr>
                <w:b/>
              </w:rPr>
            </w:pPr>
            <w:r>
              <w:rPr>
                <w:b/>
              </w:rPr>
              <w:t>20</w:t>
            </w:r>
          </w:p>
        </w:tc>
      </w:tr>
      <w:tr w:rsidR="00F71A2D" w:rsidTr="00F3186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F3186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F3186A">
        <w:trPr>
          <w:trHeight w:val="2360"/>
        </w:trPr>
        <w:tc>
          <w:tcPr>
            <w:tcW w:w="9859" w:type="dxa"/>
            <w:gridSpan w:val="11"/>
          </w:tcPr>
          <w:p w:rsidR="00F71A2D" w:rsidRPr="00F71A2D" w:rsidRDefault="00F71A2D" w:rsidP="00F71A2D">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45"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rsidR="00F71A2D" w:rsidRPr="00F71A2D" w:rsidRDefault="00F71A2D" w:rsidP="00F71A2D">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46" w:history="1">
              <w:r w:rsidRPr="00F71A2D">
                <w:rPr>
                  <w:rStyle w:val="Hypertextovodkaz"/>
                  <w:color w:val="auto"/>
                  <w:szCs w:val="22"/>
                  <w:u w:val="none"/>
                </w:rPr>
                <w:t>https://doi.org/10.7441/joc.2016.04.01</w:t>
              </w:r>
            </w:hyperlink>
            <w:r w:rsidRPr="00F71A2D">
              <w:rPr>
                <w:szCs w:val="22"/>
              </w:rPr>
              <w:t xml:space="preserve">. </w:t>
            </w:r>
          </w:p>
          <w:p w:rsidR="00F71A2D" w:rsidRPr="00F71A2D" w:rsidRDefault="00F71A2D" w:rsidP="00F71A2D">
            <w:pPr>
              <w:tabs>
                <w:tab w:val="left" w:pos="473"/>
                <w:tab w:val="left" w:pos="8844"/>
                <w:tab w:val="left" w:pos="9066"/>
              </w:tabs>
              <w:jc w:val="both"/>
              <w:rPr>
                <w:szCs w:val="22"/>
              </w:rPr>
            </w:pPr>
            <w:r w:rsidRPr="00F71A2D">
              <w:rPr>
                <w:szCs w:val="22"/>
              </w:rPr>
              <w:t xml:space="preserve">MATOŠKOVÁ, J., ŘEHÁČKOVÁ, H., JURÁSEK, M., POLČÁKOVÁ, M., GREGAR, A., ŠVEC, V. Factors Influencing Managerial Tacit Knowledge Formation. </w:t>
            </w:r>
            <w:r w:rsidRPr="00F71A2D">
              <w:rPr>
                <w:i/>
                <w:iCs/>
                <w:szCs w:val="22"/>
              </w:rPr>
              <w:t>Knowledge Management: An International Journal</w:t>
            </w:r>
            <w:r w:rsidRPr="00F71A2D">
              <w:rPr>
                <w:szCs w:val="22"/>
              </w:rPr>
              <w:t xml:space="preserve">. 2013, Volume 12, Issue 4, pp. 21–34. ISSN 2327-7998. </w:t>
            </w:r>
            <w:hyperlink r:id="rId47" w:history="1">
              <w:r w:rsidRPr="00F71A2D">
                <w:rPr>
                  <w:rStyle w:val="Hypertextovodkaz"/>
                  <w:color w:val="auto"/>
                  <w:szCs w:val="22"/>
                  <w:u w:val="none"/>
                </w:rPr>
                <w:t>https://doi.org/10.18848/2327-7998/CGP/v12i04/50809</w:t>
              </w:r>
            </w:hyperlink>
            <w:r w:rsidRPr="00F71A2D">
              <w:rPr>
                <w:rStyle w:val="Hypertextovodkaz"/>
                <w:color w:val="auto"/>
                <w:szCs w:val="22"/>
                <w:u w:val="none"/>
              </w:rPr>
              <w:t xml:space="preserve"> </w:t>
            </w:r>
            <w:r w:rsidRPr="00F71A2D">
              <w:t>(75%).</w:t>
            </w:r>
          </w:p>
          <w:p w:rsidR="00F71A2D" w:rsidRDefault="00F71A2D" w:rsidP="00F71A2D">
            <w:pPr>
              <w:tabs>
                <w:tab w:val="left" w:pos="473"/>
                <w:tab w:val="left" w:pos="8844"/>
                <w:tab w:val="left" w:pos="9066"/>
              </w:tabs>
              <w:jc w:val="both"/>
              <w:rPr>
                <w:szCs w:val="32"/>
              </w:rPr>
            </w:pPr>
            <w:r w:rsidRPr="00F71A2D">
              <w:rPr>
                <w:szCs w:val="22"/>
              </w:rPr>
              <w:t xml:space="preserve">MATOŠKOVÁ, J., ŘEHÁČKOVÁ, H., SOBOTKOVÁ, E., POLČÁKOVÁ, M., JURÁSEK, M., GREGAR, A., ŠVEC, V. Facilitating Leader Tacit Knowledge Acquisition. </w:t>
            </w:r>
            <w:r w:rsidRPr="00F71A2D">
              <w:rPr>
                <w:i/>
                <w:iCs/>
                <w:szCs w:val="22"/>
              </w:rPr>
              <w:t xml:space="preserve">Journal of Competitiveness. </w:t>
            </w:r>
            <w:r w:rsidRPr="00F71A2D">
              <w:rPr>
                <w:szCs w:val="22"/>
              </w:rPr>
              <w:t xml:space="preserve">2013, roč. 5, č. 1, s. 3–13. </w:t>
            </w:r>
            <w:r w:rsidRPr="00F71A2D">
              <w:rPr>
                <w:szCs w:val="32"/>
              </w:rPr>
              <w:t>ISSN 1804-1728. DOI: 10.7441/joc.2013.01.01 (70%).</w:t>
            </w:r>
          </w:p>
          <w:p w:rsidR="00F3186A" w:rsidRPr="00F71A2D" w:rsidRDefault="00F3186A" w:rsidP="00F71A2D">
            <w:pPr>
              <w:tabs>
                <w:tab w:val="left" w:pos="473"/>
                <w:tab w:val="left" w:pos="8844"/>
                <w:tab w:val="left" w:pos="9066"/>
              </w:tabs>
              <w:jc w:val="both"/>
              <w:rPr>
                <w:szCs w:val="22"/>
              </w:rPr>
            </w:pPr>
            <w:r w:rsidRPr="00E66B0B">
              <w:rPr>
                <w:i/>
              </w:rPr>
              <w:t>Přehled projektové činnosti:</w:t>
            </w:r>
          </w:p>
          <w:p w:rsidR="00A63237" w:rsidRDefault="00A63237" w:rsidP="0098090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A63237" w:rsidRPr="002D3B7D" w:rsidRDefault="00A63237" w:rsidP="0098090B">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67128C" w:rsidRDefault="00A63237" w:rsidP="00A63237">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F71A2D" w:rsidTr="00F3186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F3186A">
        <w:trPr>
          <w:trHeight w:val="141"/>
        </w:trPr>
        <w:tc>
          <w:tcPr>
            <w:tcW w:w="9859" w:type="dxa"/>
            <w:gridSpan w:val="11"/>
          </w:tcPr>
          <w:p w:rsidR="00F71A2D" w:rsidRDefault="00F71A2D" w:rsidP="003F6EB7">
            <w:pPr>
              <w:rPr>
                <w:b/>
              </w:rPr>
            </w:pPr>
          </w:p>
        </w:tc>
      </w:tr>
      <w:tr w:rsidR="00F71A2D" w:rsidTr="00F3186A">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F3186A" w:rsidRDefault="00F3186A">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A63237">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A63237">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A63237">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A63237">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F71A2D" w:rsidP="003F6EB7">
            <w:pPr>
              <w:jc w:val="both"/>
            </w:pPr>
            <w:r>
              <w:t>Průmyslové inženýrství</w:t>
            </w:r>
          </w:p>
        </w:tc>
      </w:tr>
      <w:tr w:rsidR="00F71A2D" w:rsidTr="00A63237">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A63237">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A63237">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A63237">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A63237">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A63237">
        <w:trPr>
          <w:trHeight w:val="749"/>
        </w:trPr>
        <w:tc>
          <w:tcPr>
            <w:tcW w:w="9899" w:type="dxa"/>
            <w:gridSpan w:val="11"/>
            <w:tcBorders>
              <w:top w:val="nil"/>
            </w:tcBorders>
          </w:tcPr>
          <w:p w:rsidR="00F71A2D" w:rsidRDefault="008C7FAC" w:rsidP="003F6EB7">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F71A2D" w:rsidTr="00A63237">
        <w:tc>
          <w:tcPr>
            <w:tcW w:w="9899" w:type="dxa"/>
            <w:gridSpan w:val="11"/>
            <w:shd w:val="clear" w:color="auto" w:fill="F7CAAC"/>
          </w:tcPr>
          <w:p w:rsidR="00F71A2D" w:rsidRDefault="00F71A2D" w:rsidP="003F6EB7">
            <w:pPr>
              <w:jc w:val="both"/>
            </w:pPr>
            <w:r>
              <w:rPr>
                <w:b/>
              </w:rPr>
              <w:t xml:space="preserve">Údaje o vzdělání na VŠ </w:t>
            </w:r>
          </w:p>
        </w:tc>
      </w:tr>
      <w:tr w:rsidR="00F71A2D" w:rsidTr="00A63237">
        <w:trPr>
          <w:trHeight w:val="424"/>
        </w:trPr>
        <w:tc>
          <w:tcPr>
            <w:tcW w:w="9899" w:type="dxa"/>
            <w:gridSpan w:val="11"/>
          </w:tcPr>
          <w:p w:rsidR="00F71A2D" w:rsidRDefault="00F71A2D" w:rsidP="003F6EB7">
            <w:pPr>
              <w:jc w:val="both"/>
            </w:pPr>
            <w:r>
              <w:t>1986       PF UJEP v Brně, Obor Tělesná výchova - biologie, Mgr.</w:t>
            </w:r>
          </w:p>
          <w:p w:rsidR="00F71A2D" w:rsidRPr="00F06868" w:rsidRDefault="00F71A2D" w:rsidP="003F6EB7">
            <w:pPr>
              <w:jc w:val="both"/>
            </w:pPr>
            <w:r>
              <w:t>2010       UK Bratislava, Edukologie, Ph.D.</w:t>
            </w:r>
          </w:p>
        </w:tc>
      </w:tr>
      <w:tr w:rsidR="00F71A2D" w:rsidTr="00A63237">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A63237">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A63237">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A63237">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A63237">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A63237">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A63237">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A63237">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A63237">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A63237">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A63237">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A63237">
        <w:trPr>
          <w:trHeight w:val="328"/>
        </w:trPr>
        <w:tc>
          <w:tcPr>
            <w:tcW w:w="9899" w:type="dxa"/>
            <w:gridSpan w:val="11"/>
          </w:tcPr>
          <w:p w:rsidR="00F71A2D" w:rsidRPr="00F01E08" w:rsidRDefault="00F71A2D" w:rsidP="003F6EB7"/>
        </w:tc>
      </w:tr>
      <w:tr w:rsidR="00F71A2D" w:rsidTr="00A63237">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E0288" w:rsidTr="007F21E8">
        <w:tc>
          <w:tcPr>
            <w:tcW w:w="9859" w:type="dxa"/>
            <w:gridSpan w:val="11"/>
            <w:tcBorders>
              <w:bottom w:val="double" w:sz="4" w:space="0" w:color="auto"/>
            </w:tcBorders>
            <w:shd w:val="clear" w:color="auto" w:fill="BDD6EE"/>
          </w:tcPr>
          <w:p w:rsidR="009E0288" w:rsidRDefault="009E0288" w:rsidP="007F21E8">
            <w:pPr>
              <w:jc w:val="both"/>
              <w:rPr>
                <w:b/>
                <w:sz w:val="28"/>
              </w:rPr>
            </w:pPr>
            <w:r>
              <w:rPr>
                <w:b/>
                <w:sz w:val="28"/>
              </w:rPr>
              <w:lastRenderedPageBreak/>
              <w:t>C-I – Personální zabezpečení</w:t>
            </w:r>
          </w:p>
        </w:tc>
      </w:tr>
      <w:tr w:rsidR="009E0288" w:rsidTr="007F21E8">
        <w:tc>
          <w:tcPr>
            <w:tcW w:w="2518" w:type="dxa"/>
            <w:tcBorders>
              <w:top w:val="double" w:sz="4" w:space="0" w:color="auto"/>
            </w:tcBorders>
            <w:shd w:val="clear" w:color="auto" w:fill="F7CAAC"/>
          </w:tcPr>
          <w:p w:rsidR="009E0288" w:rsidRDefault="009E0288" w:rsidP="007F21E8">
            <w:pPr>
              <w:jc w:val="both"/>
              <w:rPr>
                <w:b/>
              </w:rPr>
            </w:pPr>
            <w:r>
              <w:rPr>
                <w:b/>
              </w:rPr>
              <w:t>Vysoká škola</w:t>
            </w:r>
          </w:p>
        </w:tc>
        <w:tc>
          <w:tcPr>
            <w:tcW w:w="7341" w:type="dxa"/>
            <w:gridSpan w:val="10"/>
          </w:tcPr>
          <w:p w:rsidR="009E0288" w:rsidRDefault="009E0288" w:rsidP="007F21E8">
            <w:pPr>
              <w:jc w:val="both"/>
            </w:pPr>
            <w:r>
              <w:t>Univerzita Tomáše Bati ve Zlíně</w:t>
            </w:r>
          </w:p>
        </w:tc>
      </w:tr>
      <w:tr w:rsidR="009E0288" w:rsidTr="007F21E8">
        <w:tc>
          <w:tcPr>
            <w:tcW w:w="2518" w:type="dxa"/>
            <w:shd w:val="clear" w:color="auto" w:fill="F7CAAC"/>
          </w:tcPr>
          <w:p w:rsidR="009E0288" w:rsidRDefault="009E0288" w:rsidP="007F21E8">
            <w:pPr>
              <w:jc w:val="both"/>
              <w:rPr>
                <w:b/>
              </w:rPr>
            </w:pPr>
            <w:r>
              <w:rPr>
                <w:b/>
              </w:rPr>
              <w:t>Součást vysoké školy</w:t>
            </w:r>
          </w:p>
        </w:tc>
        <w:tc>
          <w:tcPr>
            <w:tcW w:w="7341" w:type="dxa"/>
            <w:gridSpan w:val="10"/>
          </w:tcPr>
          <w:p w:rsidR="009E0288" w:rsidRDefault="009E0288" w:rsidP="007F21E8">
            <w:pPr>
              <w:jc w:val="both"/>
            </w:pPr>
            <w:r>
              <w:t>Fakulta managementu a ekonomiky</w:t>
            </w:r>
          </w:p>
        </w:tc>
      </w:tr>
      <w:tr w:rsidR="009E0288" w:rsidTr="007F21E8">
        <w:tc>
          <w:tcPr>
            <w:tcW w:w="2518" w:type="dxa"/>
            <w:shd w:val="clear" w:color="auto" w:fill="F7CAAC"/>
          </w:tcPr>
          <w:p w:rsidR="009E0288" w:rsidRDefault="009E0288" w:rsidP="007F21E8">
            <w:pPr>
              <w:jc w:val="both"/>
              <w:rPr>
                <w:b/>
              </w:rPr>
            </w:pPr>
            <w:r>
              <w:rPr>
                <w:b/>
              </w:rPr>
              <w:t>Název studijního programu</w:t>
            </w:r>
          </w:p>
        </w:tc>
        <w:tc>
          <w:tcPr>
            <w:tcW w:w="7341" w:type="dxa"/>
            <w:gridSpan w:val="10"/>
          </w:tcPr>
          <w:p w:rsidR="009E0288" w:rsidRDefault="009E0288" w:rsidP="007F21E8">
            <w:pPr>
              <w:jc w:val="both"/>
            </w:pPr>
            <w:r>
              <w:t>Průmyslové inženýrství</w:t>
            </w:r>
          </w:p>
        </w:tc>
      </w:tr>
      <w:tr w:rsidR="009E0288" w:rsidTr="007F21E8">
        <w:tc>
          <w:tcPr>
            <w:tcW w:w="2518" w:type="dxa"/>
            <w:shd w:val="clear" w:color="auto" w:fill="F7CAAC"/>
          </w:tcPr>
          <w:p w:rsidR="009E0288" w:rsidRDefault="009E0288" w:rsidP="007F21E8">
            <w:pPr>
              <w:jc w:val="both"/>
              <w:rPr>
                <w:b/>
              </w:rPr>
            </w:pPr>
            <w:r>
              <w:rPr>
                <w:b/>
              </w:rPr>
              <w:t>Jméno a příjmení</w:t>
            </w:r>
          </w:p>
        </w:tc>
        <w:tc>
          <w:tcPr>
            <w:tcW w:w="4536" w:type="dxa"/>
            <w:gridSpan w:val="5"/>
          </w:tcPr>
          <w:p w:rsidR="009E0288" w:rsidRDefault="009E0288" w:rsidP="007F21E8">
            <w:pPr>
              <w:jc w:val="both"/>
            </w:pPr>
            <w:r>
              <w:t>Martin MUŠINSKÝ</w:t>
            </w:r>
          </w:p>
        </w:tc>
        <w:tc>
          <w:tcPr>
            <w:tcW w:w="709" w:type="dxa"/>
            <w:shd w:val="clear" w:color="auto" w:fill="F7CAAC"/>
          </w:tcPr>
          <w:p w:rsidR="009E0288" w:rsidRDefault="009E0288" w:rsidP="007F21E8">
            <w:pPr>
              <w:jc w:val="both"/>
              <w:rPr>
                <w:b/>
              </w:rPr>
            </w:pPr>
            <w:r>
              <w:rPr>
                <w:b/>
              </w:rPr>
              <w:t>Tituly</w:t>
            </w:r>
          </w:p>
        </w:tc>
        <w:tc>
          <w:tcPr>
            <w:tcW w:w="2096" w:type="dxa"/>
            <w:gridSpan w:val="4"/>
          </w:tcPr>
          <w:p w:rsidR="009E0288" w:rsidRDefault="009E0288" w:rsidP="007F21E8">
            <w:pPr>
              <w:jc w:val="both"/>
            </w:pPr>
            <w:r>
              <w:t>Ing., Ph.D.</w:t>
            </w:r>
          </w:p>
        </w:tc>
      </w:tr>
      <w:tr w:rsidR="009E0288" w:rsidTr="007F21E8">
        <w:tc>
          <w:tcPr>
            <w:tcW w:w="2518" w:type="dxa"/>
            <w:shd w:val="clear" w:color="auto" w:fill="F7CAAC"/>
          </w:tcPr>
          <w:p w:rsidR="009E0288" w:rsidRDefault="009E0288" w:rsidP="007F21E8">
            <w:pPr>
              <w:jc w:val="both"/>
              <w:rPr>
                <w:b/>
              </w:rPr>
            </w:pPr>
            <w:r>
              <w:rPr>
                <w:b/>
              </w:rPr>
              <w:t>Rok narození</w:t>
            </w:r>
          </w:p>
        </w:tc>
        <w:tc>
          <w:tcPr>
            <w:tcW w:w="829" w:type="dxa"/>
          </w:tcPr>
          <w:p w:rsidR="009E0288" w:rsidRDefault="009E0288" w:rsidP="007F21E8">
            <w:pPr>
              <w:jc w:val="both"/>
            </w:pPr>
            <w:r>
              <w:t>1979</w:t>
            </w:r>
          </w:p>
        </w:tc>
        <w:tc>
          <w:tcPr>
            <w:tcW w:w="1721" w:type="dxa"/>
            <w:shd w:val="clear" w:color="auto" w:fill="F7CAAC"/>
          </w:tcPr>
          <w:p w:rsidR="009E0288" w:rsidRDefault="009E0288" w:rsidP="007F21E8">
            <w:pPr>
              <w:jc w:val="both"/>
              <w:rPr>
                <w:b/>
              </w:rPr>
            </w:pPr>
            <w:r>
              <w:rPr>
                <w:b/>
              </w:rPr>
              <w:t>typ vztahu k VŠ</w:t>
            </w:r>
          </w:p>
        </w:tc>
        <w:tc>
          <w:tcPr>
            <w:tcW w:w="992" w:type="dxa"/>
            <w:gridSpan w:val="2"/>
          </w:tcPr>
          <w:p w:rsidR="009E0288" w:rsidRDefault="009E0288" w:rsidP="007F21E8">
            <w:pPr>
              <w:jc w:val="both"/>
            </w:pPr>
            <w:r>
              <w:t>DPP</w:t>
            </w:r>
          </w:p>
        </w:tc>
        <w:tc>
          <w:tcPr>
            <w:tcW w:w="994" w:type="dxa"/>
            <w:shd w:val="clear" w:color="auto" w:fill="F7CAAC"/>
          </w:tcPr>
          <w:p w:rsidR="009E0288" w:rsidRDefault="009E0288" w:rsidP="007F21E8">
            <w:pPr>
              <w:jc w:val="both"/>
              <w:rPr>
                <w:b/>
              </w:rPr>
            </w:pPr>
            <w:r>
              <w:rPr>
                <w:b/>
              </w:rPr>
              <w:t>rozsah</w:t>
            </w:r>
          </w:p>
        </w:tc>
        <w:tc>
          <w:tcPr>
            <w:tcW w:w="709" w:type="dxa"/>
          </w:tcPr>
          <w:p w:rsidR="009E0288" w:rsidRDefault="009E0288" w:rsidP="007F21E8">
            <w:pPr>
              <w:jc w:val="both"/>
            </w:pPr>
          </w:p>
        </w:tc>
        <w:tc>
          <w:tcPr>
            <w:tcW w:w="709" w:type="dxa"/>
            <w:gridSpan w:val="2"/>
            <w:shd w:val="clear" w:color="auto" w:fill="F7CAAC"/>
          </w:tcPr>
          <w:p w:rsidR="009E0288" w:rsidRDefault="009E0288" w:rsidP="007F21E8">
            <w:pPr>
              <w:jc w:val="both"/>
              <w:rPr>
                <w:b/>
              </w:rPr>
            </w:pPr>
            <w:r>
              <w:rPr>
                <w:b/>
              </w:rPr>
              <w:t>do kdy</w:t>
            </w:r>
          </w:p>
        </w:tc>
        <w:tc>
          <w:tcPr>
            <w:tcW w:w="1387" w:type="dxa"/>
            <w:gridSpan w:val="2"/>
          </w:tcPr>
          <w:p w:rsidR="009E0288" w:rsidRDefault="009E0288" w:rsidP="007F21E8">
            <w:pPr>
              <w:jc w:val="both"/>
            </w:pPr>
          </w:p>
        </w:tc>
      </w:tr>
      <w:tr w:rsidR="009E0288" w:rsidTr="007F21E8">
        <w:tc>
          <w:tcPr>
            <w:tcW w:w="5068" w:type="dxa"/>
            <w:gridSpan w:val="3"/>
            <w:shd w:val="clear" w:color="auto" w:fill="F7CAAC"/>
          </w:tcPr>
          <w:p w:rsidR="009E0288" w:rsidRDefault="009E0288" w:rsidP="007F21E8">
            <w:pPr>
              <w:jc w:val="both"/>
              <w:rPr>
                <w:b/>
              </w:rPr>
            </w:pPr>
            <w:r>
              <w:rPr>
                <w:b/>
              </w:rPr>
              <w:t>Typ vztahu na součásti VŠ, která uskutečňuje st. program</w:t>
            </w:r>
          </w:p>
        </w:tc>
        <w:tc>
          <w:tcPr>
            <w:tcW w:w="992" w:type="dxa"/>
            <w:gridSpan w:val="2"/>
          </w:tcPr>
          <w:p w:rsidR="009E0288" w:rsidRDefault="009E0288" w:rsidP="007F21E8">
            <w:pPr>
              <w:jc w:val="both"/>
            </w:pPr>
          </w:p>
        </w:tc>
        <w:tc>
          <w:tcPr>
            <w:tcW w:w="994" w:type="dxa"/>
            <w:shd w:val="clear" w:color="auto" w:fill="F7CAAC"/>
          </w:tcPr>
          <w:p w:rsidR="009E0288" w:rsidRDefault="009E0288" w:rsidP="007F21E8">
            <w:pPr>
              <w:jc w:val="both"/>
              <w:rPr>
                <w:b/>
              </w:rPr>
            </w:pPr>
            <w:r>
              <w:rPr>
                <w:b/>
              </w:rPr>
              <w:t>rozsah</w:t>
            </w:r>
          </w:p>
        </w:tc>
        <w:tc>
          <w:tcPr>
            <w:tcW w:w="709" w:type="dxa"/>
          </w:tcPr>
          <w:p w:rsidR="009E0288" w:rsidRDefault="009E0288" w:rsidP="007F21E8">
            <w:pPr>
              <w:jc w:val="both"/>
            </w:pPr>
          </w:p>
        </w:tc>
        <w:tc>
          <w:tcPr>
            <w:tcW w:w="709" w:type="dxa"/>
            <w:gridSpan w:val="2"/>
            <w:shd w:val="clear" w:color="auto" w:fill="F7CAAC"/>
          </w:tcPr>
          <w:p w:rsidR="009E0288" w:rsidRDefault="009E0288" w:rsidP="007F21E8">
            <w:pPr>
              <w:jc w:val="both"/>
              <w:rPr>
                <w:b/>
              </w:rPr>
            </w:pPr>
            <w:r>
              <w:rPr>
                <w:b/>
              </w:rPr>
              <w:t>do kdy</w:t>
            </w:r>
          </w:p>
        </w:tc>
        <w:tc>
          <w:tcPr>
            <w:tcW w:w="1387" w:type="dxa"/>
            <w:gridSpan w:val="2"/>
          </w:tcPr>
          <w:p w:rsidR="009E0288" w:rsidRDefault="009E0288" w:rsidP="007F21E8">
            <w:pPr>
              <w:jc w:val="both"/>
            </w:pPr>
          </w:p>
        </w:tc>
      </w:tr>
      <w:tr w:rsidR="009E0288" w:rsidTr="007F21E8">
        <w:tc>
          <w:tcPr>
            <w:tcW w:w="6060" w:type="dxa"/>
            <w:gridSpan w:val="5"/>
            <w:shd w:val="clear" w:color="auto" w:fill="F7CAAC"/>
          </w:tcPr>
          <w:p w:rsidR="009E0288" w:rsidRDefault="009E0288" w:rsidP="007F21E8">
            <w:pPr>
              <w:jc w:val="both"/>
            </w:pPr>
            <w:r>
              <w:rPr>
                <w:b/>
              </w:rPr>
              <w:t>Další současná působení jako akademický pracovník na jiných VŠ</w:t>
            </w:r>
          </w:p>
        </w:tc>
        <w:tc>
          <w:tcPr>
            <w:tcW w:w="1703" w:type="dxa"/>
            <w:gridSpan w:val="2"/>
            <w:shd w:val="clear" w:color="auto" w:fill="F7CAAC"/>
          </w:tcPr>
          <w:p w:rsidR="009E0288" w:rsidRDefault="009E0288" w:rsidP="007F21E8">
            <w:pPr>
              <w:jc w:val="both"/>
              <w:rPr>
                <w:b/>
              </w:rPr>
            </w:pPr>
            <w:r>
              <w:rPr>
                <w:b/>
              </w:rPr>
              <w:t>typ prac. vztahu</w:t>
            </w:r>
          </w:p>
        </w:tc>
        <w:tc>
          <w:tcPr>
            <w:tcW w:w="2096" w:type="dxa"/>
            <w:gridSpan w:val="4"/>
            <w:shd w:val="clear" w:color="auto" w:fill="F7CAAC"/>
          </w:tcPr>
          <w:p w:rsidR="009E0288" w:rsidRDefault="009E0288" w:rsidP="007F21E8">
            <w:pPr>
              <w:jc w:val="both"/>
              <w:rPr>
                <w:b/>
              </w:rPr>
            </w:pPr>
            <w:r>
              <w:rPr>
                <w:b/>
              </w:rPr>
              <w:t>rozsah</w:t>
            </w: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6060" w:type="dxa"/>
            <w:gridSpan w:val="5"/>
          </w:tcPr>
          <w:p w:rsidR="009E0288" w:rsidRDefault="009E0288" w:rsidP="007F21E8">
            <w:pPr>
              <w:jc w:val="both"/>
            </w:pPr>
          </w:p>
        </w:tc>
        <w:tc>
          <w:tcPr>
            <w:tcW w:w="1703" w:type="dxa"/>
            <w:gridSpan w:val="2"/>
          </w:tcPr>
          <w:p w:rsidR="009E0288" w:rsidRDefault="009E0288" w:rsidP="007F21E8">
            <w:pPr>
              <w:jc w:val="both"/>
            </w:pPr>
          </w:p>
        </w:tc>
        <w:tc>
          <w:tcPr>
            <w:tcW w:w="2096" w:type="dxa"/>
            <w:gridSpan w:val="4"/>
          </w:tcPr>
          <w:p w:rsidR="009E0288" w:rsidRDefault="009E0288" w:rsidP="007F21E8">
            <w:pPr>
              <w:jc w:val="both"/>
            </w:pPr>
          </w:p>
        </w:tc>
      </w:tr>
      <w:tr w:rsidR="009E0288" w:rsidTr="007F21E8">
        <w:tc>
          <w:tcPr>
            <w:tcW w:w="9859" w:type="dxa"/>
            <w:gridSpan w:val="11"/>
            <w:shd w:val="clear" w:color="auto" w:fill="F7CAAC"/>
          </w:tcPr>
          <w:p w:rsidR="009E0288" w:rsidRDefault="009E0288" w:rsidP="007F21E8">
            <w:pPr>
              <w:jc w:val="both"/>
            </w:pPr>
            <w:r>
              <w:rPr>
                <w:b/>
              </w:rPr>
              <w:t>Předměty příslušného studijního programu a způsob zapojení do jejich výuky, příp. další zapojení do uskutečňování studijního programu</w:t>
            </w:r>
          </w:p>
        </w:tc>
      </w:tr>
      <w:tr w:rsidR="009E0288" w:rsidTr="007F21E8">
        <w:trPr>
          <w:trHeight w:val="1118"/>
        </w:trPr>
        <w:tc>
          <w:tcPr>
            <w:tcW w:w="9859" w:type="dxa"/>
            <w:gridSpan w:val="11"/>
            <w:tcBorders>
              <w:top w:val="nil"/>
            </w:tcBorders>
          </w:tcPr>
          <w:p w:rsidR="009E0288" w:rsidRDefault="009E0288" w:rsidP="007F21E8">
            <w:pPr>
              <w:jc w:val="both"/>
            </w:pPr>
            <w:r>
              <w:t>Řízení lidských zdrojů I – přednášející (40%) – odborník z praxe</w:t>
            </w:r>
          </w:p>
        </w:tc>
      </w:tr>
      <w:tr w:rsidR="009E0288" w:rsidTr="007F21E8">
        <w:tc>
          <w:tcPr>
            <w:tcW w:w="9859" w:type="dxa"/>
            <w:gridSpan w:val="11"/>
            <w:shd w:val="clear" w:color="auto" w:fill="F7CAAC"/>
          </w:tcPr>
          <w:p w:rsidR="009E0288" w:rsidRDefault="009E0288" w:rsidP="007F21E8">
            <w:pPr>
              <w:jc w:val="both"/>
            </w:pPr>
            <w:r>
              <w:rPr>
                <w:b/>
              </w:rPr>
              <w:t xml:space="preserve">Údaje o vzdělání na VŠ </w:t>
            </w:r>
          </w:p>
        </w:tc>
      </w:tr>
      <w:tr w:rsidR="009E0288" w:rsidTr="007F21E8">
        <w:trPr>
          <w:trHeight w:val="1055"/>
        </w:trPr>
        <w:tc>
          <w:tcPr>
            <w:tcW w:w="9859" w:type="dxa"/>
            <w:gridSpan w:val="11"/>
          </w:tcPr>
          <w:p w:rsidR="009E0288" w:rsidRDefault="009E0288" w:rsidP="009E0288">
            <w:pPr>
              <w:tabs>
                <w:tab w:val="left" w:pos="1097"/>
              </w:tabs>
              <w:autoSpaceDE w:val="0"/>
              <w:autoSpaceDN w:val="0"/>
              <w:adjustRightInd w:val="0"/>
              <w:ind w:left="1097" w:hanging="1097"/>
              <w:rPr>
                <w:b/>
                <w:bCs/>
                <w:color w:val="000000"/>
                <w:szCs w:val="24"/>
              </w:rPr>
            </w:pPr>
            <w:r>
              <w:rPr>
                <w:b/>
                <w:bCs/>
                <w:color w:val="000000"/>
                <w:szCs w:val="24"/>
              </w:rPr>
              <w:t xml:space="preserve">2017:            </w:t>
            </w:r>
            <w:r w:rsidRPr="009A3584">
              <w:rPr>
                <w:color w:val="000000"/>
                <w:szCs w:val="24"/>
              </w:rPr>
              <w:t xml:space="preserve">Univerzita Tomáše Bati ve Zlíně, Fakulta </w:t>
            </w:r>
            <w:r>
              <w:rPr>
                <w:color w:val="000000"/>
                <w:szCs w:val="24"/>
              </w:rPr>
              <w:t>managementu a ekonomiky</w:t>
            </w:r>
            <w:r w:rsidRPr="009A3584">
              <w:rPr>
                <w:color w:val="000000"/>
                <w:szCs w:val="24"/>
              </w:rPr>
              <w:t>,</w:t>
            </w:r>
            <w:r>
              <w:rPr>
                <w:color w:val="000000"/>
                <w:szCs w:val="24"/>
              </w:rPr>
              <w:t xml:space="preserve"> </w:t>
            </w:r>
            <w:r w:rsidRPr="00634A39">
              <w:rPr>
                <w:color w:val="000000"/>
                <w:szCs w:val="24"/>
              </w:rPr>
              <w:t>Baťova manažerská škola</w:t>
            </w:r>
            <w:r>
              <w:rPr>
                <w:color w:val="000000"/>
                <w:szCs w:val="24"/>
              </w:rPr>
              <w:t>, obor Management</w:t>
            </w:r>
          </w:p>
          <w:p w:rsidR="009E0288" w:rsidRPr="009A3584" w:rsidRDefault="009E0288" w:rsidP="009E0288">
            <w:pPr>
              <w:tabs>
                <w:tab w:val="left" w:pos="1097"/>
              </w:tabs>
              <w:autoSpaceDE w:val="0"/>
              <w:autoSpaceDN w:val="0"/>
              <w:adjustRightInd w:val="0"/>
              <w:ind w:left="1097" w:hanging="1097"/>
              <w:rPr>
                <w:color w:val="000000"/>
                <w:szCs w:val="24"/>
              </w:rPr>
            </w:pPr>
            <w:r>
              <w:rPr>
                <w:b/>
                <w:bCs/>
                <w:color w:val="000000"/>
                <w:szCs w:val="24"/>
              </w:rPr>
              <w:t xml:space="preserve">2009 – 2010: </w:t>
            </w:r>
            <w:r w:rsidRPr="00E70185">
              <w:rPr>
                <w:color w:val="000000"/>
                <w:szCs w:val="24"/>
              </w:rPr>
              <w:t>Filozofická fakulta Univerzity Palatského v Olomouci</w:t>
            </w:r>
            <w:r>
              <w:rPr>
                <w:color w:val="000000"/>
                <w:szCs w:val="24"/>
              </w:rPr>
              <w:t xml:space="preserve">, </w:t>
            </w:r>
            <w:r w:rsidRPr="00E70185">
              <w:rPr>
                <w:color w:val="000000"/>
                <w:szCs w:val="24"/>
              </w:rPr>
              <w:t>doplňující vzdělání v oblasti práce s lidmi a vzdělávání dospělých (výstupem studia osvědčení a certifikace oprávňující ke vzdělávání dospělých)</w:t>
            </w:r>
          </w:p>
          <w:p w:rsidR="009E0288" w:rsidRPr="009A3584" w:rsidRDefault="009E0288" w:rsidP="009E0288">
            <w:pPr>
              <w:tabs>
                <w:tab w:val="left" w:pos="1097"/>
              </w:tabs>
              <w:autoSpaceDE w:val="0"/>
              <w:autoSpaceDN w:val="0"/>
              <w:adjustRightInd w:val="0"/>
              <w:ind w:left="1097" w:hanging="1097"/>
              <w:rPr>
                <w:color w:val="000000"/>
                <w:szCs w:val="24"/>
              </w:rPr>
            </w:pPr>
            <w:r>
              <w:rPr>
                <w:b/>
                <w:bCs/>
                <w:color w:val="000000"/>
                <w:szCs w:val="24"/>
              </w:rPr>
              <w:t xml:space="preserve">2003 – 2006: </w:t>
            </w:r>
            <w:r w:rsidRPr="009A3584">
              <w:rPr>
                <w:color w:val="000000"/>
                <w:szCs w:val="24"/>
              </w:rPr>
              <w:t xml:space="preserve">Univerzita Tomáš Bati ve Zlíně, Fakulta </w:t>
            </w:r>
            <w:r>
              <w:rPr>
                <w:color w:val="000000"/>
                <w:szCs w:val="24"/>
              </w:rPr>
              <w:t>technologická</w:t>
            </w:r>
            <w:r w:rsidRPr="009A3584">
              <w:rPr>
                <w:color w:val="000000"/>
                <w:szCs w:val="24"/>
              </w:rPr>
              <w:t xml:space="preserve">, obor </w:t>
            </w:r>
            <w:r>
              <w:rPr>
                <w:color w:val="000000"/>
                <w:szCs w:val="24"/>
              </w:rPr>
              <w:t>Chemické inženýrství (</w:t>
            </w:r>
            <w:r w:rsidRPr="00A6182E">
              <w:rPr>
                <w:b/>
                <w:color w:val="000000"/>
                <w:szCs w:val="24"/>
              </w:rPr>
              <w:t>Ph.D.</w:t>
            </w:r>
            <w:r w:rsidRPr="009A3584">
              <w:rPr>
                <w:color w:val="000000"/>
                <w:szCs w:val="24"/>
              </w:rPr>
              <w:t>)</w:t>
            </w:r>
          </w:p>
          <w:p w:rsidR="009E0288" w:rsidRPr="009E0288" w:rsidRDefault="009E0288" w:rsidP="009E0288">
            <w:pPr>
              <w:tabs>
                <w:tab w:val="left" w:pos="1097"/>
              </w:tabs>
              <w:autoSpaceDE w:val="0"/>
              <w:autoSpaceDN w:val="0"/>
              <w:adjustRightInd w:val="0"/>
              <w:spacing w:after="360"/>
              <w:ind w:left="1097" w:hanging="1097"/>
              <w:rPr>
                <w:color w:val="000000"/>
                <w:szCs w:val="24"/>
              </w:rPr>
            </w:pPr>
            <w:r>
              <w:rPr>
                <w:b/>
                <w:bCs/>
                <w:color w:val="000000"/>
                <w:szCs w:val="24"/>
              </w:rPr>
              <w:t xml:space="preserve">1998 – 2003: </w:t>
            </w:r>
            <w:r w:rsidRPr="009A3584">
              <w:rPr>
                <w:color w:val="000000"/>
                <w:szCs w:val="24"/>
              </w:rPr>
              <w:t xml:space="preserve">Univerzita Tomáše Bati ve Zlíně, Fakulta </w:t>
            </w:r>
            <w:r>
              <w:rPr>
                <w:color w:val="000000"/>
                <w:szCs w:val="24"/>
              </w:rPr>
              <w:t>technologická</w:t>
            </w:r>
            <w:r w:rsidRPr="009A3584">
              <w:rPr>
                <w:color w:val="000000"/>
                <w:szCs w:val="24"/>
              </w:rPr>
              <w:t xml:space="preserve">, obor </w:t>
            </w:r>
            <w:r>
              <w:rPr>
                <w:color w:val="000000"/>
                <w:szCs w:val="24"/>
              </w:rPr>
              <w:t>Technologie a management</w:t>
            </w:r>
            <w:r w:rsidRPr="009A3584">
              <w:rPr>
                <w:color w:val="000000"/>
                <w:szCs w:val="24"/>
              </w:rPr>
              <w:t xml:space="preserve"> </w:t>
            </w:r>
            <w:r>
              <w:rPr>
                <w:color w:val="000000"/>
                <w:szCs w:val="24"/>
              </w:rPr>
              <w:t>(</w:t>
            </w:r>
            <w:r w:rsidRPr="00A6182E">
              <w:rPr>
                <w:b/>
                <w:color w:val="000000"/>
                <w:szCs w:val="24"/>
              </w:rPr>
              <w:t>Ing.</w:t>
            </w:r>
            <w:r w:rsidRPr="009A3584">
              <w:rPr>
                <w:color w:val="000000"/>
                <w:szCs w:val="24"/>
              </w:rPr>
              <w:t>)</w:t>
            </w:r>
          </w:p>
        </w:tc>
      </w:tr>
      <w:tr w:rsidR="009E0288" w:rsidTr="007F21E8">
        <w:tc>
          <w:tcPr>
            <w:tcW w:w="9859" w:type="dxa"/>
            <w:gridSpan w:val="11"/>
            <w:shd w:val="clear" w:color="auto" w:fill="F7CAAC"/>
          </w:tcPr>
          <w:p w:rsidR="009E0288" w:rsidRDefault="009E0288" w:rsidP="007F21E8">
            <w:pPr>
              <w:jc w:val="both"/>
              <w:rPr>
                <w:b/>
              </w:rPr>
            </w:pPr>
            <w:r>
              <w:rPr>
                <w:b/>
              </w:rPr>
              <w:t>Údaje o odborném působení od absolvování VŠ</w:t>
            </w:r>
          </w:p>
        </w:tc>
      </w:tr>
      <w:tr w:rsidR="009E0288" w:rsidTr="007F21E8">
        <w:trPr>
          <w:trHeight w:val="1090"/>
        </w:trPr>
        <w:tc>
          <w:tcPr>
            <w:tcW w:w="9859" w:type="dxa"/>
            <w:gridSpan w:val="11"/>
          </w:tcPr>
          <w:p w:rsidR="009E0288" w:rsidRDefault="009E0288" w:rsidP="007F21E8">
            <w:pPr>
              <w:tabs>
                <w:tab w:val="left" w:pos="2127"/>
              </w:tabs>
              <w:autoSpaceDE w:val="0"/>
              <w:autoSpaceDN w:val="0"/>
              <w:adjustRightInd w:val="0"/>
              <w:rPr>
                <w:bCs/>
                <w:color w:val="000000"/>
                <w:szCs w:val="24"/>
              </w:rPr>
            </w:pPr>
            <w:r>
              <w:rPr>
                <w:b/>
                <w:bCs/>
                <w:color w:val="000000"/>
                <w:szCs w:val="24"/>
              </w:rPr>
              <w:t xml:space="preserve">09/2006 </w:t>
            </w:r>
            <w:r w:rsidRPr="00B10230">
              <w:rPr>
                <w:b/>
                <w:color w:val="000000"/>
                <w:szCs w:val="24"/>
              </w:rPr>
              <w:t>– dosud</w:t>
            </w:r>
            <w:r>
              <w:rPr>
                <w:b/>
                <w:bCs/>
                <w:color w:val="000000"/>
                <w:szCs w:val="24"/>
              </w:rPr>
              <w:t xml:space="preserve">: </w:t>
            </w:r>
            <w:r w:rsidRPr="008E460F">
              <w:rPr>
                <w:bCs/>
                <w:color w:val="000000"/>
                <w:szCs w:val="24"/>
              </w:rPr>
              <w:t xml:space="preserve">Continental </w:t>
            </w:r>
            <w:r>
              <w:rPr>
                <w:bCs/>
                <w:color w:val="000000"/>
                <w:szCs w:val="24"/>
              </w:rPr>
              <w:t xml:space="preserve">Barum </w:t>
            </w:r>
            <w:r w:rsidRPr="008E460F">
              <w:rPr>
                <w:bCs/>
                <w:color w:val="000000"/>
                <w:szCs w:val="24"/>
              </w:rPr>
              <w:t>s</w:t>
            </w:r>
            <w:r>
              <w:rPr>
                <w:bCs/>
                <w:color w:val="000000"/>
                <w:szCs w:val="24"/>
              </w:rPr>
              <w:t>.r.</w:t>
            </w:r>
            <w:r w:rsidRPr="008E460F">
              <w:rPr>
                <w:bCs/>
                <w:color w:val="000000"/>
                <w:szCs w:val="24"/>
              </w:rPr>
              <w:t>o.</w:t>
            </w:r>
            <w:r>
              <w:rPr>
                <w:bCs/>
                <w:color w:val="000000"/>
                <w:szCs w:val="24"/>
              </w:rPr>
              <w:t xml:space="preserve"> </w:t>
            </w:r>
          </w:p>
          <w:p w:rsidR="009E0288" w:rsidRDefault="009E0288" w:rsidP="009E0288">
            <w:pPr>
              <w:tabs>
                <w:tab w:val="left" w:pos="2127"/>
              </w:tabs>
              <w:autoSpaceDE w:val="0"/>
              <w:autoSpaceDN w:val="0"/>
              <w:adjustRightInd w:val="0"/>
              <w:ind w:left="956" w:hanging="956"/>
              <w:rPr>
                <w:bCs/>
                <w:color w:val="000000"/>
                <w:szCs w:val="24"/>
              </w:rPr>
            </w:pPr>
            <w:r>
              <w:rPr>
                <w:bCs/>
                <w:color w:val="000000"/>
                <w:szCs w:val="24"/>
              </w:rPr>
              <w:t xml:space="preserve">Obor praxe: specialista vzdělávání dospělých, projektové řízení, Employer Branding </w:t>
            </w:r>
            <w:r>
              <w:rPr>
                <w:bCs/>
                <w:color w:val="000000"/>
                <w:szCs w:val="24"/>
                <w:lang w:val="en-US"/>
              </w:rPr>
              <w:t>&amp;</w:t>
            </w:r>
            <w:r>
              <w:rPr>
                <w:bCs/>
                <w:color w:val="000000"/>
                <w:szCs w:val="24"/>
              </w:rPr>
              <w:t xml:space="preserve"> Recruiting, sociální oblast a benefity </w:t>
            </w:r>
          </w:p>
          <w:p w:rsidR="009E0288" w:rsidRDefault="009E0288" w:rsidP="009E0288">
            <w:pPr>
              <w:tabs>
                <w:tab w:val="left" w:pos="2127"/>
              </w:tabs>
              <w:autoSpaceDE w:val="0"/>
              <w:autoSpaceDN w:val="0"/>
              <w:adjustRightInd w:val="0"/>
              <w:rPr>
                <w:bCs/>
                <w:color w:val="000000"/>
                <w:szCs w:val="24"/>
              </w:rPr>
            </w:pPr>
            <w:r>
              <w:rPr>
                <w:bCs/>
                <w:color w:val="000000"/>
                <w:szCs w:val="24"/>
              </w:rPr>
              <w:t xml:space="preserve">Současná pozice:  </w:t>
            </w:r>
            <w:r w:rsidRPr="00F64DE3">
              <w:rPr>
                <w:bCs/>
                <w:color w:val="000000"/>
                <w:szCs w:val="24"/>
              </w:rPr>
              <w:t>Talent Manageme</w:t>
            </w:r>
            <w:r>
              <w:rPr>
                <w:bCs/>
                <w:color w:val="000000"/>
                <w:szCs w:val="24"/>
              </w:rPr>
              <w:t xml:space="preserve">nt &amp; Organizational Development </w:t>
            </w:r>
            <w:r w:rsidRPr="00F64DE3">
              <w:rPr>
                <w:bCs/>
                <w:color w:val="000000"/>
                <w:szCs w:val="24"/>
              </w:rPr>
              <w:t>Country Coordinator Czech Republic</w:t>
            </w:r>
          </w:p>
          <w:p w:rsidR="009E0288" w:rsidRDefault="009E0288" w:rsidP="007F21E8">
            <w:pPr>
              <w:autoSpaceDE w:val="0"/>
              <w:autoSpaceDN w:val="0"/>
              <w:adjustRightInd w:val="0"/>
              <w:ind w:left="15"/>
              <w:rPr>
                <w:bCs/>
                <w:color w:val="000000"/>
                <w:szCs w:val="24"/>
              </w:rPr>
            </w:pPr>
          </w:p>
          <w:p w:rsidR="009E0288" w:rsidRPr="00E70185" w:rsidRDefault="009E0288" w:rsidP="007F21E8">
            <w:pPr>
              <w:autoSpaceDE w:val="0"/>
              <w:autoSpaceDN w:val="0"/>
              <w:adjustRightInd w:val="0"/>
              <w:ind w:left="15"/>
              <w:rPr>
                <w:bCs/>
                <w:color w:val="000000"/>
                <w:szCs w:val="24"/>
              </w:rPr>
            </w:pPr>
          </w:p>
        </w:tc>
      </w:tr>
      <w:tr w:rsidR="009E0288" w:rsidTr="007F21E8">
        <w:trPr>
          <w:trHeight w:val="250"/>
        </w:trPr>
        <w:tc>
          <w:tcPr>
            <w:tcW w:w="9859" w:type="dxa"/>
            <w:gridSpan w:val="11"/>
            <w:shd w:val="clear" w:color="auto" w:fill="F7CAAC"/>
          </w:tcPr>
          <w:p w:rsidR="009E0288" w:rsidRDefault="009E0288" w:rsidP="007F21E8">
            <w:pPr>
              <w:jc w:val="both"/>
            </w:pPr>
            <w:r>
              <w:rPr>
                <w:b/>
              </w:rPr>
              <w:t>Zkušenosti s vedením kvalifikačních a rigorózních prací</w:t>
            </w:r>
          </w:p>
        </w:tc>
      </w:tr>
      <w:tr w:rsidR="009E0288" w:rsidTr="007F21E8">
        <w:trPr>
          <w:trHeight w:val="1105"/>
        </w:trPr>
        <w:tc>
          <w:tcPr>
            <w:tcW w:w="9859" w:type="dxa"/>
            <w:gridSpan w:val="11"/>
          </w:tcPr>
          <w:p w:rsidR="009E0288" w:rsidRDefault="009E0288" w:rsidP="009E0288">
            <w:pPr>
              <w:jc w:val="both"/>
            </w:pPr>
            <w:r>
              <w:t xml:space="preserve">Počet vedených bakalářských prací – 5 </w:t>
            </w:r>
          </w:p>
          <w:p w:rsidR="009E0288" w:rsidRDefault="009E0288" w:rsidP="009E0288">
            <w:pPr>
              <w:jc w:val="both"/>
            </w:pPr>
            <w:r>
              <w:t>Počet vedených diplomových prací – 4</w:t>
            </w:r>
          </w:p>
        </w:tc>
      </w:tr>
      <w:tr w:rsidR="009E0288" w:rsidTr="007F21E8">
        <w:trPr>
          <w:cantSplit/>
        </w:trPr>
        <w:tc>
          <w:tcPr>
            <w:tcW w:w="3347" w:type="dxa"/>
            <w:gridSpan w:val="2"/>
            <w:tcBorders>
              <w:top w:val="single" w:sz="12" w:space="0" w:color="auto"/>
            </w:tcBorders>
            <w:shd w:val="clear" w:color="auto" w:fill="F7CAAC"/>
          </w:tcPr>
          <w:p w:rsidR="009E0288" w:rsidRDefault="009E0288" w:rsidP="007F21E8">
            <w:pPr>
              <w:jc w:val="both"/>
            </w:pPr>
            <w:r>
              <w:rPr>
                <w:b/>
              </w:rPr>
              <w:t xml:space="preserve">Obor habilitačního řízení </w:t>
            </w:r>
          </w:p>
        </w:tc>
        <w:tc>
          <w:tcPr>
            <w:tcW w:w="2245" w:type="dxa"/>
            <w:gridSpan w:val="2"/>
            <w:tcBorders>
              <w:top w:val="single" w:sz="12" w:space="0" w:color="auto"/>
            </w:tcBorders>
            <w:shd w:val="clear" w:color="auto" w:fill="F7CAAC"/>
          </w:tcPr>
          <w:p w:rsidR="009E0288" w:rsidRDefault="009E0288" w:rsidP="007F21E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E0288" w:rsidRDefault="009E0288" w:rsidP="007F21E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E0288" w:rsidRDefault="009E0288" w:rsidP="007F21E8">
            <w:pPr>
              <w:jc w:val="both"/>
              <w:rPr>
                <w:b/>
              </w:rPr>
            </w:pPr>
            <w:r>
              <w:rPr>
                <w:b/>
              </w:rPr>
              <w:t>Ohlasy publikací</w:t>
            </w:r>
          </w:p>
        </w:tc>
      </w:tr>
      <w:tr w:rsidR="009E0288" w:rsidTr="007F21E8">
        <w:trPr>
          <w:cantSplit/>
        </w:trPr>
        <w:tc>
          <w:tcPr>
            <w:tcW w:w="3347" w:type="dxa"/>
            <w:gridSpan w:val="2"/>
          </w:tcPr>
          <w:p w:rsidR="009E0288" w:rsidRDefault="009E0288" w:rsidP="007F21E8">
            <w:pPr>
              <w:jc w:val="both"/>
            </w:pPr>
          </w:p>
        </w:tc>
        <w:tc>
          <w:tcPr>
            <w:tcW w:w="2245" w:type="dxa"/>
            <w:gridSpan w:val="2"/>
          </w:tcPr>
          <w:p w:rsidR="009E0288" w:rsidRDefault="009E0288" w:rsidP="007F21E8">
            <w:pPr>
              <w:jc w:val="both"/>
            </w:pPr>
          </w:p>
        </w:tc>
        <w:tc>
          <w:tcPr>
            <w:tcW w:w="2248" w:type="dxa"/>
            <w:gridSpan w:val="4"/>
            <w:tcBorders>
              <w:right w:val="single" w:sz="12" w:space="0" w:color="auto"/>
            </w:tcBorders>
          </w:tcPr>
          <w:p w:rsidR="009E0288" w:rsidRDefault="009E0288" w:rsidP="007F21E8">
            <w:pPr>
              <w:jc w:val="both"/>
            </w:pPr>
          </w:p>
        </w:tc>
        <w:tc>
          <w:tcPr>
            <w:tcW w:w="632" w:type="dxa"/>
            <w:tcBorders>
              <w:left w:val="single" w:sz="12" w:space="0" w:color="auto"/>
            </w:tcBorders>
            <w:shd w:val="clear" w:color="auto" w:fill="F7CAAC"/>
          </w:tcPr>
          <w:p w:rsidR="009E0288" w:rsidRDefault="009E0288" w:rsidP="007F21E8">
            <w:pPr>
              <w:jc w:val="both"/>
            </w:pPr>
            <w:r>
              <w:rPr>
                <w:b/>
              </w:rPr>
              <w:t>WOS</w:t>
            </w:r>
          </w:p>
        </w:tc>
        <w:tc>
          <w:tcPr>
            <w:tcW w:w="693" w:type="dxa"/>
            <w:shd w:val="clear" w:color="auto" w:fill="F7CAAC"/>
          </w:tcPr>
          <w:p w:rsidR="009E0288" w:rsidRDefault="009E0288" w:rsidP="007F21E8">
            <w:pPr>
              <w:jc w:val="both"/>
              <w:rPr>
                <w:sz w:val="18"/>
              </w:rPr>
            </w:pPr>
            <w:r>
              <w:rPr>
                <w:b/>
                <w:sz w:val="18"/>
              </w:rPr>
              <w:t>Scopus</w:t>
            </w:r>
          </w:p>
        </w:tc>
        <w:tc>
          <w:tcPr>
            <w:tcW w:w="694" w:type="dxa"/>
            <w:shd w:val="clear" w:color="auto" w:fill="F7CAAC"/>
          </w:tcPr>
          <w:p w:rsidR="009E0288" w:rsidRDefault="009E0288" w:rsidP="007F21E8">
            <w:pPr>
              <w:jc w:val="both"/>
            </w:pPr>
            <w:r>
              <w:rPr>
                <w:b/>
                <w:sz w:val="18"/>
              </w:rPr>
              <w:t>ostatní</w:t>
            </w:r>
          </w:p>
        </w:tc>
      </w:tr>
      <w:tr w:rsidR="009E0288" w:rsidTr="007F21E8">
        <w:trPr>
          <w:cantSplit/>
          <w:trHeight w:val="70"/>
        </w:trPr>
        <w:tc>
          <w:tcPr>
            <w:tcW w:w="3347" w:type="dxa"/>
            <w:gridSpan w:val="2"/>
            <w:shd w:val="clear" w:color="auto" w:fill="F7CAAC"/>
          </w:tcPr>
          <w:p w:rsidR="009E0288" w:rsidRDefault="009E0288" w:rsidP="007F21E8">
            <w:pPr>
              <w:jc w:val="both"/>
            </w:pPr>
            <w:r>
              <w:rPr>
                <w:b/>
              </w:rPr>
              <w:t>Obor jmenovacího řízení</w:t>
            </w:r>
          </w:p>
        </w:tc>
        <w:tc>
          <w:tcPr>
            <w:tcW w:w="2245" w:type="dxa"/>
            <w:gridSpan w:val="2"/>
            <w:shd w:val="clear" w:color="auto" w:fill="F7CAAC"/>
          </w:tcPr>
          <w:p w:rsidR="009E0288" w:rsidRDefault="009E0288" w:rsidP="007F21E8">
            <w:pPr>
              <w:jc w:val="both"/>
            </w:pPr>
            <w:r>
              <w:rPr>
                <w:b/>
              </w:rPr>
              <w:t>Rok udělení hodnosti</w:t>
            </w:r>
          </w:p>
        </w:tc>
        <w:tc>
          <w:tcPr>
            <w:tcW w:w="2248" w:type="dxa"/>
            <w:gridSpan w:val="4"/>
            <w:tcBorders>
              <w:right w:val="single" w:sz="12" w:space="0" w:color="auto"/>
            </w:tcBorders>
            <w:shd w:val="clear" w:color="auto" w:fill="F7CAAC"/>
          </w:tcPr>
          <w:p w:rsidR="009E0288" w:rsidRDefault="009E0288" w:rsidP="007F21E8">
            <w:pPr>
              <w:jc w:val="both"/>
            </w:pPr>
            <w:r>
              <w:rPr>
                <w:b/>
              </w:rPr>
              <w:t>Řízení konáno na VŠ</w:t>
            </w:r>
          </w:p>
        </w:tc>
        <w:tc>
          <w:tcPr>
            <w:tcW w:w="632" w:type="dxa"/>
            <w:vMerge w:val="restart"/>
            <w:tcBorders>
              <w:left w:val="single" w:sz="12" w:space="0" w:color="auto"/>
            </w:tcBorders>
          </w:tcPr>
          <w:p w:rsidR="009E0288" w:rsidRDefault="009E0288" w:rsidP="007F21E8">
            <w:pPr>
              <w:jc w:val="both"/>
              <w:rPr>
                <w:b/>
              </w:rPr>
            </w:pPr>
            <w:r>
              <w:rPr>
                <w:b/>
              </w:rPr>
              <w:t>0</w:t>
            </w:r>
          </w:p>
        </w:tc>
        <w:tc>
          <w:tcPr>
            <w:tcW w:w="693" w:type="dxa"/>
            <w:vMerge w:val="restart"/>
          </w:tcPr>
          <w:p w:rsidR="009E0288" w:rsidRDefault="009E0288" w:rsidP="007F21E8">
            <w:pPr>
              <w:jc w:val="both"/>
              <w:rPr>
                <w:b/>
              </w:rPr>
            </w:pPr>
            <w:r>
              <w:rPr>
                <w:b/>
              </w:rPr>
              <w:t>0</w:t>
            </w:r>
          </w:p>
        </w:tc>
        <w:tc>
          <w:tcPr>
            <w:tcW w:w="694" w:type="dxa"/>
            <w:vMerge w:val="restart"/>
          </w:tcPr>
          <w:p w:rsidR="009E0288" w:rsidRDefault="009E0288" w:rsidP="007F21E8">
            <w:pPr>
              <w:jc w:val="both"/>
              <w:rPr>
                <w:b/>
              </w:rPr>
            </w:pPr>
            <w:r>
              <w:rPr>
                <w:b/>
              </w:rPr>
              <w:t>0</w:t>
            </w:r>
          </w:p>
        </w:tc>
      </w:tr>
      <w:tr w:rsidR="009E0288" w:rsidTr="007F21E8">
        <w:trPr>
          <w:trHeight w:val="205"/>
        </w:trPr>
        <w:tc>
          <w:tcPr>
            <w:tcW w:w="3347" w:type="dxa"/>
            <w:gridSpan w:val="2"/>
          </w:tcPr>
          <w:p w:rsidR="009E0288" w:rsidRDefault="009E0288" w:rsidP="007F21E8">
            <w:pPr>
              <w:jc w:val="both"/>
            </w:pPr>
          </w:p>
        </w:tc>
        <w:tc>
          <w:tcPr>
            <w:tcW w:w="2245" w:type="dxa"/>
            <w:gridSpan w:val="2"/>
          </w:tcPr>
          <w:p w:rsidR="009E0288" w:rsidRDefault="009E0288" w:rsidP="007F21E8">
            <w:pPr>
              <w:jc w:val="both"/>
            </w:pPr>
          </w:p>
        </w:tc>
        <w:tc>
          <w:tcPr>
            <w:tcW w:w="2248" w:type="dxa"/>
            <w:gridSpan w:val="4"/>
            <w:tcBorders>
              <w:right w:val="single" w:sz="12" w:space="0" w:color="auto"/>
            </w:tcBorders>
          </w:tcPr>
          <w:p w:rsidR="009E0288" w:rsidRDefault="009E0288" w:rsidP="007F21E8">
            <w:pPr>
              <w:jc w:val="both"/>
            </w:pPr>
          </w:p>
        </w:tc>
        <w:tc>
          <w:tcPr>
            <w:tcW w:w="632" w:type="dxa"/>
            <w:vMerge/>
            <w:tcBorders>
              <w:left w:val="single" w:sz="12" w:space="0" w:color="auto"/>
            </w:tcBorders>
            <w:vAlign w:val="center"/>
          </w:tcPr>
          <w:p w:rsidR="009E0288" w:rsidRDefault="009E0288" w:rsidP="007F21E8">
            <w:pPr>
              <w:rPr>
                <w:b/>
              </w:rPr>
            </w:pPr>
          </w:p>
        </w:tc>
        <w:tc>
          <w:tcPr>
            <w:tcW w:w="693" w:type="dxa"/>
            <w:vMerge/>
            <w:vAlign w:val="center"/>
          </w:tcPr>
          <w:p w:rsidR="009E0288" w:rsidRDefault="009E0288" w:rsidP="007F21E8">
            <w:pPr>
              <w:rPr>
                <w:b/>
              </w:rPr>
            </w:pPr>
          </w:p>
        </w:tc>
        <w:tc>
          <w:tcPr>
            <w:tcW w:w="694" w:type="dxa"/>
            <w:vMerge/>
            <w:vAlign w:val="center"/>
          </w:tcPr>
          <w:p w:rsidR="009E0288" w:rsidRDefault="009E0288" w:rsidP="007F21E8">
            <w:pPr>
              <w:rPr>
                <w:b/>
              </w:rPr>
            </w:pPr>
          </w:p>
        </w:tc>
      </w:tr>
      <w:tr w:rsidR="009E0288" w:rsidTr="007F21E8">
        <w:tc>
          <w:tcPr>
            <w:tcW w:w="9859" w:type="dxa"/>
            <w:gridSpan w:val="11"/>
            <w:shd w:val="clear" w:color="auto" w:fill="F7CAAC"/>
          </w:tcPr>
          <w:p w:rsidR="009E0288" w:rsidRDefault="009E0288" w:rsidP="007F21E8">
            <w:pPr>
              <w:jc w:val="both"/>
              <w:rPr>
                <w:b/>
              </w:rPr>
            </w:pPr>
            <w:r>
              <w:rPr>
                <w:b/>
              </w:rPr>
              <w:t xml:space="preserve">Přehled o nejvýznamnější publikační a další tvůrčí činnosti nebo další profesní činnosti u odborníků z praxe vztahující se k zabezpečovaným předmětům </w:t>
            </w:r>
          </w:p>
        </w:tc>
      </w:tr>
      <w:tr w:rsidR="009E0288" w:rsidTr="009E0288">
        <w:trPr>
          <w:trHeight w:val="723"/>
        </w:trPr>
        <w:tc>
          <w:tcPr>
            <w:tcW w:w="9859" w:type="dxa"/>
            <w:gridSpan w:val="11"/>
          </w:tcPr>
          <w:p w:rsidR="009E0288" w:rsidRDefault="009E0288" w:rsidP="007F21E8">
            <w:pPr>
              <w:spacing w:before="120"/>
              <w:rPr>
                <w:b/>
              </w:rPr>
            </w:pPr>
          </w:p>
        </w:tc>
      </w:tr>
      <w:tr w:rsidR="009E0288" w:rsidTr="007F21E8">
        <w:trPr>
          <w:trHeight w:val="218"/>
        </w:trPr>
        <w:tc>
          <w:tcPr>
            <w:tcW w:w="9859" w:type="dxa"/>
            <w:gridSpan w:val="11"/>
            <w:shd w:val="clear" w:color="auto" w:fill="F7CAAC"/>
          </w:tcPr>
          <w:p w:rsidR="009E0288" w:rsidRDefault="009E0288" w:rsidP="007F21E8">
            <w:pPr>
              <w:rPr>
                <w:b/>
              </w:rPr>
            </w:pPr>
            <w:r>
              <w:rPr>
                <w:b/>
              </w:rPr>
              <w:t>Působení v zahraničí</w:t>
            </w:r>
          </w:p>
        </w:tc>
      </w:tr>
      <w:tr w:rsidR="009E0288" w:rsidTr="007F21E8">
        <w:trPr>
          <w:trHeight w:val="328"/>
        </w:trPr>
        <w:tc>
          <w:tcPr>
            <w:tcW w:w="9859" w:type="dxa"/>
            <w:gridSpan w:val="11"/>
          </w:tcPr>
          <w:p w:rsidR="009E0288" w:rsidRDefault="009E0288" w:rsidP="009E0288">
            <w:pPr>
              <w:rPr>
                <w:b/>
              </w:rPr>
            </w:pPr>
          </w:p>
        </w:tc>
      </w:tr>
      <w:tr w:rsidR="009E0288" w:rsidTr="009E0288">
        <w:trPr>
          <w:cantSplit/>
          <w:trHeight w:val="274"/>
        </w:trPr>
        <w:tc>
          <w:tcPr>
            <w:tcW w:w="2518" w:type="dxa"/>
            <w:shd w:val="clear" w:color="auto" w:fill="F7CAAC"/>
          </w:tcPr>
          <w:p w:rsidR="009E0288" w:rsidRDefault="009E0288" w:rsidP="007F21E8">
            <w:pPr>
              <w:jc w:val="both"/>
              <w:rPr>
                <w:b/>
              </w:rPr>
            </w:pPr>
            <w:r>
              <w:rPr>
                <w:b/>
              </w:rPr>
              <w:t xml:space="preserve">Podpis </w:t>
            </w:r>
          </w:p>
        </w:tc>
        <w:tc>
          <w:tcPr>
            <w:tcW w:w="4536" w:type="dxa"/>
            <w:gridSpan w:val="5"/>
          </w:tcPr>
          <w:p w:rsidR="009E0288" w:rsidRPr="00B10230" w:rsidRDefault="009E0288" w:rsidP="007F21E8">
            <w:pPr>
              <w:jc w:val="both"/>
              <w:rPr>
                <w:b/>
              </w:rPr>
            </w:pPr>
          </w:p>
        </w:tc>
        <w:tc>
          <w:tcPr>
            <w:tcW w:w="786" w:type="dxa"/>
            <w:gridSpan w:val="2"/>
            <w:shd w:val="clear" w:color="auto" w:fill="F7CAAC"/>
          </w:tcPr>
          <w:p w:rsidR="009E0288" w:rsidRDefault="009E0288" w:rsidP="007F21E8">
            <w:pPr>
              <w:jc w:val="both"/>
            </w:pPr>
            <w:r>
              <w:rPr>
                <w:b/>
              </w:rPr>
              <w:t>datum</w:t>
            </w:r>
          </w:p>
        </w:tc>
        <w:tc>
          <w:tcPr>
            <w:tcW w:w="2019" w:type="dxa"/>
            <w:gridSpan w:val="3"/>
          </w:tcPr>
          <w:p w:rsidR="009E0288" w:rsidRDefault="009E0288" w:rsidP="007F21E8">
            <w:pPr>
              <w:jc w:val="both"/>
            </w:pPr>
            <w:del w:id="615" w:author="Trefilová Pavla" w:date="2018-09-17T08:24:00Z">
              <w:r w:rsidDel="007E2A3E">
                <w:delText>17.8.2018</w:delText>
              </w:r>
            </w:del>
          </w:p>
        </w:tc>
      </w:tr>
    </w:tbl>
    <w:p w:rsidR="00F66C0D" w:rsidRDefault="00F66C0D">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238"/>
        <w:gridCol w:w="1280"/>
        <w:gridCol w:w="9"/>
        <w:gridCol w:w="623"/>
        <w:gridCol w:w="197"/>
        <w:gridCol w:w="1531"/>
        <w:gridCol w:w="190"/>
        <w:gridCol w:w="336"/>
        <w:gridCol w:w="188"/>
        <w:gridCol w:w="282"/>
        <w:gridCol w:w="186"/>
        <w:gridCol w:w="812"/>
        <w:gridCol w:w="182"/>
        <w:gridCol w:w="530"/>
        <w:gridCol w:w="77"/>
        <w:gridCol w:w="102"/>
        <w:gridCol w:w="77"/>
        <w:gridCol w:w="456"/>
        <w:gridCol w:w="176"/>
        <w:gridCol w:w="520"/>
        <w:gridCol w:w="173"/>
        <w:gridCol w:w="513"/>
        <w:gridCol w:w="181"/>
      </w:tblGrid>
      <w:tr w:rsidR="009A269C" w:rsidTr="004E772B">
        <w:trPr>
          <w:gridAfter w:val="1"/>
          <w:wAfter w:w="181" w:type="dxa"/>
        </w:trPr>
        <w:tc>
          <w:tcPr>
            <w:tcW w:w="9712" w:type="dxa"/>
            <w:gridSpan w:val="23"/>
            <w:tcBorders>
              <w:bottom w:val="double" w:sz="4" w:space="0" w:color="auto"/>
            </w:tcBorders>
            <w:shd w:val="clear" w:color="auto" w:fill="BDD6EE"/>
          </w:tcPr>
          <w:p w:rsidR="009A269C" w:rsidRDefault="009A269C" w:rsidP="003F6EB7">
            <w:pPr>
              <w:jc w:val="both"/>
              <w:rPr>
                <w:b/>
                <w:sz w:val="28"/>
              </w:rPr>
            </w:pPr>
            <w:r>
              <w:rPr>
                <w:b/>
                <w:sz w:val="28"/>
              </w:rPr>
              <w:lastRenderedPageBreak/>
              <w:t>C-I – Personální zabezpečení</w:t>
            </w:r>
          </w:p>
        </w:tc>
      </w:tr>
      <w:tr w:rsidR="009A269C" w:rsidTr="004E772B">
        <w:trPr>
          <w:gridAfter w:val="1"/>
          <w:wAfter w:w="181" w:type="dxa"/>
        </w:trPr>
        <w:tc>
          <w:tcPr>
            <w:tcW w:w="2561" w:type="dxa"/>
            <w:gridSpan w:val="4"/>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9"/>
          </w:tcPr>
          <w:p w:rsidR="009A269C" w:rsidRDefault="009A269C" w:rsidP="003F6EB7">
            <w:pPr>
              <w:jc w:val="both"/>
            </w:pPr>
            <w:r w:rsidRPr="00E54DBF">
              <w:t>Univerzita Tomáše Bati ve Zlíně</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Součást vysoké školy</w:t>
            </w:r>
          </w:p>
        </w:tc>
        <w:tc>
          <w:tcPr>
            <w:tcW w:w="7151" w:type="dxa"/>
            <w:gridSpan w:val="19"/>
          </w:tcPr>
          <w:p w:rsidR="009A269C" w:rsidRDefault="009A269C" w:rsidP="003F6EB7">
            <w:pPr>
              <w:jc w:val="both"/>
            </w:pPr>
            <w:r>
              <w:t>Fakulta managementu a ekonomiky</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Název studijního programu</w:t>
            </w:r>
          </w:p>
        </w:tc>
        <w:tc>
          <w:tcPr>
            <w:tcW w:w="7151" w:type="dxa"/>
            <w:gridSpan w:val="19"/>
          </w:tcPr>
          <w:p w:rsidR="009A269C" w:rsidRDefault="009A269C" w:rsidP="003F6EB7">
            <w:pPr>
              <w:jc w:val="both"/>
            </w:pPr>
            <w:r>
              <w:t>Průmyslové inženýrství</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Jméno a příjmení</w:t>
            </w:r>
          </w:p>
        </w:tc>
        <w:tc>
          <w:tcPr>
            <w:tcW w:w="4345" w:type="dxa"/>
            <w:gridSpan w:val="9"/>
          </w:tcPr>
          <w:p w:rsidR="009A269C" w:rsidRPr="00F10996" w:rsidRDefault="009A269C" w:rsidP="003F6EB7">
            <w:pPr>
              <w:jc w:val="both"/>
            </w:pPr>
            <w:r w:rsidRPr="00F10996">
              <w:t>Petr NOVÁK</w:t>
            </w:r>
          </w:p>
        </w:tc>
        <w:tc>
          <w:tcPr>
            <w:tcW w:w="712" w:type="dxa"/>
            <w:gridSpan w:val="2"/>
            <w:shd w:val="clear" w:color="auto" w:fill="F7CAAC"/>
          </w:tcPr>
          <w:p w:rsidR="009A269C" w:rsidRDefault="009A269C" w:rsidP="003F6EB7">
            <w:pPr>
              <w:jc w:val="both"/>
              <w:rPr>
                <w:b/>
              </w:rPr>
            </w:pPr>
            <w:r>
              <w:rPr>
                <w:b/>
              </w:rPr>
              <w:t>Tituly</w:t>
            </w:r>
          </w:p>
        </w:tc>
        <w:tc>
          <w:tcPr>
            <w:tcW w:w="2094" w:type="dxa"/>
            <w:gridSpan w:val="8"/>
          </w:tcPr>
          <w:p w:rsidR="009A269C" w:rsidRDefault="009A269C" w:rsidP="003F6EB7">
            <w:pPr>
              <w:jc w:val="both"/>
            </w:pPr>
            <w:r>
              <w:t>Ing., Ph</w:t>
            </w:r>
            <w:r w:rsidR="00D87AD4">
              <w:t>.</w:t>
            </w:r>
            <w:r>
              <w:t>D.</w:t>
            </w:r>
          </w:p>
        </w:tc>
      </w:tr>
      <w:tr w:rsidR="009A269C" w:rsidTr="004E772B">
        <w:trPr>
          <w:gridAfter w:val="1"/>
          <w:wAfter w:w="181" w:type="dxa"/>
        </w:trPr>
        <w:tc>
          <w:tcPr>
            <w:tcW w:w="2561" w:type="dxa"/>
            <w:gridSpan w:val="4"/>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gridSpan w:val="2"/>
            <w:shd w:val="clear" w:color="auto" w:fill="F7CAAC"/>
          </w:tcPr>
          <w:p w:rsidR="009A269C" w:rsidRDefault="009A269C" w:rsidP="003F6EB7">
            <w:pPr>
              <w:jc w:val="both"/>
              <w:rPr>
                <w:b/>
              </w:rPr>
            </w:pPr>
            <w:r>
              <w:rPr>
                <w:b/>
              </w:rPr>
              <w:t>typ vztahu k VŠ</w:t>
            </w:r>
          </w:p>
        </w:tc>
        <w:tc>
          <w:tcPr>
            <w:tcW w:w="996" w:type="dxa"/>
            <w:gridSpan w:val="4"/>
          </w:tcPr>
          <w:p w:rsidR="009A269C" w:rsidRDefault="00D3495B" w:rsidP="00D3495B">
            <w:r>
              <w:t>pp</w:t>
            </w:r>
          </w:p>
        </w:tc>
        <w:tc>
          <w:tcPr>
            <w:tcW w:w="998" w:type="dxa"/>
            <w:gridSpan w:val="2"/>
            <w:shd w:val="clear" w:color="auto" w:fill="F7CAAC"/>
          </w:tcPr>
          <w:p w:rsidR="009A269C" w:rsidRDefault="009A269C" w:rsidP="00D3495B">
            <w:pPr>
              <w:rPr>
                <w:b/>
              </w:rPr>
            </w:pPr>
            <w:r>
              <w:rPr>
                <w:b/>
              </w:rPr>
              <w:t>rozsah</w:t>
            </w:r>
          </w:p>
        </w:tc>
        <w:tc>
          <w:tcPr>
            <w:tcW w:w="712" w:type="dxa"/>
            <w:gridSpan w:val="2"/>
          </w:tcPr>
          <w:p w:rsidR="009A269C" w:rsidRDefault="009A269C" w:rsidP="00D3495B">
            <w:r>
              <w:t>40</w:t>
            </w:r>
          </w:p>
        </w:tc>
        <w:tc>
          <w:tcPr>
            <w:tcW w:w="712" w:type="dxa"/>
            <w:gridSpan w:val="4"/>
            <w:shd w:val="clear" w:color="auto" w:fill="F7CAAC"/>
          </w:tcPr>
          <w:p w:rsidR="009A269C" w:rsidRDefault="009A269C" w:rsidP="00D3495B">
            <w:pPr>
              <w:rPr>
                <w:b/>
              </w:rPr>
            </w:pPr>
            <w:r>
              <w:rPr>
                <w:b/>
              </w:rPr>
              <w:t>do kdy</w:t>
            </w:r>
          </w:p>
        </w:tc>
        <w:tc>
          <w:tcPr>
            <w:tcW w:w="1382" w:type="dxa"/>
            <w:gridSpan w:val="4"/>
          </w:tcPr>
          <w:p w:rsidR="009A269C" w:rsidRDefault="00D3495B" w:rsidP="00D3495B">
            <w:r>
              <w:t>N</w:t>
            </w:r>
          </w:p>
        </w:tc>
      </w:tr>
      <w:tr w:rsidR="009A269C" w:rsidTr="004E772B">
        <w:trPr>
          <w:gridAfter w:val="1"/>
          <w:wAfter w:w="181" w:type="dxa"/>
        </w:trPr>
        <w:tc>
          <w:tcPr>
            <w:tcW w:w="4912" w:type="dxa"/>
            <w:gridSpan w:val="7"/>
            <w:shd w:val="clear" w:color="auto" w:fill="F7CAAC"/>
          </w:tcPr>
          <w:p w:rsidR="009A269C" w:rsidRDefault="009A269C" w:rsidP="003F6EB7">
            <w:pPr>
              <w:jc w:val="both"/>
              <w:rPr>
                <w:b/>
              </w:rPr>
            </w:pPr>
            <w:r>
              <w:rPr>
                <w:b/>
              </w:rPr>
              <w:t>Typ vztahu na součásti VŠ, která uskutečňuje st. program</w:t>
            </w:r>
          </w:p>
        </w:tc>
        <w:tc>
          <w:tcPr>
            <w:tcW w:w="996" w:type="dxa"/>
            <w:gridSpan w:val="4"/>
          </w:tcPr>
          <w:p w:rsidR="009A269C" w:rsidRDefault="00D3495B" w:rsidP="00D3495B">
            <w:r>
              <w:t>pp</w:t>
            </w:r>
          </w:p>
        </w:tc>
        <w:tc>
          <w:tcPr>
            <w:tcW w:w="998" w:type="dxa"/>
            <w:gridSpan w:val="2"/>
            <w:shd w:val="clear" w:color="auto" w:fill="F7CAAC"/>
          </w:tcPr>
          <w:p w:rsidR="009A269C" w:rsidRDefault="009A269C" w:rsidP="00D3495B">
            <w:pPr>
              <w:rPr>
                <w:b/>
              </w:rPr>
            </w:pPr>
            <w:r>
              <w:rPr>
                <w:b/>
              </w:rPr>
              <w:t>rozsah</w:t>
            </w:r>
          </w:p>
        </w:tc>
        <w:tc>
          <w:tcPr>
            <w:tcW w:w="712" w:type="dxa"/>
            <w:gridSpan w:val="2"/>
          </w:tcPr>
          <w:p w:rsidR="009A269C" w:rsidRDefault="00D3495B" w:rsidP="00D3495B">
            <w:r>
              <w:t>40</w:t>
            </w:r>
          </w:p>
        </w:tc>
        <w:tc>
          <w:tcPr>
            <w:tcW w:w="712" w:type="dxa"/>
            <w:gridSpan w:val="4"/>
            <w:shd w:val="clear" w:color="auto" w:fill="F7CAAC"/>
          </w:tcPr>
          <w:p w:rsidR="009A269C" w:rsidRDefault="009A269C" w:rsidP="00D3495B">
            <w:pPr>
              <w:rPr>
                <w:b/>
              </w:rPr>
            </w:pPr>
            <w:r>
              <w:rPr>
                <w:b/>
              </w:rPr>
              <w:t>do kdy</w:t>
            </w:r>
          </w:p>
        </w:tc>
        <w:tc>
          <w:tcPr>
            <w:tcW w:w="1382" w:type="dxa"/>
            <w:gridSpan w:val="4"/>
          </w:tcPr>
          <w:p w:rsidR="009A269C" w:rsidRDefault="00D3495B" w:rsidP="00D3495B">
            <w:r>
              <w:t>N</w:t>
            </w:r>
          </w:p>
        </w:tc>
      </w:tr>
      <w:tr w:rsidR="009A269C" w:rsidTr="004E772B">
        <w:trPr>
          <w:gridAfter w:val="1"/>
          <w:wAfter w:w="181" w:type="dxa"/>
        </w:trPr>
        <w:tc>
          <w:tcPr>
            <w:tcW w:w="5908" w:type="dxa"/>
            <w:gridSpan w:val="11"/>
            <w:shd w:val="clear" w:color="auto" w:fill="F7CAAC"/>
          </w:tcPr>
          <w:p w:rsidR="009A269C" w:rsidRDefault="009A269C" w:rsidP="003F6EB7">
            <w:pPr>
              <w:jc w:val="both"/>
            </w:pPr>
            <w:r>
              <w:rPr>
                <w:b/>
              </w:rPr>
              <w:t>Další současná působení jako akademický pracovník na jiných VŠ</w:t>
            </w:r>
          </w:p>
        </w:tc>
        <w:tc>
          <w:tcPr>
            <w:tcW w:w="1710" w:type="dxa"/>
            <w:gridSpan w:val="4"/>
            <w:shd w:val="clear" w:color="auto" w:fill="F7CAAC"/>
          </w:tcPr>
          <w:p w:rsidR="009A269C" w:rsidRDefault="009A269C" w:rsidP="003F6EB7">
            <w:pPr>
              <w:jc w:val="both"/>
              <w:rPr>
                <w:b/>
              </w:rPr>
            </w:pPr>
            <w:r>
              <w:rPr>
                <w:b/>
              </w:rPr>
              <w:t>typ prac. vztahu</w:t>
            </w:r>
          </w:p>
        </w:tc>
        <w:tc>
          <w:tcPr>
            <w:tcW w:w="2094" w:type="dxa"/>
            <w:gridSpan w:val="8"/>
            <w:shd w:val="clear" w:color="auto" w:fill="F7CAAC"/>
          </w:tcPr>
          <w:p w:rsidR="009A269C" w:rsidRDefault="009A269C" w:rsidP="003F6EB7">
            <w:pPr>
              <w:jc w:val="both"/>
              <w:rPr>
                <w:b/>
              </w:rPr>
            </w:pPr>
            <w:r>
              <w:rPr>
                <w:b/>
              </w:rPr>
              <w:t>rozsah</w:t>
            </w:r>
          </w:p>
        </w:tc>
      </w:tr>
      <w:tr w:rsidR="009A269C" w:rsidTr="004E772B">
        <w:trPr>
          <w:gridAfter w:val="1"/>
          <w:wAfter w:w="181" w:type="dxa"/>
        </w:trPr>
        <w:tc>
          <w:tcPr>
            <w:tcW w:w="5908" w:type="dxa"/>
            <w:gridSpan w:val="11"/>
          </w:tcPr>
          <w:p w:rsidR="009A269C" w:rsidRDefault="009A269C" w:rsidP="003F6EB7">
            <w:pPr>
              <w:jc w:val="both"/>
            </w:pPr>
            <w:r w:rsidRPr="003129DB">
              <w:t>Moravská vysoká škola Olomouc</w:t>
            </w:r>
          </w:p>
        </w:tc>
        <w:tc>
          <w:tcPr>
            <w:tcW w:w="1710" w:type="dxa"/>
            <w:gridSpan w:val="4"/>
          </w:tcPr>
          <w:p w:rsidR="009A269C" w:rsidRDefault="00EB5CF4" w:rsidP="00E70553">
            <w:r>
              <w:t>DPP</w:t>
            </w:r>
          </w:p>
        </w:tc>
        <w:tc>
          <w:tcPr>
            <w:tcW w:w="2094" w:type="dxa"/>
            <w:gridSpan w:val="8"/>
          </w:tcPr>
          <w:p w:rsidR="009A269C" w:rsidRDefault="00EB5CF4" w:rsidP="003F6EB7">
            <w:pPr>
              <w:jc w:val="both"/>
            </w:pPr>
            <w:r>
              <w:t>8</w:t>
            </w:r>
            <w:r w:rsidR="00E70553">
              <w:t xml:space="preserve"> h/t</w:t>
            </w:r>
          </w:p>
        </w:tc>
      </w:tr>
      <w:tr w:rsidR="009A269C" w:rsidTr="004E772B">
        <w:trPr>
          <w:gridAfter w:val="1"/>
          <w:wAfter w:w="181" w:type="dxa"/>
        </w:trPr>
        <w:tc>
          <w:tcPr>
            <w:tcW w:w="9712" w:type="dxa"/>
            <w:gridSpan w:val="23"/>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7044B0">
        <w:trPr>
          <w:gridAfter w:val="1"/>
          <w:wAfter w:w="181" w:type="dxa"/>
          <w:trHeight w:val="466"/>
        </w:trPr>
        <w:tc>
          <w:tcPr>
            <w:tcW w:w="9712" w:type="dxa"/>
            <w:gridSpan w:val="23"/>
            <w:tcBorders>
              <w:top w:val="nil"/>
              <w:bottom w:val="single" w:sz="4" w:space="0" w:color="auto"/>
            </w:tcBorders>
            <w:shd w:val="clear" w:color="auto" w:fill="auto"/>
          </w:tcPr>
          <w:p w:rsidR="009A269C" w:rsidRDefault="009A269C" w:rsidP="003F6EB7">
            <w:pPr>
              <w:jc w:val="both"/>
            </w:pPr>
            <w:r>
              <w:t>Podniková ekonomika I</w:t>
            </w:r>
            <w:r w:rsidR="009A3BB4">
              <w:t xml:space="preserve"> -</w:t>
            </w:r>
            <w:r>
              <w:t xml:space="preserve"> garant, přednášející (</w:t>
            </w:r>
            <w:r w:rsidR="00B45BD8">
              <w:t>100</w:t>
            </w:r>
            <w:r>
              <w:t>%)</w:t>
            </w:r>
          </w:p>
          <w:p w:rsidR="009A269C" w:rsidRDefault="009A269C" w:rsidP="009A3BB4">
            <w:pPr>
              <w:jc w:val="both"/>
            </w:pPr>
            <w:r>
              <w:t>Podnikatelská akademie 1</w:t>
            </w:r>
            <w:r w:rsidR="009A3BB4">
              <w:t xml:space="preserve"> –</w:t>
            </w:r>
            <w:r>
              <w:t xml:space="preserve"> garant</w:t>
            </w:r>
            <w:r w:rsidR="009A3BB4">
              <w:t>,</w:t>
            </w:r>
            <w:r>
              <w:t xml:space="preserve"> vedení seminářů (70%) </w:t>
            </w:r>
          </w:p>
        </w:tc>
      </w:tr>
      <w:tr w:rsidR="009A269C" w:rsidTr="007044B0">
        <w:trPr>
          <w:gridAfter w:val="1"/>
          <w:wAfter w:w="181" w:type="dxa"/>
        </w:trPr>
        <w:tc>
          <w:tcPr>
            <w:tcW w:w="9712" w:type="dxa"/>
            <w:gridSpan w:val="23"/>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7044B0">
        <w:tblPrEx>
          <w:tblLook w:val="0000" w:firstRow="0" w:lastRow="0" w:firstColumn="0" w:lastColumn="0" w:noHBand="0" w:noVBand="0"/>
        </w:tblPrEx>
        <w:trPr>
          <w:gridAfter w:val="1"/>
          <w:wAfter w:w="181" w:type="dxa"/>
          <w:trHeight w:val="285"/>
        </w:trPr>
        <w:tc>
          <w:tcPr>
            <w:tcW w:w="1272" w:type="dxa"/>
            <w:gridSpan w:val="2"/>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2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(Ph.D.)</w:t>
            </w:r>
          </w:p>
        </w:tc>
      </w:tr>
      <w:tr w:rsidR="009A269C" w:rsidRPr="00E54DBF" w:rsidTr="007044B0">
        <w:tblPrEx>
          <w:tblLook w:val="0000" w:firstRow="0" w:lastRow="0" w:firstColumn="0" w:lastColumn="0" w:noHBand="0" w:noVBand="0"/>
        </w:tblPrEx>
        <w:trPr>
          <w:gridAfter w:val="1"/>
          <w:wAfter w:w="181" w:type="dxa"/>
          <w:trHeight w:val="254"/>
        </w:trPr>
        <w:tc>
          <w:tcPr>
            <w:tcW w:w="1272" w:type="dxa"/>
            <w:gridSpan w:val="2"/>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2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(Bc, Ing.)</w:t>
            </w:r>
          </w:p>
        </w:tc>
      </w:tr>
      <w:tr w:rsidR="009A269C" w:rsidTr="007044B0">
        <w:trPr>
          <w:gridAfter w:val="1"/>
          <w:wAfter w:w="181" w:type="dxa"/>
        </w:trPr>
        <w:tc>
          <w:tcPr>
            <w:tcW w:w="9712" w:type="dxa"/>
            <w:gridSpan w:val="23"/>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7044B0">
        <w:tblPrEx>
          <w:tblLook w:val="0000" w:firstRow="0" w:lastRow="0" w:firstColumn="0" w:lastColumn="0" w:noHBand="0" w:noVBand="0"/>
        </w:tblPrEx>
        <w:trPr>
          <w:gridAfter w:val="1"/>
          <w:wAfter w:w="181" w:type="dxa"/>
          <w:trHeight w:val="123"/>
        </w:trPr>
        <w:tc>
          <w:tcPr>
            <w:tcW w:w="1272" w:type="dxa"/>
            <w:gridSpan w:val="2"/>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2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7044B0">
        <w:tblPrEx>
          <w:tblLook w:val="0000" w:firstRow="0" w:lastRow="0" w:firstColumn="0" w:lastColumn="0" w:noHBand="0" w:noVBand="0"/>
        </w:tblPrEx>
        <w:trPr>
          <w:gridAfter w:val="1"/>
          <w:wAfter w:w="181" w:type="dxa"/>
          <w:trHeight w:val="135"/>
        </w:trPr>
        <w:tc>
          <w:tcPr>
            <w:tcW w:w="1272" w:type="dxa"/>
            <w:gridSpan w:val="2"/>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2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7044B0">
        <w:trPr>
          <w:gridAfter w:val="1"/>
          <w:wAfter w:w="181" w:type="dxa"/>
          <w:trHeight w:val="250"/>
        </w:trPr>
        <w:tc>
          <w:tcPr>
            <w:tcW w:w="9712" w:type="dxa"/>
            <w:gridSpan w:val="23"/>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4E772B">
        <w:trPr>
          <w:gridAfter w:val="1"/>
          <w:wAfter w:w="181" w:type="dxa"/>
          <w:trHeight w:val="306"/>
        </w:trPr>
        <w:tc>
          <w:tcPr>
            <w:tcW w:w="9712" w:type="dxa"/>
            <w:gridSpan w:val="23"/>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4E772B">
        <w:trPr>
          <w:gridAfter w:val="1"/>
          <w:wAfter w:w="181" w:type="dxa"/>
          <w:cantSplit/>
        </w:trPr>
        <w:tc>
          <w:tcPr>
            <w:tcW w:w="3184" w:type="dxa"/>
            <w:gridSpan w:val="5"/>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4"/>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7"/>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7"/>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9A269C" w:rsidTr="004E772B">
        <w:trPr>
          <w:gridAfter w:val="1"/>
          <w:wAfter w:w="181" w:type="dxa"/>
          <w:cantSplit/>
        </w:trPr>
        <w:tc>
          <w:tcPr>
            <w:tcW w:w="3184" w:type="dxa"/>
            <w:gridSpan w:val="5"/>
          </w:tcPr>
          <w:p w:rsidR="009A269C" w:rsidRDefault="009A269C" w:rsidP="003F6EB7">
            <w:pPr>
              <w:jc w:val="center"/>
            </w:pPr>
          </w:p>
        </w:tc>
        <w:tc>
          <w:tcPr>
            <w:tcW w:w="2254" w:type="dxa"/>
            <w:gridSpan w:val="4"/>
          </w:tcPr>
          <w:p w:rsidR="009A269C" w:rsidRDefault="009A269C" w:rsidP="003F6EB7">
            <w:pPr>
              <w:jc w:val="center"/>
            </w:pPr>
          </w:p>
        </w:tc>
        <w:tc>
          <w:tcPr>
            <w:tcW w:w="2257" w:type="dxa"/>
            <w:gridSpan w:val="7"/>
            <w:tcBorders>
              <w:right w:val="single" w:sz="12" w:space="0" w:color="auto"/>
            </w:tcBorders>
          </w:tcPr>
          <w:p w:rsidR="009A269C" w:rsidRDefault="009A269C" w:rsidP="003F6EB7">
            <w:pPr>
              <w:jc w:val="center"/>
            </w:pPr>
          </w:p>
        </w:tc>
        <w:tc>
          <w:tcPr>
            <w:tcW w:w="635" w:type="dxa"/>
            <w:gridSpan w:val="3"/>
            <w:tcBorders>
              <w:left w:val="single" w:sz="12" w:space="0" w:color="auto"/>
            </w:tcBorders>
            <w:shd w:val="clear" w:color="auto" w:fill="F7CAAC"/>
          </w:tcPr>
          <w:p w:rsidR="009A269C" w:rsidRDefault="009A269C" w:rsidP="003F6EB7">
            <w:pPr>
              <w:jc w:val="both"/>
            </w:pPr>
            <w:r>
              <w:rPr>
                <w:b/>
              </w:rPr>
              <w:t>WOS</w:t>
            </w:r>
          </w:p>
        </w:tc>
        <w:tc>
          <w:tcPr>
            <w:tcW w:w="696" w:type="dxa"/>
            <w:gridSpan w:val="2"/>
            <w:shd w:val="clear" w:color="auto" w:fill="F7CAAC"/>
          </w:tcPr>
          <w:p w:rsidR="009A269C" w:rsidRDefault="009A269C" w:rsidP="003F6EB7">
            <w:pPr>
              <w:jc w:val="both"/>
              <w:rPr>
                <w:sz w:val="18"/>
              </w:rPr>
            </w:pPr>
            <w:r>
              <w:rPr>
                <w:b/>
                <w:sz w:val="18"/>
              </w:rPr>
              <w:t>Scopus</w:t>
            </w:r>
          </w:p>
        </w:tc>
        <w:tc>
          <w:tcPr>
            <w:tcW w:w="686" w:type="dxa"/>
            <w:gridSpan w:val="2"/>
            <w:shd w:val="clear" w:color="auto" w:fill="F7CAAC"/>
          </w:tcPr>
          <w:p w:rsidR="009A269C" w:rsidRDefault="009A269C" w:rsidP="003F6EB7">
            <w:pPr>
              <w:jc w:val="both"/>
            </w:pPr>
            <w:r>
              <w:rPr>
                <w:b/>
                <w:sz w:val="18"/>
              </w:rPr>
              <w:t>ostatní</w:t>
            </w:r>
          </w:p>
        </w:tc>
      </w:tr>
      <w:tr w:rsidR="009A269C" w:rsidTr="004E772B">
        <w:trPr>
          <w:gridAfter w:val="1"/>
          <w:wAfter w:w="181" w:type="dxa"/>
          <w:cantSplit/>
          <w:trHeight w:val="70"/>
        </w:trPr>
        <w:tc>
          <w:tcPr>
            <w:tcW w:w="3184" w:type="dxa"/>
            <w:gridSpan w:val="5"/>
            <w:shd w:val="clear" w:color="auto" w:fill="F7CAAC"/>
          </w:tcPr>
          <w:p w:rsidR="009A269C" w:rsidRDefault="009A269C" w:rsidP="003F6EB7">
            <w:pPr>
              <w:jc w:val="both"/>
            </w:pPr>
            <w:r>
              <w:rPr>
                <w:b/>
              </w:rPr>
              <w:t>Obor jmenovacího řízení</w:t>
            </w:r>
          </w:p>
        </w:tc>
        <w:tc>
          <w:tcPr>
            <w:tcW w:w="2254" w:type="dxa"/>
            <w:gridSpan w:val="4"/>
            <w:shd w:val="clear" w:color="auto" w:fill="F7CAAC"/>
          </w:tcPr>
          <w:p w:rsidR="009A269C" w:rsidRDefault="009A269C" w:rsidP="003F6EB7">
            <w:pPr>
              <w:jc w:val="both"/>
            </w:pPr>
            <w:r>
              <w:rPr>
                <w:b/>
              </w:rPr>
              <w:t>Rok udělení hodnosti (Ph.D.)</w:t>
            </w:r>
          </w:p>
        </w:tc>
        <w:tc>
          <w:tcPr>
            <w:tcW w:w="2257" w:type="dxa"/>
            <w:gridSpan w:val="7"/>
            <w:tcBorders>
              <w:right w:val="single" w:sz="12" w:space="0" w:color="auto"/>
            </w:tcBorders>
            <w:shd w:val="clear" w:color="auto" w:fill="F7CAAC"/>
          </w:tcPr>
          <w:p w:rsidR="009A269C" w:rsidRDefault="009A269C" w:rsidP="003F6EB7">
            <w:pPr>
              <w:jc w:val="both"/>
            </w:pPr>
            <w:r>
              <w:rPr>
                <w:b/>
              </w:rPr>
              <w:t>Řízení konáno na VŠ</w:t>
            </w:r>
          </w:p>
        </w:tc>
        <w:tc>
          <w:tcPr>
            <w:tcW w:w="635" w:type="dxa"/>
            <w:gridSpan w:val="3"/>
            <w:vMerge w:val="restart"/>
            <w:tcBorders>
              <w:left w:val="single" w:sz="12" w:space="0" w:color="auto"/>
            </w:tcBorders>
          </w:tcPr>
          <w:p w:rsidR="009A269C" w:rsidRDefault="00796597" w:rsidP="00796597">
            <w:pPr>
              <w:jc w:val="center"/>
              <w:rPr>
                <w:b/>
              </w:rPr>
            </w:pPr>
            <w:r>
              <w:rPr>
                <w:b/>
              </w:rPr>
              <w:t>36</w:t>
            </w:r>
          </w:p>
        </w:tc>
        <w:tc>
          <w:tcPr>
            <w:tcW w:w="696" w:type="dxa"/>
            <w:gridSpan w:val="2"/>
            <w:vMerge w:val="restart"/>
          </w:tcPr>
          <w:p w:rsidR="009A269C" w:rsidRDefault="008F2EE0" w:rsidP="003F6EB7">
            <w:pPr>
              <w:jc w:val="center"/>
              <w:rPr>
                <w:b/>
              </w:rPr>
            </w:pPr>
            <w:r>
              <w:rPr>
                <w:b/>
              </w:rPr>
              <w:t>77</w:t>
            </w:r>
          </w:p>
        </w:tc>
        <w:tc>
          <w:tcPr>
            <w:tcW w:w="686" w:type="dxa"/>
            <w:gridSpan w:val="2"/>
            <w:vMerge w:val="restart"/>
          </w:tcPr>
          <w:p w:rsidR="009A269C" w:rsidRPr="008132EC" w:rsidRDefault="008F2EE0" w:rsidP="003F6EB7">
            <w:pPr>
              <w:jc w:val="center"/>
            </w:pPr>
            <w:r>
              <w:t>0</w:t>
            </w:r>
          </w:p>
        </w:tc>
      </w:tr>
      <w:tr w:rsidR="009A269C" w:rsidTr="004E772B">
        <w:trPr>
          <w:gridAfter w:val="1"/>
          <w:wAfter w:w="181" w:type="dxa"/>
          <w:trHeight w:val="205"/>
        </w:trPr>
        <w:tc>
          <w:tcPr>
            <w:tcW w:w="3184" w:type="dxa"/>
            <w:gridSpan w:val="5"/>
          </w:tcPr>
          <w:p w:rsidR="009A269C" w:rsidRDefault="009A269C" w:rsidP="003F6EB7">
            <w:pPr>
              <w:jc w:val="center"/>
            </w:pPr>
          </w:p>
        </w:tc>
        <w:tc>
          <w:tcPr>
            <w:tcW w:w="2254" w:type="dxa"/>
            <w:gridSpan w:val="4"/>
          </w:tcPr>
          <w:p w:rsidR="009A269C" w:rsidRDefault="009A269C" w:rsidP="003F6EB7">
            <w:pPr>
              <w:jc w:val="center"/>
            </w:pPr>
          </w:p>
        </w:tc>
        <w:tc>
          <w:tcPr>
            <w:tcW w:w="2257" w:type="dxa"/>
            <w:gridSpan w:val="7"/>
            <w:tcBorders>
              <w:right w:val="single" w:sz="12" w:space="0" w:color="auto"/>
            </w:tcBorders>
          </w:tcPr>
          <w:p w:rsidR="009A269C" w:rsidRDefault="009A269C" w:rsidP="003F6EB7">
            <w:pPr>
              <w:jc w:val="center"/>
            </w:pPr>
          </w:p>
        </w:tc>
        <w:tc>
          <w:tcPr>
            <w:tcW w:w="635" w:type="dxa"/>
            <w:gridSpan w:val="3"/>
            <w:vMerge/>
            <w:tcBorders>
              <w:left w:val="single" w:sz="12" w:space="0" w:color="auto"/>
            </w:tcBorders>
            <w:vAlign w:val="center"/>
          </w:tcPr>
          <w:p w:rsidR="009A269C" w:rsidRDefault="009A269C" w:rsidP="003F6EB7">
            <w:pPr>
              <w:rPr>
                <w:b/>
              </w:rPr>
            </w:pPr>
          </w:p>
        </w:tc>
        <w:tc>
          <w:tcPr>
            <w:tcW w:w="696" w:type="dxa"/>
            <w:gridSpan w:val="2"/>
            <w:vMerge/>
            <w:vAlign w:val="center"/>
          </w:tcPr>
          <w:p w:rsidR="009A269C" w:rsidRDefault="009A269C" w:rsidP="003F6EB7">
            <w:pPr>
              <w:rPr>
                <w:b/>
              </w:rPr>
            </w:pPr>
          </w:p>
        </w:tc>
        <w:tc>
          <w:tcPr>
            <w:tcW w:w="686" w:type="dxa"/>
            <w:gridSpan w:val="2"/>
            <w:vMerge/>
            <w:vAlign w:val="center"/>
          </w:tcPr>
          <w:p w:rsidR="009A269C" w:rsidRDefault="009A269C" w:rsidP="003F6EB7">
            <w:pPr>
              <w:rPr>
                <w:b/>
              </w:rPr>
            </w:pPr>
          </w:p>
        </w:tc>
      </w:tr>
      <w:tr w:rsidR="009A269C" w:rsidTr="004E772B">
        <w:trPr>
          <w:gridAfter w:val="1"/>
          <w:wAfter w:w="181" w:type="dxa"/>
        </w:trPr>
        <w:tc>
          <w:tcPr>
            <w:tcW w:w="9712" w:type="dxa"/>
            <w:gridSpan w:val="23"/>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4E772B">
        <w:trPr>
          <w:gridAfter w:val="1"/>
          <w:wAfter w:w="181" w:type="dxa"/>
          <w:trHeight w:val="567"/>
        </w:trPr>
        <w:tc>
          <w:tcPr>
            <w:tcW w:w="9712" w:type="dxa"/>
            <w:gridSpan w:val="23"/>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48"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4E772B">
        <w:trPr>
          <w:gridAfter w:val="1"/>
          <w:wAfter w:w="181" w:type="dxa"/>
          <w:trHeight w:val="218"/>
        </w:trPr>
        <w:tc>
          <w:tcPr>
            <w:tcW w:w="9712" w:type="dxa"/>
            <w:gridSpan w:val="23"/>
            <w:shd w:val="clear" w:color="auto" w:fill="F7CAAC"/>
          </w:tcPr>
          <w:p w:rsidR="009A269C" w:rsidRDefault="009A269C" w:rsidP="003F6EB7">
            <w:pPr>
              <w:rPr>
                <w:b/>
              </w:rPr>
            </w:pPr>
            <w:r>
              <w:rPr>
                <w:b/>
              </w:rPr>
              <w:t>Působení v zahraničí</w:t>
            </w:r>
          </w:p>
        </w:tc>
      </w:tr>
      <w:tr w:rsidR="009A269C" w:rsidTr="004E772B">
        <w:trPr>
          <w:gridAfter w:val="1"/>
          <w:wAfter w:w="181" w:type="dxa"/>
          <w:trHeight w:val="141"/>
        </w:trPr>
        <w:tc>
          <w:tcPr>
            <w:tcW w:w="9712" w:type="dxa"/>
            <w:gridSpan w:val="23"/>
          </w:tcPr>
          <w:p w:rsidR="009A269C" w:rsidRPr="008132EC" w:rsidRDefault="009A269C" w:rsidP="003F6EB7"/>
        </w:tc>
      </w:tr>
      <w:tr w:rsidR="009A269C" w:rsidTr="004E772B">
        <w:trPr>
          <w:gridAfter w:val="1"/>
          <w:wAfter w:w="181" w:type="dxa"/>
          <w:cantSplit/>
          <w:trHeight w:val="70"/>
        </w:trPr>
        <w:tc>
          <w:tcPr>
            <w:tcW w:w="2561" w:type="dxa"/>
            <w:gridSpan w:val="4"/>
            <w:shd w:val="clear" w:color="auto" w:fill="F7CAAC"/>
          </w:tcPr>
          <w:p w:rsidR="009A269C" w:rsidRDefault="009A269C" w:rsidP="003F6EB7">
            <w:pPr>
              <w:jc w:val="both"/>
              <w:rPr>
                <w:b/>
              </w:rPr>
            </w:pPr>
            <w:r>
              <w:rPr>
                <w:b/>
              </w:rPr>
              <w:t xml:space="preserve">Podpis </w:t>
            </w:r>
          </w:p>
        </w:tc>
        <w:tc>
          <w:tcPr>
            <w:tcW w:w="4345" w:type="dxa"/>
            <w:gridSpan w:val="9"/>
          </w:tcPr>
          <w:p w:rsidR="009A269C" w:rsidRDefault="009A269C" w:rsidP="003F6EB7">
            <w:pPr>
              <w:jc w:val="both"/>
            </w:pPr>
          </w:p>
        </w:tc>
        <w:tc>
          <w:tcPr>
            <w:tcW w:w="789" w:type="dxa"/>
            <w:gridSpan w:val="3"/>
            <w:shd w:val="clear" w:color="auto" w:fill="F7CAAC"/>
          </w:tcPr>
          <w:p w:rsidR="009A269C" w:rsidRDefault="009A269C" w:rsidP="003F6EB7">
            <w:pPr>
              <w:jc w:val="both"/>
            </w:pPr>
            <w:r>
              <w:rPr>
                <w:b/>
              </w:rPr>
              <w:t>datum</w:t>
            </w:r>
          </w:p>
        </w:tc>
        <w:tc>
          <w:tcPr>
            <w:tcW w:w="2017" w:type="dxa"/>
            <w:gridSpan w:val="7"/>
          </w:tcPr>
          <w:p w:rsidR="009A269C" w:rsidRDefault="009A269C" w:rsidP="003F6EB7">
            <w:pPr>
              <w:jc w:val="both"/>
            </w:pPr>
          </w:p>
        </w:tc>
      </w:tr>
      <w:tr w:rsidR="003126B0" w:rsidTr="004E772B">
        <w:trPr>
          <w:gridBefore w:val="1"/>
          <w:wBefore w:w="34" w:type="dxa"/>
        </w:trPr>
        <w:tc>
          <w:tcPr>
            <w:tcW w:w="9859" w:type="dxa"/>
            <w:gridSpan w:val="23"/>
            <w:tcBorders>
              <w:bottom w:val="double" w:sz="4" w:space="0" w:color="auto"/>
            </w:tcBorders>
            <w:shd w:val="clear" w:color="auto" w:fill="BDD6EE"/>
          </w:tcPr>
          <w:p w:rsidR="003126B0" w:rsidRDefault="003126B0" w:rsidP="00ED6BAD">
            <w:pPr>
              <w:jc w:val="both"/>
              <w:rPr>
                <w:b/>
                <w:sz w:val="28"/>
              </w:rPr>
            </w:pPr>
            <w:r>
              <w:rPr>
                <w:b/>
                <w:sz w:val="28"/>
              </w:rPr>
              <w:lastRenderedPageBreak/>
              <w:t>C-I – Personální zabezpečení</w:t>
            </w:r>
          </w:p>
        </w:tc>
      </w:tr>
      <w:tr w:rsidR="003126B0" w:rsidTr="004E772B">
        <w:trPr>
          <w:gridBefore w:val="1"/>
          <w:wBefore w:w="34" w:type="dxa"/>
        </w:trPr>
        <w:tc>
          <w:tcPr>
            <w:tcW w:w="2518" w:type="dxa"/>
            <w:gridSpan w:val="2"/>
            <w:tcBorders>
              <w:top w:val="double" w:sz="4" w:space="0" w:color="auto"/>
            </w:tcBorders>
            <w:shd w:val="clear" w:color="auto" w:fill="F7CAAC"/>
          </w:tcPr>
          <w:p w:rsidR="003126B0" w:rsidRDefault="003126B0" w:rsidP="00ED6BAD">
            <w:pPr>
              <w:jc w:val="both"/>
              <w:rPr>
                <w:b/>
              </w:rPr>
            </w:pPr>
            <w:r>
              <w:rPr>
                <w:b/>
              </w:rPr>
              <w:t>Vysoká škola</w:t>
            </w:r>
          </w:p>
        </w:tc>
        <w:tc>
          <w:tcPr>
            <w:tcW w:w="7341" w:type="dxa"/>
            <w:gridSpan w:val="21"/>
          </w:tcPr>
          <w:p w:rsidR="003126B0" w:rsidRDefault="003126B0" w:rsidP="00ED6BAD">
            <w:pPr>
              <w:jc w:val="both"/>
            </w:pPr>
            <w:r>
              <w:t>Univerzita Tomáše Bati ve Zlíně</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Součást vysoké školy</w:t>
            </w:r>
          </w:p>
        </w:tc>
        <w:tc>
          <w:tcPr>
            <w:tcW w:w="7341" w:type="dxa"/>
            <w:gridSpan w:val="21"/>
          </w:tcPr>
          <w:p w:rsidR="003126B0" w:rsidRDefault="003126B0" w:rsidP="00ED6BAD">
            <w:pPr>
              <w:jc w:val="both"/>
            </w:pPr>
            <w:r>
              <w:t>Fakulta managementu a ekonomiky</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Název studijního programu</w:t>
            </w:r>
          </w:p>
        </w:tc>
        <w:tc>
          <w:tcPr>
            <w:tcW w:w="7341" w:type="dxa"/>
            <w:gridSpan w:val="21"/>
          </w:tcPr>
          <w:p w:rsidR="003126B0" w:rsidRDefault="003126B0" w:rsidP="00ED6BAD">
            <w:pPr>
              <w:jc w:val="both"/>
            </w:pPr>
            <w:r>
              <w:t>Průmyslové inženýrství</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Jméno a příjmení</w:t>
            </w:r>
          </w:p>
        </w:tc>
        <w:tc>
          <w:tcPr>
            <w:tcW w:w="4536" w:type="dxa"/>
            <w:gridSpan w:val="11"/>
          </w:tcPr>
          <w:p w:rsidR="003126B0" w:rsidRPr="009325DF" w:rsidRDefault="003126B0" w:rsidP="00ED6BAD">
            <w:pPr>
              <w:jc w:val="both"/>
              <w:rPr>
                <w:b/>
              </w:rPr>
            </w:pPr>
            <w:r w:rsidRPr="006A062F">
              <w:t>Zdeněk</w:t>
            </w:r>
            <w:r w:rsidRPr="009325DF">
              <w:rPr>
                <w:b/>
              </w:rPr>
              <w:t xml:space="preserve"> </w:t>
            </w:r>
            <w:r>
              <w:t>NOVÁK</w:t>
            </w:r>
          </w:p>
        </w:tc>
        <w:tc>
          <w:tcPr>
            <w:tcW w:w="709" w:type="dxa"/>
            <w:gridSpan w:val="3"/>
            <w:shd w:val="clear" w:color="auto" w:fill="F7CAAC"/>
          </w:tcPr>
          <w:p w:rsidR="003126B0" w:rsidRDefault="003126B0" w:rsidP="00ED6BAD">
            <w:pPr>
              <w:jc w:val="both"/>
              <w:rPr>
                <w:b/>
              </w:rPr>
            </w:pPr>
            <w:r>
              <w:rPr>
                <w:b/>
              </w:rPr>
              <w:t>Tituly</w:t>
            </w:r>
          </w:p>
        </w:tc>
        <w:tc>
          <w:tcPr>
            <w:tcW w:w="2096" w:type="dxa"/>
            <w:gridSpan w:val="7"/>
          </w:tcPr>
          <w:p w:rsidR="003126B0" w:rsidRDefault="003126B0" w:rsidP="00ED6BAD">
            <w:pPr>
              <w:jc w:val="both"/>
            </w:pPr>
            <w:r>
              <w:t>Ing., Ph.D.</w:t>
            </w:r>
          </w:p>
        </w:tc>
      </w:tr>
      <w:tr w:rsidR="003126B0" w:rsidTr="004E772B">
        <w:trPr>
          <w:gridBefore w:val="1"/>
          <w:wBefore w:w="34" w:type="dxa"/>
        </w:trPr>
        <w:tc>
          <w:tcPr>
            <w:tcW w:w="2518" w:type="dxa"/>
            <w:gridSpan w:val="2"/>
            <w:shd w:val="clear" w:color="auto" w:fill="F7CAAC"/>
          </w:tcPr>
          <w:p w:rsidR="003126B0" w:rsidRDefault="003126B0" w:rsidP="00ED6BAD">
            <w:pPr>
              <w:jc w:val="both"/>
              <w:rPr>
                <w:b/>
              </w:rPr>
            </w:pPr>
            <w:r>
              <w:rPr>
                <w:b/>
              </w:rPr>
              <w:t>Rok narození</w:t>
            </w:r>
          </w:p>
        </w:tc>
        <w:tc>
          <w:tcPr>
            <w:tcW w:w="829" w:type="dxa"/>
            <w:gridSpan w:val="3"/>
          </w:tcPr>
          <w:p w:rsidR="003126B0" w:rsidRDefault="003126B0" w:rsidP="00ED6BAD">
            <w:pPr>
              <w:jc w:val="both"/>
            </w:pPr>
            <w:r>
              <w:t>1974</w:t>
            </w:r>
          </w:p>
        </w:tc>
        <w:tc>
          <w:tcPr>
            <w:tcW w:w="1721" w:type="dxa"/>
            <w:gridSpan w:val="2"/>
            <w:shd w:val="clear" w:color="auto" w:fill="F7CAAC"/>
          </w:tcPr>
          <w:p w:rsidR="003126B0" w:rsidRDefault="003126B0" w:rsidP="00ED6BAD">
            <w:pPr>
              <w:jc w:val="both"/>
              <w:rPr>
                <w:b/>
              </w:rPr>
            </w:pPr>
            <w:r>
              <w:rPr>
                <w:b/>
              </w:rPr>
              <w:t>typ vztahu k VŠ</w:t>
            </w:r>
          </w:p>
        </w:tc>
        <w:tc>
          <w:tcPr>
            <w:tcW w:w="992" w:type="dxa"/>
            <w:gridSpan w:val="4"/>
          </w:tcPr>
          <w:p w:rsidR="003126B0" w:rsidRDefault="008D5664" w:rsidP="00ED6BAD">
            <w:pPr>
              <w:jc w:val="both"/>
            </w:pPr>
            <w:r>
              <w:t>DPP</w:t>
            </w:r>
          </w:p>
        </w:tc>
        <w:tc>
          <w:tcPr>
            <w:tcW w:w="994" w:type="dxa"/>
            <w:gridSpan w:val="2"/>
            <w:shd w:val="clear" w:color="auto" w:fill="F7CAAC"/>
          </w:tcPr>
          <w:p w:rsidR="003126B0" w:rsidRDefault="003126B0" w:rsidP="00ED6BAD">
            <w:pPr>
              <w:jc w:val="both"/>
              <w:rPr>
                <w:b/>
              </w:rPr>
            </w:pPr>
            <w:r>
              <w:rPr>
                <w:b/>
              </w:rPr>
              <w:t>rozsah</w:t>
            </w:r>
          </w:p>
        </w:tc>
        <w:tc>
          <w:tcPr>
            <w:tcW w:w="709" w:type="dxa"/>
            <w:gridSpan w:val="3"/>
          </w:tcPr>
          <w:p w:rsidR="003126B0" w:rsidRDefault="003126B0" w:rsidP="00ED6BAD">
            <w:pPr>
              <w:jc w:val="both"/>
            </w:pPr>
          </w:p>
        </w:tc>
        <w:tc>
          <w:tcPr>
            <w:tcW w:w="709" w:type="dxa"/>
            <w:gridSpan w:val="3"/>
            <w:shd w:val="clear" w:color="auto" w:fill="F7CAAC"/>
          </w:tcPr>
          <w:p w:rsidR="003126B0" w:rsidRDefault="003126B0" w:rsidP="00ED6BAD">
            <w:pPr>
              <w:jc w:val="both"/>
              <w:rPr>
                <w:b/>
              </w:rPr>
            </w:pPr>
            <w:r>
              <w:rPr>
                <w:b/>
              </w:rPr>
              <w:t>do kdy</w:t>
            </w:r>
          </w:p>
        </w:tc>
        <w:tc>
          <w:tcPr>
            <w:tcW w:w="1387" w:type="dxa"/>
            <w:gridSpan w:val="4"/>
          </w:tcPr>
          <w:p w:rsidR="003126B0" w:rsidRDefault="003126B0" w:rsidP="00ED6BAD">
            <w:pPr>
              <w:jc w:val="both"/>
            </w:pPr>
          </w:p>
        </w:tc>
      </w:tr>
      <w:tr w:rsidR="003126B0" w:rsidTr="004E772B">
        <w:trPr>
          <w:gridBefore w:val="1"/>
          <w:wBefore w:w="34" w:type="dxa"/>
        </w:trPr>
        <w:tc>
          <w:tcPr>
            <w:tcW w:w="5068" w:type="dxa"/>
            <w:gridSpan w:val="7"/>
            <w:shd w:val="clear" w:color="auto" w:fill="F7CAAC"/>
          </w:tcPr>
          <w:p w:rsidR="003126B0" w:rsidRDefault="003126B0" w:rsidP="00ED6BAD">
            <w:pPr>
              <w:jc w:val="both"/>
              <w:rPr>
                <w:b/>
              </w:rPr>
            </w:pPr>
            <w:r>
              <w:rPr>
                <w:b/>
              </w:rPr>
              <w:t>Typ vztahu na součásti VŠ, která uskutečňuje st. program</w:t>
            </w:r>
          </w:p>
        </w:tc>
        <w:tc>
          <w:tcPr>
            <w:tcW w:w="992" w:type="dxa"/>
            <w:gridSpan w:val="4"/>
          </w:tcPr>
          <w:p w:rsidR="003126B0" w:rsidRDefault="003126B0" w:rsidP="00ED6BAD">
            <w:pPr>
              <w:jc w:val="both"/>
            </w:pPr>
          </w:p>
        </w:tc>
        <w:tc>
          <w:tcPr>
            <w:tcW w:w="994" w:type="dxa"/>
            <w:gridSpan w:val="2"/>
            <w:shd w:val="clear" w:color="auto" w:fill="F7CAAC"/>
          </w:tcPr>
          <w:p w:rsidR="003126B0" w:rsidRDefault="003126B0" w:rsidP="00ED6BAD">
            <w:pPr>
              <w:jc w:val="both"/>
              <w:rPr>
                <w:b/>
              </w:rPr>
            </w:pPr>
            <w:r>
              <w:rPr>
                <w:b/>
              </w:rPr>
              <w:t>rozsah</w:t>
            </w:r>
          </w:p>
        </w:tc>
        <w:tc>
          <w:tcPr>
            <w:tcW w:w="709" w:type="dxa"/>
            <w:gridSpan w:val="3"/>
          </w:tcPr>
          <w:p w:rsidR="003126B0" w:rsidRDefault="003126B0" w:rsidP="00ED6BAD">
            <w:pPr>
              <w:jc w:val="both"/>
            </w:pPr>
          </w:p>
        </w:tc>
        <w:tc>
          <w:tcPr>
            <w:tcW w:w="709" w:type="dxa"/>
            <w:gridSpan w:val="3"/>
            <w:shd w:val="clear" w:color="auto" w:fill="F7CAAC"/>
          </w:tcPr>
          <w:p w:rsidR="003126B0" w:rsidRDefault="003126B0" w:rsidP="00ED6BAD">
            <w:pPr>
              <w:jc w:val="both"/>
              <w:rPr>
                <w:b/>
              </w:rPr>
            </w:pPr>
            <w:r>
              <w:rPr>
                <w:b/>
              </w:rPr>
              <w:t>do kdy</w:t>
            </w:r>
          </w:p>
        </w:tc>
        <w:tc>
          <w:tcPr>
            <w:tcW w:w="1387" w:type="dxa"/>
            <w:gridSpan w:val="4"/>
          </w:tcPr>
          <w:p w:rsidR="003126B0" w:rsidRDefault="003126B0" w:rsidP="00ED6BAD">
            <w:pPr>
              <w:jc w:val="both"/>
            </w:pPr>
          </w:p>
        </w:tc>
      </w:tr>
      <w:tr w:rsidR="003126B0" w:rsidTr="004E772B">
        <w:trPr>
          <w:gridBefore w:val="1"/>
          <w:wBefore w:w="34" w:type="dxa"/>
        </w:trPr>
        <w:tc>
          <w:tcPr>
            <w:tcW w:w="6060" w:type="dxa"/>
            <w:gridSpan w:val="11"/>
            <w:shd w:val="clear" w:color="auto" w:fill="F7CAAC"/>
          </w:tcPr>
          <w:p w:rsidR="003126B0" w:rsidRDefault="003126B0" w:rsidP="00ED6BAD">
            <w:pPr>
              <w:jc w:val="both"/>
            </w:pPr>
            <w:r>
              <w:rPr>
                <w:b/>
              </w:rPr>
              <w:t>Další současná působení jako akademický pracovník na jiných VŠ</w:t>
            </w:r>
          </w:p>
        </w:tc>
        <w:tc>
          <w:tcPr>
            <w:tcW w:w="1703" w:type="dxa"/>
            <w:gridSpan w:val="5"/>
            <w:shd w:val="clear" w:color="auto" w:fill="F7CAAC"/>
          </w:tcPr>
          <w:p w:rsidR="003126B0" w:rsidRDefault="003126B0" w:rsidP="00ED6BAD">
            <w:pPr>
              <w:jc w:val="both"/>
              <w:rPr>
                <w:b/>
              </w:rPr>
            </w:pPr>
            <w:r>
              <w:rPr>
                <w:b/>
              </w:rPr>
              <w:t>typ prac. vztahu</w:t>
            </w:r>
          </w:p>
        </w:tc>
        <w:tc>
          <w:tcPr>
            <w:tcW w:w="2096" w:type="dxa"/>
            <w:gridSpan w:val="7"/>
            <w:shd w:val="clear" w:color="auto" w:fill="F7CAAC"/>
          </w:tcPr>
          <w:p w:rsidR="003126B0" w:rsidRDefault="003126B0" w:rsidP="00ED6BAD">
            <w:pPr>
              <w:jc w:val="both"/>
              <w:rPr>
                <w:b/>
              </w:rPr>
            </w:pPr>
            <w:r>
              <w:rPr>
                <w:b/>
              </w:rPr>
              <w:t>rozsah</w:t>
            </w:r>
          </w:p>
        </w:tc>
      </w:tr>
      <w:tr w:rsidR="003126B0" w:rsidTr="004E772B">
        <w:trPr>
          <w:gridBefore w:val="1"/>
          <w:wBefore w:w="34" w:type="dxa"/>
        </w:trPr>
        <w:tc>
          <w:tcPr>
            <w:tcW w:w="6060" w:type="dxa"/>
            <w:gridSpan w:val="11"/>
          </w:tcPr>
          <w:p w:rsidR="003126B0" w:rsidRDefault="003126B0" w:rsidP="00ED6BAD">
            <w:pPr>
              <w:jc w:val="both"/>
            </w:pPr>
          </w:p>
        </w:tc>
        <w:tc>
          <w:tcPr>
            <w:tcW w:w="1703" w:type="dxa"/>
            <w:gridSpan w:val="5"/>
          </w:tcPr>
          <w:p w:rsidR="003126B0" w:rsidRDefault="003126B0" w:rsidP="00ED6BAD">
            <w:pPr>
              <w:jc w:val="both"/>
            </w:pPr>
          </w:p>
        </w:tc>
        <w:tc>
          <w:tcPr>
            <w:tcW w:w="2096" w:type="dxa"/>
            <w:gridSpan w:val="7"/>
          </w:tcPr>
          <w:p w:rsidR="003126B0" w:rsidRDefault="003126B0" w:rsidP="00ED6BAD">
            <w:pPr>
              <w:jc w:val="both"/>
            </w:pPr>
          </w:p>
        </w:tc>
      </w:tr>
      <w:tr w:rsidR="003126B0" w:rsidTr="004E772B">
        <w:trPr>
          <w:gridBefore w:val="1"/>
          <w:wBefore w:w="34" w:type="dxa"/>
        </w:trPr>
        <w:tc>
          <w:tcPr>
            <w:tcW w:w="9859" w:type="dxa"/>
            <w:gridSpan w:val="23"/>
            <w:shd w:val="clear" w:color="auto" w:fill="F7CAAC"/>
          </w:tcPr>
          <w:p w:rsidR="003126B0" w:rsidRDefault="003126B0" w:rsidP="00ED6BAD">
            <w:pPr>
              <w:jc w:val="both"/>
            </w:pPr>
            <w:r>
              <w:rPr>
                <w:b/>
              </w:rPr>
              <w:t>Předměty příslušného studijního programu a způsob zapojení do jejich výuky, příp. další zapojení do uskutečňování studijního programu</w:t>
            </w:r>
          </w:p>
        </w:tc>
      </w:tr>
      <w:tr w:rsidR="003126B0" w:rsidRPr="005D3772" w:rsidTr="004E772B">
        <w:trPr>
          <w:gridBefore w:val="1"/>
          <w:wBefore w:w="34" w:type="dxa"/>
          <w:trHeight w:val="328"/>
        </w:trPr>
        <w:tc>
          <w:tcPr>
            <w:tcW w:w="9859" w:type="dxa"/>
            <w:gridSpan w:val="23"/>
            <w:tcBorders>
              <w:top w:val="nil"/>
            </w:tcBorders>
          </w:tcPr>
          <w:p w:rsidR="003126B0" w:rsidRPr="005D3772" w:rsidRDefault="003126B0" w:rsidP="00D42238">
            <w:pPr>
              <w:jc w:val="both"/>
            </w:pPr>
            <w:r>
              <w:rPr>
                <w:lang w:eastAsia="en-US"/>
              </w:rPr>
              <w:t>Na</w:t>
            </w:r>
            <w:r w:rsidR="00D42238">
              <w:rPr>
                <w:lang w:eastAsia="en-US"/>
              </w:rPr>
              <w:t xml:space="preserve">uka o zboží – přednášky (30%) </w:t>
            </w:r>
            <w:r w:rsidR="007044B0">
              <w:t>– odborník z praxe</w:t>
            </w:r>
          </w:p>
        </w:tc>
      </w:tr>
      <w:tr w:rsidR="003126B0" w:rsidTr="004E772B">
        <w:trPr>
          <w:gridBefore w:val="1"/>
          <w:wBefore w:w="34" w:type="dxa"/>
        </w:trPr>
        <w:tc>
          <w:tcPr>
            <w:tcW w:w="9859" w:type="dxa"/>
            <w:gridSpan w:val="23"/>
            <w:shd w:val="clear" w:color="auto" w:fill="F7CAAC"/>
          </w:tcPr>
          <w:p w:rsidR="003126B0" w:rsidRDefault="003126B0" w:rsidP="00ED6BAD">
            <w:pPr>
              <w:jc w:val="both"/>
            </w:pPr>
            <w:r>
              <w:rPr>
                <w:b/>
              </w:rPr>
              <w:t xml:space="preserve">Údaje o vzdělání na VŠ </w:t>
            </w:r>
          </w:p>
        </w:tc>
      </w:tr>
      <w:tr w:rsidR="003126B0" w:rsidTr="004E772B">
        <w:trPr>
          <w:gridBefore w:val="1"/>
          <w:wBefore w:w="34" w:type="dxa"/>
          <w:trHeight w:val="748"/>
        </w:trPr>
        <w:tc>
          <w:tcPr>
            <w:tcW w:w="9859" w:type="dxa"/>
            <w:gridSpan w:val="23"/>
          </w:tcPr>
          <w:p w:rsidR="003126B0" w:rsidRPr="00D42238" w:rsidRDefault="003126B0" w:rsidP="00ED6BAD">
            <w:r w:rsidRPr="003C2A58">
              <w:t>2004</w:t>
            </w:r>
            <w:r w:rsidR="00D42238">
              <w:t xml:space="preserve"> </w:t>
            </w:r>
            <w:r w:rsidR="00D42238" w:rsidRPr="00D42238">
              <w:t>Univerzita Tomáš Bati ve Zlíně, obor Management a ekonomika (Bc.)</w:t>
            </w:r>
          </w:p>
          <w:p w:rsidR="00D42238" w:rsidRPr="00D42238" w:rsidRDefault="00D42238" w:rsidP="00ED6BAD">
            <w:r w:rsidRPr="00D42238">
              <w:t>2006 Univerzita Tomáš Bati ve Zlíně, obor Management a ekonomika (Ing.)</w:t>
            </w:r>
          </w:p>
          <w:p w:rsidR="003126B0" w:rsidRDefault="003126B0" w:rsidP="00ED6BAD">
            <w:pPr>
              <w:rPr>
                <w:b/>
              </w:rPr>
            </w:pPr>
            <w:r w:rsidRPr="00D42238">
              <w:t xml:space="preserve">2017 </w:t>
            </w:r>
            <w:r w:rsidR="00D42238" w:rsidRPr="00D42238">
              <w:t>Univerzita Tomáš Bati ve Zlíně, obor Management a ekonomika (Ph.D.)</w:t>
            </w:r>
          </w:p>
        </w:tc>
      </w:tr>
      <w:tr w:rsidR="003126B0" w:rsidTr="004E772B">
        <w:trPr>
          <w:gridBefore w:val="1"/>
          <w:wBefore w:w="34" w:type="dxa"/>
        </w:trPr>
        <w:tc>
          <w:tcPr>
            <w:tcW w:w="9859" w:type="dxa"/>
            <w:gridSpan w:val="23"/>
            <w:shd w:val="clear" w:color="auto" w:fill="F7CAAC"/>
          </w:tcPr>
          <w:p w:rsidR="003126B0" w:rsidRDefault="003126B0" w:rsidP="00ED6BAD">
            <w:pPr>
              <w:jc w:val="both"/>
              <w:rPr>
                <w:b/>
              </w:rPr>
            </w:pPr>
            <w:r>
              <w:rPr>
                <w:b/>
              </w:rPr>
              <w:t>Údaje o odborném působení od absolvování VŠ</w:t>
            </w:r>
          </w:p>
        </w:tc>
      </w:tr>
      <w:tr w:rsidR="003126B0" w:rsidTr="004E772B">
        <w:trPr>
          <w:gridBefore w:val="1"/>
          <w:wBefore w:w="34" w:type="dxa"/>
          <w:trHeight w:val="1090"/>
        </w:trPr>
        <w:tc>
          <w:tcPr>
            <w:tcW w:w="9859" w:type="dxa"/>
            <w:gridSpan w:val="23"/>
          </w:tcPr>
          <w:p w:rsidR="003126B0" w:rsidRPr="003126B0" w:rsidRDefault="003126B0" w:rsidP="00ED6BAD">
            <w:pPr>
              <w:jc w:val="both"/>
            </w:pPr>
            <w:r>
              <w:t>2016 – dosud Continental Barum s. r. o</w:t>
            </w:r>
            <w:r w:rsidR="00B34BBB">
              <w:t xml:space="preserve">., </w:t>
            </w:r>
            <w:r w:rsidRPr="003126B0">
              <w:t>Specialista sekce Výroba/Technika</w:t>
            </w:r>
          </w:p>
          <w:p w:rsidR="003126B0" w:rsidRDefault="003126B0" w:rsidP="00ED6BAD">
            <w:pPr>
              <w:jc w:val="both"/>
            </w:pPr>
            <w:r>
              <w:t>2008 – 2016 Continental Barum s. r. o., Interní auditor, zástupce ředitele divize Ochrana společnosti</w:t>
            </w:r>
          </w:p>
          <w:p w:rsidR="003126B0" w:rsidRDefault="003126B0" w:rsidP="00ED6BAD">
            <w:pPr>
              <w:jc w:val="both"/>
            </w:pPr>
            <w:r>
              <w:t>2004 – 2008 Continental Barum s. r. o., specialista divize Financování a účetnictví</w:t>
            </w:r>
          </w:p>
          <w:p w:rsidR="003126B0" w:rsidRDefault="003126B0" w:rsidP="00ED6BAD">
            <w:pPr>
              <w:jc w:val="both"/>
            </w:pPr>
            <w:r>
              <w:t>2001 – 2004 Continental Barum s. r. o., referent oddělení transport, supply chain planner</w:t>
            </w:r>
          </w:p>
          <w:p w:rsidR="003126B0" w:rsidRDefault="003126B0" w:rsidP="00ED6BAD">
            <w:pPr>
              <w:jc w:val="both"/>
            </w:pPr>
            <w:r>
              <w:t>2000 – 2001 Impromat Car s. r. o., sales manager</w:t>
            </w:r>
          </w:p>
          <w:p w:rsidR="003126B0" w:rsidRDefault="003126B0" w:rsidP="00ED6BAD">
            <w:pPr>
              <w:jc w:val="both"/>
            </w:pPr>
            <w:r>
              <w:t>1999 – 2000 M+B s. r. o., Louky, sales manager</w:t>
            </w:r>
          </w:p>
          <w:p w:rsidR="003126B0" w:rsidRDefault="003126B0" w:rsidP="00ED6BAD">
            <w:pPr>
              <w:jc w:val="both"/>
            </w:pPr>
            <w:r>
              <w:t>1998 – 1999 Graddo, a. s. Zlín, zástupce ředitele divize MKD</w:t>
            </w:r>
          </w:p>
          <w:p w:rsidR="003126B0" w:rsidRDefault="003126B0" w:rsidP="00ED6BAD">
            <w:pPr>
              <w:jc w:val="both"/>
            </w:pPr>
            <w:r>
              <w:t>1996 -1998 Cartechnik, spol. s r. o., Manažer obchodního oddělení a výroby nástaveb</w:t>
            </w:r>
          </w:p>
          <w:p w:rsidR="003126B0" w:rsidRDefault="003126B0" w:rsidP="00ED6BAD">
            <w:pPr>
              <w:jc w:val="both"/>
            </w:pPr>
            <w:r>
              <w:t>1995 -1996 Ikaria, spol. s r. o., Jaroslavice, celní deklarant</w:t>
            </w:r>
          </w:p>
          <w:p w:rsidR="003126B0" w:rsidRDefault="003126B0" w:rsidP="00ED6BAD">
            <w:pPr>
              <w:jc w:val="both"/>
            </w:pPr>
            <w:r>
              <w:t>1994 – 1996 Atol zulín, s. r. o., Prštné, sales manager</w:t>
            </w:r>
          </w:p>
          <w:p w:rsidR="003126B0" w:rsidRDefault="003126B0" w:rsidP="00ED6BAD">
            <w:pPr>
              <w:jc w:val="both"/>
            </w:pPr>
            <w:r>
              <w:t>1993 – 1994 Simev, s. r. o., Prštné, sales manager</w:t>
            </w:r>
          </w:p>
        </w:tc>
      </w:tr>
      <w:tr w:rsidR="003126B0" w:rsidTr="004E772B">
        <w:trPr>
          <w:gridBefore w:val="1"/>
          <w:wBefore w:w="34" w:type="dxa"/>
          <w:trHeight w:val="250"/>
        </w:trPr>
        <w:tc>
          <w:tcPr>
            <w:tcW w:w="9859" w:type="dxa"/>
            <w:gridSpan w:val="23"/>
            <w:shd w:val="clear" w:color="auto" w:fill="F7CAAC"/>
          </w:tcPr>
          <w:p w:rsidR="003126B0" w:rsidRDefault="003126B0" w:rsidP="00ED6BAD">
            <w:pPr>
              <w:jc w:val="both"/>
            </w:pPr>
            <w:r>
              <w:rPr>
                <w:b/>
              </w:rPr>
              <w:t>Zkušenosti s vedením kvalifikačních a rigorózních prací</w:t>
            </w:r>
          </w:p>
        </w:tc>
      </w:tr>
      <w:tr w:rsidR="003126B0" w:rsidTr="004E772B">
        <w:trPr>
          <w:gridBefore w:val="1"/>
          <w:wBefore w:w="34" w:type="dxa"/>
          <w:trHeight w:val="272"/>
        </w:trPr>
        <w:tc>
          <w:tcPr>
            <w:tcW w:w="9859" w:type="dxa"/>
            <w:gridSpan w:val="23"/>
          </w:tcPr>
          <w:p w:rsidR="003126B0" w:rsidRDefault="00636CFD" w:rsidP="00ED6BAD">
            <w:pPr>
              <w:jc w:val="both"/>
            </w:pPr>
            <w:r>
              <w:t xml:space="preserve">Počet vedených bakalářských prací – 2 </w:t>
            </w:r>
            <w:r w:rsidR="003126B0">
              <w:t xml:space="preserve"> </w:t>
            </w:r>
          </w:p>
          <w:p w:rsidR="0081731F" w:rsidRDefault="0081731F" w:rsidP="00ED6BAD">
            <w:pPr>
              <w:jc w:val="both"/>
            </w:pPr>
            <w:r>
              <w:t>Počet vedených diplomových prací – 0</w:t>
            </w:r>
          </w:p>
        </w:tc>
      </w:tr>
      <w:tr w:rsidR="003126B0" w:rsidTr="004E772B">
        <w:trPr>
          <w:gridBefore w:val="1"/>
          <w:wBefore w:w="34" w:type="dxa"/>
          <w:cantSplit/>
        </w:trPr>
        <w:tc>
          <w:tcPr>
            <w:tcW w:w="3347" w:type="dxa"/>
            <w:gridSpan w:val="5"/>
            <w:tcBorders>
              <w:top w:val="single" w:sz="12" w:space="0" w:color="auto"/>
            </w:tcBorders>
            <w:shd w:val="clear" w:color="auto" w:fill="F7CAAC"/>
          </w:tcPr>
          <w:p w:rsidR="003126B0" w:rsidRDefault="003126B0" w:rsidP="00ED6BAD">
            <w:pPr>
              <w:jc w:val="both"/>
            </w:pPr>
            <w:r>
              <w:rPr>
                <w:b/>
              </w:rPr>
              <w:t xml:space="preserve">Obor habilitačního řízení </w:t>
            </w:r>
          </w:p>
        </w:tc>
        <w:tc>
          <w:tcPr>
            <w:tcW w:w="2245" w:type="dxa"/>
            <w:gridSpan w:val="4"/>
            <w:tcBorders>
              <w:top w:val="single" w:sz="12" w:space="0" w:color="auto"/>
            </w:tcBorders>
            <w:shd w:val="clear" w:color="auto" w:fill="F7CAAC"/>
          </w:tcPr>
          <w:p w:rsidR="003126B0" w:rsidRDefault="003126B0" w:rsidP="00ED6BAD">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3126B0" w:rsidRDefault="003126B0" w:rsidP="00ED6BAD">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3126B0" w:rsidRDefault="003126B0" w:rsidP="00ED6BAD">
            <w:pPr>
              <w:jc w:val="both"/>
              <w:rPr>
                <w:b/>
              </w:rPr>
            </w:pPr>
            <w:r>
              <w:rPr>
                <w:b/>
              </w:rPr>
              <w:t>Ohlasy publikací</w:t>
            </w:r>
          </w:p>
        </w:tc>
      </w:tr>
      <w:tr w:rsidR="003126B0" w:rsidTr="004E772B">
        <w:trPr>
          <w:gridBefore w:val="1"/>
          <w:wBefore w:w="34" w:type="dxa"/>
          <w:cantSplit/>
        </w:trPr>
        <w:tc>
          <w:tcPr>
            <w:tcW w:w="3347" w:type="dxa"/>
            <w:gridSpan w:val="5"/>
          </w:tcPr>
          <w:p w:rsidR="003126B0" w:rsidRDefault="003126B0" w:rsidP="00ED6BAD">
            <w:pPr>
              <w:jc w:val="both"/>
            </w:pPr>
          </w:p>
        </w:tc>
        <w:tc>
          <w:tcPr>
            <w:tcW w:w="2245" w:type="dxa"/>
            <w:gridSpan w:val="4"/>
          </w:tcPr>
          <w:p w:rsidR="003126B0" w:rsidRDefault="003126B0" w:rsidP="00ED6BAD">
            <w:pPr>
              <w:jc w:val="both"/>
            </w:pPr>
          </w:p>
        </w:tc>
        <w:tc>
          <w:tcPr>
            <w:tcW w:w="2248" w:type="dxa"/>
            <w:gridSpan w:val="8"/>
            <w:tcBorders>
              <w:right w:val="single" w:sz="12" w:space="0" w:color="auto"/>
            </w:tcBorders>
          </w:tcPr>
          <w:p w:rsidR="003126B0" w:rsidRDefault="003126B0" w:rsidP="00ED6BAD">
            <w:pPr>
              <w:jc w:val="both"/>
            </w:pPr>
          </w:p>
        </w:tc>
        <w:tc>
          <w:tcPr>
            <w:tcW w:w="632" w:type="dxa"/>
            <w:gridSpan w:val="2"/>
            <w:tcBorders>
              <w:left w:val="single" w:sz="12" w:space="0" w:color="auto"/>
            </w:tcBorders>
            <w:shd w:val="clear" w:color="auto" w:fill="F7CAAC"/>
          </w:tcPr>
          <w:p w:rsidR="003126B0" w:rsidRDefault="003126B0" w:rsidP="00ED6BAD">
            <w:pPr>
              <w:jc w:val="both"/>
            </w:pPr>
            <w:r>
              <w:rPr>
                <w:b/>
              </w:rPr>
              <w:t>WOS</w:t>
            </w:r>
          </w:p>
        </w:tc>
        <w:tc>
          <w:tcPr>
            <w:tcW w:w="693" w:type="dxa"/>
            <w:gridSpan w:val="2"/>
            <w:shd w:val="clear" w:color="auto" w:fill="F7CAAC"/>
          </w:tcPr>
          <w:p w:rsidR="003126B0" w:rsidRDefault="003126B0" w:rsidP="00ED6BAD">
            <w:pPr>
              <w:jc w:val="both"/>
              <w:rPr>
                <w:sz w:val="18"/>
              </w:rPr>
            </w:pPr>
            <w:r>
              <w:rPr>
                <w:b/>
                <w:sz w:val="18"/>
              </w:rPr>
              <w:t>Scopus</w:t>
            </w:r>
          </w:p>
        </w:tc>
        <w:tc>
          <w:tcPr>
            <w:tcW w:w="694" w:type="dxa"/>
            <w:gridSpan w:val="2"/>
            <w:shd w:val="clear" w:color="auto" w:fill="F7CAAC"/>
          </w:tcPr>
          <w:p w:rsidR="003126B0" w:rsidRDefault="003126B0" w:rsidP="00ED6BAD">
            <w:pPr>
              <w:jc w:val="both"/>
            </w:pPr>
            <w:r>
              <w:rPr>
                <w:b/>
                <w:sz w:val="18"/>
              </w:rPr>
              <w:t>ostatní</w:t>
            </w:r>
          </w:p>
        </w:tc>
      </w:tr>
      <w:tr w:rsidR="003126B0" w:rsidTr="004E772B">
        <w:trPr>
          <w:gridBefore w:val="1"/>
          <w:wBefore w:w="34" w:type="dxa"/>
          <w:cantSplit/>
          <w:trHeight w:val="70"/>
        </w:trPr>
        <w:tc>
          <w:tcPr>
            <w:tcW w:w="3347" w:type="dxa"/>
            <w:gridSpan w:val="5"/>
            <w:shd w:val="clear" w:color="auto" w:fill="F7CAAC"/>
          </w:tcPr>
          <w:p w:rsidR="003126B0" w:rsidRDefault="003126B0" w:rsidP="00ED6BAD">
            <w:pPr>
              <w:jc w:val="both"/>
            </w:pPr>
            <w:r>
              <w:rPr>
                <w:b/>
              </w:rPr>
              <w:t>Obor jmenovacího řízení</w:t>
            </w:r>
          </w:p>
        </w:tc>
        <w:tc>
          <w:tcPr>
            <w:tcW w:w="2245" w:type="dxa"/>
            <w:gridSpan w:val="4"/>
            <w:shd w:val="clear" w:color="auto" w:fill="F7CAAC"/>
          </w:tcPr>
          <w:p w:rsidR="003126B0" w:rsidRDefault="003126B0" w:rsidP="00ED6BAD">
            <w:pPr>
              <w:jc w:val="both"/>
            </w:pPr>
            <w:r>
              <w:rPr>
                <w:b/>
              </w:rPr>
              <w:t>Rok udělení hodnosti</w:t>
            </w:r>
          </w:p>
        </w:tc>
        <w:tc>
          <w:tcPr>
            <w:tcW w:w="2248" w:type="dxa"/>
            <w:gridSpan w:val="8"/>
            <w:tcBorders>
              <w:right w:val="single" w:sz="12" w:space="0" w:color="auto"/>
            </w:tcBorders>
            <w:shd w:val="clear" w:color="auto" w:fill="F7CAAC"/>
          </w:tcPr>
          <w:p w:rsidR="003126B0" w:rsidRDefault="003126B0" w:rsidP="00ED6BAD">
            <w:pPr>
              <w:jc w:val="both"/>
            </w:pPr>
            <w:r>
              <w:rPr>
                <w:b/>
              </w:rPr>
              <w:t>Řízení konáno na VŠ</w:t>
            </w:r>
          </w:p>
        </w:tc>
        <w:tc>
          <w:tcPr>
            <w:tcW w:w="632" w:type="dxa"/>
            <w:gridSpan w:val="2"/>
            <w:vMerge w:val="restart"/>
            <w:tcBorders>
              <w:left w:val="single" w:sz="12" w:space="0" w:color="auto"/>
            </w:tcBorders>
          </w:tcPr>
          <w:p w:rsidR="003126B0" w:rsidRDefault="008F2EE0" w:rsidP="00ED6BAD">
            <w:pPr>
              <w:jc w:val="both"/>
              <w:rPr>
                <w:b/>
              </w:rPr>
            </w:pPr>
            <w:r>
              <w:rPr>
                <w:b/>
              </w:rPr>
              <w:t>0</w:t>
            </w:r>
          </w:p>
        </w:tc>
        <w:tc>
          <w:tcPr>
            <w:tcW w:w="693" w:type="dxa"/>
            <w:gridSpan w:val="2"/>
            <w:vMerge w:val="restart"/>
          </w:tcPr>
          <w:p w:rsidR="003126B0" w:rsidRDefault="008F2EE0" w:rsidP="00ED6BAD">
            <w:pPr>
              <w:jc w:val="both"/>
              <w:rPr>
                <w:b/>
              </w:rPr>
            </w:pPr>
            <w:r>
              <w:rPr>
                <w:b/>
              </w:rPr>
              <w:t>0</w:t>
            </w:r>
          </w:p>
        </w:tc>
        <w:tc>
          <w:tcPr>
            <w:tcW w:w="694" w:type="dxa"/>
            <w:gridSpan w:val="2"/>
            <w:vMerge w:val="restart"/>
          </w:tcPr>
          <w:p w:rsidR="003126B0" w:rsidRDefault="008F2EE0" w:rsidP="00ED6BAD">
            <w:pPr>
              <w:jc w:val="both"/>
              <w:rPr>
                <w:b/>
              </w:rPr>
            </w:pPr>
            <w:r>
              <w:rPr>
                <w:b/>
              </w:rPr>
              <w:t>0</w:t>
            </w:r>
          </w:p>
        </w:tc>
      </w:tr>
      <w:tr w:rsidR="003126B0" w:rsidTr="004E772B">
        <w:trPr>
          <w:gridBefore w:val="1"/>
          <w:wBefore w:w="34" w:type="dxa"/>
          <w:trHeight w:val="205"/>
        </w:trPr>
        <w:tc>
          <w:tcPr>
            <w:tcW w:w="3347" w:type="dxa"/>
            <w:gridSpan w:val="5"/>
          </w:tcPr>
          <w:p w:rsidR="003126B0" w:rsidRDefault="003126B0" w:rsidP="00ED6BAD">
            <w:pPr>
              <w:jc w:val="both"/>
            </w:pPr>
          </w:p>
        </w:tc>
        <w:tc>
          <w:tcPr>
            <w:tcW w:w="2245" w:type="dxa"/>
            <w:gridSpan w:val="4"/>
          </w:tcPr>
          <w:p w:rsidR="003126B0" w:rsidRDefault="003126B0" w:rsidP="00ED6BAD">
            <w:pPr>
              <w:jc w:val="both"/>
            </w:pPr>
          </w:p>
        </w:tc>
        <w:tc>
          <w:tcPr>
            <w:tcW w:w="2248" w:type="dxa"/>
            <w:gridSpan w:val="8"/>
            <w:tcBorders>
              <w:right w:val="single" w:sz="12" w:space="0" w:color="auto"/>
            </w:tcBorders>
          </w:tcPr>
          <w:p w:rsidR="003126B0" w:rsidRDefault="003126B0" w:rsidP="00ED6BAD">
            <w:pPr>
              <w:jc w:val="both"/>
            </w:pPr>
          </w:p>
        </w:tc>
        <w:tc>
          <w:tcPr>
            <w:tcW w:w="632" w:type="dxa"/>
            <w:gridSpan w:val="2"/>
            <w:vMerge/>
            <w:tcBorders>
              <w:left w:val="single" w:sz="12" w:space="0" w:color="auto"/>
            </w:tcBorders>
            <w:vAlign w:val="center"/>
          </w:tcPr>
          <w:p w:rsidR="003126B0" w:rsidRDefault="003126B0" w:rsidP="00ED6BAD">
            <w:pPr>
              <w:rPr>
                <w:b/>
              </w:rPr>
            </w:pPr>
          </w:p>
        </w:tc>
        <w:tc>
          <w:tcPr>
            <w:tcW w:w="693" w:type="dxa"/>
            <w:gridSpan w:val="2"/>
            <w:vMerge/>
            <w:vAlign w:val="center"/>
          </w:tcPr>
          <w:p w:rsidR="003126B0" w:rsidRDefault="003126B0" w:rsidP="00ED6BAD">
            <w:pPr>
              <w:rPr>
                <w:b/>
              </w:rPr>
            </w:pPr>
          </w:p>
        </w:tc>
        <w:tc>
          <w:tcPr>
            <w:tcW w:w="694" w:type="dxa"/>
            <w:gridSpan w:val="2"/>
            <w:vMerge/>
            <w:vAlign w:val="center"/>
          </w:tcPr>
          <w:p w:rsidR="003126B0" w:rsidRDefault="003126B0" w:rsidP="00ED6BAD">
            <w:pPr>
              <w:rPr>
                <w:b/>
              </w:rPr>
            </w:pPr>
          </w:p>
        </w:tc>
      </w:tr>
      <w:tr w:rsidR="003126B0" w:rsidTr="004E772B">
        <w:trPr>
          <w:gridBefore w:val="1"/>
          <w:wBefore w:w="34" w:type="dxa"/>
        </w:trPr>
        <w:tc>
          <w:tcPr>
            <w:tcW w:w="9859" w:type="dxa"/>
            <w:gridSpan w:val="23"/>
            <w:shd w:val="clear" w:color="auto" w:fill="F7CAAC"/>
          </w:tcPr>
          <w:p w:rsidR="003126B0" w:rsidRDefault="003126B0" w:rsidP="00ED6BAD">
            <w:pPr>
              <w:jc w:val="both"/>
              <w:rPr>
                <w:b/>
              </w:rPr>
            </w:pPr>
            <w:r>
              <w:rPr>
                <w:b/>
              </w:rPr>
              <w:t xml:space="preserve">Přehled o nejvýznamnější publikační a další tvůrčí činnosti nebo další profesní činnosti u odborníků z praxe vztahující se k zabezpečovaným předmětům </w:t>
            </w:r>
          </w:p>
        </w:tc>
      </w:tr>
      <w:tr w:rsidR="003126B0" w:rsidRPr="007612CF" w:rsidTr="004E772B">
        <w:trPr>
          <w:gridBefore w:val="1"/>
          <w:wBefore w:w="34" w:type="dxa"/>
          <w:trHeight w:val="269"/>
        </w:trPr>
        <w:tc>
          <w:tcPr>
            <w:tcW w:w="9859" w:type="dxa"/>
            <w:gridSpan w:val="23"/>
          </w:tcPr>
          <w:p w:rsidR="004874CC" w:rsidRPr="00F3186A" w:rsidRDefault="00ED6BAD" w:rsidP="00ED6BAD">
            <w:pPr>
              <w:jc w:val="both"/>
            </w:pPr>
            <w:r w:rsidRPr="00F3186A">
              <w:rPr>
                <w:bCs/>
              </w:rPr>
              <w:t>TUČKOVÁ</w:t>
            </w:r>
            <w:r w:rsidRPr="00F3186A">
              <w:t xml:space="preserve">, </w:t>
            </w:r>
            <w:r w:rsidRPr="00F3186A">
              <w:rPr>
                <w:bCs/>
              </w:rPr>
              <w:t>Z.,</w:t>
            </w:r>
            <w:r w:rsidRPr="00F3186A">
              <w:t xml:space="preserve"> </w:t>
            </w:r>
            <w:r w:rsidRPr="00F3186A">
              <w:rPr>
                <w:bCs/>
              </w:rPr>
              <w:t>NOVÁK</w:t>
            </w:r>
            <w:r w:rsidRPr="00F3186A">
              <w:t xml:space="preserve">, </w:t>
            </w:r>
            <w:r w:rsidRPr="00F3186A">
              <w:rPr>
                <w:bCs/>
              </w:rPr>
              <w:t>Z.</w:t>
            </w:r>
            <w:r w:rsidRPr="00F3186A">
              <w:t xml:space="preserve"> Do the Czech Production Plants Measure the Performance of Energy Processes? </w:t>
            </w:r>
            <w:r w:rsidRPr="00F3186A">
              <w:rPr>
                <w:i/>
                <w:iCs/>
              </w:rPr>
              <w:t>Journal of Systems Integration</w:t>
            </w:r>
            <w:r w:rsidRPr="00F3186A">
              <w:t xml:space="preserve">, 2016, roč. 7, č. 2, s. 42-53. ISSN 1804-2724. </w:t>
            </w:r>
            <w:r w:rsidRPr="00F3186A">
              <w:rPr>
                <w:color w:val="111111"/>
                <w:shd w:val="clear" w:color="auto" w:fill="FFFFFF"/>
              </w:rPr>
              <w:t>DOI: http://dx.doi.org/10.20470/jsi.v7i2.246 </w:t>
            </w:r>
            <w:r w:rsidRPr="00F3186A">
              <w:t>(40%)</w:t>
            </w:r>
          </w:p>
          <w:p w:rsidR="00F3186A" w:rsidRDefault="00F3186A" w:rsidP="00ED6BAD">
            <w:pPr>
              <w:jc w:val="both"/>
            </w:pPr>
            <w:r w:rsidRPr="00F3186A">
              <w:rPr>
                <w:bCs/>
              </w:rPr>
              <w:t>TUČEK</w:t>
            </w:r>
            <w:r w:rsidRPr="00F3186A">
              <w:t xml:space="preserve">, </w:t>
            </w:r>
            <w:r w:rsidRPr="00F3186A">
              <w:rPr>
                <w:bCs/>
              </w:rPr>
              <w:t>D.,</w:t>
            </w:r>
            <w:r w:rsidRPr="00F3186A">
              <w:t xml:space="preserve"> </w:t>
            </w:r>
            <w:r w:rsidRPr="00F3186A">
              <w:rPr>
                <w:bCs/>
              </w:rPr>
              <w:t>NOVÁK</w:t>
            </w:r>
            <w:r w:rsidRPr="00F3186A">
              <w:t xml:space="preserve">, </w:t>
            </w:r>
            <w:r w:rsidRPr="00F3186A">
              <w:rPr>
                <w:bCs/>
              </w:rPr>
              <w:t>Z.</w:t>
            </w:r>
            <w:r w:rsidRPr="00F3186A">
              <w:t xml:space="preserve"> Process Management and Performance Measurement in energy area of Czech production plants. In </w:t>
            </w:r>
            <w:r w:rsidRPr="00F3186A">
              <w:rPr>
                <w:i/>
                <w:iCs/>
              </w:rPr>
              <w:t>Proceedings of the the 6th European Conference on Intellectual Capital 2014</w:t>
            </w:r>
            <w:r w:rsidRPr="00F3186A">
              <w:t xml:space="preserve">. Sonning </w:t>
            </w:r>
            <w:r>
              <w:t>Common</w:t>
            </w:r>
            <w:r w:rsidRPr="00F3186A">
              <w:t>: Academic Conferences and Publishing International Limited, 2014, s. 273-282. ISSN 2049-0933. ISBN 978-1-909507-20-3. (80%)</w:t>
            </w:r>
          </w:p>
          <w:p w:rsidR="00F3186A" w:rsidRDefault="00F3186A" w:rsidP="00ED6BAD">
            <w:pPr>
              <w:jc w:val="both"/>
              <w:rPr>
                <w:i/>
                <w:color w:val="FF0000"/>
              </w:rPr>
            </w:pPr>
            <w:r w:rsidRPr="00E66B0B">
              <w:rPr>
                <w:i/>
              </w:rPr>
              <w:t>Přehled projektové činnosti:</w:t>
            </w:r>
            <w:r w:rsidRPr="00E66B0B">
              <w:rPr>
                <w:i/>
                <w:color w:val="FF0000"/>
              </w:rPr>
              <w:t xml:space="preserve"> </w:t>
            </w:r>
          </w:p>
          <w:p w:rsidR="0098090B" w:rsidRPr="002C641E" w:rsidRDefault="000C66E2" w:rsidP="0098090B">
            <w:pPr>
              <w:jc w:val="both"/>
            </w:pPr>
            <w:r w:rsidRPr="002C641E">
              <w:t>NOVÁK, Z. a</w:t>
            </w:r>
            <w:r w:rsidR="003126B0" w:rsidRPr="002C641E">
              <w:t xml:space="preserve"> kol. </w:t>
            </w:r>
            <w:r w:rsidR="003126B0" w:rsidRPr="008D5664">
              <w:rPr>
                <w:i/>
              </w:rPr>
              <w:t>Optimization of CVT OE customer delivery process  Area of Application: BU CVT</w:t>
            </w:r>
            <w:r w:rsidR="008D5664">
              <w:rPr>
                <w:i/>
              </w:rPr>
              <w:t>.</w:t>
            </w:r>
            <w:r w:rsidR="003126B0" w:rsidRPr="002C641E">
              <w:rPr>
                <w:i/>
              </w:rPr>
              <w:t xml:space="preserve"> </w:t>
            </w:r>
            <w:r w:rsidR="008D5664" w:rsidRPr="008D5664">
              <w:t>P</w:t>
            </w:r>
            <w:r w:rsidR="00ED6BAD" w:rsidRPr="002C641E">
              <w:t>rojekt Continental AG Hannover.</w:t>
            </w:r>
            <w:r w:rsidR="0098090B" w:rsidRPr="002C641E">
              <w:t xml:space="preserve"> </w:t>
            </w:r>
            <w:r w:rsidRPr="002C641E">
              <w:t>2013.</w:t>
            </w:r>
          </w:p>
          <w:p w:rsidR="0098090B" w:rsidRPr="002C641E" w:rsidRDefault="0098090B" w:rsidP="0098090B">
            <w:pPr>
              <w:jc w:val="both"/>
            </w:pPr>
            <w:r w:rsidRPr="002C641E">
              <w:t>Continental Ambasador – spolupráce s vysokými školami (přednášky)</w:t>
            </w:r>
          </w:p>
          <w:p w:rsidR="003126B0" w:rsidRPr="007612CF" w:rsidRDefault="0098090B" w:rsidP="00ED6BAD">
            <w:pPr>
              <w:jc w:val="both"/>
            </w:pPr>
            <w:r w:rsidRPr="002C641E">
              <w:t>PROMT facilitator – koordinace a moderování projektů</w:t>
            </w:r>
          </w:p>
        </w:tc>
      </w:tr>
      <w:tr w:rsidR="003126B0" w:rsidTr="004E772B">
        <w:trPr>
          <w:gridBefore w:val="1"/>
          <w:wBefore w:w="34" w:type="dxa"/>
          <w:trHeight w:val="218"/>
        </w:trPr>
        <w:tc>
          <w:tcPr>
            <w:tcW w:w="9859" w:type="dxa"/>
            <w:gridSpan w:val="23"/>
            <w:shd w:val="clear" w:color="auto" w:fill="F7CAAC"/>
          </w:tcPr>
          <w:p w:rsidR="003126B0" w:rsidRDefault="003126B0" w:rsidP="00ED6BAD">
            <w:pPr>
              <w:rPr>
                <w:b/>
              </w:rPr>
            </w:pPr>
            <w:r>
              <w:rPr>
                <w:b/>
              </w:rPr>
              <w:t>Působení v zahraničí</w:t>
            </w:r>
          </w:p>
        </w:tc>
      </w:tr>
      <w:tr w:rsidR="003126B0" w:rsidRPr="00B3781F" w:rsidTr="004E772B">
        <w:trPr>
          <w:gridBefore w:val="1"/>
          <w:wBefore w:w="34" w:type="dxa"/>
          <w:trHeight w:val="64"/>
        </w:trPr>
        <w:tc>
          <w:tcPr>
            <w:tcW w:w="9859" w:type="dxa"/>
            <w:gridSpan w:val="23"/>
          </w:tcPr>
          <w:p w:rsidR="003126B0" w:rsidRPr="00B3781F" w:rsidRDefault="003126B0" w:rsidP="00ED6BAD"/>
        </w:tc>
      </w:tr>
      <w:tr w:rsidR="003126B0" w:rsidTr="004E772B">
        <w:trPr>
          <w:gridBefore w:val="1"/>
          <w:wBefore w:w="34" w:type="dxa"/>
          <w:cantSplit/>
          <w:trHeight w:val="290"/>
        </w:trPr>
        <w:tc>
          <w:tcPr>
            <w:tcW w:w="2518" w:type="dxa"/>
            <w:gridSpan w:val="2"/>
            <w:shd w:val="clear" w:color="auto" w:fill="F7CAAC"/>
          </w:tcPr>
          <w:p w:rsidR="003126B0" w:rsidRDefault="003126B0" w:rsidP="00ED6BAD">
            <w:pPr>
              <w:jc w:val="both"/>
              <w:rPr>
                <w:b/>
              </w:rPr>
            </w:pPr>
            <w:r>
              <w:rPr>
                <w:b/>
              </w:rPr>
              <w:t xml:space="preserve">Podpis </w:t>
            </w:r>
          </w:p>
        </w:tc>
        <w:tc>
          <w:tcPr>
            <w:tcW w:w="4536" w:type="dxa"/>
            <w:gridSpan w:val="11"/>
          </w:tcPr>
          <w:p w:rsidR="003126B0" w:rsidRDefault="003126B0" w:rsidP="00ED6BAD">
            <w:pPr>
              <w:jc w:val="both"/>
            </w:pPr>
          </w:p>
        </w:tc>
        <w:tc>
          <w:tcPr>
            <w:tcW w:w="786" w:type="dxa"/>
            <w:gridSpan w:val="4"/>
            <w:shd w:val="clear" w:color="auto" w:fill="F7CAAC"/>
          </w:tcPr>
          <w:p w:rsidR="003126B0" w:rsidRDefault="003126B0" w:rsidP="00ED6BAD">
            <w:pPr>
              <w:jc w:val="both"/>
            </w:pPr>
            <w:r>
              <w:rPr>
                <w:b/>
              </w:rPr>
              <w:t>datum</w:t>
            </w:r>
          </w:p>
        </w:tc>
        <w:tc>
          <w:tcPr>
            <w:tcW w:w="2019" w:type="dxa"/>
            <w:gridSpan w:val="6"/>
          </w:tcPr>
          <w:p w:rsidR="003126B0" w:rsidRDefault="003126B0" w:rsidP="00ED6BAD">
            <w:pPr>
              <w:jc w:val="both"/>
            </w:pPr>
          </w:p>
        </w:tc>
      </w:tr>
    </w:tbl>
    <w:p w:rsidR="003126B0" w:rsidRDefault="003126B0"/>
    <w:p w:rsidR="003126B0" w:rsidRDefault="003126B0"/>
    <w:p w:rsidR="003126B0" w:rsidRDefault="003126B0"/>
    <w:p w:rsidR="003126B0" w:rsidRDefault="003126B0"/>
    <w:p w:rsidR="003126B0" w:rsidRDefault="003126B0"/>
    <w:p w:rsidR="003126B0" w:rsidRDefault="003126B0"/>
    <w:tbl>
      <w:tblPr>
        <w:tblW w:w="986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12"/>
        <w:gridCol w:w="74"/>
        <w:gridCol w:w="635"/>
        <w:gridCol w:w="693"/>
        <w:gridCol w:w="695"/>
      </w:tblGrid>
      <w:tr w:rsidR="00A149B5" w:rsidTr="00A8100F">
        <w:tc>
          <w:tcPr>
            <w:tcW w:w="9863" w:type="dxa"/>
            <w:gridSpan w:val="11"/>
            <w:tcBorders>
              <w:bottom w:val="double" w:sz="4" w:space="0" w:color="auto"/>
            </w:tcBorders>
            <w:shd w:val="clear" w:color="auto" w:fill="BDD6EE"/>
          </w:tcPr>
          <w:p w:rsidR="00A149B5" w:rsidRDefault="00A149B5" w:rsidP="003F6EB7">
            <w:pPr>
              <w:jc w:val="both"/>
              <w:rPr>
                <w:b/>
                <w:sz w:val="28"/>
              </w:rPr>
            </w:pPr>
            <w:r>
              <w:rPr>
                <w:b/>
                <w:sz w:val="28"/>
              </w:rPr>
              <w:lastRenderedPageBreak/>
              <w:t>C-I – Personální zabezpečení</w:t>
            </w:r>
          </w:p>
        </w:tc>
      </w:tr>
      <w:tr w:rsidR="00A149B5" w:rsidTr="00A8100F">
        <w:tc>
          <w:tcPr>
            <w:tcW w:w="2518" w:type="dxa"/>
            <w:tcBorders>
              <w:top w:val="double" w:sz="4" w:space="0" w:color="auto"/>
            </w:tcBorders>
            <w:shd w:val="clear" w:color="auto" w:fill="F7CAAC"/>
          </w:tcPr>
          <w:p w:rsidR="00A149B5" w:rsidRDefault="00A149B5" w:rsidP="003F6EB7">
            <w:pPr>
              <w:jc w:val="both"/>
              <w:rPr>
                <w:b/>
              </w:rPr>
            </w:pPr>
            <w:r>
              <w:rPr>
                <w:b/>
              </w:rPr>
              <w:t>Vysoká škola</w:t>
            </w:r>
          </w:p>
        </w:tc>
        <w:tc>
          <w:tcPr>
            <w:tcW w:w="7345" w:type="dxa"/>
            <w:gridSpan w:val="10"/>
          </w:tcPr>
          <w:p w:rsidR="00A149B5" w:rsidRDefault="00A149B5" w:rsidP="003F6EB7">
            <w:pPr>
              <w:jc w:val="both"/>
            </w:pPr>
            <w:r>
              <w:t>Univerzita Tomáše Bati ve Zlíně</w:t>
            </w:r>
          </w:p>
        </w:tc>
      </w:tr>
      <w:tr w:rsidR="00A149B5" w:rsidTr="00A8100F">
        <w:tc>
          <w:tcPr>
            <w:tcW w:w="2518" w:type="dxa"/>
            <w:shd w:val="clear" w:color="auto" w:fill="F7CAAC"/>
          </w:tcPr>
          <w:p w:rsidR="00A149B5" w:rsidRDefault="00A149B5" w:rsidP="003F6EB7">
            <w:pPr>
              <w:jc w:val="both"/>
              <w:rPr>
                <w:b/>
              </w:rPr>
            </w:pPr>
            <w:r>
              <w:rPr>
                <w:b/>
              </w:rPr>
              <w:t>Součást vysoké školy</w:t>
            </w:r>
          </w:p>
        </w:tc>
        <w:tc>
          <w:tcPr>
            <w:tcW w:w="7345" w:type="dxa"/>
            <w:gridSpan w:val="10"/>
          </w:tcPr>
          <w:p w:rsidR="00A149B5" w:rsidRDefault="00A149B5" w:rsidP="003F6EB7">
            <w:pPr>
              <w:jc w:val="both"/>
            </w:pPr>
            <w:r>
              <w:t>Fakulta managementu a ekonomiky</w:t>
            </w:r>
          </w:p>
        </w:tc>
      </w:tr>
      <w:tr w:rsidR="00A149B5" w:rsidTr="00A8100F">
        <w:tc>
          <w:tcPr>
            <w:tcW w:w="2518" w:type="dxa"/>
            <w:shd w:val="clear" w:color="auto" w:fill="F7CAAC"/>
          </w:tcPr>
          <w:p w:rsidR="00A149B5" w:rsidRDefault="00A149B5" w:rsidP="003F6EB7">
            <w:pPr>
              <w:jc w:val="both"/>
              <w:rPr>
                <w:b/>
              </w:rPr>
            </w:pPr>
            <w:r>
              <w:rPr>
                <w:b/>
              </w:rPr>
              <w:t>Název studijního programu</w:t>
            </w:r>
          </w:p>
        </w:tc>
        <w:tc>
          <w:tcPr>
            <w:tcW w:w="7345" w:type="dxa"/>
            <w:gridSpan w:val="10"/>
          </w:tcPr>
          <w:p w:rsidR="00A149B5" w:rsidRDefault="00A149B5" w:rsidP="003F6EB7">
            <w:pPr>
              <w:jc w:val="both"/>
            </w:pPr>
            <w:r>
              <w:t>Průmyslové inženýrství</w:t>
            </w:r>
          </w:p>
        </w:tc>
      </w:tr>
      <w:tr w:rsidR="00A149B5" w:rsidTr="00A8100F">
        <w:tc>
          <w:tcPr>
            <w:tcW w:w="2518" w:type="dxa"/>
            <w:shd w:val="clear" w:color="auto" w:fill="F7CAAC"/>
          </w:tcPr>
          <w:p w:rsidR="00A149B5" w:rsidRDefault="00A149B5" w:rsidP="003F6EB7">
            <w:pPr>
              <w:jc w:val="both"/>
              <w:rPr>
                <w:b/>
              </w:rPr>
            </w:pPr>
            <w:r>
              <w:rPr>
                <w:b/>
              </w:rPr>
              <w:t>Jméno a příjmení</w:t>
            </w:r>
          </w:p>
        </w:tc>
        <w:tc>
          <w:tcPr>
            <w:tcW w:w="4536" w:type="dxa"/>
            <w:gridSpan w:val="5"/>
          </w:tcPr>
          <w:p w:rsidR="00A149B5" w:rsidRDefault="00A149B5" w:rsidP="003F6EB7">
            <w:pPr>
              <w:jc w:val="both"/>
            </w:pPr>
            <w:r>
              <w:t>Šárka PAPADAKI</w:t>
            </w:r>
          </w:p>
        </w:tc>
        <w:tc>
          <w:tcPr>
            <w:tcW w:w="712"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A8100F">
        <w:tc>
          <w:tcPr>
            <w:tcW w:w="2518"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1"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2"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A8100F">
        <w:tc>
          <w:tcPr>
            <w:tcW w:w="5068"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2"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A8100F">
        <w:tc>
          <w:tcPr>
            <w:tcW w:w="6060" w:type="dxa"/>
            <w:gridSpan w:val="5"/>
            <w:shd w:val="clear" w:color="auto" w:fill="F7CAAC"/>
          </w:tcPr>
          <w:p w:rsidR="00A149B5" w:rsidRDefault="00A149B5" w:rsidP="003F6EB7">
            <w:pPr>
              <w:jc w:val="both"/>
            </w:pPr>
            <w:r>
              <w:rPr>
                <w:b/>
              </w:rPr>
              <w:t>Další současná působení jako akademický pracovník na jiných VŠ</w:t>
            </w:r>
          </w:p>
        </w:tc>
        <w:tc>
          <w:tcPr>
            <w:tcW w:w="1706"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A8100F">
        <w:tc>
          <w:tcPr>
            <w:tcW w:w="6060" w:type="dxa"/>
            <w:gridSpan w:val="5"/>
          </w:tcPr>
          <w:p w:rsidR="00A149B5" w:rsidRDefault="00A149B5" w:rsidP="003F6EB7">
            <w:pPr>
              <w:jc w:val="both"/>
            </w:pPr>
            <w:r>
              <w:t xml:space="preserve">Moravská vysoká škola </w:t>
            </w:r>
          </w:p>
        </w:tc>
        <w:tc>
          <w:tcPr>
            <w:tcW w:w="1706"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A8100F">
        <w:tc>
          <w:tcPr>
            <w:tcW w:w="9863"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A8100F">
        <w:trPr>
          <w:trHeight w:val="232"/>
        </w:trPr>
        <w:tc>
          <w:tcPr>
            <w:tcW w:w="9863" w:type="dxa"/>
            <w:gridSpan w:val="11"/>
            <w:tcBorders>
              <w:top w:val="nil"/>
            </w:tcBorders>
          </w:tcPr>
          <w:p w:rsidR="00A149B5" w:rsidRDefault="00A149B5" w:rsidP="003F6EB7">
            <w:pPr>
              <w:jc w:val="both"/>
            </w:pPr>
            <w:r>
              <w:t>Manažerské účetnictví – přednášející (40%)</w:t>
            </w:r>
          </w:p>
        </w:tc>
      </w:tr>
      <w:tr w:rsidR="00A149B5" w:rsidTr="00A8100F">
        <w:tc>
          <w:tcPr>
            <w:tcW w:w="9863" w:type="dxa"/>
            <w:gridSpan w:val="11"/>
            <w:shd w:val="clear" w:color="auto" w:fill="F7CAAC"/>
          </w:tcPr>
          <w:p w:rsidR="00A149B5" w:rsidRDefault="00A149B5" w:rsidP="003F6EB7">
            <w:pPr>
              <w:jc w:val="both"/>
            </w:pPr>
            <w:r>
              <w:rPr>
                <w:b/>
              </w:rPr>
              <w:t xml:space="preserve">Údaje o vzdělání na VŠ </w:t>
            </w:r>
          </w:p>
        </w:tc>
      </w:tr>
      <w:tr w:rsidR="00A149B5" w:rsidTr="00A8100F">
        <w:trPr>
          <w:trHeight w:val="729"/>
        </w:trPr>
        <w:tc>
          <w:tcPr>
            <w:tcW w:w="9863" w:type="dxa"/>
            <w:gridSpan w:val="11"/>
          </w:tcPr>
          <w:p w:rsidR="00FE28D2" w:rsidRPr="00E828D6" w:rsidRDefault="00FE28D2" w:rsidP="00FE28D2">
            <w:pPr>
              <w:ind w:left="1314" w:hanging="1314"/>
              <w:jc w:val="both"/>
            </w:pPr>
            <w:r>
              <w:t>2002-</w:t>
            </w:r>
            <w:r w:rsidRPr="00E828D6">
              <w:t>2007</w:t>
            </w:r>
            <w:r>
              <w:t xml:space="preserve"> </w:t>
            </w:r>
            <w:r w:rsidRPr="00E828D6">
              <w:t xml:space="preserve">Univerzita Tomáše Bati ve Zlíně, </w:t>
            </w:r>
            <w:r>
              <w:t>Fakulta managementu a ekonomiky: I</w:t>
            </w:r>
            <w:r w:rsidRPr="00E828D6">
              <w:t xml:space="preserve">ng. </w:t>
            </w:r>
            <w:r>
              <w:t xml:space="preserve">- </w:t>
            </w:r>
            <w:r w:rsidRPr="00E828D6">
              <w:t>Finance</w:t>
            </w:r>
          </w:p>
          <w:p w:rsidR="00FE28D2" w:rsidRPr="00E828D6" w:rsidRDefault="00FE28D2" w:rsidP="00FE28D2">
            <w:pPr>
              <w:ind w:left="1314" w:hanging="1314"/>
              <w:jc w:val="both"/>
            </w:pPr>
            <w:r>
              <w:t xml:space="preserve">2007-2010 </w:t>
            </w:r>
            <w:r w:rsidRPr="00E828D6">
              <w:t>Univerzita Tomáše Bati ve Zlíně, Fakulta humanitních studií</w:t>
            </w:r>
            <w:r>
              <w:t xml:space="preserve">: </w:t>
            </w:r>
            <w:r w:rsidRPr="00E828D6">
              <w:t>Bc.</w:t>
            </w:r>
            <w:r>
              <w:t xml:space="preserve"> - </w:t>
            </w:r>
            <w:r w:rsidRPr="00E828D6">
              <w:t>Učitelství odborných předmětů pro SŠ</w:t>
            </w:r>
          </w:p>
          <w:p w:rsidR="00A149B5" w:rsidRDefault="00FE28D2" w:rsidP="003F6EB7">
            <w:pPr>
              <w:jc w:val="both"/>
              <w:rPr>
                <w:b/>
              </w:rPr>
            </w:pPr>
            <w:r>
              <w:t xml:space="preserve">2009-2014 </w:t>
            </w:r>
            <w:r w:rsidRPr="00E828D6">
              <w:t xml:space="preserve">Univerzita Tomáše Bati ve Zlíně, </w:t>
            </w:r>
            <w:r>
              <w:t xml:space="preserve">Fakulta managementu a ekonomiky: </w:t>
            </w:r>
            <w:r w:rsidRPr="00E828D6">
              <w:t>Ph.D.</w:t>
            </w:r>
            <w:r>
              <w:t xml:space="preserve"> -</w:t>
            </w:r>
            <w:r w:rsidRPr="00E828D6">
              <w:t xml:space="preserve"> Finance</w:t>
            </w:r>
          </w:p>
        </w:tc>
      </w:tr>
      <w:tr w:rsidR="00A149B5" w:rsidTr="00A8100F">
        <w:tc>
          <w:tcPr>
            <w:tcW w:w="9863" w:type="dxa"/>
            <w:gridSpan w:val="11"/>
            <w:shd w:val="clear" w:color="auto" w:fill="F7CAAC"/>
          </w:tcPr>
          <w:p w:rsidR="00A149B5" w:rsidRDefault="00A149B5" w:rsidP="003F6EB7">
            <w:pPr>
              <w:jc w:val="both"/>
              <w:rPr>
                <w:b/>
              </w:rPr>
            </w:pPr>
            <w:r>
              <w:rPr>
                <w:b/>
              </w:rPr>
              <w:t>Údaje o odborném působení od absolvování VŠ</w:t>
            </w:r>
          </w:p>
        </w:tc>
      </w:tr>
      <w:tr w:rsidR="00A149B5" w:rsidTr="00A8100F">
        <w:trPr>
          <w:trHeight w:val="885"/>
        </w:trPr>
        <w:tc>
          <w:tcPr>
            <w:tcW w:w="9863"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A8100F">
        <w:trPr>
          <w:trHeight w:val="250"/>
        </w:trPr>
        <w:tc>
          <w:tcPr>
            <w:tcW w:w="9863" w:type="dxa"/>
            <w:gridSpan w:val="11"/>
            <w:shd w:val="clear" w:color="auto" w:fill="F7CAAC"/>
          </w:tcPr>
          <w:p w:rsidR="00A149B5" w:rsidRDefault="00A149B5" w:rsidP="003F6EB7">
            <w:pPr>
              <w:jc w:val="both"/>
            </w:pPr>
            <w:r>
              <w:rPr>
                <w:b/>
              </w:rPr>
              <w:t>Zkušenosti s vedením kvalifikačních a rigorózních prací</w:t>
            </w:r>
          </w:p>
        </w:tc>
      </w:tr>
      <w:tr w:rsidR="00A149B5" w:rsidTr="00A8100F">
        <w:trPr>
          <w:trHeight w:val="264"/>
        </w:trPr>
        <w:tc>
          <w:tcPr>
            <w:tcW w:w="9863"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A8100F">
        <w:trPr>
          <w:cantSplit/>
        </w:trPr>
        <w:tc>
          <w:tcPr>
            <w:tcW w:w="3347"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A8100F">
        <w:trPr>
          <w:cantSplit/>
        </w:trPr>
        <w:tc>
          <w:tcPr>
            <w:tcW w:w="3347" w:type="dxa"/>
            <w:gridSpan w:val="2"/>
          </w:tcPr>
          <w:p w:rsidR="00A149B5" w:rsidRDefault="00A149B5" w:rsidP="003F6EB7">
            <w:pPr>
              <w:jc w:val="both"/>
            </w:pPr>
          </w:p>
        </w:tc>
        <w:tc>
          <w:tcPr>
            <w:tcW w:w="2245"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35"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A8100F">
        <w:trPr>
          <w:cantSplit/>
          <w:trHeight w:val="70"/>
        </w:trPr>
        <w:tc>
          <w:tcPr>
            <w:tcW w:w="3347" w:type="dxa"/>
            <w:gridSpan w:val="2"/>
            <w:shd w:val="clear" w:color="auto" w:fill="F7CAAC"/>
          </w:tcPr>
          <w:p w:rsidR="00D33B05" w:rsidRDefault="00D33B05" w:rsidP="00D33B05">
            <w:pPr>
              <w:jc w:val="both"/>
            </w:pPr>
            <w:r>
              <w:rPr>
                <w:b/>
              </w:rPr>
              <w:t>Obor jmenovacího řízení</w:t>
            </w:r>
          </w:p>
        </w:tc>
        <w:tc>
          <w:tcPr>
            <w:tcW w:w="2245"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35" w:type="dxa"/>
            <w:vMerge w:val="restart"/>
            <w:tcBorders>
              <w:left w:val="single" w:sz="12" w:space="0" w:color="auto"/>
            </w:tcBorders>
          </w:tcPr>
          <w:p w:rsidR="00D33B05" w:rsidRDefault="00D33B05" w:rsidP="00D33B05">
            <w:pPr>
              <w:jc w:val="both"/>
              <w:rPr>
                <w:b/>
              </w:rPr>
            </w:pPr>
            <w:r>
              <w:rPr>
                <w:b/>
              </w:rPr>
              <w:t>11</w:t>
            </w:r>
          </w:p>
        </w:tc>
        <w:tc>
          <w:tcPr>
            <w:tcW w:w="693" w:type="dxa"/>
            <w:vMerge w:val="restart"/>
          </w:tcPr>
          <w:p w:rsidR="00D33B05" w:rsidRDefault="008F2EE0" w:rsidP="00D33B05">
            <w:pPr>
              <w:jc w:val="both"/>
              <w:rPr>
                <w:b/>
              </w:rPr>
            </w:pPr>
            <w:r>
              <w:rPr>
                <w:b/>
              </w:rPr>
              <w:t>21</w:t>
            </w:r>
          </w:p>
        </w:tc>
        <w:tc>
          <w:tcPr>
            <w:tcW w:w="695" w:type="dxa"/>
            <w:vMerge w:val="restart"/>
          </w:tcPr>
          <w:p w:rsidR="00D33B05" w:rsidRDefault="008F2EE0" w:rsidP="00D33B05">
            <w:pPr>
              <w:jc w:val="both"/>
              <w:rPr>
                <w:b/>
              </w:rPr>
            </w:pPr>
            <w:r>
              <w:rPr>
                <w:b/>
              </w:rPr>
              <w:t>0</w:t>
            </w:r>
          </w:p>
        </w:tc>
      </w:tr>
      <w:tr w:rsidR="00D33B05" w:rsidTr="00A8100F">
        <w:trPr>
          <w:trHeight w:val="205"/>
        </w:trPr>
        <w:tc>
          <w:tcPr>
            <w:tcW w:w="3347" w:type="dxa"/>
            <w:gridSpan w:val="2"/>
          </w:tcPr>
          <w:p w:rsidR="00D33B05" w:rsidRDefault="00D33B05" w:rsidP="00D33B05">
            <w:pPr>
              <w:jc w:val="both"/>
            </w:pPr>
          </w:p>
        </w:tc>
        <w:tc>
          <w:tcPr>
            <w:tcW w:w="2245"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35"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A8100F">
        <w:tc>
          <w:tcPr>
            <w:tcW w:w="9863"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A8100F">
        <w:trPr>
          <w:trHeight w:val="2347"/>
        </w:trPr>
        <w:tc>
          <w:tcPr>
            <w:tcW w:w="9863" w:type="dxa"/>
            <w:gridSpan w:val="11"/>
          </w:tcPr>
          <w:p w:rsidR="00D33B05" w:rsidRPr="000D3E15" w:rsidRDefault="00D33B05" w:rsidP="00D33B05">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D33B05" w:rsidRDefault="00D33B05" w:rsidP="00D33B05">
            <w:pPr>
              <w:jc w:val="both"/>
              <w:rPr>
                <w:color w:val="222222"/>
                <w:shd w:val="clear" w:color="auto" w:fill="FFFFFF"/>
              </w:rPr>
            </w:pPr>
            <w:r w:rsidRPr="000D3E15">
              <w:t xml:space="preserve">POPESKO, B. a kol. </w:t>
            </w:r>
            <w:r w:rsidRPr="000D3E15">
              <w:rPr>
                <w:i/>
              </w:rPr>
              <w:t>Kalkulace nákladů ve zdravotnických organizacích</w:t>
            </w:r>
            <w:r>
              <w:t>.</w:t>
            </w:r>
            <w:r w:rsidRPr="000D3E15">
              <w:t xml:space="preserve"> </w:t>
            </w:r>
            <w:r>
              <w:t xml:space="preserve">Praha: </w:t>
            </w:r>
            <w:r w:rsidRPr="000D3E15">
              <w:t>Wolters Kluver</w:t>
            </w:r>
            <w:r>
              <w:t>,</w:t>
            </w:r>
            <w:r w:rsidRPr="000D3E15">
              <w:t xml:space="preserve"> 2014,</w:t>
            </w:r>
            <w:r>
              <w:t xml:space="preserve"> 220 s.</w:t>
            </w:r>
            <w:r w:rsidRPr="000D3E15">
              <w:t xml:space="preserve"> ISBN 978-80-7478-509-2</w:t>
            </w:r>
            <w:r>
              <w:t xml:space="preserve"> (15%).</w:t>
            </w:r>
          </w:p>
          <w:p w:rsidR="00D33B05" w:rsidRPr="000D3E15" w:rsidRDefault="00D33B05" w:rsidP="00D33B05">
            <w:pPr>
              <w:jc w:val="both"/>
              <w:rPr>
                <w:color w:val="222222"/>
                <w:shd w:val="clear" w:color="auto" w:fill="FFFFFF"/>
              </w:rPr>
            </w:pPr>
            <w:r w:rsidRPr="000D3E15">
              <w:rPr>
                <w:color w:val="222222"/>
                <w:shd w:val="clear" w:color="auto" w:fill="FFFFFF"/>
              </w:rPr>
              <w:t>POPESKO, B</w:t>
            </w:r>
            <w:r>
              <w:rPr>
                <w:color w:val="222222"/>
                <w:shd w:val="clear" w:color="auto" w:fill="FFFFFF"/>
              </w:rPr>
              <w:t>.,</w:t>
            </w:r>
            <w:r w:rsidRPr="000D3E15">
              <w:rPr>
                <w:color w:val="222222"/>
                <w:shd w:val="clear" w:color="auto" w:fill="FFFFFF"/>
              </w:rPr>
              <w:t xml:space="preserve"> NOVÁK, P</w:t>
            </w:r>
            <w:r>
              <w:rPr>
                <w:color w:val="222222"/>
                <w:shd w:val="clear" w:color="auto" w:fill="FFFFFF"/>
              </w:rPr>
              <w:t>.,</w:t>
            </w:r>
            <w:r w:rsidRPr="000D3E15">
              <w:rPr>
                <w:color w:val="222222"/>
                <w:shd w:val="clear" w:color="auto" w:fill="FFFFFF"/>
              </w:rPr>
              <w:t xml:space="preserve"> PAPADAKI, Š. Measuring diagnosis and patient profitability in healthcare: Economics vs ethics.</w:t>
            </w:r>
            <w:r w:rsidRPr="000D3E15">
              <w:rPr>
                <w:rStyle w:val="apple-converted-space"/>
                <w:color w:val="222222"/>
                <w:shd w:val="clear" w:color="auto" w:fill="FFFFFF"/>
              </w:rPr>
              <w:t> </w:t>
            </w:r>
            <w:r w:rsidRPr="000D3E15">
              <w:rPr>
                <w:i/>
                <w:iCs/>
                <w:color w:val="222222"/>
                <w:shd w:val="clear" w:color="auto" w:fill="FFFFFF"/>
              </w:rPr>
              <w:t>Economics and Sociology</w:t>
            </w:r>
            <w:r>
              <w:rPr>
                <w:color w:val="222222"/>
                <w:shd w:val="clear" w:color="auto" w:fill="FFFFFF"/>
              </w:rPr>
              <w:t>. 2015</w:t>
            </w:r>
            <w:r>
              <w:t xml:space="preserve">, </w:t>
            </w:r>
            <w:r w:rsidRPr="0064338C">
              <w:t xml:space="preserve">Vol. 8, No 1, pp. 234-245. </w:t>
            </w:r>
            <w:r>
              <w:t xml:space="preserve">ISSN 2071-789X. </w:t>
            </w:r>
            <w:r w:rsidRPr="0064338C">
              <w:rPr>
                <w:color w:val="222222"/>
                <w:shd w:val="clear" w:color="auto" w:fill="FFFFFF"/>
              </w:rPr>
              <w:t>DOI: 10.14254/2071-789X.2015/8-1/18</w:t>
            </w:r>
            <w:r>
              <w:rPr>
                <w:color w:val="222222"/>
                <w:shd w:val="clear" w:color="auto" w:fill="FFFFFF"/>
              </w:rPr>
              <w:t xml:space="preserve"> (20%).</w:t>
            </w:r>
          </w:p>
          <w:p w:rsidR="00D33B05" w:rsidRPr="000D3E15" w:rsidRDefault="00D33B05" w:rsidP="00D33B05">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D33B05" w:rsidRDefault="00D33B05" w:rsidP="00D33B05">
            <w:pPr>
              <w:jc w:val="both"/>
              <w:rPr>
                <w:color w:val="222222"/>
                <w:shd w:val="clear" w:color="auto" w:fill="FFFFFF"/>
              </w:rPr>
            </w:pPr>
            <w:r w:rsidRPr="000D3E15">
              <w:rPr>
                <w:color w:val="222222"/>
                <w:shd w:val="clear" w:color="auto" w:fill="FFFFFF"/>
              </w:rPr>
              <w:t>POPESKO, B</w:t>
            </w:r>
            <w:r>
              <w:rPr>
                <w:color w:val="222222"/>
                <w:shd w:val="clear" w:color="auto" w:fill="FFFFFF"/>
              </w:rPr>
              <w:t>.</w:t>
            </w:r>
            <w:r w:rsidRPr="000D3E15">
              <w:rPr>
                <w:color w:val="222222"/>
                <w:shd w:val="clear" w:color="auto" w:fill="FFFFFF"/>
              </w:rPr>
              <w:t>, NOVÁK, P</w:t>
            </w:r>
            <w:r>
              <w:rPr>
                <w:color w:val="222222"/>
                <w:shd w:val="clear" w:color="auto" w:fill="FFFFFF"/>
              </w:rPr>
              <w:t>.</w:t>
            </w:r>
            <w:r w:rsidRPr="000D3E15">
              <w:rPr>
                <w:color w:val="222222"/>
                <w:shd w:val="clear" w:color="auto" w:fill="FFFFFF"/>
              </w:rPr>
              <w:t>, PAPADAKI, Š, HRABEC, D. Are the Traditional Budgets Still Prelevant: The Survey of the Czech Firms Budgeting Practices.</w:t>
            </w:r>
            <w:r w:rsidRPr="000D3E15">
              <w:rPr>
                <w:rStyle w:val="apple-converted-space"/>
                <w:color w:val="222222"/>
                <w:shd w:val="clear" w:color="auto" w:fill="FFFFFF"/>
              </w:rPr>
              <w:t> </w:t>
            </w:r>
            <w:r w:rsidRPr="000D3E15">
              <w:rPr>
                <w:i/>
                <w:iCs/>
                <w:color w:val="222222"/>
                <w:shd w:val="clear" w:color="auto" w:fill="FFFFFF"/>
              </w:rPr>
              <w:t>Transformation in Business &amp; Economics</w:t>
            </w:r>
            <w:r w:rsidRPr="000D3E15">
              <w:rPr>
                <w:color w:val="222222"/>
                <w:shd w:val="clear" w:color="auto" w:fill="FFFFFF"/>
              </w:rPr>
              <w:t xml:space="preserve">, 2015, </w:t>
            </w:r>
            <w:r>
              <w:rPr>
                <w:color w:val="222222"/>
                <w:shd w:val="clear" w:color="auto" w:fill="FFFFFF"/>
              </w:rPr>
              <w:t xml:space="preserve">Volume </w:t>
            </w:r>
            <w:r w:rsidRPr="000D3E15">
              <w:rPr>
                <w:color w:val="222222"/>
                <w:shd w:val="clear" w:color="auto" w:fill="FFFFFF"/>
              </w:rPr>
              <w:t>14</w:t>
            </w:r>
            <w:r>
              <w:rPr>
                <w:color w:val="222222"/>
                <w:shd w:val="clear" w:color="auto" w:fill="FFFFFF"/>
              </w:rPr>
              <w:t>, Issue 3C (36C)</w:t>
            </w:r>
            <w:r w:rsidRPr="000D3E15">
              <w:rPr>
                <w:color w:val="222222"/>
                <w:shd w:val="clear" w:color="auto" w:fill="FFFFFF"/>
              </w:rPr>
              <w:t>.</w:t>
            </w:r>
            <w:r>
              <w:rPr>
                <w:color w:val="222222"/>
                <w:shd w:val="clear" w:color="auto" w:fill="FFFFFF"/>
              </w:rPr>
              <w:t xml:space="preserve"> ISSN 1648-4460 (20%).</w:t>
            </w:r>
          </w:p>
          <w:p w:rsidR="00F3186A" w:rsidRPr="000D3E15" w:rsidRDefault="00F3186A" w:rsidP="00D33B05">
            <w:pPr>
              <w:jc w:val="both"/>
              <w:rPr>
                <w:color w:val="222222"/>
                <w:shd w:val="clear" w:color="auto" w:fill="FFFFFF"/>
              </w:rPr>
            </w:pPr>
            <w:r w:rsidRPr="00E66B0B">
              <w:rPr>
                <w:i/>
              </w:rPr>
              <w:t>Přehled projektové 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A8100F">
        <w:trPr>
          <w:trHeight w:val="218"/>
        </w:trPr>
        <w:tc>
          <w:tcPr>
            <w:tcW w:w="9863" w:type="dxa"/>
            <w:gridSpan w:val="11"/>
            <w:shd w:val="clear" w:color="auto" w:fill="F7CAAC"/>
          </w:tcPr>
          <w:p w:rsidR="00D33B05" w:rsidRDefault="00D33B05" w:rsidP="00D33B05">
            <w:pPr>
              <w:rPr>
                <w:b/>
              </w:rPr>
            </w:pPr>
            <w:r>
              <w:rPr>
                <w:b/>
              </w:rPr>
              <w:t>Působení v zahraničí</w:t>
            </w:r>
          </w:p>
        </w:tc>
      </w:tr>
      <w:tr w:rsidR="00D33B05" w:rsidTr="00A8100F">
        <w:trPr>
          <w:trHeight w:val="141"/>
        </w:trPr>
        <w:tc>
          <w:tcPr>
            <w:tcW w:w="9863" w:type="dxa"/>
            <w:gridSpan w:val="11"/>
          </w:tcPr>
          <w:p w:rsidR="00D33B05" w:rsidRDefault="00D33B05" w:rsidP="00D33B05">
            <w:pPr>
              <w:rPr>
                <w:b/>
              </w:rPr>
            </w:pPr>
          </w:p>
        </w:tc>
      </w:tr>
      <w:tr w:rsidR="00D33B05" w:rsidTr="00A8100F">
        <w:trPr>
          <w:cantSplit/>
          <w:trHeight w:val="187"/>
        </w:trPr>
        <w:tc>
          <w:tcPr>
            <w:tcW w:w="2518" w:type="dxa"/>
            <w:shd w:val="clear" w:color="auto" w:fill="F7CAAC"/>
          </w:tcPr>
          <w:p w:rsidR="00D33B05" w:rsidRDefault="00D33B05" w:rsidP="00D33B05">
            <w:pPr>
              <w:jc w:val="both"/>
              <w:rPr>
                <w:b/>
              </w:rPr>
            </w:pPr>
            <w:r>
              <w:rPr>
                <w:b/>
              </w:rPr>
              <w:t xml:space="preserve">Podpis </w:t>
            </w:r>
          </w:p>
        </w:tc>
        <w:tc>
          <w:tcPr>
            <w:tcW w:w="4536"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23" w:type="dxa"/>
            <w:gridSpan w:val="3"/>
          </w:tcPr>
          <w:p w:rsidR="00D33B05" w:rsidRDefault="00D33B05" w:rsidP="00D33B05">
            <w:pPr>
              <w:jc w:val="both"/>
            </w:pPr>
          </w:p>
        </w:tc>
      </w:tr>
    </w:tbl>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D6BAD" w:rsidTr="00ED6BAD">
        <w:tc>
          <w:tcPr>
            <w:tcW w:w="9859" w:type="dxa"/>
            <w:gridSpan w:val="11"/>
            <w:tcBorders>
              <w:bottom w:val="double" w:sz="4" w:space="0" w:color="auto"/>
            </w:tcBorders>
            <w:shd w:val="clear" w:color="auto" w:fill="BDD6EE"/>
          </w:tcPr>
          <w:p w:rsidR="00ED6BAD" w:rsidRDefault="00ED6BAD" w:rsidP="00ED6BAD">
            <w:pPr>
              <w:jc w:val="both"/>
              <w:rPr>
                <w:b/>
                <w:sz w:val="28"/>
              </w:rPr>
            </w:pPr>
            <w:r>
              <w:rPr>
                <w:b/>
                <w:sz w:val="28"/>
              </w:rPr>
              <w:lastRenderedPageBreak/>
              <w:t>C-I – Personální zabezpečení</w:t>
            </w:r>
          </w:p>
        </w:tc>
      </w:tr>
      <w:tr w:rsidR="00ED6BAD" w:rsidTr="00ED6BAD">
        <w:tc>
          <w:tcPr>
            <w:tcW w:w="2518" w:type="dxa"/>
            <w:tcBorders>
              <w:top w:val="double" w:sz="4" w:space="0" w:color="auto"/>
            </w:tcBorders>
            <w:shd w:val="clear" w:color="auto" w:fill="F7CAAC"/>
          </w:tcPr>
          <w:p w:rsidR="00ED6BAD" w:rsidRDefault="00ED6BAD" w:rsidP="00ED6BAD">
            <w:pPr>
              <w:jc w:val="both"/>
              <w:rPr>
                <w:b/>
              </w:rPr>
            </w:pPr>
            <w:r>
              <w:rPr>
                <w:b/>
              </w:rPr>
              <w:t>Vysoká škola</w:t>
            </w:r>
          </w:p>
        </w:tc>
        <w:tc>
          <w:tcPr>
            <w:tcW w:w="7341" w:type="dxa"/>
            <w:gridSpan w:val="10"/>
          </w:tcPr>
          <w:p w:rsidR="00ED6BAD" w:rsidRDefault="00ED6BAD" w:rsidP="00ED6BAD">
            <w:pPr>
              <w:jc w:val="both"/>
            </w:pPr>
            <w:r>
              <w:t>Univerzita Tomáše Bati ve Zlíně</w:t>
            </w:r>
          </w:p>
        </w:tc>
      </w:tr>
      <w:tr w:rsidR="00ED6BAD" w:rsidTr="00ED6BAD">
        <w:tc>
          <w:tcPr>
            <w:tcW w:w="2518" w:type="dxa"/>
            <w:shd w:val="clear" w:color="auto" w:fill="F7CAAC"/>
          </w:tcPr>
          <w:p w:rsidR="00ED6BAD" w:rsidRDefault="00ED6BAD" w:rsidP="00ED6BAD">
            <w:pPr>
              <w:jc w:val="both"/>
              <w:rPr>
                <w:b/>
              </w:rPr>
            </w:pPr>
            <w:r>
              <w:rPr>
                <w:b/>
              </w:rPr>
              <w:t>Součást vysoké školy</w:t>
            </w:r>
          </w:p>
        </w:tc>
        <w:tc>
          <w:tcPr>
            <w:tcW w:w="7341" w:type="dxa"/>
            <w:gridSpan w:val="10"/>
          </w:tcPr>
          <w:p w:rsidR="00ED6BAD" w:rsidRDefault="00ED6BAD" w:rsidP="00ED6BAD">
            <w:pPr>
              <w:jc w:val="both"/>
            </w:pPr>
            <w:r>
              <w:t>Fakulta managementu a ekonomiky</w:t>
            </w:r>
          </w:p>
        </w:tc>
      </w:tr>
      <w:tr w:rsidR="00ED6BAD" w:rsidTr="00ED6BAD">
        <w:tc>
          <w:tcPr>
            <w:tcW w:w="2518" w:type="dxa"/>
            <w:shd w:val="clear" w:color="auto" w:fill="F7CAAC"/>
          </w:tcPr>
          <w:p w:rsidR="00ED6BAD" w:rsidRDefault="00ED6BAD" w:rsidP="00ED6BAD">
            <w:pPr>
              <w:jc w:val="both"/>
              <w:rPr>
                <w:b/>
              </w:rPr>
            </w:pPr>
            <w:r>
              <w:rPr>
                <w:b/>
              </w:rPr>
              <w:t>Název studijního programu</w:t>
            </w:r>
          </w:p>
        </w:tc>
        <w:tc>
          <w:tcPr>
            <w:tcW w:w="7341" w:type="dxa"/>
            <w:gridSpan w:val="10"/>
          </w:tcPr>
          <w:p w:rsidR="00ED6BAD" w:rsidRDefault="00ED6BAD" w:rsidP="00ED6BAD">
            <w:pPr>
              <w:jc w:val="both"/>
            </w:pPr>
            <w:r>
              <w:t>Průmyslové inženýrství</w:t>
            </w:r>
          </w:p>
        </w:tc>
      </w:tr>
      <w:tr w:rsidR="00ED6BAD" w:rsidTr="00ED6BAD">
        <w:tc>
          <w:tcPr>
            <w:tcW w:w="2518" w:type="dxa"/>
            <w:shd w:val="clear" w:color="auto" w:fill="F7CAAC"/>
          </w:tcPr>
          <w:p w:rsidR="00ED6BAD" w:rsidRDefault="00ED6BAD" w:rsidP="00ED6BAD">
            <w:pPr>
              <w:jc w:val="both"/>
              <w:rPr>
                <w:b/>
              </w:rPr>
            </w:pPr>
            <w:r>
              <w:rPr>
                <w:b/>
              </w:rPr>
              <w:t>Jméno a příjmení</w:t>
            </w:r>
          </w:p>
        </w:tc>
        <w:tc>
          <w:tcPr>
            <w:tcW w:w="4536" w:type="dxa"/>
            <w:gridSpan w:val="5"/>
          </w:tcPr>
          <w:p w:rsidR="00ED6BAD" w:rsidRPr="007D1C5C" w:rsidRDefault="00ED6BAD" w:rsidP="00ED6BAD">
            <w:pPr>
              <w:jc w:val="both"/>
            </w:pPr>
            <w:r w:rsidRPr="007D1C5C">
              <w:t xml:space="preserve">Aleš </w:t>
            </w:r>
            <w:r>
              <w:t>PAPADAKIS</w:t>
            </w:r>
          </w:p>
        </w:tc>
        <w:tc>
          <w:tcPr>
            <w:tcW w:w="709" w:type="dxa"/>
            <w:shd w:val="clear" w:color="auto" w:fill="F7CAAC"/>
          </w:tcPr>
          <w:p w:rsidR="00ED6BAD" w:rsidRDefault="00ED6BAD" w:rsidP="00ED6BAD">
            <w:pPr>
              <w:jc w:val="both"/>
              <w:rPr>
                <w:b/>
              </w:rPr>
            </w:pPr>
            <w:r>
              <w:rPr>
                <w:b/>
              </w:rPr>
              <w:t>Tituly</w:t>
            </w:r>
          </w:p>
        </w:tc>
        <w:tc>
          <w:tcPr>
            <w:tcW w:w="2096" w:type="dxa"/>
            <w:gridSpan w:val="4"/>
          </w:tcPr>
          <w:p w:rsidR="00ED6BAD" w:rsidRDefault="00ED6BAD" w:rsidP="00ED6BAD">
            <w:pPr>
              <w:jc w:val="both"/>
            </w:pPr>
            <w:r>
              <w:t>Ing.</w:t>
            </w:r>
          </w:p>
        </w:tc>
      </w:tr>
      <w:tr w:rsidR="00ED6BAD" w:rsidTr="00ED6BAD">
        <w:tc>
          <w:tcPr>
            <w:tcW w:w="2518" w:type="dxa"/>
            <w:shd w:val="clear" w:color="auto" w:fill="F7CAAC"/>
          </w:tcPr>
          <w:p w:rsidR="00ED6BAD" w:rsidRDefault="00ED6BAD" w:rsidP="00ED6BAD">
            <w:pPr>
              <w:jc w:val="both"/>
              <w:rPr>
                <w:b/>
              </w:rPr>
            </w:pPr>
            <w:r>
              <w:rPr>
                <w:b/>
              </w:rPr>
              <w:t>Rok narození</w:t>
            </w:r>
          </w:p>
        </w:tc>
        <w:tc>
          <w:tcPr>
            <w:tcW w:w="829" w:type="dxa"/>
          </w:tcPr>
          <w:p w:rsidR="00ED6BAD" w:rsidRDefault="00ED6BAD" w:rsidP="00ED6BAD">
            <w:pPr>
              <w:jc w:val="both"/>
            </w:pPr>
            <w:r>
              <w:t>1985</w:t>
            </w:r>
          </w:p>
        </w:tc>
        <w:tc>
          <w:tcPr>
            <w:tcW w:w="1721" w:type="dxa"/>
            <w:shd w:val="clear" w:color="auto" w:fill="F7CAAC"/>
          </w:tcPr>
          <w:p w:rsidR="00ED6BAD" w:rsidRDefault="00ED6BAD" w:rsidP="00ED6BAD">
            <w:pPr>
              <w:jc w:val="both"/>
              <w:rPr>
                <w:b/>
              </w:rPr>
            </w:pPr>
            <w:r>
              <w:rPr>
                <w:b/>
              </w:rPr>
              <w:t>typ vztahu k VŠ</w:t>
            </w:r>
          </w:p>
        </w:tc>
        <w:tc>
          <w:tcPr>
            <w:tcW w:w="992" w:type="dxa"/>
            <w:gridSpan w:val="2"/>
          </w:tcPr>
          <w:p w:rsidR="00ED6BAD" w:rsidRDefault="00ED6BAD" w:rsidP="00ED6BAD">
            <w:pPr>
              <w:jc w:val="both"/>
            </w:pPr>
            <w:r>
              <w:t>DPP</w:t>
            </w:r>
          </w:p>
          <w:p w:rsidR="00ED6BAD" w:rsidRDefault="00ED6BAD" w:rsidP="00ED6BAD">
            <w:pPr>
              <w:jc w:val="both"/>
            </w:pPr>
          </w:p>
        </w:tc>
        <w:tc>
          <w:tcPr>
            <w:tcW w:w="994" w:type="dxa"/>
            <w:shd w:val="clear" w:color="auto" w:fill="F7CAAC"/>
          </w:tcPr>
          <w:p w:rsidR="00ED6BAD" w:rsidRDefault="00ED6BAD" w:rsidP="00ED6BAD">
            <w:pPr>
              <w:jc w:val="both"/>
              <w:rPr>
                <w:b/>
              </w:rPr>
            </w:pPr>
            <w:r>
              <w:rPr>
                <w:b/>
              </w:rPr>
              <w:t>rozsah</w:t>
            </w:r>
          </w:p>
        </w:tc>
        <w:tc>
          <w:tcPr>
            <w:tcW w:w="709" w:type="dxa"/>
          </w:tcPr>
          <w:p w:rsidR="00ED6BAD" w:rsidRDefault="00ED6BAD" w:rsidP="00ED6BAD">
            <w:pPr>
              <w:jc w:val="both"/>
            </w:pPr>
          </w:p>
        </w:tc>
        <w:tc>
          <w:tcPr>
            <w:tcW w:w="709" w:type="dxa"/>
            <w:gridSpan w:val="2"/>
            <w:shd w:val="clear" w:color="auto" w:fill="F7CAAC"/>
          </w:tcPr>
          <w:p w:rsidR="00ED6BAD" w:rsidRDefault="00ED6BAD" w:rsidP="00ED6BAD">
            <w:pPr>
              <w:jc w:val="both"/>
              <w:rPr>
                <w:b/>
              </w:rPr>
            </w:pPr>
            <w:r>
              <w:rPr>
                <w:b/>
              </w:rPr>
              <w:t>do kdy</w:t>
            </w:r>
          </w:p>
        </w:tc>
        <w:tc>
          <w:tcPr>
            <w:tcW w:w="1387" w:type="dxa"/>
            <w:gridSpan w:val="2"/>
          </w:tcPr>
          <w:p w:rsidR="00ED6BAD" w:rsidRDefault="00ED6BAD" w:rsidP="00ED6BAD">
            <w:pPr>
              <w:jc w:val="both"/>
            </w:pPr>
          </w:p>
        </w:tc>
      </w:tr>
      <w:tr w:rsidR="00ED6BAD" w:rsidTr="00ED6BAD">
        <w:tc>
          <w:tcPr>
            <w:tcW w:w="5068" w:type="dxa"/>
            <w:gridSpan w:val="3"/>
            <w:shd w:val="clear" w:color="auto" w:fill="F7CAAC"/>
          </w:tcPr>
          <w:p w:rsidR="00ED6BAD" w:rsidRDefault="00ED6BAD" w:rsidP="00ED6BAD">
            <w:pPr>
              <w:jc w:val="both"/>
              <w:rPr>
                <w:b/>
              </w:rPr>
            </w:pPr>
            <w:r>
              <w:rPr>
                <w:b/>
              </w:rPr>
              <w:t>Typ vztahu na součásti VŠ, která uskutečňuje st. program</w:t>
            </w:r>
          </w:p>
        </w:tc>
        <w:tc>
          <w:tcPr>
            <w:tcW w:w="992" w:type="dxa"/>
            <w:gridSpan w:val="2"/>
          </w:tcPr>
          <w:p w:rsidR="00ED6BAD" w:rsidRDefault="00ED6BAD" w:rsidP="00ED6BAD">
            <w:pPr>
              <w:jc w:val="both"/>
            </w:pPr>
          </w:p>
        </w:tc>
        <w:tc>
          <w:tcPr>
            <w:tcW w:w="994" w:type="dxa"/>
            <w:shd w:val="clear" w:color="auto" w:fill="F7CAAC"/>
          </w:tcPr>
          <w:p w:rsidR="00ED6BAD" w:rsidRDefault="00ED6BAD" w:rsidP="00ED6BAD">
            <w:pPr>
              <w:jc w:val="both"/>
              <w:rPr>
                <w:b/>
              </w:rPr>
            </w:pPr>
            <w:r>
              <w:rPr>
                <w:b/>
              </w:rPr>
              <w:t>rozsah</w:t>
            </w:r>
          </w:p>
        </w:tc>
        <w:tc>
          <w:tcPr>
            <w:tcW w:w="709" w:type="dxa"/>
          </w:tcPr>
          <w:p w:rsidR="00ED6BAD" w:rsidRDefault="00ED6BAD" w:rsidP="00ED6BAD">
            <w:pPr>
              <w:jc w:val="both"/>
            </w:pPr>
          </w:p>
        </w:tc>
        <w:tc>
          <w:tcPr>
            <w:tcW w:w="709" w:type="dxa"/>
            <w:gridSpan w:val="2"/>
            <w:shd w:val="clear" w:color="auto" w:fill="F7CAAC"/>
          </w:tcPr>
          <w:p w:rsidR="00ED6BAD" w:rsidRDefault="00ED6BAD" w:rsidP="00ED6BAD">
            <w:pPr>
              <w:jc w:val="both"/>
              <w:rPr>
                <w:b/>
              </w:rPr>
            </w:pPr>
            <w:r>
              <w:rPr>
                <w:b/>
              </w:rPr>
              <w:t>do kdy</w:t>
            </w:r>
          </w:p>
        </w:tc>
        <w:tc>
          <w:tcPr>
            <w:tcW w:w="1387" w:type="dxa"/>
            <w:gridSpan w:val="2"/>
          </w:tcPr>
          <w:p w:rsidR="00ED6BAD" w:rsidRDefault="00ED6BAD" w:rsidP="00ED6BAD">
            <w:pPr>
              <w:jc w:val="both"/>
            </w:pPr>
          </w:p>
        </w:tc>
      </w:tr>
      <w:tr w:rsidR="00ED6BAD" w:rsidTr="00ED6BAD">
        <w:tc>
          <w:tcPr>
            <w:tcW w:w="6060" w:type="dxa"/>
            <w:gridSpan w:val="5"/>
            <w:shd w:val="clear" w:color="auto" w:fill="F7CAAC"/>
          </w:tcPr>
          <w:p w:rsidR="00ED6BAD" w:rsidRDefault="00ED6BAD" w:rsidP="00ED6BAD">
            <w:pPr>
              <w:jc w:val="both"/>
            </w:pPr>
            <w:r>
              <w:rPr>
                <w:b/>
              </w:rPr>
              <w:t>Další současná působení jako akademický pracovník na jiných VŠ</w:t>
            </w:r>
          </w:p>
        </w:tc>
        <w:tc>
          <w:tcPr>
            <w:tcW w:w="1703" w:type="dxa"/>
            <w:gridSpan w:val="2"/>
            <w:shd w:val="clear" w:color="auto" w:fill="F7CAAC"/>
          </w:tcPr>
          <w:p w:rsidR="00ED6BAD" w:rsidRDefault="00ED6BAD" w:rsidP="00ED6BAD">
            <w:pPr>
              <w:jc w:val="both"/>
              <w:rPr>
                <w:b/>
              </w:rPr>
            </w:pPr>
            <w:r>
              <w:rPr>
                <w:b/>
              </w:rPr>
              <w:t>typ prac. vztahu</w:t>
            </w:r>
          </w:p>
        </w:tc>
        <w:tc>
          <w:tcPr>
            <w:tcW w:w="2096" w:type="dxa"/>
            <w:gridSpan w:val="4"/>
            <w:shd w:val="clear" w:color="auto" w:fill="F7CAAC"/>
          </w:tcPr>
          <w:p w:rsidR="00ED6BAD" w:rsidRDefault="00ED6BAD" w:rsidP="00ED6BAD">
            <w:pPr>
              <w:jc w:val="both"/>
              <w:rPr>
                <w:b/>
              </w:rPr>
            </w:pPr>
            <w:r>
              <w:rPr>
                <w:b/>
              </w:rPr>
              <w:t>rozsah</w:t>
            </w:r>
          </w:p>
        </w:tc>
      </w:tr>
      <w:tr w:rsidR="00ED6BAD" w:rsidTr="00ED6BAD">
        <w:tc>
          <w:tcPr>
            <w:tcW w:w="6060" w:type="dxa"/>
            <w:gridSpan w:val="5"/>
          </w:tcPr>
          <w:p w:rsidR="00ED6BAD" w:rsidRDefault="00ED6BAD" w:rsidP="00ED6BAD">
            <w:pPr>
              <w:jc w:val="both"/>
            </w:pPr>
          </w:p>
        </w:tc>
        <w:tc>
          <w:tcPr>
            <w:tcW w:w="1703" w:type="dxa"/>
            <w:gridSpan w:val="2"/>
          </w:tcPr>
          <w:p w:rsidR="00ED6BAD" w:rsidRDefault="00ED6BAD" w:rsidP="00ED6BAD">
            <w:pPr>
              <w:jc w:val="both"/>
            </w:pPr>
          </w:p>
        </w:tc>
        <w:tc>
          <w:tcPr>
            <w:tcW w:w="2096" w:type="dxa"/>
            <w:gridSpan w:val="4"/>
          </w:tcPr>
          <w:p w:rsidR="00ED6BAD" w:rsidRDefault="00ED6BAD" w:rsidP="00ED6BAD">
            <w:pPr>
              <w:jc w:val="both"/>
            </w:pPr>
          </w:p>
        </w:tc>
      </w:tr>
      <w:tr w:rsidR="00ED6BAD" w:rsidTr="00ED6BAD">
        <w:tc>
          <w:tcPr>
            <w:tcW w:w="9859" w:type="dxa"/>
            <w:gridSpan w:val="11"/>
            <w:shd w:val="clear" w:color="auto" w:fill="F7CAAC"/>
          </w:tcPr>
          <w:p w:rsidR="00ED6BAD" w:rsidRDefault="00ED6BAD" w:rsidP="00ED6BAD">
            <w:pPr>
              <w:jc w:val="both"/>
            </w:pPr>
            <w:r>
              <w:rPr>
                <w:b/>
              </w:rPr>
              <w:t>Předměty příslušného studijního programu a způsob zapojení do jejich výuky, příp. další zapojení do uskutečňování studijního programu</w:t>
            </w:r>
          </w:p>
        </w:tc>
      </w:tr>
      <w:tr w:rsidR="00ED6BAD" w:rsidTr="00ED6BAD">
        <w:trPr>
          <w:trHeight w:val="328"/>
        </w:trPr>
        <w:tc>
          <w:tcPr>
            <w:tcW w:w="9859" w:type="dxa"/>
            <w:gridSpan w:val="11"/>
            <w:tcBorders>
              <w:top w:val="nil"/>
            </w:tcBorders>
          </w:tcPr>
          <w:p w:rsidR="00ED6BAD" w:rsidRDefault="00ED6BAD" w:rsidP="00ED6BAD">
            <w:pPr>
              <w:jc w:val="both"/>
            </w:pPr>
            <w:r>
              <w:t>Úvod do studia systémů – přednášky (30%) – odborník z praxe</w:t>
            </w:r>
          </w:p>
        </w:tc>
      </w:tr>
      <w:tr w:rsidR="00ED6BAD" w:rsidTr="00ED6BAD">
        <w:tc>
          <w:tcPr>
            <w:tcW w:w="9859" w:type="dxa"/>
            <w:gridSpan w:val="11"/>
            <w:shd w:val="clear" w:color="auto" w:fill="F7CAAC"/>
          </w:tcPr>
          <w:p w:rsidR="00ED6BAD" w:rsidRDefault="00ED6BAD" w:rsidP="00ED6BAD">
            <w:pPr>
              <w:jc w:val="both"/>
            </w:pPr>
            <w:r>
              <w:rPr>
                <w:b/>
              </w:rPr>
              <w:t xml:space="preserve">Údaje o vzdělání na VŠ </w:t>
            </w:r>
          </w:p>
        </w:tc>
      </w:tr>
      <w:tr w:rsidR="00ED6BAD" w:rsidTr="00ED6BAD">
        <w:trPr>
          <w:trHeight w:val="1055"/>
        </w:trPr>
        <w:tc>
          <w:tcPr>
            <w:tcW w:w="9859" w:type="dxa"/>
            <w:gridSpan w:val="11"/>
          </w:tcPr>
          <w:p w:rsidR="00ED6BAD" w:rsidRPr="003F12D9" w:rsidRDefault="00ED6BAD" w:rsidP="00EA490E">
            <w:pPr>
              <w:ind w:left="956" w:hanging="956"/>
            </w:pPr>
            <w:r w:rsidRPr="003F12D9">
              <w:t>2010-2013</w:t>
            </w:r>
            <w:r w:rsidR="00EA490E">
              <w:t xml:space="preserve">  </w:t>
            </w:r>
            <w:r w:rsidR="00EA490E" w:rsidRPr="003F12D9">
              <w:t>Fakulta aplikované informatiky, UTB, Inženýrská informat</w:t>
            </w:r>
            <w:r w:rsidR="00EA490E">
              <w:t>ika, Bezpečnostní technologie, S</w:t>
            </w:r>
            <w:r w:rsidR="00EA490E" w:rsidRPr="003F12D9">
              <w:t>ystémy a management</w:t>
            </w:r>
            <w:r w:rsidR="00EA490E">
              <w:t xml:space="preserve"> (Bc.)</w:t>
            </w:r>
          </w:p>
          <w:p w:rsidR="00ED6BAD" w:rsidRPr="00EA490E" w:rsidRDefault="00EA490E" w:rsidP="00EA490E">
            <w:pPr>
              <w:ind w:left="956" w:hanging="956"/>
            </w:pPr>
            <w:r>
              <w:t xml:space="preserve">2013-2015  </w:t>
            </w:r>
            <w:r w:rsidRPr="003F12D9">
              <w:t>Fakulta aplikované informatiky, UTB, Inženýrská informatika, Bezpečnostní te</w:t>
            </w:r>
            <w:r>
              <w:t>chnologie, Systémy a management (</w:t>
            </w:r>
            <w:r w:rsidR="00ED6BAD" w:rsidRPr="003F12D9">
              <w:t>Ing.</w:t>
            </w:r>
            <w:r>
              <w:t>)</w:t>
            </w:r>
          </w:p>
        </w:tc>
      </w:tr>
      <w:tr w:rsidR="00ED6BAD" w:rsidTr="00ED6BAD">
        <w:tc>
          <w:tcPr>
            <w:tcW w:w="9859" w:type="dxa"/>
            <w:gridSpan w:val="11"/>
            <w:shd w:val="clear" w:color="auto" w:fill="F7CAAC"/>
          </w:tcPr>
          <w:p w:rsidR="00ED6BAD" w:rsidRDefault="00ED6BAD" w:rsidP="00ED6BAD">
            <w:pPr>
              <w:jc w:val="both"/>
              <w:rPr>
                <w:b/>
              </w:rPr>
            </w:pPr>
            <w:r>
              <w:rPr>
                <w:b/>
              </w:rPr>
              <w:t>Údaje o odborném působení od absolvování VŠ</w:t>
            </w:r>
          </w:p>
        </w:tc>
      </w:tr>
      <w:tr w:rsidR="00ED6BAD" w:rsidTr="00ED6BAD">
        <w:trPr>
          <w:trHeight w:val="1090"/>
        </w:trPr>
        <w:tc>
          <w:tcPr>
            <w:tcW w:w="9859" w:type="dxa"/>
            <w:gridSpan w:val="11"/>
          </w:tcPr>
          <w:p w:rsidR="00ED6BAD" w:rsidRDefault="00ED6BAD" w:rsidP="00ED6BAD">
            <w:pPr>
              <w:jc w:val="both"/>
            </w:pPr>
            <w:r>
              <w:t>1.6.2008 – 28.2.2013    TEKNIA Uherský Brod a.s.,  na pozici Technik kvality ve výrobním závodě.</w:t>
            </w:r>
          </w:p>
          <w:p w:rsidR="00ED6BAD" w:rsidRDefault="00ED6BAD" w:rsidP="00ED6BAD">
            <w:pPr>
              <w:ind w:left="1948" w:hanging="1985"/>
              <w:jc w:val="both"/>
            </w:pPr>
            <w:r>
              <w:t>1.3.2013 – současnost  LAPP KABEL s.r.o., na pozici Manažer kvality a IT (člen vedení společnosti) ve výrobním a obchodně logistickém závodě.</w:t>
            </w:r>
          </w:p>
        </w:tc>
      </w:tr>
      <w:tr w:rsidR="00ED6BAD" w:rsidTr="00ED6BAD">
        <w:trPr>
          <w:trHeight w:val="250"/>
        </w:trPr>
        <w:tc>
          <w:tcPr>
            <w:tcW w:w="9859" w:type="dxa"/>
            <w:gridSpan w:val="11"/>
            <w:shd w:val="clear" w:color="auto" w:fill="F7CAAC"/>
          </w:tcPr>
          <w:p w:rsidR="00ED6BAD" w:rsidRDefault="00ED6BAD" w:rsidP="00ED6BAD">
            <w:pPr>
              <w:jc w:val="both"/>
            </w:pPr>
            <w:r>
              <w:rPr>
                <w:b/>
              </w:rPr>
              <w:t>Zkušenosti s vedením kvalifikačních a rigorózních prací</w:t>
            </w:r>
          </w:p>
        </w:tc>
      </w:tr>
      <w:tr w:rsidR="00ED6BAD" w:rsidTr="00ED6BAD">
        <w:trPr>
          <w:trHeight w:val="272"/>
        </w:trPr>
        <w:tc>
          <w:tcPr>
            <w:tcW w:w="9859" w:type="dxa"/>
            <w:gridSpan w:val="11"/>
          </w:tcPr>
          <w:p w:rsidR="00F87112" w:rsidRDefault="00F87112" w:rsidP="00F87112">
            <w:pPr>
              <w:jc w:val="both"/>
            </w:pPr>
            <w:r>
              <w:t xml:space="preserve">Počet vedených bakalářských prací – 0 </w:t>
            </w:r>
          </w:p>
          <w:p w:rsidR="00ED6BAD" w:rsidRDefault="00F87112" w:rsidP="00F87112">
            <w:pPr>
              <w:jc w:val="both"/>
            </w:pPr>
            <w:r>
              <w:t>Počet vedených diplomových prací – 0</w:t>
            </w:r>
          </w:p>
        </w:tc>
      </w:tr>
      <w:tr w:rsidR="00ED6BAD" w:rsidTr="00ED6BAD">
        <w:trPr>
          <w:cantSplit/>
        </w:trPr>
        <w:tc>
          <w:tcPr>
            <w:tcW w:w="3347" w:type="dxa"/>
            <w:gridSpan w:val="2"/>
            <w:tcBorders>
              <w:top w:val="single" w:sz="12" w:space="0" w:color="auto"/>
            </w:tcBorders>
            <w:shd w:val="clear" w:color="auto" w:fill="F7CAAC"/>
          </w:tcPr>
          <w:p w:rsidR="00ED6BAD" w:rsidRDefault="00ED6BAD" w:rsidP="00ED6BAD">
            <w:pPr>
              <w:jc w:val="both"/>
            </w:pPr>
            <w:r>
              <w:rPr>
                <w:b/>
              </w:rPr>
              <w:t xml:space="preserve">Obor habilitačního řízení </w:t>
            </w:r>
          </w:p>
        </w:tc>
        <w:tc>
          <w:tcPr>
            <w:tcW w:w="2245" w:type="dxa"/>
            <w:gridSpan w:val="2"/>
            <w:tcBorders>
              <w:top w:val="single" w:sz="12" w:space="0" w:color="auto"/>
            </w:tcBorders>
            <w:shd w:val="clear" w:color="auto" w:fill="F7CAAC"/>
          </w:tcPr>
          <w:p w:rsidR="00ED6BAD" w:rsidRDefault="00ED6BAD" w:rsidP="00ED6BA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D6BAD" w:rsidRDefault="00ED6BAD" w:rsidP="00ED6BA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D6BAD" w:rsidRDefault="00ED6BAD" w:rsidP="00ED6BAD">
            <w:pPr>
              <w:jc w:val="both"/>
              <w:rPr>
                <w:b/>
              </w:rPr>
            </w:pPr>
            <w:r>
              <w:rPr>
                <w:b/>
              </w:rPr>
              <w:t>Ohlasy publikací</w:t>
            </w:r>
          </w:p>
        </w:tc>
      </w:tr>
      <w:tr w:rsidR="00ED6BAD" w:rsidTr="00ED6BAD">
        <w:trPr>
          <w:cantSplit/>
        </w:trPr>
        <w:tc>
          <w:tcPr>
            <w:tcW w:w="3347" w:type="dxa"/>
            <w:gridSpan w:val="2"/>
          </w:tcPr>
          <w:p w:rsidR="00ED6BAD" w:rsidRDefault="00ED6BAD" w:rsidP="00ED6BAD">
            <w:pPr>
              <w:jc w:val="both"/>
            </w:pPr>
          </w:p>
        </w:tc>
        <w:tc>
          <w:tcPr>
            <w:tcW w:w="2245" w:type="dxa"/>
            <w:gridSpan w:val="2"/>
          </w:tcPr>
          <w:p w:rsidR="00ED6BAD" w:rsidRDefault="00ED6BAD" w:rsidP="00ED6BAD">
            <w:pPr>
              <w:jc w:val="both"/>
            </w:pPr>
          </w:p>
        </w:tc>
        <w:tc>
          <w:tcPr>
            <w:tcW w:w="2248" w:type="dxa"/>
            <w:gridSpan w:val="4"/>
            <w:tcBorders>
              <w:right w:val="single" w:sz="12" w:space="0" w:color="auto"/>
            </w:tcBorders>
          </w:tcPr>
          <w:p w:rsidR="00ED6BAD" w:rsidRDefault="00ED6BAD" w:rsidP="00ED6BAD">
            <w:pPr>
              <w:jc w:val="both"/>
            </w:pPr>
          </w:p>
        </w:tc>
        <w:tc>
          <w:tcPr>
            <w:tcW w:w="632" w:type="dxa"/>
            <w:tcBorders>
              <w:left w:val="single" w:sz="12" w:space="0" w:color="auto"/>
            </w:tcBorders>
            <w:shd w:val="clear" w:color="auto" w:fill="F7CAAC"/>
          </w:tcPr>
          <w:p w:rsidR="00ED6BAD" w:rsidRDefault="00ED6BAD" w:rsidP="00ED6BAD">
            <w:pPr>
              <w:jc w:val="both"/>
            </w:pPr>
            <w:r>
              <w:rPr>
                <w:b/>
              </w:rPr>
              <w:t>WOS</w:t>
            </w:r>
          </w:p>
        </w:tc>
        <w:tc>
          <w:tcPr>
            <w:tcW w:w="693" w:type="dxa"/>
            <w:shd w:val="clear" w:color="auto" w:fill="F7CAAC"/>
          </w:tcPr>
          <w:p w:rsidR="00ED6BAD" w:rsidRDefault="00ED6BAD" w:rsidP="00ED6BAD">
            <w:pPr>
              <w:jc w:val="both"/>
              <w:rPr>
                <w:sz w:val="18"/>
              </w:rPr>
            </w:pPr>
            <w:r>
              <w:rPr>
                <w:b/>
                <w:sz w:val="18"/>
              </w:rPr>
              <w:t>Scopus</w:t>
            </w:r>
          </w:p>
        </w:tc>
        <w:tc>
          <w:tcPr>
            <w:tcW w:w="694" w:type="dxa"/>
            <w:shd w:val="clear" w:color="auto" w:fill="F7CAAC"/>
          </w:tcPr>
          <w:p w:rsidR="00ED6BAD" w:rsidRDefault="00ED6BAD" w:rsidP="00ED6BAD">
            <w:pPr>
              <w:jc w:val="both"/>
            </w:pPr>
            <w:r>
              <w:rPr>
                <w:b/>
                <w:sz w:val="18"/>
              </w:rPr>
              <w:t>ostatní</w:t>
            </w:r>
          </w:p>
        </w:tc>
      </w:tr>
      <w:tr w:rsidR="00ED6BAD" w:rsidTr="00ED6BAD">
        <w:trPr>
          <w:cantSplit/>
          <w:trHeight w:val="70"/>
        </w:trPr>
        <w:tc>
          <w:tcPr>
            <w:tcW w:w="3347" w:type="dxa"/>
            <w:gridSpan w:val="2"/>
            <w:shd w:val="clear" w:color="auto" w:fill="F7CAAC"/>
          </w:tcPr>
          <w:p w:rsidR="00ED6BAD" w:rsidRDefault="00ED6BAD" w:rsidP="00ED6BAD">
            <w:pPr>
              <w:jc w:val="both"/>
            </w:pPr>
            <w:r>
              <w:rPr>
                <w:b/>
              </w:rPr>
              <w:t>Obor jmenovacího řízení</w:t>
            </w:r>
          </w:p>
        </w:tc>
        <w:tc>
          <w:tcPr>
            <w:tcW w:w="2245" w:type="dxa"/>
            <w:gridSpan w:val="2"/>
            <w:shd w:val="clear" w:color="auto" w:fill="F7CAAC"/>
          </w:tcPr>
          <w:p w:rsidR="00ED6BAD" w:rsidRDefault="00ED6BAD" w:rsidP="00ED6BAD">
            <w:pPr>
              <w:jc w:val="both"/>
            </w:pPr>
            <w:r>
              <w:rPr>
                <w:b/>
              </w:rPr>
              <w:t>Rok udělení hodnosti</w:t>
            </w:r>
          </w:p>
        </w:tc>
        <w:tc>
          <w:tcPr>
            <w:tcW w:w="2248" w:type="dxa"/>
            <w:gridSpan w:val="4"/>
            <w:tcBorders>
              <w:right w:val="single" w:sz="12" w:space="0" w:color="auto"/>
            </w:tcBorders>
            <w:shd w:val="clear" w:color="auto" w:fill="F7CAAC"/>
          </w:tcPr>
          <w:p w:rsidR="00ED6BAD" w:rsidRDefault="00ED6BAD" w:rsidP="00ED6BAD">
            <w:pPr>
              <w:jc w:val="both"/>
            </w:pPr>
            <w:r>
              <w:rPr>
                <w:b/>
              </w:rPr>
              <w:t>Řízení konáno na VŠ</w:t>
            </w:r>
          </w:p>
        </w:tc>
        <w:tc>
          <w:tcPr>
            <w:tcW w:w="632" w:type="dxa"/>
            <w:vMerge w:val="restart"/>
            <w:tcBorders>
              <w:left w:val="single" w:sz="12" w:space="0" w:color="auto"/>
            </w:tcBorders>
          </w:tcPr>
          <w:p w:rsidR="00ED6BAD" w:rsidRDefault="008F2EE0" w:rsidP="00ED6BAD">
            <w:pPr>
              <w:jc w:val="both"/>
              <w:rPr>
                <w:b/>
              </w:rPr>
            </w:pPr>
            <w:r>
              <w:rPr>
                <w:b/>
              </w:rPr>
              <w:t>0</w:t>
            </w:r>
          </w:p>
        </w:tc>
        <w:tc>
          <w:tcPr>
            <w:tcW w:w="693" w:type="dxa"/>
            <w:vMerge w:val="restart"/>
          </w:tcPr>
          <w:p w:rsidR="00ED6BAD" w:rsidRDefault="008F2EE0" w:rsidP="00ED6BAD">
            <w:pPr>
              <w:jc w:val="both"/>
              <w:rPr>
                <w:b/>
              </w:rPr>
            </w:pPr>
            <w:r>
              <w:rPr>
                <w:b/>
              </w:rPr>
              <w:t>0</w:t>
            </w:r>
          </w:p>
        </w:tc>
        <w:tc>
          <w:tcPr>
            <w:tcW w:w="694" w:type="dxa"/>
            <w:vMerge w:val="restart"/>
          </w:tcPr>
          <w:p w:rsidR="00ED6BAD" w:rsidRDefault="008F2EE0" w:rsidP="00ED6BAD">
            <w:pPr>
              <w:jc w:val="both"/>
              <w:rPr>
                <w:b/>
              </w:rPr>
            </w:pPr>
            <w:r>
              <w:rPr>
                <w:b/>
              </w:rPr>
              <w:t>0</w:t>
            </w:r>
          </w:p>
        </w:tc>
      </w:tr>
      <w:tr w:rsidR="00ED6BAD" w:rsidTr="00ED6BAD">
        <w:trPr>
          <w:trHeight w:val="205"/>
        </w:trPr>
        <w:tc>
          <w:tcPr>
            <w:tcW w:w="3347" w:type="dxa"/>
            <w:gridSpan w:val="2"/>
          </w:tcPr>
          <w:p w:rsidR="00ED6BAD" w:rsidRDefault="00ED6BAD" w:rsidP="00ED6BAD">
            <w:pPr>
              <w:jc w:val="both"/>
            </w:pPr>
          </w:p>
        </w:tc>
        <w:tc>
          <w:tcPr>
            <w:tcW w:w="2245" w:type="dxa"/>
            <w:gridSpan w:val="2"/>
          </w:tcPr>
          <w:p w:rsidR="00ED6BAD" w:rsidRDefault="00ED6BAD" w:rsidP="00ED6BAD">
            <w:pPr>
              <w:jc w:val="both"/>
            </w:pPr>
          </w:p>
        </w:tc>
        <w:tc>
          <w:tcPr>
            <w:tcW w:w="2248" w:type="dxa"/>
            <w:gridSpan w:val="4"/>
            <w:tcBorders>
              <w:right w:val="single" w:sz="12" w:space="0" w:color="auto"/>
            </w:tcBorders>
          </w:tcPr>
          <w:p w:rsidR="00ED6BAD" w:rsidRDefault="00ED6BAD" w:rsidP="00ED6BAD">
            <w:pPr>
              <w:jc w:val="both"/>
            </w:pPr>
          </w:p>
        </w:tc>
        <w:tc>
          <w:tcPr>
            <w:tcW w:w="632" w:type="dxa"/>
            <w:vMerge/>
            <w:tcBorders>
              <w:left w:val="single" w:sz="12" w:space="0" w:color="auto"/>
            </w:tcBorders>
            <w:vAlign w:val="center"/>
          </w:tcPr>
          <w:p w:rsidR="00ED6BAD" w:rsidRDefault="00ED6BAD" w:rsidP="00ED6BAD">
            <w:pPr>
              <w:rPr>
                <w:b/>
              </w:rPr>
            </w:pPr>
          </w:p>
        </w:tc>
        <w:tc>
          <w:tcPr>
            <w:tcW w:w="693" w:type="dxa"/>
            <w:vMerge/>
            <w:vAlign w:val="center"/>
          </w:tcPr>
          <w:p w:rsidR="00ED6BAD" w:rsidRDefault="00ED6BAD" w:rsidP="00ED6BAD">
            <w:pPr>
              <w:rPr>
                <w:b/>
              </w:rPr>
            </w:pPr>
          </w:p>
        </w:tc>
        <w:tc>
          <w:tcPr>
            <w:tcW w:w="694" w:type="dxa"/>
            <w:vMerge/>
            <w:vAlign w:val="center"/>
          </w:tcPr>
          <w:p w:rsidR="00ED6BAD" w:rsidRDefault="00ED6BAD" w:rsidP="00ED6BAD">
            <w:pPr>
              <w:rPr>
                <w:b/>
              </w:rPr>
            </w:pPr>
          </w:p>
        </w:tc>
      </w:tr>
      <w:tr w:rsidR="00ED6BAD" w:rsidTr="00ED6BAD">
        <w:tc>
          <w:tcPr>
            <w:tcW w:w="9859" w:type="dxa"/>
            <w:gridSpan w:val="11"/>
            <w:shd w:val="clear" w:color="auto" w:fill="F7CAAC"/>
          </w:tcPr>
          <w:p w:rsidR="00ED6BAD" w:rsidRDefault="00ED6BAD" w:rsidP="00ED6BAD">
            <w:pPr>
              <w:jc w:val="both"/>
              <w:rPr>
                <w:b/>
              </w:rPr>
            </w:pPr>
            <w:r>
              <w:rPr>
                <w:b/>
              </w:rPr>
              <w:t xml:space="preserve">Přehled o nejvýznamnější publikační a další tvůrčí činnosti nebo další profesní činnosti u odborníků z praxe vztahující se k zabezpečovaným předmětům </w:t>
            </w:r>
          </w:p>
        </w:tc>
      </w:tr>
      <w:tr w:rsidR="00ED6BAD" w:rsidTr="00ED6BAD">
        <w:trPr>
          <w:trHeight w:val="269"/>
        </w:trPr>
        <w:tc>
          <w:tcPr>
            <w:tcW w:w="9859" w:type="dxa"/>
            <w:gridSpan w:val="11"/>
          </w:tcPr>
          <w:p w:rsidR="00ED6BAD" w:rsidRPr="003F12D9" w:rsidRDefault="00ED6BAD" w:rsidP="00ED6BAD">
            <w:pPr>
              <w:jc w:val="both"/>
              <w:rPr>
                <w:b/>
              </w:rPr>
            </w:pPr>
            <w:r w:rsidRPr="003F12D9">
              <w:rPr>
                <w:b/>
              </w:rPr>
              <w:t xml:space="preserve">2008 - Absolvování </w:t>
            </w:r>
            <w:r>
              <w:rPr>
                <w:b/>
              </w:rPr>
              <w:t xml:space="preserve">odborného 14denního intenzivního </w:t>
            </w:r>
            <w:r w:rsidRPr="003F12D9">
              <w:rPr>
                <w:b/>
              </w:rPr>
              <w:t xml:space="preserve">kurzu Technik Jakosti u ČESKÉ SPOLEČNOSTI PRO JAKOST  </w:t>
            </w:r>
          </w:p>
          <w:p w:rsidR="00ED6BAD" w:rsidRPr="003F12D9" w:rsidRDefault="00ED6BAD" w:rsidP="00ED6BAD">
            <w:pPr>
              <w:jc w:val="both"/>
              <w:rPr>
                <w:b/>
              </w:rPr>
            </w:pPr>
            <w:r w:rsidRPr="003F12D9">
              <w:rPr>
                <w:b/>
              </w:rPr>
              <w:t>2009 - Absolvování kurzu Autoliv Supplier Development, Certificate</w:t>
            </w:r>
          </w:p>
          <w:p w:rsidR="00ED6BAD" w:rsidRDefault="00ED6BAD" w:rsidP="00693D56">
            <w:pPr>
              <w:pStyle w:val="Odstavecseseznamem"/>
              <w:numPr>
                <w:ilvl w:val="0"/>
                <w:numId w:val="92"/>
              </w:numPr>
              <w:jc w:val="both"/>
            </w:pPr>
            <w:r>
              <w:t>Project Planning /plan</w:t>
            </w:r>
          </w:p>
          <w:p w:rsidR="00ED6BAD" w:rsidRDefault="00ED6BAD" w:rsidP="00693D56">
            <w:pPr>
              <w:pStyle w:val="Odstavecseseznamem"/>
              <w:numPr>
                <w:ilvl w:val="0"/>
                <w:numId w:val="92"/>
              </w:numPr>
              <w:jc w:val="both"/>
            </w:pPr>
            <w:r>
              <w:t>8 D reports / AS 63</w:t>
            </w:r>
          </w:p>
          <w:p w:rsidR="00ED6BAD" w:rsidRDefault="00ED6BAD" w:rsidP="00693D56">
            <w:pPr>
              <w:pStyle w:val="Odstavecseseznamem"/>
              <w:numPr>
                <w:ilvl w:val="0"/>
                <w:numId w:val="92"/>
              </w:numPr>
              <w:jc w:val="both"/>
            </w:pPr>
            <w:r>
              <w:t>Special Characteristcs [SC/CC] / AS 52</w:t>
            </w:r>
          </w:p>
          <w:p w:rsidR="00ED6BAD" w:rsidRPr="003F12D9" w:rsidRDefault="00ED6BAD" w:rsidP="00ED6BAD">
            <w:pPr>
              <w:jc w:val="both"/>
              <w:rPr>
                <w:b/>
              </w:rPr>
            </w:pPr>
            <w:r w:rsidRPr="003F12D9">
              <w:rPr>
                <w:b/>
              </w:rPr>
              <w:t>2010 - Absolvování kurzu Základy statistiky, SPC u společnosti Ámos</w:t>
            </w:r>
          </w:p>
          <w:p w:rsidR="00ED6BAD" w:rsidRDefault="00ED6BAD" w:rsidP="00693D56">
            <w:pPr>
              <w:pStyle w:val="Odstavecseseznamem"/>
              <w:numPr>
                <w:ilvl w:val="0"/>
                <w:numId w:val="92"/>
              </w:numPr>
              <w:jc w:val="both"/>
            </w:pPr>
            <w:r>
              <w:t>Regulační diagramy</w:t>
            </w:r>
          </w:p>
          <w:p w:rsidR="00ED6BAD" w:rsidRDefault="00ED6BAD" w:rsidP="00693D56">
            <w:pPr>
              <w:pStyle w:val="Odstavecseseznamem"/>
              <w:numPr>
                <w:ilvl w:val="0"/>
                <w:numId w:val="92"/>
              </w:numPr>
              <w:jc w:val="both"/>
            </w:pPr>
            <w:r>
              <w:t>Způsobilost procesu</w:t>
            </w:r>
          </w:p>
          <w:p w:rsidR="00ED6BAD" w:rsidRDefault="00ED6BAD" w:rsidP="00693D56">
            <w:pPr>
              <w:pStyle w:val="Odstavecseseznamem"/>
              <w:numPr>
                <w:ilvl w:val="0"/>
                <w:numId w:val="92"/>
              </w:numPr>
              <w:jc w:val="both"/>
            </w:pPr>
            <w:r>
              <w:t>Indexy způsobilosti Pp, Ppk, Cp, Cpk a použití vpraxi</w:t>
            </w:r>
          </w:p>
          <w:p w:rsidR="00ED6BAD" w:rsidRDefault="00ED6BAD" w:rsidP="00693D56">
            <w:pPr>
              <w:pStyle w:val="Odstavecseseznamem"/>
              <w:numPr>
                <w:ilvl w:val="0"/>
                <w:numId w:val="92"/>
              </w:numPr>
              <w:jc w:val="both"/>
            </w:pPr>
            <w:r>
              <w:t>Six Sigma</w:t>
            </w:r>
          </w:p>
          <w:p w:rsidR="00ED6BAD" w:rsidRDefault="00ED6BAD" w:rsidP="00ED6BAD">
            <w:pPr>
              <w:jc w:val="both"/>
              <w:rPr>
                <w:b/>
              </w:rPr>
            </w:pPr>
            <w:r w:rsidRPr="003F12D9">
              <w:rPr>
                <w:b/>
              </w:rPr>
              <w:t>201</w:t>
            </w:r>
            <w:r>
              <w:rPr>
                <w:b/>
              </w:rPr>
              <w:t>3</w:t>
            </w:r>
            <w:r w:rsidRPr="003F12D9">
              <w:rPr>
                <w:b/>
              </w:rPr>
              <w:t xml:space="preserve"> </w:t>
            </w:r>
            <w:r>
              <w:rPr>
                <w:b/>
              </w:rPr>
              <w:t>-</w:t>
            </w:r>
            <w:r w:rsidRPr="003F12D9">
              <w:rPr>
                <w:b/>
              </w:rPr>
              <w:t xml:space="preserve"> </w:t>
            </w:r>
            <w:r>
              <w:rPr>
                <w:b/>
              </w:rPr>
              <w:t>Absolvování ročního odborného školení, Lean Green Belt u Německé společnosti LEAN INSTITUTE</w:t>
            </w:r>
          </w:p>
          <w:p w:rsidR="00ED6BAD" w:rsidRDefault="00ED6BAD" w:rsidP="00693D56">
            <w:pPr>
              <w:pStyle w:val="Odstavecseseznamem"/>
              <w:numPr>
                <w:ilvl w:val="0"/>
                <w:numId w:val="93"/>
              </w:numPr>
              <w:jc w:val="both"/>
              <w:rPr>
                <w:b/>
              </w:rPr>
            </w:pPr>
            <w:r>
              <w:rPr>
                <w:b/>
              </w:rPr>
              <w:t>Lean Tools and Lean Methods</w:t>
            </w:r>
          </w:p>
          <w:p w:rsidR="00ED6BAD" w:rsidRDefault="00ED6BAD" w:rsidP="00ED6BAD">
            <w:pPr>
              <w:jc w:val="both"/>
              <w:rPr>
                <w:b/>
              </w:rPr>
            </w:pPr>
            <w:r>
              <w:rPr>
                <w:b/>
              </w:rPr>
              <w:t>2015 - Absolvování odborného kurzu PROJEKTOVÝ MANAGEMENT u společnosti Altego s.r.o.</w:t>
            </w:r>
          </w:p>
          <w:p w:rsidR="00ED6BAD" w:rsidRPr="007F7989" w:rsidRDefault="00ED6BAD" w:rsidP="00ED6BAD">
            <w:pPr>
              <w:jc w:val="both"/>
            </w:pPr>
          </w:p>
        </w:tc>
      </w:tr>
      <w:tr w:rsidR="00ED6BAD" w:rsidTr="00ED6BAD">
        <w:trPr>
          <w:trHeight w:val="218"/>
        </w:trPr>
        <w:tc>
          <w:tcPr>
            <w:tcW w:w="9859" w:type="dxa"/>
            <w:gridSpan w:val="11"/>
            <w:shd w:val="clear" w:color="auto" w:fill="F7CAAC"/>
          </w:tcPr>
          <w:p w:rsidR="00ED6BAD" w:rsidRDefault="00ED6BAD" w:rsidP="00ED6BAD">
            <w:pPr>
              <w:rPr>
                <w:b/>
              </w:rPr>
            </w:pPr>
            <w:r>
              <w:rPr>
                <w:b/>
              </w:rPr>
              <w:t>Působení v zahraničí</w:t>
            </w:r>
          </w:p>
        </w:tc>
      </w:tr>
      <w:tr w:rsidR="00ED6BAD" w:rsidTr="00ED6BAD">
        <w:trPr>
          <w:trHeight w:val="328"/>
        </w:trPr>
        <w:tc>
          <w:tcPr>
            <w:tcW w:w="9859" w:type="dxa"/>
            <w:gridSpan w:val="11"/>
          </w:tcPr>
          <w:p w:rsidR="00ED6BAD" w:rsidRPr="00B3781F" w:rsidRDefault="00ED6BAD" w:rsidP="00ED6BAD"/>
        </w:tc>
      </w:tr>
      <w:tr w:rsidR="00ED6BAD" w:rsidTr="00ED6BAD">
        <w:trPr>
          <w:cantSplit/>
          <w:trHeight w:val="290"/>
        </w:trPr>
        <w:tc>
          <w:tcPr>
            <w:tcW w:w="2518" w:type="dxa"/>
            <w:shd w:val="clear" w:color="auto" w:fill="F7CAAC"/>
          </w:tcPr>
          <w:p w:rsidR="00ED6BAD" w:rsidRDefault="00ED6BAD" w:rsidP="00ED6BAD">
            <w:pPr>
              <w:jc w:val="both"/>
              <w:rPr>
                <w:b/>
              </w:rPr>
            </w:pPr>
            <w:r>
              <w:rPr>
                <w:b/>
              </w:rPr>
              <w:t xml:space="preserve">Podpis </w:t>
            </w:r>
          </w:p>
        </w:tc>
        <w:tc>
          <w:tcPr>
            <w:tcW w:w="4536" w:type="dxa"/>
            <w:gridSpan w:val="5"/>
          </w:tcPr>
          <w:p w:rsidR="00ED6BAD" w:rsidRDefault="00ED6BAD" w:rsidP="00ED6BAD">
            <w:pPr>
              <w:jc w:val="both"/>
            </w:pPr>
            <w:r>
              <w:rPr>
                <w:noProof/>
              </w:rPr>
              <w:drawing>
                <wp:inline distT="0" distB="0" distL="0" distR="0" wp14:anchorId="2C35B5B3" wp14:editId="23884DCD">
                  <wp:extent cx="768350" cy="23368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68350" cy="233680"/>
                          </a:xfrm>
                          <a:prstGeom prst="rect">
                            <a:avLst/>
                          </a:prstGeom>
                          <a:noFill/>
                          <a:ln>
                            <a:noFill/>
                          </a:ln>
                        </pic:spPr>
                      </pic:pic>
                    </a:graphicData>
                  </a:graphic>
                </wp:inline>
              </w:drawing>
            </w:r>
          </w:p>
        </w:tc>
        <w:tc>
          <w:tcPr>
            <w:tcW w:w="786" w:type="dxa"/>
            <w:gridSpan w:val="2"/>
            <w:shd w:val="clear" w:color="auto" w:fill="F7CAAC"/>
          </w:tcPr>
          <w:p w:rsidR="00ED6BAD" w:rsidRDefault="00ED6BAD" w:rsidP="00ED6BAD">
            <w:pPr>
              <w:jc w:val="both"/>
            </w:pPr>
            <w:r>
              <w:rPr>
                <w:b/>
              </w:rPr>
              <w:t>datum</w:t>
            </w:r>
          </w:p>
        </w:tc>
        <w:tc>
          <w:tcPr>
            <w:tcW w:w="2019" w:type="dxa"/>
            <w:gridSpan w:val="3"/>
          </w:tcPr>
          <w:p w:rsidR="00ED6BAD" w:rsidRDefault="00ED6BAD" w:rsidP="00ED6BAD">
            <w:pPr>
              <w:jc w:val="both"/>
            </w:pPr>
            <w:r>
              <w:t>12.2.2018</w:t>
            </w:r>
          </w:p>
        </w:tc>
      </w:tr>
    </w:tbl>
    <w:p w:rsidR="00ED6BAD" w:rsidRDefault="00ED6BAD" w:rsidP="00ED6BAD"/>
    <w:p w:rsidR="00ED6BAD" w:rsidRDefault="00ED6BAD"/>
    <w:p w:rsidR="00ED6BAD" w:rsidRDefault="00ED6BAD"/>
    <w:p w:rsidR="00ED6BAD" w:rsidRDefault="00ED6BAD"/>
    <w:p w:rsidR="00ED6BAD" w:rsidRDefault="00ED6BAD"/>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AA1EEA" w:rsidP="003F6EB7">
            <w:pPr>
              <w:jc w:val="both"/>
            </w:pPr>
            <w:r>
              <w:t>Průmyslové inženýrství</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08/2019</w:t>
            </w:r>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A1EEA" w:rsidP="003F6EB7">
            <w:pPr>
              <w:jc w:val="both"/>
            </w:pPr>
            <w:r>
              <w:t>Španělština 1 – garant, vedení seminářů (100%)</w:t>
            </w:r>
          </w:p>
          <w:p w:rsidR="00AA1EEA" w:rsidRDefault="00AA1EEA" w:rsidP="003F6EB7">
            <w:pPr>
              <w:jc w:val="both"/>
            </w:pPr>
            <w:r>
              <w:t>Španělština 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(Mgr.)</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Default="00AA1EEA" w:rsidP="003F6EB7">
            <w:pPr>
              <w:jc w:val="both"/>
              <w:rPr>
                <w:b/>
              </w:rPr>
            </w:pPr>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lastRenderedPageBreak/>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CF03C9" w:rsidP="003F6EB7">
            <w:pPr>
              <w:jc w:val="both"/>
            </w:pPr>
            <w:r>
              <w:t>Průmyslové inženýrství</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3F6EB7">
        <w:trPr>
          <w:trHeight w:val="643"/>
        </w:trPr>
        <w:tc>
          <w:tcPr>
            <w:tcW w:w="9900" w:type="dxa"/>
            <w:gridSpan w:val="11"/>
            <w:tcBorders>
              <w:top w:val="nil"/>
            </w:tcBorders>
          </w:tcPr>
          <w:p w:rsidR="002F067A" w:rsidRDefault="002F067A" w:rsidP="002F067A">
            <w:pPr>
              <w:jc w:val="both"/>
            </w:pPr>
            <w:r>
              <w:t xml:space="preserve">Marketing I – garant, přednášející (60%) </w:t>
            </w:r>
          </w:p>
          <w:p w:rsidR="002F067A" w:rsidRDefault="002F067A" w:rsidP="002F067A">
            <w:pPr>
              <w:jc w:val="both"/>
            </w:pPr>
            <w:r>
              <w:t>Seminář k bakalářské práci – garant, vedení seminářů (80%)</w:t>
            </w:r>
          </w:p>
          <w:p w:rsidR="00CF03C9" w:rsidRDefault="002F067A" w:rsidP="002F067A">
            <w:pPr>
              <w:jc w:val="both"/>
            </w:pPr>
            <w:r>
              <w:t>Advanced Marketing and Management - přednášející (40%)</w:t>
            </w:r>
          </w:p>
          <w:p w:rsidR="002F067A" w:rsidRDefault="002F067A" w:rsidP="002F067A">
            <w:pPr>
              <w:jc w:val="both"/>
            </w:pP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8D5664">
              <w:rPr>
                <w:color w:val="000000"/>
                <w:szCs w:val="24"/>
              </w:rPr>
              <w:t>Ph.D.)</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8D5664">
              <w:rPr>
                <w:color w:val="000000"/>
                <w:szCs w:val="24"/>
              </w:rPr>
              <w:t>Bc.)</w:t>
            </w:r>
          </w:p>
          <w:p w:rsidR="00CF03C9" w:rsidRPr="009A3584" w:rsidRDefault="00CF03C9" w:rsidP="003F6EB7">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8D5664">
              <w:rPr>
                <w:color w:val="000000"/>
                <w:szCs w:val="24"/>
              </w:rPr>
              <w:t>Ing.)</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CF03C9" w:rsidP="003F6EB7">
            <w:pPr>
              <w:jc w:val="both"/>
              <w:rPr>
                <w:b/>
              </w:rPr>
            </w:pPr>
            <w:r w:rsidRPr="008F2EE0">
              <w:rPr>
                <w:b/>
              </w:rPr>
              <w:t>11</w:t>
            </w:r>
          </w:p>
        </w:tc>
        <w:tc>
          <w:tcPr>
            <w:tcW w:w="696" w:type="dxa"/>
            <w:vMerge w:val="restart"/>
          </w:tcPr>
          <w:p w:rsidR="00CF03C9" w:rsidRPr="008F2EE0" w:rsidRDefault="008F2EE0" w:rsidP="003F6EB7">
            <w:pPr>
              <w:jc w:val="both"/>
              <w:rPr>
                <w:b/>
              </w:rPr>
            </w:pPr>
            <w:r w:rsidRPr="008F2EE0">
              <w:rPr>
                <w:b/>
              </w:rPr>
              <w:t>13</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F3186A" w:rsidRDefault="00F3186A" w:rsidP="00F3186A">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CF03C9" w:rsidRDefault="00CF03C9" w:rsidP="00D36366">
            <w:pPr>
              <w:jc w:val="both"/>
            </w:pPr>
            <w:r>
              <w:rPr>
                <w:szCs w:val="32"/>
              </w:rPr>
              <w:t>PILÍK, M</w:t>
            </w:r>
            <w:r w:rsidR="00D36366">
              <w:rPr>
                <w:szCs w:val="32"/>
              </w:rPr>
              <w:t>.</w:t>
            </w:r>
            <w:r>
              <w:rPr>
                <w:szCs w:val="32"/>
              </w:rPr>
              <w:t>, JUŘIČKOVÁ</w:t>
            </w:r>
            <w:r w:rsidR="00D36366">
              <w:rPr>
                <w:szCs w:val="32"/>
              </w:rPr>
              <w:t>, E.,</w:t>
            </w:r>
            <w:r>
              <w:t xml:space="preserve"> KWARTENG</w:t>
            </w:r>
            <w:r w:rsidR="00D36366">
              <w:t>, A</w:t>
            </w:r>
            <w:r>
              <w:t>.</w:t>
            </w:r>
            <w:r w:rsidR="00D36366">
              <w:t xml:space="preserve"> M.</w:t>
            </w:r>
            <w:r>
              <w:t xml:space="preserve">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CF03C9" w:rsidRDefault="00CF03C9" w:rsidP="00D36366">
            <w:pPr>
              <w:jc w:val="both"/>
              <w:rPr>
                <w:b/>
                <w:szCs w:val="32"/>
              </w:rPr>
            </w:pPr>
            <w:r>
              <w:rPr>
                <w:szCs w:val="32"/>
              </w:rPr>
              <w:t>JUŘIČKOVÁ, E</w:t>
            </w:r>
            <w:r w:rsidR="00D36366">
              <w:rPr>
                <w:szCs w:val="32"/>
              </w:rPr>
              <w:t>.</w:t>
            </w:r>
            <w:r>
              <w:rPr>
                <w:szCs w:val="32"/>
              </w:rPr>
              <w:t>, PILÍK</w:t>
            </w:r>
            <w:r w:rsidR="00D36366">
              <w:rPr>
                <w:szCs w:val="32"/>
              </w:rPr>
              <w:t>, M.</w:t>
            </w:r>
            <w:r>
              <w:rPr>
                <w:szCs w:val="32"/>
              </w:rPr>
              <w:t>, KLÍMEK</w:t>
            </w:r>
            <w:r w:rsidR="00D36366">
              <w:rPr>
                <w:szCs w:val="32"/>
              </w:rPr>
              <w:t>, P.,</w:t>
            </w:r>
            <w:r>
              <w:rPr>
                <w:szCs w:val="32"/>
              </w:rPr>
              <w:t xml:space="preserve"> PÁLKA</w:t>
            </w:r>
            <w:r w:rsidR="00D36366">
              <w:rPr>
                <w:szCs w:val="32"/>
              </w:rPr>
              <w:t>, P</w:t>
            </w:r>
            <w:r>
              <w:rPr>
                <w:szCs w:val="32"/>
              </w:rPr>
              <w:t xml:space="preserve">.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CF03C9" w:rsidRDefault="00CF03C9" w:rsidP="00D36366">
            <w:pPr>
              <w:jc w:val="both"/>
              <w:rPr>
                <w:color w:val="0070C0"/>
                <w:szCs w:val="32"/>
              </w:rPr>
            </w:pPr>
            <w:r>
              <w:rPr>
                <w:szCs w:val="32"/>
              </w:rPr>
              <w:t>PILÍK, M</w:t>
            </w:r>
            <w:r w:rsidR="00D36366">
              <w:rPr>
                <w:szCs w:val="32"/>
              </w:rPr>
              <w:t>.,</w:t>
            </w:r>
            <w:r>
              <w:rPr>
                <w:szCs w:val="32"/>
              </w:rPr>
              <w:t xml:space="preserve"> JUŘIČKOVÁ</w:t>
            </w:r>
            <w:r w:rsidR="00D36366">
              <w:rPr>
                <w:szCs w:val="32"/>
              </w:rPr>
              <w:t>, E</w:t>
            </w:r>
            <w:r>
              <w:rPr>
                <w:szCs w:val="32"/>
              </w:rPr>
              <w:t xml:space="preserv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rsidR="00CF03C9" w:rsidRDefault="00CF03C9" w:rsidP="00D36366">
            <w:pPr>
              <w:jc w:val="both"/>
            </w:pPr>
            <w:r w:rsidRPr="00A5529F">
              <w:t xml:space="preserve">PILÍK, M. </w:t>
            </w:r>
            <w:r w:rsidRPr="00A5529F">
              <w:rPr>
                <w:i/>
              </w:rPr>
              <w:t>Internet and its influence on consumer buying behaviour in the Czech Republic.</w:t>
            </w:r>
            <w:r w:rsidRPr="00A5529F">
              <w:t xml:space="preserve"> </w:t>
            </w:r>
            <w:r>
              <w:t xml:space="preserve">1. vyd. </w:t>
            </w:r>
            <w:r w:rsidRPr="00A5529F">
              <w:t>Praha: Linde, 2013</w:t>
            </w:r>
            <w:r>
              <w:t>,</w:t>
            </w:r>
            <w:r w:rsidRPr="00A5529F">
              <w:t xml:space="preserve"> 122 s. ISBN 978-80-7201-936-6.</w:t>
            </w:r>
            <w:r>
              <w:t xml:space="preserve"> </w:t>
            </w:r>
            <w:r w:rsidRPr="00D5632F">
              <w:t>(100 %)</w:t>
            </w:r>
          </w:p>
          <w:p w:rsidR="00F3186A" w:rsidRDefault="00F3186A" w:rsidP="002955B8">
            <w:pPr>
              <w:jc w:val="both"/>
              <w:rPr>
                <w:i/>
                <w:color w:val="FF0000"/>
              </w:rPr>
            </w:pPr>
            <w:r w:rsidRPr="00E66B0B">
              <w:rPr>
                <w:i/>
              </w:rPr>
              <w:t>Přehled projektové činnosti:</w:t>
            </w:r>
            <w:r w:rsidRPr="00E66B0B">
              <w:rPr>
                <w:i/>
                <w:color w:val="FF0000"/>
              </w:rPr>
              <w:t xml:space="preserve"> </w:t>
            </w:r>
          </w:p>
          <w:p w:rsidR="00CF03C9" w:rsidRDefault="002955B8" w:rsidP="002955B8">
            <w:pPr>
              <w:jc w:val="both"/>
            </w:pPr>
            <w:r w:rsidRPr="002D1FD8">
              <w:rPr>
                <w:rStyle w:val="Hypertextovodkaz"/>
                <w:color w:val="auto"/>
                <w:szCs w:val="32"/>
                <w:u w:val="none"/>
              </w:rPr>
              <w:t>GA ČR P403/11/P175</w:t>
            </w:r>
            <w:r w:rsidRPr="002D1FD8">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rsidR="007108D1" w:rsidRPr="007108D1" w:rsidRDefault="007108D1" w:rsidP="000C66E2">
            <w:pPr>
              <w:jc w:val="both"/>
            </w:pPr>
            <w:r>
              <w:t>H</w:t>
            </w:r>
            <w:del w:id="616" w:author="Michal Pilík" w:date="2018-09-17T08:12:00Z">
              <w:r w:rsidDel="00C03933">
                <w:delText xml:space="preserve"> </w:delText>
              </w:r>
            </w:del>
            <w:r>
              <w:t xml:space="preserve">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DF295A" w:rsidRDefault="00DF295A" w:rsidP="00694BA8">
      <w:pPr>
        <w:spacing w:after="160" w:line="259" w:lineRule="auto"/>
      </w:pP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AA1EEA" w:rsidP="003F6EB7">
            <w:pPr>
              <w:jc w:val="both"/>
            </w:pPr>
            <w:r>
              <w:t>Průmyslové inženýrství</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B0096A" w:rsidP="00B0096A">
            <w:pPr>
              <w:jc w:val="both"/>
              <w:rPr>
                <w:b/>
              </w:rPr>
            </w:pPr>
            <w:r>
              <w:t>Úvod do studia</w:t>
            </w:r>
            <w:r w:rsidR="00AA1EEA">
              <w:t xml:space="preserve"> systém</w:t>
            </w:r>
            <w:r w:rsidR="00ED6BAD">
              <w:t>ů - garant, přednášející (7</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(Ph.D.)</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(Ing.)</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(Bc.)</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5B2559" w:rsidP="003F6EB7">
            <w:pPr>
              <w:jc w:val="both"/>
              <w:rPr>
                <w:b/>
              </w:rPr>
            </w:pPr>
            <w:r>
              <w:rPr>
                <w:b/>
              </w:rPr>
              <w:t>1</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AA1EEA" w:rsidRPr="00D36366" w:rsidRDefault="00AA1EEA" w:rsidP="00AA1EEA">
            <w:pPr>
              <w:jc w:val="both"/>
            </w:pPr>
            <w:r w:rsidRPr="00D36366">
              <w:t xml:space="preserve">HRUŠECKÁ, D., PIVNIČKA, M., BORGES LOPES, R. Logistics management as a system constraint. </w:t>
            </w:r>
            <w:r w:rsidRPr="00F3186A">
              <w:rPr>
                <w:i/>
              </w:rPr>
              <w:t>Polish.</w:t>
            </w:r>
            <w:r w:rsidRPr="00D36366">
              <w:t xml:space="preserve"> </w:t>
            </w:r>
            <w:r w:rsidRPr="00D36366">
              <w:rPr>
                <w:i/>
              </w:rPr>
              <w:t xml:space="preserve">Journal of Management Studies. </w:t>
            </w:r>
            <w:r w:rsidRPr="00D36366">
              <w:t>2017, Volume 15, Issue 1, s. 76-87. ISSN 2081-7452</w:t>
            </w:r>
            <w:r w:rsidR="00D36366" w:rsidRPr="00D36366">
              <w:t xml:space="preserve">. </w:t>
            </w:r>
            <w:r w:rsidR="00D36366" w:rsidRPr="00D36366">
              <w:rPr>
                <w:bCs/>
                <w:shd w:val="clear" w:color="auto" w:fill="FFFFFF"/>
              </w:rPr>
              <w:t>DOI:</w:t>
            </w:r>
            <w:r w:rsidR="00D36366" w:rsidRPr="00D36366">
              <w:rPr>
                <w:b/>
                <w:bCs/>
                <w:shd w:val="clear" w:color="auto" w:fill="FFFFFF"/>
              </w:rPr>
              <w:t> </w:t>
            </w:r>
            <w:r w:rsidR="00D36366" w:rsidRPr="00D36366">
              <w:rPr>
                <w:rStyle w:val="ng-binding"/>
                <w:shd w:val="clear" w:color="auto" w:fill="FFFFFF"/>
              </w:rPr>
              <w:t>10.17512/pjms.2017.15.1.08</w:t>
            </w:r>
            <w:r w:rsidRPr="00D36366">
              <w:t xml:space="preserve"> (40%)</w:t>
            </w:r>
          </w:p>
          <w:p w:rsidR="00AA1EEA" w:rsidRDefault="00AA1EEA" w:rsidP="00AA1EEA">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Novi: IEOM Society, 2014,  1273-1280</w:t>
            </w:r>
            <w:r>
              <w:t xml:space="preserve"> s</w:t>
            </w:r>
            <w:r w:rsidRPr="00533D8C">
              <w:t>. ISSN 21</w:t>
            </w:r>
            <w:r>
              <w:t>69-8767. ISBN 978-0-9855497-1-8 (90%).</w:t>
            </w:r>
          </w:p>
          <w:p w:rsidR="00AA1EEA" w:rsidRPr="00533D8C" w:rsidRDefault="00AA1EEA" w:rsidP="00AA1EEA">
            <w:pPr>
              <w:jc w:val="both"/>
            </w:pPr>
            <w:r>
              <w:t>P</w:t>
            </w:r>
            <w:r w:rsidRPr="00533D8C">
              <w:t xml:space="preserve">IVNIČKA, M. Strategické zaměření kontinuálního zlepšování pomocí metodiky Balanced Scorecard. </w:t>
            </w:r>
            <w:r w:rsidRPr="00533D8C">
              <w:rPr>
                <w:i/>
              </w:rPr>
              <w:t>Auspicia</w:t>
            </w:r>
            <w:r w:rsidRPr="00533D8C">
              <w:t xml:space="preserve">, 2013, roč. 2013, č. 2, s. 42-46. ISSN 1214-4967. </w:t>
            </w:r>
          </w:p>
          <w:p w:rsidR="00AA1EEA" w:rsidRDefault="00AA1EEA" w:rsidP="00AA1EEA">
            <w:pPr>
              <w:jc w:val="both"/>
              <w:rPr>
                <w:b/>
              </w:rPr>
            </w:pP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D5664" w:rsidTr="008D5664">
        <w:tc>
          <w:tcPr>
            <w:tcW w:w="9900" w:type="dxa"/>
            <w:gridSpan w:val="11"/>
            <w:tcBorders>
              <w:bottom w:val="double" w:sz="4" w:space="0" w:color="auto"/>
            </w:tcBorders>
            <w:shd w:val="clear" w:color="auto" w:fill="BDD6EE"/>
          </w:tcPr>
          <w:p w:rsidR="008D5664" w:rsidRDefault="008D5664" w:rsidP="008D5664">
            <w:pPr>
              <w:jc w:val="both"/>
              <w:rPr>
                <w:b/>
                <w:sz w:val="28"/>
              </w:rPr>
            </w:pPr>
            <w:r>
              <w:rPr>
                <w:b/>
                <w:sz w:val="28"/>
              </w:rPr>
              <w:lastRenderedPageBreak/>
              <w:t>C-I – Personální zabezpečení</w:t>
            </w:r>
          </w:p>
        </w:tc>
      </w:tr>
      <w:tr w:rsidR="008D5664" w:rsidTr="008D5664">
        <w:tc>
          <w:tcPr>
            <w:tcW w:w="2529" w:type="dxa"/>
            <w:tcBorders>
              <w:top w:val="double" w:sz="4" w:space="0" w:color="auto"/>
            </w:tcBorders>
            <w:shd w:val="clear" w:color="auto" w:fill="F7CAAC"/>
          </w:tcPr>
          <w:p w:rsidR="008D5664" w:rsidRDefault="008D5664" w:rsidP="008D5664">
            <w:pPr>
              <w:jc w:val="both"/>
              <w:rPr>
                <w:b/>
              </w:rPr>
            </w:pPr>
            <w:r>
              <w:rPr>
                <w:b/>
              </w:rPr>
              <w:t>Vysoká škola</w:t>
            </w:r>
          </w:p>
        </w:tc>
        <w:tc>
          <w:tcPr>
            <w:tcW w:w="7371" w:type="dxa"/>
            <w:gridSpan w:val="10"/>
          </w:tcPr>
          <w:p w:rsidR="008D5664" w:rsidRDefault="008D5664" w:rsidP="008D5664">
            <w:pPr>
              <w:jc w:val="both"/>
            </w:pPr>
            <w:r>
              <w:t>Univerzita Tomáše Bati ve Zlíně</w:t>
            </w:r>
          </w:p>
        </w:tc>
      </w:tr>
      <w:tr w:rsidR="008D5664" w:rsidTr="008D5664">
        <w:tc>
          <w:tcPr>
            <w:tcW w:w="2529" w:type="dxa"/>
            <w:shd w:val="clear" w:color="auto" w:fill="F7CAAC"/>
          </w:tcPr>
          <w:p w:rsidR="008D5664" w:rsidRDefault="008D5664" w:rsidP="008D5664">
            <w:pPr>
              <w:jc w:val="both"/>
              <w:rPr>
                <w:b/>
              </w:rPr>
            </w:pPr>
            <w:r>
              <w:rPr>
                <w:b/>
              </w:rPr>
              <w:t>Součást vysoké školy</w:t>
            </w:r>
          </w:p>
        </w:tc>
        <w:tc>
          <w:tcPr>
            <w:tcW w:w="7371" w:type="dxa"/>
            <w:gridSpan w:val="10"/>
          </w:tcPr>
          <w:p w:rsidR="008D5664" w:rsidRDefault="008D5664" w:rsidP="008D5664">
            <w:pPr>
              <w:jc w:val="both"/>
            </w:pPr>
            <w:r>
              <w:t>Fakulta managementu a ekonomiky</w:t>
            </w:r>
          </w:p>
        </w:tc>
      </w:tr>
      <w:tr w:rsidR="008D5664" w:rsidTr="008D5664">
        <w:tc>
          <w:tcPr>
            <w:tcW w:w="2529" w:type="dxa"/>
            <w:shd w:val="clear" w:color="auto" w:fill="F7CAAC"/>
          </w:tcPr>
          <w:p w:rsidR="008D5664" w:rsidRDefault="008D5664" w:rsidP="008D5664">
            <w:pPr>
              <w:jc w:val="both"/>
              <w:rPr>
                <w:b/>
              </w:rPr>
            </w:pPr>
            <w:r>
              <w:rPr>
                <w:b/>
              </w:rPr>
              <w:t>Název studijního programu</w:t>
            </w:r>
          </w:p>
        </w:tc>
        <w:tc>
          <w:tcPr>
            <w:tcW w:w="7371" w:type="dxa"/>
            <w:gridSpan w:val="10"/>
          </w:tcPr>
          <w:p w:rsidR="008D5664" w:rsidRDefault="008D5664" w:rsidP="008D5664">
            <w:pPr>
              <w:jc w:val="both"/>
            </w:pPr>
            <w:r>
              <w:t>Průmyslové inženýrství</w:t>
            </w:r>
          </w:p>
        </w:tc>
      </w:tr>
      <w:tr w:rsidR="008D5664" w:rsidTr="008D5664">
        <w:tc>
          <w:tcPr>
            <w:tcW w:w="2529" w:type="dxa"/>
            <w:shd w:val="clear" w:color="auto" w:fill="F7CAAC"/>
          </w:tcPr>
          <w:p w:rsidR="008D5664" w:rsidRDefault="008D5664" w:rsidP="008D5664">
            <w:pPr>
              <w:jc w:val="both"/>
              <w:rPr>
                <w:b/>
              </w:rPr>
            </w:pPr>
            <w:r>
              <w:rPr>
                <w:b/>
              </w:rPr>
              <w:t>Jméno a příjmení</w:t>
            </w:r>
          </w:p>
        </w:tc>
        <w:tc>
          <w:tcPr>
            <w:tcW w:w="4554" w:type="dxa"/>
            <w:gridSpan w:val="5"/>
          </w:tcPr>
          <w:p w:rsidR="008D5664" w:rsidRDefault="008D5664" w:rsidP="008D5664">
            <w:pPr>
              <w:jc w:val="both"/>
            </w:pPr>
            <w:r>
              <w:t>Markéta POPELKOVÁ</w:t>
            </w:r>
          </w:p>
        </w:tc>
        <w:tc>
          <w:tcPr>
            <w:tcW w:w="712" w:type="dxa"/>
            <w:shd w:val="clear" w:color="auto" w:fill="F7CAAC"/>
          </w:tcPr>
          <w:p w:rsidR="008D5664" w:rsidRDefault="008D5664" w:rsidP="008D5664">
            <w:pPr>
              <w:jc w:val="both"/>
              <w:rPr>
                <w:b/>
              </w:rPr>
            </w:pPr>
            <w:r>
              <w:rPr>
                <w:b/>
              </w:rPr>
              <w:t>Tituly</w:t>
            </w:r>
          </w:p>
        </w:tc>
        <w:tc>
          <w:tcPr>
            <w:tcW w:w="2105" w:type="dxa"/>
            <w:gridSpan w:val="4"/>
          </w:tcPr>
          <w:p w:rsidR="008D5664" w:rsidRDefault="008D5664" w:rsidP="008D5664">
            <w:pPr>
              <w:jc w:val="both"/>
            </w:pPr>
            <w:r>
              <w:t>Ing.</w:t>
            </w:r>
          </w:p>
        </w:tc>
      </w:tr>
      <w:tr w:rsidR="008D5664" w:rsidTr="008D5664">
        <w:tc>
          <w:tcPr>
            <w:tcW w:w="2529" w:type="dxa"/>
            <w:shd w:val="clear" w:color="auto" w:fill="F7CAAC"/>
          </w:tcPr>
          <w:p w:rsidR="008D5664" w:rsidRDefault="008D5664" w:rsidP="008D5664">
            <w:pPr>
              <w:jc w:val="both"/>
              <w:rPr>
                <w:b/>
              </w:rPr>
            </w:pPr>
            <w:r>
              <w:rPr>
                <w:b/>
              </w:rPr>
              <w:t>Rok narození</w:t>
            </w:r>
          </w:p>
        </w:tc>
        <w:tc>
          <w:tcPr>
            <w:tcW w:w="832" w:type="dxa"/>
          </w:tcPr>
          <w:p w:rsidR="008D5664" w:rsidRDefault="008D5664" w:rsidP="008D5664">
            <w:pPr>
              <w:jc w:val="both"/>
            </w:pPr>
            <w:r>
              <w:t>1983</w:t>
            </w:r>
          </w:p>
        </w:tc>
        <w:tc>
          <w:tcPr>
            <w:tcW w:w="1728" w:type="dxa"/>
            <w:shd w:val="clear" w:color="auto" w:fill="F7CAAC"/>
          </w:tcPr>
          <w:p w:rsidR="008D5664" w:rsidRDefault="008D5664" w:rsidP="008D5664">
            <w:pPr>
              <w:jc w:val="both"/>
              <w:rPr>
                <w:b/>
              </w:rPr>
            </w:pPr>
            <w:r>
              <w:rPr>
                <w:b/>
              </w:rPr>
              <w:t>typ vztahu k VŠ</w:t>
            </w:r>
          </w:p>
        </w:tc>
        <w:tc>
          <w:tcPr>
            <w:tcW w:w="996" w:type="dxa"/>
            <w:gridSpan w:val="2"/>
          </w:tcPr>
          <w:p w:rsidR="008D5664" w:rsidRDefault="008D5664" w:rsidP="008D5664">
            <w:pPr>
              <w:jc w:val="both"/>
            </w:pPr>
            <w:r>
              <w:t>DPP</w:t>
            </w:r>
          </w:p>
        </w:tc>
        <w:tc>
          <w:tcPr>
            <w:tcW w:w="998" w:type="dxa"/>
            <w:shd w:val="clear" w:color="auto" w:fill="F7CAAC"/>
          </w:tcPr>
          <w:p w:rsidR="008D5664" w:rsidRDefault="008D5664" w:rsidP="008D5664">
            <w:pPr>
              <w:jc w:val="both"/>
              <w:rPr>
                <w:b/>
              </w:rPr>
            </w:pPr>
            <w:r>
              <w:rPr>
                <w:b/>
              </w:rPr>
              <w:t>rozsah</w:t>
            </w:r>
          </w:p>
        </w:tc>
        <w:tc>
          <w:tcPr>
            <w:tcW w:w="712" w:type="dxa"/>
          </w:tcPr>
          <w:p w:rsidR="008D5664" w:rsidRDefault="008D5664" w:rsidP="008D5664">
            <w:pPr>
              <w:jc w:val="both"/>
            </w:pPr>
          </w:p>
        </w:tc>
        <w:tc>
          <w:tcPr>
            <w:tcW w:w="712" w:type="dxa"/>
            <w:gridSpan w:val="2"/>
            <w:shd w:val="clear" w:color="auto" w:fill="F7CAAC"/>
          </w:tcPr>
          <w:p w:rsidR="008D5664" w:rsidRDefault="008D5664" w:rsidP="008D5664">
            <w:pPr>
              <w:jc w:val="both"/>
              <w:rPr>
                <w:b/>
              </w:rPr>
            </w:pPr>
            <w:r>
              <w:rPr>
                <w:b/>
              </w:rPr>
              <w:t>do kdy</w:t>
            </w:r>
          </w:p>
        </w:tc>
        <w:tc>
          <w:tcPr>
            <w:tcW w:w="1393" w:type="dxa"/>
            <w:gridSpan w:val="2"/>
          </w:tcPr>
          <w:p w:rsidR="008D5664" w:rsidRDefault="008D5664" w:rsidP="008D5664">
            <w:pPr>
              <w:jc w:val="both"/>
            </w:pPr>
          </w:p>
        </w:tc>
      </w:tr>
      <w:tr w:rsidR="008D5664" w:rsidTr="008D5664">
        <w:tc>
          <w:tcPr>
            <w:tcW w:w="5089" w:type="dxa"/>
            <w:gridSpan w:val="3"/>
            <w:shd w:val="clear" w:color="auto" w:fill="F7CAAC"/>
          </w:tcPr>
          <w:p w:rsidR="008D5664" w:rsidRDefault="008D5664" w:rsidP="008D5664">
            <w:pPr>
              <w:jc w:val="both"/>
              <w:rPr>
                <w:b/>
              </w:rPr>
            </w:pPr>
            <w:r>
              <w:rPr>
                <w:b/>
              </w:rPr>
              <w:t>Typ vztahu na součásti VŠ, která uskutečňuje st. program</w:t>
            </w:r>
          </w:p>
        </w:tc>
        <w:tc>
          <w:tcPr>
            <w:tcW w:w="996" w:type="dxa"/>
            <w:gridSpan w:val="2"/>
          </w:tcPr>
          <w:p w:rsidR="008D5664" w:rsidRDefault="008D5664" w:rsidP="008D5664">
            <w:pPr>
              <w:jc w:val="both"/>
            </w:pPr>
          </w:p>
        </w:tc>
        <w:tc>
          <w:tcPr>
            <w:tcW w:w="998" w:type="dxa"/>
            <w:shd w:val="clear" w:color="auto" w:fill="F7CAAC"/>
          </w:tcPr>
          <w:p w:rsidR="008D5664" w:rsidRDefault="008D5664" w:rsidP="008D5664">
            <w:pPr>
              <w:jc w:val="both"/>
              <w:rPr>
                <w:b/>
              </w:rPr>
            </w:pPr>
            <w:r>
              <w:rPr>
                <w:b/>
              </w:rPr>
              <w:t>rozsah</w:t>
            </w:r>
          </w:p>
        </w:tc>
        <w:tc>
          <w:tcPr>
            <w:tcW w:w="712" w:type="dxa"/>
          </w:tcPr>
          <w:p w:rsidR="008D5664" w:rsidRDefault="008D5664" w:rsidP="008D5664">
            <w:pPr>
              <w:jc w:val="both"/>
            </w:pPr>
          </w:p>
        </w:tc>
        <w:tc>
          <w:tcPr>
            <w:tcW w:w="712" w:type="dxa"/>
            <w:gridSpan w:val="2"/>
            <w:shd w:val="clear" w:color="auto" w:fill="F7CAAC"/>
          </w:tcPr>
          <w:p w:rsidR="008D5664" w:rsidRDefault="008D5664" w:rsidP="008D5664">
            <w:pPr>
              <w:jc w:val="both"/>
              <w:rPr>
                <w:b/>
              </w:rPr>
            </w:pPr>
            <w:r>
              <w:rPr>
                <w:b/>
              </w:rPr>
              <w:t>do kdy</w:t>
            </w:r>
          </w:p>
        </w:tc>
        <w:tc>
          <w:tcPr>
            <w:tcW w:w="1393" w:type="dxa"/>
            <w:gridSpan w:val="2"/>
          </w:tcPr>
          <w:p w:rsidR="008D5664" w:rsidRDefault="008D5664" w:rsidP="008D5664">
            <w:pPr>
              <w:jc w:val="both"/>
            </w:pPr>
          </w:p>
        </w:tc>
      </w:tr>
      <w:tr w:rsidR="008D5664" w:rsidTr="008D5664">
        <w:tc>
          <w:tcPr>
            <w:tcW w:w="6085" w:type="dxa"/>
            <w:gridSpan w:val="5"/>
            <w:shd w:val="clear" w:color="auto" w:fill="F7CAAC"/>
          </w:tcPr>
          <w:p w:rsidR="008D5664" w:rsidRDefault="008D5664" w:rsidP="008D5664">
            <w:pPr>
              <w:jc w:val="both"/>
            </w:pPr>
            <w:r>
              <w:rPr>
                <w:b/>
              </w:rPr>
              <w:t>Další současná působení jako akademický pracovník na jiných VŠ</w:t>
            </w:r>
          </w:p>
        </w:tc>
        <w:tc>
          <w:tcPr>
            <w:tcW w:w="1710" w:type="dxa"/>
            <w:gridSpan w:val="2"/>
            <w:shd w:val="clear" w:color="auto" w:fill="F7CAAC"/>
          </w:tcPr>
          <w:p w:rsidR="008D5664" w:rsidRDefault="008D5664" w:rsidP="008D5664">
            <w:pPr>
              <w:jc w:val="both"/>
              <w:rPr>
                <w:b/>
              </w:rPr>
            </w:pPr>
            <w:r>
              <w:rPr>
                <w:b/>
              </w:rPr>
              <w:t>typ prac. vztahu</w:t>
            </w:r>
          </w:p>
        </w:tc>
        <w:tc>
          <w:tcPr>
            <w:tcW w:w="2105" w:type="dxa"/>
            <w:gridSpan w:val="4"/>
            <w:shd w:val="clear" w:color="auto" w:fill="F7CAAC"/>
          </w:tcPr>
          <w:p w:rsidR="008D5664" w:rsidRDefault="008D5664" w:rsidP="008D5664">
            <w:pPr>
              <w:jc w:val="both"/>
              <w:rPr>
                <w:b/>
              </w:rPr>
            </w:pPr>
            <w:r>
              <w:rPr>
                <w:b/>
              </w:rPr>
              <w:t>rozsah</w:t>
            </w:r>
          </w:p>
        </w:tc>
      </w:tr>
      <w:tr w:rsidR="008D5664" w:rsidTr="008D5664">
        <w:tc>
          <w:tcPr>
            <w:tcW w:w="6085" w:type="dxa"/>
            <w:gridSpan w:val="5"/>
          </w:tcPr>
          <w:p w:rsidR="008D5664" w:rsidRDefault="008D5664" w:rsidP="008D5664">
            <w:pPr>
              <w:jc w:val="both"/>
            </w:pPr>
          </w:p>
        </w:tc>
        <w:tc>
          <w:tcPr>
            <w:tcW w:w="1710" w:type="dxa"/>
            <w:gridSpan w:val="2"/>
          </w:tcPr>
          <w:p w:rsidR="008D5664" w:rsidRDefault="008D5664" w:rsidP="008D5664">
            <w:pPr>
              <w:jc w:val="both"/>
            </w:pPr>
          </w:p>
        </w:tc>
        <w:tc>
          <w:tcPr>
            <w:tcW w:w="2105" w:type="dxa"/>
            <w:gridSpan w:val="4"/>
          </w:tcPr>
          <w:p w:rsidR="008D5664" w:rsidRDefault="008D5664" w:rsidP="008D5664">
            <w:pPr>
              <w:jc w:val="both"/>
            </w:pPr>
          </w:p>
        </w:tc>
      </w:tr>
      <w:tr w:rsidR="008D5664" w:rsidTr="008D5664">
        <w:tc>
          <w:tcPr>
            <w:tcW w:w="9900" w:type="dxa"/>
            <w:gridSpan w:val="11"/>
            <w:shd w:val="clear" w:color="auto" w:fill="F7CAAC"/>
          </w:tcPr>
          <w:p w:rsidR="008D5664" w:rsidRDefault="008D5664" w:rsidP="008D5664">
            <w:pPr>
              <w:jc w:val="both"/>
            </w:pPr>
            <w:r>
              <w:rPr>
                <w:b/>
              </w:rPr>
              <w:t>Předměty příslušného studijního programu a způsob zapojení do jejich výuky, příp. další zapojení do uskutečňování studijního programu</w:t>
            </w:r>
          </w:p>
        </w:tc>
      </w:tr>
      <w:tr w:rsidR="008D5664" w:rsidTr="008D5664">
        <w:trPr>
          <w:trHeight w:val="1118"/>
        </w:trPr>
        <w:tc>
          <w:tcPr>
            <w:tcW w:w="9900" w:type="dxa"/>
            <w:gridSpan w:val="11"/>
            <w:tcBorders>
              <w:top w:val="nil"/>
            </w:tcBorders>
          </w:tcPr>
          <w:p w:rsidR="008D5664" w:rsidRDefault="008D5664" w:rsidP="008D5664">
            <w:pPr>
              <w:jc w:val="both"/>
            </w:pPr>
            <w:r>
              <w:t>Produktový management</w:t>
            </w:r>
            <w:r w:rsidR="0004757E">
              <w:t xml:space="preserve"> – přednášející (40%)</w:t>
            </w:r>
            <w:r w:rsidR="007044B0">
              <w:t xml:space="preserve"> – odborník z praxe</w:t>
            </w:r>
          </w:p>
          <w:p w:rsidR="008D5664" w:rsidRDefault="008D5664" w:rsidP="008D5664">
            <w:pPr>
              <w:jc w:val="both"/>
            </w:pPr>
          </w:p>
        </w:tc>
      </w:tr>
      <w:tr w:rsidR="008D5664" w:rsidTr="008D5664">
        <w:tc>
          <w:tcPr>
            <w:tcW w:w="9900" w:type="dxa"/>
            <w:gridSpan w:val="11"/>
            <w:shd w:val="clear" w:color="auto" w:fill="F7CAAC"/>
          </w:tcPr>
          <w:p w:rsidR="008D5664" w:rsidRDefault="008D5664" w:rsidP="008D5664">
            <w:pPr>
              <w:jc w:val="both"/>
            </w:pPr>
            <w:r>
              <w:rPr>
                <w:b/>
              </w:rPr>
              <w:t xml:space="preserve">Údaje o vzdělání na VŠ </w:t>
            </w:r>
          </w:p>
        </w:tc>
      </w:tr>
      <w:tr w:rsidR="008D5664" w:rsidTr="008D5664">
        <w:trPr>
          <w:trHeight w:val="1055"/>
        </w:trPr>
        <w:tc>
          <w:tcPr>
            <w:tcW w:w="9900" w:type="dxa"/>
            <w:gridSpan w:val="11"/>
          </w:tcPr>
          <w:p w:rsidR="008D5664" w:rsidRPr="008D5664" w:rsidRDefault="00EA490E" w:rsidP="00EA490E">
            <w:pPr>
              <w:autoSpaceDE w:val="0"/>
              <w:autoSpaceDN w:val="0"/>
              <w:adjustRightInd w:val="0"/>
              <w:ind w:left="1239" w:hanging="1239"/>
              <w:rPr>
                <w:bCs/>
                <w:color w:val="000000"/>
                <w:szCs w:val="24"/>
              </w:rPr>
            </w:pPr>
            <w:r>
              <w:rPr>
                <w:b/>
                <w:bCs/>
                <w:color w:val="000000"/>
                <w:szCs w:val="24"/>
              </w:rPr>
              <w:t>2013 – dosud</w:t>
            </w:r>
            <w:r w:rsidR="008D5664">
              <w:rPr>
                <w:b/>
                <w:bCs/>
                <w:color w:val="000000"/>
                <w:szCs w:val="24"/>
              </w:rPr>
              <w:t xml:space="preserve">: </w:t>
            </w:r>
            <w:r w:rsidR="008D5664" w:rsidRPr="009A3584">
              <w:rPr>
                <w:color w:val="000000"/>
                <w:szCs w:val="24"/>
              </w:rPr>
              <w:t>Univerzita Tomáše Bati ve Zlíně, Fakulta managementu a ekonomi</w:t>
            </w:r>
            <w:r w:rsidR="008D5664">
              <w:rPr>
                <w:color w:val="000000"/>
                <w:szCs w:val="24"/>
              </w:rPr>
              <w:t xml:space="preserve">ky, obor Ekonomika a management </w:t>
            </w:r>
            <w:r w:rsidR="008D5664" w:rsidRPr="008D5664">
              <w:rPr>
                <w:color w:val="000000"/>
                <w:szCs w:val="24"/>
              </w:rPr>
              <w:t>(Ph.D.)</w:t>
            </w:r>
          </w:p>
          <w:p w:rsidR="008D5664" w:rsidRDefault="008D5664" w:rsidP="00EA490E">
            <w:pPr>
              <w:autoSpaceDE w:val="0"/>
              <w:autoSpaceDN w:val="0"/>
              <w:adjustRightInd w:val="0"/>
              <w:ind w:left="1239" w:hanging="1239"/>
              <w:rPr>
                <w:color w:val="000000"/>
                <w:szCs w:val="24"/>
              </w:rPr>
            </w:pPr>
            <w:r>
              <w:rPr>
                <w:b/>
                <w:bCs/>
                <w:color w:val="000000"/>
                <w:szCs w:val="24"/>
              </w:rPr>
              <w:t xml:space="preserve">2005 – 2007: </w:t>
            </w:r>
            <w:r w:rsidRPr="009A3584">
              <w:rPr>
                <w:color w:val="000000"/>
                <w:szCs w:val="24"/>
              </w:rPr>
              <w:t>Univerzita Tomáše Bati ve Zlíně, Fakulta managementu a ekonomi</w:t>
            </w:r>
            <w:r>
              <w:rPr>
                <w:color w:val="000000"/>
                <w:szCs w:val="24"/>
              </w:rPr>
              <w:t xml:space="preserve">ky, obor </w:t>
            </w:r>
            <w:r w:rsidRPr="008D5664">
              <w:rPr>
                <w:bCs/>
                <w:color w:val="000000"/>
              </w:rPr>
              <w:t xml:space="preserve">Průmyslové inženýrství </w:t>
            </w:r>
            <w:r w:rsidRPr="008D5664">
              <w:rPr>
                <w:color w:val="000000"/>
                <w:szCs w:val="24"/>
              </w:rPr>
              <w:t>(Ing.)</w:t>
            </w:r>
          </w:p>
          <w:p w:rsidR="008D5664" w:rsidRPr="00EA490E" w:rsidRDefault="008D5664" w:rsidP="00EA490E">
            <w:pPr>
              <w:ind w:left="1239" w:hanging="1239"/>
              <w:rPr>
                <w:bCs/>
                <w:color w:val="000000"/>
              </w:rPr>
            </w:pPr>
            <w:r>
              <w:rPr>
                <w:b/>
                <w:bCs/>
                <w:color w:val="000000"/>
                <w:szCs w:val="24"/>
              </w:rPr>
              <w:t xml:space="preserve">2002 – 2005: </w:t>
            </w:r>
            <w:r w:rsidRPr="009A3584">
              <w:rPr>
                <w:color w:val="000000"/>
                <w:szCs w:val="24"/>
              </w:rPr>
              <w:t xml:space="preserve">Univerzita Tomáš Bati ve Zlíně, Fakulta managementu a ekonomiky, obor </w:t>
            </w:r>
            <w:r w:rsidRPr="008D5664">
              <w:rPr>
                <w:bCs/>
                <w:color w:val="000000"/>
              </w:rPr>
              <w:t xml:space="preserve">Management a ekonomika </w:t>
            </w:r>
            <w:r w:rsidRPr="008D5664">
              <w:rPr>
                <w:color w:val="000000"/>
                <w:szCs w:val="24"/>
              </w:rPr>
              <w:t>(Bc.)</w:t>
            </w:r>
          </w:p>
        </w:tc>
      </w:tr>
      <w:tr w:rsidR="008D5664" w:rsidTr="008D5664">
        <w:tc>
          <w:tcPr>
            <w:tcW w:w="9900" w:type="dxa"/>
            <w:gridSpan w:val="11"/>
            <w:shd w:val="clear" w:color="auto" w:fill="F7CAAC"/>
          </w:tcPr>
          <w:p w:rsidR="008D5664" w:rsidRDefault="008D5664" w:rsidP="008D5664">
            <w:pPr>
              <w:jc w:val="both"/>
              <w:rPr>
                <w:b/>
              </w:rPr>
            </w:pPr>
            <w:r>
              <w:rPr>
                <w:b/>
              </w:rPr>
              <w:t>Údaje o odborném působení od absolvování VŠ</w:t>
            </w:r>
          </w:p>
        </w:tc>
      </w:tr>
      <w:tr w:rsidR="008D5664" w:rsidTr="008D5664">
        <w:trPr>
          <w:trHeight w:val="1090"/>
        </w:trPr>
        <w:tc>
          <w:tcPr>
            <w:tcW w:w="9900" w:type="dxa"/>
            <w:gridSpan w:val="11"/>
          </w:tcPr>
          <w:p w:rsidR="008D5664" w:rsidRDefault="008D5664" w:rsidP="008D5664">
            <w:pPr>
              <w:tabs>
                <w:tab w:val="left" w:pos="2127"/>
              </w:tabs>
              <w:autoSpaceDE w:val="0"/>
              <w:autoSpaceDN w:val="0"/>
              <w:adjustRightInd w:val="0"/>
              <w:rPr>
                <w:bCs/>
                <w:color w:val="000000"/>
                <w:szCs w:val="24"/>
              </w:rPr>
            </w:pPr>
            <w:r>
              <w:rPr>
                <w:b/>
                <w:bCs/>
                <w:color w:val="000000"/>
                <w:szCs w:val="24"/>
              </w:rPr>
              <w:t xml:space="preserve">06/2011 – dosud: </w:t>
            </w:r>
            <w:r w:rsidRPr="00DF26C9">
              <w:rPr>
                <w:bCs/>
                <w:color w:val="000000"/>
                <w:szCs w:val="24"/>
              </w:rPr>
              <w:t>Continental Barum, s.r.o., Quality Management – Documentation and Systems</w:t>
            </w:r>
          </w:p>
          <w:p w:rsidR="008D5664" w:rsidRDefault="008D5664" w:rsidP="008D5664">
            <w:pPr>
              <w:tabs>
                <w:tab w:val="left" w:pos="2127"/>
              </w:tabs>
              <w:autoSpaceDE w:val="0"/>
              <w:autoSpaceDN w:val="0"/>
              <w:adjustRightInd w:val="0"/>
              <w:rPr>
                <w:bCs/>
                <w:color w:val="000000"/>
                <w:szCs w:val="24"/>
              </w:rPr>
            </w:pPr>
            <w:r>
              <w:rPr>
                <w:b/>
                <w:bCs/>
                <w:color w:val="000000"/>
                <w:szCs w:val="24"/>
              </w:rPr>
              <w:t xml:space="preserve">03/2011 – 06/2011: </w:t>
            </w:r>
            <w:r>
              <w:rPr>
                <w:bCs/>
                <w:color w:val="000000"/>
                <w:szCs w:val="24"/>
              </w:rPr>
              <w:t>ModusLink Czech Republic s.r.o.</w:t>
            </w:r>
            <w:r w:rsidRPr="00DF26C9">
              <w:rPr>
                <w:bCs/>
                <w:color w:val="000000"/>
                <w:szCs w:val="24"/>
              </w:rPr>
              <w:t xml:space="preserve">, </w:t>
            </w:r>
            <w:r>
              <w:rPr>
                <w:bCs/>
                <w:color w:val="000000"/>
                <w:szCs w:val="24"/>
              </w:rPr>
              <w:t>Inženýr kvality (Quality Engineer)</w:t>
            </w:r>
          </w:p>
          <w:p w:rsidR="008D5664" w:rsidRDefault="008D5664" w:rsidP="008D5664">
            <w:pPr>
              <w:tabs>
                <w:tab w:val="left" w:pos="2127"/>
              </w:tabs>
              <w:autoSpaceDE w:val="0"/>
              <w:autoSpaceDN w:val="0"/>
              <w:adjustRightInd w:val="0"/>
              <w:rPr>
                <w:bCs/>
                <w:color w:val="000000"/>
                <w:szCs w:val="24"/>
              </w:rPr>
            </w:pPr>
            <w:r>
              <w:rPr>
                <w:b/>
                <w:bCs/>
                <w:color w:val="000000"/>
                <w:szCs w:val="24"/>
              </w:rPr>
              <w:t xml:space="preserve">09/2008 – 02/2011: </w:t>
            </w:r>
            <w:r>
              <w:rPr>
                <w:bCs/>
                <w:color w:val="000000"/>
                <w:szCs w:val="24"/>
              </w:rPr>
              <w:t>AVX Czech Republic</w:t>
            </w:r>
            <w:r w:rsidRPr="00DF26C9">
              <w:rPr>
                <w:bCs/>
                <w:color w:val="000000"/>
                <w:szCs w:val="24"/>
              </w:rPr>
              <w:t>,</w:t>
            </w:r>
            <w:r>
              <w:rPr>
                <w:bCs/>
                <w:color w:val="000000"/>
                <w:szCs w:val="24"/>
              </w:rPr>
              <w:t xml:space="preserve"> Uherské Hradiště,</w:t>
            </w:r>
            <w:r w:rsidRPr="00DF26C9">
              <w:rPr>
                <w:bCs/>
                <w:color w:val="000000"/>
                <w:szCs w:val="24"/>
              </w:rPr>
              <w:t xml:space="preserve"> </w:t>
            </w:r>
            <w:r>
              <w:rPr>
                <w:bCs/>
                <w:color w:val="000000"/>
                <w:szCs w:val="24"/>
              </w:rPr>
              <w:t>Inženýr kvality (Quality Engineer)</w:t>
            </w:r>
          </w:p>
          <w:p w:rsidR="008D5664" w:rsidRDefault="008D5664" w:rsidP="008D5664">
            <w:pPr>
              <w:tabs>
                <w:tab w:val="left" w:pos="2127"/>
              </w:tabs>
              <w:autoSpaceDE w:val="0"/>
              <w:autoSpaceDN w:val="0"/>
              <w:adjustRightInd w:val="0"/>
            </w:pPr>
            <w:r>
              <w:rPr>
                <w:b/>
                <w:bCs/>
                <w:color w:val="000000"/>
                <w:szCs w:val="24"/>
              </w:rPr>
              <w:t xml:space="preserve">08/2007 – 08/2008: </w:t>
            </w:r>
            <w:r>
              <w:rPr>
                <w:bCs/>
                <w:color w:val="000000"/>
                <w:szCs w:val="24"/>
              </w:rPr>
              <w:t>Timken Olomouc Česká republika, s.r.o., Lean Manufacturing Specialist</w:t>
            </w:r>
          </w:p>
        </w:tc>
      </w:tr>
      <w:tr w:rsidR="008D5664" w:rsidTr="008D5664">
        <w:trPr>
          <w:trHeight w:val="250"/>
        </w:trPr>
        <w:tc>
          <w:tcPr>
            <w:tcW w:w="9900" w:type="dxa"/>
            <w:gridSpan w:val="11"/>
            <w:shd w:val="clear" w:color="auto" w:fill="F7CAAC"/>
          </w:tcPr>
          <w:p w:rsidR="008D5664" w:rsidRDefault="008D5664" w:rsidP="008D5664">
            <w:pPr>
              <w:jc w:val="both"/>
            </w:pPr>
            <w:r>
              <w:rPr>
                <w:b/>
              </w:rPr>
              <w:t>Zkušenosti s vedením kvalifikačních a rigorózních prací</w:t>
            </w:r>
          </w:p>
        </w:tc>
      </w:tr>
      <w:tr w:rsidR="008D5664" w:rsidTr="00EA490E">
        <w:trPr>
          <w:trHeight w:val="591"/>
        </w:trPr>
        <w:tc>
          <w:tcPr>
            <w:tcW w:w="9900" w:type="dxa"/>
            <w:gridSpan w:val="11"/>
          </w:tcPr>
          <w:p w:rsidR="00EA490E" w:rsidRDefault="00EA490E" w:rsidP="00EA490E">
            <w:pPr>
              <w:jc w:val="both"/>
            </w:pPr>
            <w:r>
              <w:t xml:space="preserve">Počet vedených bakalářských prací – 0 </w:t>
            </w:r>
          </w:p>
          <w:p w:rsidR="008D5664" w:rsidRDefault="00EA490E" w:rsidP="00EA490E">
            <w:pPr>
              <w:jc w:val="both"/>
            </w:pPr>
            <w:r>
              <w:t>Počet vedených diplomových prací – 0</w:t>
            </w:r>
          </w:p>
        </w:tc>
      </w:tr>
      <w:tr w:rsidR="008D5664" w:rsidTr="008D5664">
        <w:trPr>
          <w:cantSplit/>
        </w:trPr>
        <w:tc>
          <w:tcPr>
            <w:tcW w:w="3361" w:type="dxa"/>
            <w:gridSpan w:val="2"/>
            <w:tcBorders>
              <w:top w:val="single" w:sz="12" w:space="0" w:color="auto"/>
            </w:tcBorders>
            <w:shd w:val="clear" w:color="auto" w:fill="F7CAAC"/>
          </w:tcPr>
          <w:p w:rsidR="008D5664" w:rsidRDefault="008D5664" w:rsidP="008D5664">
            <w:pPr>
              <w:jc w:val="both"/>
            </w:pPr>
            <w:r>
              <w:rPr>
                <w:b/>
              </w:rPr>
              <w:t xml:space="preserve">Obor habilitačního řízení </w:t>
            </w:r>
          </w:p>
        </w:tc>
        <w:tc>
          <w:tcPr>
            <w:tcW w:w="2254" w:type="dxa"/>
            <w:gridSpan w:val="2"/>
            <w:tcBorders>
              <w:top w:val="single" w:sz="12" w:space="0" w:color="auto"/>
            </w:tcBorders>
            <w:shd w:val="clear" w:color="auto" w:fill="F7CAAC"/>
          </w:tcPr>
          <w:p w:rsidR="008D5664" w:rsidRDefault="008D5664" w:rsidP="008D566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8D5664" w:rsidRDefault="008D5664" w:rsidP="008D566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8D5664" w:rsidRDefault="008D5664" w:rsidP="008D5664">
            <w:pPr>
              <w:jc w:val="both"/>
              <w:rPr>
                <w:b/>
              </w:rPr>
            </w:pPr>
            <w:r>
              <w:rPr>
                <w:b/>
              </w:rPr>
              <w:t>Ohlasy publikací</w:t>
            </w:r>
          </w:p>
        </w:tc>
      </w:tr>
      <w:tr w:rsidR="008D5664" w:rsidTr="008D5664">
        <w:trPr>
          <w:cantSplit/>
        </w:trPr>
        <w:tc>
          <w:tcPr>
            <w:tcW w:w="3361" w:type="dxa"/>
            <w:gridSpan w:val="2"/>
          </w:tcPr>
          <w:p w:rsidR="008D5664" w:rsidRDefault="008D5664" w:rsidP="008D5664">
            <w:pPr>
              <w:jc w:val="both"/>
            </w:pPr>
          </w:p>
        </w:tc>
        <w:tc>
          <w:tcPr>
            <w:tcW w:w="2254" w:type="dxa"/>
            <w:gridSpan w:val="2"/>
          </w:tcPr>
          <w:p w:rsidR="008D5664" w:rsidRDefault="008D5664" w:rsidP="008D5664">
            <w:pPr>
              <w:jc w:val="both"/>
            </w:pPr>
          </w:p>
        </w:tc>
        <w:tc>
          <w:tcPr>
            <w:tcW w:w="2257" w:type="dxa"/>
            <w:gridSpan w:val="4"/>
            <w:tcBorders>
              <w:right w:val="single" w:sz="12" w:space="0" w:color="auto"/>
            </w:tcBorders>
          </w:tcPr>
          <w:p w:rsidR="008D5664" w:rsidRDefault="008D5664" w:rsidP="008D5664">
            <w:pPr>
              <w:jc w:val="both"/>
            </w:pPr>
          </w:p>
        </w:tc>
        <w:tc>
          <w:tcPr>
            <w:tcW w:w="635" w:type="dxa"/>
            <w:tcBorders>
              <w:left w:val="single" w:sz="12" w:space="0" w:color="auto"/>
            </w:tcBorders>
            <w:shd w:val="clear" w:color="auto" w:fill="F7CAAC"/>
          </w:tcPr>
          <w:p w:rsidR="008D5664" w:rsidRDefault="008D5664" w:rsidP="008D5664">
            <w:pPr>
              <w:jc w:val="both"/>
            </w:pPr>
            <w:r>
              <w:rPr>
                <w:b/>
              </w:rPr>
              <w:t>WOS</w:t>
            </w:r>
          </w:p>
        </w:tc>
        <w:tc>
          <w:tcPr>
            <w:tcW w:w="696" w:type="dxa"/>
            <w:shd w:val="clear" w:color="auto" w:fill="F7CAAC"/>
          </w:tcPr>
          <w:p w:rsidR="008D5664" w:rsidRDefault="008D5664" w:rsidP="008D5664">
            <w:pPr>
              <w:jc w:val="both"/>
              <w:rPr>
                <w:sz w:val="18"/>
              </w:rPr>
            </w:pPr>
            <w:r>
              <w:rPr>
                <w:b/>
                <w:sz w:val="18"/>
              </w:rPr>
              <w:t>Scopus</w:t>
            </w:r>
          </w:p>
        </w:tc>
        <w:tc>
          <w:tcPr>
            <w:tcW w:w="697" w:type="dxa"/>
            <w:shd w:val="clear" w:color="auto" w:fill="F7CAAC"/>
          </w:tcPr>
          <w:p w:rsidR="008D5664" w:rsidRDefault="008D5664" w:rsidP="008D5664">
            <w:pPr>
              <w:jc w:val="both"/>
            </w:pPr>
            <w:r>
              <w:rPr>
                <w:b/>
                <w:sz w:val="18"/>
              </w:rPr>
              <w:t>ostatní</w:t>
            </w:r>
          </w:p>
        </w:tc>
      </w:tr>
      <w:tr w:rsidR="008D5664" w:rsidTr="008D5664">
        <w:trPr>
          <w:cantSplit/>
          <w:trHeight w:val="70"/>
        </w:trPr>
        <w:tc>
          <w:tcPr>
            <w:tcW w:w="3361" w:type="dxa"/>
            <w:gridSpan w:val="2"/>
            <w:shd w:val="clear" w:color="auto" w:fill="F7CAAC"/>
          </w:tcPr>
          <w:p w:rsidR="008D5664" w:rsidRDefault="008D5664" w:rsidP="008D5664">
            <w:pPr>
              <w:jc w:val="both"/>
            </w:pPr>
            <w:r>
              <w:rPr>
                <w:b/>
              </w:rPr>
              <w:t>Obor jmenovacího řízení</w:t>
            </w:r>
          </w:p>
        </w:tc>
        <w:tc>
          <w:tcPr>
            <w:tcW w:w="2254" w:type="dxa"/>
            <w:gridSpan w:val="2"/>
            <w:shd w:val="clear" w:color="auto" w:fill="F7CAAC"/>
          </w:tcPr>
          <w:p w:rsidR="008D5664" w:rsidRDefault="008D5664" w:rsidP="008D5664">
            <w:pPr>
              <w:jc w:val="both"/>
            </w:pPr>
            <w:r>
              <w:rPr>
                <w:b/>
              </w:rPr>
              <w:t>Rok udělení hodnosti</w:t>
            </w:r>
          </w:p>
        </w:tc>
        <w:tc>
          <w:tcPr>
            <w:tcW w:w="2257" w:type="dxa"/>
            <w:gridSpan w:val="4"/>
            <w:tcBorders>
              <w:right w:val="single" w:sz="12" w:space="0" w:color="auto"/>
            </w:tcBorders>
            <w:shd w:val="clear" w:color="auto" w:fill="F7CAAC"/>
          </w:tcPr>
          <w:p w:rsidR="008D5664" w:rsidRDefault="008D5664" w:rsidP="008D5664">
            <w:pPr>
              <w:jc w:val="both"/>
            </w:pPr>
            <w:r>
              <w:rPr>
                <w:b/>
              </w:rPr>
              <w:t>Řízení konáno na VŠ</w:t>
            </w:r>
          </w:p>
        </w:tc>
        <w:tc>
          <w:tcPr>
            <w:tcW w:w="635" w:type="dxa"/>
            <w:vMerge w:val="restart"/>
            <w:tcBorders>
              <w:left w:val="single" w:sz="12" w:space="0" w:color="auto"/>
            </w:tcBorders>
          </w:tcPr>
          <w:p w:rsidR="008D5664" w:rsidRDefault="008F2EE0" w:rsidP="008D5664">
            <w:pPr>
              <w:jc w:val="both"/>
              <w:rPr>
                <w:b/>
              </w:rPr>
            </w:pPr>
            <w:r>
              <w:rPr>
                <w:b/>
              </w:rPr>
              <w:t>0</w:t>
            </w:r>
          </w:p>
        </w:tc>
        <w:tc>
          <w:tcPr>
            <w:tcW w:w="696" w:type="dxa"/>
            <w:vMerge w:val="restart"/>
          </w:tcPr>
          <w:p w:rsidR="008D5664" w:rsidRDefault="008F2EE0" w:rsidP="008D5664">
            <w:pPr>
              <w:jc w:val="both"/>
              <w:rPr>
                <w:b/>
              </w:rPr>
            </w:pPr>
            <w:r>
              <w:rPr>
                <w:b/>
              </w:rPr>
              <w:t>0</w:t>
            </w:r>
          </w:p>
        </w:tc>
        <w:tc>
          <w:tcPr>
            <w:tcW w:w="697" w:type="dxa"/>
            <w:vMerge w:val="restart"/>
          </w:tcPr>
          <w:p w:rsidR="008D5664" w:rsidRDefault="008F2EE0" w:rsidP="008D5664">
            <w:pPr>
              <w:jc w:val="both"/>
              <w:rPr>
                <w:b/>
              </w:rPr>
            </w:pPr>
            <w:r>
              <w:rPr>
                <w:b/>
              </w:rPr>
              <w:t>0</w:t>
            </w:r>
          </w:p>
        </w:tc>
      </w:tr>
      <w:tr w:rsidR="008D5664" w:rsidTr="008D5664">
        <w:trPr>
          <w:trHeight w:val="205"/>
        </w:trPr>
        <w:tc>
          <w:tcPr>
            <w:tcW w:w="3361" w:type="dxa"/>
            <w:gridSpan w:val="2"/>
          </w:tcPr>
          <w:p w:rsidR="008D5664" w:rsidRDefault="008D5664" w:rsidP="008D5664">
            <w:pPr>
              <w:jc w:val="both"/>
            </w:pPr>
          </w:p>
        </w:tc>
        <w:tc>
          <w:tcPr>
            <w:tcW w:w="2254" w:type="dxa"/>
            <w:gridSpan w:val="2"/>
          </w:tcPr>
          <w:p w:rsidR="008D5664" w:rsidRDefault="008D5664" w:rsidP="008D5664">
            <w:pPr>
              <w:jc w:val="both"/>
            </w:pPr>
          </w:p>
        </w:tc>
        <w:tc>
          <w:tcPr>
            <w:tcW w:w="2257" w:type="dxa"/>
            <w:gridSpan w:val="4"/>
            <w:tcBorders>
              <w:right w:val="single" w:sz="12" w:space="0" w:color="auto"/>
            </w:tcBorders>
          </w:tcPr>
          <w:p w:rsidR="008D5664" w:rsidRDefault="008D5664" w:rsidP="008D5664">
            <w:pPr>
              <w:jc w:val="both"/>
            </w:pPr>
          </w:p>
        </w:tc>
        <w:tc>
          <w:tcPr>
            <w:tcW w:w="635" w:type="dxa"/>
            <w:vMerge/>
            <w:tcBorders>
              <w:left w:val="single" w:sz="12" w:space="0" w:color="auto"/>
            </w:tcBorders>
            <w:vAlign w:val="center"/>
          </w:tcPr>
          <w:p w:rsidR="008D5664" w:rsidRDefault="008D5664" w:rsidP="008D5664">
            <w:pPr>
              <w:rPr>
                <w:b/>
              </w:rPr>
            </w:pPr>
          </w:p>
        </w:tc>
        <w:tc>
          <w:tcPr>
            <w:tcW w:w="696" w:type="dxa"/>
            <w:vMerge/>
            <w:vAlign w:val="center"/>
          </w:tcPr>
          <w:p w:rsidR="008D5664" w:rsidRDefault="008D5664" w:rsidP="008D5664">
            <w:pPr>
              <w:rPr>
                <w:b/>
              </w:rPr>
            </w:pPr>
          </w:p>
        </w:tc>
        <w:tc>
          <w:tcPr>
            <w:tcW w:w="697" w:type="dxa"/>
            <w:vMerge/>
            <w:vAlign w:val="center"/>
          </w:tcPr>
          <w:p w:rsidR="008D5664" w:rsidRDefault="008D5664" w:rsidP="008D5664">
            <w:pPr>
              <w:rPr>
                <w:b/>
              </w:rPr>
            </w:pPr>
          </w:p>
        </w:tc>
      </w:tr>
      <w:tr w:rsidR="008D5664" w:rsidTr="008D5664">
        <w:tc>
          <w:tcPr>
            <w:tcW w:w="9900" w:type="dxa"/>
            <w:gridSpan w:val="11"/>
            <w:shd w:val="clear" w:color="auto" w:fill="F7CAAC"/>
          </w:tcPr>
          <w:p w:rsidR="008D5664" w:rsidRDefault="008D5664" w:rsidP="008D5664">
            <w:pPr>
              <w:jc w:val="both"/>
              <w:rPr>
                <w:b/>
              </w:rPr>
            </w:pPr>
            <w:r>
              <w:rPr>
                <w:b/>
              </w:rPr>
              <w:t xml:space="preserve">Přehled o nejvýznamnější publikační a další tvůrčí činnosti nebo další profesní činnosti u odborníků z praxe vztahující se k zabezpečovaným předmětům </w:t>
            </w:r>
          </w:p>
        </w:tc>
      </w:tr>
      <w:tr w:rsidR="008D5664" w:rsidTr="00EA490E">
        <w:trPr>
          <w:trHeight w:val="1372"/>
        </w:trPr>
        <w:tc>
          <w:tcPr>
            <w:tcW w:w="9900" w:type="dxa"/>
            <w:gridSpan w:val="11"/>
          </w:tcPr>
          <w:p w:rsidR="008D5664" w:rsidRDefault="008D5664" w:rsidP="008D5664">
            <w:pPr>
              <w:jc w:val="both"/>
            </w:pPr>
            <w:r>
              <w:t xml:space="preserve">POPELKOVÁ, M. </w:t>
            </w:r>
            <w:r w:rsidRPr="007A656C">
              <w:rPr>
                <w:i/>
              </w:rPr>
              <w:t>Proposal of systematic methodology for the collection and evaluation of data for standardization work and work operations in companies type Automotive</w:t>
            </w:r>
            <w:r w:rsidRPr="007A656C">
              <w:t>.  International Bata conferenc</w:t>
            </w:r>
            <w:r>
              <w:t xml:space="preserve">e </w:t>
            </w:r>
            <w:r w:rsidRPr="007A656C">
              <w:t>for Ph.D. Students and Young Researchers</w:t>
            </w:r>
            <w:r>
              <w:t>. Zlín: UTB, FAME, 2014.</w:t>
            </w:r>
          </w:p>
          <w:p w:rsidR="008D5664" w:rsidRPr="00EA490E" w:rsidRDefault="008D5664" w:rsidP="00EA490E">
            <w:pPr>
              <w:jc w:val="both"/>
            </w:pPr>
            <w:r w:rsidRPr="003A4B1F">
              <w:t>POPELKOVÁ, M</w:t>
            </w:r>
            <w:r w:rsidRPr="00205CC4">
              <w:t xml:space="preserve">. </w:t>
            </w:r>
            <w:r w:rsidRPr="00205CC4">
              <w:rPr>
                <w:i/>
              </w:rPr>
              <w:t>Proposal of systematic methodology for work standardization in automotive companies</w:t>
            </w:r>
            <w:r w:rsidRPr="00205CC4">
              <w:t xml:space="preserve">. 9th Annual International Conference 2015. </w:t>
            </w:r>
            <w:r w:rsidRPr="008D2149">
              <w:t>Manufacturing Systems Today and Tomorrow. Liberec: Technical University of Liberec, 2015. ISBN 978-80-7494-256-3</w:t>
            </w:r>
            <w:r w:rsidR="00EA490E">
              <w:t> </w:t>
            </w:r>
          </w:p>
        </w:tc>
      </w:tr>
      <w:tr w:rsidR="008D5664" w:rsidTr="008D5664">
        <w:trPr>
          <w:trHeight w:val="218"/>
        </w:trPr>
        <w:tc>
          <w:tcPr>
            <w:tcW w:w="9900" w:type="dxa"/>
            <w:gridSpan w:val="11"/>
            <w:shd w:val="clear" w:color="auto" w:fill="F7CAAC"/>
          </w:tcPr>
          <w:p w:rsidR="008D5664" w:rsidRDefault="008D5664" w:rsidP="008D5664">
            <w:pPr>
              <w:rPr>
                <w:b/>
              </w:rPr>
            </w:pPr>
            <w:r>
              <w:rPr>
                <w:b/>
              </w:rPr>
              <w:t>Působení v zahraničí</w:t>
            </w:r>
          </w:p>
        </w:tc>
      </w:tr>
      <w:tr w:rsidR="008D5664" w:rsidTr="008D5664">
        <w:trPr>
          <w:trHeight w:val="328"/>
        </w:trPr>
        <w:tc>
          <w:tcPr>
            <w:tcW w:w="9900" w:type="dxa"/>
            <w:gridSpan w:val="11"/>
          </w:tcPr>
          <w:p w:rsidR="008D5664" w:rsidRDefault="008D5664" w:rsidP="008D5664">
            <w:pPr>
              <w:rPr>
                <w:b/>
              </w:rPr>
            </w:pPr>
          </w:p>
        </w:tc>
      </w:tr>
      <w:tr w:rsidR="008D5664" w:rsidTr="00EA490E">
        <w:trPr>
          <w:cantSplit/>
          <w:trHeight w:val="186"/>
        </w:trPr>
        <w:tc>
          <w:tcPr>
            <w:tcW w:w="2529" w:type="dxa"/>
            <w:shd w:val="clear" w:color="auto" w:fill="F7CAAC"/>
          </w:tcPr>
          <w:p w:rsidR="008D5664" w:rsidRDefault="008D5664" w:rsidP="008D5664">
            <w:pPr>
              <w:jc w:val="both"/>
              <w:rPr>
                <w:b/>
              </w:rPr>
            </w:pPr>
            <w:r>
              <w:rPr>
                <w:b/>
              </w:rPr>
              <w:t xml:space="preserve">Podpis </w:t>
            </w:r>
          </w:p>
        </w:tc>
        <w:tc>
          <w:tcPr>
            <w:tcW w:w="4554" w:type="dxa"/>
            <w:gridSpan w:val="5"/>
          </w:tcPr>
          <w:p w:rsidR="008D5664" w:rsidRPr="00B10230" w:rsidRDefault="008D5664" w:rsidP="008D5664">
            <w:pPr>
              <w:jc w:val="both"/>
              <w:rPr>
                <w:b/>
              </w:rPr>
            </w:pPr>
          </w:p>
        </w:tc>
        <w:tc>
          <w:tcPr>
            <w:tcW w:w="789" w:type="dxa"/>
            <w:gridSpan w:val="2"/>
            <w:shd w:val="clear" w:color="auto" w:fill="F7CAAC"/>
          </w:tcPr>
          <w:p w:rsidR="008D5664" w:rsidRDefault="008D5664" w:rsidP="008D5664">
            <w:pPr>
              <w:jc w:val="both"/>
            </w:pPr>
            <w:r>
              <w:rPr>
                <w:b/>
              </w:rPr>
              <w:t>datum</w:t>
            </w:r>
          </w:p>
        </w:tc>
        <w:tc>
          <w:tcPr>
            <w:tcW w:w="2028" w:type="dxa"/>
            <w:gridSpan w:val="3"/>
          </w:tcPr>
          <w:p w:rsidR="008D5664" w:rsidRDefault="008D5664" w:rsidP="008D5664">
            <w:pPr>
              <w:jc w:val="both"/>
            </w:pPr>
          </w:p>
        </w:tc>
      </w:tr>
    </w:tbl>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p w:rsidR="008D5664" w:rsidRDefault="008D5664"/>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rsidTr="00F3186A">
        <w:tc>
          <w:tcPr>
            <w:tcW w:w="9861"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5"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5" w:type="dxa"/>
            <w:gridSpan w:val="10"/>
          </w:tcPr>
          <w:p w:rsidR="00AA1EEA" w:rsidRDefault="00AA1EEA" w:rsidP="003F6EB7">
            <w:pPr>
              <w:jc w:val="both"/>
            </w:pPr>
            <w:r>
              <w:t>Průmyslové inženýrství</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Boris POPESKO</w:t>
            </w:r>
          </w:p>
        </w:tc>
        <w:tc>
          <w:tcPr>
            <w:tcW w:w="713"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doc. Ing.</w:t>
            </w:r>
            <w:r w:rsidR="00682011">
              <w:t>,</w:t>
            </w:r>
            <w:r>
              <w:t xml:space="preserve"> Ph.D.</w:t>
            </w:r>
          </w:p>
        </w:tc>
      </w:tr>
      <w:tr w:rsidR="00AA1EEA" w:rsidTr="00F3186A">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1978</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7"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121A92" w:rsidP="003F6EB7">
            <w:pPr>
              <w:jc w:val="both"/>
            </w:pPr>
            <w:r>
              <w:t>Vysoká škola obchodní v Praze, o.p.s.</w:t>
            </w:r>
          </w:p>
        </w:tc>
        <w:tc>
          <w:tcPr>
            <w:tcW w:w="1707" w:type="dxa"/>
            <w:gridSpan w:val="2"/>
          </w:tcPr>
          <w:p w:rsidR="00AA1EEA" w:rsidRDefault="00AA1EEA" w:rsidP="003F6EB7">
            <w:pPr>
              <w:jc w:val="both"/>
            </w:pPr>
            <w:r>
              <w:t>pp</w:t>
            </w:r>
          </w:p>
        </w:tc>
        <w:tc>
          <w:tcPr>
            <w:tcW w:w="2096" w:type="dxa"/>
            <w:gridSpan w:val="4"/>
          </w:tcPr>
          <w:p w:rsidR="00AA1EEA" w:rsidRDefault="00121A92" w:rsidP="003F6EB7">
            <w:pPr>
              <w:jc w:val="both"/>
            </w:pPr>
            <w:r>
              <w:t>10</w:t>
            </w:r>
          </w:p>
        </w:tc>
      </w:tr>
      <w:tr w:rsidR="00AA1EEA" w:rsidTr="00F3186A">
        <w:tc>
          <w:tcPr>
            <w:tcW w:w="9861"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61" w:type="dxa"/>
            <w:gridSpan w:val="11"/>
            <w:tcBorders>
              <w:top w:val="nil"/>
            </w:tcBorders>
          </w:tcPr>
          <w:p w:rsidR="00AA1EEA" w:rsidRDefault="00AA1EEA" w:rsidP="003F6EB7">
            <w:pPr>
              <w:jc w:val="both"/>
            </w:pPr>
            <w:r>
              <w:t>Manažerské účetnictví - garant, přednášející (60%)</w:t>
            </w:r>
          </w:p>
          <w:p w:rsidR="00AA1EEA" w:rsidRDefault="00AA1EEA" w:rsidP="009A3BB4">
            <w:pPr>
              <w:jc w:val="both"/>
            </w:pPr>
            <w:r>
              <w:t xml:space="preserve">Podnikatelská akademie 2 – garant, </w:t>
            </w:r>
            <w:r w:rsidR="009A3BB4">
              <w:t>vedení seminářů</w:t>
            </w:r>
            <w:r>
              <w:t xml:space="preserve"> (70%)</w:t>
            </w:r>
          </w:p>
        </w:tc>
      </w:tr>
      <w:tr w:rsidR="00AA1EEA" w:rsidTr="00F3186A">
        <w:tc>
          <w:tcPr>
            <w:tcW w:w="9861" w:type="dxa"/>
            <w:gridSpan w:val="11"/>
            <w:shd w:val="clear" w:color="auto" w:fill="F7CAAC"/>
          </w:tcPr>
          <w:p w:rsidR="00AA1EEA" w:rsidRDefault="00AA1EEA" w:rsidP="003F6EB7">
            <w:pPr>
              <w:jc w:val="both"/>
            </w:pPr>
            <w:r>
              <w:rPr>
                <w:b/>
              </w:rPr>
              <w:t xml:space="preserve">Údaje o vzdělání na VŠ </w:t>
            </w:r>
          </w:p>
        </w:tc>
      </w:tr>
      <w:tr w:rsidR="00AA1EEA" w:rsidTr="007044B0">
        <w:trPr>
          <w:trHeight w:val="621"/>
        </w:trPr>
        <w:tc>
          <w:tcPr>
            <w:tcW w:w="9861" w:type="dxa"/>
            <w:gridSpan w:val="11"/>
          </w:tcPr>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 obor „Ekonomika a management“, Bc.</w:t>
            </w:r>
          </w:p>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 obor „Ekonomika a management“, Ing.</w:t>
            </w:r>
          </w:p>
          <w:p w:rsidR="00AA1EEA" w:rsidRPr="007044B0" w:rsidRDefault="00AA1EEA" w:rsidP="007044B0">
            <w:pPr>
              <w:pStyle w:val="Zkladntext"/>
              <w:ind w:left="1172" w:hanging="1172"/>
              <w:rPr>
                <w:rFonts w:ascii="Times New Roman" w:hAnsi="Times New Roman"/>
                <w:b/>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„Ekonomika a management podniku“, Ph.D.</w:t>
            </w:r>
          </w:p>
        </w:tc>
      </w:tr>
      <w:tr w:rsidR="00AA1EEA" w:rsidTr="00F3186A">
        <w:tc>
          <w:tcPr>
            <w:tcW w:w="9861" w:type="dxa"/>
            <w:gridSpan w:val="11"/>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F3186A">
        <w:trPr>
          <w:trHeight w:val="1090"/>
        </w:trPr>
        <w:tc>
          <w:tcPr>
            <w:tcW w:w="9861" w:type="dxa"/>
            <w:gridSpan w:val="11"/>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rsidTr="00F3186A">
        <w:trPr>
          <w:trHeight w:val="250"/>
        </w:trPr>
        <w:tc>
          <w:tcPr>
            <w:tcW w:w="9861"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190"/>
        </w:trPr>
        <w:tc>
          <w:tcPr>
            <w:tcW w:w="9861" w:type="dxa"/>
            <w:gridSpan w:val="11"/>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r w:rsidRPr="00992018">
              <w:t>Management a ekonomika podniku</w:t>
            </w:r>
          </w:p>
        </w:tc>
        <w:tc>
          <w:tcPr>
            <w:tcW w:w="2245" w:type="dxa"/>
            <w:gridSpan w:val="2"/>
          </w:tcPr>
          <w:p w:rsidR="00AA1EEA" w:rsidRDefault="00AA1EEA" w:rsidP="003F6EB7">
            <w:pPr>
              <w:jc w:val="both"/>
            </w:pPr>
            <w:r>
              <w:t>2010</w:t>
            </w:r>
          </w:p>
        </w:tc>
        <w:tc>
          <w:tcPr>
            <w:tcW w:w="2248" w:type="dxa"/>
            <w:gridSpan w:val="4"/>
            <w:tcBorders>
              <w:right w:val="single" w:sz="12" w:space="0" w:color="auto"/>
            </w:tcBorders>
          </w:tcPr>
          <w:p w:rsidR="00AA1EEA" w:rsidRDefault="00AA1EEA" w:rsidP="003F6EB7">
            <w:pPr>
              <w:jc w:val="both"/>
            </w:pPr>
            <w:r>
              <w:t>UTB ve Zlíně</w:t>
            </w:r>
          </w:p>
        </w:tc>
        <w:tc>
          <w:tcPr>
            <w:tcW w:w="636"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6" w:type="dxa"/>
            <w:vMerge w:val="restart"/>
            <w:tcBorders>
              <w:left w:val="single" w:sz="12" w:space="0" w:color="auto"/>
            </w:tcBorders>
          </w:tcPr>
          <w:p w:rsidR="00AA1EEA" w:rsidRDefault="008F2EE0" w:rsidP="003F6EB7">
            <w:pPr>
              <w:jc w:val="both"/>
              <w:rPr>
                <w:b/>
              </w:rPr>
            </w:pPr>
            <w:r>
              <w:rPr>
                <w:b/>
              </w:rPr>
              <w:t>45</w:t>
            </w:r>
          </w:p>
        </w:tc>
        <w:tc>
          <w:tcPr>
            <w:tcW w:w="693" w:type="dxa"/>
            <w:vMerge w:val="restart"/>
          </w:tcPr>
          <w:p w:rsidR="00AA1EEA" w:rsidRDefault="008F2EE0" w:rsidP="003F6EB7">
            <w:pPr>
              <w:jc w:val="both"/>
              <w:rPr>
                <w:b/>
              </w:rPr>
            </w:pPr>
            <w:r>
              <w:rPr>
                <w:b/>
              </w:rPr>
              <w:t>61</w:t>
            </w:r>
          </w:p>
        </w:tc>
        <w:tc>
          <w:tcPr>
            <w:tcW w:w="694" w:type="dxa"/>
            <w:vMerge w:val="restart"/>
          </w:tcPr>
          <w:p w:rsidR="00AA1EEA" w:rsidRDefault="00AA1EEA" w:rsidP="003F6EB7">
            <w:pPr>
              <w:jc w:val="both"/>
              <w:rPr>
                <w:b/>
              </w:rPr>
            </w:pPr>
            <w:r>
              <w:rPr>
                <w:b/>
              </w:rPr>
              <w:t>120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6"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61"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87112">
        <w:trPr>
          <w:trHeight w:val="411"/>
        </w:trPr>
        <w:tc>
          <w:tcPr>
            <w:tcW w:w="9861" w:type="dxa"/>
            <w:gridSpan w:val="11"/>
          </w:tcPr>
          <w:p w:rsidR="00AA1EEA" w:rsidRDefault="00AA1EEA" w:rsidP="00AA1EEA">
            <w:pPr>
              <w:jc w:val="both"/>
            </w:pPr>
            <w:r>
              <w:t xml:space="preserve">POPESKO, B., NOVÁK, P., DVORSKÝ, J., PAPADAKI, Š. </w:t>
            </w:r>
            <w:r w:rsidRPr="00E46AED">
              <w:t>The Maturity of a Budgeting System and its Influence on Corporate Performance</w:t>
            </w:r>
            <w:r w:rsidR="00D36366">
              <w:t>.</w:t>
            </w:r>
            <w:r>
              <w:t xml:space="preserve"> </w:t>
            </w:r>
            <w:r w:rsidRPr="00B74303">
              <w:rPr>
                <w:i/>
              </w:rPr>
              <w:t>Acta Polytechnica Hungarica</w:t>
            </w:r>
            <w:r>
              <w:t>, Volume 14, Issue 7, 2017</w:t>
            </w:r>
            <w:r w:rsidR="00D36366">
              <w:t>.</w:t>
            </w:r>
            <w:r>
              <w:t xml:space="preserve"> ISSN 1785-8860</w:t>
            </w:r>
            <w:r w:rsidR="00D36366">
              <w:t xml:space="preserve">. </w:t>
            </w:r>
            <w:r w:rsidR="00D36366" w:rsidRPr="00D36366">
              <w:t>DOI: 10.12700/APH.14.7.2017.7.6</w:t>
            </w:r>
            <w:r w:rsidR="00D36366">
              <w:t xml:space="preserve"> (35%)</w:t>
            </w:r>
          </w:p>
          <w:p w:rsidR="00AA1EEA" w:rsidRDefault="00AA1EEA" w:rsidP="00AA1EEA">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rsidR="00AA1EEA" w:rsidRDefault="00AA1EEA" w:rsidP="00AA1EEA">
            <w:pPr>
              <w:jc w:val="both"/>
            </w:pPr>
            <w:r>
              <w:t>POPESKO, B., PAPADAKI, Š., NOVÁK, P., Cost and Reimbursement Analysis of Selected Hospital Diagnoses via Activity-Based</w:t>
            </w:r>
            <w:r w:rsidR="00D36366">
              <w:t xml:space="preserve"> Costing.</w:t>
            </w:r>
            <w:r>
              <w:t xml:space="preserve"> </w:t>
            </w:r>
            <w:r>
              <w:rPr>
                <w:i/>
              </w:rPr>
              <w:t>E+M Ekonomie a management</w:t>
            </w:r>
            <w:r w:rsidR="00D36366">
              <w:t>, Volume: 18 Issue: 3, 2015.</w:t>
            </w:r>
            <w:r>
              <w:t xml:space="preserve"> ISSN 1212-3609</w:t>
            </w:r>
            <w:r w:rsidR="00D36366">
              <w:t>. DOI: 10.15240/tul/001/2015-3-005 (40%)</w:t>
            </w:r>
          </w:p>
          <w:p w:rsidR="00AA1EEA" w:rsidRDefault="00AA1EEA" w:rsidP="00AA1EEA">
            <w:pPr>
              <w:jc w:val="both"/>
            </w:pPr>
            <w:r>
              <w:t xml:space="preserve">POPESKO, B, NOVÁK, P., PAPADAKI, Š. Measuring diagnosis and patient profitability in </w:t>
            </w:r>
            <w:r w:rsidR="00D36366">
              <w:t>healthcare: Economics vs ethics.</w:t>
            </w:r>
            <w:r>
              <w:t xml:space="preserve"> </w:t>
            </w:r>
            <w:r>
              <w:rPr>
                <w:i/>
              </w:rPr>
              <w:t>Economics and Sociology</w:t>
            </w:r>
            <w:r w:rsidR="00D36366">
              <w:t>, Volume: 8 Issue: 1, 2015.</w:t>
            </w:r>
            <w:r>
              <w:t xml:space="preserve"> ISSN 2071-789X</w:t>
            </w:r>
            <w:r w:rsidR="00D36366">
              <w:t>. DOI: 10.14254/2071- 789X.2015/8-1/18</w:t>
            </w:r>
            <w:r>
              <w:t xml:space="preserve"> (40%)</w:t>
            </w:r>
          </w:p>
          <w:p w:rsidR="00AA1EEA" w:rsidRDefault="00AA1EEA" w:rsidP="00AA1EEA">
            <w:pPr>
              <w:jc w:val="both"/>
            </w:pPr>
            <w:r>
              <w:t xml:space="preserve">POPESKO, B. a kol. </w:t>
            </w:r>
            <w:r>
              <w:rPr>
                <w:i/>
              </w:rPr>
              <w:t>Kalkulace nákladů ve zdravotnických organizacích</w:t>
            </w:r>
            <w:r w:rsidR="00D36366">
              <w:rPr>
                <w:i/>
              </w:rPr>
              <w:t>.</w:t>
            </w:r>
            <w:r>
              <w:t xml:space="preserve"> </w:t>
            </w:r>
            <w:r w:rsidR="00D36366">
              <w:t xml:space="preserve">Praha: </w:t>
            </w:r>
            <w:r>
              <w:t>Wolters Kluver</w:t>
            </w:r>
            <w:r w:rsidR="00D36366">
              <w:t>,</w:t>
            </w:r>
            <w:r>
              <w:t xml:space="preserve"> 2014</w:t>
            </w:r>
            <w:r w:rsidR="00D36366">
              <w:t>.</w:t>
            </w:r>
            <w:r>
              <w:t xml:space="preserve"> ISBN 978-80-7478-509-2 (30%).</w:t>
            </w:r>
          </w:p>
          <w:p w:rsidR="00AA1EEA" w:rsidRDefault="00AA1EEA" w:rsidP="00AA1EEA">
            <w:pPr>
              <w:jc w:val="both"/>
            </w:pPr>
            <w:r>
              <w:t>NOVÁK, P., POPESKO, B. Cost variability and cost behaviour in manufacturing enterprises</w:t>
            </w:r>
            <w:r>
              <w:rPr>
                <w:i/>
              </w:rPr>
              <w:t>.</w:t>
            </w:r>
            <w:r>
              <w:t xml:space="preserve"> </w:t>
            </w:r>
            <w:r>
              <w:rPr>
                <w:i/>
              </w:rPr>
              <w:t>Economics and Sociology</w:t>
            </w:r>
            <w:r>
              <w:t>, Volume: 7 Issue: 4, 2014</w:t>
            </w:r>
            <w:r w:rsidR="00D36366">
              <w:t>.</w:t>
            </w:r>
            <w:r>
              <w:t xml:space="preserve"> ISSN 2071-789X</w:t>
            </w:r>
            <w:r w:rsidR="00D36366">
              <w:t>. DOI: 10.14254/2071- 789X.2014/7-4/6 (50%)</w:t>
            </w:r>
          </w:p>
          <w:p w:rsidR="00F3186A" w:rsidRDefault="00F3186A" w:rsidP="00AA1EEA">
            <w:pPr>
              <w:jc w:val="both"/>
            </w:pPr>
            <w:r w:rsidRPr="00E66B0B">
              <w:rPr>
                <w:i/>
              </w:rPr>
              <w:t>Přehled projektové činnosti:</w:t>
            </w:r>
          </w:p>
          <w:p w:rsidR="00FD203A" w:rsidRDefault="00FD203A" w:rsidP="00FD203A">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FD203A" w:rsidRDefault="00FD203A" w:rsidP="00FD203A">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AA1EEA" w:rsidRDefault="00FD203A" w:rsidP="00FD203A">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BB3746" w:rsidRPr="00E46AED" w:rsidRDefault="00BB3746" w:rsidP="00FD203A">
            <w:pPr>
              <w:jc w:val="both"/>
            </w:pPr>
            <w:r w:rsidRPr="009A269C">
              <w:t>ERASMUS+ KA2 2016-1-CZ01-KA203-023873 Pilot project: Entrepeneurship education for University students 2016-</w:t>
            </w:r>
            <w:r>
              <w:t xml:space="preserve">2018 (člen řešitelského týmu). </w:t>
            </w:r>
          </w:p>
        </w:tc>
      </w:tr>
      <w:tr w:rsidR="00AA1EEA" w:rsidTr="00F3186A">
        <w:trPr>
          <w:trHeight w:val="218"/>
        </w:trPr>
        <w:tc>
          <w:tcPr>
            <w:tcW w:w="9861" w:type="dxa"/>
            <w:gridSpan w:val="11"/>
            <w:shd w:val="clear" w:color="auto" w:fill="F7CAAC"/>
          </w:tcPr>
          <w:p w:rsidR="00AA1EEA" w:rsidRDefault="00AA1EEA" w:rsidP="003F6EB7">
            <w:pPr>
              <w:rPr>
                <w:b/>
              </w:rPr>
            </w:pPr>
            <w:r>
              <w:rPr>
                <w:b/>
              </w:rPr>
              <w:lastRenderedPageBreak/>
              <w:t>Působení v zahraničí</w:t>
            </w:r>
          </w:p>
        </w:tc>
      </w:tr>
      <w:tr w:rsidR="00AA1EEA" w:rsidTr="00F3186A">
        <w:trPr>
          <w:trHeight w:val="64"/>
        </w:trPr>
        <w:tc>
          <w:tcPr>
            <w:tcW w:w="9861" w:type="dxa"/>
            <w:gridSpan w:val="11"/>
          </w:tcPr>
          <w:p w:rsidR="00AA1EEA" w:rsidRDefault="00AA1EEA" w:rsidP="003F6EB7">
            <w:pPr>
              <w:rPr>
                <w:b/>
              </w:rPr>
            </w:pPr>
          </w:p>
        </w:tc>
      </w:tr>
      <w:tr w:rsidR="00AA1EEA" w:rsidTr="00F3186A">
        <w:trPr>
          <w:cantSplit/>
          <w:trHeight w:val="146"/>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23" w:type="dxa"/>
            <w:gridSpan w:val="3"/>
          </w:tcPr>
          <w:p w:rsidR="00AA1EEA" w:rsidRDefault="00AA1EEA" w:rsidP="003F6EB7">
            <w:pPr>
              <w:jc w:val="both"/>
            </w:pPr>
          </w:p>
        </w:tc>
      </w:tr>
    </w:tbl>
    <w:p w:rsidR="00BB3746" w:rsidRDefault="00BB3746">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E66B0B" w:rsidRPr="00E66B0B" w:rsidTr="00F87112">
        <w:tc>
          <w:tcPr>
            <w:tcW w:w="9857" w:type="dxa"/>
            <w:gridSpan w:val="11"/>
            <w:tcBorders>
              <w:bottom w:val="double" w:sz="4" w:space="0" w:color="auto"/>
            </w:tcBorders>
            <w:shd w:val="clear" w:color="auto" w:fill="BDD6EE"/>
          </w:tcPr>
          <w:p w:rsidR="00E66B0B" w:rsidRPr="00E66B0B" w:rsidRDefault="00E66B0B" w:rsidP="00E66B0B">
            <w:pPr>
              <w:jc w:val="both"/>
              <w:rPr>
                <w:b/>
                <w:sz w:val="28"/>
              </w:rPr>
            </w:pPr>
            <w:r w:rsidRPr="00E66B0B">
              <w:rPr>
                <w:b/>
                <w:sz w:val="28"/>
              </w:rPr>
              <w:lastRenderedPageBreak/>
              <w:t>C-I – Personální zabezpečení</w:t>
            </w:r>
          </w:p>
        </w:tc>
      </w:tr>
      <w:tr w:rsidR="00E66B0B" w:rsidRPr="00E66B0B" w:rsidTr="00F87112">
        <w:tc>
          <w:tcPr>
            <w:tcW w:w="2516" w:type="dxa"/>
            <w:tcBorders>
              <w:top w:val="double" w:sz="4" w:space="0" w:color="auto"/>
            </w:tcBorders>
            <w:shd w:val="clear" w:color="auto" w:fill="F7CAAC"/>
          </w:tcPr>
          <w:p w:rsidR="00E66B0B" w:rsidRPr="00E66B0B" w:rsidRDefault="00E66B0B" w:rsidP="00E66B0B">
            <w:pPr>
              <w:jc w:val="both"/>
              <w:rPr>
                <w:b/>
              </w:rPr>
            </w:pPr>
            <w:r w:rsidRPr="00E66B0B">
              <w:rPr>
                <w:b/>
              </w:rPr>
              <w:t>Vysoká škola</w:t>
            </w:r>
          </w:p>
        </w:tc>
        <w:tc>
          <w:tcPr>
            <w:tcW w:w="7341" w:type="dxa"/>
            <w:gridSpan w:val="10"/>
          </w:tcPr>
          <w:p w:rsidR="00E66B0B" w:rsidRPr="00E66B0B" w:rsidRDefault="00E66B0B" w:rsidP="00E66B0B">
            <w:pPr>
              <w:jc w:val="both"/>
            </w:pPr>
            <w:r w:rsidRPr="00E66B0B">
              <w:t>Univerzita Tomáše Bati ve Zlíně</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Součást vysoké školy</w:t>
            </w:r>
          </w:p>
        </w:tc>
        <w:tc>
          <w:tcPr>
            <w:tcW w:w="7341" w:type="dxa"/>
            <w:gridSpan w:val="10"/>
          </w:tcPr>
          <w:p w:rsidR="00E66B0B" w:rsidRPr="00E66B0B" w:rsidRDefault="00E66B0B" w:rsidP="00E66B0B">
            <w:pPr>
              <w:jc w:val="both"/>
            </w:pPr>
            <w:r w:rsidRPr="00E66B0B">
              <w:t>Fakulta managementu a ekonomiky</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Název studijního programu</w:t>
            </w:r>
          </w:p>
        </w:tc>
        <w:tc>
          <w:tcPr>
            <w:tcW w:w="7341" w:type="dxa"/>
            <w:gridSpan w:val="10"/>
          </w:tcPr>
          <w:p w:rsidR="00E66B0B" w:rsidRPr="00E66B0B" w:rsidRDefault="00E66B0B" w:rsidP="00E66B0B">
            <w:pPr>
              <w:jc w:val="both"/>
            </w:pPr>
            <w:r w:rsidRPr="00E66B0B">
              <w:t>Průmyslové inženýrství</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Jméno a příjmení</w:t>
            </w:r>
          </w:p>
        </w:tc>
        <w:tc>
          <w:tcPr>
            <w:tcW w:w="4536" w:type="dxa"/>
            <w:gridSpan w:val="5"/>
          </w:tcPr>
          <w:p w:rsidR="00E66B0B" w:rsidRPr="00E66B0B" w:rsidRDefault="00E66B0B" w:rsidP="00E66B0B">
            <w:pPr>
              <w:jc w:val="both"/>
            </w:pPr>
            <w:r w:rsidRPr="00E66B0B">
              <w:t>Zdenka PROKOPOVÁ</w:t>
            </w:r>
          </w:p>
        </w:tc>
        <w:tc>
          <w:tcPr>
            <w:tcW w:w="709" w:type="dxa"/>
            <w:shd w:val="clear" w:color="auto" w:fill="F7CAAC"/>
          </w:tcPr>
          <w:p w:rsidR="00E66B0B" w:rsidRPr="00E66B0B" w:rsidRDefault="00E66B0B" w:rsidP="00E66B0B">
            <w:pPr>
              <w:jc w:val="both"/>
              <w:rPr>
                <w:b/>
              </w:rPr>
            </w:pPr>
            <w:r w:rsidRPr="00E66B0B">
              <w:rPr>
                <w:b/>
              </w:rPr>
              <w:t>Tituly</w:t>
            </w:r>
          </w:p>
        </w:tc>
        <w:tc>
          <w:tcPr>
            <w:tcW w:w="2096" w:type="dxa"/>
            <w:gridSpan w:val="4"/>
          </w:tcPr>
          <w:p w:rsidR="00E66B0B" w:rsidRPr="00E66B0B" w:rsidRDefault="00E66B0B" w:rsidP="00E66B0B">
            <w:pPr>
              <w:jc w:val="both"/>
            </w:pPr>
            <w:r w:rsidRPr="00E66B0B">
              <w:t>doc. Ing.</w:t>
            </w:r>
            <w:r>
              <w:t>,</w:t>
            </w:r>
            <w:r w:rsidRPr="00E66B0B">
              <w:t xml:space="preserve"> CSc.</w:t>
            </w:r>
          </w:p>
        </w:tc>
      </w:tr>
      <w:tr w:rsidR="00E66B0B" w:rsidRPr="00E66B0B" w:rsidTr="00F87112">
        <w:tc>
          <w:tcPr>
            <w:tcW w:w="2516" w:type="dxa"/>
            <w:shd w:val="clear" w:color="auto" w:fill="F7CAAC"/>
          </w:tcPr>
          <w:p w:rsidR="00E66B0B" w:rsidRPr="00E66B0B" w:rsidRDefault="00E66B0B" w:rsidP="00E66B0B">
            <w:pPr>
              <w:jc w:val="both"/>
              <w:rPr>
                <w:b/>
              </w:rPr>
            </w:pPr>
            <w:r w:rsidRPr="00E66B0B">
              <w:rPr>
                <w:b/>
              </w:rPr>
              <w:t>Rok narození</w:t>
            </w:r>
          </w:p>
        </w:tc>
        <w:tc>
          <w:tcPr>
            <w:tcW w:w="829" w:type="dxa"/>
          </w:tcPr>
          <w:p w:rsidR="00E66B0B" w:rsidRPr="00E66B0B" w:rsidRDefault="00E66B0B" w:rsidP="00E66B0B">
            <w:pPr>
              <w:jc w:val="both"/>
            </w:pPr>
            <w:r w:rsidRPr="00E66B0B">
              <w:t>1965</w:t>
            </w:r>
          </w:p>
        </w:tc>
        <w:tc>
          <w:tcPr>
            <w:tcW w:w="1721" w:type="dxa"/>
            <w:shd w:val="clear" w:color="auto" w:fill="F7CAAC"/>
          </w:tcPr>
          <w:p w:rsidR="00E66B0B" w:rsidRPr="00E66B0B" w:rsidRDefault="00E66B0B" w:rsidP="00E66B0B">
            <w:pPr>
              <w:jc w:val="both"/>
              <w:rPr>
                <w:b/>
              </w:rPr>
            </w:pPr>
            <w:r w:rsidRPr="00E66B0B">
              <w:rPr>
                <w:b/>
              </w:rPr>
              <w:t>typ vztahu k VŠ</w:t>
            </w:r>
          </w:p>
        </w:tc>
        <w:tc>
          <w:tcPr>
            <w:tcW w:w="992" w:type="dxa"/>
            <w:gridSpan w:val="2"/>
          </w:tcPr>
          <w:p w:rsidR="00E66B0B" w:rsidRPr="00E66B0B" w:rsidRDefault="00E66B0B" w:rsidP="00E66B0B">
            <w:pPr>
              <w:jc w:val="both"/>
            </w:pPr>
            <w:r>
              <w:t>pp</w:t>
            </w:r>
          </w:p>
        </w:tc>
        <w:tc>
          <w:tcPr>
            <w:tcW w:w="994" w:type="dxa"/>
            <w:shd w:val="clear" w:color="auto" w:fill="F7CAAC"/>
          </w:tcPr>
          <w:p w:rsidR="00E66B0B" w:rsidRPr="00E66B0B" w:rsidRDefault="00E66B0B" w:rsidP="00E66B0B">
            <w:pPr>
              <w:jc w:val="both"/>
              <w:rPr>
                <w:b/>
              </w:rPr>
            </w:pPr>
            <w:r w:rsidRPr="00E66B0B">
              <w:rPr>
                <w:b/>
              </w:rPr>
              <w:t>rozsah</w:t>
            </w:r>
          </w:p>
        </w:tc>
        <w:tc>
          <w:tcPr>
            <w:tcW w:w="709" w:type="dxa"/>
          </w:tcPr>
          <w:p w:rsidR="00E66B0B" w:rsidRPr="00E66B0B" w:rsidRDefault="00E66B0B" w:rsidP="00E66B0B">
            <w:pPr>
              <w:jc w:val="both"/>
            </w:pPr>
            <w:r>
              <w:t>40</w:t>
            </w:r>
          </w:p>
        </w:tc>
        <w:tc>
          <w:tcPr>
            <w:tcW w:w="709" w:type="dxa"/>
            <w:gridSpan w:val="2"/>
            <w:shd w:val="clear" w:color="auto" w:fill="F7CAAC"/>
          </w:tcPr>
          <w:p w:rsidR="00E66B0B" w:rsidRPr="00F87112" w:rsidRDefault="00E66B0B" w:rsidP="00E66B0B">
            <w:pPr>
              <w:jc w:val="both"/>
              <w:rPr>
                <w:b/>
                <w:sz w:val="18"/>
              </w:rPr>
            </w:pPr>
            <w:r w:rsidRPr="00F87112">
              <w:rPr>
                <w:b/>
                <w:sz w:val="18"/>
              </w:rPr>
              <w:t>do kdy</w:t>
            </w:r>
          </w:p>
        </w:tc>
        <w:tc>
          <w:tcPr>
            <w:tcW w:w="1387" w:type="dxa"/>
            <w:gridSpan w:val="2"/>
          </w:tcPr>
          <w:p w:rsidR="00E66B0B" w:rsidRPr="00E66B0B" w:rsidRDefault="00E66B0B" w:rsidP="00E66B0B">
            <w:pPr>
              <w:jc w:val="both"/>
            </w:pPr>
            <w:r>
              <w:t>N</w:t>
            </w:r>
          </w:p>
        </w:tc>
      </w:tr>
      <w:tr w:rsidR="00E66B0B" w:rsidRPr="00E66B0B" w:rsidTr="00F87112">
        <w:tc>
          <w:tcPr>
            <w:tcW w:w="5066" w:type="dxa"/>
            <w:gridSpan w:val="3"/>
            <w:shd w:val="clear" w:color="auto" w:fill="F7CAAC"/>
          </w:tcPr>
          <w:p w:rsidR="00E66B0B" w:rsidRPr="00E66B0B" w:rsidRDefault="00E66B0B" w:rsidP="00E66B0B">
            <w:pPr>
              <w:jc w:val="both"/>
              <w:rPr>
                <w:b/>
              </w:rPr>
            </w:pPr>
            <w:r w:rsidRPr="00E66B0B">
              <w:rPr>
                <w:b/>
              </w:rPr>
              <w:t>Typ vztahu na součásti VŠ, která uskutečňuje st. program</w:t>
            </w:r>
          </w:p>
        </w:tc>
        <w:tc>
          <w:tcPr>
            <w:tcW w:w="992" w:type="dxa"/>
            <w:gridSpan w:val="2"/>
          </w:tcPr>
          <w:p w:rsidR="00E66B0B" w:rsidRPr="00E66B0B" w:rsidRDefault="00E66B0B" w:rsidP="00E66B0B">
            <w:pPr>
              <w:jc w:val="both"/>
            </w:pPr>
          </w:p>
        </w:tc>
        <w:tc>
          <w:tcPr>
            <w:tcW w:w="994" w:type="dxa"/>
            <w:shd w:val="clear" w:color="auto" w:fill="F7CAAC"/>
          </w:tcPr>
          <w:p w:rsidR="00E66B0B" w:rsidRPr="00E66B0B" w:rsidRDefault="00E66B0B" w:rsidP="00E66B0B">
            <w:pPr>
              <w:jc w:val="both"/>
              <w:rPr>
                <w:b/>
              </w:rPr>
            </w:pPr>
            <w:r w:rsidRPr="00E66B0B">
              <w:rPr>
                <w:b/>
              </w:rPr>
              <w:t>rozsah</w:t>
            </w:r>
          </w:p>
        </w:tc>
        <w:tc>
          <w:tcPr>
            <w:tcW w:w="709" w:type="dxa"/>
          </w:tcPr>
          <w:p w:rsidR="00E66B0B" w:rsidRPr="00E66B0B" w:rsidRDefault="00E66B0B" w:rsidP="00E66B0B">
            <w:pPr>
              <w:jc w:val="both"/>
            </w:pPr>
          </w:p>
        </w:tc>
        <w:tc>
          <w:tcPr>
            <w:tcW w:w="709" w:type="dxa"/>
            <w:gridSpan w:val="2"/>
            <w:shd w:val="clear" w:color="auto" w:fill="F7CAAC"/>
          </w:tcPr>
          <w:p w:rsidR="00E66B0B" w:rsidRPr="00F87112" w:rsidRDefault="00E66B0B" w:rsidP="00E66B0B">
            <w:pPr>
              <w:jc w:val="both"/>
              <w:rPr>
                <w:b/>
                <w:sz w:val="18"/>
              </w:rPr>
            </w:pPr>
            <w:r w:rsidRPr="00F87112">
              <w:rPr>
                <w:b/>
                <w:sz w:val="18"/>
              </w:rPr>
              <w:t>do kdy</w:t>
            </w:r>
          </w:p>
        </w:tc>
        <w:tc>
          <w:tcPr>
            <w:tcW w:w="1387" w:type="dxa"/>
            <w:gridSpan w:val="2"/>
          </w:tcPr>
          <w:p w:rsidR="00E66B0B" w:rsidRPr="00E66B0B" w:rsidRDefault="00E66B0B" w:rsidP="00E66B0B">
            <w:pPr>
              <w:jc w:val="both"/>
            </w:pPr>
          </w:p>
        </w:tc>
      </w:tr>
      <w:tr w:rsidR="00E66B0B" w:rsidRPr="00E66B0B" w:rsidTr="00F87112">
        <w:tc>
          <w:tcPr>
            <w:tcW w:w="6058" w:type="dxa"/>
            <w:gridSpan w:val="5"/>
            <w:shd w:val="clear" w:color="auto" w:fill="F7CAAC"/>
          </w:tcPr>
          <w:p w:rsidR="00E66B0B" w:rsidRPr="00E66B0B" w:rsidRDefault="00E66B0B" w:rsidP="00E66B0B">
            <w:pPr>
              <w:jc w:val="both"/>
            </w:pPr>
            <w:r w:rsidRPr="00E66B0B">
              <w:rPr>
                <w:b/>
              </w:rPr>
              <w:t>Další současná působení jako akademický pracovník na jiných VŠ</w:t>
            </w:r>
          </w:p>
        </w:tc>
        <w:tc>
          <w:tcPr>
            <w:tcW w:w="1703" w:type="dxa"/>
            <w:gridSpan w:val="2"/>
            <w:shd w:val="clear" w:color="auto" w:fill="F7CAAC"/>
          </w:tcPr>
          <w:p w:rsidR="00E66B0B" w:rsidRPr="00E66B0B" w:rsidRDefault="00E66B0B" w:rsidP="00E66B0B">
            <w:pPr>
              <w:jc w:val="both"/>
              <w:rPr>
                <w:b/>
              </w:rPr>
            </w:pPr>
            <w:r w:rsidRPr="00E66B0B">
              <w:rPr>
                <w:b/>
              </w:rPr>
              <w:t>typ prac. vztahu</w:t>
            </w:r>
          </w:p>
        </w:tc>
        <w:tc>
          <w:tcPr>
            <w:tcW w:w="2096" w:type="dxa"/>
            <w:gridSpan w:val="4"/>
            <w:shd w:val="clear" w:color="auto" w:fill="F7CAAC"/>
          </w:tcPr>
          <w:p w:rsidR="00E66B0B" w:rsidRPr="00E66B0B" w:rsidRDefault="00E66B0B" w:rsidP="00E66B0B">
            <w:pPr>
              <w:jc w:val="both"/>
              <w:rPr>
                <w:b/>
              </w:rPr>
            </w:pPr>
            <w:r w:rsidRPr="00E66B0B">
              <w:rPr>
                <w:b/>
              </w:rPr>
              <w:t>rozsah</w:t>
            </w:r>
          </w:p>
        </w:tc>
      </w:tr>
      <w:tr w:rsidR="00E66B0B" w:rsidRPr="00E66B0B" w:rsidTr="00F87112">
        <w:tc>
          <w:tcPr>
            <w:tcW w:w="6058" w:type="dxa"/>
            <w:gridSpan w:val="5"/>
          </w:tcPr>
          <w:p w:rsidR="00E66B0B" w:rsidRPr="00E66B0B" w:rsidRDefault="00E66B0B" w:rsidP="00E66B0B">
            <w:pPr>
              <w:jc w:val="both"/>
            </w:pPr>
          </w:p>
        </w:tc>
        <w:tc>
          <w:tcPr>
            <w:tcW w:w="1703" w:type="dxa"/>
            <w:gridSpan w:val="2"/>
          </w:tcPr>
          <w:p w:rsidR="00E66B0B" w:rsidRPr="00E66B0B" w:rsidRDefault="00E66B0B" w:rsidP="00E66B0B">
            <w:pPr>
              <w:jc w:val="both"/>
            </w:pPr>
          </w:p>
        </w:tc>
        <w:tc>
          <w:tcPr>
            <w:tcW w:w="2096" w:type="dxa"/>
            <w:gridSpan w:val="4"/>
          </w:tcPr>
          <w:p w:rsidR="00E66B0B" w:rsidRPr="00E66B0B" w:rsidRDefault="00E66B0B" w:rsidP="00E66B0B">
            <w:pPr>
              <w:jc w:val="both"/>
            </w:pPr>
          </w:p>
        </w:tc>
      </w:tr>
      <w:tr w:rsidR="00E66B0B" w:rsidRPr="00E66B0B" w:rsidTr="00F87112">
        <w:tc>
          <w:tcPr>
            <w:tcW w:w="9857" w:type="dxa"/>
            <w:gridSpan w:val="11"/>
            <w:shd w:val="clear" w:color="auto" w:fill="F7CAAC"/>
          </w:tcPr>
          <w:p w:rsidR="00E66B0B" w:rsidRPr="00E66B0B" w:rsidRDefault="00E66B0B" w:rsidP="00E66B0B">
            <w:pPr>
              <w:jc w:val="both"/>
            </w:pPr>
            <w:r w:rsidRPr="00E66B0B">
              <w:rPr>
                <w:b/>
              </w:rPr>
              <w:t>Předměty příslušného studijního programu a způsob zapojení do jejich výuky, příp. další zapojení do uskutečňování studijního programu</w:t>
            </w:r>
          </w:p>
        </w:tc>
      </w:tr>
      <w:tr w:rsidR="00E66B0B" w:rsidRPr="00E66B0B" w:rsidTr="00F87112">
        <w:trPr>
          <w:trHeight w:val="186"/>
        </w:trPr>
        <w:tc>
          <w:tcPr>
            <w:tcW w:w="9857" w:type="dxa"/>
            <w:gridSpan w:val="11"/>
            <w:tcBorders>
              <w:top w:val="nil"/>
            </w:tcBorders>
          </w:tcPr>
          <w:p w:rsidR="00E66B0B" w:rsidRPr="00E66B0B" w:rsidRDefault="00E66B0B" w:rsidP="00E66B0B">
            <w:pPr>
              <w:jc w:val="both"/>
            </w:pPr>
            <w:r w:rsidRPr="00E66B0B">
              <w:rPr>
                <w:color w:val="000000"/>
              </w:rPr>
              <w:t>Informační systémy v průmyslovém inženýrství</w:t>
            </w:r>
            <w:r>
              <w:rPr>
                <w:rFonts w:ascii="Calibri" w:hAnsi="Calibri"/>
                <w:color w:val="000000"/>
              </w:rPr>
              <w:t xml:space="preserve"> </w:t>
            </w:r>
            <w:r w:rsidRPr="00E66B0B">
              <w:t>– garant, přednášející (100%)</w:t>
            </w:r>
          </w:p>
        </w:tc>
      </w:tr>
      <w:tr w:rsidR="00E66B0B" w:rsidRPr="00E66B0B" w:rsidTr="00F87112">
        <w:trPr>
          <w:trHeight w:val="271"/>
        </w:trPr>
        <w:tc>
          <w:tcPr>
            <w:tcW w:w="9857" w:type="dxa"/>
            <w:gridSpan w:val="11"/>
            <w:shd w:val="clear" w:color="auto" w:fill="F7CAAC"/>
          </w:tcPr>
          <w:p w:rsidR="00E66B0B" w:rsidRPr="00E66B0B" w:rsidRDefault="00E66B0B" w:rsidP="00E66B0B">
            <w:pPr>
              <w:jc w:val="both"/>
            </w:pPr>
            <w:r w:rsidRPr="00E66B0B">
              <w:rPr>
                <w:b/>
              </w:rPr>
              <w:t xml:space="preserve">Údaje o vzdělání na VŠ </w:t>
            </w:r>
          </w:p>
        </w:tc>
      </w:tr>
      <w:tr w:rsidR="00E66B0B" w:rsidRPr="00E66B0B" w:rsidTr="00EA490E">
        <w:trPr>
          <w:trHeight w:val="556"/>
        </w:trPr>
        <w:tc>
          <w:tcPr>
            <w:tcW w:w="9857" w:type="dxa"/>
            <w:gridSpan w:val="11"/>
          </w:tcPr>
          <w:p w:rsidR="00E66B0B" w:rsidRPr="00E66B0B" w:rsidRDefault="00E66B0B" w:rsidP="00E66B0B">
            <w:pPr>
              <w:jc w:val="both"/>
              <w:rPr>
                <w:b/>
              </w:rPr>
            </w:pPr>
            <w:r w:rsidRPr="00E66B0B">
              <w:rPr>
                <w:b/>
              </w:rPr>
              <w:t xml:space="preserve">1983 – 1988 </w:t>
            </w:r>
            <w:r>
              <w:rPr>
                <w:b/>
              </w:rPr>
              <w:t xml:space="preserve">      </w:t>
            </w:r>
            <w:r>
              <w:t>SVŠT, Bratislava,</w:t>
            </w:r>
            <w:r w:rsidRPr="00E66B0B">
              <w:t xml:space="preserve"> Chemicko-technolo</w:t>
            </w:r>
            <w:r>
              <w:t xml:space="preserve">gická fakulta </w:t>
            </w:r>
            <w:r w:rsidRPr="00EA490E">
              <w:t>(Ing.)</w:t>
            </w:r>
            <w:r>
              <w:rPr>
                <w:b/>
              </w:rPr>
              <w:t xml:space="preserve">     </w:t>
            </w:r>
          </w:p>
          <w:p w:rsidR="00E66B0B" w:rsidRPr="00E66B0B" w:rsidRDefault="00E66B0B" w:rsidP="00EA490E">
            <w:pPr>
              <w:jc w:val="both"/>
              <w:rPr>
                <w:b/>
              </w:rPr>
            </w:pPr>
            <w:r w:rsidRPr="00E66B0B">
              <w:rPr>
                <w:b/>
              </w:rPr>
              <w:t>1990 – 1994</w:t>
            </w:r>
            <w:r>
              <w:rPr>
                <w:b/>
              </w:rPr>
              <w:t xml:space="preserve">   </w:t>
            </w:r>
            <w:r w:rsidRPr="00E66B0B">
              <w:rPr>
                <w:b/>
              </w:rPr>
              <w:t xml:space="preserve"> </w:t>
            </w:r>
            <w:r>
              <w:rPr>
                <w:b/>
              </w:rPr>
              <w:t xml:space="preserve">   </w:t>
            </w:r>
            <w:r w:rsidRPr="00E66B0B">
              <w:t>CHTF STU, Bratislava,</w:t>
            </w:r>
            <w:r>
              <w:t xml:space="preserve"> </w:t>
            </w:r>
            <w:r w:rsidRPr="00E66B0B">
              <w:t>obor</w:t>
            </w:r>
            <w:r>
              <w:t xml:space="preserve"> Technická kybernetika </w:t>
            </w:r>
            <w:r w:rsidRPr="00EA490E">
              <w:t>(CSc.)</w:t>
            </w:r>
            <w:r>
              <w:rPr>
                <w:b/>
              </w:rPr>
              <w:t xml:space="preserve">    </w:t>
            </w:r>
          </w:p>
        </w:tc>
      </w:tr>
      <w:tr w:rsidR="00E66B0B" w:rsidRPr="00E66B0B" w:rsidTr="00EA490E">
        <w:trPr>
          <w:trHeight w:val="268"/>
        </w:trPr>
        <w:tc>
          <w:tcPr>
            <w:tcW w:w="9857" w:type="dxa"/>
            <w:gridSpan w:val="11"/>
            <w:shd w:val="clear" w:color="auto" w:fill="F7CAAC"/>
          </w:tcPr>
          <w:p w:rsidR="00E66B0B" w:rsidRPr="00E66B0B" w:rsidRDefault="00E66B0B" w:rsidP="00E66B0B">
            <w:pPr>
              <w:jc w:val="both"/>
              <w:rPr>
                <w:b/>
              </w:rPr>
            </w:pPr>
            <w:r w:rsidRPr="00E66B0B">
              <w:rPr>
                <w:b/>
              </w:rPr>
              <w:t>Údaje o odbo</w:t>
            </w:r>
            <w:r w:rsidR="00EA490E">
              <w:rPr>
                <w:b/>
              </w:rPr>
              <w:t>rném působení od absolvování VŠ</w:t>
            </w:r>
          </w:p>
        </w:tc>
      </w:tr>
      <w:tr w:rsidR="00E66B0B" w:rsidRPr="00E66B0B" w:rsidTr="00F87112">
        <w:trPr>
          <w:trHeight w:val="907"/>
        </w:trPr>
        <w:tc>
          <w:tcPr>
            <w:tcW w:w="9857" w:type="dxa"/>
            <w:gridSpan w:val="11"/>
          </w:tcPr>
          <w:p w:rsidR="00E66B0B" w:rsidRPr="00E66B0B" w:rsidRDefault="00E66B0B" w:rsidP="00E66B0B">
            <w:pPr>
              <w:tabs>
                <w:tab w:val="left" w:pos="1138"/>
              </w:tabs>
              <w:jc w:val="both"/>
            </w:pPr>
            <w:r w:rsidRPr="00E66B0B">
              <w:rPr>
                <w:b/>
              </w:rPr>
              <w:t>1994 - 1995</w:t>
            </w:r>
            <w:r w:rsidRPr="00E66B0B">
              <w:tab/>
              <w:t>Datalock a.s., Bratislava - programátor-analytik databázových systémů</w:t>
            </w:r>
          </w:p>
          <w:p w:rsidR="00E66B0B" w:rsidRPr="00E66B0B" w:rsidRDefault="00E66B0B" w:rsidP="00E66B0B">
            <w:pPr>
              <w:tabs>
                <w:tab w:val="left" w:pos="1138"/>
              </w:tabs>
              <w:jc w:val="both"/>
            </w:pPr>
            <w:r w:rsidRPr="00E66B0B">
              <w:rPr>
                <w:b/>
              </w:rPr>
              <w:t>1995 - 2000</w:t>
            </w:r>
            <w:r w:rsidRPr="00E66B0B">
              <w:tab/>
              <w:t>VUT v Brně, Fakulta technologická ve Zlíně, KAŘT, odborná asistentka</w:t>
            </w:r>
          </w:p>
          <w:p w:rsidR="00E66B0B" w:rsidRPr="00E66B0B" w:rsidRDefault="00E66B0B" w:rsidP="00E66B0B">
            <w:pPr>
              <w:tabs>
                <w:tab w:val="left" w:pos="1138"/>
              </w:tabs>
              <w:jc w:val="both"/>
            </w:pPr>
            <w:r w:rsidRPr="00E66B0B">
              <w:rPr>
                <w:b/>
              </w:rPr>
              <w:t>2001 - 2007</w:t>
            </w:r>
            <w:r w:rsidRPr="00E66B0B">
              <w:tab/>
              <w:t>UTB ve Zlíně, Fakulta technologická, následně Fakulta aplikované informatiky, odborná asistentka</w:t>
            </w:r>
          </w:p>
          <w:p w:rsidR="00E66B0B" w:rsidRPr="00E66B0B" w:rsidRDefault="00E66B0B" w:rsidP="00E66B0B">
            <w:pPr>
              <w:jc w:val="both"/>
            </w:pPr>
            <w:r>
              <w:rPr>
                <w:b/>
              </w:rPr>
              <w:t xml:space="preserve">2008 </w:t>
            </w:r>
            <w:r w:rsidRPr="00E66B0B">
              <w:tab/>
              <w:t xml:space="preserve">         UTB ve Zlíně, Fakulta aplikované informatiky, UPKS, docentka </w:t>
            </w:r>
          </w:p>
        </w:tc>
      </w:tr>
      <w:tr w:rsidR="00E66B0B" w:rsidRPr="00E66B0B" w:rsidTr="00F87112">
        <w:trPr>
          <w:trHeight w:val="250"/>
        </w:trPr>
        <w:tc>
          <w:tcPr>
            <w:tcW w:w="9857" w:type="dxa"/>
            <w:gridSpan w:val="11"/>
            <w:shd w:val="clear" w:color="auto" w:fill="F7CAAC"/>
          </w:tcPr>
          <w:p w:rsidR="00E66B0B" w:rsidRPr="00E66B0B" w:rsidRDefault="00E66B0B" w:rsidP="00E66B0B">
            <w:pPr>
              <w:jc w:val="both"/>
            </w:pPr>
            <w:r w:rsidRPr="00E66B0B">
              <w:rPr>
                <w:b/>
              </w:rPr>
              <w:t>Zkušenosti s vedením kvalifikačních a rigorózních prací</w:t>
            </w:r>
          </w:p>
        </w:tc>
      </w:tr>
      <w:tr w:rsidR="00E66B0B" w:rsidRPr="00E66B0B" w:rsidTr="00F87112">
        <w:trPr>
          <w:trHeight w:val="172"/>
        </w:trPr>
        <w:tc>
          <w:tcPr>
            <w:tcW w:w="9857" w:type="dxa"/>
            <w:gridSpan w:val="11"/>
          </w:tcPr>
          <w:p w:rsidR="00F87112" w:rsidRDefault="00F87112" w:rsidP="00F87112">
            <w:pPr>
              <w:jc w:val="both"/>
            </w:pPr>
            <w:r>
              <w:t xml:space="preserve">Počet vedených bakalářských prací – 120 </w:t>
            </w:r>
          </w:p>
          <w:p w:rsidR="00F87112" w:rsidRDefault="00F87112" w:rsidP="00F87112">
            <w:pPr>
              <w:jc w:val="both"/>
            </w:pPr>
            <w:r>
              <w:t>Počet vedených diplomových prací – 57</w:t>
            </w:r>
          </w:p>
          <w:p w:rsidR="00F87112" w:rsidRPr="00F87112" w:rsidRDefault="00F87112" w:rsidP="00F87112">
            <w:pPr>
              <w:jc w:val="both"/>
              <w:rPr>
                <w:b/>
              </w:rPr>
            </w:pPr>
            <w:r>
              <w:t>Počet vedených disertačních prací - 3</w:t>
            </w:r>
          </w:p>
        </w:tc>
      </w:tr>
      <w:tr w:rsidR="00E66B0B" w:rsidRPr="00E66B0B" w:rsidTr="00F87112">
        <w:trPr>
          <w:cantSplit/>
        </w:trPr>
        <w:tc>
          <w:tcPr>
            <w:tcW w:w="3345" w:type="dxa"/>
            <w:gridSpan w:val="2"/>
            <w:tcBorders>
              <w:top w:val="single" w:sz="12" w:space="0" w:color="auto"/>
            </w:tcBorders>
            <w:shd w:val="clear" w:color="auto" w:fill="F7CAAC"/>
          </w:tcPr>
          <w:p w:rsidR="00E66B0B" w:rsidRPr="00E66B0B" w:rsidRDefault="00E66B0B" w:rsidP="00E66B0B">
            <w:pPr>
              <w:jc w:val="both"/>
            </w:pPr>
            <w:r w:rsidRPr="00E66B0B">
              <w:rPr>
                <w:b/>
              </w:rPr>
              <w:t xml:space="preserve">Obor habilitačního řízení </w:t>
            </w:r>
          </w:p>
        </w:tc>
        <w:tc>
          <w:tcPr>
            <w:tcW w:w="2245" w:type="dxa"/>
            <w:gridSpan w:val="2"/>
            <w:tcBorders>
              <w:top w:val="single" w:sz="12" w:space="0" w:color="auto"/>
            </w:tcBorders>
            <w:shd w:val="clear" w:color="auto" w:fill="F7CAAC"/>
          </w:tcPr>
          <w:p w:rsidR="00E66B0B" w:rsidRPr="00E66B0B" w:rsidRDefault="00E66B0B" w:rsidP="00E66B0B">
            <w:pPr>
              <w:jc w:val="both"/>
            </w:pPr>
            <w:r w:rsidRPr="00E66B0B">
              <w:rPr>
                <w:b/>
              </w:rPr>
              <w:t>Rok udělení hodnosti</w:t>
            </w:r>
          </w:p>
        </w:tc>
        <w:tc>
          <w:tcPr>
            <w:tcW w:w="2248" w:type="dxa"/>
            <w:gridSpan w:val="4"/>
            <w:tcBorders>
              <w:top w:val="single" w:sz="12" w:space="0" w:color="auto"/>
              <w:right w:val="single" w:sz="12" w:space="0" w:color="auto"/>
            </w:tcBorders>
            <w:shd w:val="clear" w:color="auto" w:fill="F7CAAC"/>
          </w:tcPr>
          <w:p w:rsidR="00E66B0B" w:rsidRPr="00E66B0B" w:rsidRDefault="00E66B0B" w:rsidP="00E66B0B">
            <w:pPr>
              <w:jc w:val="both"/>
            </w:pPr>
            <w:r w:rsidRPr="00E66B0B">
              <w:rPr>
                <w:b/>
              </w:rPr>
              <w:t>Řízení konáno na VŠ</w:t>
            </w:r>
          </w:p>
        </w:tc>
        <w:tc>
          <w:tcPr>
            <w:tcW w:w="2019" w:type="dxa"/>
            <w:gridSpan w:val="3"/>
            <w:tcBorders>
              <w:top w:val="single" w:sz="12" w:space="0" w:color="auto"/>
              <w:left w:val="single" w:sz="12" w:space="0" w:color="auto"/>
            </w:tcBorders>
            <w:shd w:val="clear" w:color="auto" w:fill="F7CAAC"/>
          </w:tcPr>
          <w:p w:rsidR="00E66B0B" w:rsidRPr="00E66B0B" w:rsidRDefault="00E66B0B" w:rsidP="00E66B0B">
            <w:pPr>
              <w:jc w:val="both"/>
              <w:rPr>
                <w:b/>
              </w:rPr>
            </w:pPr>
            <w:r w:rsidRPr="00E66B0B">
              <w:rPr>
                <w:b/>
              </w:rPr>
              <w:t>Ohlasy publikací</w:t>
            </w:r>
          </w:p>
        </w:tc>
      </w:tr>
      <w:tr w:rsidR="00E66B0B" w:rsidRPr="00E66B0B" w:rsidTr="00F87112">
        <w:trPr>
          <w:cantSplit/>
        </w:trPr>
        <w:tc>
          <w:tcPr>
            <w:tcW w:w="3345" w:type="dxa"/>
            <w:gridSpan w:val="2"/>
          </w:tcPr>
          <w:p w:rsidR="00E66B0B" w:rsidRPr="00E66B0B" w:rsidRDefault="00E66B0B" w:rsidP="00E66B0B">
            <w:pPr>
              <w:jc w:val="both"/>
            </w:pPr>
            <w:r w:rsidRPr="00E66B0B">
              <w:t>Řízení strojů a procesů</w:t>
            </w:r>
          </w:p>
        </w:tc>
        <w:tc>
          <w:tcPr>
            <w:tcW w:w="2245" w:type="dxa"/>
            <w:gridSpan w:val="2"/>
          </w:tcPr>
          <w:p w:rsidR="00E66B0B" w:rsidRPr="00E66B0B" w:rsidRDefault="00E66B0B" w:rsidP="00E66B0B">
            <w:pPr>
              <w:jc w:val="both"/>
            </w:pPr>
            <w:r w:rsidRPr="00E66B0B">
              <w:t>2008</w:t>
            </w:r>
          </w:p>
        </w:tc>
        <w:tc>
          <w:tcPr>
            <w:tcW w:w="2248" w:type="dxa"/>
            <w:gridSpan w:val="4"/>
            <w:tcBorders>
              <w:right w:val="single" w:sz="12" w:space="0" w:color="auto"/>
            </w:tcBorders>
          </w:tcPr>
          <w:p w:rsidR="00E66B0B" w:rsidRPr="00E66B0B" w:rsidRDefault="00E66B0B" w:rsidP="00E66B0B">
            <w:pPr>
              <w:jc w:val="both"/>
            </w:pPr>
            <w:r w:rsidRPr="00E66B0B">
              <w:t>UTB</w:t>
            </w:r>
            <w:r w:rsidR="00EA490E">
              <w:t xml:space="preserve"> ve Zlíně</w:t>
            </w:r>
          </w:p>
        </w:tc>
        <w:tc>
          <w:tcPr>
            <w:tcW w:w="632" w:type="dxa"/>
            <w:tcBorders>
              <w:left w:val="single" w:sz="12" w:space="0" w:color="auto"/>
            </w:tcBorders>
            <w:shd w:val="clear" w:color="auto" w:fill="F7CAAC"/>
          </w:tcPr>
          <w:p w:rsidR="00E66B0B" w:rsidRPr="00E66B0B" w:rsidRDefault="00E66B0B" w:rsidP="00E66B0B">
            <w:pPr>
              <w:jc w:val="both"/>
            </w:pPr>
            <w:r w:rsidRPr="00E66B0B">
              <w:rPr>
                <w:b/>
              </w:rPr>
              <w:t>WOS</w:t>
            </w:r>
          </w:p>
        </w:tc>
        <w:tc>
          <w:tcPr>
            <w:tcW w:w="693" w:type="dxa"/>
            <w:shd w:val="clear" w:color="auto" w:fill="F7CAAC"/>
          </w:tcPr>
          <w:p w:rsidR="00E66B0B" w:rsidRPr="00E66B0B" w:rsidRDefault="00E66B0B" w:rsidP="00E66B0B">
            <w:pPr>
              <w:jc w:val="both"/>
              <w:rPr>
                <w:sz w:val="18"/>
              </w:rPr>
            </w:pPr>
            <w:r w:rsidRPr="00E66B0B">
              <w:rPr>
                <w:b/>
                <w:sz w:val="18"/>
              </w:rPr>
              <w:t>Scopus</w:t>
            </w:r>
          </w:p>
        </w:tc>
        <w:tc>
          <w:tcPr>
            <w:tcW w:w="694" w:type="dxa"/>
            <w:shd w:val="clear" w:color="auto" w:fill="F7CAAC"/>
          </w:tcPr>
          <w:p w:rsidR="00E66B0B" w:rsidRPr="00E66B0B" w:rsidRDefault="00E66B0B" w:rsidP="00E66B0B">
            <w:pPr>
              <w:jc w:val="both"/>
            </w:pPr>
            <w:r w:rsidRPr="00E66B0B">
              <w:rPr>
                <w:b/>
                <w:sz w:val="18"/>
              </w:rPr>
              <w:t>ostatní</w:t>
            </w:r>
          </w:p>
        </w:tc>
      </w:tr>
      <w:tr w:rsidR="00E66B0B" w:rsidRPr="00E66B0B" w:rsidTr="00F87112">
        <w:trPr>
          <w:cantSplit/>
          <w:trHeight w:val="70"/>
        </w:trPr>
        <w:tc>
          <w:tcPr>
            <w:tcW w:w="3345" w:type="dxa"/>
            <w:gridSpan w:val="2"/>
            <w:shd w:val="clear" w:color="auto" w:fill="F7CAAC"/>
          </w:tcPr>
          <w:p w:rsidR="00E66B0B" w:rsidRPr="00E66B0B" w:rsidRDefault="00E66B0B" w:rsidP="00E66B0B">
            <w:pPr>
              <w:jc w:val="both"/>
            </w:pPr>
            <w:r w:rsidRPr="00E66B0B">
              <w:rPr>
                <w:b/>
              </w:rPr>
              <w:t>Obor jmenovacího řízení</w:t>
            </w:r>
          </w:p>
        </w:tc>
        <w:tc>
          <w:tcPr>
            <w:tcW w:w="2245" w:type="dxa"/>
            <w:gridSpan w:val="2"/>
            <w:shd w:val="clear" w:color="auto" w:fill="F7CAAC"/>
          </w:tcPr>
          <w:p w:rsidR="00E66B0B" w:rsidRPr="00E66B0B" w:rsidRDefault="00E66B0B" w:rsidP="00E66B0B">
            <w:pPr>
              <w:jc w:val="both"/>
            </w:pPr>
            <w:r w:rsidRPr="00E66B0B">
              <w:rPr>
                <w:b/>
              </w:rPr>
              <w:t>Rok udělení hodnosti</w:t>
            </w:r>
          </w:p>
        </w:tc>
        <w:tc>
          <w:tcPr>
            <w:tcW w:w="2248" w:type="dxa"/>
            <w:gridSpan w:val="4"/>
            <w:tcBorders>
              <w:right w:val="single" w:sz="12" w:space="0" w:color="auto"/>
            </w:tcBorders>
            <w:shd w:val="clear" w:color="auto" w:fill="F7CAAC"/>
          </w:tcPr>
          <w:p w:rsidR="00E66B0B" w:rsidRPr="00E66B0B" w:rsidRDefault="00E66B0B" w:rsidP="00E66B0B">
            <w:pPr>
              <w:jc w:val="both"/>
            </w:pPr>
            <w:r w:rsidRPr="00E66B0B">
              <w:rPr>
                <w:b/>
              </w:rPr>
              <w:t>Řízení konáno na VŠ</w:t>
            </w:r>
          </w:p>
        </w:tc>
        <w:tc>
          <w:tcPr>
            <w:tcW w:w="632" w:type="dxa"/>
            <w:vMerge w:val="restart"/>
            <w:tcBorders>
              <w:left w:val="single" w:sz="12" w:space="0" w:color="auto"/>
            </w:tcBorders>
          </w:tcPr>
          <w:p w:rsidR="00E66B0B" w:rsidRPr="007518C0" w:rsidRDefault="007518C0" w:rsidP="00E66B0B">
            <w:pPr>
              <w:jc w:val="both"/>
              <w:rPr>
                <w:b/>
              </w:rPr>
            </w:pPr>
            <w:r w:rsidRPr="007518C0">
              <w:rPr>
                <w:b/>
              </w:rPr>
              <w:t>20</w:t>
            </w:r>
          </w:p>
        </w:tc>
        <w:tc>
          <w:tcPr>
            <w:tcW w:w="693" w:type="dxa"/>
            <w:vMerge w:val="restart"/>
          </w:tcPr>
          <w:p w:rsidR="00E66B0B" w:rsidRPr="007518C0" w:rsidRDefault="00E66B0B" w:rsidP="007518C0">
            <w:pPr>
              <w:jc w:val="both"/>
              <w:rPr>
                <w:b/>
              </w:rPr>
            </w:pPr>
            <w:r w:rsidRPr="007518C0">
              <w:rPr>
                <w:b/>
              </w:rPr>
              <w:t xml:space="preserve"> </w:t>
            </w:r>
            <w:r w:rsidR="007518C0" w:rsidRPr="007518C0">
              <w:rPr>
                <w:b/>
              </w:rPr>
              <w:t>131</w:t>
            </w:r>
          </w:p>
        </w:tc>
        <w:tc>
          <w:tcPr>
            <w:tcW w:w="694" w:type="dxa"/>
            <w:vMerge w:val="restart"/>
          </w:tcPr>
          <w:p w:rsidR="00E66B0B" w:rsidRPr="007518C0" w:rsidRDefault="007518C0" w:rsidP="00E66B0B">
            <w:pPr>
              <w:jc w:val="both"/>
              <w:rPr>
                <w:b/>
              </w:rPr>
            </w:pPr>
            <w:r w:rsidRPr="007518C0">
              <w:rPr>
                <w:b/>
              </w:rPr>
              <w:t>0</w:t>
            </w:r>
          </w:p>
        </w:tc>
      </w:tr>
      <w:tr w:rsidR="00E66B0B" w:rsidRPr="00E66B0B" w:rsidTr="00F87112">
        <w:trPr>
          <w:trHeight w:val="205"/>
        </w:trPr>
        <w:tc>
          <w:tcPr>
            <w:tcW w:w="3345" w:type="dxa"/>
            <w:gridSpan w:val="2"/>
          </w:tcPr>
          <w:p w:rsidR="00E66B0B" w:rsidRPr="00E66B0B" w:rsidRDefault="00E66B0B" w:rsidP="00E66B0B">
            <w:pPr>
              <w:jc w:val="both"/>
            </w:pPr>
          </w:p>
        </w:tc>
        <w:tc>
          <w:tcPr>
            <w:tcW w:w="2245" w:type="dxa"/>
            <w:gridSpan w:val="2"/>
          </w:tcPr>
          <w:p w:rsidR="00E66B0B" w:rsidRPr="00E66B0B" w:rsidRDefault="00E66B0B" w:rsidP="00E66B0B">
            <w:pPr>
              <w:jc w:val="both"/>
            </w:pPr>
          </w:p>
        </w:tc>
        <w:tc>
          <w:tcPr>
            <w:tcW w:w="2248" w:type="dxa"/>
            <w:gridSpan w:val="4"/>
            <w:tcBorders>
              <w:right w:val="single" w:sz="12" w:space="0" w:color="auto"/>
            </w:tcBorders>
          </w:tcPr>
          <w:p w:rsidR="00E66B0B" w:rsidRPr="00E66B0B" w:rsidRDefault="00E66B0B" w:rsidP="00E66B0B">
            <w:pPr>
              <w:jc w:val="both"/>
            </w:pPr>
          </w:p>
        </w:tc>
        <w:tc>
          <w:tcPr>
            <w:tcW w:w="632" w:type="dxa"/>
            <w:vMerge/>
            <w:tcBorders>
              <w:left w:val="single" w:sz="12" w:space="0" w:color="auto"/>
            </w:tcBorders>
            <w:vAlign w:val="center"/>
          </w:tcPr>
          <w:p w:rsidR="00E66B0B" w:rsidRPr="00E66B0B" w:rsidRDefault="00E66B0B" w:rsidP="00E66B0B">
            <w:pPr>
              <w:rPr>
                <w:b/>
              </w:rPr>
            </w:pPr>
          </w:p>
        </w:tc>
        <w:tc>
          <w:tcPr>
            <w:tcW w:w="693" w:type="dxa"/>
            <w:vMerge/>
            <w:vAlign w:val="center"/>
          </w:tcPr>
          <w:p w:rsidR="00E66B0B" w:rsidRPr="00E66B0B" w:rsidRDefault="00E66B0B" w:rsidP="00E66B0B">
            <w:pPr>
              <w:rPr>
                <w:b/>
              </w:rPr>
            </w:pPr>
          </w:p>
        </w:tc>
        <w:tc>
          <w:tcPr>
            <w:tcW w:w="694" w:type="dxa"/>
            <w:vMerge/>
            <w:vAlign w:val="center"/>
          </w:tcPr>
          <w:p w:rsidR="00E66B0B" w:rsidRPr="00E66B0B" w:rsidRDefault="00E66B0B" w:rsidP="00E66B0B">
            <w:pPr>
              <w:rPr>
                <w:b/>
              </w:rPr>
            </w:pPr>
          </w:p>
        </w:tc>
      </w:tr>
      <w:tr w:rsidR="00E66B0B" w:rsidRPr="00E66B0B" w:rsidTr="00F87112">
        <w:trPr>
          <w:trHeight w:val="340"/>
        </w:trPr>
        <w:tc>
          <w:tcPr>
            <w:tcW w:w="9857" w:type="dxa"/>
            <w:gridSpan w:val="11"/>
            <w:shd w:val="clear" w:color="auto" w:fill="F7CAAC"/>
          </w:tcPr>
          <w:p w:rsidR="00E66B0B" w:rsidRPr="00E66B0B" w:rsidRDefault="00E66B0B" w:rsidP="00E66B0B">
            <w:pPr>
              <w:jc w:val="both"/>
              <w:rPr>
                <w:b/>
              </w:rPr>
            </w:pPr>
            <w:r w:rsidRPr="00E66B0B">
              <w:rPr>
                <w:b/>
              </w:rPr>
              <w:t xml:space="preserve">Přehled o nejvýznamnější publikační a další tvůrčí činnosti nebo další profesní činnosti u odborníků z praxe vztahující se k zabezpečovaným předmětům </w:t>
            </w:r>
          </w:p>
        </w:tc>
      </w:tr>
      <w:tr w:rsidR="00E66B0B" w:rsidRPr="00E66B0B" w:rsidTr="00F87112">
        <w:trPr>
          <w:trHeight w:val="411"/>
        </w:trPr>
        <w:tc>
          <w:tcPr>
            <w:tcW w:w="9857" w:type="dxa"/>
            <w:gridSpan w:val="11"/>
          </w:tcPr>
          <w:p w:rsidR="00E66B0B" w:rsidRPr="00D76EF7" w:rsidRDefault="00E66B0B" w:rsidP="00D76EF7">
            <w:pPr>
              <w:spacing w:before="240"/>
              <w:contextualSpacing/>
              <w:jc w:val="both"/>
            </w:pPr>
            <w:r w:rsidRPr="00D76EF7">
              <w:t>ŠILHAVÝ, R.</w:t>
            </w:r>
            <w:r w:rsidR="00D76EF7">
              <w:t>,</w:t>
            </w:r>
            <w:r w:rsidRPr="00D76EF7">
              <w:t xml:space="preserve"> ŠILHAVÝ, P., PROKOPOVÁ, Z. Analysis and selection of a regression model for the Use Case Points method using a stepwise approach. </w:t>
            </w:r>
            <w:r w:rsidRPr="00D76EF7">
              <w:rPr>
                <w:i/>
                <w:iCs/>
              </w:rPr>
              <w:t>Journal of Systems and Software</w:t>
            </w:r>
            <w:r w:rsidRPr="00D76EF7">
              <w:t>. Volume 125, pp. 1-14, 2017.</w:t>
            </w:r>
            <w:r w:rsidR="005E4A26" w:rsidRPr="00D76EF7">
              <w:t xml:space="preserve"> DOI: https://doi.org/10.1016/j.jss.2016.11.029</w:t>
            </w:r>
            <w:r w:rsidRPr="00D76EF7">
              <w:t xml:space="preserve"> (20 %)</w:t>
            </w:r>
          </w:p>
          <w:p w:rsidR="00E66B0B" w:rsidRPr="00D76EF7" w:rsidRDefault="00E66B0B" w:rsidP="00D76EF7">
            <w:pPr>
              <w:spacing w:before="240"/>
              <w:contextualSpacing/>
              <w:jc w:val="both"/>
            </w:pPr>
            <w:r w:rsidRPr="00D76EF7">
              <w:t>PROKOPOVÁ, Z., ŠILHAVÝ, R.</w:t>
            </w:r>
            <w:r w:rsidR="005E4A26" w:rsidRPr="00D76EF7">
              <w:t>,</w:t>
            </w:r>
            <w:r w:rsidRPr="00D76EF7">
              <w:t xml:space="preserve"> ŠILHAVÝ</w:t>
            </w:r>
            <w:r w:rsidR="005E4A26" w:rsidRPr="00D76EF7">
              <w:t>, P</w:t>
            </w:r>
            <w:r w:rsidRPr="00D76EF7">
              <w:t xml:space="preserve">. The effects of clustering to software size estimation for the use case points methods. In </w:t>
            </w:r>
            <w:r w:rsidRPr="00D76EF7">
              <w:rPr>
                <w:i/>
              </w:rPr>
              <w:t>Software Engineering Trends And Techniques In Intelligent Systems, CSOC2017</w:t>
            </w:r>
            <w:r w:rsidR="005E4A26" w:rsidRPr="00D76EF7">
              <w:t>.</w:t>
            </w:r>
            <w:r w:rsidRPr="00D76EF7">
              <w:t xml:space="preserve"> Volume 3, Springer International Publishing AG, 2017, s. 479-490. ISBN 978-3-319-57141-6. (60 %)</w:t>
            </w:r>
          </w:p>
          <w:p w:rsidR="00E66B0B" w:rsidRPr="00D76EF7" w:rsidRDefault="00E66B0B" w:rsidP="00D76EF7">
            <w:pPr>
              <w:spacing w:before="240"/>
              <w:contextualSpacing/>
              <w:jc w:val="both"/>
            </w:pPr>
            <w:r w:rsidRPr="00D76EF7">
              <w:t>ŠILHAVÝ, R., PROKOPOVÁ, Z.</w:t>
            </w:r>
            <w:r w:rsidR="005E4A26" w:rsidRPr="00D76EF7">
              <w:t>,</w:t>
            </w:r>
            <w:r w:rsidRPr="00D76EF7">
              <w:t xml:space="preserve"> ŠILHAVÝ</w:t>
            </w:r>
            <w:r w:rsidR="005E4A26" w:rsidRPr="00D76EF7">
              <w:t>, P</w:t>
            </w:r>
            <w:r w:rsidRPr="00D76EF7">
              <w:t>. Algorithmic optimization method f</w:t>
            </w:r>
            <w:r w:rsidR="005E4A26" w:rsidRPr="00D76EF7">
              <w:t>or effort estimation.</w:t>
            </w:r>
            <w:r w:rsidRPr="00D76EF7">
              <w:t xml:space="preserve"> </w:t>
            </w:r>
            <w:r w:rsidRPr="00D76EF7">
              <w:rPr>
                <w:i/>
                <w:iCs/>
              </w:rPr>
              <w:t>Programming and Computer Software</w:t>
            </w:r>
            <w:r w:rsidRPr="00D76EF7">
              <w:t>. Volume: 42</w:t>
            </w:r>
            <w:r w:rsidR="005E4A26" w:rsidRPr="00D76EF7">
              <w:t>.</w:t>
            </w:r>
            <w:r w:rsidRPr="00D76EF7">
              <w:t xml:space="preserve"> Issue</w:t>
            </w:r>
            <w:r w:rsidR="005E4A26" w:rsidRPr="00D76EF7">
              <w:t xml:space="preserve"> 3.</w:t>
            </w:r>
            <w:r w:rsidRPr="00D76EF7">
              <w:t xml:space="preserve"> </w:t>
            </w:r>
            <w:r w:rsidR="005E4A26" w:rsidRPr="00D76EF7">
              <w:t>pp.</w:t>
            </w:r>
            <w:r w:rsidRPr="00D76EF7">
              <w:t xml:space="preserve"> 161-166, 2016.</w:t>
            </w:r>
            <w:r w:rsidR="005E4A26" w:rsidRPr="00D76EF7">
              <w:t xml:space="preserve"> DOI: https://doi.org/10.1134/S0361768816030087</w:t>
            </w:r>
            <w:r w:rsidRPr="00D76EF7">
              <w:t xml:space="preserve"> (30 %)</w:t>
            </w:r>
          </w:p>
          <w:p w:rsidR="00E66B0B" w:rsidRPr="00D76EF7" w:rsidRDefault="00E66B0B" w:rsidP="00D76EF7">
            <w:pPr>
              <w:spacing w:before="240"/>
              <w:contextualSpacing/>
              <w:jc w:val="both"/>
            </w:pPr>
            <w:r w:rsidRPr="00D76EF7">
              <w:t>ŠILHAVÝ, R.</w:t>
            </w:r>
            <w:r w:rsidR="00D76EF7">
              <w:t>,</w:t>
            </w:r>
            <w:r w:rsidRPr="00D76EF7">
              <w:t xml:space="preserve"> ŠILHAVÝ, P.</w:t>
            </w:r>
            <w:r w:rsidR="005E4A26" w:rsidRPr="00D76EF7">
              <w:t>,</w:t>
            </w:r>
            <w:r w:rsidRPr="00D76EF7">
              <w:t xml:space="preserve"> PROKOPOVÁ</w:t>
            </w:r>
            <w:r w:rsidR="005E4A26" w:rsidRPr="00D76EF7">
              <w:t>, Z</w:t>
            </w:r>
            <w:r w:rsidRPr="00D76EF7">
              <w:t>. Algorithmic optimisation method for impro</w:t>
            </w:r>
            <w:r w:rsidR="005E4A26" w:rsidRPr="00D76EF7">
              <w:t>ving use case points estimation.</w:t>
            </w:r>
            <w:r w:rsidRPr="00D76EF7">
              <w:t xml:space="preserve"> </w:t>
            </w:r>
            <w:r w:rsidRPr="00D76EF7">
              <w:rPr>
                <w:i/>
                <w:iCs/>
              </w:rPr>
              <w:t>PLoS ONE</w:t>
            </w:r>
            <w:r w:rsidRPr="00D76EF7">
              <w:t xml:space="preserve">. Volume 10, Issue 11, </w:t>
            </w:r>
            <w:r w:rsidR="00D7178F" w:rsidRPr="00D76EF7">
              <w:t>pp.</w:t>
            </w:r>
            <w:r w:rsidRPr="00D76EF7">
              <w:t xml:space="preserve"> 1-14, 2015.</w:t>
            </w:r>
            <w:r w:rsidR="00D7178F" w:rsidRPr="00D76EF7">
              <w:t xml:space="preserve"> https://doi.org/10.1371/journal.pone.0141887 </w:t>
            </w:r>
            <w:r w:rsidRPr="00D76EF7">
              <w:t>(20 %)</w:t>
            </w:r>
          </w:p>
          <w:p w:rsidR="00F87112" w:rsidRPr="00D76EF7" w:rsidRDefault="00E66B0B" w:rsidP="00D76EF7">
            <w:pPr>
              <w:spacing w:before="240"/>
              <w:contextualSpacing/>
              <w:jc w:val="both"/>
            </w:pPr>
            <w:r w:rsidRPr="00D76EF7">
              <w:t>URBÁNEK, T., PROKOPOVÁ, Z., ŠILHAVÝ, R.</w:t>
            </w:r>
            <w:r w:rsidR="00D7178F" w:rsidRPr="00D76EF7">
              <w:t>,</w:t>
            </w:r>
            <w:r w:rsidRPr="00D76EF7">
              <w:t xml:space="preserve"> VESELÁ</w:t>
            </w:r>
            <w:r w:rsidR="00D7178F" w:rsidRPr="00D76EF7">
              <w:t>, V</w:t>
            </w:r>
            <w:r w:rsidRPr="00D76EF7">
              <w:t>. Prediction accuracy measurements as a fitness function</w:t>
            </w:r>
            <w:r w:rsidR="00D7178F" w:rsidRPr="00D76EF7">
              <w:t xml:space="preserve"> for software effort estimation.</w:t>
            </w:r>
            <w:r w:rsidRPr="00D76EF7">
              <w:t xml:space="preserve"> </w:t>
            </w:r>
            <w:r w:rsidRPr="00D76EF7">
              <w:rPr>
                <w:i/>
                <w:iCs/>
              </w:rPr>
              <w:t>SpringerPlus</w:t>
            </w:r>
            <w:r w:rsidR="00D76EF7" w:rsidRPr="00D76EF7">
              <w:t>. Volume</w:t>
            </w:r>
            <w:r w:rsidRPr="00D76EF7">
              <w:t xml:space="preserve"> 4, I</w:t>
            </w:r>
            <w:r w:rsidR="00D76EF7" w:rsidRPr="00D76EF7">
              <w:t>ssue</w:t>
            </w:r>
            <w:r w:rsidRPr="00D76EF7">
              <w:t xml:space="preserve"> 1, </w:t>
            </w:r>
            <w:r w:rsidR="00D76EF7" w:rsidRPr="00D76EF7">
              <w:t>pp.</w:t>
            </w:r>
            <w:r w:rsidRPr="00D76EF7">
              <w:t xml:space="preserve"> 1-17, 2015. </w:t>
            </w:r>
            <w:r w:rsidR="00D7178F" w:rsidRPr="00D76EF7">
              <w:t xml:space="preserve">DOI: </w:t>
            </w:r>
            <w:r w:rsidR="00D7178F" w:rsidRPr="00D76EF7">
              <w:rPr>
                <w:shd w:val="clear" w:color="auto" w:fill="FFFFFF"/>
              </w:rPr>
              <w:t>doi: 10.1186/s40064-015-1555-9.</w:t>
            </w:r>
            <w:r w:rsidR="00D7178F" w:rsidRPr="00D76EF7">
              <w:t xml:space="preserve"> </w:t>
            </w:r>
            <w:r w:rsidRPr="00D76EF7">
              <w:t>(20 %)</w:t>
            </w:r>
          </w:p>
          <w:p w:rsidR="00E66B0B" w:rsidRPr="00E66B0B" w:rsidRDefault="00E66B0B" w:rsidP="00DB18BC">
            <w:pPr>
              <w:jc w:val="both"/>
            </w:pPr>
            <w:r w:rsidRPr="00E66B0B">
              <w:rPr>
                <w:i/>
              </w:rPr>
              <w:t>Přehled projektové činnosti:</w:t>
            </w:r>
            <w:r w:rsidRPr="00E66B0B">
              <w:rPr>
                <w:i/>
                <w:color w:val="FF0000"/>
              </w:rPr>
              <w:t xml:space="preserve"> </w:t>
            </w:r>
          </w:p>
          <w:p w:rsidR="00E66B0B" w:rsidRPr="00FC0604" w:rsidRDefault="002C641E" w:rsidP="00FC0604">
            <w:pPr>
              <w:contextualSpacing/>
              <w:jc w:val="both"/>
            </w:pPr>
            <w:r w:rsidRPr="00E66B0B">
              <w:t xml:space="preserve">MŠMT </w:t>
            </w:r>
            <w:r w:rsidRPr="00FC0604">
              <w:t xml:space="preserve">– Výzkumný záměr, kategorie C </w:t>
            </w:r>
            <w:r w:rsidR="00E66B0B" w:rsidRPr="00FC0604">
              <w:t>Modelování a řízení zpracovatelských procesů přírodních a syntetických polymerů,</w:t>
            </w:r>
            <w:r w:rsidRPr="00FC0604">
              <w:t xml:space="preserve"> 2005 – 2011</w:t>
            </w:r>
            <w:r w:rsidR="00E66B0B" w:rsidRPr="00FC0604">
              <w:t xml:space="preserve"> </w:t>
            </w:r>
            <w:r w:rsidRPr="00FC0604">
              <w:t>(člen řešitelského týmu).</w:t>
            </w:r>
          </w:p>
          <w:p w:rsidR="00E66B0B" w:rsidRPr="00FC0604" w:rsidRDefault="00E66B0B" w:rsidP="00FC0604">
            <w:pPr>
              <w:contextualSpacing/>
              <w:jc w:val="both"/>
            </w:pPr>
            <w:r w:rsidRPr="00FC0604">
              <w:t>Výzkumný záměr - MSM 7088352102: Modelování a řízení zpracovatelských procesů přírodních a syntetických polymerů, 2005</w:t>
            </w:r>
            <w:r w:rsidR="002C641E" w:rsidRPr="00FC0604">
              <w:t xml:space="preserve"> (člen řešitelského týmu).</w:t>
            </w:r>
          </w:p>
          <w:p w:rsidR="00E66B0B" w:rsidRPr="00E66B0B" w:rsidRDefault="00E66B0B" w:rsidP="00FC0604">
            <w:pPr>
              <w:contextualSpacing/>
              <w:jc w:val="both"/>
            </w:pPr>
            <w:r w:rsidRPr="00FC0604">
              <w:t xml:space="preserve">Podpůrny grant MŠMT k mezinárodnímu projektu EUROPOLY-The European Network of Excellence for Industrial Applications of Polynomial Design Methods (INCO Copernicus), (OK396), 1998 </w:t>
            </w:r>
            <w:r w:rsidR="002C641E" w:rsidRPr="00FC0604">
              <w:t>(člen řešitelského týmu).</w:t>
            </w:r>
          </w:p>
        </w:tc>
      </w:tr>
      <w:tr w:rsidR="00E66B0B" w:rsidRPr="00E66B0B" w:rsidTr="00F87112">
        <w:trPr>
          <w:trHeight w:val="218"/>
        </w:trPr>
        <w:tc>
          <w:tcPr>
            <w:tcW w:w="9857" w:type="dxa"/>
            <w:gridSpan w:val="11"/>
            <w:shd w:val="clear" w:color="auto" w:fill="F7CAAC"/>
          </w:tcPr>
          <w:p w:rsidR="00E66B0B" w:rsidRPr="00E66B0B" w:rsidRDefault="00E66B0B" w:rsidP="00E66B0B">
            <w:pPr>
              <w:rPr>
                <w:b/>
              </w:rPr>
            </w:pPr>
            <w:r w:rsidRPr="00E66B0B">
              <w:rPr>
                <w:b/>
              </w:rPr>
              <w:t>Působení v zahraničí</w:t>
            </w:r>
          </w:p>
        </w:tc>
      </w:tr>
      <w:tr w:rsidR="00E66B0B" w:rsidRPr="00E66B0B" w:rsidTr="00F87112">
        <w:trPr>
          <w:trHeight w:val="181"/>
        </w:trPr>
        <w:tc>
          <w:tcPr>
            <w:tcW w:w="9857" w:type="dxa"/>
            <w:gridSpan w:val="11"/>
          </w:tcPr>
          <w:p w:rsidR="00E66B0B" w:rsidRPr="00E66B0B" w:rsidRDefault="00E66B0B" w:rsidP="00E66B0B">
            <w:pPr>
              <w:rPr>
                <w:lang w:val="sk-SK"/>
              </w:rPr>
            </w:pPr>
            <w:r w:rsidRPr="00E66B0B">
              <w:t xml:space="preserve">1992 – 1993: </w:t>
            </w:r>
            <w:r w:rsidRPr="00E66B0B">
              <w:tab/>
              <w:t>TEMPUS Project, SEEE, The University of Birmingham, UK – 6 měsíců</w:t>
            </w:r>
          </w:p>
        </w:tc>
      </w:tr>
      <w:tr w:rsidR="00E66B0B" w:rsidRPr="00E66B0B" w:rsidTr="00F87112">
        <w:trPr>
          <w:cantSplit/>
          <w:trHeight w:val="64"/>
        </w:trPr>
        <w:tc>
          <w:tcPr>
            <w:tcW w:w="2516" w:type="dxa"/>
            <w:shd w:val="clear" w:color="auto" w:fill="F7CAAC"/>
          </w:tcPr>
          <w:p w:rsidR="00E66B0B" w:rsidRPr="00E66B0B" w:rsidRDefault="00E66B0B" w:rsidP="00E66B0B">
            <w:pPr>
              <w:jc w:val="both"/>
              <w:rPr>
                <w:b/>
              </w:rPr>
            </w:pPr>
            <w:r w:rsidRPr="00E66B0B">
              <w:rPr>
                <w:b/>
              </w:rPr>
              <w:t xml:space="preserve">Podpis </w:t>
            </w:r>
          </w:p>
        </w:tc>
        <w:tc>
          <w:tcPr>
            <w:tcW w:w="4536" w:type="dxa"/>
            <w:gridSpan w:val="5"/>
          </w:tcPr>
          <w:p w:rsidR="00E66B0B" w:rsidRPr="00E66B0B" w:rsidRDefault="00E66B0B" w:rsidP="00E66B0B">
            <w:pPr>
              <w:jc w:val="both"/>
            </w:pPr>
          </w:p>
        </w:tc>
        <w:tc>
          <w:tcPr>
            <w:tcW w:w="786" w:type="dxa"/>
            <w:gridSpan w:val="2"/>
            <w:shd w:val="clear" w:color="auto" w:fill="F7CAAC"/>
          </w:tcPr>
          <w:p w:rsidR="00E66B0B" w:rsidRPr="00E66B0B" w:rsidRDefault="00E66B0B" w:rsidP="00E66B0B">
            <w:pPr>
              <w:jc w:val="both"/>
            </w:pPr>
            <w:r w:rsidRPr="00E66B0B">
              <w:rPr>
                <w:b/>
              </w:rPr>
              <w:t>datum</w:t>
            </w:r>
          </w:p>
        </w:tc>
        <w:tc>
          <w:tcPr>
            <w:tcW w:w="2019" w:type="dxa"/>
            <w:gridSpan w:val="3"/>
          </w:tcPr>
          <w:p w:rsidR="00E66B0B" w:rsidRPr="00E66B0B" w:rsidRDefault="00E66B0B" w:rsidP="00E66B0B">
            <w:pPr>
              <w:jc w:val="both"/>
            </w:pPr>
          </w:p>
        </w:tc>
      </w:tr>
    </w:tbl>
    <w:p w:rsidR="00F87112" w:rsidRDefault="00F8711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lastRenderedPageBreak/>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B92991" w:rsidP="003F6EB7">
            <w:pPr>
              <w:jc w:val="both"/>
            </w:pPr>
            <w:r>
              <w:t>Průmyslové inženýrství</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3F6EB7">
            <w:pPr>
              <w:jc w:val="both"/>
            </w:pPr>
            <w:r>
              <w:t>0</w:t>
            </w:r>
            <w:r w:rsidR="00B92991" w:rsidRPr="00EA7D15">
              <w:t>8/2019</w:t>
            </w:r>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pPr>
              <w:rPr>
                <w:color w:val="000000" w:themeColor="text1"/>
              </w:rPr>
            </w:pPr>
            <w:del w:id="617" w:author="Trefilová Pavla" w:date="2018-09-17T08:38:00Z">
              <w:r w:rsidDel="00035C46">
                <w:rPr>
                  <w:bCs/>
                  <w:color w:val="000000" w:themeColor="text1"/>
                </w:rPr>
                <w:delText>1995</w:delText>
              </w:r>
              <w:r w:rsidDel="00035C46">
                <w:delText>-</w:delText>
              </w:r>
              <w:r w:rsidDel="00035C46">
                <w:rPr>
                  <w:bCs/>
                  <w:color w:val="000000" w:themeColor="text1"/>
                </w:rPr>
                <w:delText>1998</w:delText>
              </w:r>
              <w:r w:rsidRPr="0020015D" w:rsidDel="00035C46">
                <w:rPr>
                  <w:b/>
                  <w:bCs/>
                  <w:color w:val="000000" w:themeColor="text1"/>
                </w:rPr>
                <w:delText> </w:delText>
              </w:r>
              <w:r w:rsidDel="00035C46">
                <w:delText>–</w:delText>
              </w:r>
              <w:r w:rsidRPr="002746DC" w:rsidDel="00035C46">
                <w:delText xml:space="preserve"> </w:delText>
              </w:r>
              <w:r w:rsidRPr="003F4440" w:rsidDel="00035C46">
                <w:rPr>
                  <w:bCs/>
                  <w:color w:val="000000" w:themeColor="text1"/>
                </w:rPr>
                <w:delText>University of New Orleans</w:delText>
              </w:r>
              <w:r w:rsidRPr="003D4B84" w:rsidDel="00035C46">
                <w:rPr>
                  <w:bCs/>
                  <w:color w:val="000000" w:themeColor="text1"/>
                </w:rPr>
                <w:delText>,</w:delText>
              </w:r>
              <w:r w:rsidDel="00035C46">
                <w:rPr>
                  <w:b/>
                  <w:bCs/>
                  <w:color w:val="000000" w:themeColor="text1"/>
                </w:rPr>
                <w:delText xml:space="preserve"> </w:delText>
              </w:r>
              <w:r w:rsidDel="00035C46">
                <w:rPr>
                  <w:bCs/>
                  <w:color w:val="000000" w:themeColor="text1"/>
                </w:rPr>
                <w:delText>New Orleans, USA</w:delText>
              </w:r>
              <w:r w:rsidDel="00035C46">
                <w:rPr>
                  <w:iCs/>
                  <w:color w:val="000000" w:themeColor="text1"/>
                </w:rPr>
                <w:delText xml:space="preserve">, </w:delText>
              </w:r>
              <w:r w:rsidRPr="003D4B84" w:rsidDel="00035C46">
                <w:rPr>
                  <w:iCs/>
                  <w:color w:val="000000" w:themeColor="text1"/>
                </w:rPr>
                <w:delText>asistent filmu a videa, producent</w:delText>
              </w:r>
              <w:r w:rsidRPr="003D4B84" w:rsidDel="00035C46">
                <w:rPr>
                  <w:color w:val="000000" w:themeColor="text1"/>
                </w:rPr>
                <w:delText>, sp</w:delText>
              </w:r>
              <w:r w:rsidRPr="003D4B84" w:rsidDel="00035C46">
                <w:rPr>
                  <w:iCs/>
                  <w:color w:val="000000" w:themeColor="text1"/>
                </w:rPr>
                <w:delText>rávce zařízení / instruktor, fakultní poradce</w:delText>
              </w:r>
            </w:del>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lastRenderedPageBreak/>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E8321F" w:rsidP="003F6EB7">
            <w:pPr>
              <w:jc w:val="both"/>
            </w:pPr>
            <w:r>
              <w:t>Průmyslové inženýrství</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E8321F" w:rsidP="00645ECD">
            <w:pPr>
              <w:jc w:val="both"/>
            </w:pPr>
            <w:r>
              <w:t>Matematika EI – garant, přednášející (</w:t>
            </w:r>
            <w:r w:rsidR="00645ECD">
              <w:t>6</w:t>
            </w:r>
            <w:r>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(Ph.D.)</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(Mgr.)</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E8321F" w:rsidRDefault="00E8321F" w:rsidP="00E8321F">
            <w:pPr>
              <w:jc w:val="both"/>
              <w:rPr>
                <w:szCs w:val="24"/>
              </w:rPr>
            </w:pPr>
            <w:r w:rsidRPr="003959DE">
              <w:rPr>
                <w:szCs w:val="24"/>
              </w:rPr>
              <w:t>POLÁŠEK</w:t>
            </w:r>
            <w:r w:rsidR="002C641E">
              <w:rPr>
                <w:szCs w:val="24"/>
              </w:rPr>
              <w:t>,</w:t>
            </w:r>
            <w:r w:rsidRPr="003959DE">
              <w:rPr>
                <w:szCs w:val="24"/>
              </w:rPr>
              <w:t xml:space="preserve"> V., SEDLÁČEK</w:t>
            </w:r>
            <w:r w:rsidR="002C641E">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rsidR="00FC0604" w:rsidRPr="003959DE" w:rsidRDefault="00FC0604" w:rsidP="00E8321F">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25A16" w:rsidTr="00AD44FC">
        <w:tc>
          <w:tcPr>
            <w:tcW w:w="9859" w:type="dxa"/>
            <w:gridSpan w:val="11"/>
            <w:tcBorders>
              <w:bottom w:val="double" w:sz="4" w:space="0" w:color="auto"/>
            </w:tcBorders>
            <w:shd w:val="clear" w:color="auto" w:fill="BDD6EE"/>
          </w:tcPr>
          <w:p w:rsidR="00C25A16" w:rsidRDefault="00C25A16" w:rsidP="00AD44FC">
            <w:pPr>
              <w:jc w:val="both"/>
              <w:rPr>
                <w:b/>
                <w:sz w:val="28"/>
              </w:rPr>
            </w:pPr>
            <w:r>
              <w:rPr>
                <w:b/>
                <w:sz w:val="28"/>
              </w:rPr>
              <w:lastRenderedPageBreak/>
              <w:t>C-I – Personální zabezpečení</w:t>
            </w:r>
          </w:p>
        </w:tc>
      </w:tr>
      <w:tr w:rsidR="00C25A16" w:rsidTr="00AD44FC">
        <w:tc>
          <w:tcPr>
            <w:tcW w:w="2518" w:type="dxa"/>
            <w:tcBorders>
              <w:top w:val="double" w:sz="4" w:space="0" w:color="auto"/>
            </w:tcBorders>
            <w:shd w:val="clear" w:color="auto" w:fill="F7CAAC"/>
          </w:tcPr>
          <w:p w:rsidR="00C25A16" w:rsidRDefault="00C25A16" w:rsidP="00AD44FC">
            <w:pPr>
              <w:jc w:val="both"/>
              <w:rPr>
                <w:b/>
              </w:rPr>
            </w:pPr>
            <w:r>
              <w:rPr>
                <w:b/>
              </w:rPr>
              <w:t>Vysoká škola</w:t>
            </w:r>
          </w:p>
        </w:tc>
        <w:tc>
          <w:tcPr>
            <w:tcW w:w="7341" w:type="dxa"/>
            <w:gridSpan w:val="10"/>
          </w:tcPr>
          <w:p w:rsidR="00C25A16" w:rsidRDefault="00C25A16" w:rsidP="00AD44FC">
            <w:pPr>
              <w:jc w:val="both"/>
            </w:pPr>
            <w:r>
              <w:t>Univerzita Tomáše Bati ve Zlíně</w:t>
            </w:r>
          </w:p>
        </w:tc>
      </w:tr>
      <w:tr w:rsidR="00C25A16" w:rsidTr="00AD44FC">
        <w:tc>
          <w:tcPr>
            <w:tcW w:w="2518" w:type="dxa"/>
            <w:shd w:val="clear" w:color="auto" w:fill="F7CAAC"/>
          </w:tcPr>
          <w:p w:rsidR="00C25A16" w:rsidRDefault="00C25A16" w:rsidP="00AD44FC">
            <w:pPr>
              <w:jc w:val="both"/>
              <w:rPr>
                <w:b/>
              </w:rPr>
            </w:pPr>
            <w:r>
              <w:rPr>
                <w:b/>
              </w:rPr>
              <w:t>Součást vysoké školy</w:t>
            </w:r>
          </w:p>
        </w:tc>
        <w:tc>
          <w:tcPr>
            <w:tcW w:w="7341" w:type="dxa"/>
            <w:gridSpan w:val="10"/>
          </w:tcPr>
          <w:p w:rsidR="00C25A16" w:rsidRDefault="00C25A16" w:rsidP="00AD44FC">
            <w:pPr>
              <w:jc w:val="both"/>
            </w:pPr>
            <w:r>
              <w:t>Fakulta managementu a ekonomiky</w:t>
            </w:r>
          </w:p>
        </w:tc>
      </w:tr>
      <w:tr w:rsidR="00C25A16" w:rsidTr="00AD44FC">
        <w:tc>
          <w:tcPr>
            <w:tcW w:w="2518" w:type="dxa"/>
            <w:shd w:val="clear" w:color="auto" w:fill="F7CAAC"/>
          </w:tcPr>
          <w:p w:rsidR="00C25A16" w:rsidRDefault="00C25A16" w:rsidP="00AD44FC">
            <w:pPr>
              <w:jc w:val="both"/>
              <w:rPr>
                <w:b/>
              </w:rPr>
            </w:pPr>
            <w:r>
              <w:rPr>
                <w:b/>
              </w:rPr>
              <w:t>Název studijního programu</w:t>
            </w:r>
          </w:p>
        </w:tc>
        <w:tc>
          <w:tcPr>
            <w:tcW w:w="7341" w:type="dxa"/>
            <w:gridSpan w:val="10"/>
          </w:tcPr>
          <w:p w:rsidR="00C25A16" w:rsidRDefault="00C25A16" w:rsidP="00AD44FC">
            <w:pPr>
              <w:jc w:val="both"/>
            </w:pPr>
            <w:r>
              <w:t>Průmyslové inženýrství</w:t>
            </w:r>
          </w:p>
        </w:tc>
      </w:tr>
      <w:tr w:rsidR="00C25A16" w:rsidTr="00AD44FC">
        <w:tc>
          <w:tcPr>
            <w:tcW w:w="2518" w:type="dxa"/>
            <w:shd w:val="clear" w:color="auto" w:fill="F7CAAC"/>
          </w:tcPr>
          <w:p w:rsidR="00C25A16" w:rsidRDefault="00C25A16" w:rsidP="00AD44FC">
            <w:pPr>
              <w:jc w:val="both"/>
              <w:rPr>
                <w:b/>
              </w:rPr>
            </w:pPr>
            <w:r>
              <w:rPr>
                <w:b/>
              </w:rPr>
              <w:t>Jméno a příjmení</w:t>
            </w:r>
          </w:p>
        </w:tc>
        <w:tc>
          <w:tcPr>
            <w:tcW w:w="4536" w:type="dxa"/>
            <w:gridSpan w:val="5"/>
          </w:tcPr>
          <w:p w:rsidR="00C25A16" w:rsidRDefault="00C25A16" w:rsidP="00AD44FC">
            <w:pPr>
              <w:jc w:val="both"/>
            </w:pPr>
            <w:r>
              <w:t>Josef SEDLÁK</w:t>
            </w:r>
          </w:p>
        </w:tc>
        <w:tc>
          <w:tcPr>
            <w:tcW w:w="709" w:type="dxa"/>
            <w:shd w:val="clear" w:color="auto" w:fill="F7CAAC"/>
          </w:tcPr>
          <w:p w:rsidR="00C25A16" w:rsidRDefault="00C25A16" w:rsidP="00AD44FC">
            <w:pPr>
              <w:jc w:val="both"/>
              <w:rPr>
                <w:b/>
              </w:rPr>
            </w:pPr>
            <w:r>
              <w:rPr>
                <w:b/>
              </w:rPr>
              <w:t>Tituly</w:t>
            </w:r>
          </w:p>
        </w:tc>
        <w:tc>
          <w:tcPr>
            <w:tcW w:w="2096" w:type="dxa"/>
            <w:gridSpan w:val="4"/>
          </w:tcPr>
          <w:p w:rsidR="00C25A16" w:rsidRDefault="00C25A16" w:rsidP="00AD44FC">
            <w:pPr>
              <w:jc w:val="both"/>
            </w:pPr>
            <w:r>
              <w:t>doc. Ing.</w:t>
            </w:r>
            <w:r w:rsidR="0033126B">
              <w:t>,</w:t>
            </w:r>
            <w:r>
              <w:t xml:space="preserve"> Ph.D.</w:t>
            </w:r>
          </w:p>
        </w:tc>
      </w:tr>
      <w:tr w:rsidR="00C25A16" w:rsidTr="0076399F">
        <w:trPr>
          <w:trHeight w:val="400"/>
        </w:trPr>
        <w:tc>
          <w:tcPr>
            <w:tcW w:w="2518" w:type="dxa"/>
            <w:shd w:val="clear" w:color="auto" w:fill="F7CAAC"/>
          </w:tcPr>
          <w:p w:rsidR="00C25A16" w:rsidRDefault="00C25A16" w:rsidP="00AD44FC">
            <w:pPr>
              <w:jc w:val="both"/>
              <w:rPr>
                <w:b/>
              </w:rPr>
            </w:pPr>
            <w:r>
              <w:rPr>
                <w:b/>
              </w:rPr>
              <w:t>Rok narození</w:t>
            </w:r>
          </w:p>
        </w:tc>
        <w:tc>
          <w:tcPr>
            <w:tcW w:w="829" w:type="dxa"/>
          </w:tcPr>
          <w:p w:rsidR="00C25A16" w:rsidRDefault="00C25A16" w:rsidP="00AD44FC">
            <w:pPr>
              <w:jc w:val="both"/>
            </w:pPr>
            <w:r>
              <w:t>1981</w:t>
            </w:r>
          </w:p>
        </w:tc>
        <w:tc>
          <w:tcPr>
            <w:tcW w:w="1721" w:type="dxa"/>
            <w:shd w:val="clear" w:color="auto" w:fill="F7CAAC"/>
          </w:tcPr>
          <w:p w:rsidR="00C25A16" w:rsidRDefault="00C25A16" w:rsidP="00AD44FC">
            <w:pPr>
              <w:jc w:val="both"/>
              <w:rPr>
                <w:b/>
              </w:rPr>
            </w:pPr>
            <w:r>
              <w:rPr>
                <w:b/>
              </w:rPr>
              <w:t>typ vztahu k VŠ</w:t>
            </w:r>
          </w:p>
        </w:tc>
        <w:tc>
          <w:tcPr>
            <w:tcW w:w="992" w:type="dxa"/>
            <w:gridSpan w:val="2"/>
          </w:tcPr>
          <w:p w:rsidR="00C25A16" w:rsidRDefault="00C25A16" w:rsidP="00AD44FC">
            <w:pPr>
              <w:jc w:val="both"/>
            </w:pPr>
            <w:r>
              <w:t>pp</w:t>
            </w:r>
          </w:p>
        </w:tc>
        <w:tc>
          <w:tcPr>
            <w:tcW w:w="994" w:type="dxa"/>
            <w:shd w:val="clear" w:color="auto" w:fill="F7CAAC"/>
          </w:tcPr>
          <w:p w:rsidR="00C25A16" w:rsidRDefault="00C25A16" w:rsidP="00AD44FC">
            <w:pPr>
              <w:jc w:val="both"/>
              <w:rPr>
                <w:b/>
              </w:rPr>
            </w:pPr>
            <w:r>
              <w:rPr>
                <w:b/>
              </w:rPr>
              <w:t>rozsah</w:t>
            </w:r>
          </w:p>
        </w:tc>
        <w:tc>
          <w:tcPr>
            <w:tcW w:w="709" w:type="dxa"/>
          </w:tcPr>
          <w:p w:rsidR="00C25A16" w:rsidRDefault="00B006B2">
            <w:pPr>
              <w:jc w:val="both"/>
            </w:pPr>
            <w:r>
              <w:t>20</w:t>
            </w:r>
            <w:r w:rsidR="00C25A16">
              <w:t xml:space="preserve"> </w:t>
            </w:r>
          </w:p>
        </w:tc>
        <w:tc>
          <w:tcPr>
            <w:tcW w:w="709" w:type="dxa"/>
            <w:gridSpan w:val="2"/>
            <w:shd w:val="clear" w:color="auto" w:fill="F7CAAC"/>
          </w:tcPr>
          <w:p w:rsidR="00C25A16" w:rsidRDefault="00C25A16" w:rsidP="00AD44FC">
            <w:pPr>
              <w:jc w:val="both"/>
              <w:rPr>
                <w:b/>
              </w:rPr>
            </w:pPr>
            <w:r>
              <w:rPr>
                <w:b/>
              </w:rPr>
              <w:t>do kdy</w:t>
            </w:r>
          </w:p>
        </w:tc>
        <w:tc>
          <w:tcPr>
            <w:tcW w:w="1387" w:type="dxa"/>
            <w:gridSpan w:val="2"/>
          </w:tcPr>
          <w:p w:rsidR="00C25A16" w:rsidRDefault="000B4EDC">
            <w:pPr>
              <w:jc w:val="both"/>
            </w:pPr>
            <w:r>
              <w:t>08/2019</w:t>
            </w:r>
          </w:p>
        </w:tc>
      </w:tr>
      <w:tr w:rsidR="00C25A16" w:rsidTr="00AD44FC">
        <w:tc>
          <w:tcPr>
            <w:tcW w:w="5068" w:type="dxa"/>
            <w:gridSpan w:val="3"/>
            <w:shd w:val="clear" w:color="auto" w:fill="F7CAAC"/>
          </w:tcPr>
          <w:p w:rsidR="00C25A16" w:rsidRDefault="00C25A16" w:rsidP="00AD44FC">
            <w:pPr>
              <w:jc w:val="both"/>
              <w:rPr>
                <w:b/>
              </w:rPr>
            </w:pPr>
            <w:r>
              <w:rPr>
                <w:b/>
              </w:rPr>
              <w:t>Typ vztahu na součásti VŠ, která uskutečňuje st. program</w:t>
            </w:r>
          </w:p>
        </w:tc>
        <w:tc>
          <w:tcPr>
            <w:tcW w:w="992" w:type="dxa"/>
            <w:gridSpan w:val="2"/>
          </w:tcPr>
          <w:p w:rsidR="00C25A16" w:rsidRDefault="001F6BD2" w:rsidP="00AD44FC">
            <w:pPr>
              <w:jc w:val="both"/>
            </w:pPr>
            <w:r>
              <w:t>pp</w:t>
            </w:r>
          </w:p>
        </w:tc>
        <w:tc>
          <w:tcPr>
            <w:tcW w:w="994" w:type="dxa"/>
            <w:shd w:val="clear" w:color="auto" w:fill="F7CAAC"/>
          </w:tcPr>
          <w:p w:rsidR="00C25A16" w:rsidRDefault="00C25A16" w:rsidP="00AD44FC">
            <w:pPr>
              <w:jc w:val="both"/>
              <w:rPr>
                <w:b/>
              </w:rPr>
            </w:pPr>
            <w:r>
              <w:rPr>
                <w:b/>
              </w:rPr>
              <w:t>rozsah</w:t>
            </w:r>
          </w:p>
        </w:tc>
        <w:tc>
          <w:tcPr>
            <w:tcW w:w="709" w:type="dxa"/>
          </w:tcPr>
          <w:p w:rsidR="00C25A16" w:rsidRDefault="00B006B2">
            <w:pPr>
              <w:jc w:val="both"/>
            </w:pPr>
            <w:r>
              <w:t>20</w:t>
            </w:r>
            <w:r w:rsidR="001F6BD2">
              <w:t xml:space="preserve"> </w:t>
            </w:r>
          </w:p>
        </w:tc>
        <w:tc>
          <w:tcPr>
            <w:tcW w:w="709" w:type="dxa"/>
            <w:gridSpan w:val="2"/>
            <w:shd w:val="clear" w:color="auto" w:fill="F7CAAC"/>
          </w:tcPr>
          <w:p w:rsidR="00C25A16" w:rsidRDefault="00C25A16" w:rsidP="00AD44FC">
            <w:pPr>
              <w:jc w:val="both"/>
              <w:rPr>
                <w:b/>
              </w:rPr>
            </w:pPr>
            <w:r>
              <w:rPr>
                <w:b/>
              </w:rPr>
              <w:t>do kdy</w:t>
            </w:r>
          </w:p>
        </w:tc>
        <w:tc>
          <w:tcPr>
            <w:tcW w:w="1387" w:type="dxa"/>
            <w:gridSpan w:val="2"/>
          </w:tcPr>
          <w:p w:rsidR="00C25A16" w:rsidRDefault="000B4EDC" w:rsidP="00AD44FC">
            <w:pPr>
              <w:jc w:val="both"/>
            </w:pPr>
            <w:r>
              <w:t>08/2019</w:t>
            </w:r>
            <w:r w:rsidRPr="0076399F">
              <w:t xml:space="preserve"> </w:t>
            </w:r>
          </w:p>
        </w:tc>
      </w:tr>
      <w:tr w:rsidR="00C25A16" w:rsidTr="00AD44FC">
        <w:tc>
          <w:tcPr>
            <w:tcW w:w="6060" w:type="dxa"/>
            <w:gridSpan w:val="5"/>
            <w:shd w:val="clear" w:color="auto" w:fill="F7CAAC"/>
          </w:tcPr>
          <w:p w:rsidR="00C25A16" w:rsidRDefault="00C25A16" w:rsidP="00AD44FC">
            <w:pPr>
              <w:jc w:val="both"/>
            </w:pPr>
            <w:r>
              <w:rPr>
                <w:b/>
              </w:rPr>
              <w:t>Další současná působení jako akademický pracovník na jiných VŠ</w:t>
            </w:r>
          </w:p>
        </w:tc>
        <w:tc>
          <w:tcPr>
            <w:tcW w:w="1703" w:type="dxa"/>
            <w:gridSpan w:val="2"/>
            <w:shd w:val="clear" w:color="auto" w:fill="F7CAAC"/>
          </w:tcPr>
          <w:p w:rsidR="00C25A16" w:rsidRDefault="00C25A16" w:rsidP="00AD44FC">
            <w:pPr>
              <w:jc w:val="both"/>
              <w:rPr>
                <w:b/>
              </w:rPr>
            </w:pPr>
            <w:r>
              <w:rPr>
                <w:b/>
              </w:rPr>
              <w:t>typ prac. vztahu</w:t>
            </w:r>
          </w:p>
        </w:tc>
        <w:tc>
          <w:tcPr>
            <w:tcW w:w="2096" w:type="dxa"/>
            <w:gridSpan w:val="4"/>
            <w:shd w:val="clear" w:color="auto" w:fill="F7CAAC"/>
          </w:tcPr>
          <w:p w:rsidR="00C25A16" w:rsidRDefault="00C25A16" w:rsidP="00AD44FC">
            <w:pPr>
              <w:jc w:val="both"/>
              <w:rPr>
                <w:b/>
              </w:rPr>
            </w:pPr>
            <w:r>
              <w:rPr>
                <w:b/>
              </w:rPr>
              <w:t>rozsah</w:t>
            </w:r>
          </w:p>
        </w:tc>
      </w:tr>
      <w:tr w:rsidR="00C25A16" w:rsidTr="00AD44FC">
        <w:tc>
          <w:tcPr>
            <w:tcW w:w="6060" w:type="dxa"/>
            <w:gridSpan w:val="5"/>
          </w:tcPr>
          <w:p w:rsidR="00C25A16" w:rsidRDefault="00987710" w:rsidP="00AD44FC">
            <w:pPr>
              <w:jc w:val="both"/>
            </w:pPr>
            <w:r>
              <w:t>VUT Brno</w:t>
            </w:r>
          </w:p>
        </w:tc>
        <w:tc>
          <w:tcPr>
            <w:tcW w:w="1703" w:type="dxa"/>
            <w:gridSpan w:val="2"/>
          </w:tcPr>
          <w:p w:rsidR="00C25A16" w:rsidRDefault="0076399F" w:rsidP="00AD44FC">
            <w:pPr>
              <w:jc w:val="both"/>
            </w:pPr>
            <w:r>
              <w:t>pp</w:t>
            </w:r>
          </w:p>
        </w:tc>
        <w:tc>
          <w:tcPr>
            <w:tcW w:w="2096" w:type="dxa"/>
            <w:gridSpan w:val="4"/>
          </w:tcPr>
          <w:p w:rsidR="00C25A16" w:rsidRDefault="0076399F" w:rsidP="00AD44FC">
            <w:pPr>
              <w:jc w:val="both"/>
            </w:pPr>
            <w:r>
              <w:t>40</w:t>
            </w:r>
          </w:p>
        </w:tc>
      </w:tr>
      <w:tr w:rsidR="00C25A16" w:rsidTr="00AD44FC">
        <w:tc>
          <w:tcPr>
            <w:tcW w:w="6060" w:type="dxa"/>
            <w:gridSpan w:val="5"/>
          </w:tcPr>
          <w:p w:rsidR="00C25A16" w:rsidRDefault="00C25A16" w:rsidP="00AD44FC">
            <w:pPr>
              <w:jc w:val="both"/>
            </w:pPr>
          </w:p>
        </w:tc>
        <w:tc>
          <w:tcPr>
            <w:tcW w:w="1703" w:type="dxa"/>
            <w:gridSpan w:val="2"/>
          </w:tcPr>
          <w:p w:rsidR="00C25A16" w:rsidRDefault="00C25A16" w:rsidP="00AD44FC">
            <w:pPr>
              <w:jc w:val="both"/>
            </w:pPr>
          </w:p>
        </w:tc>
        <w:tc>
          <w:tcPr>
            <w:tcW w:w="2096" w:type="dxa"/>
            <w:gridSpan w:val="4"/>
          </w:tcPr>
          <w:p w:rsidR="00C25A16" w:rsidRDefault="00C25A16" w:rsidP="00AD44FC">
            <w:pPr>
              <w:jc w:val="both"/>
            </w:pPr>
          </w:p>
        </w:tc>
      </w:tr>
      <w:tr w:rsidR="00C25A16" w:rsidTr="00AD44FC">
        <w:tc>
          <w:tcPr>
            <w:tcW w:w="6060" w:type="dxa"/>
            <w:gridSpan w:val="5"/>
          </w:tcPr>
          <w:p w:rsidR="00C25A16" w:rsidRDefault="00C25A16" w:rsidP="00AD44FC">
            <w:pPr>
              <w:jc w:val="both"/>
            </w:pPr>
          </w:p>
        </w:tc>
        <w:tc>
          <w:tcPr>
            <w:tcW w:w="1703" w:type="dxa"/>
            <w:gridSpan w:val="2"/>
          </w:tcPr>
          <w:p w:rsidR="00C25A16" w:rsidRDefault="00C25A16" w:rsidP="00AD44FC">
            <w:pPr>
              <w:jc w:val="both"/>
            </w:pPr>
          </w:p>
        </w:tc>
        <w:tc>
          <w:tcPr>
            <w:tcW w:w="2096" w:type="dxa"/>
            <w:gridSpan w:val="4"/>
          </w:tcPr>
          <w:p w:rsidR="00C25A16" w:rsidRDefault="00C25A16" w:rsidP="00AD44FC">
            <w:pPr>
              <w:jc w:val="both"/>
            </w:pPr>
          </w:p>
        </w:tc>
      </w:tr>
      <w:tr w:rsidR="00C25A16" w:rsidTr="00AD44FC">
        <w:tc>
          <w:tcPr>
            <w:tcW w:w="6060" w:type="dxa"/>
            <w:gridSpan w:val="5"/>
          </w:tcPr>
          <w:p w:rsidR="00C25A16" w:rsidRDefault="00C25A16" w:rsidP="00AD44FC">
            <w:pPr>
              <w:jc w:val="both"/>
            </w:pPr>
          </w:p>
        </w:tc>
        <w:tc>
          <w:tcPr>
            <w:tcW w:w="1703" w:type="dxa"/>
            <w:gridSpan w:val="2"/>
          </w:tcPr>
          <w:p w:rsidR="00C25A16" w:rsidRDefault="00C25A16" w:rsidP="00AD44FC">
            <w:pPr>
              <w:jc w:val="both"/>
            </w:pPr>
          </w:p>
        </w:tc>
        <w:tc>
          <w:tcPr>
            <w:tcW w:w="2096" w:type="dxa"/>
            <w:gridSpan w:val="4"/>
          </w:tcPr>
          <w:p w:rsidR="00C25A16" w:rsidRDefault="00C25A16" w:rsidP="00AD44FC">
            <w:pPr>
              <w:jc w:val="both"/>
            </w:pPr>
          </w:p>
        </w:tc>
      </w:tr>
      <w:tr w:rsidR="00C25A16" w:rsidTr="00AD44FC">
        <w:tc>
          <w:tcPr>
            <w:tcW w:w="9859" w:type="dxa"/>
            <w:gridSpan w:val="11"/>
            <w:shd w:val="clear" w:color="auto" w:fill="F7CAAC"/>
          </w:tcPr>
          <w:p w:rsidR="00C25A16" w:rsidRDefault="00C25A16" w:rsidP="00AD44FC">
            <w:pPr>
              <w:jc w:val="both"/>
            </w:pPr>
            <w:r>
              <w:rPr>
                <w:b/>
              </w:rPr>
              <w:t>Předměty příslušného studijního programu a způsob zapojení do jejich výuky, příp. další zapojení do uskutečňování studijního programu</w:t>
            </w:r>
          </w:p>
        </w:tc>
      </w:tr>
      <w:tr w:rsidR="00C25A16" w:rsidTr="00AD44FC">
        <w:trPr>
          <w:trHeight w:val="466"/>
        </w:trPr>
        <w:tc>
          <w:tcPr>
            <w:tcW w:w="9859" w:type="dxa"/>
            <w:gridSpan w:val="11"/>
            <w:tcBorders>
              <w:top w:val="nil"/>
            </w:tcBorders>
          </w:tcPr>
          <w:p w:rsidR="00C25A16" w:rsidRDefault="00C25A16" w:rsidP="00AD44FC">
            <w:pPr>
              <w:jc w:val="both"/>
            </w:pPr>
            <w:r w:rsidRPr="00AE190B">
              <w:t>Základy výrobních</w:t>
            </w:r>
            <w:r>
              <w:t xml:space="preserve"> technologií – garant, přednášející (100%)</w:t>
            </w:r>
          </w:p>
          <w:p w:rsidR="00C25A16" w:rsidRDefault="00C25A16" w:rsidP="00AD44FC">
            <w:pPr>
              <w:jc w:val="both"/>
            </w:pPr>
            <w:r>
              <w:t>Technická příprava výroby – garant, přednášející (100%)</w:t>
            </w:r>
          </w:p>
        </w:tc>
      </w:tr>
      <w:tr w:rsidR="00C25A16" w:rsidTr="00AD44FC">
        <w:tc>
          <w:tcPr>
            <w:tcW w:w="9859" w:type="dxa"/>
            <w:gridSpan w:val="11"/>
            <w:shd w:val="clear" w:color="auto" w:fill="F7CAAC"/>
          </w:tcPr>
          <w:p w:rsidR="00C25A16" w:rsidRDefault="00C25A16" w:rsidP="00AD44FC">
            <w:pPr>
              <w:jc w:val="both"/>
            </w:pPr>
            <w:r>
              <w:rPr>
                <w:b/>
              </w:rPr>
              <w:t xml:space="preserve">Údaje o vzdělání na VŠ </w:t>
            </w:r>
          </w:p>
        </w:tc>
      </w:tr>
      <w:tr w:rsidR="00C25A16" w:rsidTr="00AD44FC">
        <w:trPr>
          <w:trHeight w:val="603"/>
        </w:trPr>
        <w:tc>
          <w:tcPr>
            <w:tcW w:w="9859" w:type="dxa"/>
            <w:gridSpan w:val="11"/>
          </w:tcPr>
          <w:p w:rsidR="00C25A16" w:rsidRPr="00B634A9" w:rsidRDefault="00C25A16" w:rsidP="00AD44FC">
            <w:pPr>
              <w:tabs>
                <w:tab w:val="left" w:pos="1324"/>
              </w:tabs>
              <w:ind w:left="1324" w:hanging="1324"/>
              <w:jc w:val="both"/>
            </w:pPr>
            <w:r>
              <w:rPr>
                <w:b/>
              </w:rPr>
              <w:t>1999 – 2004</w:t>
            </w:r>
            <w:r w:rsidRPr="00B634A9">
              <w:rPr>
                <w:b/>
              </w:rPr>
              <w:t>:</w:t>
            </w:r>
            <w:r w:rsidRPr="00246388">
              <w:t xml:space="preserve"> </w:t>
            </w:r>
            <w:r>
              <w:t>Vysoké učení technické v Brně, FSI, Strojírenská technologie (Ing.)</w:t>
            </w:r>
          </w:p>
          <w:p w:rsidR="00C25A16" w:rsidRDefault="00C25A16" w:rsidP="00C25A16">
            <w:pPr>
              <w:tabs>
                <w:tab w:val="left" w:pos="1324"/>
              </w:tabs>
              <w:ind w:left="1324" w:hanging="1324"/>
              <w:jc w:val="both"/>
              <w:rPr>
                <w:b/>
              </w:rPr>
            </w:pPr>
            <w:r>
              <w:rPr>
                <w:b/>
              </w:rPr>
              <w:t>2004 – 2008</w:t>
            </w:r>
            <w:r w:rsidRPr="00B634A9">
              <w:rPr>
                <w:b/>
              </w:rPr>
              <w:t>:</w:t>
            </w:r>
            <w:r w:rsidRPr="00246388">
              <w:t xml:space="preserve"> </w:t>
            </w:r>
            <w:r>
              <w:t>Vysoké učení technické v Brně, FSI, Strojírenská technologie (Ph.D.)</w:t>
            </w:r>
          </w:p>
        </w:tc>
      </w:tr>
      <w:tr w:rsidR="00C25A16" w:rsidTr="00AD44FC">
        <w:tc>
          <w:tcPr>
            <w:tcW w:w="9859" w:type="dxa"/>
            <w:gridSpan w:val="11"/>
            <w:shd w:val="clear" w:color="auto" w:fill="F7CAAC"/>
          </w:tcPr>
          <w:p w:rsidR="00C25A16" w:rsidRDefault="00C25A16" w:rsidP="00AD44FC">
            <w:pPr>
              <w:jc w:val="both"/>
              <w:rPr>
                <w:b/>
              </w:rPr>
            </w:pPr>
            <w:r>
              <w:rPr>
                <w:b/>
              </w:rPr>
              <w:t>Údaje o odborném působení od absolvování VŠ</w:t>
            </w:r>
          </w:p>
        </w:tc>
      </w:tr>
      <w:tr w:rsidR="00C25A16" w:rsidTr="00AD44FC">
        <w:trPr>
          <w:trHeight w:val="1090"/>
        </w:trPr>
        <w:tc>
          <w:tcPr>
            <w:tcW w:w="9859" w:type="dxa"/>
            <w:gridSpan w:val="11"/>
          </w:tcPr>
          <w:p w:rsidR="00C25A16" w:rsidRDefault="00C25A16" w:rsidP="00AD44FC">
            <w:pPr>
              <w:tabs>
                <w:tab w:val="left" w:pos="1324"/>
              </w:tabs>
              <w:ind w:left="1324" w:hanging="1324"/>
              <w:jc w:val="both"/>
              <w:rPr>
                <w:b/>
              </w:rPr>
            </w:pPr>
            <w:r>
              <w:rPr>
                <w:b/>
              </w:rPr>
              <w:t xml:space="preserve">08/2005 – 10/2007: </w:t>
            </w:r>
            <w:r w:rsidRPr="00A148BE">
              <w:t>Technický pracovník Ústav strojírenské technologie, odbor technologie obrábění, FSI VUT v Brně</w:t>
            </w:r>
          </w:p>
          <w:p w:rsidR="00C25A16" w:rsidRDefault="00C25A16" w:rsidP="00AD44FC">
            <w:pPr>
              <w:tabs>
                <w:tab w:val="left" w:pos="1324"/>
              </w:tabs>
              <w:ind w:left="1324" w:hanging="1324"/>
              <w:jc w:val="both"/>
              <w:rPr>
                <w:b/>
              </w:rPr>
            </w:pPr>
            <w:r>
              <w:rPr>
                <w:b/>
              </w:rPr>
              <w:t xml:space="preserve">10/2007 – 09/2008: </w:t>
            </w:r>
            <w:r w:rsidRPr="00A148BE">
              <w:t>asistent, Ústav strojírenské technologie, odbor technologie obrábění, FSI VUT v Brně</w:t>
            </w:r>
          </w:p>
          <w:p w:rsidR="00C25A16" w:rsidRPr="00A148BE" w:rsidRDefault="00C25A16" w:rsidP="00AD44FC">
            <w:pPr>
              <w:tabs>
                <w:tab w:val="left" w:pos="1324"/>
              </w:tabs>
              <w:ind w:left="1324" w:hanging="1324"/>
              <w:jc w:val="both"/>
            </w:pPr>
            <w:r>
              <w:rPr>
                <w:b/>
              </w:rPr>
              <w:t xml:space="preserve">09/2008 – 02/2014: </w:t>
            </w:r>
            <w:r w:rsidRPr="00A148BE">
              <w:t>odborný asistent, Ústav strojírenské technologie, odbor technologie obrábění, FSI VUT v Brně</w:t>
            </w:r>
          </w:p>
          <w:p w:rsidR="00C25A16" w:rsidRPr="00A148BE" w:rsidRDefault="00C25A16" w:rsidP="00AD44FC">
            <w:pPr>
              <w:tabs>
                <w:tab w:val="left" w:pos="1324"/>
              </w:tabs>
              <w:ind w:left="1324" w:hanging="1324"/>
              <w:jc w:val="both"/>
              <w:rPr>
                <w:b/>
              </w:rPr>
            </w:pPr>
            <w:r>
              <w:rPr>
                <w:b/>
              </w:rPr>
              <w:t xml:space="preserve">02/2014 – dosud: </w:t>
            </w:r>
            <w:r w:rsidRPr="00A148BE">
              <w:t>docent, Ústav strojírenské technologie, odbor technologie obrábění, FSI VUT v Brně</w:t>
            </w:r>
          </w:p>
        </w:tc>
      </w:tr>
      <w:tr w:rsidR="00C25A16" w:rsidTr="00AD44FC">
        <w:trPr>
          <w:trHeight w:val="250"/>
        </w:trPr>
        <w:tc>
          <w:tcPr>
            <w:tcW w:w="9859" w:type="dxa"/>
            <w:gridSpan w:val="11"/>
            <w:shd w:val="clear" w:color="auto" w:fill="F7CAAC"/>
          </w:tcPr>
          <w:p w:rsidR="00C25A16" w:rsidRDefault="00C25A16" w:rsidP="00AD44FC">
            <w:pPr>
              <w:jc w:val="both"/>
            </w:pPr>
            <w:r>
              <w:rPr>
                <w:b/>
              </w:rPr>
              <w:t>Zkušenosti s vedením kvalifikačních a rigorózních prací</w:t>
            </w:r>
          </w:p>
        </w:tc>
      </w:tr>
      <w:tr w:rsidR="00C25A16" w:rsidTr="00AD44FC">
        <w:trPr>
          <w:trHeight w:val="357"/>
        </w:trPr>
        <w:tc>
          <w:tcPr>
            <w:tcW w:w="9859" w:type="dxa"/>
            <w:gridSpan w:val="11"/>
          </w:tcPr>
          <w:p w:rsidR="008B68BE" w:rsidRDefault="008B68BE" w:rsidP="008B68BE">
            <w:pPr>
              <w:jc w:val="both"/>
            </w:pPr>
            <w:r>
              <w:t xml:space="preserve">Počet </w:t>
            </w:r>
            <w:r w:rsidR="00F87112">
              <w:t>vedených bakalářských prací –</w:t>
            </w:r>
            <w:r w:rsidR="00775BDD">
              <w:t xml:space="preserve"> </w:t>
            </w:r>
            <w:r w:rsidR="00F87112">
              <w:t>54</w:t>
            </w:r>
            <w:r>
              <w:t xml:space="preserve"> </w:t>
            </w:r>
          </w:p>
          <w:p w:rsidR="00C25A16" w:rsidRDefault="008B68BE" w:rsidP="00AD44FC">
            <w:pPr>
              <w:jc w:val="both"/>
            </w:pPr>
            <w:r>
              <w:t>Počet</w:t>
            </w:r>
            <w:r w:rsidR="00F87112">
              <w:t xml:space="preserve"> vedených diplomových prací – 44</w:t>
            </w:r>
          </w:p>
        </w:tc>
      </w:tr>
      <w:tr w:rsidR="00C25A16" w:rsidTr="00AD44FC">
        <w:trPr>
          <w:cantSplit/>
        </w:trPr>
        <w:tc>
          <w:tcPr>
            <w:tcW w:w="3347" w:type="dxa"/>
            <w:gridSpan w:val="2"/>
            <w:tcBorders>
              <w:top w:val="single" w:sz="12" w:space="0" w:color="auto"/>
            </w:tcBorders>
            <w:shd w:val="clear" w:color="auto" w:fill="F7CAAC"/>
          </w:tcPr>
          <w:p w:rsidR="00C25A16" w:rsidRDefault="00C25A16"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C25A16" w:rsidRDefault="00C25A16"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25A16" w:rsidRDefault="00C25A16" w:rsidP="00AD44F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25A16" w:rsidRDefault="00C25A16" w:rsidP="00AD44FC">
            <w:pPr>
              <w:jc w:val="both"/>
              <w:rPr>
                <w:b/>
              </w:rPr>
            </w:pPr>
            <w:r>
              <w:rPr>
                <w:b/>
              </w:rPr>
              <w:t>Ohlasy publikací</w:t>
            </w:r>
          </w:p>
        </w:tc>
      </w:tr>
      <w:tr w:rsidR="00C25A16" w:rsidTr="00AD44FC">
        <w:trPr>
          <w:cantSplit/>
        </w:trPr>
        <w:tc>
          <w:tcPr>
            <w:tcW w:w="3347" w:type="dxa"/>
            <w:gridSpan w:val="2"/>
          </w:tcPr>
          <w:p w:rsidR="00C25A16" w:rsidRDefault="00C25A16" w:rsidP="00AD44FC">
            <w:pPr>
              <w:jc w:val="both"/>
            </w:pPr>
            <w:r>
              <w:t>Strojírenská technologie</w:t>
            </w:r>
          </w:p>
        </w:tc>
        <w:tc>
          <w:tcPr>
            <w:tcW w:w="2245" w:type="dxa"/>
            <w:gridSpan w:val="2"/>
          </w:tcPr>
          <w:p w:rsidR="00C25A16" w:rsidRDefault="00C25A16" w:rsidP="00AD44FC">
            <w:pPr>
              <w:jc w:val="both"/>
            </w:pPr>
            <w:r>
              <w:t>29.1.2014</w:t>
            </w:r>
          </w:p>
        </w:tc>
        <w:tc>
          <w:tcPr>
            <w:tcW w:w="2248" w:type="dxa"/>
            <w:gridSpan w:val="4"/>
            <w:tcBorders>
              <w:right w:val="single" w:sz="12" w:space="0" w:color="auto"/>
            </w:tcBorders>
          </w:tcPr>
          <w:p w:rsidR="00C25A16" w:rsidRDefault="00C25A16" w:rsidP="00AD44FC">
            <w:pPr>
              <w:jc w:val="both"/>
            </w:pPr>
            <w:r>
              <w:t>VUT v Brně</w:t>
            </w:r>
          </w:p>
        </w:tc>
        <w:tc>
          <w:tcPr>
            <w:tcW w:w="632" w:type="dxa"/>
            <w:tcBorders>
              <w:left w:val="single" w:sz="12" w:space="0" w:color="auto"/>
            </w:tcBorders>
            <w:shd w:val="clear" w:color="auto" w:fill="F7CAAC"/>
          </w:tcPr>
          <w:p w:rsidR="00C25A16" w:rsidRDefault="00C25A16" w:rsidP="00AD44FC">
            <w:pPr>
              <w:jc w:val="both"/>
            </w:pPr>
            <w:r>
              <w:rPr>
                <w:b/>
              </w:rPr>
              <w:t>WOS</w:t>
            </w:r>
          </w:p>
        </w:tc>
        <w:tc>
          <w:tcPr>
            <w:tcW w:w="693" w:type="dxa"/>
            <w:shd w:val="clear" w:color="auto" w:fill="F7CAAC"/>
          </w:tcPr>
          <w:p w:rsidR="00C25A16" w:rsidRDefault="00C25A16" w:rsidP="00AD44FC">
            <w:pPr>
              <w:jc w:val="both"/>
              <w:rPr>
                <w:sz w:val="18"/>
              </w:rPr>
            </w:pPr>
            <w:r>
              <w:rPr>
                <w:b/>
                <w:sz w:val="18"/>
              </w:rPr>
              <w:t>Scopus</w:t>
            </w:r>
          </w:p>
        </w:tc>
        <w:tc>
          <w:tcPr>
            <w:tcW w:w="694" w:type="dxa"/>
            <w:shd w:val="clear" w:color="auto" w:fill="F7CAAC"/>
          </w:tcPr>
          <w:p w:rsidR="00C25A16" w:rsidRDefault="00C25A16" w:rsidP="00AD44FC">
            <w:pPr>
              <w:jc w:val="both"/>
            </w:pPr>
            <w:r>
              <w:rPr>
                <w:b/>
                <w:sz w:val="18"/>
              </w:rPr>
              <w:t>ostatní</w:t>
            </w:r>
          </w:p>
        </w:tc>
      </w:tr>
      <w:tr w:rsidR="00C25A16" w:rsidTr="00AD44FC">
        <w:trPr>
          <w:cantSplit/>
          <w:trHeight w:val="70"/>
        </w:trPr>
        <w:tc>
          <w:tcPr>
            <w:tcW w:w="3347" w:type="dxa"/>
            <w:gridSpan w:val="2"/>
            <w:shd w:val="clear" w:color="auto" w:fill="F7CAAC"/>
          </w:tcPr>
          <w:p w:rsidR="00C25A16" w:rsidRDefault="00C25A16" w:rsidP="00AD44FC">
            <w:pPr>
              <w:jc w:val="both"/>
            </w:pPr>
            <w:r>
              <w:rPr>
                <w:b/>
              </w:rPr>
              <w:t>Obor jmenovacího řízení</w:t>
            </w:r>
          </w:p>
        </w:tc>
        <w:tc>
          <w:tcPr>
            <w:tcW w:w="2245" w:type="dxa"/>
            <w:gridSpan w:val="2"/>
            <w:shd w:val="clear" w:color="auto" w:fill="F7CAAC"/>
          </w:tcPr>
          <w:p w:rsidR="00C25A16" w:rsidRDefault="00C25A16" w:rsidP="00AD44FC">
            <w:pPr>
              <w:jc w:val="both"/>
            </w:pPr>
            <w:r>
              <w:rPr>
                <w:b/>
              </w:rPr>
              <w:t>Rok udělení hodnosti</w:t>
            </w:r>
          </w:p>
        </w:tc>
        <w:tc>
          <w:tcPr>
            <w:tcW w:w="2248" w:type="dxa"/>
            <w:gridSpan w:val="4"/>
            <w:tcBorders>
              <w:right w:val="single" w:sz="12" w:space="0" w:color="auto"/>
            </w:tcBorders>
            <w:shd w:val="clear" w:color="auto" w:fill="F7CAAC"/>
          </w:tcPr>
          <w:p w:rsidR="00C25A16" w:rsidRDefault="00C25A16" w:rsidP="00AD44FC">
            <w:pPr>
              <w:jc w:val="both"/>
            </w:pPr>
            <w:r>
              <w:rPr>
                <w:b/>
              </w:rPr>
              <w:t>Řízení konáno na VŠ</w:t>
            </w:r>
          </w:p>
        </w:tc>
        <w:tc>
          <w:tcPr>
            <w:tcW w:w="632" w:type="dxa"/>
            <w:vMerge w:val="restart"/>
            <w:tcBorders>
              <w:left w:val="single" w:sz="12" w:space="0" w:color="auto"/>
            </w:tcBorders>
          </w:tcPr>
          <w:p w:rsidR="00C25A16" w:rsidRDefault="005B19DB" w:rsidP="00AD44FC">
            <w:pPr>
              <w:jc w:val="both"/>
              <w:rPr>
                <w:b/>
              </w:rPr>
            </w:pPr>
            <w:r>
              <w:rPr>
                <w:b/>
              </w:rPr>
              <w:t>15</w:t>
            </w:r>
          </w:p>
        </w:tc>
        <w:tc>
          <w:tcPr>
            <w:tcW w:w="693" w:type="dxa"/>
            <w:vMerge w:val="restart"/>
          </w:tcPr>
          <w:p w:rsidR="00C25A16" w:rsidRDefault="005B19DB" w:rsidP="00AD44FC">
            <w:pPr>
              <w:jc w:val="both"/>
              <w:rPr>
                <w:b/>
              </w:rPr>
            </w:pPr>
            <w:r>
              <w:rPr>
                <w:b/>
              </w:rPr>
              <w:t>64</w:t>
            </w:r>
          </w:p>
        </w:tc>
        <w:tc>
          <w:tcPr>
            <w:tcW w:w="694" w:type="dxa"/>
            <w:vMerge w:val="restart"/>
          </w:tcPr>
          <w:p w:rsidR="00C25A16" w:rsidRDefault="00C25A16" w:rsidP="00AD44FC">
            <w:pPr>
              <w:jc w:val="both"/>
              <w:rPr>
                <w:b/>
              </w:rPr>
            </w:pPr>
            <w:r>
              <w:rPr>
                <w:b/>
              </w:rPr>
              <w:t>16</w:t>
            </w:r>
          </w:p>
        </w:tc>
      </w:tr>
      <w:tr w:rsidR="00C25A16" w:rsidTr="00AD44FC">
        <w:trPr>
          <w:trHeight w:val="205"/>
        </w:trPr>
        <w:tc>
          <w:tcPr>
            <w:tcW w:w="3347" w:type="dxa"/>
            <w:gridSpan w:val="2"/>
          </w:tcPr>
          <w:p w:rsidR="00C25A16" w:rsidRDefault="00C25A16" w:rsidP="00AD44FC">
            <w:pPr>
              <w:jc w:val="both"/>
            </w:pPr>
          </w:p>
        </w:tc>
        <w:tc>
          <w:tcPr>
            <w:tcW w:w="2245" w:type="dxa"/>
            <w:gridSpan w:val="2"/>
          </w:tcPr>
          <w:p w:rsidR="00C25A16" w:rsidRDefault="00C25A16" w:rsidP="00AD44FC">
            <w:pPr>
              <w:jc w:val="both"/>
            </w:pPr>
          </w:p>
        </w:tc>
        <w:tc>
          <w:tcPr>
            <w:tcW w:w="2248" w:type="dxa"/>
            <w:gridSpan w:val="4"/>
            <w:tcBorders>
              <w:right w:val="single" w:sz="12" w:space="0" w:color="auto"/>
            </w:tcBorders>
          </w:tcPr>
          <w:p w:rsidR="00C25A16" w:rsidRDefault="00C25A16" w:rsidP="00AD44FC">
            <w:pPr>
              <w:jc w:val="both"/>
            </w:pPr>
          </w:p>
        </w:tc>
        <w:tc>
          <w:tcPr>
            <w:tcW w:w="632" w:type="dxa"/>
            <w:vMerge/>
            <w:tcBorders>
              <w:left w:val="single" w:sz="12" w:space="0" w:color="auto"/>
            </w:tcBorders>
            <w:vAlign w:val="center"/>
          </w:tcPr>
          <w:p w:rsidR="00C25A16" w:rsidRDefault="00C25A16" w:rsidP="00AD44FC">
            <w:pPr>
              <w:rPr>
                <w:b/>
              </w:rPr>
            </w:pPr>
          </w:p>
        </w:tc>
        <w:tc>
          <w:tcPr>
            <w:tcW w:w="693" w:type="dxa"/>
            <w:vMerge/>
            <w:vAlign w:val="center"/>
          </w:tcPr>
          <w:p w:rsidR="00C25A16" w:rsidRDefault="00C25A16" w:rsidP="00AD44FC">
            <w:pPr>
              <w:rPr>
                <w:b/>
              </w:rPr>
            </w:pPr>
          </w:p>
        </w:tc>
        <w:tc>
          <w:tcPr>
            <w:tcW w:w="694" w:type="dxa"/>
            <w:vMerge/>
            <w:vAlign w:val="center"/>
          </w:tcPr>
          <w:p w:rsidR="00C25A16" w:rsidRDefault="00C25A16" w:rsidP="00AD44FC">
            <w:pPr>
              <w:rPr>
                <w:b/>
              </w:rPr>
            </w:pPr>
          </w:p>
        </w:tc>
      </w:tr>
      <w:tr w:rsidR="00C25A16" w:rsidTr="00AD44FC">
        <w:tc>
          <w:tcPr>
            <w:tcW w:w="9859" w:type="dxa"/>
            <w:gridSpan w:val="11"/>
            <w:shd w:val="clear" w:color="auto" w:fill="F7CAAC"/>
          </w:tcPr>
          <w:p w:rsidR="00C25A16" w:rsidRDefault="00C25A16"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C25A16" w:rsidTr="00AD44FC">
        <w:trPr>
          <w:trHeight w:val="2121"/>
        </w:trPr>
        <w:tc>
          <w:tcPr>
            <w:tcW w:w="9859" w:type="dxa"/>
            <w:gridSpan w:val="11"/>
          </w:tcPr>
          <w:p w:rsidR="00FC0604" w:rsidRPr="00A148BE" w:rsidRDefault="002542C2" w:rsidP="00FC0604">
            <w:pPr>
              <w:jc w:val="both"/>
              <w:rPr>
                <w:spacing w:val="4"/>
                <w:shd w:val="clear" w:color="auto" w:fill="FFFFFF"/>
              </w:rPr>
            </w:pPr>
            <w:r>
              <w:rPr>
                <w:spacing w:val="4"/>
                <w:shd w:val="clear" w:color="auto" w:fill="FFFFFF"/>
              </w:rPr>
              <w:t>SEDLÁK, J.,</w:t>
            </w:r>
            <w:r w:rsidR="00FC0604" w:rsidRPr="00A148BE">
              <w:rPr>
                <w:spacing w:val="4"/>
                <w:shd w:val="clear" w:color="auto" w:fill="FFFFFF"/>
              </w:rPr>
              <w:t xml:space="preserve"> MUZIKANT, D.</w:t>
            </w:r>
            <w:r>
              <w:rPr>
                <w:spacing w:val="4"/>
                <w:shd w:val="clear" w:color="auto" w:fill="FFFFFF"/>
              </w:rPr>
              <w:t>,</w:t>
            </w:r>
            <w:r w:rsidR="00FC0604" w:rsidRPr="00A148BE">
              <w:rPr>
                <w:spacing w:val="4"/>
                <w:shd w:val="clear" w:color="auto" w:fill="FFFFFF"/>
              </w:rPr>
              <w:t xml:space="preserve"> VALÁŠEK, P.</w:t>
            </w:r>
            <w:r>
              <w:rPr>
                <w:spacing w:val="4"/>
                <w:shd w:val="clear" w:color="auto" w:fill="FFFFFF"/>
              </w:rPr>
              <w:t>,</w:t>
            </w:r>
            <w:r w:rsidR="00FC0604" w:rsidRPr="00A148BE">
              <w:rPr>
                <w:spacing w:val="4"/>
                <w:shd w:val="clear" w:color="auto" w:fill="FFFFFF"/>
              </w:rPr>
              <w:t xml:space="preserve"> KOUŘIL, K. Production of High Frequency Elliptic and Hyperbolic Optic Mirrors. </w:t>
            </w:r>
            <w:r w:rsidR="00FC0604" w:rsidRPr="00A148BE">
              <w:rPr>
                <w:i/>
                <w:iCs/>
                <w:spacing w:val="4"/>
                <w:shd w:val="clear" w:color="auto" w:fill="FFFFFF"/>
              </w:rPr>
              <w:t>Manufacturing TECHNOLOGY, </w:t>
            </w:r>
            <w:r w:rsidR="00FC0604" w:rsidRPr="00A148BE">
              <w:rPr>
                <w:spacing w:val="4"/>
                <w:shd w:val="clear" w:color="auto" w:fill="FFFFFF"/>
              </w:rPr>
              <w:t>2017, roč. 2017, č. 1, </w:t>
            </w:r>
            <w:r w:rsidR="00FC0604" w:rsidRPr="00A148BE">
              <w:t>s. 86-94. </w:t>
            </w:r>
            <w:r w:rsidR="007044B0">
              <w:rPr>
                <w:spacing w:val="4"/>
                <w:shd w:val="clear" w:color="auto" w:fill="FFFFFF"/>
              </w:rPr>
              <w:t>ISSN</w:t>
            </w:r>
            <w:r w:rsidR="00FC0604" w:rsidRPr="00A148BE">
              <w:rPr>
                <w:spacing w:val="4"/>
                <w:shd w:val="clear" w:color="auto" w:fill="FFFFFF"/>
              </w:rPr>
              <w:t xml:space="preserve"> 1213-2489.</w:t>
            </w:r>
          </w:p>
          <w:p w:rsidR="00FC0604" w:rsidRPr="00A148BE" w:rsidRDefault="00FC0604" w:rsidP="00FC0604">
            <w:pPr>
              <w:jc w:val="both"/>
              <w:rPr>
                <w:spacing w:val="4"/>
                <w:shd w:val="clear" w:color="auto" w:fill="FFFFFF"/>
              </w:rPr>
            </w:pPr>
            <w:r w:rsidRPr="00A148BE">
              <w:rPr>
                <w:spacing w:val="4"/>
                <w:shd w:val="clear" w:color="auto" w:fill="FFFFFF"/>
              </w:rPr>
              <w:t>SED</w:t>
            </w:r>
            <w:r w:rsidR="002542C2">
              <w:rPr>
                <w:spacing w:val="4"/>
                <w:shd w:val="clear" w:color="auto" w:fill="FFFFFF"/>
              </w:rPr>
              <w:t>LÁK, J., TROPP, P., CHLADIL, J.,</w:t>
            </w:r>
            <w:r w:rsidRPr="00A148BE">
              <w:rPr>
                <w:spacing w:val="4"/>
                <w:shd w:val="clear" w:color="auto" w:fill="FFFFFF"/>
              </w:rPr>
              <w:t xml:space="preserve"> KOUŘIL, K.</w:t>
            </w:r>
            <w:r w:rsidR="002542C2">
              <w:rPr>
                <w:spacing w:val="4"/>
                <w:shd w:val="clear" w:color="auto" w:fill="FFFFFF"/>
              </w:rPr>
              <w:t>, POLZER, A.,</w:t>
            </w:r>
            <w:r w:rsidRPr="00A148BE">
              <w:rPr>
                <w:spacing w:val="4"/>
                <w:shd w:val="clear" w:color="auto" w:fill="FFFFFF"/>
              </w:rPr>
              <w:t xml:space="preserve"> OSIČKA, K. Analysis of Selected Aspects of Turned Bearing Rings Regarding Required Workpiece Quality. </w:t>
            </w:r>
            <w:r w:rsidRPr="00A148BE">
              <w:rPr>
                <w:i/>
                <w:iCs/>
                <w:spacing w:val="4"/>
                <w:shd w:val="clear" w:color="auto" w:fill="FFFFFF"/>
              </w:rPr>
              <w:t>Manufacturing TECHNOLOGY, </w:t>
            </w:r>
            <w:r w:rsidRPr="00A148BE">
              <w:rPr>
                <w:spacing w:val="4"/>
                <w:shd w:val="clear" w:color="auto" w:fill="FFFFFF"/>
              </w:rPr>
              <w:t>2016, roč. 2016, č. 3, </w:t>
            </w:r>
            <w:r w:rsidRPr="00A148BE">
              <w:t>s. 612-622. </w:t>
            </w:r>
            <w:r w:rsidRPr="00A148BE">
              <w:rPr>
                <w:spacing w:val="4"/>
                <w:shd w:val="clear" w:color="auto" w:fill="FFFFFF"/>
              </w:rPr>
              <w:t>ISSN 1213-2489.</w:t>
            </w:r>
          </w:p>
          <w:p w:rsidR="00C25A16" w:rsidRPr="00A148BE" w:rsidRDefault="00C25A16" w:rsidP="00AD44FC">
            <w:pPr>
              <w:jc w:val="both"/>
            </w:pPr>
            <w:r w:rsidRPr="00A148BE">
              <w:t xml:space="preserve">SEDLÁK, J., ŘÍČAN, D., PÍŠKA, M. Study of Materials Produced by Powder Metallurgy Using Classical and Modern Additive Laser Technology. </w:t>
            </w:r>
            <w:r w:rsidRPr="00A148BE">
              <w:rPr>
                <w:i/>
              </w:rPr>
              <w:t>Procedia Engineering</w:t>
            </w:r>
            <w:r w:rsidRPr="00A148BE">
              <w:t xml:space="preserve">, 2015, Vol. 2015, No. 1, p. 1232-1241. ISSN 1877-7058. </w:t>
            </w:r>
            <w:hyperlink r:id="rId50" w:tgtFrame="_blank" w:tooltip="Persistent link using digital object identifier" w:history="1">
              <w:r w:rsidRPr="00DB18BC">
                <w:rPr>
                  <w:rStyle w:val="Hypertextovodkaz"/>
                  <w:color w:val="auto"/>
                  <w:u w:val="none"/>
                </w:rPr>
                <w:t>https://doi.org/10.1016/j.proeng.2015.01.488</w:t>
              </w:r>
            </w:hyperlink>
          </w:p>
          <w:p w:rsidR="00C25A16" w:rsidRPr="00A148BE" w:rsidRDefault="00C25A16" w:rsidP="00AD44FC">
            <w:pPr>
              <w:jc w:val="both"/>
              <w:rPr>
                <w:spacing w:val="4"/>
                <w:shd w:val="clear" w:color="auto" w:fill="FFFFFF"/>
              </w:rPr>
            </w:pPr>
            <w:r w:rsidRPr="00A148BE">
              <w:rPr>
                <w:spacing w:val="4"/>
                <w:shd w:val="clear" w:color="auto" w:fill="FFFFFF"/>
              </w:rPr>
              <w:t>SEDLÁK, J.</w:t>
            </w:r>
            <w:r w:rsidR="002542C2">
              <w:rPr>
                <w:spacing w:val="4"/>
                <w:shd w:val="clear" w:color="auto" w:fill="FFFFFF"/>
              </w:rPr>
              <w:t>, SLANÝ, M., FIALA, Z.,</w:t>
            </w:r>
            <w:r w:rsidRPr="00A148BE">
              <w:rPr>
                <w:spacing w:val="4"/>
                <w:shd w:val="clear" w:color="auto" w:fill="FFFFFF"/>
              </w:rPr>
              <w:t xml:space="preserve"> JAROŠ, A. Production Method of Implant Prototype of Knee- Joint Femoral Component. </w:t>
            </w:r>
            <w:r w:rsidRPr="00A148BE">
              <w:rPr>
                <w:i/>
                <w:iCs/>
                <w:spacing w:val="4"/>
                <w:shd w:val="clear" w:color="auto" w:fill="FFFFFF"/>
              </w:rPr>
              <w:t>Manufacturing TECHNOLOGY, </w:t>
            </w:r>
            <w:r w:rsidRPr="00A148BE">
              <w:rPr>
                <w:spacing w:val="4"/>
                <w:shd w:val="clear" w:color="auto" w:fill="FFFFFF"/>
              </w:rPr>
              <w:t>2015, roč. 15, č. 2, </w:t>
            </w:r>
            <w:r w:rsidRPr="00A148BE">
              <w:t>s. 195-204. </w:t>
            </w:r>
            <w:r w:rsidR="007044B0">
              <w:rPr>
                <w:spacing w:val="4"/>
                <w:shd w:val="clear" w:color="auto" w:fill="FFFFFF"/>
              </w:rPr>
              <w:t>ISSN</w:t>
            </w:r>
            <w:r w:rsidRPr="00A148BE">
              <w:rPr>
                <w:spacing w:val="4"/>
                <w:shd w:val="clear" w:color="auto" w:fill="FFFFFF"/>
              </w:rPr>
              <w:t xml:space="preserve"> 1213- 2489.</w:t>
            </w:r>
          </w:p>
          <w:p w:rsidR="00C25A16" w:rsidRPr="003959DE" w:rsidRDefault="00C25A16" w:rsidP="002542C2">
            <w:pPr>
              <w:jc w:val="both"/>
              <w:rPr>
                <w:szCs w:val="24"/>
              </w:rPr>
            </w:pPr>
            <w:r w:rsidRPr="00A148BE">
              <w:rPr>
                <w:spacing w:val="4"/>
                <w:shd w:val="clear" w:color="auto" w:fill="FFFFFF"/>
              </w:rPr>
              <w:t>SEDLÁK, J.</w:t>
            </w:r>
            <w:r w:rsidR="002542C2">
              <w:rPr>
                <w:spacing w:val="4"/>
                <w:shd w:val="clear" w:color="auto" w:fill="FFFFFF"/>
              </w:rPr>
              <w:t>,</w:t>
            </w:r>
            <w:r w:rsidRPr="00A148BE">
              <w:rPr>
                <w:spacing w:val="4"/>
                <w:shd w:val="clear" w:color="auto" w:fill="FFFFFF"/>
              </w:rPr>
              <w:t xml:space="preserve"> DRÁBEK, T.</w:t>
            </w:r>
            <w:r w:rsidR="002542C2">
              <w:rPr>
                <w:spacing w:val="4"/>
                <w:shd w:val="clear" w:color="auto" w:fill="FFFFFF"/>
              </w:rPr>
              <w:t>,</w:t>
            </w:r>
            <w:r w:rsidRPr="00A148BE">
              <w:rPr>
                <w:spacing w:val="4"/>
                <w:shd w:val="clear" w:color="auto" w:fill="FFFFFF"/>
              </w:rPr>
              <w:t xml:space="preserve"> </w:t>
            </w:r>
            <w:r w:rsidR="002542C2">
              <w:rPr>
                <w:spacing w:val="4"/>
                <w:shd w:val="clear" w:color="auto" w:fill="FFFFFF"/>
              </w:rPr>
              <w:t>MOURALOVÁ, K., CHLADIL, J.,</w:t>
            </w:r>
            <w:r w:rsidRPr="00A148BE">
              <w:rPr>
                <w:spacing w:val="4"/>
                <w:shd w:val="clear" w:color="auto" w:fill="FFFFFF"/>
              </w:rPr>
              <w:t xml:space="preserve"> KOUŘIL, K. Machining Issues of Titanium Alloys. </w:t>
            </w:r>
            <w:r w:rsidRPr="00A148BE">
              <w:rPr>
                <w:i/>
                <w:iCs/>
                <w:spacing w:val="4"/>
                <w:shd w:val="clear" w:color="auto" w:fill="FFFFFF"/>
              </w:rPr>
              <w:t>International Journal of Metalcasting, </w:t>
            </w:r>
            <w:r w:rsidRPr="00A148BE">
              <w:rPr>
                <w:spacing w:val="4"/>
                <w:shd w:val="clear" w:color="auto" w:fill="FFFFFF"/>
              </w:rPr>
              <w:t>2015, roč. 9, č. 2, </w:t>
            </w:r>
            <w:r w:rsidRPr="00A148BE">
              <w:t>s. 41-50. </w:t>
            </w:r>
            <w:r w:rsidR="007044B0">
              <w:rPr>
                <w:spacing w:val="4"/>
                <w:shd w:val="clear" w:color="auto" w:fill="FFFFFF"/>
              </w:rPr>
              <w:t>ISSN</w:t>
            </w:r>
            <w:r w:rsidRPr="00A148BE">
              <w:rPr>
                <w:spacing w:val="4"/>
                <w:shd w:val="clear" w:color="auto" w:fill="FFFFFF"/>
              </w:rPr>
              <w:t xml:space="preserve"> 1939-5981. https://doi.org/10.1007/BF03355614</w:t>
            </w:r>
          </w:p>
        </w:tc>
      </w:tr>
      <w:tr w:rsidR="00C25A16" w:rsidTr="00AD44FC">
        <w:trPr>
          <w:trHeight w:val="218"/>
        </w:trPr>
        <w:tc>
          <w:tcPr>
            <w:tcW w:w="9859" w:type="dxa"/>
            <w:gridSpan w:val="11"/>
            <w:shd w:val="clear" w:color="auto" w:fill="F7CAAC"/>
          </w:tcPr>
          <w:p w:rsidR="00C25A16" w:rsidRDefault="00C25A16" w:rsidP="00AD44FC">
            <w:pPr>
              <w:rPr>
                <w:b/>
              </w:rPr>
            </w:pPr>
            <w:r>
              <w:rPr>
                <w:b/>
              </w:rPr>
              <w:t>Působení v zahraničí</w:t>
            </w:r>
          </w:p>
        </w:tc>
      </w:tr>
      <w:tr w:rsidR="00C25A16" w:rsidTr="00D34115">
        <w:trPr>
          <w:trHeight w:val="126"/>
        </w:trPr>
        <w:tc>
          <w:tcPr>
            <w:tcW w:w="9859" w:type="dxa"/>
            <w:gridSpan w:val="11"/>
          </w:tcPr>
          <w:p w:rsidR="00C25A16" w:rsidRDefault="00C25A16" w:rsidP="00AD44FC">
            <w:pPr>
              <w:rPr>
                <w:b/>
              </w:rPr>
            </w:pPr>
          </w:p>
        </w:tc>
      </w:tr>
      <w:tr w:rsidR="00C25A16" w:rsidTr="00D34115">
        <w:trPr>
          <w:cantSplit/>
          <w:trHeight w:val="186"/>
        </w:trPr>
        <w:tc>
          <w:tcPr>
            <w:tcW w:w="2518" w:type="dxa"/>
            <w:shd w:val="clear" w:color="auto" w:fill="F7CAAC"/>
          </w:tcPr>
          <w:p w:rsidR="00C25A16" w:rsidRDefault="00C25A16" w:rsidP="00AD44FC">
            <w:pPr>
              <w:jc w:val="both"/>
              <w:rPr>
                <w:b/>
              </w:rPr>
            </w:pPr>
            <w:r>
              <w:rPr>
                <w:b/>
              </w:rPr>
              <w:t xml:space="preserve">Podpis </w:t>
            </w:r>
          </w:p>
        </w:tc>
        <w:tc>
          <w:tcPr>
            <w:tcW w:w="4536" w:type="dxa"/>
            <w:gridSpan w:val="5"/>
          </w:tcPr>
          <w:p w:rsidR="00C25A16" w:rsidRDefault="00C25A16" w:rsidP="00AD44FC">
            <w:pPr>
              <w:jc w:val="both"/>
            </w:pPr>
          </w:p>
        </w:tc>
        <w:tc>
          <w:tcPr>
            <w:tcW w:w="786" w:type="dxa"/>
            <w:gridSpan w:val="2"/>
            <w:shd w:val="clear" w:color="auto" w:fill="F7CAAC"/>
          </w:tcPr>
          <w:p w:rsidR="00C25A16" w:rsidRDefault="00C25A16" w:rsidP="00AD44FC">
            <w:pPr>
              <w:jc w:val="both"/>
            </w:pPr>
            <w:r>
              <w:rPr>
                <w:b/>
              </w:rPr>
              <w:t>datum</w:t>
            </w:r>
          </w:p>
        </w:tc>
        <w:tc>
          <w:tcPr>
            <w:tcW w:w="2019" w:type="dxa"/>
            <w:gridSpan w:val="3"/>
          </w:tcPr>
          <w:p w:rsidR="00C25A16" w:rsidRDefault="00C25A16" w:rsidP="00AD44FC">
            <w:pPr>
              <w:jc w:val="both"/>
            </w:pPr>
          </w:p>
        </w:tc>
      </w:tr>
    </w:tbl>
    <w:p w:rsidR="00C25A16" w:rsidRDefault="00C25A16" w:rsidP="00694BA8">
      <w:pPr>
        <w:spacing w:after="160" w:line="259" w:lineRule="auto"/>
      </w:pPr>
    </w:p>
    <w:p w:rsidR="00B92991" w:rsidRDefault="00B92991" w:rsidP="00694BA8">
      <w:pPr>
        <w:spacing w:after="160" w:line="259" w:lineRule="auto"/>
      </w:pPr>
    </w:p>
    <w:p w:rsidR="00852F80" w:rsidRDefault="00852F8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lastRenderedPageBreak/>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CB4CAB" w:rsidP="003F6EB7">
            <w:pPr>
              <w:jc w:val="both"/>
            </w:pPr>
            <w:r>
              <w:t>Průmyslové inženýrství</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CB4CAB" w:rsidRDefault="00CB4CAB" w:rsidP="003F6EB7">
            <w:pPr>
              <w:jc w:val="both"/>
            </w:pPr>
            <w:r>
              <w:t xml:space="preserve">Angličtina CJ1 – garant, vedení cvičení </w:t>
            </w:r>
            <w:r w:rsidR="00D71D38">
              <w:t>(</w:t>
            </w:r>
            <w:r>
              <w:t>100%</w:t>
            </w:r>
            <w:r w:rsidR="00D71D38">
              <w:t>)</w:t>
            </w:r>
          </w:p>
          <w:p w:rsidR="00CB4CAB" w:rsidRDefault="00CB4CAB" w:rsidP="003F6EB7">
            <w:pPr>
              <w:jc w:val="both"/>
            </w:pPr>
            <w:r>
              <w:t xml:space="preserve">Angličtina CJ2A - garant, vedení cvičení </w:t>
            </w:r>
            <w:r w:rsidR="00D71D38">
              <w:t>(100%)</w:t>
            </w:r>
          </w:p>
          <w:p w:rsidR="00CB4CAB" w:rsidRDefault="00CB4CAB" w:rsidP="003F6EB7">
            <w:pPr>
              <w:jc w:val="both"/>
            </w:pPr>
            <w:r>
              <w:t xml:space="preserve">Angličtina CJ2B - garant, vedení cvičení </w:t>
            </w:r>
            <w:r w:rsidR="00D71D38">
              <w:t>(100%)</w:t>
            </w:r>
          </w:p>
          <w:p w:rsidR="00CB4CAB" w:rsidRDefault="00CB4CAB" w:rsidP="003F6EB7">
            <w:pPr>
              <w:jc w:val="both"/>
            </w:pPr>
            <w:r>
              <w:t xml:space="preserve">Angličtina CJ2C - garant, vedení cvičení </w:t>
            </w:r>
            <w:r w:rsidR="00D71D38">
              <w:t>(100%)</w:t>
            </w:r>
          </w:p>
          <w:p w:rsidR="00CB4CAB" w:rsidRDefault="00CB4CAB" w:rsidP="003F6EB7">
            <w:pPr>
              <w:jc w:val="both"/>
            </w:pPr>
            <w:r>
              <w:t xml:space="preserve">Příprava na zkoušky Cambridge B2 – garant, vedení seminářů </w:t>
            </w:r>
            <w:r w:rsidR="00D71D38">
              <w:t>(100%)</w:t>
            </w:r>
          </w:p>
          <w:p w:rsidR="00CB4CAB" w:rsidRPr="002147F6" w:rsidRDefault="00CB4CAB" w:rsidP="003F6EB7">
            <w:pPr>
              <w:jc w:val="both"/>
            </w:pPr>
            <w:r>
              <w:t xml:space="preserve">Příprava na zkoušky Cambridge C1 – garant, vedení seminářů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(Mgr.)</w:t>
            </w:r>
          </w:p>
          <w:p w:rsidR="00CB4CAB" w:rsidRPr="002147F6"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(PhDr.)</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693D56">
            <w:pPr>
              <w:pStyle w:val="Odstavecseseznamem"/>
              <w:numPr>
                <w:ilvl w:val="0"/>
                <w:numId w:val="62"/>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r w:rsidRPr="002542C2">
              <w:t>NEMČOKOVÁ, K., ČECHOVÁ, H., VINKLÁREK, P., BELL, G. J., SEMOTAMOVÁ, J., FONFÁROVÁ, V., TRUŠNÍK, R. From Theory to Practice</w:t>
            </w:r>
            <w:r>
              <w:t>,</w:t>
            </w:r>
            <w:r w:rsidRPr="002542C2">
              <w:t xml:space="preserve"> 2013 (15%).</w:t>
            </w: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CB4CAB" w:rsidTr="003F6EB7">
        <w:tc>
          <w:tcPr>
            <w:tcW w:w="10024" w:type="dxa"/>
            <w:gridSpan w:val="11"/>
            <w:tcBorders>
              <w:bottom w:val="double" w:sz="4" w:space="0" w:color="auto"/>
            </w:tcBorders>
            <w:shd w:val="clear" w:color="auto" w:fill="BDD6EE"/>
          </w:tcPr>
          <w:p w:rsidR="00CB4CAB" w:rsidRDefault="00CB4CAB" w:rsidP="003F6EB7">
            <w:pPr>
              <w:jc w:val="both"/>
              <w:rPr>
                <w:b/>
                <w:sz w:val="28"/>
              </w:rPr>
            </w:pPr>
            <w:r>
              <w:rPr>
                <w:b/>
                <w:sz w:val="28"/>
              </w:rPr>
              <w:lastRenderedPageBreak/>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506"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506"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506" w:type="dxa"/>
            <w:gridSpan w:val="10"/>
          </w:tcPr>
          <w:p w:rsidR="00CB4CAB" w:rsidRDefault="00CB4CAB" w:rsidP="003F6EB7">
            <w:pPr>
              <w:jc w:val="both"/>
            </w:pPr>
            <w:r>
              <w:t>Průmyslové inženýrství</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701" w:type="dxa"/>
            <w:gridSpan w:val="5"/>
          </w:tcPr>
          <w:p w:rsidR="00CB4CAB" w:rsidRDefault="00CB4CAB" w:rsidP="003F6EB7">
            <w:pPr>
              <w:jc w:val="both"/>
            </w:pPr>
            <w:r>
              <w:t>Karel SLINTÁK</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Ing.</w:t>
            </w:r>
            <w:r w:rsidR="0033126B">
              <w:t>,</w:t>
            </w:r>
            <w:r>
              <w:t xml:space="preserve"> Ph.D.</w:t>
            </w:r>
          </w:p>
        </w:tc>
      </w:tr>
      <w:tr w:rsidR="00CB4CAB" w:rsidTr="00DB18BC">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1981</w:t>
            </w:r>
          </w:p>
        </w:tc>
        <w:tc>
          <w:tcPr>
            <w:tcW w:w="1721" w:type="dxa"/>
            <w:shd w:val="clear" w:color="auto" w:fill="F7CAAC"/>
          </w:tcPr>
          <w:p w:rsidR="00CB4CAB" w:rsidRDefault="00CB4CAB" w:rsidP="003F6EB7">
            <w:pPr>
              <w:jc w:val="both"/>
              <w:rPr>
                <w:b/>
              </w:rPr>
            </w:pPr>
            <w:r>
              <w:rPr>
                <w:b/>
              </w:rPr>
              <w:t>typ vztahu k VŠ</w:t>
            </w:r>
          </w:p>
        </w:tc>
        <w:tc>
          <w:tcPr>
            <w:tcW w:w="1152" w:type="dxa"/>
            <w:gridSpan w:val="2"/>
          </w:tcPr>
          <w:p w:rsidR="00CB4CAB" w:rsidRDefault="00D71D38" w:rsidP="003F6EB7">
            <w:pPr>
              <w:jc w:val="both"/>
            </w:pPr>
            <w:r>
              <w:t>pp</w:t>
            </w:r>
          </w:p>
        </w:tc>
        <w:tc>
          <w:tcPr>
            <w:tcW w:w="999" w:type="dxa"/>
            <w:shd w:val="clear" w:color="auto" w:fill="F7CAAC"/>
          </w:tcPr>
          <w:p w:rsidR="00CB4CAB" w:rsidRDefault="00CB4CAB" w:rsidP="003F6EB7">
            <w:pPr>
              <w:jc w:val="both"/>
              <w:rPr>
                <w:b/>
              </w:rPr>
            </w:pPr>
            <w:r>
              <w:rPr>
                <w:b/>
              </w:rPr>
              <w:t>rozsah</w:t>
            </w:r>
          </w:p>
        </w:tc>
        <w:tc>
          <w:tcPr>
            <w:tcW w:w="709" w:type="dxa"/>
          </w:tcPr>
          <w:p w:rsidR="00CB4CAB" w:rsidRDefault="00D71D38" w:rsidP="00D71D38">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D87AD4" w:rsidP="003F6EB7">
            <w:pPr>
              <w:jc w:val="both"/>
            </w:pPr>
            <w:r>
              <w:t>N</w:t>
            </w:r>
          </w:p>
        </w:tc>
      </w:tr>
      <w:tr w:rsidR="00CB4CAB" w:rsidTr="00DB18BC">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1152" w:type="dxa"/>
            <w:gridSpan w:val="2"/>
          </w:tcPr>
          <w:p w:rsidR="00CB4CAB" w:rsidRDefault="00D71D38" w:rsidP="003F6EB7">
            <w:pPr>
              <w:jc w:val="both"/>
            </w:pPr>
            <w:r>
              <w:t>pp</w:t>
            </w:r>
          </w:p>
        </w:tc>
        <w:tc>
          <w:tcPr>
            <w:tcW w:w="999" w:type="dxa"/>
            <w:shd w:val="clear" w:color="auto" w:fill="F7CAAC"/>
          </w:tcPr>
          <w:p w:rsidR="00CB4CAB" w:rsidRDefault="00CB4CAB" w:rsidP="003F6EB7">
            <w:pPr>
              <w:jc w:val="both"/>
              <w:rPr>
                <w:b/>
              </w:rPr>
            </w:pPr>
            <w:r>
              <w:rPr>
                <w:b/>
              </w:rPr>
              <w:t>rozsah</w:t>
            </w:r>
          </w:p>
        </w:tc>
        <w:tc>
          <w:tcPr>
            <w:tcW w:w="709" w:type="dxa"/>
          </w:tcPr>
          <w:p w:rsidR="00CB4CAB" w:rsidRDefault="00D71D38"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D87AD4" w:rsidP="003F6EB7">
            <w:pPr>
              <w:jc w:val="both"/>
            </w:pPr>
            <w:r>
              <w:t>N</w:t>
            </w:r>
          </w:p>
        </w:tc>
      </w:tr>
      <w:tr w:rsidR="00CB4CAB" w:rsidTr="00DB18BC">
        <w:tc>
          <w:tcPr>
            <w:tcW w:w="6220" w:type="dxa"/>
            <w:gridSpan w:val="5"/>
            <w:shd w:val="clear" w:color="auto" w:fill="F7CAAC"/>
          </w:tcPr>
          <w:p w:rsidR="00CB4CAB" w:rsidRDefault="00CB4CAB" w:rsidP="003F6EB7">
            <w:pPr>
              <w:jc w:val="both"/>
            </w:pPr>
            <w:r>
              <w:rPr>
                <w:b/>
              </w:rPr>
              <w:t>Další současná působení jako akademický pracovník na jiných VŠ</w:t>
            </w:r>
          </w:p>
        </w:tc>
        <w:tc>
          <w:tcPr>
            <w:tcW w:w="1708"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DB18BC">
        <w:tc>
          <w:tcPr>
            <w:tcW w:w="6220" w:type="dxa"/>
            <w:gridSpan w:val="5"/>
          </w:tcPr>
          <w:p w:rsidR="00CB4CAB" w:rsidRDefault="00CB4CAB" w:rsidP="003F6EB7">
            <w:pPr>
              <w:jc w:val="both"/>
            </w:pPr>
          </w:p>
        </w:tc>
        <w:tc>
          <w:tcPr>
            <w:tcW w:w="1708"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10024"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CB4CAB">
        <w:trPr>
          <w:trHeight w:val="324"/>
        </w:trPr>
        <w:tc>
          <w:tcPr>
            <w:tcW w:w="10024" w:type="dxa"/>
            <w:gridSpan w:val="11"/>
            <w:tcBorders>
              <w:top w:val="nil"/>
            </w:tcBorders>
          </w:tcPr>
          <w:p w:rsidR="00CB4CAB" w:rsidRDefault="00CB4CAB" w:rsidP="003F6EB7">
            <w:pPr>
              <w:jc w:val="both"/>
            </w:pPr>
            <w:r>
              <w:t xml:space="preserve">Podniková ekonomika I – přednášející </w:t>
            </w:r>
            <w:r w:rsidR="00D71D38">
              <w:t>(</w:t>
            </w:r>
            <w:r>
              <w:t>40%</w:t>
            </w:r>
            <w:r w:rsidR="00D71D38">
              <w:t>)</w:t>
            </w:r>
          </w:p>
        </w:tc>
      </w:tr>
      <w:tr w:rsidR="00CB4CAB" w:rsidTr="003F6EB7">
        <w:tc>
          <w:tcPr>
            <w:tcW w:w="10024"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595"/>
        </w:trPr>
        <w:tc>
          <w:tcPr>
            <w:tcW w:w="10024" w:type="dxa"/>
            <w:gridSpan w:val="11"/>
          </w:tcPr>
          <w:p w:rsidR="002542C2" w:rsidRPr="002542C2" w:rsidRDefault="002542C2" w:rsidP="003F6EB7">
            <w:pPr>
              <w:jc w:val="both"/>
            </w:pPr>
            <w:r w:rsidRPr="002542C2">
              <w:t>2013 UTB ve Zlíně, Fakulta managementu a ekonomiky, obor Management a ekonomika (Ph.D.)</w:t>
            </w:r>
          </w:p>
          <w:p w:rsidR="00CB4CAB" w:rsidRPr="002542C2" w:rsidRDefault="002542C2" w:rsidP="003F6EB7">
            <w:pPr>
              <w:jc w:val="both"/>
            </w:pPr>
            <w:r w:rsidRPr="002542C2">
              <w:t xml:space="preserve">2008  UTB ve Zlíně, Fakulta managementu a ekonomiky, </w:t>
            </w:r>
            <w:r w:rsidR="00CB4CAB" w:rsidRPr="002542C2">
              <w:t xml:space="preserve">obor Podniková ekonomika </w:t>
            </w:r>
            <w:r w:rsidRPr="002542C2">
              <w:t>(</w:t>
            </w:r>
            <w:r w:rsidR="00CB4CAB" w:rsidRPr="002542C2">
              <w:t>Ing.</w:t>
            </w:r>
            <w:r w:rsidRPr="002542C2">
              <w:t>)</w:t>
            </w:r>
          </w:p>
          <w:p w:rsidR="00CB4CAB" w:rsidRDefault="00CB4CAB" w:rsidP="003F6EB7">
            <w:pPr>
              <w:jc w:val="both"/>
              <w:rPr>
                <w:b/>
              </w:rPr>
            </w:pPr>
          </w:p>
        </w:tc>
      </w:tr>
      <w:tr w:rsidR="00CB4CAB" w:rsidTr="003F6EB7">
        <w:tc>
          <w:tcPr>
            <w:tcW w:w="10024"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465"/>
        </w:trPr>
        <w:tc>
          <w:tcPr>
            <w:tcW w:w="10024" w:type="dxa"/>
            <w:gridSpan w:val="11"/>
          </w:tcPr>
          <w:p w:rsidR="00CB4CAB" w:rsidRDefault="00CB4CAB" w:rsidP="003F6EB7">
            <w:pPr>
              <w:jc w:val="both"/>
            </w:pPr>
            <w:r>
              <w:t>2011 - dosud – Univerzita Tomáše Bati ve Zlíně, Fakulta managementu a ekonomiky, Ústav podnikové ekonomiky, odborný asistent</w:t>
            </w:r>
          </w:p>
        </w:tc>
      </w:tr>
      <w:tr w:rsidR="00CB4CAB" w:rsidTr="003F6EB7">
        <w:trPr>
          <w:trHeight w:val="250"/>
        </w:trPr>
        <w:tc>
          <w:tcPr>
            <w:tcW w:w="10024" w:type="dxa"/>
            <w:gridSpan w:val="11"/>
            <w:shd w:val="clear" w:color="auto" w:fill="F7CAAC"/>
          </w:tcPr>
          <w:p w:rsidR="00CB4CAB" w:rsidRDefault="00CB4CAB" w:rsidP="003F6EB7">
            <w:pPr>
              <w:jc w:val="both"/>
            </w:pPr>
            <w:r>
              <w:rPr>
                <w:b/>
              </w:rPr>
              <w:t>Zkušenosti s vedením kvalifikačních a rigorózních prací</w:t>
            </w:r>
          </w:p>
        </w:tc>
      </w:tr>
      <w:tr w:rsidR="00CB4CAB" w:rsidTr="00D34115">
        <w:trPr>
          <w:trHeight w:val="298"/>
        </w:trPr>
        <w:tc>
          <w:tcPr>
            <w:tcW w:w="10024" w:type="dxa"/>
            <w:gridSpan w:val="11"/>
          </w:tcPr>
          <w:p w:rsidR="008B68BE" w:rsidRDefault="008B68BE" w:rsidP="008B68BE">
            <w:pPr>
              <w:jc w:val="both"/>
            </w:pPr>
            <w:r>
              <w:t xml:space="preserve">Počet vedených bakalářských prací – 36 </w:t>
            </w:r>
          </w:p>
          <w:p w:rsidR="00CB4CAB" w:rsidRDefault="008B68BE" w:rsidP="003F6EB7">
            <w:pPr>
              <w:jc w:val="both"/>
            </w:pPr>
            <w:r>
              <w:t>Počet vedených diplomových prací – 17</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413"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413"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413"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5B2559" w:rsidP="003F6EB7">
            <w:pPr>
              <w:jc w:val="both"/>
              <w:rPr>
                <w:b/>
              </w:rPr>
            </w:pPr>
            <w:r>
              <w:rPr>
                <w:b/>
              </w:rPr>
              <w:t>0</w:t>
            </w:r>
          </w:p>
        </w:tc>
        <w:tc>
          <w:tcPr>
            <w:tcW w:w="693" w:type="dxa"/>
            <w:vMerge w:val="restart"/>
          </w:tcPr>
          <w:p w:rsidR="00CB4CAB" w:rsidRDefault="00BE6AD8" w:rsidP="003F6EB7">
            <w:pPr>
              <w:jc w:val="both"/>
              <w:rPr>
                <w:b/>
              </w:rPr>
            </w:pPr>
            <w:r>
              <w:rPr>
                <w:b/>
              </w:rPr>
              <w:t>3</w:t>
            </w:r>
          </w:p>
        </w:tc>
        <w:tc>
          <w:tcPr>
            <w:tcW w:w="694" w:type="dxa"/>
            <w:vMerge w:val="restart"/>
          </w:tcPr>
          <w:p w:rsidR="00CB4CAB" w:rsidRDefault="005B2559"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413"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10024"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RPr="00890332" w:rsidTr="003F6EB7">
        <w:trPr>
          <w:trHeight w:val="2347"/>
        </w:trPr>
        <w:tc>
          <w:tcPr>
            <w:tcW w:w="10024" w:type="dxa"/>
            <w:gridSpan w:val="11"/>
          </w:tcPr>
          <w:p w:rsidR="00CB4CAB" w:rsidRPr="00CB4CAB" w:rsidRDefault="00CB4CAB" w:rsidP="003F6EB7">
            <w:pPr>
              <w:jc w:val="both"/>
            </w:pPr>
            <w:r w:rsidRPr="00CB4CAB">
              <w:t xml:space="preserve">SLINTÁK, K., TUČKOVÁ, Z. Citizen Corporation as a form of social enterprise. </w:t>
            </w:r>
            <w:r w:rsidRPr="00CB4CAB">
              <w:rPr>
                <w:i/>
              </w:rPr>
              <w:t>Economic Annals-XXI</w:t>
            </w:r>
            <w:r w:rsidRPr="00CB4CAB">
              <w:t xml:space="preserve">. 2017, Volume 162, Issue 11-12, pp. 62-67. ISSN 1728-6220. </w:t>
            </w:r>
            <w:r w:rsidRPr="00CB4CAB">
              <w:rPr>
                <w:bCs/>
              </w:rPr>
              <w:t>DOI:</w:t>
            </w:r>
            <w:r w:rsidRPr="00CB4CAB">
              <w:rPr>
                <w:b/>
                <w:bCs/>
              </w:rPr>
              <w:t> </w:t>
            </w:r>
            <w:hyperlink r:id="rId51" w:history="1">
              <w:r w:rsidRPr="00CB4CAB">
                <w:rPr>
                  <w:rStyle w:val="Hypertextovodkaz"/>
                  <w:color w:val="auto"/>
                  <w:u w:val="none"/>
                </w:rPr>
                <w:t>https://doi.org/10.21003/ea.V162-13</w:t>
              </w:r>
            </w:hyperlink>
            <w:r w:rsidRPr="00CB4CAB">
              <w:rPr>
                <w:rStyle w:val="Hypertextovodkaz"/>
                <w:color w:val="auto"/>
                <w:u w:val="none"/>
              </w:rPr>
              <w:t xml:space="preserve"> (50%).</w:t>
            </w:r>
          </w:p>
          <w:p w:rsidR="00CB4CAB" w:rsidRPr="00CB4CAB" w:rsidRDefault="00CB4CAB" w:rsidP="003F6EB7">
            <w:pPr>
              <w:jc w:val="both"/>
            </w:pPr>
            <w:r w:rsidRPr="00CB4CAB">
              <w:t xml:space="preserve">SLINTÁK, K. Mechanistic, or Biotic Organizations: Research of Organizational Principles Towards Sustainability of Social Systems. </w:t>
            </w:r>
            <w:r w:rsidRPr="00CB4CAB">
              <w:rPr>
                <w:i/>
              </w:rPr>
              <w:t>Journal of Security &amp; Sustainability Issues.</w:t>
            </w:r>
            <w:r w:rsidRPr="00CB4CAB">
              <w:t xml:space="preserve"> 2017, Volume 7, Issue 1. ISSN 2029-7017. </w:t>
            </w:r>
            <w:hyperlink r:id="rId52" w:history="1">
              <w:r w:rsidRPr="00CB4CAB">
                <w:rPr>
                  <w:rStyle w:val="Hypertextovodkaz"/>
                  <w:color w:val="auto"/>
                  <w:u w:val="none"/>
                </w:rPr>
                <w:t>http://dx.doi.org/10.9770/jssi.2017.6.1(8)</w:t>
              </w:r>
            </w:hyperlink>
            <w:r w:rsidRPr="00CB4CAB">
              <w:rPr>
                <w:rStyle w:val="Hypertextovodkaz"/>
                <w:color w:val="auto"/>
                <w:u w:val="none"/>
              </w:rPr>
              <w:t>.</w:t>
            </w:r>
          </w:p>
          <w:p w:rsidR="00CB4CAB" w:rsidRPr="00CB4CAB" w:rsidRDefault="00CB4CAB" w:rsidP="003F6EB7">
            <w:pPr>
              <w:jc w:val="both"/>
            </w:pPr>
            <w:r w:rsidRPr="00CB4CAB">
              <w:t xml:space="preserve">SLINTÁK, K., ZÁVODNÁ, S., L. Finding sense in new reality: from the epoch of machines to the age of uncertainty. </w:t>
            </w:r>
            <w:r w:rsidRPr="00CB4CAB">
              <w:rPr>
                <w:i/>
              </w:rPr>
              <w:t>Human Systems Management</w:t>
            </w:r>
            <w:r w:rsidRPr="00CB4CAB">
              <w:t>. 2016. Volume 35, Issue 2, pp. 83-92. DOI: 10.3233/HSM-150856 (90%).</w:t>
            </w:r>
          </w:p>
          <w:p w:rsidR="00CB4CAB" w:rsidRPr="00CB4CAB" w:rsidRDefault="00CB4CAB" w:rsidP="003F6EB7">
            <w:pPr>
              <w:jc w:val="both"/>
            </w:pPr>
            <w:r w:rsidRPr="00CB4CAB">
              <w:t xml:space="preserve">SLINTÁK, K. Proces formování poslání na základě hlubšího pochopení firemního účelu. </w:t>
            </w:r>
            <w:r w:rsidRPr="00CB4CAB">
              <w:rPr>
                <w:i/>
              </w:rPr>
              <w:t>Scientific Papers of the University of Pardubice</w:t>
            </w:r>
            <w:r w:rsidRPr="00CB4CAB">
              <w:t>. Series D, 2016, Volume 23, Issue 38, s. 129-141. ISSN 1804-8048.</w:t>
            </w:r>
          </w:p>
          <w:p w:rsidR="00CB4CAB" w:rsidRDefault="00CB4CAB" w:rsidP="003F6EB7">
            <w:pPr>
              <w:jc w:val="both"/>
            </w:pPr>
            <w:r w:rsidRPr="00CB4CAB">
              <w:t xml:space="preserve">SLINTÁK, K. Inovace managementu. </w:t>
            </w:r>
            <w:r w:rsidRPr="00CB4CAB">
              <w:rPr>
                <w:i/>
              </w:rPr>
              <w:t>Scientific Papers of the University of Pardubice.</w:t>
            </w:r>
            <w:r w:rsidRPr="00CB4CAB">
              <w:t xml:space="preserve"> Series D. Faculty of Economics and Administration. 2013, Volume 20, Issue 4, s. 157-167. ISSN 1211-555X.</w:t>
            </w:r>
          </w:p>
          <w:p w:rsidR="00FC0604" w:rsidRPr="00E66B0B" w:rsidRDefault="00FC0604" w:rsidP="00FC0604">
            <w:pPr>
              <w:jc w:val="both"/>
            </w:pPr>
            <w:r w:rsidRPr="00E66B0B">
              <w:rPr>
                <w:i/>
              </w:rPr>
              <w:t>Přehled projektové činnosti:</w:t>
            </w:r>
            <w:r w:rsidRPr="00E66B0B">
              <w:rPr>
                <w:i/>
                <w:color w:val="FF0000"/>
              </w:rPr>
              <w:t xml:space="preserve"> </w:t>
            </w:r>
          </w:p>
          <w:p w:rsidR="00CB4CAB" w:rsidRPr="00890332" w:rsidRDefault="00CB4CAB" w:rsidP="003F6EB7">
            <w:pPr>
              <w:jc w:val="both"/>
            </w:pPr>
            <w:r w:rsidRPr="00CB4CAB">
              <w:t>Norway grants. NF-CZ07-ICP-4-4642015, Building a research team in the field of social economy as sources of sustainable economic growth of post-industrial European regions 2016 (člen řešitelského týmu).</w:t>
            </w:r>
          </w:p>
        </w:tc>
      </w:tr>
      <w:tr w:rsidR="00CB4CAB" w:rsidTr="003F6EB7">
        <w:trPr>
          <w:trHeight w:val="218"/>
        </w:trPr>
        <w:tc>
          <w:tcPr>
            <w:tcW w:w="10024" w:type="dxa"/>
            <w:gridSpan w:val="11"/>
            <w:shd w:val="clear" w:color="auto" w:fill="F7CAAC"/>
          </w:tcPr>
          <w:p w:rsidR="00CB4CAB" w:rsidRDefault="00CB4CAB" w:rsidP="003F6EB7">
            <w:pPr>
              <w:rPr>
                <w:b/>
              </w:rPr>
            </w:pPr>
            <w:r>
              <w:rPr>
                <w:b/>
              </w:rPr>
              <w:t>Působení v zahraničí</w:t>
            </w:r>
          </w:p>
        </w:tc>
      </w:tr>
      <w:tr w:rsidR="00CB4CAB" w:rsidTr="00CB4CAB">
        <w:trPr>
          <w:trHeight w:val="116"/>
        </w:trPr>
        <w:tc>
          <w:tcPr>
            <w:tcW w:w="10024" w:type="dxa"/>
            <w:gridSpan w:val="11"/>
          </w:tcPr>
          <w:p w:rsidR="00CB4CAB" w:rsidRDefault="00CB4CAB" w:rsidP="003F6EB7">
            <w:pPr>
              <w:rPr>
                <w:b/>
              </w:rPr>
            </w:pPr>
          </w:p>
        </w:tc>
      </w:tr>
      <w:tr w:rsidR="00CB4CAB" w:rsidTr="00CB4CAB">
        <w:trPr>
          <w:cantSplit/>
          <w:trHeight w:val="206"/>
        </w:trPr>
        <w:tc>
          <w:tcPr>
            <w:tcW w:w="2518" w:type="dxa"/>
            <w:shd w:val="clear" w:color="auto" w:fill="F7CAAC"/>
          </w:tcPr>
          <w:p w:rsidR="00CB4CAB" w:rsidRDefault="00CB4CAB" w:rsidP="003F6EB7">
            <w:pPr>
              <w:jc w:val="both"/>
              <w:rPr>
                <w:b/>
              </w:rPr>
            </w:pPr>
            <w:r>
              <w:rPr>
                <w:b/>
              </w:rPr>
              <w:t xml:space="preserve">Podpis </w:t>
            </w:r>
          </w:p>
        </w:tc>
        <w:tc>
          <w:tcPr>
            <w:tcW w:w="4701"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lastRenderedPageBreak/>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402E10" w:rsidP="003F6EB7">
            <w:pPr>
              <w:jc w:val="both"/>
            </w:pPr>
            <w:r>
              <w:t>Průmyslové inženýrství</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Pr="00E72519" w:rsidRDefault="00402E10" w:rsidP="003F6EB7">
            <w:pPr>
              <w:jc w:val="both"/>
            </w:pPr>
            <w:r>
              <w:t xml:space="preserve">Systém řízení Baťa – garant, </w:t>
            </w:r>
            <w:r w:rsidRPr="00E72519">
              <w:t>přednášející (60%)</w:t>
            </w:r>
          </w:p>
          <w:p w:rsidR="00402E10" w:rsidRDefault="00402E10" w:rsidP="003F6EB7">
            <w:pPr>
              <w:jc w:val="both"/>
            </w:pPr>
            <w:r w:rsidRPr="00E72519">
              <w:t>Seminář k bakalářské práci –</w:t>
            </w:r>
            <w:r>
              <w:t xml:space="preserve"> </w:t>
            </w:r>
            <w:r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Pr="00BB5121" w:rsidRDefault="00402E10" w:rsidP="003F6EB7">
            <w:pPr>
              <w:jc w:val="both"/>
            </w:pPr>
            <w:r w:rsidRPr="00BB5121">
              <w:t>1990-1993: Vysoká škola báňská - technická univerzita Ostrava, Ekonomická fakulta, studijní obor Ekonomie, (Bc.)</w:t>
            </w:r>
          </w:p>
          <w:p w:rsidR="00402E10" w:rsidRPr="00BB5121" w:rsidRDefault="00402E10" w:rsidP="003F6EB7">
            <w:pPr>
              <w:jc w:val="both"/>
            </w:pPr>
            <w:r w:rsidRPr="00BB5121">
              <w:t>1993-1995: Vysoká škola báňská – technická univerzita Ostrava, Ekonomická fakulta, Podnikatelství a management (Ing.)</w:t>
            </w:r>
          </w:p>
          <w:p w:rsidR="00402E10" w:rsidRPr="00BB5121" w:rsidRDefault="00402E10" w:rsidP="003F6EB7">
            <w:pPr>
              <w:jc w:val="both"/>
            </w:pPr>
            <w:r w:rsidRPr="00BB5121">
              <w:t>2002: Vysoké učení technické v Brně, Fakulta podnikatelská, doktorský studijní program Ekonomika a management, studijní obor Říz</w:t>
            </w:r>
            <w:r w:rsidR="007044B0">
              <w:t>ení a ekonomika podniku (Ph.D.)</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7518C0" w:rsidP="003F6EB7">
            <w:pPr>
              <w:jc w:val="center"/>
              <w:rPr>
                <w:b/>
              </w:rPr>
            </w:pPr>
            <w:r>
              <w:rPr>
                <w:b/>
              </w:rPr>
              <w:t>11</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F6EB7">
        <w:trPr>
          <w:trHeight w:val="283"/>
        </w:trPr>
        <w:tc>
          <w:tcPr>
            <w:tcW w:w="9859" w:type="dxa"/>
            <w:gridSpan w:val="11"/>
          </w:tcPr>
          <w:p w:rsidR="00402E10" w:rsidRDefault="00402E10" w:rsidP="00402E10">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402E10" w:rsidRDefault="00402E10" w:rsidP="00402E10">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402E10" w:rsidRPr="00A9423C" w:rsidRDefault="00402E10" w:rsidP="00402E10">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A9423C" w:rsidRDefault="00402E10" w:rsidP="00402E10">
            <w:pPr>
              <w:jc w:val="both"/>
            </w:pPr>
            <w:r w:rsidRPr="00A9423C">
              <w:t>KONČITÍKOVÁ, G</w:t>
            </w:r>
            <w:r>
              <w:t xml:space="preserve">., </w:t>
            </w:r>
            <w:r w:rsidRPr="00A9423C">
              <w:t>STAŇKOVÁ, P., SASÍNKOVÁ</w:t>
            </w:r>
            <w:r>
              <w:t>, M.</w:t>
            </w:r>
            <w:r w:rsidRPr="00A9423C">
              <w:t xml:space="preserve"> Occupational medicine as the part of employees care inspired by Bata Company before 1945. In </w:t>
            </w:r>
            <w:r w:rsidRPr="00C468C7">
              <w:rPr>
                <w:i/>
              </w:rPr>
              <w:t>Proceedings of the 14th International Conference on Mathematics and Computers in Business nad Economics</w:t>
            </w:r>
            <w:r w:rsidRPr="00A9423C">
              <w:t xml:space="preserve"> (MCBE ´13). Baltimor: WSEAS, 2013, s. 1</w:t>
            </w:r>
            <w:r>
              <w:t>13</w:t>
            </w:r>
            <w:r w:rsidRPr="00A9423C">
              <w:t>-</w:t>
            </w:r>
            <w:r>
              <w:t>118</w:t>
            </w:r>
            <w:r w:rsidRPr="00A9423C">
              <w:t>. ISBN 978-960-474-32-2</w:t>
            </w:r>
            <w:r>
              <w:t xml:space="preserve"> (34%)</w:t>
            </w:r>
            <w:r w:rsidRPr="00A9423C">
              <w:t>.</w:t>
            </w:r>
          </w:p>
          <w:p w:rsidR="00402E10" w:rsidRPr="0062606E" w:rsidRDefault="00402E10" w:rsidP="00402E10">
            <w:pPr>
              <w:jc w:val="both"/>
            </w:pPr>
            <w:r w:rsidRPr="00A9423C">
              <w:t>STAŇKOVÁ, P. Institutionalization of Marketing in Hospitals in the Czech Republic</w:t>
            </w:r>
            <w:r>
              <w:t xml:space="preserve">. </w:t>
            </w:r>
            <w:r w:rsidRPr="00474365">
              <w:rPr>
                <w:i/>
              </w:rPr>
              <w:t>Journal of Competitiveness</w:t>
            </w:r>
            <w:r>
              <w:t xml:space="preserve">. 2013, Volume </w:t>
            </w:r>
            <w:r w:rsidRPr="00474365">
              <w:t>5</w:t>
            </w:r>
            <w:r>
              <w:t>, Issue 3</w:t>
            </w:r>
            <w:r w:rsidRPr="00474365">
              <w:t xml:space="preserve">, </w:t>
            </w:r>
            <w:r>
              <w:t xml:space="preserve">pp. </w:t>
            </w:r>
            <w:r w:rsidRPr="00474365">
              <w:t>46-59</w:t>
            </w:r>
            <w:r>
              <w:t>.</w:t>
            </w:r>
            <w:r w:rsidRPr="00474365">
              <w:t xml:space="preserve"> </w:t>
            </w:r>
            <w:r w:rsidRPr="0017731E">
              <w:t>ISSN 1804-171X</w:t>
            </w:r>
            <w:r>
              <w:t xml:space="preserve">. DOI: </w:t>
            </w:r>
            <w:r w:rsidRPr="00474365">
              <w:t>https://doi.org/10.7441/joc.2013.03.04</w:t>
            </w: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B4CAB" w:rsidRDefault="00CB4CAB" w:rsidP="00694BA8">
      <w:pPr>
        <w:spacing w:after="160" w:line="259" w:lineRule="auto"/>
      </w:pPr>
    </w:p>
    <w:p w:rsidR="00184270" w:rsidRDefault="00184270" w:rsidP="00694BA8">
      <w:pPr>
        <w:spacing w:after="160" w:line="259" w:lineRule="auto"/>
      </w:pPr>
    </w:p>
    <w:p w:rsidR="00184270" w:rsidRDefault="00184270">
      <w:r>
        <w:br w:type="page"/>
      </w:r>
    </w:p>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2354"/>
        <w:gridCol w:w="163"/>
        <w:gridCol w:w="669"/>
        <w:gridCol w:w="160"/>
        <w:gridCol w:w="1568"/>
        <w:gridCol w:w="153"/>
        <w:gridCol w:w="373"/>
        <w:gridCol w:w="151"/>
        <w:gridCol w:w="319"/>
        <w:gridCol w:w="149"/>
        <w:gridCol w:w="849"/>
        <w:gridCol w:w="145"/>
        <w:gridCol w:w="567"/>
        <w:gridCol w:w="77"/>
        <w:gridCol w:w="67"/>
        <w:gridCol w:w="75"/>
        <w:gridCol w:w="493"/>
        <w:gridCol w:w="141"/>
        <w:gridCol w:w="555"/>
        <w:gridCol w:w="138"/>
        <w:gridCol w:w="559"/>
        <w:gridCol w:w="135"/>
      </w:tblGrid>
      <w:tr w:rsidR="00184270" w:rsidRPr="00BA53AC" w:rsidTr="008C7FAC">
        <w:trPr>
          <w:gridAfter w:val="1"/>
          <w:wAfter w:w="135" w:type="dxa"/>
        </w:trPr>
        <w:tc>
          <w:tcPr>
            <w:tcW w:w="9900" w:type="dxa"/>
            <w:gridSpan w:val="22"/>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8C7FAC">
        <w:trPr>
          <w:gridAfter w:val="1"/>
          <w:wAfter w:w="135"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20"/>
          </w:tcPr>
          <w:p w:rsidR="00184270" w:rsidRPr="00AD088D" w:rsidRDefault="00184270" w:rsidP="00E9161C">
            <w:pPr>
              <w:jc w:val="both"/>
            </w:pPr>
            <w:r w:rsidRPr="00AD088D">
              <w:t>Univerzita Tomáše Bati ve Zlíně</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371" w:type="dxa"/>
            <w:gridSpan w:val="20"/>
          </w:tcPr>
          <w:p w:rsidR="00184270" w:rsidRPr="00AD088D" w:rsidRDefault="00184270" w:rsidP="00E9161C">
            <w:pPr>
              <w:jc w:val="both"/>
            </w:pPr>
            <w:r w:rsidRPr="00AD088D">
              <w:t xml:space="preserve">Fakulta managementu a ekonomiky </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371" w:type="dxa"/>
            <w:gridSpan w:val="20"/>
          </w:tcPr>
          <w:p w:rsidR="00184270" w:rsidRPr="00AD088D" w:rsidRDefault="00184270" w:rsidP="00E9161C">
            <w:pPr>
              <w:jc w:val="both"/>
            </w:pPr>
            <w:r>
              <w:t>Průmyslové inženýrství</w:t>
            </w:r>
          </w:p>
        </w:tc>
      </w:tr>
      <w:tr w:rsidR="00184270" w:rsidRPr="00AD088D" w:rsidTr="008C7FAC">
        <w:trPr>
          <w:gridAfter w:val="1"/>
          <w:wAfter w:w="135"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554" w:type="dxa"/>
            <w:gridSpan w:val="10"/>
          </w:tcPr>
          <w:p w:rsidR="00184270" w:rsidRPr="00AD088D" w:rsidRDefault="00184270" w:rsidP="00E9161C">
            <w:pPr>
              <w:jc w:val="both"/>
            </w:pPr>
            <w:r>
              <w:t>Jiří SVOBODA</w:t>
            </w:r>
          </w:p>
        </w:tc>
        <w:tc>
          <w:tcPr>
            <w:tcW w:w="712" w:type="dxa"/>
            <w:gridSpan w:val="2"/>
            <w:shd w:val="clear" w:color="auto" w:fill="F7CAAC"/>
          </w:tcPr>
          <w:p w:rsidR="00184270" w:rsidRPr="00AD088D" w:rsidRDefault="00184270" w:rsidP="00E9161C">
            <w:pPr>
              <w:jc w:val="both"/>
              <w:rPr>
                <w:b/>
              </w:rPr>
            </w:pPr>
            <w:r w:rsidRPr="00AD088D">
              <w:rPr>
                <w:b/>
              </w:rPr>
              <w:t>Tituly</w:t>
            </w:r>
          </w:p>
        </w:tc>
        <w:tc>
          <w:tcPr>
            <w:tcW w:w="2105" w:type="dxa"/>
            <w:gridSpan w:val="8"/>
          </w:tcPr>
          <w:p w:rsidR="00184270" w:rsidRPr="00AD088D" w:rsidRDefault="00184270" w:rsidP="00E9161C">
            <w:pPr>
              <w:jc w:val="both"/>
            </w:pPr>
            <w:r>
              <w:t>Ing., Ph.D.</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832" w:type="dxa"/>
            <w:gridSpan w:val="2"/>
          </w:tcPr>
          <w:p w:rsidR="00184270" w:rsidRPr="00AD088D" w:rsidRDefault="00184270" w:rsidP="00E9161C">
            <w:pPr>
              <w:jc w:val="both"/>
            </w:pPr>
            <w:r>
              <w:t>1980</w:t>
            </w:r>
          </w:p>
        </w:tc>
        <w:tc>
          <w:tcPr>
            <w:tcW w:w="1728" w:type="dxa"/>
            <w:gridSpan w:val="2"/>
            <w:shd w:val="clear" w:color="auto" w:fill="F7CAAC"/>
          </w:tcPr>
          <w:p w:rsidR="00184270" w:rsidRPr="00AD088D" w:rsidRDefault="00184270" w:rsidP="00E9161C">
            <w:pPr>
              <w:jc w:val="both"/>
              <w:rPr>
                <w:b/>
              </w:rPr>
            </w:pPr>
            <w:r w:rsidRPr="00AD088D">
              <w:rPr>
                <w:b/>
              </w:rPr>
              <w:t>typ vztahu k VŠ</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5089" w:type="dxa"/>
            <w:gridSpan w:val="6"/>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6085" w:type="dxa"/>
            <w:gridSpan w:val="10"/>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4"/>
            <w:shd w:val="clear" w:color="auto" w:fill="F7CAAC"/>
          </w:tcPr>
          <w:p w:rsidR="00184270" w:rsidRPr="00AD088D" w:rsidRDefault="00184270" w:rsidP="00E9161C">
            <w:pPr>
              <w:jc w:val="both"/>
              <w:rPr>
                <w:b/>
              </w:rPr>
            </w:pPr>
            <w:r w:rsidRPr="00AD088D">
              <w:rPr>
                <w:b/>
              </w:rPr>
              <w:t>typ prac. vztahu</w:t>
            </w:r>
          </w:p>
        </w:tc>
        <w:tc>
          <w:tcPr>
            <w:tcW w:w="2105" w:type="dxa"/>
            <w:gridSpan w:val="8"/>
            <w:shd w:val="clear" w:color="auto" w:fill="F7CAAC"/>
          </w:tcPr>
          <w:p w:rsidR="00184270" w:rsidRPr="00AD088D" w:rsidRDefault="00184270" w:rsidP="00E9161C">
            <w:pPr>
              <w:jc w:val="both"/>
              <w:rPr>
                <w:b/>
              </w:rPr>
            </w:pPr>
            <w:r w:rsidRPr="00AD088D">
              <w:rPr>
                <w:b/>
              </w:rPr>
              <w:t>rozsah</w:t>
            </w: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8C7FAC">
        <w:trPr>
          <w:gridAfter w:val="1"/>
          <w:wAfter w:w="135" w:type="dxa"/>
          <w:trHeight w:val="643"/>
        </w:trPr>
        <w:tc>
          <w:tcPr>
            <w:tcW w:w="9900" w:type="dxa"/>
            <w:gridSpan w:val="22"/>
            <w:tcBorders>
              <w:top w:val="nil"/>
            </w:tcBorders>
          </w:tcPr>
          <w:p w:rsidR="00184270" w:rsidRPr="00184270" w:rsidRDefault="008C7FAC" w:rsidP="00184270">
            <w:pPr>
              <w:spacing w:line="259" w:lineRule="auto"/>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8C7FAC">
        <w:trPr>
          <w:gridAfter w:val="1"/>
          <w:wAfter w:w="135" w:type="dxa"/>
          <w:trHeight w:val="372"/>
        </w:trPr>
        <w:tc>
          <w:tcPr>
            <w:tcW w:w="9900" w:type="dxa"/>
            <w:gridSpan w:val="22"/>
          </w:tcPr>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(Bc.)</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(Ing.)</w:t>
            </w:r>
          </w:p>
          <w:p w:rsidR="00184270" w:rsidRDefault="00184270" w:rsidP="00E9161C">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(Ph.D.)</w:t>
            </w:r>
          </w:p>
          <w:p w:rsidR="00184270" w:rsidRPr="008F16F3" w:rsidRDefault="00184270" w:rsidP="00E9161C">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8C7FAC">
        <w:trPr>
          <w:gridAfter w:val="1"/>
          <w:wAfter w:w="135" w:type="dxa"/>
          <w:trHeight w:val="462"/>
        </w:trPr>
        <w:tc>
          <w:tcPr>
            <w:tcW w:w="9900" w:type="dxa"/>
            <w:gridSpan w:val="22"/>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8C7FAC">
        <w:trPr>
          <w:gridAfter w:val="1"/>
          <w:wAfter w:w="135" w:type="dxa"/>
          <w:trHeight w:val="250"/>
        </w:trPr>
        <w:tc>
          <w:tcPr>
            <w:tcW w:w="9900" w:type="dxa"/>
            <w:gridSpan w:val="22"/>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8C7FAC">
        <w:trPr>
          <w:gridAfter w:val="1"/>
          <w:wAfter w:w="135" w:type="dxa"/>
          <w:trHeight w:val="220"/>
        </w:trPr>
        <w:tc>
          <w:tcPr>
            <w:tcW w:w="9900" w:type="dxa"/>
            <w:gridSpan w:val="22"/>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8C7FAC">
        <w:trPr>
          <w:gridAfter w:val="1"/>
          <w:wAfter w:w="135" w:type="dxa"/>
          <w:cantSplit/>
        </w:trPr>
        <w:tc>
          <w:tcPr>
            <w:tcW w:w="3361"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4"/>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7"/>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7"/>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8C7FAC">
        <w:trPr>
          <w:gridAfter w:val="1"/>
          <w:wAfter w:w="135" w:type="dxa"/>
          <w:cantSplit/>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2"/>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8C7FAC">
        <w:trPr>
          <w:gridAfter w:val="1"/>
          <w:wAfter w:w="135" w:type="dxa"/>
          <w:cantSplit/>
          <w:trHeight w:val="70"/>
        </w:trPr>
        <w:tc>
          <w:tcPr>
            <w:tcW w:w="3361"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4"/>
            <w:shd w:val="clear" w:color="auto" w:fill="F7CAAC"/>
          </w:tcPr>
          <w:p w:rsidR="00184270" w:rsidRPr="00AD088D" w:rsidRDefault="00184270" w:rsidP="00E9161C">
            <w:pPr>
              <w:jc w:val="both"/>
            </w:pPr>
            <w:r w:rsidRPr="00AD088D">
              <w:rPr>
                <w:b/>
              </w:rPr>
              <w:t>Rok udělení hodnosti</w:t>
            </w:r>
          </w:p>
        </w:tc>
        <w:tc>
          <w:tcPr>
            <w:tcW w:w="2257" w:type="dxa"/>
            <w:gridSpan w:val="7"/>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3"/>
            <w:vMerge w:val="restart"/>
            <w:tcBorders>
              <w:left w:val="single" w:sz="12" w:space="0" w:color="auto"/>
            </w:tcBorders>
          </w:tcPr>
          <w:p w:rsidR="00184270" w:rsidRPr="00AD088D" w:rsidRDefault="00DF50C6" w:rsidP="00E9161C">
            <w:pPr>
              <w:jc w:val="both"/>
              <w:rPr>
                <w:b/>
              </w:rPr>
            </w:pPr>
            <w:r>
              <w:rPr>
                <w:b/>
              </w:rPr>
              <w:t>0</w:t>
            </w:r>
          </w:p>
        </w:tc>
        <w:tc>
          <w:tcPr>
            <w:tcW w:w="696" w:type="dxa"/>
            <w:gridSpan w:val="2"/>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8C7FAC">
        <w:trPr>
          <w:gridAfter w:val="1"/>
          <w:wAfter w:w="135" w:type="dxa"/>
          <w:trHeight w:val="205"/>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vMerge/>
            <w:tcBorders>
              <w:left w:val="single" w:sz="12" w:space="0" w:color="auto"/>
            </w:tcBorders>
            <w:vAlign w:val="center"/>
          </w:tcPr>
          <w:p w:rsidR="00184270" w:rsidRPr="00AD088D" w:rsidRDefault="00184270" w:rsidP="00E9161C">
            <w:pPr>
              <w:rPr>
                <w:b/>
              </w:rPr>
            </w:pPr>
          </w:p>
        </w:tc>
        <w:tc>
          <w:tcPr>
            <w:tcW w:w="696" w:type="dxa"/>
            <w:gridSpan w:val="2"/>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8C7FAC">
        <w:trPr>
          <w:gridAfter w:val="1"/>
          <w:wAfter w:w="135" w:type="dxa"/>
          <w:trHeight w:val="553"/>
        </w:trPr>
        <w:tc>
          <w:tcPr>
            <w:tcW w:w="9900" w:type="dxa"/>
            <w:gridSpan w:val="22"/>
          </w:tcPr>
          <w:p w:rsidR="00184270" w:rsidRPr="00C572AF" w:rsidRDefault="00184270" w:rsidP="00E9161C">
            <w:pPr>
              <w:pStyle w:val="Bezmezer"/>
              <w:jc w:val="both"/>
              <w:rPr>
                <w:rFonts w:ascii="Times New Roman" w:hAnsi="Times New Roman" w:cs="Times New Roman"/>
                <w:sz w:val="20"/>
              </w:rPr>
            </w:pPr>
            <w:r w:rsidRPr="00C572AF">
              <w:rPr>
                <w:rFonts w:ascii="Times New Roman" w:hAnsi="Times New Roman" w:cs="Times New Roman"/>
                <w:sz w:val="20"/>
              </w:rPr>
              <w:t>BRIŠ, P</w:t>
            </w:r>
            <w:r>
              <w:rPr>
                <w:rFonts w:ascii="Times New Roman" w:hAnsi="Times New Roman" w:cs="Times New Roman"/>
                <w:sz w:val="20"/>
              </w:rPr>
              <w:t>.,</w:t>
            </w:r>
            <w:r w:rsidRPr="00C572AF">
              <w:rPr>
                <w:rFonts w:ascii="Times New Roman" w:hAnsi="Times New Roman" w:cs="Times New Roman"/>
                <w:sz w:val="20"/>
              </w:rPr>
              <w:t xml:space="preserve"> SVOBODA</w:t>
            </w:r>
            <w:r>
              <w:rPr>
                <w:rFonts w:ascii="Times New Roman" w:hAnsi="Times New Roman" w:cs="Times New Roman"/>
                <w:sz w:val="20"/>
              </w:rPr>
              <w:t>, J.,</w:t>
            </w:r>
            <w:r w:rsidRPr="00C572AF">
              <w:rPr>
                <w:rFonts w:ascii="Times New Roman" w:hAnsi="Times New Roman" w:cs="Times New Roman"/>
                <w:sz w:val="20"/>
              </w:rPr>
              <w:t xml:space="preserve"> BRIŠOVÁ</w:t>
            </w:r>
            <w:r>
              <w:rPr>
                <w:rFonts w:ascii="Times New Roman" w:hAnsi="Times New Roman" w:cs="Times New Roman"/>
                <w:sz w:val="20"/>
              </w:rPr>
              <w:t>, H</w:t>
            </w:r>
            <w:r w:rsidRPr="00C572AF">
              <w:rPr>
                <w:rFonts w:ascii="Times New Roman" w:hAnsi="Times New Roman" w:cs="Times New Roman"/>
                <w:sz w:val="20"/>
              </w:rPr>
              <w:t xml:space="preserve">. The Growing Importance of the Practical Application of Corporate Social Responsibility in the Management of Companies in the Czech Republic. </w:t>
            </w:r>
            <w:r w:rsidRPr="00C572AF">
              <w:rPr>
                <w:rFonts w:ascii="Times New Roman" w:hAnsi="Times New Roman" w:cs="Times New Roman"/>
                <w:i/>
                <w:sz w:val="20"/>
              </w:rPr>
              <w:t>Journal of Competitiveness</w:t>
            </w:r>
            <w:r>
              <w:rPr>
                <w:rFonts w:ascii="Times New Roman" w:hAnsi="Times New Roman" w:cs="Times New Roman"/>
                <w:i/>
                <w:sz w:val="20"/>
              </w:rPr>
              <w:t>.</w:t>
            </w:r>
            <w:r w:rsidRPr="00C572AF">
              <w:rPr>
                <w:rFonts w:ascii="Times New Roman" w:hAnsi="Times New Roman" w:cs="Times New Roman"/>
                <w:sz w:val="20"/>
              </w:rPr>
              <w:t xml:space="preserve"> 2013, vol. 5, iss. 2, s. 124-138. ISSN 1804-1728. Dostupné z: https://www.cjournal.cz/index.php?hid=clanek&amp;bid=archiv&amp;cid=138&amp;cp=.</w:t>
            </w:r>
          </w:p>
        </w:tc>
      </w:tr>
      <w:tr w:rsidR="00184270" w:rsidRPr="00BA53AC" w:rsidTr="008C7FAC">
        <w:trPr>
          <w:gridAfter w:val="1"/>
          <w:wAfter w:w="135" w:type="dxa"/>
          <w:trHeight w:val="218"/>
        </w:trPr>
        <w:tc>
          <w:tcPr>
            <w:tcW w:w="9900" w:type="dxa"/>
            <w:gridSpan w:val="22"/>
            <w:shd w:val="clear" w:color="auto" w:fill="F7CAAC"/>
          </w:tcPr>
          <w:p w:rsidR="00184270" w:rsidRPr="00BA53AC" w:rsidRDefault="00184270" w:rsidP="00E9161C">
            <w:pPr>
              <w:rPr>
                <w:b/>
              </w:rPr>
            </w:pPr>
            <w:r w:rsidRPr="00BA53AC">
              <w:rPr>
                <w:b/>
              </w:rPr>
              <w:t>Působení v zahraničí</w:t>
            </w:r>
          </w:p>
        </w:tc>
      </w:tr>
      <w:tr w:rsidR="00184270" w:rsidRPr="00BA53AC" w:rsidTr="008C7FAC">
        <w:trPr>
          <w:gridAfter w:val="1"/>
          <w:wAfter w:w="135" w:type="dxa"/>
          <w:trHeight w:val="70"/>
        </w:trPr>
        <w:tc>
          <w:tcPr>
            <w:tcW w:w="9900" w:type="dxa"/>
            <w:gridSpan w:val="22"/>
          </w:tcPr>
          <w:p w:rsidR="00184270" w:rsidRPr="00BA53AC" w:rsidRDefault="00184270" w:rsidP="00E9161C"/>
        </w:tc>
      </w:tr>
      <w:tr w:rsidR="00184270" w:rsidTr="008C7FAC">
        <w:trPr>
          <w:gridAfter w:val="1"/>
          <w:wAfter w:w="135"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554" w:type="dxa"/>
            <w:gridSpan w:val="10"/>
          </w:tcPr>
          <w:p w:rsidR="00184270" w:rsidRPr="00BA53AC" w:rsidRDefault="00184270" w:rsidP="00E9161C">
            <w:pPr>
              <w:jc w:val="both"/>
            </w:pPr>
          </w:p>
        </w:tc>
        <w:tc>
          <w:tcPr>
            <w:tcW w:w="789" w:type="dxa"/>
            <w:gridSpan w:val="3"/>
            <w:shd w:val="clear" w:color="auto" w:fill="F7CAAC"/>
          </w:tcPr>
          <w:p w:rsidR="00184270" w:rsidRDefault="00184270" w:rsidP="00E9161C">
            <w:pPr>
              <w:jc w:val="both"/>
            </w:pPr>
            <w:r w:rsidRPr="00BA53AC">
              <w:rPr>
                <w:b/>
              </w:rPr>
              <w:t>datum</w:t>
            </w:r>
          </w:p>
        </w:tc>
        <w:tc>
          <w:tcPr>
            <w:tcW w:w="2028" w:type="dxa"/>
            <w:gridSpan w:val="7"/>
          </w:tcPr>
          <w:p w:rsidR="00184270" w:rsidRDefault="00184270" w:rsidP="00E9161C">
            <w:pPr>
              <w:jc w:val="both"/>
            </w:pPr>
          </w:p>
        </w:tc>
      </w:tr>
      <w:tr w:rsidR="000F2492" w:rsidTr="008C7FAC">
        <w:trPr>
          <w:gridBefore w:val="1"/>
          <w:wBefore w:w="175" w:type="dxa"/>
        </w:trPr>
        <w:tc>
          <w:tcPr>
            <w:tcW w:w="9860" w:type="dxa"/>
            <w:gridSpan w:val="22"/>
            <w:tcBorders>
              <w:bottom w:val="double" w:sz="4" w:space="0" w:color="auto"/>
            </w:tcBorders>
            <w:shd w:val="clear" w:color="auto" w:fill="BDD6EE"/>
          </w:tcPr>
          <w:p w:rsidR="000F2492" w:rsidRDefault="000F2492" w:rsidP="003F6EB7">
            <w:pPr>
              <w:jc w:val="both"/>
              <w:rPr>
                <w:b/>
                <w:sz w:val="28"/>
              </w:rPr>
            </w:pPr>
            <w:r>
              <w:rPr>
                <w:b/>
                <w:sz w:val="28"/>
              </w:rPr>
              <w:lastRenderedPageBreak/>
              <w:t>C-I – Personální zabezpečení</w:t>
            </w:r>
          </w:p>
        </w:tc>
      </w:tr>
      <w:tr w:rsidR="000F2492" w:rsidTr="008C7FAC">
        <w:trPr>
          <w:gridBefore w:val="1"/>
          <w:wBefore w:w="175" w:type="dxa"/>
        </w:trPr>
        <w:tc>
          <w:tcPr>
            <w:tcW w:w="2517" w:type="dxa"/>
            <w:gridSpan w:val="2"/>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20"/>
          </w:tcPr>
          <w:p w:rsidR="000F2492" w:rsidRDefault="000F2492" w:rsidP="003F6EB7">
            <w:pPr>
              <w:jc w:val="both"/>
            </w:pPr>
            <w:r>
              <w:t>Univerzita Tomáše Bati ve Zlíně</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Součást vysoké školy</w:t>
            </w:r>
          </w:p>
        </w:tc>
        <w:tc>
          <w:tcPr>
            <w:tcW w:w="7343" w:type="dxa"/>
            <w:gridSpan w:val="20"/>
          </w:tcPr>
          <w:p w:rsidR="000F2492" w:rsidRDefault="000F2492" w:rsidP="003F6EB7">
            <w:pPr>
              <w:jc w:val="both"/>
            </w:pPr>
            <w:r>
              <w:t>Fakulta managementu a ekonomiky</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Název studijního programu</w:t>
            </w:r>
          </w:p>
        </w:tc>
        <w:tc>
          <w:tcPr>
            <w:tcW w:w="7343" w:type="dxa"/>
            <w:gridSpan w:val="20"/>
          </w:tcPr>
          <w:p w:rsidR="000F2492" w:rsidRDefault="000F2492" w:rsidP="003F6EB7">
            <w:pPr>
              <w:jc w:val="both"/>
            </w:pPr>
            <w:r>
              <w:t>Průmyslové inženýrství</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Jméno a příjmení</w:t>
            </w:r>
          </w:p>
        </w:tc>
        <w:tc>
          <w:tcPr>
            <w:tcW w:w="4536" w:type="dxa"/>
            <w:gridSpan w:val="10"/>
          </w:tcPr>
          <w:p w:rsidR="000F2492" w:rsidRDefault="000F2492" w:rsidP="003F6EB7">
            <w:pPr>
              <w:jc w:val="both"/>
            </w:pPr>
            <w:r>
              <w:t>Jena ŠVARCOVÁ</w:t>
            </w:r>
          </w:p>
        </w:tc>
        <w:tc>
          <w:tcPr>
            <w:tcW w:w="711" w:type="dxa"/>
            <w:gridSpan w:val="3"/>
            <w:shd w:val="clear" w:color="auto" w:fill="F7CAAC"/>
          </w:tcPr>
          <w:p w:rsidR="000F2492" w:rsidRDefault="000F2492" w:rsidP="003F6EB7">
            <w:pPr>
              <w:jc w:val="both"/>
              <w:rPr>
                <w:b/>
              </w:rPr>
            </w:pPr>
            <w:r>
              <w:rPr>
                <w:b/>
              </w:rPr>
              <w:t>Tituly</w:t>
            </w:r>
          </w:p>
        </w:tc>
        <w:tc>
          <w:tcPr>
            <w:tcW w:w="2096" w:type="dxa"/>
            <w:gridSpan w:val="7"/>
          </w:tcPr>
          <w:p w:rsidR="000F2492" w:rsidRDefault="000F2492" w:rsidP="003F6EB7">
            <w:pPr>
              <w:jc w:val="both"/>
            </w:pPr>
            <w:r>
              <w:t>doc. Ing.</w:t>
            </w:r>
            <w:r w:rsidR="0033126B">
              <w:t>,</w:t>
            </w:r>
            <w:r>
              <w:t xml:space="preserve"> Ph.D.</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Rok narození</w:t>
            </w:r>
          </w:p>
        </w:tc>
        <w:tc>
          <w:tcPr>
            <w:tcW w:w="829" w:type="dxa"/>
            <w:gridSpan w:val="2"/>
          </w:tcPr>
          <w:p w:rsidR="000F2492" w:rsidRDefault="000F2492" w:rsidP="003F6EB7">
            <w:pPr>
              <w:jc w:val="both"/>
            </w:pPr>
            <w:r>
              <w:t>1963</w:t>
            </w:r>
          </w:p>
        </w:tc>
        <w:tc>
          <w:tcPr>
            <w:tcW w:w="1721" w:type="dxa"/>
            <w:gridSpan w:val="2"/>
            <w:shd w:val="clear" w:color="auto" w:fill="F7CAAC"/>
          </w:tcPr>
          <w:p w:rsidR="000F2492" w:rsidRDefault="000F2492" w:rsidP="003F6EB7">
            <w:pPr>
              <w:jc w:val="both"/>
              <w:rPr>
                <w:b/>
              </w:rPr>
            </w:pPr>
            <w:r>
              <w:rPr>
                <w:b/>
              </w:rPr>
              <w:t>typ vztahu k VŠ</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5067" w:type="dxa"/>
            <w:gridSpan w:val="6"/>
            <w:shd w:val="clear" w:color="auto" w:fill="F7CAAC"/>
          </w:tcPr>
          <w:p w:rsidR="000F2492" w:rsidRDefault="000F2492" w:rsidP="003F6EB7">
            <w:pPr>
              <w:jc w:val="both"/>
              <w:rPr>
                <w:b/>
              </w:rPr>
            </w:pPr>
            <w:r>
              <w:rPr>
                <w:b/>
              </w:rPr>
              <w:t>Typ vztahu na součásti VŠ, která uskutečňuje st. program</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6059" w:type="dxa"/>
            <w:gridSpan w:val="10"/>
            <w:shd w:val="clear" w:color="auto" w:fill="F7CAAC"/>
          </w:tcPr>
          <w:p w:rsidR="000F2492" w:rsidRDefault="000F2492" w:rsidP="003F6EB7">
            <w:pPr>
              <w:jc w:val="both"/>
            </w:pPr>
            <w:r>
              <w:rPr>
                <w:b/>
              </w:rPr>
              <w:t>Další současná působení jako akademický pracovník na jiných VŠ</w:t>
            </w:r>
          </w:p>
        </w:tc>
        <w:tc>
          <w:tcPr>
            <w:tcW w:w="1705" w:type="dxa"/>
            <w:gridSpan w:val="5"/>
            <w:shd w:val="clear" w:color="auto" w:fill="F7CAAC"/>
          </w:tcPr>
          <w:p w:rsidR="000F2492" w:rsidRDefault="000F2492" w:rsidP="003F6EB7">
            <w:pPr>
              <w:jc w:val="both"/>
              <w:rPr>
                <w:b/>
              </w:rPr>
            </w:pPr>
            <w:r>
              <w:rPr>
                <w:b/>
              </w:rPr>
              <w:t>typ prac. vztahu</w:t>
            </w:r>
          </w:p>
        </w:tc>
        <w:tc>
          <w:tcPr>
            <w:tcW w:w="2096" w:type="dxa"/>
            <w:gridSpan w:val="7"/>
            <w:shd w:val="clear" w:color="auto" w:fill="F7CAAC"/>
          </w:tcPr>
          <w:p w:rsidR="000F2492" w:rsidRDefault="000F2492" w:rsidP="003F6EB7">
            <w:pPr>
              <w:jc w:val="both"/>
              <w:rPr>
                <w:b/>
              </w:rPr>
            </w:pPr>
            <w:r>
              <w:rPr>
                <w:b/>
              </w:rPr>
              <w:t>rozsah</w:t>
            </w:r>
          </w:p>
        </w:tc>
      </w:tr>
      <w:tr w:rsidR="000F2492" w:rsidTr="008C7FAC">
        <w:trPr>
          <w:gridBefore w:val="1"/>
          <w:wBefore w:w="175" w:type="dxa"/>
          <w:trHeight w:val="62"/>
        </w:trPr>
        <w:tc>
          <w:tcPr>
            <w:tcW w:w="6059" w:type="dxa"/>
            <w:gridSpan w:val="10"/>
          </w:tcPr>
          <w:p w:rsidR="000F2492" w:rsidRPr="00726738" w:rsidRDefault="000F2492" w:rsidP="003F6EB7">
            <w:pPr>
              <w:jc w:val="both"/>
              <w:rPr>
                <w:sz w:val="14"/>
              </w:rPr>
            </w:pPr>
          </w:p>
        </w:tc>
        <w:tc>
          <w:tcPr>
            <w:tcW w:w="1705" w:type="dxa"/>
            <w:gridSpan w:val="5"/>
          </w:tcPr>
          <w:p w:rsidR="000F2492" w:rsidRDefault="000F2492" w:rsidP="003F6EB7">
            <w:pPr>
              <w:jc w:val="both"/>
            </w:pPr>
          </w:p>
        </w:tc>
        <w:tc>
          <w:tcPr>
            <w:tcW w:w="2096" w:type="dxa"/>
            <w:gridSpan w:val="7"/>
          </w:tcPr>
          <w:p w:rsidR="000F2492" w:rsidRDefault="000F2492" w:rsidP="003F6EB7">
            <w:pPr>
              <w:jc w:val="both"/>
            </w:pP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8C7FAC">
        <w:trPr>
          <w:gridBefore w:val="1"/>
          <w:wBefore w:w="175" w:type="dxa"/>
          <w:trHeight w:val="232"/>
        </w:trPr>
        <w:tc>
          <w:tcPr>
            <w:tcW w:w="9860" w:type="dxa"/>
            <w:gridSpan w:val="22"/>
            <w:tcBorders>
              <w:top w:val="nil"/>
            </w:tcBorders>
          </w:tcPr>
          <w:p w:rsidR="000F2492" w:rsidRDefault="000F2492" w:rsidP="003F6EB7">
            <w:pPr>
              <w:jc w:val="both"/>
            </w:pPr>
            <w:r>
              <w:t>Makroekonomie I - garant, přednášející (100%)</w:t>
            </w: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 xml:space="preserve">Údaje o vzdělání na VŠ </w:t>
            </w:r>
          </w:p>
        </w:tc>
      </w:tr>
      <w:tr w:rsidR="000F2492" w:rsidTr="008C7FAC">
        <w:trPr>
          <w:gridBefore w:val="1"/>
          <w:wBefore w:w="175" w:type="dxa"/>
          <w:trHeight w:val="406"/>
        </w:trPr>
        <w:tc>
          <w:tcPr>
            <w:tcW w:w="9860" w:type="dxa"/>
            <w:gridSpan w:val="22"/>
          </w:tcPr>
          <w:p w:rsidR="000F2492" w:rsidRDefault="000F2492" w:rsidP="000F2492">
            <w:pPr>
              <w:tabs>
                <w:tab w:val="left" w:pos="1031"/>
              </w:tabs>
              <w:jc w:val="both"/>
            </w:pPr>
            <w:r>
              <w:t>1981-1985</w:t>
            </w:r>
            <w:r>
              <w:tab/>
            </w:r>
            <w:r w:rsidRPr="00F111F6">
              <w:t xml:space="preserve">VŠB Ostrava, ekonomická fakulta obor systémové inženýrství </w:t>
            </w:r>
            <w:r>
              <w:t>(Ing.)</w:t>
            </w:r>
          </w:p>
          <w:p w:rsidR="000F2492" w:rsidRPr="00073CBA" w:rsidRDefault="000F2492" w:rsidP="00681046">
            <w:pPr>
              <w:tabs>
                <w:tab w:val="left" w:pos="1031"/>
              </w:tabs>
              <w:jc w:val="both"/>
            </w:pPr>
            <w:r>
              <w:t>2001-2005</w:t>
            </w:r>
            <w:r>
              <w:tab/>
            </w:r>
            <w:r w:rsidR="00DF6CE1" w:rsidRPr="00C41EBA">
              <w:t>UTB ve Zlíně, Fakulta managementu a ekonomiky</w:t>
            </w:r>
            <w:r w:rsidR="00DF6CE1" w:rsidRPr="003E3FA1">
              <w:t>, obor „</w:t>
            </w:r>
            <w:r w:rsidR="00DF6CE1">
              <w:t xml:space="preserve">Ekonomika a management podniku“ </w:t>
            </w:r>
            <w:r w:rsidR="00DF6CE1" w:rsidRPr="00485D73">
              <w:rPr>
                <w:b/>
              </w:rPr>
              <w:t>(Ph.D.)</w:t>
            </w: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Údaje o odborném působení od absolvování VŠ</w:t>
            </w:r>
          </w:p>
        </w:tc>
      </w:tr>
      <w:tr w:rsidR="000F2492" w:rsidTr="008C7FAC">
        <w:trPr>
          <w:gridBefore w:val="1"/>
          <w:wBefore w:w="175" w:type="dxa"/>
          <w:trHeight w:val="710"/>
        </w:trPr>
        <w:tc>
          <w:tcPr>
            <w:tcW w:w="9860" w:type="dxa"/>
            <w:gridSpan w:val="22"/>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8C7FAC">
        <w:trPr>
          <w:gridBefore w:val="1"/>
          <w:wBefore w:w="175" w:type="dxa"/>
          <w:trHeight w:val="250"/>
        </w:trPr>
        <w:tc>
          <w:tcPr>
            <w:tcW w:w="9860" w:type="dxa"/>
            <w:gridSpan w:val="22"/>
            <w:shd w:val="clear" w:color="auto" w:fill="F7CAAC"/>
          </w:tcPr>
          <w:p w:rsidR="000F2492" w:rsidRDefault="000F2492" w:rsidP="003F6EB7">
            <w:pPr>
              <w:jc w:val="both"/>
            </w:pPr>
            <w:r>
              <w:rPr>
                <w:b/>
              </w:rPr>
              <w:t>Zkušenosti s vedením kvalifikačních a rigorózních prací</w:t>
            </w:r>
          </w:p>
        </w:tc>
      </w:tr>
      <w:tr w:rsidR="000F2492" w:rsidTr="008C7FAC">
        <w:trPr>
          <w:gridBefore w:val="1"/>
          <w:wBefore w:w="175" w:type="dxa"/>
          <w:trHeight w:val="202"/>
        </w:trPr>
        <w:tc>
          <w:tcPr>
            <w:tcW w:w="9860" w:type="dxa"/>
            <w:gridSpan w:val="22"/>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8C7FAC">
        <w:trPr>
          <w:gridBefore w:val="1"/>
          <w:wBefore w:w="175" w:type="dxa"/>
          <w:cantSplit/>
        </w:trPr>
        <w:tc>
          <w:tcPr>
            <w:tcW w:w="3346" w:type="dxa"/>
            <w:gridSpan w:val="4"/>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8C7FAC">
        <w:trPr>
          <w:gridBefore w:val="1"/>
          <w:wBefore w:w="175" w:type="dxa"/>
          <w:cantSplit/>
        </w:trPr>
        <w:tc>
          <w:tcPr>
            <w:tcW w:w="3346" w:type="dxa"/>
            <w:gridSpan w:val="4"/>
          </w:tcPr>
          <w:p w:rsidR="000F2492" w:rsidRDefault="000F2492" w:rsidP="003F6EB7">
            <w:pPr>
              <w:jc w:val="both"/>
            </w:pPr>
            <w:r>
              <w:t>Management a ekonomika podniku</w:t>
            </w:r>
          </w:p>
        </w:tc>
        <w:tc>
          <w:tcPr>
            <w:tcW w:w="2245" w:type="dxa"/>
            <w:gridSpan w:val="4"/>
          </w:tcPr>
          <w:p w:rsidR="000F2492" w:rsidRDefault="000F2492" w:rsidP="003F6EB7">
            <w:pPr>
              <w:jc w:val="both"/>
            </w:pPr>
            <w:r>
              <w:t>2010</w:t>
            </w:r>
          </w:p>
        </w:tc>
        <w:tc>
          <w:tcPr>
            <w:tcW w:w="2248" w:type="dxa"/>
            <w:gridSpan w:val="8"/>
            <w:tcBorders>
              <w:right w:val="single" w:sz="12" w:space="0" w:color="auto"/>
            </w:tcBorders>
          </w:tcPr>
          <w:p w:rsidR="000F2492" w:rsidRDefault="000F2492" w:rsidP="003F6EB7">
            <w:pPr>
              <w:jc w:val="both"/>
            </w:pPr>
            <w:r>
              <w:t>UTB ve Zlíně</w:t>
            </w:r>
          </w:p>
        </w:tc>
        <w:tc>
          <w:tcPr>
            <w:tcW w:w="634" w:type="dxa"/>
            <w:gridSpan w:val="2"/>
            <w:tcBorders>
              <w:left w:val="single" w:sz="12" w:space="0" w:color="auto"/>
            </w:tcBorders>
            <w:shd w:val="clear" w:color="auto" w:fill="F7CAAC"/>
          </w:tcPr>
          <w:p w:rsidR="000F2492" w:rsidRDefault="000F2492" w:rsidP="003F6EB7">
            <w:pPr>
              <w:jc w:val="both"/>
            </w:pPr>
            <w:r>
              <w:rPr>
                <w:b/>
              </w:rPr>
              <w:t>WOS</w:t>
            </w:r>
          </w:p>
        </w:tc>
        <w:tc>
          <w:tcPr>
            <w:tcW w:w="693" w:type="dxa"/>
            <w:gridSpan w:val="2"/>
            <w:shd w:val="clear" w:color="auto" w:fill="F7CAAC"/>
          </w:tcPr>
          <w:p w:rsidR="000F2492" w:rsidRDefault="000F2492" w:rsidP="003F6EB7">
            <w:pPr>
              <w:jc w:val="both"/>
              <w:rPr>
                <w:sz w:val="18"/>
              </w:rPr>
            </w:pPr>
            <w:r>
              <w:rPr>
                <w:b/>
                <w:sz w:val="18"/>
              </w:rPr>
              <w:t>Scopus</w:t>
            </w:r>
          </w:p>
        </w:tc>
        <w:tc>
          <w:tcPr>
            <w:tcW w:w="694" w:type="dxa"/>
            <w:gridSpan w:val="2"/>
            <w:shd w:val="clear" w:color="auto" w:fill="F7CAAC"/>
          </w:tcPr>
          <w:p w:rsidR="000F2492" w:rsidRDefault="000F2492" w:rsidP="003F6EB7">
            <w:pPr>
              <w:jc w:val="both"/>
            </w:pPr>
            <w:r>
              <w:rPr>
                <w:b/>
                <w:sz w:val="18"/>
              </w:rPr>
              <w:t>ostatní</w:t>
            </w:r>
          </w:p>
        </w:tc>
      </w:tr>
      <w:tr w:rsidR="000F2492" w:rsidTr="008C7FAC">
        <w:trPr>
          <w:gridBefore w:val="1"/>
          <w:wBefore w:w="175" w:type="dxa"/>
          <w:cantSplit/>
          <w:trHeight w:val="70"/>
        </w:trPr>
        <w:tc>
          <w:tcPr>
            <w:tcW w:w="3346" w:type="dxa"/>
            <w:gridSpan w:val="4"/>
            <w:shd w:val="clear" w:color="auto" w:fill="F7CAAC"/>
          </w:tcPr>
          <w:p w:rsidR="000F2492" w:rsidRDefault="000F2492" w:rsidP="003F6EB7">
            <w:pPr>
              <w:jc w:val="both"/>
            </w:pPr>
            <w:r>
              <w:rPr>
                <w:b/>
              </w:rPr>
              <w:t>Obor jmenovacího řízení</w:t>
            </w:r>
          </w:p>
        </w:tc>
        <w:tc>
          <w:tcPr>
            <w:tcW w:w="2245" w:type="dxa"/>
            <w:gridSpan w:val="4"/>
            <w:shd w:val="clear" w:color="auto" w:fill="F7CAAC"/>
          </w:tcPr>
          <w:p w:rsidR="000F2492" w:rsidRDefault="000F2492" w:rsidP="003F6EB7">
            <w:pPr>
              <w:jc w:val="both"/>
            </w:pPr>
            <w:r>
              <w:rPr>
                <w:b/>
              </w:rPr>
              <w:t>Rok udělení hodnosti</w:t>
            </w:r>
          </w:p>
        </w:tc>
        <w:tc>
          <w:tcPr>
            <w:tcW w:w="2248" w:type="dxa"/>
            <w:gridSpan w:val="8"/>
            <w:tcBorders>
              <w:right w:val="single" w:sz="12" w:space="0" w:color="auto"/>
            </w:tcBorders>
            <w:shd w:val="clear" w:color="auto" w:fill="F7CAAC"/>
          </w:tcPr>
          <w:p w:rsidR="000F2492" w:rsidRDefault="000F2492" w:rsidP="003F6EB7">
            <w:pPr>
              <w:jc w:val="both"/>
            </w:pPr>
            <w:r>
              <w:rPr>
                <w:b/>
              </w:rPr>
              <w:t>Řízení konáno na VŠ</w:t>
            </w:r>
          </w:p>
        </w:tc>
        <w:tc>
          <w:tcPr>
            <w:tcW w:w="634" w:type="dxa"/>
            <w:gridSpan w:val="2"/>
            <w:vMerge w:val="restart"/>
            <w:tcBorders>
              <w:left w:val="single" w:sz="12" w:space="0" w:color="auto"/>
            </w:tcBorders>
          </w:tcPr>
          <w:p w:rsidR="000F2492" w:rsidRDefault="004835FC" w:rsidP="003F6EB7">
            <w:pPr>
              <w:jc w:val="both"/>
              <w:rPr>
                <w:b/>
              </w:rPr>
            </w:pPr>
            <w:r>
              <w:rPr>
                <w:b/>
              </w:rPr>
              <w:t>8</w:t>
            </w:r>
          </w:p>
        </w:tc>
        <w:tc>
          <w:tcPr>
            <w:tcW w:w="693" w:type="dxa"/>
            <w:gridSpan w:val="2"/>
            <w:vMerge w:val="restart"/>
          </w:tcPr>
          <w:p w:rsidR="000F2492" w:rsidRDefault="000F2492" w:rsidP="003F6EB7">
            <w:pPr>
              <w:jc w:val="both"/>
              <w:rPr>
                <w:b/>
              </w:rPr>
            </w:pPr>
            <w:r>
              <w:rPr>
                <w:b/>
              </w:rPr>
              <w:t>12</w:t>
            </w:r>
          </w:p>
        </w:tc>
        <w:tc>
          <w:tcPr>
            <w:tcW w:w="694" w:type="dxa"/>
            <w:gridSpan w:val="2"/>
            <w:vMerge w:val="restart"/>
          </w:tcPr>
          <w:p w:rsidR="000F2492" w:rsidRDefault="00A229A6" w:rsidP="003F6EB7">
            <w:pPr>
              <w:jc w:val="both"/>
              <w:rPr>
                <w:b/>
              </w:rPr>
            </w:pPr>
            <w:r>
              <w:rPr>
                <w:b/>
              </w:rPr>
              <w:t>98</w:t>
            </w:r>
          </w:p>
        </w:tc>
      </w:tr>
      <w:tr w:rsidR="000F2492" w:rsidTr="008C7FAC">
        <w:trPr>
          <w:gridBefore w:val="1"/>
          <w:wBefore w:w="175" w:type="dxa"/>
          <w:trHeight w:val="205"/>
        </w:trPr>
        <w:tc>
          <w:tcPr>
            <w:tcW w:w="3346" w:type="dxa"/>
            <w:gridSpan w:val="4"/>
          </w:tcPr>
          <w:p w:rsidR="000F2492" w:rsidRDefault="000F2492" w:rsidP="003F6EB7">
            <w:pPr>
              <w:jc w:val="both"/>
            </w:pPr>
          </w:p>
        </w:tc>
        <w:tc>
          <w:tcPr>
            <w:tcW w:w="2245" w:type="dxa"/>
            <w:gridSpan w:val="4"/>
          </w:tcPr>
          <w:p w:rsidR="000F2492" w:rsidRDefault="000F2492" w:rsidP="003F6EB7">
            <w:pPr>
              <w:jc w:val="both"/>
            </w:pPr>
          </w:p>
        </w:tc>
        <w:tc>
          <w:tcPr>
            <w:tcW w:w="2248" w:type="dxa"/>
            <w:gridSpan w:val="8"/>
            <w:tcBorders>
              <w:right w:val="single" w:sz="12" w:space="0" w:color="auto"/>
            </w:tcBorders>
          </w:tcPr>
          <w:p w:rsidR="000F2492" w:rsidRDefault="000F2492" w:rsidP="003F6EB7">
            <w:pPr>
              <w:jc w:val="both"/>
            </w:pPr>
          </w:p>
        </w:tc>
        <w:tc>
          <w:tcPr>
            <w:tcW w:w="634" w:type="dxa"/>
            <w:gridSpan w:val="2"/>
            <w:vMerge/>
            <w:tcBorders>
              <w:left w:val="single" w:sz="12" w:space="0" w:color="auto"/>
            </w:tcBorders>
            <w:vAlign w:val="center"/>
          </w:tcPr>
          <w:p w:rsidR="000F2492" w:rsidRDefault="000F2492" w:rsidP="003F6EB7">
            <w:pPr>
              <w:rPr>
                <w:b/>
              </w:rPr>
            </w:pPr>
          </w:p>
        </w:tc>
        <w:tc>
          <w:tcPr>
            <w:tcW w:w="693" w:type="dxa"/>
            <w:gridSpan w:val="2"/>
            <w:vMerge/>
            <w:vAlign w:val="center"/>
          </w:tcPr>
          <w:p w:rsidR="000F2492" w:rsidRDefault="000F2492" w:rsidP="003F6EB7">
            <w:pPr>
              <w:rPr>
                <w:b/>
              </w:rPr>
            </w:pPr>
          </w:p>
        </w:tc>
        <w:tc>
          <w:tcPr>
            <w:tcW w:w="694" w:type="dxa"/>
            <w:gridSpan w:val="2"/>
            <w:vMerge/>
            <w:vAlign w:val="center"/>
          </w:tcPr>
          <w:p w:rsidR="000F2492" w:rsidRDefault="000F2492" w:rsidP="003F6EB7">
            <w:pPr>
              <w:rPr>
                <w:b/>
              </w:rPr>
            </w:pP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8C7FAC">
        <w:trPr>
          <w:gridBefore w:val="1"/>
          <w:wBefore w:w="175" w:type="dxa"/>
          <w:trHeight w:val="425"/>
        </w:trPr>
        <w:tc>
          <w:tcPr>
            <w:tcW w:w="9860" w:type="dxa"/>
            <w:gridSpan w:val="22"/>
          </w:tcPr>
          <w:p w:rsidR="001B3EBE" w:rsidRPr="00541E12" w:rsidRDefault="001B3EBE" w:rsidP="001B3EBE">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rsidR="001B3EBE" w:rsidRPr="001B3EBE" w:rsidRDefault="002E3477" w:rsidP="001B3EBE">
            <w:pPr>
              <w:pStyle w:val="Prosttext"/>
              <w:jc w:val="both"/>
              <w:rPr>
                <w:rFonts w:ascii="Times New Roman" w:hAnsi="Times New Roman" w:cs="Times New Roman"/>
                <w:sz w:val="20"/>
              </w:rPr>
            </w:pPr>
            <w:hyperlink r:id="rId53" w:history="1">
              <w:r w:rsidR="001B3EBE" w:rsidRPr="001B3EBE">
                <w:rPr>
                  <w:rStyle w:val="Hypertextovodkaz"/>
                  <w:rFonts w:ascii="Times New Roman" w:hAnsi="Times New Roman" w:cs="Times New Roman"/>
                  <w:color w:val="auto"/>
                  <w:sz w:val="20"/>
                  <w:u w:val="none"/>
                </w:rPr>
                <w:t>https://search.proquest.com/docview/1916720788?pq-origsite=gscholar</w:t>
              </w:r>
            </w:hyperlink>
            <w:r w:rsidR="001B3EBE" w:rsidRPr="001B3EBE">
              <w:rPr>
                <w:rFonts w:ascii="Times New Roman" w:hAnsi="Times New Roman" w:cs="Times New Roman"/>
                <w:sz w:val="20"/>
              </w:rPr>
              <w:t xml:space="preserve"> (20%).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Macroeconomic consequences of contemporary career planning of university students in the Czech Republic. </w:t>
            </w:r>
            <w:r w:rsidRPr="001B3EBE">
              <w:rPr>
                <w:rFonts w:ascii="Times New Roman" w:hAnsi="Times New Roman" w:cs="Times New Roman"/>
                <w:i/>
                <w:sz w:val="20"/>
              </w:rPr>
              <w:t>International Journal of Interdisciplinary Social and Community Studies</w:t>
            </w:r>
            <w:r w:rsidRPr="001B3EBE">
              <w:rPr>
                <w:rFonts w:ascii="Times New Roman" w:hAnsi="Times New Roman" w:cs="Times New Roman"/>
                <w:sz w:val="20"/>
              </w:rPr>
              <w:t xml:space="preserve">. 2016, vol. 11, iss. 1, s. 31-42. ISSN 2324-7576. Dostupné z: </w:t>
            </w:r>
            <w:hyperlink r:id="rId54" w:history="1">
              <w:r w:rsidRPr="001B3EBE">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1B3EBE">
              <w:rPr>
                <w:rFonts w:ascii="Times New Roman" w:hAnsi="Times New Roman" w:cs="Times New Roman"/>
                <w:sz w:val="20"/>
              </w:rPr>
              <w:t>.</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ŠVARCOVÁ, J., HORÁKOVÁ, M. The Macroeconomic View of the Unemployment of University Graduates in the Czech Republic</w:t>
            </w:r>
            <w:r w:rsidRPr="001B3EBE">
              <w:rPr>
                <w:rFonts w:ascii="Times New Roman" w:hAnsi="Times New Roman" w:cs="Times New Roman"/>
                <w:i/>
                <w:sz w:val="20"/>
              </w:rPr>
              <w:t>. International Journal of Business and Management</w:t>
            </w:r>
            <w:r w:rsidRPr="001B3EBE">
              <w:rPr>
                <w:rFonts w:ascii="Times New Roman" w:hAnsi="Times New Roman" w:cs="Times New Roman"/>
                <w:sz w:val="20"/>
              </w:rPr>
              <w:t>, 2015, roč. III., č. 1, s. 106-118. ISSN 2336-2197 (50%).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GABRHEL, V. Educational Mobility and Educational Aspirations of High School Students in the Czech Republic. </w:t>
            </w:r>
            <w:r w:rsidRPr="001B3EBE">
              <w:rPr>
                <w:rFonts w:ascii="Times New Roman" w:hAnsi="Times New Roman" w:cs="Times New Roman"/>
                <w:i/>
                <w:sz w:val="20"/>
              </w:rPr>
              <w:t>The International Journal of Interdisciplinary Educational Studies</w:t>
            </w:r>
            <w:r w:rsidRPr="001B3EBE">
              <w:rPr>
                <w:rFonts w:ascii="Times New Roman" w:hAnsi="Times New Roman" w:cs="Times New Roman"/>
                <w:sz w:val="20"/>
              </w:rPr>
              <w:t xml:space="preserve">. 2014, vol. 8, iss.2, s. 1-12. </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doi:10.18848/2327-011X/CGP/v08i02/59376 (50%).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STAVJANÍČKOVÁ, I. Cluster analysis of professional focus of future HR managers. </w:t>
            </w:r>
            <w:r w:rsidRPr="001B3EBE">
              <w:rPr>
                <w:rFonts w:ascii="Times New Roman" w:hAnsi="Times New Roman" w:cs="Times New Roman"/>
                <w:i/>
                <w:sz w:val="20"/>
              </w:rPr>
              <w:t>WSEAS Transactions on Business and Economics</w:t>
            </w:r>
            <w:r w:rsidRPr="001B3EBE">
              <w:rPr>
                <w:rFonts w:ascii="Times New Roman" w:hAnsi="Times New Roman" w:cs="Times New Roman"/>
                <w:sz w:val="20"/>
              </w:rPr>
              <w:t xml:space="preserve">. 2013, vol. 10, iss. 3, s. 249-258. ISSN 1109-9526. Dostupné z: </w:t>
            </w:r>
            <w:hyperlink r:id="rId55" w:history="1">
              <w:r w:rsidRPr="001B3EBE">
                <w:rPr>
                  <w:rStyle w:val="Hypertextovodkaz"/>
                  <w:rFonts w:ascii="Times New Roman" w:hAnsi="Times New Roman" w:cs="Times New Roman"/>
                  <w:color w:val="auto"/>
                  <w:sz w:val="20"/>
                  <w:u w:val="none"/>
                </w:rPr>
                <w:t>http://wseas.org/cms.action?id=6931</w:t>
              </w:r>
            </w:hyperlink>
            <w:r w:rsidRPr="001B3EBE">
              <w:rPr>
                <w:rFonts w:ascii="Times New Roman" w:hAnsi="Times New Roman" w:cs="Times New Roman"/>
                <w:sz w:val="20"/>
              </w:rPr>
              <w:t xml:space="preserve">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8C7FAC">
        <w:trPr>
          <w:gridBefore w:val="1"/>
          <w:wBefore w:w="175" w:type="dxa"/>
          <w:trHeight w:val="218"/>
        </w:trPr>
        <w:tc>
          <w:tcPr>
            <w:tcW w:w="9860" w:type="dxa"/>
            <w:gridSpan w:val="22"/>
            <w:shd w:val="clear" w:color="auto" w:fill="F7CAAC"/>
          </w:tcPr>
          <w:p w:rsidR="000F2492" w:rsidRDefault="000F2492" w:rsidP="003F6EB7">
            <w:pPr>
              <w:rPr>
                <w:b/>
              </w:rPr>
            </w:pPr>
            <w:r>
              <w:rPr>
                <w:b/>
              </w:rPr>
              <w:t>Působení v zahraničí</w:t>
            </w:r>
          </w:p>
        </w:tc>
      </w:tr>
      <w:tr w:rsidR="000F2492" w:rsidTr="008C7FAC">
        <w:trPr>
          <w:gridBefore w:val="1"/>
          <w:wBefore w:w="175" w:type="dxa"/>
          <w:trHeight w:val="123"/>
        </w:trPr>
        <w:tc>
          <w:tcPr>
            <w:tcW w:w="9860" w:type="dxa"/>
            <w:gridSpan w:val="22"/>
          </w:tcPr>
          <w:p w:rsidR="000F2492" w:rsidRPr="00726738" w:rsidRDefault="000F2492" w:rsidP="003F6EB7">
            <w:pPr>
              <w:rPr>
                <w:b/>
                <w:sz w:val="18"/>
              </w:rPr>
            </w:pPr>
          </w:p>
        </w:tc>
      </w:tr>
      <w:tr w:rsidR="000F2492" w:rsidTr="008C7FAC">
        <w:trPr>
          <w:gridBefore w:val="1"/>
          <w:wBefore w:w="175" w:type="dxa"/>
          <w:cantSplit/>
          <w:trHeight w:val="170"/>
        </w:trPr>
        <w:tc>
          <w:tcPr>
            <w:tcW w:w="2517" w:type="dxa"/>
            <w:gridSpan w:val="2"/>
            <w:shd w:val="clear" w:color="auto" w:fill="F7CAAC"/>
          </w:tcPr>
          <w:p w:rsidR="000F2492" w:rsidRDefault="000F2492" w:rsidP="003F6EB7">
            <w:pPr>
              <w:jc w:val="both"/>
              <w:rPr>
                <w:b/>
              </w:rPr>
            </w:pPr>
            <w:r>
              <w:rPr>
                <w:b/>
              </w:rPr>
              <w:t xml:space="preserve">Podpis </w:t>
            </w:r>
          </w:p>
        </w:tc>
        <w:tc>
          <w:tcPr>
            <w:tcW w:w="4536" w:type="dxa"/>
            <w:gridSpan w:val="10"/>
          </w:tcPr>
          <w:p w:rsidR="000F2492" w:rsidRDefault="000F2492" w:rsidP="003F6EB7">
            <w:pPr>
              <w:jc w:val="both"/>
            </w:pPr>
          </w:p>
        </w:tc>
        <w:tc>
          <w:tcPr>
            <w:tcW w:w="786" w:type="dxa"/>
            <w:gridSpan w:val="4"/>
            <w:shd w:val="clear" w:color="auto" w:fill="F7CAAC"/>
          </w:tcPr>
          <w:p w:rsidR="000F2492" w:rsidRDefault="000F2492" w:rsidP="003F6EB7">
            <w:pPr>
              <w:jc w:val="both"/>
            </w:pPr>
            <w:r>
              <w:rPr>
                <w:b/>
              </w:rPr>
              <w:t>datum</w:t>
            </w:r>
          </w:p>
        </w:tc>
        <w:tc>
          <w:tcPr>
            <w:tcW w:w="2021" w:type="dxa"/>
            <w:gridSpan w:val="6"/>
          </w:tcPr>
          <w:p w:rsidR="000F2492" w:rsidRDefault="000F2492" w:rsidP="003F6EB7">
            <w:pPr>
              <w:jc w:val="both"/>
            </w:pPr>
          </w:p>
        </w:tc>
      </w:tr>
    </w:tbl>
    <w:p w:rsidR="00DF50C6" w:rsidRDefault="00DF50C6">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D251E" w:rsidTr="00271CE5">
        <w:tc>
          <w:tcPr>
            <w:tcW w:w="9860" w:type="dxa"/>
            <w:gridSpan w:val="11"/>
            <w:tcBorders>
              <w:bottom w:val="double" w:sz="4" w:space="0" w:color="auto"/>
            </w:tcBorders>
            <w:shd w:val="clear" w:color="auto" w:fill="BDD6EE"/>
          </w:tcPr>
          <w:p w:rsidR="00BD251E" w:rsidRDefault="00BD251E" w:rsidP="00271CE5">
            <w:pPr>
              <w:jc w:val="both"/>
              <w:rPr>
                <w:b/>
                <w:sz w:val="28"/>
              </w:rPr>
            </w:pPr>
            <w:r>
              <w:rPr>
                <w:b/>
                <w:sz w:val="28"/>
              </w:rPr>
              <w:lastRenderedPageBreak/>
              <w:t>C-I – Personální zabezpečení</w:t>
            </w:r>
          </w:p>
        </w:tc>
      </w:tr>
      <w:tr w:rsidR="00BD251E" w:rsidTr="00271CE5">
        <w:tc>
          <w:tcPr>
            <w:tcW w:w="2517" w:type="dxa"/>
            <w:tcBorders>
              <w:top w:val="double" w:sz="4" w:space="0" w:color="auto"/>
            </w:tcBorders>
            <w:shd w:val="clear" w:color="auto" w:fill="F7CAAC"/>
          </w:tcPr>
          <w:p w:rsidR="00BD251E" w:rsidRDefault="00BD251E" w:rsidP="00271CE5">
            <w:pPr>
              <w:jc w:val="both"/>
              <w:rPr>
                <w:b/>
              </w:rPr>
            </w:pPr>
            <w:r>
              <w:rPr>
                <w:b/>
              </w:rPr>
              <w:t>Vysoká škola</w:t>
            </w:r>
          </w:p>
        </w:tc>
        <w:tc>
          <w:tcPr>
            <w:tcW w:w="7343" w:type="dxa"/>
            <w:gridSpan w:val="10"/>
          </w:tcPr>
          <w:p w:rsidR="00BD251E" w:rsidRDefault="00BD251E" w:rsidP="00271CE5">
            <w:pPr>
              <w:jc w:val="both"/>
            </w:pPr>
            <w:r>
              <w:t>Univerzita Tomáše Bati ve Zlíně</w:t>
            </w:r>
          </w:p>
        </w:tc>
      </w:tr>
      <w:tr w:rsidR="00BD251E" w:rsidTr="00271CE5">
        <w:tc>
          <w:tcPr>
            <w:tcW w:w="2517" w:type="dxa"/>
            <w:shd w:val="clear" w:color="auto" w:fill="F7CAAC"/>
          </w:tcPr>
          <w:p w:rsidR="00BD251E" w:rsidRDefault="00BD251E" w:rsidP="00271CE5">
            <w:pPr>
              <w:jc w:val="both"/>
              <w:rPr>
                <w:b/>
              </w:rPr>
            </w:pPr>
            <w:r>
              <w:rPr>
                <w:b/>
              </w:rPr>
              <w:t>Součást vysoké školy</w:t>
            </w:r>
          </w:p>
        </w:tc>
        <w:tc>
          <w:tcPr>
            <w:tcW w:w="7343" w:type="dxa"/>
            <w:gridSpan w:val="10"/>
          </w:tcPr>
          <w:p w:rsidR="00BD251E" w:rsidRDefault="00BD251E" w:rsidP="00271CE5">
            <w:pPr>
              <w:jc w:val="both"/>
            </w:pPr>
            <w:r>
              <w:t>Fakulta managementu a ekonomiky</w:t>
            </w:r>
          </w:p>
        </w:tc>
      </w:tr>
      <w:tr w:rsidR="00BD251E" w:rsidTr="00271CE5">
        <w:tc>
          <w:tcPr>
            <w:tcW w:w="2517" w:type="dxa"/>
            <w:shd w:val="clear" w:color="auto" w:fill="F7CAAC"/>
          </w:tcPr>
          <w:p w:rsidR="00BD251E" w:rsidRDefault="00BD251E" w:rsidP="00271CE5">
            <w:pPr>
              <w:jc w:val="both"/>
              <w:rPr>
                <w:b/>
              </w:rPr>
            </w:pPr>
            <w:r>
              <w:rPr>
                <w:b/>
              </w:rPr>
              <w:t>Název studijního programu</w:t>
            </w:r>
          </w:p>
        </w:tc>
        <w:tc>
          <w:tcPr>
            <w:tcW w:w="7343" w:type="dxa"/>
            <w:gridSpan w:val="10"/>
          </w:tcPr>
          <w:p w:rsidR="00BD251E" w:rsidRDefault="00BD251E" w:rsidP="00271CE5">
            <w:pPr>
              <w:jc w:val="both"/>
            </w:pPr>
            <w:r>
              <w:t>Průmyslové inženýrství</w:t>
            </w:r>
          </w:p>
        </w:tc>
      </w:tr>
      <w:tr w:rsidR="00BD251E" w:rsidTr="00271CE5">
        <w:tc>
          <w:tcPr>
            <w:tcW w:w="2517" w:type="dxa"/>
            <w:shd w:val="clear" w:color="auto" w:fill="F7CAAC"/>
          </w:tcPr>
          <w:p w:rsidR="00BD251E" w:rsidRDefault="00BD251E" w:rsidP="00271CE5">
            <w:pPr>
              <w:jc w:val="both"/>
              <w:rPr>
                <w:b/>
              </w:rPr>
            </w:pPr>
            <w:r>
              <w:rPr>
                <w:b/>
              </w:rPr>
              <w:t>Jméno a příjmení</w:t>
            </w:r>
          </w:p>
        </w:tc>
        <w:tc>
          <w:tcPr>
            <w:tcW w:w="4536" w:type="dxa"/>
            <w:gridSpan w:val="5"/>
          </w:tcPr>
          <w:p w:rsidR="00BD251E" w:rsidRDefault="00BD251E" w:rsidP="00271CE5">
            <w:pPr>
              <w:jc w:val="both"/>
            </w:pPr>
            <w:r>
              <w:t>David TUČEK</w:t>
            </w:r>
          </w:p>
        </w:tc>
        <w:tc>
          <w:tcPr>
            <w:tcW w:w="711" w:type="dxa"/>
            <w:shd w:val="clear" w:color="auto" w:fill="F7CAAC"/>
          </w:tcPr>
          <w:p w:rsidR="00BD251E" w:rsidRDefault="00BD251E" w:rsidP="00271CE5">
            <w:pPr>
              <w:jc w:val="both"/>
              <w:rPr>
                <w:b/>
              </w:rPr>
            </w:pPr>
            <w:r>
              <w:rPr>
                <w:b/>
              </w:rPr>
              <w:t>Tituly</w:t>
            </w:r>
          </w:p>
        </w:tc>
        <w:tc>
          <w:tcPr>
            <w:tcW w:w="2096" w:type="dxa"/>
            <w:gridSpan w:val="4"/>
          </w:tcPr>
          <w:p w:rsidR="00BD251E" w:rsidRDefault="00BD251E" w:rsidP="00271CE5">
            <w:pPr>
              <w:jc w:val="both"/>
            </w:pPr>
            <w:r>
              <w:t>doc. Ing., Ph.D.</w:t>
            </w:r>
          </w:p>
        </w:tc>
      </w:tr>
      <w:tr w:rsidR="00BD251E" w:rsidTr="00271CE5">
        <w:tc>
          <w:tcPr>
            <w:tcW w:w="2517" w:type="dxa"/>
            <w:shd w:val="clear" w:color="auto" w:fill="F7CAAC"/>
          </w:tcPr>
          <w:p w:rsidR="00BD251E" w:rsidRDefault="00BD251E" w:rsidP="00271CE5">
            <w:pPr>
              <w:jc w:val="both"/>
              <w:rPr>
                <w:b/>
              </w:rPr>
            </w:pPr>
            <w:r>
              <w:rPr>
                <w:b/>
              </w:rPr>
              <w:t>Rok narození</w:t>
            </w:r>
          </w:p>
        </w:tc>
        <w:tc>
          <w:tcPr>
            <w:tcW w:w="829" w:type="dxa"/>
          </w:tcPr>
          <w:p w:rsidR="00BD251E" w:rsidRDefault="00BD251E" w:rsidP="00271CE5">
            <w:pPr>
              <w:jc w:val="both"/>
            </w:pPr>
            <w:r>
              <w:t>1975</w:t>
            </w:r>
          </w:p>
        </w:tc>
        <w:tc>
          <w:tcPr>
            <w:tcW w:w="1721" w:type="dxa"/>
            <w:shd w:val="clear" w:color="auto" w:fill="F7CAAC"/>
          </w:tcPr>
          <w:p w:rsidR="00BD251E" w:rsidRDefault="00BD251E" w:rsidP="00271CE5">
            <w:pPr>
              <w:jc w:val="both"/>
              <w:rPr>
                <w:b/>
              </w:rPr>
            </w:pPr>
            <w:r>
              <w:rPr>
                <w:b/>
              </w:rPr>
              <w:t>typ vztahu k VŠ</w:t>
            </w:r>
          </w:p>
        </w:tc>
        <w:tc>
          <w:tcPr>
            <w:tcW w:w="992" w:type="dxa"/>
            <w:gridSpan w:val="2"/>
          </w:tcPr>
          <w:p w:rsidR="00BD251E" w:rsidRDefault="00BD251E" w:rsidP="00271CE5">
            <w:pPr>
              <w:jc w:val="both"/>
            </w:pPr>
            <w:r>
              <w:t>pp</w:t>
            </w:r>
          </w:p>
        </w:tc>
        <w:tc>
          <w:tcPr>
            <w:tcW w:w="994" w:type="dxa"/>
            <w:shd w:val="clear" w:color="auto" w:fill="F7CAAC"/>
          </w:tcPr>
          <w:p w:rsidR="00BD251E" w:rsidRDefault="00BD251E" w:rsidP="00271CE5">
            <w:pPr>
              <w:jc w:val="both"/>
              <w:rPr>
                <w:b/>
              </w:rPr>
            </w:pPr>
            <w:r>
              <w:rPr>
                <w:b/>
              </w:rPr>
              <w:t>rozsah</w:t>
            </w:r>
          </w:p>
        </w:tc>
        <w:tc>
          <w:tcPr>
            <w:tcW w:w="711" w:type="dxa"/>
          </w:tcPr>
          <w:p w:rsidR="00BD251E" w:rsidRDefault="00BD251E" w:rsidP="00271CE5">
            <w:pPr>
              <w:jc w:val="both"/>
            </w:pPr>
            <w:r>
              <w:t>40</w:t>
            </w:r>
          </w:p>
        </w:tc>
        <w:tc>
          <w:tcPr>
            <w:tcW w:w="709" w:type="dxa"/>
            <w:gridSpan w:val="2"/>
            <w:shd w:val="clear" w:color="auto" w:fill="F7CAAC"/>
          </w:tcPr>
          <w:p w:rsidR="00BD251E" w:rsidRDefault="00BD251E" w:rsidP="00271CE5">
            <w:pPr>
              <w:jc w:val="both"/>
              <w:rPr>
                <w:b/>
              </w:rPr>
            </w:pPr>
            <w:r>
              <w:rPr>
                <w:b/>
              </w:rPr>
              <w:t>do kdy</w:t>
            </w:r>
          </w:p>
        </w:tc>
        <w:tc>
          <w:tcPr>
            <w:tcW w:w="1387" w:type="dxa"/>
            <w:gridSpan w:val="2"/>
          </w:tcPr>
          <w:p w:rsidR="00BD251E" w:rsidRDefault="00BD251E" w:rsidP="00271CE5">
            <w:pPr>
              <w:jc w:val="both"/>
            </w:pPr>
            <w:r>
              <w:t>N</w:t>
            </w:r>
          </w:p>
        </w:tc>
      </w:tr>
      <w:tr w:rsidR="00BD251E" w:rsidTr="00271CE5">
        <w:tc>
          <w:tcPr>
            <w:tcW w:w="5067" w:type="dxa"/>
            <w:gridSpan w:val="3"/>
            <w:shd w:val="clear" w:color="auto" w:fill="F7CAAC"/>
          </w:tcPr>
          <w:p w:rsidR="00BD251E" w:rsidRDefault="00BD251E" w:rsidP="00271CE5">
            <w:pPr>
              <w:jc w:val="both"/>
              <w:rPr>
                <w:b/>
              </w:rPr>
            </w:pPr>
            <w:r>
              <w:rPr>
                <w:b/>
              </w:rPr>
              <w:t>Typ vztahu na součásti VŠ, která uskutečňuje st. program</w:t>
            </w:r>
          </w:p>
        </w:tc>
        <w:tc>
          <w:tcPr>
            <w:tcW w:w="992" w:type="dxa"/>
            <w:gridSpan w:val="2"/>
          </w:tcPr>
          <w:p w:rsidR="00BD251E" w:rsidRDefault="00BD251E" w:rsidP="00271CE5">
            <w:pPr>
              <w:jc w:val="both"/>
            </w:pPr>
            <w:r>
              <w:t>pp</w:t>
            </w:r>
          </w:p>
        </w:tc>
        <w:tc>
          <w:tcPr>
            <w:tcW w:w="994" w:type="dxa"/>
            <w:shd w:val="clear" w:color="auto" w:fill="F7CAAC"/>
          </w:tcPr>
          <w:p w:rsidR="00BD251E" w:rsidRDefault="00BD251E" w:rsidP="00271CE5">
            <w:pPr>
              <w:jc w:val="both"/>
              <w:rPr>
                <w:b/>
              </w:rPr>
            </w:pPr>
            <w:r>
              <w:rPr>
                <w:b/>
              </w:rPr>
              <w:t>rozsah</w:t>
            </w:r>
          </w:p>
        </w:tc>
        <w:tc>
          <w:tcPr>
            <w:tcW w:w="711" w:type="dxa"/>
          </w:tcPr>
          <w:p w:rsidR="00BD251E" w:rsidRDefault="00BD251E" w:rsidP="00271CE5">
            <w:pPr>
              <w:jc w:val="both"/>
            </w:pPr>
            <w:r>
              <w:t>40</w:t>
            </w:r>
          </w:p>
        </w:tc>
        <w:tc>
          <w:tcPr>
            <w:tcW w:w="709" w:type="dxa"/>
            <w:gridSpan w:val="2"/>
            <w:shd w:val="clear" w:color="auto" w:fill="F7CAAC"/>
          </w:tcPr>
          <w:p w:rsidR="00BD251E" w:rsidRDefault="00BD251E" w:rsidP="00271CE5">
            <w:pPr>
              <w:jc w:val="both"/>
              <w:rPr>
                <w:b/>
              </w:rPr>
            </w:pPr>
            <w:r>
              <w:rPr>
                <w:b/>
              </w:rPr>
              <w:t>do kdy</w:t>
            </w:r>
          </w:p>
        </w:tc>
        <w:tc>
          <w:tcPr>
            <w:tcW w:w="1387" w:type="dxa"/>
            <w:gridSpan w:val="2"/>
          </w:tcPr>
          <w:p w:rsidR="00BD251E" w:rsidRDefault="00BD251E" w:rsidP="00271CE5">
            <w:pPr>
              <w:jc w:val="both"/>
            </w:pPr>
            <w:r>
              <w:t xml:space="preserve">N </w:t>
            </w:r>
          </w:p>
        </w:tc>
      </w:tr>
      <w:tr w:rsidR="00BD251E" w:rsidTr="00271CE5">
        <w:tc>
          <w:tcPr>
            <w:tcW w:w="6059" w:type="dxa"/>
            <w:gridSpan w:val="5"/>
            <w:shd w:val="clear" w:color="auto" w:fill="F7CAAC"/>
          </w:tcPr>
          <w:p w:rsidR="00BD251E" w:rsidRDefault="00BD251E" w:rsidP="00271CE5">
            <w:pPr>
              <w:jc w:val="both"/>
            </w:pPr>
            <w:r>
              <w:rPr>
                <w:b/>
              </w:rPr>
              <w:t>Další současná působení jako akademický pracovník na jiných VŠ</w:t>
            </w:r>
          </w:p>
        </w:tc>
        <w:tc>
          <w:tcPr>
            <w:tcW w:w="1705" w:type="dxa"/>
            <w:gridSpan w:val="2"/>
            <w:shd w:val="clear" w:color="auto" w:fill="F7CAAC"/>
          </w:tcPr>
          <w:p w:rsidR="00BD251E" w:rsidRDefault="00BD251E" w:rsidP="00271CE5">
            <w:pPr>
              <w:jc w:val="both"/>
              <w:rPr>
                <w:b/>
              </w:rPr>
            </w:pPr>
            <w:r>
              <w:rPr>
                <w:b/>
              </w:rPr>
              <w:t>typ prac. vztahu</w:t>
            </w:r>
          </w:p>
        </w:tc>
        <w:tc>
          <w:tcPr>
            <w:tcW w:w="2096" w:type="dxa"/>
            <w:gridSpan w:val="4"/>
            <w:shd w:val="clear" w:color="auto" w:fill="F7CAAC"/>
          </w:tcPr>
          <w:p w:rsidR="00BD251E" w:rsidRDefault="00BD251E" w:rsidP="00271CE5">
            <w:pPr>
              <w:jc w:val="both"/>
              <w:rPr>
                <w:b/>
              </w:rPr>
            </w:pPr>
            <w:r>
              <w:rPr>
                <w:b/>
              </w:rPr>
              <w:t>rozsah</w:t>
            </w:r>
          </w:p>
        </w:tc>
      </w:tr>
      <w:tr w:rsidR="00BD251E" w:rsidTr="00271CE5">
        <w:tc>
          <w:tcPr>
            <w:tcW w:w="6059" w:type="dxa"/>
            <w:gridSpan w:val="5"/>
          </w:tcPr>
          <w:p w:rsidR="00BD251E" w:rsidRDefault="00BD251E" w:rsidP="00271CE5">
            <w:pPr>
              <w:jc w:val="both"/>
            </w:pPr>
            <w:r>
              <w:t>VŠE Praha (GAČR)</w:t>
            </w:r>
          </w:p>
        </w:tc>
        <w:tc>
          <w:tcPr>
            <w:tcW w:w="1705" w:type="dxa"/>
            <w:gridSpan w:val="2"/>
          </w:tcPr>
          <w:p w:rsidR="00BD251E" w:rsidRDefault="00BD251E" w:rsidP="00271CE5">
            <w:pPr>
              <w:jc w:val="both"/>
            </w:pPr>
            <w:r>
              <w:t>pp</w:t>
            </w:r>
          </w:p>
        </w:tc>
        <w:tc>
          <w:tcPr>
            <w:tcW w:w="2096" w:type="dxa"/>
            <w:gridSpan w:val="4"/>
          </w:tcPr>
          <w:p w:rsidR="00BD251E" w:rsidRDefault="00BD251E" w:rsidP="00271CE5">
            <w:pPr>
              <w:jc w:val="both"/>
            </w:pPr>
            <w:r>
              <w:t>4</w:t>
            </w:r>
          </w:p>
        </w:tc>
      </w:tr>
      <w:tr w:rsidR="00BD251E" w:rsidTr="00271CE5">
        <w:tc>
          <w:tcPr>
            <w:tcW w:w="6059" w:type="dxa"/>
            <w:gridSpan w:val="5"/>
          </w:tcPr>
          <w:p w:rsidR="00BD251E" w:rsidRDefault="00BD251E" w:rsidP="00271CE5">
            <w:pPr>
              <w:jc w:val="both"/>
            </w:pPr>
            <w:r>
              <w:t>ČVUT Praha</w:t>
            </w:r>
          </w:p>
        </w:tc>
        <w:tc>
          <w:tcPr>
            <w:tcW w:w="1705" w:type="dxa"/>
            <w:gridSpan w:val="2"/>
          </w:tcPr>
          <w:p w:rsidR="00BD251E" w:rsidRDefault="00BD251E" w:rsidP="00271CE5">
            <w:pPr>
              <w:jc w:val="both"/>
            </w:pPr>
            <w:r>
              <w:t>pp</w:t>
            </w:r>
          </w:p>
        </w:tc>
        <w:tc>
          <w:tcPr>
            <w:tcW w:w="2096" w:type="dxa"/>
            <w:gridSpan w:val="4"/>
          </w:tcPr>
          <w:p w:rsidR="00BD251E" w:rsidRDefault="00BD251E" w:rsidP="00271CE5">
            <w:pPr>
              <w:jc w:val="both"/>
            </w:pPr>
            <w:r>
              <w:t>4</w:t>
            </w:r>
          </w:p>
        </w:tc>
      </w:tr>
      <w:tr w:rsidR="00BD251E" w:rsidTr="00271CE5">
        <w:tc>
          <w:tcPr>
            <w:tcW w:w="9860" w:type="dxa"/>
            <w:gridSpan w:val="11"/>
            <w:shd w:val="clear" w:color="auto" w:fill="F7CAAC"/>
          </w:tcPr>
          <w:p w:rsidR="00BD251E" w:rsidRDefault="00BD251E" w:rsidP="00271CE5">
            <w:pPr>
              <w:jc w:val="both"/>
            </w:pPr>
            <w:r>
              <w:rPr>
                <w:b/>
              </w:rPr>
              <w:t>Předměty příslušného studijního programu a způsob zapojení do jejich výuky, příp. další zapojení do uskutečňování studijního programu</w:t>
            </w:r>
          </w:p>
        </w:tc>
      </w:tr>
      <w:tr w:rsidR="00BD251E" w:rsidTr="00271CE5">
        <w:trPr>
          <w:trHeight w:val="246"/>
        </w:trPr>
        <w:tc>
          <w:tcPr>
            <w:tcW w:w="9860" w:type="dxa"/>
            <w:gridSpan w:val="11"/>
            <w:tcBorders>
              <w:top w:val="nil"/>
            </w:tcBorders>
          </w:tcPr>
          <w:p w:rsidR="00BD251E" w:rsidRDefault="00BD251E" w:rsidP="00271CE5">
            <w:pPr>
              <w:jc w:val="both"/>
            </w:pPr>
            <w:r>
              <w:t xml:space="preserve">Odborná praxe PI I - </w:t>
            </w:r>
            <w:r w:rsidRPr="00754785">
              <w:t>garant</w:t>
            </w:r>
          </w:p>
          <w:p w:rsidR="00BD251E" w:rsidRDefault="00BD251E" w:rsidP="00271CE5">
            <w:pPr>
              <w:jc w:val="both"/>
            </w:pPr>
            <w:r>
              <w:t xml:space="preserve">Odborná praxe PI II - </w:t>
            </w:r>
            <w:r w:rsidRPr="00754785">
              <w:t>garant</w:t>
            </w:r>
          </w:p>
          <w:p w:rsidR="00BD251E" w:rsidRDefault="00BD251E" w:rsidP="00271CE5">
            <w:pPr>
              <w:jc w:val="both"/>
            </w:pPr>
            <w:r>
              <w:t xml:space="preserve">Odborná praxe PI III - </w:t>
            </w:r>
            <w:r w:rsidRPr="00754785">
              <w:t>garant</w:t>
            </w:r>
          </w:p>
          <w:p w:rsidR="00BD251E" w:rsidRDefault="00BD251E" w:rsidP="00271CE5">
            <w:pPr>
              <w:jc w:val="both"/>
            </w:pPr>
            <w:r>
              <w:t xml:space="preserve">Odborná praxe PI IV - </w:t>
            </w:r>
            <w:r w:rsidRPr="00754785">
              <w:t>garant</w:t>
            </w:r>
          </w:p>
        </w:tc>
      </w:tr>
      <w:tr w:rsidR="00BD251E" w:rsidTr="00271CE5">
        <w:tc>
          <w:tcPr>
            <w:tcW w:w="9860" w:type="dxa"/>
            <w:gridSpan w:val="11"/>
            <w:shd w:val="clear" w:color="auto" w:fill="F7CAAC"/>
          </w:tcPr>
          <w:p w:rsidR="00BD251E" w:rsidRDefault="00BD251E" w:rsidP="00271CE5">
            <w:pPr>
              <w:jc w:val="both"/>
            </w:pPr>
            <w:r>
              <w:rPr>
                <w:b/>
              </w:rPr>
              <w:t xml:space="preserve">Údaje o vzdělání na VŠ </w:t>
            </w:r>
          </w:p>
        </w:tc>
      </w:tr>
      <w:tr w:rsidR="00BD251E" w:rsidTr="00271CE5">
        <w:trPr>
          <w:trHeight w:val="1057"/>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BD251E" w:rsidRPr="006B56DF" w:rsidTr="00271CE5">
              <w:trPr>
                <w:trHeight w:val="1157"/>
              </w:trPr>
              <w:tc>
                <w:tcPr>
                  <w:tcW w:w="1528" w:type="dxa"/>
                </w:tcPr>
                <w:p w:rsidR="00BD251E" w:rsidRPr="00894A67" w:rsidRDefault="00BD251E" w:rsidP="00271CE5">
                  <w:pPr>
                    <w:rPr>
                      <w:b/>
                    </w:rPr>
                  </w:pPr>
                  <w:r w:rsidRPr="00894A67">
                    <w:rPr>
                      <w:b/>
                    </w:rPr>
                    <w:t>1994 - 1998</w:t>
                  </w:r>
                </w:p>
                <w:p w:rsidR="00BD251E" w:rsidRPr="00894A67" w:rsidRDefault="00BD251E" w:rsidP="00271CE5">
                  <w:pPr>
                    <w:rPr>
                      <w:b/>
                    </w:rPr>
                  </w:pPr>
                  <w:r w:rsidRPr="00894A67">
                    <w:rPr>
                      <w:b/>
                    </w:rPr>
                    <w:t>1998 - 2002</w:t>
                  </w:r>
                </w:p>
                <w:p w:rsidR="00BD251E" w:rsidRPr="00894A67" w:rsidRDefault="00BD251E" w:rsidP="00271CE5"/>
              </w:tc>
              <w:tc>
                <w:tcPr>
                  <w:tcW w:w="8216" w:type="dxa"/>
                </w:tcPr>
                <w:p w:rsidR="00BD251E" w:rsidRPr="00894A67" w:rsidRDefault="00BD251E" w:rsidP="00271CE5">
                  <w:pPr>
                    <w:jc w:val="both"/>
                    <w:rPr>
                      <w:b/>
                      <w:bCs/>
                    </w:rPr>
                  </w:pPr>
                  <w:r w:rsidRPr="00894A67">
                    <w:t>VUT Brno, Fakulta Technologická, ve studijním oboru: 32-12-8: Technologie a management</w:t>
                  </w:r>
                  <w:r>
                    <w:rPr>
                      <w:b/>
                    </w:rPr>
                    <w:t xml:space="preserve"> (Ing.)</w:t>
                  </w:r>
                </w:p>
                <w:p w:rsidR="00BD251E" w:rsidRPr="00894A67" w:rsidRDefault="00BD251E" w:rsidP="00271CE5">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rsidR="00BD251E" w:rsidRDefault="00BD251E" w:rsidP="00271CE5">
            <w:pPr>
              <w:jc w:val="both"/>
              <w:rPr>
                <w:b/>
              </w:rPr>
            </w:pPr>
          </w:p>
        </w:tc>
      </w:tr>
      <w:tr w:rsidR="00BD251E" w:rsidTr="00271CE5">
        <w:tc>
          <w:tcPr>
            <w:tcW w:w="9860" w:type="dxa"/>
            <w:gridSpan w:val="11"/>
            <w:shd w:val="clear" w:color="auto" w:fill="F7CAAC"/>
          </w:tcPr>
          <w:p w:rsidR="00BD251E" w:rsidRDefault="00BD251E" w:rsidP="00271CE5">
            <w:pPr>
              <w:jc w:val="both"/>
              <w:rPr>
                <w:b/>
              </w:rPr>
            </w:pPr>
            <w:r>
              <w:rPr>
                <w:b/>
              </w:rPr>
              <w:t>Údaje o odborném působení od absolvování VŠ</w:t>
            </w:r>
          </w:p>
        </w:tc>
      </w:tr>
      <w:tr w:rsidR="00BD251E" w:rsidTr="00271CE5">
        <w:trPr>
          <w:trHeight w:val="1090"/>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BD251E" w:rsidRPr="001A3EAD" w:rsidTr="00271CE5">
              <w:trPr>
                <w:trHeight w:val="1503"/>
              </w:trPr>
              <w:tc>
                <w:tcPr>
                  <w:tcW w:w="1515" w:type="dxa"/>
                </w:tcPr>
                <w:p w:rsidR="00BD251E" w:rsidRPr="00894A67" w:rsidRDefault="00BD251E" w:rsidP="00271CE5">
                  <w:pPr>
                    <w:ind w:left="7"/>
                    <w:rPr>
                      <w:b/>
                    </w:rPr>
                  </w:pPr>
                  <w:r w:rsidRPr="00894A67">
                    <w:rPr>
                      <w:b/>
                      <w:bCs/>
                    </w:rPr>
                    <w:t xml:space="preserve">1998 </w:t>
                  </w:r>
                  <w:r w:rsidRPr="00894A67">
                    <w:rPr>
                      <w:b/>
                    </w:rPr>
                    <w:t>-</w:t>
                  </w:r>
                  <w:r w:rsidRPr="00894A67">
                    <w:rPr>
                      <w:b/>
                      <w:bCs/>
                    </w:rPr>
                    <w:t xml:space="preserve"> 2001  </w:t>
                  </w:r>
                </w:p>
                <w:p w:rsidR="00BD251E" w:rsidRPr="00894A67" w:rsidRDefault="00BD251E" w:rsidP="00271CE5">
                  <w:pPr>
                    <w:ind w:left="7"/>
                    <w:rPr>
                      <w:b/>
                    </w:rPr>
                  </w:pPr>
                  <w:r w:rsidRPr="00894A67">
                    <w:rPr>
                      <w:b/>
                    </w:rPr>
                    <w:t xml:space="preserve">2002 - 2003  </w:t>
                  </w:r>
                </w:p>
                <w:p w:rsidR="00BD251E" w:rsidRPr="00894A67" w:rsidRDefault="00BD251E" w:rsidP="00271CE5">
                  <w:pPr>
                    <w:ind w:left="7"/>
                    <w:rPr>
                      <w:b/>
                    </w:rPr>
                  </w:pPr>
                  <w:r w:rsidRPr="00894A67">
                    <w:rPr>
                      <w:b/>
                    </w:rPr>
                    <w:t xml:space="preserve">2002 - 2004  </w:t>
                  </w:r>
                </w:p>
                <w:p w:rsidR="00BD251E" w:rsidRPr="00894A67" w:rsidRDefault="00BD251E" w:rsidP="00271CE5">
                  <w:pPr>
                    <w:ind w:left="7"/>
                    <w:rPr>
                      <w:b/>
                    </w:rPr>
                  </w:pPr>
                  <w:r w:rsidRPr="00894A67">
                    <w:rPr>
                      <w:b/>
                    </w:rPr>
                    <w:t xml:space="preserve">2003 - 2007  </w:t>
                  </w:r>
                </w:p>
                <w:p w:rsidR="00BD251E" w:rsidRPr="00894A67" w:rsidRDefault="00BD251E" w:rsidP="00271CE5">
                  <w:pPr>
                    <w:ind w:left="7"/>
                    <w:rPr>
                      <w:b/>
                    </w:rPr>
                  </w:pPr>
                  <w:r w:rsidRPr="00894A67">
                    <w:rPr>
                      <w:b/>
                    </w:rPr>
                    <w:t>2004 - 2015</w:t>
                  </w:r>
                </w:p>
                <w:p w:rsidR="00BD251E" w:rsidRPr="00894A67" w:rsidRDefault="00BD251E" w:rsidP="00271CE5">
                  <w:r w:rsidRPr="00894A67">
                    <w:rPr>
                      <w:b/>
                    </w:rPr>
                    <w:t>2007 - dosud</w:t>
                  </w:r>
                </w:p>
              </w:tc>
              <w:tc>
                <w:tcPr>
                  <w:tcW w:w="8229" w:type="dxa"/>
                </w:tcPr>
                <w:p w:rsidR="00BD251E" w:rsidRPr="00894A67" w:rsidRDefault="00BD251E" w:rsidP="00271CE5">
                  <w:r w:rsidRPr="00894A67">
                    <w:t>interní doktorand VUT Brno - na FaME ve Zlíně</w:t>
                  </w:r>
                </w:p>
                <w:p w:rsidR="00BD251E" w:rsidRPr="00894A67" w:rsidRDefault="00BD251E" w:rsidP="00271CE5">
                  <w:r w:rsidRPr="00894A67">
                    <w:t>výuka na UTB ve Zlíně (FT, FaME) - externí pracovník</w:t>
                  </w:r>
                </w:p>
                <w:p w:rsidR="00BD251E" w:rsidRPr="00894A67" w:rsidRDefault="00BD251E" w:rsidP="00271CE5">
                  <w:r w:rsidRPr="00894A67">
                    <w:t>velkoobchod potravin - Tupl Hulín, vedení nákupu</w:t>
                  </w:r>
                </w:p>
                <w:p w:rsidR="00BD251E" w:rsidRPr="00894A67" w:rsidRDefault="00BD251E" w:rsidP="00271CE5">
                  <w:r w:rsidRPr="00894A67">
                    <w:t>odborný asistent - FaME, UTB ve Zlíně, Ústav průmyslového inženýrství a informačních systémů</w:t>
                  </w:r>
                </w:p>
                <w:p w:rsidR="00BD251E" w:rsidRPr="00894A67" w:rsidRDefault="00BD251E" w:rsidP="00271CE5">
                  <w:r w:rsidRPr="00894A67">
                    <w:t>jednatel spol. GISTECH s.r.o. (digitální zpracování dat)</w:t>
                  </w:r>
                </w:p>
                <w:p w:rsidR="00BD251E" w:rsidRPr="00894A67" w:rsidRDefault="00BD251E" w:rsidP="00271CE5">
                  <w:pPr>
                    <w:jc w:val="both"/>
                  </w:pPr>
                  <w:r w:rsidRPr="00894A67">
                    <w:t>docent - FaME, UTB ve Zlíně, Ústav průmyslového inženýrství a informačních systémů</w:t>
                  </w:r>
                </w:p>
              </w:tc>
            </w:tr>
          </w:tbl>
          <w:p w:rsidR="00BD251E" w:rsidRDefault="00BD251E" w:rsidP="00271CE5">
            <w:pPr>
              <w:jc w:val="both"/>
            </w:pPr>
          </w:p>
        </w:tc>
      </w:tr>
      <w:tr w:rsidR="00BD251E" w:rsidTr="00271CE5">
        <w:trPr>
          <w:trHeight w:val="250"/>
        </w:trPr>
        <w:tc>
          <w:tcPr>
            <w:tcW w:w="9860" w:type="dxa"/>
            <w:gridSpan w:val="11"/>
            <w:shd w:val="clear" w:color="auto" w:fill="F7CAAC"/>
          </w:tcPr>
          <w:p w:rsidR="00BD251E" w:rsidRDefault="00BD251E" w:rsidP="00271CE5">
            <w:pPr>
              <w:jc w:val="both"/>
            </w:pPr>
            <w:r>
              <w:rPr>
                <w:b/>
              </w:rPr>
              <w:t>Zkušenosti s vedením kvalifikačních a rigorózních prací</w:t>
            </w:r>
          </w:p>
        </w:tc>
      </w:tr>
      <w:tr w:rsidR="00BD251E" w:rsidTr="00271CE5">
        <w:trPr>
          <w:trHeight w:val="569"/>
        </w:trPr>
        <w:tc>
          <w:tcPr>
            <w:tcW w:w="9860" w:type="dxa"/>
            <w:gridSpan w:val="11"/>
          </w:tcPr>
          <w:p w:rsidR="00BD251E" w:rsidRDefault="00BD251E" w:rsidP="00271CE5">
            <w:pPr>
              <w:jc w:val="both"/>
            </w:pPr>
            <w:r>
              <w:t>Počet vedených bakalářských prací – 3</w:t>
            </w:r>
          </w:p>
          <w:p w:rsidR="00BD251E" w:rsidRDefault="00BD251E" w:rsidP="00271CE5">
            <w:pPr>
              <w:jc w:val="both"/>
            </w:pPr>
            <w:r>
              <w:t>Počet vedených diplomových prací – 61</w:t>
            </w:r>
          </w:p>
          <w:p w:rsidR="00BD251E" w:rsidRDefault="00BD251E" w:rsidP="00271CE5">
            <w:pPr>
              <w:jc w:val="both"/>
            </w:pPr>
            <w:r>
              <w:t>Počet vedených disertačních prací - 5</w:t>
            </w:r>
          </w:p>
        </w:tc>
      </w:tr>
      <w:tr w:rsidR="00BD251E" w:rsidTr="00271CE5">
        <w:trPr>
          <w:cantSplit/>
        </w:trPr>
        <w:tc>
          <w:tcPr>
            <w:tcW w:w="3346" w:type="dxa"/>
            <w:gridSpan w:val="2"/>
            <w:tcBorders>
              <w:top w:val="single" w:sz="12" w:space="0" w:color="auto"/>
            </w:tcBorders>
            <w:shd w:val="clear" w:color="auto" w:fill="F7CAAC"/>
          </w:tcPr>
          <w:p w:rsidR="00BD251E" w:rsidRDefault="00BD251E" w:rsidP="00271CE5">
            <w:pPr>
              <w:jc w:val="both"/>
            </w:pPr>
            <w:r>
              <w:rPr>
                <w:b/>
              </w:rPr>
              <w:t xml:space="preserve">Obor habilitačního řízení </w:t>
            </w:r>
          </w:p>
        </w:tc>
        <w:tc>
          <w:tcPr>
            <w:tcW w:w="2245" w:type="dxa"/>
            <w:gridSpan w:val="2"/>
            <w:tcBorders>
              <w:top w:val="single" w:sz="12" w:space="0" w:color="auto"/>
            </w:tcBorders>
            <w:shd w:val="clear" w:color="auto" w:fill="F7CAAC"/>
          </w:tcPr>
          <w:p w:rsidR="00BD251E" w:rsidRDefault="00BD251E" w:rsidP="00271C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D251E" w:rsidRDefault="00BD251E" w:rsidP="00271CE5">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BD251E" w:rsidRDefault="00BD251E" w:rsidP="00271CE5">
            <w:pPr>
              <w:jc w:val="both"/>
              <w:rPr>
                <w:b/>
              </w:rPr>
            </w:pPr>
            <w:r>
              <w:rPr>
                <w:b/>
              </w:rPr>
              <w:t>Ohlasy publikací</w:t>
            </w:r>
          </w:p>
        </w:tc>
      </w:tr>
      <w:tr w:rsidR="00BD251E" w:rsidTr="00271CE5">
        <w:trPr>
          <w:cantSplit/>
        </w:trPr>
        <w:tc>
          <w:tcPr>
            <w:tcW w:w="3346" w:type="dxa"/>
            <w:gridSpan w:val="2"/>
          </w:tcPr>
          <w:p w:rsidR="00BD251E" w:rsidRPr="00894A67" w:rsidRDefault="00BD251E" w:rsidP="00271CE5">
            <w:pPr>
              <w:jc w:val="both"/>
            </w:pPr>
            <w:r w:rsidRPr="00894A67">
              <w:t>Management a ekonomika podniku,</w:t>
            </w:r>
          </w:p>
        </w:tc>
        <w:tc>
          <w:tcPr>
            <w:tcW w:w="2245" w:type="dxa"/>
            <w:gridSpan w:val="2"/>
          </w:tcPr>
          <w:p w:rsidR="00BD251E" w:rsidRPr="00894A67" w:rsidRDefault="00BD251E" w:rsidP="00271CE5">
            <w:pPr>
              <w:jc w:val="both"/>
            </w:pPr>
            <w:r w:rsidRPr="00894A67">
              <w:t>2007</w:t>
            </w:r>
          </w:p>
        </w:tc>
        <w:tc>
          <w:tcPr>
            <w:tcW w:w="2248" w:type="dxa"/>
            <w:gridSpan w:val="4"/>
            <w:tcBorders>
              <w:right w:val="single" w:sz="12" w:space="0" w:color="auto"/>
            </w:tcBorders>
          </w:tcPr>
          <w:p w:rsidR="00BD251E" w:rsidRPr="00894A67" w:rsidRDefault="00BD251E" w:rsidP="00271CE5">
            <w:pPr>
              <w:jc w:val="both"/>
            </w:pPr>
            <w:r w:rsidRPr="00894A67">
              <w:t>FaME UTB ve Zlíně</w:t>
            </w:r>
          </w:p>
        </w:tc>
        <w:tc>
          <w:tcPr>
            <w:tcW w:w="634" w:type="dxa"/>
            <w:tcBorders>
              <w:left w:val="single" w:sz="12" w:space="0" w:color="auto"/>
            </w:tcBorders>
            <w:shd w:val="clear" w:color="auto" w:fill="F7CAAC"/>
          </w:tcPr>
          <w:p w:rsidR="00BD251E" w:rsidRDefault="00BD251E" w:rsidP="00271CE5">
            <w:pPr>
              <w:jc w:val="both"/>
            </w:pPr>
            <w:r>
              <w:rPr>
                <w:b/>
              </w:rPr>
              <w:t>WOS</w:t>
            </w:r>
          </w:p>
        </w:tc>
        <w:tc>
          <w:tcPr>
            <w:tcW w:w="693" w:type="dxa"/>
            <w:shd w:val="clear" w:color="auto" w:fill="F7CAAC"/>
          </w:tcPr>
          <w:p w:rsidR="00BD251E" w:rsidRDefault="00BD251E" w:rsidP="00271CE5">
            <w:pPr>
              <w:jc w:val="both"/>
              <w:rPr>
                <w:sz w:val="18"/>
              </w:rPr>
            </w:pPr>
            <w:r>
              <w:rPr>
                <w:b/>
                <w:sz w:val="18"/>
              </w:rPr>
              <w:t>Scopus</w:t>
            </w:r>
          </w:p>
        </w:tc>
        <w:tc>
          <w:tcPr>
            <w:tcW w:w="694" w:type="dxa"/>
            <w:shd w:val="clear" w:color="auto" w:fill="F7CAAC"/>
          </w:tcPr>
          <w:p w:rsidR="00BD251E" w:rsidRDefault="00BD251E" w:rsidP="00271CE5">
            <w:pPr>
              <w:jc w:val="both"/>
            </w:pPr>
            <w:r>
              <w:rPr>
                <w:b/>
                <w:sz w:val="18"/>
              </w:rPr>
              <w:t>ostatní</w:t>
            </w:r>
          </w:p>
        </w:tc>
      </w:tr>
      <w:tr w:rsidR="00BD251E" w:rsidRPr="00FB2F40" w:rsidTr="00271CE5">
        <w:trPr>
          <w:cantSplit/>
          <w:trHeight w:val="70"/>
        </w:trPr>
        <w:tc>
          <w:tcPr>
            <w:tcW w:w="3346" w:type="dxa"/>
            <w:gridSpan w:val="2"/>
            <w:shd w:val="clear" w:color="auto" w:fill="F7CAAC"/>
          </w:tcPr>
          <w:p w:rsidR="00BD251E" w:rsidRDefault="00BD251E" w:rsidP="00271CE5">
            <w:pPr>
              <w:jc w:val="both"/>
            </w:pPr>
            <w:r>
              <w:rPr>
                <w:b/>
              </w:rPr>
              <w:t>Obor jmenovacího řízení</w:t>
            </w:r>
          </w:p>
        </w:tc>
        <w:tc>
          <w:tcPr>
            <w:tcW w:w="2245" w:type="dxa"/>
            <w:gridSpan w:val="2"/>
            <w:shd w:val="clear" w:color="auto" w:fill="F7CAAC"/>
          </w:tcPr>
          <w:p w:rsidR="00BD251E" w:rsidRDefault="00BD251E" w:rsidP="00271CE5">
            <w:pPr>
              <w:jc w:val="both"/>
            </w:pPr>
            <w:r>
              <w:rPr>
                <w:b/>
              </w:rPr>
              <w:t>Rok udělení hodnosti</w:t>
            </w:r>
          </w:p>
        </w:tc>
        <w:tc>
          <w:tcPr>
            <w:tcW w:w="2248" w:type="dxa"/>
            <w:gridSpan w:val="4"/>
            <w:tcBorders>
              <w:right w:val="single" w:sz="12" w:space="0" w:color="auto"/>
            </w:tcBorders>
            <w:shd w:val="clear" w:color="auto" w:fill="F7CAAC"/>
          </w:tcPr>
          <w:p w:rsidR="00BD251E" w:rsidRDefault="00BD251E" w:rsidP="00271CE5">
            <w:pPr>
              <w:jc w:val="both"/>
            </w:pPr>
            <w:r>
              <w:rPr>
                <w:b/>
              </w:rPr>
              <w:t>Řízení konáno na VŠ</w:t>
            </w:r>
          </w:p>
        </w:tc>
        <w:tc>
          <w:tcPr>
            <w:tcW w:w="634" w:type="dxa"/>
            <w:vMerge w:val="restart"/>
            <w:tcBorders>
              <w:left w:val="single" w:sz="12" w:space="0" w:color="auto"/>
            </w:tcBorders>
          </w:tcPr>
          <w:p w:rsidR="00BD251E" w:rsidRPr="00C91951" w:rsidRDefault="00BD251E" w:rsidP="00271CE5">
            <w:pPr>
              <w:jc w:val="both"/>
              <w:rPr>
                <w:b/>
              </w:rPr>
            </w:pPr>
            <w:r>
              <w:rPr>
                <w:b/>
              </w:rPr>
              <w:t>27</w:t>
            </w:r>
          </w:p>
        </w:tc>
        <w:tc>
          <w:tcPr>
            <w:tcW w:w="693" w:type="dxa"/>
            <w:vMerge w:val="restart"/>
          </w:tcPr>
          <w:p w:rsidR="00BD251E" w:rsidRPr="00C91951" w:rsidRDefault="00BD251E" w:rsidP="00271CE5">
            <w:pPr>
              <w:jc w:val="both"/>
              <w:rPr>
                <w:b/>
              </w:rPr>
            </w:pPr>
            <w:r>
              <w:rPr>
                <w:b/>
              </w:rPr>
              <w:t>48</w:t>
            </w:r>
          </w:p>
        </w:tc>
        <w:tc>
          <w:tcPr>
            <w:tcW w:w="694" w:type="dxa"/>
            <w:vMerge w:val="restart"/>
          </w:tcPr>
          <w:p w:rsidR="00BD251E" w:rsidRPr="00FB2F40" w:rsidRDefault="00BD251E" w:rsidP="00271CE5">
            <w:pPr>
              <w:jc w:val="both"/>
              <w:rPr>
                <w:b/>
                <w:highlight w:val="yellow"/>
              </w:rPr>
            </w:pPr>
            <w:r w:rsidRPr="00C91951">
              <w:rPr>
                <w:b/>
              </w:rPr>
              <w:t>70</w:t>
            </w:r>
          </w:p>
        </w:tc>
      </w:tr>
      <w:tr w:rsidR="00BD251E" w:rsidTr="00271CE5">
        <w:trPr>
          <w:trHeight w:val="205"/>
        </w:trPr>
        <w:tc>
          <w:tcPr>
            <w:tcW w:w="3346" w:type="dxa"/>
            <w:gridSpan w:val="2"/>
          </w:tcPr>
          <w:p w:rsidR="00BD251E" w:rsidRDefault="00BD251E" w:rsidP="00271CE5">
            <w:pPr>
              <w:jc w:val="both"/>
            </w:pPr>
          </w:p>
        </w:tc>
        <w:tc>
          <w:tcPr>
            <w:tcW w:w="2245" w:type="dxa"/>
            <w:gridSpan w:val="2"/>
          </w:tcPr>
          <w:p w:rsidR="00BD251E" w:rsidRDefault="00BD251E" w:rsidP="00271CE5">
            <w:pPr>
              <w:jc w:val="both"/>
            </w:pPr>
          </w:p>
        </w:tc>
        <w:tc>
          <w:tcPr>
            <w:tcW w:w="2248" w:type="dxa"/>
            <w:gridSpan w:val="4"/>
            <w:tcBorders>
              <w:right w:val="single" w:sz="12" w:space="0" w:color="auto"/>
            </w:tcBorders>
          </w:tcPr>
          <w:p w:rsidR="00BD251E" w:rsidRDefault="00BD251E" w:rsidP="00271CE5">
            <w:pPr>
              <w:jc w:val="both"/>
            </w:pPr>
          </w:p>
        </w:tc>
        <w:tc>
          <w:tcPr>
            <w:tcW w:w="634" w:type="dxa"/>
            <w:vMerge/>
            <w:tcBorders>
              <w:left w:val="single" w:sz="12" w:space="0" w:color="auto"/>
            </w:tcBorders>
            <w:vAlign w:val="center"/>
          </w:tcPr>
          <w:p w:rsidR="00BD251E" w:rsidRDefault="00BD251E" w:rsidP="00271CE5">
            <w:pPr>
              <w:rPr>
                <w:b/>
              </w:rPr>
            </w:pPr>
          </w:p>
        </w:tc>
        <w:tc>
          <w:tcPr>
            <w:tcW w:w="693" w:type="dxa"/>
            <w:vMerge/>
            <w:vAlign w:val="center"/>
          </w:tcPr>
          <w:p w:rsidR="00BD251E" w:rsidRDefault="00BD251E" w:rsidP="00271CE5">
            <w:pPr>
              <w:rPr>
                <w:b/>
              </w:rPr>
            </w:pPr>
          </w:p>
        </w:tc>
        <w:tc>
          <w:tcPr>
            <w:tcW w:w="694" w:type="dxa"/>
            <w:vMerge/>
            <w:vAlign w:val="center"/>
          </w:tcPr>
          <w:p w:rsidR="00BD251E" w:rsidRDefault="00BD251E" w:rsidP="00271CE5">
            <w:pPr>
              <w:rPr>
                <w:b/>
              </w:rPr>
            </w:pPr>
          </w:p>
        </w:tc>
      </w:tr>
      <w:tr w:rsidR="00BD251E" w:rsidTr="00271CE5">
        <w:tc>
          <w:tcPr>
            <w:tcW w:w="9860" w:type="dxa"/>
            <w:gridSpan w:val="11"/>
            <w:shd w:val="clear" w:color="auto" w:fill="F7CAAC"/>
          </w:tcPr>
          <w:p w:rsidR="00BD251E" w:rsidRDefault="00BD251E" w:rsidP="00271CE5">
            <w:pPr>
              <w:jc w:val="both"/>
              <w:rPr>
                <w:b/>
              </w:rPr>
            </w:pPr>
            <w:r>
              <w:rPr>
                <w:b/>
              </w:rPr>
              <w:t xml:space="preserve">Přehled o nejvýznamnější publikační a další tvůrčí činnosti nebo další profesní činnosti u odborníků z praxe vztahující se k zabezpečovaným předmětům </w:t>
            </w:r>
          </w:p>
        </w:tc>
      </w:tr>
      <w:tr w:rsidR="00BD251E" w:rsidRPr="00894A67" w:rsidTr="00271CE5">
        <w:trPr>
          <w:trHeight w:val="2347"/>
        </w:trPr>
        <w:tc>
          <w:tcPr>
            <w:tcW w:w="9860" w:type="dxa"/>
            <w:gridSpan w:val="11"/>
          </w:tcPr>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BD251E" w:rsidRPr="00894A67" w:rsidTr="00271CE5">
              <w:trPr>
                <w:trHeight w:val="2347"/>
              </w:trPr>
              <w:tc>
                <w:tcPr>
                  <w:tcW w:w="9859" w:type="dxa"/>
                </w:tcPr>
                <w:p w:rsidR="00BD251E" w:rsidRDefault="00BD251E" w:rsidP="00271CE5">
                  <w:pPr>
                    <w:jc w:val="both"/>
                  </w:pPr>
                  <w:r>
                    <w:t>TUČKOVÁ, Z., MOLNÁR, V., FEDORKO, G., TUČEK, D. Proposal and verification of a methodology for the measurement of local muscular load via datalogger</w:t>
                  </w:r>
                  <w:r w:rsidRPr="002668F7">
                    <w:t xml:space="preserve">. </w:t>
                  </w:r>
                  <w:hyperlink r:id="rId56" w:tooltip="Go to the information page for this source" w:history="1">
                    <w:r w:rsidRPr="002668F7">
                      <w:rPr>
                        <w:rStyle w:val="Hypertextovodkaz"/>
                        <w:i/>
                        <w:iCs/>
                      </w:rPr>
                      <w:t>Measurement:</w:t>
                    </w:r>
                    <w:r w:rsidRPr="002668F7">
                      <w:rPr>
                        <w:rStyle w:val="Hypertextovodkaz"/>
                      </w:rPr>
                      <w:t xml:space="preserve"> </w:t>
                    </w:r>
                    <w:r w:rsidRPr="002668F7">
                      <w:rPr>
                        <w:rStyle w:val="Hypertextovodkaz"/>
                        <w:i/>
                      </w:rPr>
                      <w:t>Journal of the International Measurement Confederation</w:t>
                    </w:r>
                  </w:hyperlink>
                  <w:r w:rsidRPr="002668F7">
                    <w:t xml:space="preserve">. </w:t>
                  </w:r>
                  <w:r>
                    <w:t>2018. Vol. 121, s. 73 – 82. ISSN 0263-2241 (35%)</w:t>
                  </w:r>
                </w:p>
                <w:p w:rsidR="00BD251E" w:rsidRPr="00D513FF" w:rsidRDefault="00BD251E" w:rsidP="00271CE5">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rsidR="00BD251E" w:rsidRPr="006C473B" w:rsidRDefault="00BD251E" w:rsidP="00271CE5">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rsidR="00BD251E" w:rsidRPr="006C473B" w:rsidRDefault="00BD251E" w:rsidP="00271CE5">
                  <w:pPr>
                    <w:pStyle w:val="Nadpis1"/>
                    <w:keepLines w:val="0"/>
                    <w:spacing w:before="0"/>
                    <w:jc w:val="both"/>
                    <w:rPr>
                      <w:rFonts w:ascii="Times New Roman" w:eastAsia="Times New Roman" w:hAnsi="Times New Roman" w:cs="Times New Roman"/>
                      <w:b/>
                      <w:caps/>
                      <w:color w:val="auto"/>
                      <w:kern w:val="36"/>
                      <w:sz w:val="20"/>
                      <w:szCs w:val="20"/>
                    </w:rPr>
                  </w:pPr>
                  <w:r w:rsidRPr="006C473B">
                    <w:rPr>
                      <w:rFonts w:ascii="Times New Roman" w:eastAsia="Times New Roman" w:hAnsi="Times New Roman" w:cs="Times New Roman"/>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i/>
                      <w:iCs/>
                      <w:color w:val="auto"/>
                      <w:sz w:val="20"/>
                      <w:szCs w:val="20"/>
                    </w:rPr>
                    <w:t>Administratie si Management Public</w:t>
                  </w:r>
                  <w:r w:rsidRPr="006C473B">
                    <w:rPr>
                      <w:rFonts w:ascii="Times New Roman" w:eastAsia="Times New Roman" w:hAnsi="Times New Roman" w:cs="Times New Roman"/>
                      <w:color w:val="auto"/>
                      <w:sz w:val="20"/>
                      <w:szCs w:val="20"/>
                    </w:rPr>
                    <w:t>, 2017, roč. 2017, č. 28, s. 25-44. ISSN 1583-9583 (34%)</w:t>
                  </w:r>
                </w:p>
                <w:p w:rsidR="00BD251E" w:rsidRPr="006C473B" w:rsidRDefault="00BD251E" w:rsidP="00271CE5">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rsidR="00BD251E" w:rsidRPr="008B7889" w:rsidRDefault="00BD251E" w:rsidP="00271CE5">
                  <w:pPr>
                    <w:jc w:val="both"/>
                    <w:rPr>
                      <w:i/>
                    </w:rPr>
                  </w:pPr>
                  <w:r w:rsidRPr="008B7889">
                    <w:rPr>
                      <w:i/>
                    </w:rPr>
                    <w:t xml:space="preserve">Užitný vzor a patent </w:t>
                  </w:r>
                </w:p>
                <w:p w:rsidR="00BD251E" w:rsidRPr="00EB4B06" w:rsidRDefault="00BD251E" w:rsidP="00271CE5">
                  <w:pPr>
                    <w:jc w:val="both"/>
                  </w:pPr>
                  <w:r w:rsidRPr="00EB4B06">
                    <w:t>Ergonomické zařízení na měření lokální svalové zátěže – Užitný vzor č. 29172 v. r. 2015, Patent v r. 2017 č. 306627</w:t>
                  </w:r>
                </w:p>
                <w:p w:rsidR="00BD251E" w:rsidRPr="008B7889" w:rsidRDefault="00BD251E" w:rsidP="00271CE5">
                  <w:pPr>
                    <w:jc w:val="both"/>
                    <w:rPr>
                      <w:i/>
                    </w:rPr>
                  </w:pPr>
                  <w:r w:rsidRPr="008B7889">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BD251E" w:rsidRPr="00894A67" w:rsidTr="00271CE5">
                    <w:trPr>
                      <w:trHeight w:val="2830"/>
                    </w:trPr>
                    <w:tc>
                      <w:tcPr>
                        <w:tcW w:w="1515" w:type="dxa"/>
                      </w:tcPr>
                      <w:p w:rsidR="00BD251E" w:rsidRPr="00894A67" w:rsidRDefault="00BD251E" w:rsidP="00271CE5">
                        <w:pPr>
                          <w:jc w:val="both"/>
                        </w:pPr>
                        <w:r w:rsidRPr="00894A67">
                          <w:lastRenderedPageBreak/>
                          <w:t>2010 - 2012</w:t>
                        </w:r>
                      </w:p>
                      <w:p w:rsidR="00BD251E" w:rsidRPr="00894A67" w:rsidRDefault="00BD251E" w:rsidP="00271CE5">
                        <w:pPr>
                          <w:ind w:left="7"/>
                          <w:jc w:val="both"/>
                        </w:pPr>
                      </w:p>
                      <w:p w:rsidR="00BD251E" w:rsidRPr="00894A67" w:rsidRDefault="00BD251E" w:rsidP="00271CE5">
                        <w:pPr>
                          <w:ind w:left="7"/>
                          <w:jc w:val="both"/>
                        </w:pPr>
                      </w:p>
                      <w:p w:rsidR="00BD251E" w:rsidRPr="00894A67" w:rsidRDefault="00BD251E" w:rsidP="00271CE5">
                        <w:pPr>
                          <w:ind w:left="7"/>
                          <w:jc w:val="both"/>
                        </w:pPr>
                      </w:p>
                      <w:p w:rsidR="00BD251E" w:rsidRPr="00894A67" w:rsidRDefault="00BD251E" w:rsidP="00271CE5">
                        <w:pPr>
                          <w:jc w:val="both"/>
                        </w:pPr>
                      </w:p>
                      <w:p w:rsidR="00BD251E" w:rsidRPr="00894A67" w:rsidRDefault="00BD251E" w:rsidP="00271CE5">
                        <w:pPr>
                          <w:jc w:val="both"/>
                        </w:pPr>
                        <w:r w:rsidRPr="00894A67">
                          <w:t>2012</w:t>
                        </w:r>
                      </w:p>
                      <w:p w:rsidR="00BD251E" w:rsidRPr="00894A67" w:rsidRDefault="00BD251E" w:rsidP="00271CE5">
                        <w:pPr>
                          <w:jc w:val="both"/>
                        </w:pPr>
                      </w:p>
                      <w:p w:rsidR="00BD251E" w:rsidRPr="00894A67" w:rsidRDefault="00BD251E" w:rsidP="00271CE5">
                        <w:pPr>
                          <w:jc w:val="both"/>
                        </w:pPr>
                        <w:r w:rsidRPr="00894A67">
                          <w:t>2009 - 2012</w:t>
                        </w:r>
                      </w:p>
                      <w:p w:rsidR="00BD251E" w:rsidRPr="00894A67" w:rsidRDefault="00BD251E" w:rsidP="00271CE5">
                        <w:pPr>
                          <w:jc w:val="both"/>
                        </w:pPr>
                      </w:p>
                      <w:p w:rsidR="00BD251E" w:rsidRPr="00894A67" w:rsidRDefault="00BD251E" w:rsidP="00271CE5">
                        <w:pPr>
                          <w:jc w:val="both"/>
                        </w:pPr>
                      </w:p>
                      <w:p w:rsidR="00BD251E" w:rsidRPr="00894A67" w:rsidRDefault="00BD251E" w:rsidP="00271CE5">
                        <w:pPr>
                          <w:jc w:val="both"/>
                        </w:pPr>
                        <w:r w:rsidRPr="00894A67">
                          <w:t>2013 - 2015</w:t>
                        </w:r>
                      </w:p>
                      <w:p w:rsidR="00BD251E" w:rsidRPr="00894A67" w:rsidRDefault="00BD251E" w:rsidP="00271CE5">
                        <w:pPr>
                          <w:jc w:val="both"/>
                        </w:pPr>
                      </w:p>
                      <w:p w:rsidR="00BD251E" w:rsidRDefault="00BD251E" w:rsidP="00271CE5">
                        <w:pPr>
                          <w:jc w:val="both"/>
                        </w:pPr>
                        <w:r w:rsidRPr="00894A67">
                          <w:t xml:space="preserve">2013 </w:t>
                        </w:r>
                        <w:r>
                          <w:t>–</w:t>
                        </w:r>
                        <w:r w:rsidRPr="00894A67">
                          <w:t xml:space="preserve"> 2015</w:t>
                        </w:r>
                      </w:p>
                      <w:p w:rsidR="00BD251E" w:rsidRDefault="00BD251E" w:rsidP="00271CE5">
                        <w:pPr>
                          <w:jc w:val="both"/>
                        </w:pPr>
                      </w:p>
                      <w:p w:rsidR="00BD251E" w:rsidRDefault="00BD251E" w:rsidP="00271CE5">
                        <w:pPr>
                          <w:jc w:val="both"/>
                        </w:pPr>
                        <w:r>
                          <w:t>2017- 2020</w:t>
                        </w:r>
                      </w:p>
                      <w:p w:rsidR="00BD251E" w:rsidRPr="00894A67" w:rsidRDefault="00BD251E" w:rsidP="00271CE5">
                        <w:pPr>
                          <w:jc w:val="both"/>
                        </w:pPr>
                      </w:p>
                    </w:tc>
                    <w:tc>
                      <w:tcPr>
                        <w:tcW w:w="8162" w:type="dxa"/>
                      </w:tcPr>
                      <w:p w:rsidR="00BD251E" w:rsidRPr="00894A67" w:rsidRDefault="00BD251E" w:rsidP="00271CE5">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BD251E" w:rsidRPr="00894A67" w:rsidRDefault="00BD251E" w:rsidP="00271CE5">
                        <w:pPr>
                          <w:jc w:val="both"/>
                        </w:pPr>
                        <w:r w:rsidRPr="00894A67">
                          <w:t>Individuální projekt národní KVALITA, Pilotní metodik ověřování projektu: Kvalita (IPN projekt MŠMT ČR)</w:t>
                        </w:r>
                      </w:p>
                      <w:p w:rsidR="00BD251E" w:rsidRPr="00894A67" w:rsidRDefault="00BD251E" w:rsidP="00271CE5">
                        <w:pPr>
                          <w:jc w:val="both"/>
                        </w:pPr>
                        <w:r w:rsidRPr="00894A67">
                          <w:t>Optimalizace procesů údržby energetiky ve společnosti Barum Continental Otrokovice s využitím nástrojů Lean Production  a Business Process Managementu - vedení projektu</w:t>
                        </w:r>
                      </w:p>
                      <w:p w:rsidR="00BD251E" w:rsidRPr="00894A67" w:rsidRDefault="00BD251E" w:rsidP="00271CE5">
                        <w:pPr>
                          <w:jc w:val="both"/>
                        </w:pPr>
                        <w:r w:rsidRPr="00894A67">
                          <w:t>Individuální projekt národní KREDO (Kvalita, relevance, efektivita, diverzifikace a otevřenost) Expert konzultant, (IPN projekt MŠMT ČR)</w:t>
                        </w:r>
                      </w:p>
                      <w:p w:rsidR="00BD251E" w:rsidRPr="00894A67" w:rsidRDefault="00BD251E" w:rsidP="00271CE5">
                        <w:pPr>
                          <w:jc w:val="both"/>
                        </w:pPr>
                        <w:r w:rsidRPr="00894A67">
                          <w:t>Projekt procesních analýz ve společnosti Meopta Přerov - vedení projektu</w:t>
                        </w:r>
                      </w:p>
                      <w:p w:rsidR="00BD251E" w:rsidRDefault="00BD251E" w:rsidP="00271CE5">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rsidR="00BD251E" w:rsidRPr="002B5EA6" w:rsidRDefault="00BD251E" w:rsidP="00271CE5">
                        <w:pPr>
                          <w:spacing w:before="40" w:line="254" w:lineRule="atLeast"/>
                          <w:jc w:val="both"/>
                          <w:outlineLvl w:val="2"/>
                        </w:pPr>
                        <w:r>
                          <w:t>Člen řešitelského týmu:</w:t>
                        </w:r>
                        <w:r w:rsidRPr="002B5EA6">
                          <w:t xml:space="preserve"> grantového projektu Grantové agentury České republiky GAČR č. 17-11321S Název projektu: Behaiviorální důvody úpadku firem: Experimentální přístup (GA309027).</w:t>
                        </w:r>
                      </w:p>
                      <w:p w:rsidR="00BD251E" w:rsidRPr="00894A67" w:rsidRDefault="00BD251E" w:rsidP="00271CE5">
                        <w:pPr>
                          <w:jc w:val="both"/>
                        </w:pPr>
                      </w:p>
                    </w:tc>
                  </w:tr>
                </w:tbl>
                <w:p w:rsidR="00BD251E" w:rsidRPr="00894A67" w:rsidRDefault="00BD251E" w:rsidP="00271CE5">
                  <w:pPr>
                    <w:jc w:val="both"/>
                    <w:rPr>
                      <w:b/>
                    </w:rPr>
                  </w:pPr>
                </w:p>
              </w:tc>
            </w:tr>
          </w:tbl>
          <w:p w:rsidR="00BD251E" w:rsidRPr="00894A67" w:rsidRDefault="00BD251E" w:rsidP="00271CE5">
            <w:pPr>
              <w:jc w:val="both"/>
              <w:rPr>
                <w:b/>
              </w:rPr>
            </w:pPr>
          </w:p>
        </w:tc>
      </w:tr>
      <w:tr w:rsidR="00BD251E" w:rsidTr="00271CE5">
        <w:trPr>
          <w:trHeight w:val="218"/>
        </w:trPr>
        <w:tc>
          <w:tcPr>
            <w:tcW w:w="9860" w:type="dxa"/>
            <w:gridSpan w:val="11"/>
            <w:shd w:val="clear" w:color="auto" w:fill="F7CAAC"/>
          </w:tcPr>
          <w:p w:rsidR="00BD251E" w:rsidRDefault="00BD251E" w:rsidP="00271CE5">
            <w:pPr>
              <w:rPr>
                <w:b/>
              </w:rPr>
            </w:pPr>
            <w:r>
              <w:rPr>
                <w:b/>
              </w:rPr>
              <w:lastRenderedPageBreak/>
              <w:t>Působení v zahraničí</w:t>
            </w:r>
          </w:p>
        </w:tc>
      </w:tr>
      <w:tr w:rsidR="00BD251E" w:rsidTr="00271CE5">
        <w:trPr>
          <w:trHeight w:val="346"/>
        </w:trPr>
        <w:tc>
          <w:tcPr>
            <w:tcW w:w="9860" w:type="dxa"/>
            <w:gridSpan w:val="11"/>
          </w:tcPr>
          <w:p w:rsidR="00BD251E" w:rsidRDefault="00BD251E" w:rsidP="00271CE5">
            <w:pPr>
              <w:rPr>
                <w:b/>
              </w:rPr>
            </w:pPr>
          </w:p>
        </w:tc>
      </w:tr>
      <w:tr w:rsidR="00BD251E" w:rsidTr="00271CE5">
        <w:trPr>
          <w:cantSplit/>
          <w:trHeight w:val="130"/>
        </w:trPr>
        <w:tc>
          <w:tcPr>
            <w:tcW w:w="2517" w:type="dxa"/>
            <w:shd w:val="clear" w:color="auto" w:fill="F7CAAC"/>
          </w:tcPr>
          <w:p w:rsidR="00BD251E" w:rsidRDefault="00BD251E" w:rsidP="00271CE5">
            <w:pPr>
              <w:jc w:val="both"/>
              <w:rPr>
                <w:b/>
              </w:rPr>
            </w:pPr>
            <w:r>
              <w:rPr>
                <w:b/>
              </w:rPr>
              <w:t xml:space="preserve">Podpis </w:t>
            </w:r>
          </w:p>
        </w:tc>
        <w:tc>
          <w:tcPr>
            <w:tcW w:w="4536" w:type="dxa"/>
            <w:gridSpan w:val="5"/>
          </w:tcPr>
          <w:p w:rsidR="00BD251E" w:rsidRDefault="00BD251E" w:rsidP="00271CE5">
            <w:pPr>
              <w:jc w:val="both"/>
            </w:pPr>
          </w:p>
        </w:tc>
        <w:tc>
          <w:tcPr>
            <w:tcW w:w="786" w:type="dxa"/>
            <w:gridSpan w:val="2"/>
            <w:shd w:val="clear" w:color="auto" w:fill="F7CAAC"/>
          </w:tcPr>
          <w:p w:rsidR="00BD251E" w:rsidRDefault="00BD251E" w:rsidP="00271CE5">
            <w:pPr>
              <w:jc w:val="both"/>
            </w:pPr>
            <w:r>
              <w:rPr>
                <w:b/>
              </w:rPr>
              <w:t>datum</w:t>
            </w:r>
          </w:p>
        </w:tc>
        <w:tc>
          <w:tcPr>
            <w:tcW w:w="2021" w:type="dxa"/>
            <w:gridSpan w:val="3"/>
          </w:tcPr>
          <w:p w:rsidR="00BD251E" w:rsidRDefault="00BD251E" w:rsidP="00271CE5">
            <w:pPr>
              <w:jc w:val="both"/>
            </w:pPr>
          </w:p>
        </w:tc>
      </w:tr>
    </w:tbl>
    <w:p w:rsidR="009E2F76" w:rsidRDefault="009E2F76"/>
    <w:p w:rsidR="00EA217A" w:rsidRDefault="0018031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A217A" w:rsidTr="008A4AFD">
        <w:tc>
          <w:tcPr>
            <w:tcW w:w="9900" w:type="dxa"/>
            <w:gridSpan w:val="11"/>
            <w:tcBorders>
              <w:bottom w:val="double" w:sz="4" w:space="0" w:color="auto"/>
            </w:tcBorders>
            <w:shd w:val="clear" w:color="auto" w:fill="BDD6EE"/>
          </w:tcPr>
          <w:p w:rsidR="00EA217A" w:rsidRDefault="00EA217A" w:rsidP="008A4AFD">
            <w:pPr>
              <w:jc w:val="both"/>
              <w:rPr>
                <w:b/>
                <w:sz w:val="28"/>
              </w:rPr>
            </w:pPr>
            <w:r>
              <w:rPr>
                <w:b/>
                <w:sz w:val="28"/>
              </w:rPr>
              <w:lastRenderedPageBreak/>
              <w:t>C-I – Personální zabezpečení</w:t>
            </w:r>
          </w:p>
        </w:tc>
      </w:tr>
      <w:tr w:rsidR="00EA217A" w:rsidTr="008A4AFD">
        <w:tc>
          <w:tcPr>
            <w:tcW w:w="2529" w:type="dxa"/>
            <w:tcBorders>
              <w:top w:val="double" w:sz="4" w:space="0" w:color="auto"/>
            </w:tcBorders>
            <w:shd w:val="clear" w:color="auto" w:fill="F7CAAC"/>
          </w:tcPr>
          <w:p w:rsidR="00EA217A" w:rsidRDefault="00EA217A" w:rsidP="008A4AFD">
            <w:pPr>
              <w:jc w:val="both"/>
              <w:rPr>
                <w:b/>
              </w:rPr>
            </w:pPr>
            <w:r>
              <w:rPr>
                <w:b/>
              </w:rPr>
              <w:t>Vysoká škola</w:t>
            </w:r>
          </w:p>
        </w:tc>
        <w:tc>
          <w:tcPr>
            <w:tcW w:w="7371" w:type="dxa"/>
            <w:gridSpan w:val="10"/>
          </w:tcPr>
          <w:p w:rsidR="00EA217A" w:rsidRDefault="00EA217A" w:rsidP="008A4AFD">
            <w:pPr>
              <w:jc w:val="both"/>
            </w:pPr>
            <w:r>
              <w:t>Univerzita Tomáše Bati ve Zlíně</w:t>
            </w:r>
          </w:p>
        </w:tc>
      </w:tr>
      <w:tr w:rsidR="00EA217A" w:rsidTr="008A4AFD">
        <w:tc>
          <w:tcPr>
            <w:tcW w:w="2529" w:type="dxa"/>
            <w:shd w:val="clear" w:color="auto" w:fill="F7CAAC"/>
          </w:tcPr>
          <w:p w:rsidR="00EA217A" w:rsidRDefault="00EA217A" w:rsidP="008A4AFD">
            <w:pPr>
              <w:jc w:val="both"/>
              <w:rPr>
                <w:b/>
              </w:rPr>
            </w:pPr>
            <w:r>
              <w:rPr>
                <w:b/>
              </w:rPr>
              <w:t>Součást vysoké školy</w:t>
            </w:r>
          </w:p>
        </w:tc>
        <w:tc>
          <w:tcPr>
            <w:tcW w:w="7371" w:type="dxa"/>
            <w:gridSpan w:val="10"/>
          </w:tcPr>
          <w:p w:rsidR="00EA217A" w:rsidRDefault="00EA217A" w:rsidP="008A4AFD">
            <w:pPr>
              <w:jc w:val="both"/>
            </w:pPr>
            <w:r>
              <w:t>Fakulta managementu a ekonomiky</w:t>
            </w:r>
          </w:p>
        </w:tc>
      </w:tr>
      <w:tr w:rsidR="00EA217A" w:rsidTr="008A4AFD">
        <w:tc>
          <w:tcPr>
            <w:tcW w:w="2529" w:type="dxa"/>
            <w:shd w:val="clear" w:color="auto" w:fill="F7CAAC"/>
          </w:tcPr>
          <w:p w:rsidR="00EA217A" w:rsidRDefault="00EA217A" w:rsidP="008A4AFD">
            <w:pPr>
              <w:jc w:val="both"/>
              <w:rPr>
                <w:b/>
              </w:rPr>
            </w:pPr>
            <w:r>
              <w:rPr>
                <w:b/>
              </w:rPr>
              <w:t>Název studijního programu</w:t>
            </w:r>
          </w:p>
        </w:tc>
        <w:tc>
          <w:tcPr>
            <w:tcW w:w="7371" w:type="dxa"/>
            <w:gridSpan w:val="10"/>
          </w:tcPr>
          <w:p w:rsidR="00EA217A" w:rsidRDefault="00EA217A" w:rsidP="008A4AFD">
            <w:pPr>
              <w:jc w:val="both"/>
            </w:pPr>
            <w:r>
              <w:t>Průmyslové inženýrství</w:t>
            </w:r>
          </w:p>
        </w:tc>
      </w:tr>
      <w:tr w:rsidR="00EA217A" w:rsidTr="008A4AFD">
        <w:tc>
          <w:tcPr>
            <w:tcW w:w="2529" w:type="dxa"/>
            <w:shd w:val="clear" w:color="auto" w:fill="F7CAAC"/>
          </w:tcPr>
          <w:p w:rsidR="00EA217A" w:rsidRDefault="00EA217A" w:rsidP="008A4AFD">
            <w:pPr>
              <w:jc w:val="both"/>
              <w:rPr>
                <w:b/>
              </w:rPr>
            </w:pPr>
            <w:r>
              <w:rPr>
                <w:b/>
              </w:rPr>
              <w:t>Jméno a příjmení</w:t>
            </w:r>
          </w:p>
        </w:tc>
        <w:tc>
          <w:tcPr>
            <w:tcW w:w="4554" w:type="dxa"/>
            <w:gridSpan w:val="5"/>
          </w:tcPr>
          <w:p w:rsidR="00EA217A" w:rsidRDefault="00EA217A" w:rsidP="008A4AFD">
            <w:pPr>
              <w:jc w:val="both"/>
            </w:pPr>
            <w:r>
              <w:t>Lucie ŤAVODOVÁ</w:t>
            </w:r>
          </w:p>
        </w:tc>
        <w:tc>
          <w:tcPr>
            <w:tcW w:w="712" w:type="dxa"/>
            <w:shd w:val="clear" w:color="auto" w:fill="F7CAAC"/>
          </w:tcPr>
          <w:p w:rsidR="00EA217A" w:rsidRDefault="00EA217A" w:rsidP="008A4AFD">
            <w:pPr>
              <w:jc w:val="both"/>
              <w:rPr>
                <w:b/>
              </w:rPr>
            </w:pPr>
            <w:r>
              <w:rPr>
                <w:b/>
              </w:rPr>
              <w:t>Tituly</w:t>
            </w:r>
          </w:p>
        </w:tc>
        <w:tc>
          <w:tcPr>
            <w:tcW w:w="2105" w:type="dxa"/>
            <w:gridSpan w:val="4"/>
          </w:tcPr>
          <w:p w:rsidR="00EA217A" w:rsidRDefault="00EA217A" w:rsidP="008A4AFD">
            <w:pPr>
              <w:jc w:val="both"/>
            </w:pPr>
            <w:r>
              <w:t>Ing.</w:t>
            </w:r>
          </w:p>
        </w:tc>
      </w:tr>
      <w:tr w:rsidR="00EA217A" w:rsidTr="008A4AFD">
        <w:tc>
          <w:tcPr>
            <w:tcW w:w="2529" w:type="dxa"/>
            <w:shd w:val="clear" w:color="auto" w:fill="F7CAAC"/>
          </w:tcPr>
          <w:p w:rsidR="00EA217A" w:rsidRDefault="00EA217A" w:rsidP="008A4AFD">
            <w:pPr>
              <w:jc w:val="both"/>
              <w:rPr>
                <w:b/>
              </w:rPr>
            </w:pPr>
            <w:r>
              <w:rPr>
                <w:b/>
              </w:rPr>
              <w:t>Rok narození</w:t>
            </w:r>
          </w:p>
        </w:tc>
        <w:tc>
          <w:tcPr>
            <w:tcW w:w="832" w:type="dxa"/>
          </w:tcPr>
          <w:p w:rsidR="00EA217A" w:rsidRDefault="00EA217A" w:rsidP="008A4AFD">
            <w:pPr>
              <w:jc w:val="both"/>
            </w:pPr>
            <w:r>
              <w:t>1989</w:t>
            </w:r>
          </w:p>
        </w:tc>
        <w:tc>
          <w:tcPr>
            <w:tcW w:w="1728" w:type="dxa"/>
            <w:shd w:val="clear" w:color="auto" w:fill="F7CAAC"/>
          </w:tcPr>
          <w:p w:rsidR="00EA217A" w:rsidRDefault="00EA217A" w:rsidP="008A4AFD">
            <w:pPr>
              <w:jc w:val="both"/>
              <w:rPr>
                <w:b/>
              </w:rPr>
            </w:pPr>
            <w:r>
              <w:rPr>
                <w:b/>
              </w:rPr>
              <w:t>typ vztahu k VŠ</w:t>
            </w:r>
          </w:p>
        </w:tc>
        <w:tc>
          <w:tcPr>
            <w:tcW w:w="996" w:type="dxa"/>
            <w:gridSpan w:val="2"/>
          </w:tcPr>
          <w:p w:rsidR="00EA217A" w:rsidRDefault="00EA217A" w:rsidP="008A4AFD">
            <w:pPr>
              <w:jc w:val="both"/>
            </w:pPr>
          </w:p>
        </w:tc>
        <w:tc>
          <w:tcPr>
            <w:tcW w:w="998" w:type="dxa"/>
            <w:shd w:val="clear" w:color="auto" w:fill="F7CAAC"/>
          </w:tcPr>
          <w:p w:rsidR="00EA217A" w:rsidRDefault="00EA217A" w:rsidP="008A4AFD">
            <w:pPr>
              <w:jc w:val="both"/>
              <w:rPr>
                <w:b/>
              </w:rPr>
            </w:pPr>
            <w:r>
              <w:rPr>
                <w:b/>
              </w:rPr>
              <w:t>rozsah</w:t>
            </w:r>
          </w:p>
        </w:tc>
        <w:tc>
          <w:tcPr>
            <w:tcW w:w="712" w:type="dxa"/>
          </w:tcPr>
          <w:p w:rsidR="00EA217A" w:rsidRDefault="00EA217A" w:rsidP="008A4AFD">
            <w:pPr>
              <w:jc w:val="both"/>
            </w:pPr>
          </w:p>
        </w:tc>
        <w:tc>
          <w:tcPr>
            <w:tcW w:w="712" w:type="dxa"/>
            <w:gridSpan w:val="2"/>
            <w:shd w:val="clear" w:color="auto" w:fill="F7CAAC"/>
          </w:tcPr>
          <w:p w:rsidR="00EA217A" w:rsidRDefault="00EA217A" w:rsidP="008A4AFD">
            <w:pPr>
              <w:jc w:val="both"/>
              <w:rPr>
                <w:b/>
              </w:rPr>
            </w:pPr>
            <w:r>
              <w:rPr>
                <w:b/>
              </w:rPr>
              <w:t>do kdy</w:t>
            </w:r>
          </w:p>
        </w:tc>
        <w:tc>
          <w:tcPr>
            <w:tcW w:w="1393" w:type="dxa"/>
            <w:gridSpan w:val="2"/>
          </w:tcPr>
          <w:p w:rsidR="00EA217A" w:rsidRDefault="00EA217A" w:rsidP="008A4AFD">
            <w:pPr>
              <w:jc w:val="both"/>
            </w:pPr>
          </w:p>
        </w:tc>
      </w:tr>
      <w:tr w:rsidR="00EA217A" w:rsidTr="008A4AFD">
        <w:tc>
          <w:tcPr>
            <w:tcW w:w="5089" w:type="dxa"/>
            <w:gridSpan w:val="3"/>
            <w:shd w:val="clear" w:color="auto" w:fill="F7CAAC"/>
          </w:tcPr>
          <w:p w:rsidR="00EA217A" w:rsidRDefault="00EA217A" w:rsidP="008A4AFD">
            <w:pPr>
              <w:jc w:val="both"/>
              <w:rPr>
                <w:b/>
              </w:rPr>
            </w:pPr>
            <w:r>
              <w:rPr>
                <w:b/>
              </w:rPr>
              <w:t>Typ vztahu na součásti VŠ, která uskutečňuje st. program</w:t>
            </w:r>
          </w:p>
        </w:tc>
        <w:tc>
          <w:tcPr>
            <w:tcW w:w="996" w:type="dxa"/>
            <w:gridSpan w:val="2"/>
          </w:tcPr>
          <w:p w:rsidR="00EA217A" w:rsidRDefault="00EA217A" w:rsidP="008A4AFD">
            <w:pPr>
              <w:jc w:val="both"/>
            </w:pPr>
          </w:p>
        </w:tc>
        <w:tc>
          <w:tcPr>
            <w:tcW w:w="998" w:type="dxa"/>
            <w:shd w:val="clear" w:color="auto" w:fill="F7CAAC"/>
          </w:tcPr>
          <w:p w:rsidR="00EA217A" w:rsidRDefault="00EA217A" w:rsidP="008A4AFD">
            <w:pPr>
              <w:jc w:val="both"/>
              <w:rPr>
                <w:b/>
              </w:rPr>
            </w:pPr>
            <w:r>
              <w:rPr>
                <w:b/>
              </w:rPr>
              <w:t>rozsah</w:t>
            </w:r>
          </w:p>
        </w:tc>
        <w:tc>
          <w:tcPr>
            <w:tcW w:w="712" w:type="dxa"/>
          </w:tcPr>
          <w:p w:rsidR="00EA217A" w:rsidRDefault="00EA217A" w:rsidP="008A4AFD">
            <w:pPr>
              <w:jc w:val="both"/>
            </w:pPr>
          </w:p>
        </w:tc>
        <w:tc>
          <w:tcPr>
            <w:tcW w:w="712" w:type="dxa"/>
            <w:gridSpan w:val="2"/>
            <w:shd w:val="clear" w:color="auto" w:fill="F7CAAC"/>
          </w:tcPr>
          <w:p w:rsidR="00EA217A" w:rsidRDefault="00EA217A" w:rsidP="008A4AFD">
            <w:pPr>
              <w:jc w:val="both"/>
              <w:rPr>
                <w:b/>
              </w:rPr>
            </w:pPr>
            <w:r>
              <w:rPr>
                <w:b/>
              </w:rPr>
              <w:t>do kdy</w:t>
            </w:r>
          </w:p>
        </w:tc>
        <w:tc>
          <w:tcPr>
            <w:tcW w:w="1393" w:type="dxa"/>
            <w:gridSpan w:val="2"/>
          </w:tcPr>
          <w:p w:rsidR="00EA217A" w:rsidRDefault="00EA217A" w:rsidP="008A4AFD">
            <w:pPr>
              <w:jc w:val="both"/>
            </w:pPr>
          </w:p>
        </w:tc>
      </w:tr>
      <w:tr w:rsidR="00EA217A" w:rsidTr="008A4AFD">
        <w:tc>
          <w:tcPr>
            <w:tcW w:w="6085" w:type="dxa"/>
            <w:gridSpan w:val="5"/>
            <w:shd w:val="clear" w:color="auto" w:fill="F7CAAC"/>
          </w:tcPr>
          <w:p w:rsidR="00EA217A" w:rsidRDefault="00EA217A" w:rsidP="008A4AFD">
            <w:pPr>
              <w:jc w:val="both"/>
            </w:pPr>
            <w:r>
              <w:rPr>
                <w:b/>
              </w:rPr>
              <w:t>Další současná působení jako akademický pracovník na jiných VŠ</w:t>
            </w:r>
          </w:p>
        </w:tc>
        <w:tc>
          <w:tcPr>
            <w:tcW w:w="1710" w:type="dxa"/>
            <w:gridSpan w:val="2"/>
            <w:shd w:val="clear" w:color="auto" w:fill="F7CAAC"/>
          </w:tcPr>
          <w:p w:rsidR="00EA217A" w:rsidRDefault="00EA217A" w:rsidP="008A4AFD">
            <w:pPr>
              <w:jc w:val="both"/>
              <w:rPr>
                <w:b/>
              </w:rPr>
            </w:pPr>
            <w:r>
              <w:rPr>
                <w:b/>
              </w:rPr>
              <w:t>typ prac. vztahu</w:t>
            </w:r>
          </w:p>
        </w:tc>
        <w:tc>
          <w:tcPr>
            <w:tcW w:w="2105" w:type="dxa"/>
            <w:gridSpan w:val="4"/>
            <w:shd w:val="clear" w:color="auto" w:fill="F7CAAC"/>
          </w:tcPr>
          <w:p w:rsidR="00EA217A" w:rsidRDefault="00EA217A" w:rsidP="008A4AFD">
            <w:pPr>
              <w:jc w:val="both"/>
              <w:rPr>
                <w:b/>
              </w:rPr>
            </w:pPr>
            <w:r>
              <w:rPr>
                <w:b/>
              </w:rPr>
              <w:t>rozsah</w:t>
            </w: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6085" w:type="dxa"/>
            <w:gridSpan w:val="5"/>
          </w:tcPr>
          <w:p w:rsidR="00EA217A" w:rsidRDefault="00EA217A" w:rsidP="008A4AFD">
            <w:pPr>
              <w:jc w:val="both"/>
            </w:pPr>
          </w:p>
        </w:tc>
        <w:tc>
          <w:tcPr>
            <w:tcW w:w="1710" w:type="dxa"/>
            <w:gridSpan w:val="2"/>
          </w:tcPr>
          <w:p w:rsidR="00EA217A" w:rsidRDefault="00EA217A" w:rsidP="008A4AFD">
            <w:pPr>
              <w:jc w:val="both"/>
            </w:pPr>
          </w:p>
        </w:tc>
        <w:tc>
          <w:tcPr>
            <w:tcW w:w="2105" w:type="dxa"/>
            <w:gridSpan w:val="4"/>
          </w:tcPr>
          <w:p w:rsidR="00EA217A" w:rsidRDefault="00EA217A" w:rsidP="008A4AFD">
            <w:pPr>
              <w:jc w:val="both"/>
            </w:pPr>
          </w:p>
        </w:tc>
      </w:tr>
      <w:tr w:rsidR="00EA217A" w:rsidTr="008A4AFD">
        <w:tc>
          <w:tcPr>
            <w:tcW w:w="9900" w:type="dxa"/>
            <w:gridSpan w:val="11"/>
            <w:shd w:val="clear" w:color="auto" w:fill="F7CAAC"/>
          </w:tcPr>
          <w:p w:rsidR="00EA217A" w:rsidRDefault="00EA217A" w:rsidP="008A4AFD">
            <w:pPr>
              <w:jc w:val="both"/>
            </w:pPr>
            <w:r>
              <w:rPr>
                <w:b/>
              </w:rPr>
              <w:t>Předměty příslušného studijního programu a způsob zapojení do jejich výuky, příp. další zapojení do uskutečňování studijního programu</w:t>
            </w:r>
          </w:p>
        </w:tc>
      </w:tr>
      <w:tr w:rsidR="00EA217A" w:rsidTr="008A4AFD">
        <w:trPr>
          <w:trHeight w:val="1118"/>
        </w:trPr>
        <w:tc>
          <w:tcPr>
            <w:tcW w:w="9900" w:type="dxa"/>
            <w:gridSpan w:val="11"/>
            <w:tcBorders>
              <w:top w:val="nil"/>
            </w:tcBorders>
          </w:tcPr>
          <w:p w:rsidR="00EA217A" w:rsidRDefault="00EA217A" w:rsidP="00EA217A">
            <w:pPr>
              <w:jc w:val="both"/>
            </w:pPr>
            <w:r>
              <w:t>Logistika – přednášející (40%) – odborník z praxe</w:t>
            </w:r>
          </w:p>
          <w:p w:rsidR="00EA217A" w:rsidRDefault="00EA217A" w:rsidP="008A4AFD">
            <w:pPr>
              <w:jc w:val="both"/>
            </w:pPr>
          </w:p>
        </w:tc>
      </w:tr>
      <w:tr w:rsidR="00EA217A" w:rsidTr="008A4AFD">
        <w:tc>
          <w:tcPr>
            <w:tcW w:w="9900" w:type="dxa"/>
            <w:gridSpan w:val="11"/>
            <w:shd w:val="clear" w:color="auto" w:fill="F7CAAC"/>
          </w:tcPr>
          <w:p w:rsidR="00EA217A" w:rsidRDefault="00EA217A" w:rsidP="008A4AFD">
            <w:pPr>
              <w:jc w:val="both"/>
            </w:pPr>
            <w:r>
              <w:rPr>
                <w:b/>
              </w:rPr>
              <w:t xml:space="preserve">Údaje o vzdělání na VŠ </w:t>
            </w:r>
          </w:p>
        </w:tc>
      </w:tr>
      <w:tr w:rsidR="00EA217A" w:rsidTr="00EA217A">
        <w:trPr>
          <w:trHeight w:val="975"/>
        </w:trPr>
        <w:tc>
          <w:tcPr>
            <w:tcW w:w="9900" w:type="dxa"/>
            <w:gridSpan w:val="11"/>
          </w:tcPr>
          <w:p w:rsidR="00EA217A" w:rsidRPr="009A3584" w:rsidRDefault="00EA217A" w:rsidP="008A4AFD">
            <w:pPr>
              <w:tabs>
                <w:tab w:val="left" w:pos="1418"/>
              </w:tabs>
              <w:autoSpaceDE w:val="0"/>
              <w:autoSpaceDN w:val="0"/>
              <w:adjustRightInd w:val="0"/>
              <w:ind w:left="1416" w:hanging="1416"/>
              <w:rPr>
                <w:color w:val="000000"/>
                <w:szCs w:val="24"/>
              </w:rPr>
            </w:pPr>
            <w:r>
              <w:rPr>
                <w:b/>
                <w:bCs/>
                <w:color w:val="000000"/>
                <w:szCs w:val="24"/>
              </w:rPr>
              <w:t xml:space="preserve">2012 – 2014: </w:t>
            </w:r>
            <w:r w:rsidRPr="009A3584">
              <w:rPr>
                <w:color w:val="000000"/>
                <w:szCs w:val="24"/>
              </w:rPr>
              <w:t>Univerzita Tomáše Bati ve Zlíně, Fakulta managementu a ekonomi</w:t>
            </w:r>
            <w:r>
              <w:rPr>
                <w:color w:val="000000"/>
                <w:szCs w:val="24"/>
              </w:rPr>
              <w:t>ky, obor Průmyslové inženýrství (</w:t>
            </w:r>
            <w:r>
              <w:rPr>
                <w:b/>
                <w:color w:val="000000"/>
                <w:szCs w:val="24"/>
              </w:rPr>
              <w:t>Ing</w:t>
            </w:r>
            <w:r w:rsidRPr="00A6182E">
              <w:rPr>
                <w:b/>
                <w:color w:val="000000"/>
                <w:szCs w:val="24"/>
              </w:rPr>
              <w:t>.</w:t>
            </w:r>
            <w:r w:rsidRPr="009A3584">
              <w:rPr>
                <w:color w:val="000000"/>
                <w:szCs w:val="24"/>
              </w:rPr>
              <w:t>)</w:t>
            </w:r>
          </w:p>
          <w:p w:rsidR="00EA217A" w:rsidRPr="009A3584" w:rsidRDefault="00EA217A" w:rsidP="00EA217A">
            <w:pPr>
              <w:tabs>
                <w:tab w:val="left" w:pos="1418"/>
              </w:tabs>
              <w:autoSpaceDE w:val="0"/>
              <w:autoSpaceDN w:val="0"/>
              <w:adjustRightInd w:val="0"/>
              <w:ind w:left="1418" w:hanging="1418"/>
              <w:rPr>
                <w:color w:val="000000"/>
                <w:szCs w:val="24"/>
              </w:rPr>
            </w:pPr>
            <w:r>
              <w:rPr>
                <w:b/>
                <w:bCs/>
                <w:color w:val="000000"/>
                <w:szCs w:val="24"/>
              </w:rPr>
              <w:t xml:space="preserve">2009 – 2012: </w:t>
            </w:r>
            <w:r w:rsidRPr="009A3584">
              <w:rPr>
                <w:color w:val="000000"/>
                <w:szCs w:val="24"/>
              </w:rPr>
              <w:t xml:space="preserve">Univerzita Tomáše Bati ve Zlíně, Fakulta managementu a ekonomiky, obor </w:t>
            </w:r>
            <w:r>
              <w:rPr>
                <w:color w:val="000000"/>
                <w:szCs w:val="24"/>
              </w:rPr>
              <w:t>Řízení a organizace výroby (</w:t>
            </w:r>
            <w:r>
              <w:rPr>
                <w:b/>
                <w:color w:val="000000"/>
                <w:szCs w:val="24"/>
              </w:rPr>
              <w:t>Bc</w:t>
            </w:r>
            <w:r w:rsidRPr="00A6182E">
              <w:rPr>
                <w:b/>
                <w:color w:val="000000"/>
                <w:szCs w:val="24"/>
              </w:rPr>
              <w:t>.</w:t>
            </w:r>
            <w:r w:rsidRPr="009A3584">
              <w:rPr>
                <w:color w:val="000000"/>
                <w:szCs w:val="24"/>
              </w:rPr>
              <w:t>)</w:t>
            </w:r>
          </w:p>
          <w:p w:rsidR="00EA217A" w:rsidRDefault="00EA217A" w:rsidP="008A4AFD">
            <w:pPr>
              <w:jc w:val="both"/>
              <w:rPr>
                <w:b/>
              </w:rPr>
            </w:pPr>
          </w:p>
        </w:tc>
      </w:tr>
      <w:tr w:rsidR="00EA217A" w:rsidTr="008A4AFD">
        <w:tc>
          <w:tcPr>
            <w:tcW w:w="9900" w:type="dxa"/>
            <w:gridSpan w:val="11"/>
            <w:shd w:val="clear" w:color="auto" w:fill="F7CAAC"/>
          </w:tcPr>
          <w:p w:rsidR="00EA217A" w:rsidRDefault="00EA217A" w:rsidP="008A4AFD">
            <w:pPr>
              <w:jc w:val="both"/>
              <w:rPr>
                <w:b/>
              </w:rPr>
            </w:pPr>
            <w:r>
              <w:rPr>
                <w:b/>
              </w:rPr>
              <w:t>Údaje o odborném působení od absolvování VŠ</w:t>
            </w:r>
          </w:p>
        </w:tc>
      </w:tr>
      <w:tr w:rsidR="00EA217A" w:rsidTr="00EA217A">
        <w:trPr>
          <w:trHeight w:val="585"/>
        </w:trPr>
        <w:tc>
          <w:tcPr>
            <w:tcW w:w="9900" w:type="dxa"/>
            <w:gridSpan w:val="11"/>
          </w:tcPr>
          <w:p w:rsidR="00EA217A" w:rsidRDefault="00EA217A" w:rsidP="008A4AFD">
            <w:pPr>
              <w:tabs>
                <w:tab w:val="left" w:pos="2127"/>
              </w:tabs>
              <w:autoSpaceDE w:val="0"/>
              <w:autoSpaceDN w:val="0"/>
              <w:adjustRightInd w:val="0"/>
              <w:rPr>
                <w:color w:val="000000"/>
                <w:szCs w:val="24"/>
              </w:rPr>
            </w:pPr>
            <w:r>
              <w:rPr>
                <w:b/>
                <w:bCs/>
                <w:color w:val="000000"/>
                <w:szCs w:val="24"/>
              </w:rPr>
              <w:t xml:space="preserve">2014 - 2017: </w:t>
            </w:r>
            <w:r>
              <w:rPr>
                <w:bCs/>
                <w:color w:val="000000"/>
                <w:szCs w:val="24"/>
              </w:rPr>
              <w:t>Kovárna Viva, s.r.o, Průmyslový inženýr</w:t>
            </w:r>
          </w:p>
          <w:p w:rsidR="00EA217A" w:rsidRPr="008E460F" w:rsidRDefault="00EA217A" w:rsidP="008A4AFD">
            <w:pPr>
              <w:tabs>
                <w:tab w:val="left" w:pos="2127"/>
              </w:tabs>
              <w:autoSpaceDE w:val="0"/>
              <w:autoSpaceDN w:val="0"/>
              <w:adjustRightInd w:val="0"/>
              <w:rPr>
                <w:color w:val="000000"/>
                <w:szCs w:val="24"/>
              </w:rPr>
            </w:pPr>
            <w:r>
              <w:rPr>
                <w:b/>
                <w:color w:val="000000"/>
                <w:szCs w:val="24"/>
              </w:rPr>
              <w:t>2017</w:t>
            </w:r>
            <w:r w:rsidRPr="00B10230">
              <w:rPr>
                <w:b/>
                <w:color w:val="000000"/>
                <w:szCs w:val="24"/>
              </w:rPr>
              <w:t xml:space="preserve"> – dosud:</w:t>
            </w:r>
            <w:r>
              <w:rPr>
                <w:color w:val="000000"/>
                <w:szCs w:val="24"/>
              </w:rPr>
              <w:t xml:space="preserve"> PROMENS,.a.s., Průmyslový inženýr</w:t>
            </w:r>
          </w:p>
          <w:p w:rsidR="00EA217A" w:rsidRDefault="00EA217A" w:rsidP="008A4AFD">
            <w:pPr>
              <w:jc w:val="both"/>
            </w:pPr>
          </w:p>
        </w:tc>
      </w:tr>
      <w:tr w:rsidR="00EA217A" w:rsidTr="008A4AFD">
        <w:trPr>
          <w:trHeight w:val="250"/>
        </w:trPr>
        <w:tc>
          <w:tcPr>
            <w:tcW w:w="9900" w:type="dxa"/>
            <w:gridSpan w:val="11"/>
            <w:shd w:val="clear" w:color="auto" w:fill="F7CAAC"/>
          </w:tcPr>
          <w:p w:rsidR="00EA217A" w:rsidRDefault="00EA217A" w:rsidP="008A4AFD">
            <w:pPr>
              <w:jc w:val="both"/>
            </w:pPr>
            <w:r>
              <w:rPr>
                <w:b/>
              </w:rPr>
              <w:t>Zkušenosti s vedením kvalifikačních a rigorózních prací</w:t>
            </w:r>
          </w:p>
        </w:tc>
      </w:tr>
      <w:tr w:rsidR="00EA217A" w:rsidTr="00EA217A">
        <w:trPr>
          <w:trHeight w:val="637"/>
        </w:trPr>
        <w:tc>
          <w:tcPr>
            <w:tcW w:w="9900" w:type="dxa"/>
            <w:gridSpan w:val="11"/>
          </w:tcPr>
          <w:p w:rsidR="00EA217A" w:rsidRDefault="00EA217A" w:rsidP="00EA217A">
            <w:pPr>
              <w:jc w:val="both"/>
            </w:pPr>
            <w:r>
              <w:t>Počet vedených bakalářských prací – 1</w:t>
            </w:r>
          </w:p>
          <w:p w:rsidR="00EA217A" w:rsidRDefault="00EA217A" w:rsidP="00EA217A">
            <w:pPr>
              <w:jc w:val="both"/>
            </w:pPr>
            <w:r>
              <w:t>Počet vedených diplomových prací – 3</w:t>
            </w:r>
          </w:p>
          <w:p w:rsidR="00EA217A" w:rsidRDefault="00EA217A" w:rsidP="008A4AFD">
            <w:pPr>
              <w:jc w:val="both"/>
            </w:pPr>
          </w:p>
        </w:tc>
      </w:tr>
      <w:tr w:rsidR="00EA217A" w:rsidTr="008A4AFD">
        <w:trPr>
          <w:cantSplit/>
        </w:trPr>
        <w:tc>
          <w:tcPr>
            <w:tcW w:w="3361" w:type="dxa"/>
            <w:gridSpan w:val="2"/>
            <w:tcBorders>
              <w:top w:val="single" w:sz="12" w:space="0" w:color="auto"/>
            </w:tcBorders>
            <w:shd w:val="clear" w:color="auto" w:fill="F7CAAC"/>
          </w:tcPr>
          <w:p w:rsidR="00EA217A" w:rsidRDefault="00EA217A" w:rsidP="008A4AFD">
            <w:pPr>
              <w:jc w:val="both"/>
            </w:pPr>
            <w:r>
              <w:rPr>
                <w:b/>
              </w:rPr>
              <w:t xml:space="preserve">Obor habilitačního řízení </w:t>
            </w:r>
          </w:p>
        </w:tc>
        <w:tc>
          <w:tcPr>
            <w:tcW w:w="2254" w:type="dxa"/>
            <w:gridSpan w:val="2"/>
            <w:tcBorders>
              <w:top w:val="single" w:sz="12" w:space="0" w:color="auto"/>
            </w:tcBorders>
            <w:shd w:val="clear" w:color="auto" w:fill="F7CAAC"/>
          </w:tcPr>
          <w:p w:rsidR="00EA217A" w:rsidRDefault="00EA217A" w:rsidP="008A4AF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EA217A" w:rsidRDefault="00EA217A" w:rsidP="008A4AF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EA217A" w:rsidRDefault="00EA217A" w:rsidP="008A4AFD">
            <w:pPr>
              <w:jc w:val="both"/>
              <w:rPr>
                <w:b/>
              </w:rPr>
            </w:pPr>
            <w:r>
              <w:rPr>
                <w:b/>
              </w:rPr>
              <w:t>Ohlasy publikací</w:t>
            </w:r>
          </w:p>
        </w:tc>
      </w:tr>
      <w:tr w:rsidR="00EA217A" w:rsidTr="008A4AFD">
        <w:trPr>
          <w:cantSplit/>
        </w:trPr>
        <w:tc>
          <w:tcPr>
            <w:tcW w:w="3361" w:type="dxa"/>
            <w:gridSpan w:val="2"/>
          </w:tcPr>
          <w:p w:rsidR="00EA217A" w:rsidRDefault="00EA217A" w:rsidP="008A4AFD">
            <w:pPr>
              <w:jc w:val="both"/>
            </w:pPr>
          </w:p>
        </w:tc>
        <w:tc>
          <w:tcPr>
            <w:tcW w:w="2254" w:type="dxa"/>
            <w:gridSpan w:val="2"/>
          </w:tcPr>
          <w:p w:rsidR="00EA217A" w:rsidRDefault="00EA217A" w:rsidP="008A4AFD">
            <w:pPr>
              <w:jc w:val="both"/>
            </w:pPr>
          </w:p>
        </w:tc>
        <w:tc>
          <w:tcPr>
            <w:tcW w:w="2257" w:type="dxa"/>
            <w:gridSpan w:val="4"/>
            <w:tcBorders>
              <w:right w:val="single" w:sz="12" w:space="0" w:color="auto"/>
            </w:tcBorders>
          </w:tcPr>
          <w:p w:rsidR="00EA217A" w:rsidRDefault="00EA217A" w:rsidP="008A4AFD">
            <w:pPr>
              <w:jc w:val="both"/>
            </w:pPr>
          </w:p>
        </w:tc>
        <w:tc>
          <w:tcPr>
            <w:tcW w:w="635" w:type="dxa"/>
            <w:tcBorders>
              <w:left w:val="single" w:sz="12" w:space="0" w:color="auto"/>
            </w:tcBorders>
            <w:shd w:val="clear" w:color="auto" w:fill="F7CAAC"/>
          </w:tcPr>
          <w:p w:rsidR="00EA217A" w:rsidRDefault="00EA217A" w:rsidP="008A4AFD">
            <w:pPr>
              <w:jc w:val="both"/>
            </w:pPr>
            <w:r>
              <w:rPr>
                <w:b/>
              </w:rPr>
              <w:t>WOS</w:t>
            </w:r>
          </w:p>
        </w:tc>
        <w:tc>
          <w:tcPr>
            <w:tcW w:w="696" w:type="dxa"/>
            <w:shd w:val="clear" w:color="auto" w:fill="F7CAAC"/>
          </w:tcPr>
          <w:p w:rsidR="00EA217A" w:rsidRDefault="00EA217A" w:rsidP="008A4AFD">
            <w:pPr>
              <w:jc w:val="both"/>
              <w:rPr>
                <w:sz w:val="18"/>
              </w:rPr>
            </w:pPr>
            <w:r>
              <w:rPr>
                <w:b/>
                <w:sz w:val="18"/>
              </w:rPr>
              <w:t>Scopus</w:t>
            </w:r>
          </w:p>
        </w:tc>
        <w:tc>
          <w:tcPr>
            <w:tcW w:w="697" w:type="dxa"/>
            <w:shd w:val="clear" w:color="auto" w:fill="F7CAAC"/>
          </w:tcPr>
          <w:p w:rsidR="00EA217A" w:rsidRDefault="00EA217A" w:rsidP="008A4AFD">
            <w:pPr>
              <w:jc w:val="both"/>
            </w:pPr>
            <w:r>
              <w:rPr>
                <w:b/>
                <w:sz w:val="18"/>
              </w:rPr>
              <w:t>ostatní</w:t>
            </w:r>
          </w:p>
        </w:tc>
      </w:tr>
      <w:tr w:rsidR="00EA217A" w:rsidTr="008A4AFD">
        <w:trPr>
          <w:cantSplit/>
          <w:trHeight w:val="70"/>
        </w:trPr>
        <w:tc>
          <w:tcPr>
            <w:tcW w:w="3361" w:type="dxa"/>
            <w:gridSpan w:val="2"/>
            <w:shd w:val="clear" w:color="auto" w:fill="F7CAAC"/>
          </w:tcPr>
          <w:p w:rsidR="00EA217A" w:rsidRDefault="00EA217A" w:rsidP="008A4AFD">
            <w:pPr>
              <w:jc w:val="both"/>
            </w:pPr>
            <w:r>
              <w:rPr>
                <w:b/>
              </w:rPr>
              <w:t>Obor jmenovacího řízení</w:t>
            </w:r>
          </w:p>
        </w:tc>
        <w:tc>
          <w:tcPr>
            <w:tcW w:w="2254" w:type="dxa"/>
            <w:gridSpan w:val="2"/>
            <w:shd w:val="clear" w:color="auto" w:fill="F7CAAC"/>
          </w:tcPr>
          <w:p w:rsidR="00EA217A" w:rsidRDefault="00EA217A" w:rsidP="008A4AFD">
            <w:pPr>
              <w:jc w:val="both"/>
            </w:pPr>
            <w:r>
              <w:rPr>
                <w:b/>
              </w:rPr>
              <w:t>Rok udělení hodnosti</w:t>
            </w:r>
          </w:p>
        </w:tc>
        <w:tc>
          <w:tcPr>
            <w:tcW w:w="2257" w:type="dxa"/>
            <w:gridSpan w:val="4"/>
            <w:tcBorders>
              <w:right w:val="single" w:sz="12" w:space="0" w:color="auto"/>
            </w:tcBorders>
            <w:shd w:val="clear" w:color="auto" w:fill="F7CAAC"/>
          </w:tcPr>
          <w:p w:rsidR="00EA217A" w:rsidRDefault="00EA217A" w:rsidP="008A4AFD">
            <w:pPr>
              <w:jc w:val="both"/>
            </w:pPr>
            <w:r>
              <w:rPr>
                <w:b/>
              </w:rPr>
              <w:t>Řízení konáno na VŠ</w:t>
            </w:r>
          </w:p>
        </w:tc>
        <w:tc>
          <w:tcPr>
            <w:tcW w:w="635" w:type="dxa"/>
            <w:vMerge w:val="restart"/>
            <w:tcBorders>
              <w:left w:val="single" w:sz="12" w:space="0" w:color="auto"/>
            </w:tcBorders>
          </w:tcPr>
          <w:p w:rsidR="00EA217A" w:rsidRDefault="00EA217A" w:rsidP="008A4AFD">
            <w:pPr>
              <w:jc w:val="both"/>
              <w:rPr>
                <w:b/>
              </w:rPr>
            </w:pPr>
            <w:r>
              <w:rPr>
                <w:b/>
              </w:rPr>
              <w:t>0</w:t>
            </w:r>
          </w:p>
        </w:tc>
        <w:tc>
          <w:tcPr>
            <w:tcW w:w="696" w:type="dxa"/>
            <w:vMerge w:val="restart"/>
          </w:tcPr>
          <w:p w:rsidR="00EA217A" w:rsidRDefault="00EA217A" w:rsidP="008A4AFD">
            <w:pPr>
              <w:jc w:val="both"/>
              <w:rPr>
                <w:b/>
              </w:rPr>
            </w:pPr>
            <w:r>
              <w:rPr>
                <w:b/>
              </w:rPr>
              <w:t>0</w:t>
            </w:r>
          </w:p>
        </w:tc>
        <w:tc>
          <w:tcPr>
            <w:tcW w:w="697" w:type="dxa"/>
            <w:vMerge w:val="restart"/>
          </w:tcPr>
          <w:p w:rsidR="00EA217A" w:rsidRDefault="00EA217A" w:rsidP="008A4AFD">
            <w:pPr>
              <w:jc w:val="both"/>
              <w:rPr>
                <w:b/>
              </w:rPr>
            </w:pPr>
            <w:r>
              <w:rPr>
                <w:b/>
              </w:rPr>
              <w:t>0</w:t>
            </w:r>
          </w:p>
        </w:tc>
      </w:tr>
      <w:tr w:rsidR="00EA217A" w:rsidTr="008A4AFD">
        <w:trPr>
          <w:trHeight w:val="205"/>
        </w:trPr>
        <w:tc>
          <w:tcPr>
            <w:tcW w:w="3361" w:type="dxa"/>
            <w:gridSpan w:val="2"/>
          </w:tcPr>
          <w:p w:rsidR="00EA217A" w:rsidRDefault="00EA217A" w:rsidP="008A4AFD">
            <w:pPr>
              <w:jc w:val="both"/>
            </w:pPr>
          </w:p>
        </w:tc>
        <w:tc>
          <w:tcPr>
            <w:tcW w:w="2254" w:type="dxa"/>
            <w:gridSpan w:val="2"/>
          </w:tcPr>
          <w:p w:rsidR="00EA217A" w:rsidRDefault="00EA217A" w:rsidP="008A4AFD">
            <w:pPr>
              <w:jc w:val="both"/>
            </w:pPr>
          </w:p>
        </w:tc>
        <w:tc>
          <w:tcPr>
            <w:tcW w:w="2257" w:type="dxa"/>
            <w:gridSpan w:val="4"/>
            <w:tcBorders>
              <w:right w:val="single" w:sz="12" w:space="0" w:color="auto"/>
            </w:tcBorders>
          </w:tcPr>
          <w:p w:rsidR="00EA217A" w:rsidRDefault="00EA217A" w:rsidP="008A4AFD">
            <w:pPr>
              <w:jc w:val="both"/>
            </w:pPr>
          </w:p>
        </w:tc>
        <w:tc>
          <w:tcPr>
            <w:tcW w:w="635" w:type="dxa"/>
            <w:vMerge/>
            <w:tcBorders>
              <w:left w:val="single" w:sz="12" w:space="0" w:color="auto"/>
            </w:tcBorders>
            <w:vAlign w:val="center"/>
          </w:tcPr>
          <w:p w:rsidR="00EA217A" w:rsidRDefault="00EA217A" w:rsidP="008A4AFD">
            <w:pPr>
              <w:rPr>
                <w:b/>
              </w:rPr>
            </w:pPr>
          </w:p>
        </w:tc>
        <w:tc>
          <w:tcPr>
            <w:tcW w:w="696" w:type="dxa"/>
            <w:vMerge/>
            <w:vAlign w:val="center"/>
          </w:tcPr>
          <w:p w:rsidR="00EA217A" w:rsidRDefault="00EA217A" w:rsidP="008A4AFD">
            <w:pPr>
              <w:rPr>
                <w:b/>
              </w:rPr>
            </w:pPr>
          </w:p>
        </w:tc>
        <w:tc>
          <w:tcPr>
            <w:tcW w:w="697" w:type="dxa"/>
            <w:vMerge/>
            <w:vAlign w:val="center"/>
          </w:tcPr>
          <w:p w:rsidR="00EA217A" w:rsidRDefault="00EA217A" w:rsidP="008A4AFD">
            <w:pPr>
              <w:rPr>
                <w:b/>
              </w:rPr>
            </w:pPr>
          </w:p>
        </w:tc>
      </w:tr>
      <w:tr w:rsidR="00EA217A" w:rsidTr="008A4AFD">
        <w:tc>
          <w:tcPr>
            <w:tcW w:w="9900" w:type="dxa"/>
            <w:gridSpan w:val="11"/>
            <w:shd w:val="clear" w:color="auto" w:fill="F7CAAC"/>
          </w:tcPr>
          <w:p w:rsidR="00EA217A" w:rsidRDefault="00EA217A" w:rsidP="008A4AFD">
            <w:pPr>
              <w:jc w:val="both"/>
              <w:rPr>
                <w:b/>
              </w:rPr>
            </w:pPr>
            <w:r>
              <w:rPr>
                <w:b/>
              </w:rPr>
              <w:t xml:space="preserve">Přehled o nejvýznamnější publikační a další tvůrčí činnosti nebo další profesní činnosti u odborníků z praxe vztahující se k zabezpečovaným předmětům </w:t>
            </w:r>
          </w:p>
        </w:tc>
      </w:tr>
      <w:tr w:rsidR="00EA217A" w:rsidTr="008A4AFD">
        <w:trPr>
          <w:trHeight w:val="1889"/>
        </w:trPr>
        <w:tc>
          <w:tcPr>
            <w:tcW w:w="9900" w:type="dxa"/>
            <w:gridSpan w:val="11"/>
          </w:tcPr>
          <w:p w:rsidR="00EA217A" w:rsidRDefault="00EA217A" w:rsidP="008A4AFD">
            <w:pPr>
              <w:spacing w:before="120"/>
              <w:rPr>
                <w:b/>
              </w:rPr>
            </w:pPr>
          </w:p>
        </w:tc>
      </w:tr>
      <w:tr w:rsidR="00EA217A" w:rsidTr="008A4AFD">
        <w:trPr>
          <w:trHeight w:val="218"/>
        </w:trPr>
        <w:tc>
          <w:tcPr>
            <w:tcW w:w="9900" w:type="dxa"/>
            <w:gridSpan w:val="11"/>
            <w:shd w:val="clear" w:color="auto" w:fill="F7CAAC"/>
          </w:tcPr>
          <w:p w:rsidR="00EA217A" w:rsidRDefault="00EA217A" w:rsidP="008A4AFD">
            <w:pPr>
              <w:rPr>
                <w:b/>
              </w:rPr>
            </w:pPr>
            <w:r>
              <w:rPr>
                <w:b/>
              </w:rPr>
              <w:t>Působení v zahraničí</w:t>
            </w:r>
          </w:p>
        </w:tc>
      </w:tr>
      <w:tr w:rsidR="00EA217A" w:rsidTr="008A4AFD">
        <w:trPr>
          <w:trHeight w:val="328"/>
        </w:trPr>
        <w:tc>
          <w:tcPr>
            <w:tcW w:w="9900" w:type="dxa"/>
            <w:gridSpan w:val="11"/>
          </w:tcPr>
          <w:p w:rsidR="00EA217A" w:rsidRDefault="00EA217A" w:rsidP="008A4AFD">
            <w:pPr>
              <w:rPr>
                <w:b/>
              </w:rPr>
            </w:pPr>
          </w:p>
        </w:tc>
      </w:tr>
      <w:tr w:rsidR="00EA217A" w:rsidTr="008A4AFD">
        <w:trPr>
          <w:cantSplit/>
          <w:trHeight w:val="470"/>
        </w:trPr>
        <w:tc>
          <w:tcPr>
            <w:tcW w:w="2529" w:type="dxa"/>
            <w:shd w:val="clear" w:color="auto" w:fill="F7CAAC"/>
          </w:tcPr>
          <w:p w:rsidR="00EA217A" w:rsidRDefault="00EA217A" w:rsidP="008A4AFD">
            <w:pPr>
              <w:jc w:val="both"/>
              <w:rPr>
                <w:b/>
              </w:rPr>
            </w:pPr>
            <w:r>
              <w:rPr>
                <w:b/>
              </w:rPr>
              <w:t xml:space="preserve">Podpis </w:t>
            </w:r>
          </w:p>
        </w:tc>
        <w:tc>
          <w:tcPr>
            <w:tcW w:w="4554" w:type="dxa"/>
            <w:gridSpan w:val="5"/>
          </w:tcPr>
          <w:p w:rsidR="00EA217A" w:rsidRPr="00B10230" w:rsidRDefault="00EA217A" w:rsidP="008A4AFD">
            <w:pPr>
              <w:jc w:val="both"/>
              <w:rPr>
                <w:b/>
              </w:rPr>
            </w:pPr>
          </w:p>
        </w:tc>
        <w:tc>
          <w:tcPr>
            <w:tcW w:w="789" w:type="dxa"/>
            <w:gridSpan w:val="2"/>
            <w:shd w:val="clear" w:color="auto" w:fill="F7CAAC"/>
          </w:tcPr>
          <w:p w:rsidR="00EA217A" w:rsidRDefault="00EA217A" w:rsidP="008A4AFD">
            <w:pPr>
              <w:jc w:val="both"/>
            </w:pPr>
            <w:r>
              <w:rPr>
                <w:b/>
              </w:rPr>
              <w:t>datum</w:t>
            </w:r>
          </w:p>
        </w:tc>
        <w:tc>
          <w:tcPr>
            <w:tcW w:w="2028" w:type="dxa"/>
            <w:gridSpan w:val="3"/>
          </w:tcPr>
          <w:p w:rsidR="00EA217A" w:rsidRDefault="00EA217A" w:rsidP="008A4AFD">
            <w:pPr>
              <w:jc w:val="both"/>
            </w:pPr>
            <w:r>
              <w:t>10.8.2018</w:t>
            </w: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031A" w:rsidTr="00EA217A">
        <w:tc>
          <w:tcPr>
            <w:tcW w:w="9900" w:type="dxa"/>
            <w:gridSpan w:val="11"/>
            <w:tcBorders>
              <w:bottom w:val="double" w:sz="4" w:space="0" w:color="auto"/>
            </w:tcBorders>
            <w:shd w:val="clear" w:color="auto" w:fill="BDD6EE"/>
          </w:tcPr>
          <w:p w:rsidR="0018031A" w:rsidRDefault="0018031A" w:rsidP="00000845">
            <w:pPr>
              <w:jc w:val="both"/>
              <w:rPr>
                <w:b/>
                <w:sz w:val="28"/>
              </w:rPr>
            </w:pPr>
            <w:r>
              <w:rPr>
                <w:b/>
                <w:sz w:val="28"/>
              </w:rPr>
              <w:lastRenderedPageBreak/>
              <w:t>C-I – Personální zabezpečení</w:t>
            </w:r>
          </w:p>
        </w:tc>
      </w:tr>
      <w:tr w:rsidR="0018031A" w:rsidTr="00EA217A">
        <w:tc>
          <w:tcPr>
            <w:tcW w:w="2529" w:type="dxa"/>
            <w:tcBorders>
              <w:top w:val="double" w:sz="4" w:space="0" w:color="auto"/>
            </w:tcBorders>
            <w:shd w:val="clear" w:color="auto" w:fill="F7CAAC"/>
          </w:tcPr>
          <w:p w:rsidR="0018031A" w:rsidRDefault="0018031A" w:rsidP="00000845">
            <w:pPr>
              <w:jc w:val="both"/>
              <w:rPr>
                <w:b/>
              </w:rPr>
            </w:pPr>
            <w:r>
              <w:rPr>
                <w:b/>
              </w:rPr>
              <w:t>Vysoká škola</w:t>
            </w:r>
          </w:p>
        </w:tc>
        <w:tc>
          <w:tcPr>
            <w:tcW w:w="7371" w:type="dxa"/>
            <w:gridSpan w:val="10"/>
          </w:tcPr>
          <w:p w:rsidR="0018031A" w:rsidRDefault="0018031A" w:rsidP="00000845">
            <w:pPr>
              <w:jc w:val="both"/>
            </w:pPr>
            <w:r>
              <w:t>Univerzita Tomáše Bati ve Zlíně</w:t>
            </w:r>
          </w:p>
        </w:tc>
      </w:tr>
      <w:tr w:rsidR="0018031A" w:rsidTr="00EA217A">
        <w:tc>
          <w:tcPr>
            <w:tcW w:w="2529" w:type="dxa"/>
            <w:shd w:val="clear" w:color="auto" w:fill="F7CAAC"/>
          </w:tcPr>
          <w:p w:rsidR="0018031A" w:rsidRDefault="0018031A" w:rsidP="00000845">
            <w:pPr>
              <w:jc w:val="both"/>
              <w:rPr>
                <w:b/>
              </w:rPr>
            </w:pPr>
            <w:r>
              <w:rPr>
                <w:b/>
              </w:rPr>
              <w:t>Součást vysoké školy</w:t>
            </w:r>
          </w:p>
        </w:tc>
        <w:tc>
          <w:tcPr>
            <w:tcW w:w="7371" w:type="dxa"/>
            <w:gridSpan w:val="10"/>
          </w:tcPr>
          <w:p w:rsidR="0018031A" w:rsidRDefault="0018031A" w:rsidP="00000845">
            <w:pPr>
              <w:jc w:val="both"/>
            </w:pPr>
            <w:r>
              <w:t>Fakulta managementu a ekonomiky</w:t>
            </w:r>
          </w:p>
        </w:tc>
      </w:tr>
      <w:tr w:rsidR="0018031A" w:rsidTr="00EA217A">
        <w:tc>
          <w:tcPr>
            <w:tcW w:w="2529" w:type="dxa"/>
            <w:shd w:val="clear" w:color="auto" w:fill="F7CAAC"/>
          </w:tcPr>
          <w:p w:rsidR="0018031A" w:rsidRDefault="0018031A" w:rsidP="00000845">
            <w:pPr>
              <w:jc w:val="both"/>
              <w:rPr>
                <w:b/>
              </w:rPr>
            </w:pPr>
            <w:r>
              <w:rPr>
                <w:b/>
              </w:rPr>
              <w:t>Název studijního programu</w:t>
            </w:r>
          </w:p>
        </w:tc>
        <w:tc>
          <w:tcPr>
            <w:tcW w:w="7371" w:type="dxa"/>
            <w:gridSpan w:val="10"/>
          </w:tcPr>
          <w:p w:rsidR="0018031A" w:rsidRDefault="0018031A" w:rsidP="00000845">
            <w:pPr>
              <w:jc w:val="both"/>
            </w:pPr>
            <w:r>
              <w:t>Průmyslové inženýrství</w:t>
            </w:r>
          </w:p>
        </w:tc>
      </w:tr>
      <w:tr w:rsidR="0018031A" w:rsidTr="00EA217A">
        <w:tc>
          <w:tcPr>
            <w:tcW w:w="2529" w:type="dxa"/>
            <w:shd w:val="clear" w:color="auto" w:fill="F7CAAC"/>
          </w:tcPr>
          <w:p w:rsidR="0018031A" w:rsidRDefault="0018031A" w:rsidP="00000845">
            <w:pPr>
              <w:jc w:val="both"/>
              <w:rPr>
                <w:b/>
              </w:rPr>
            </w:pPr>
            <w:r>
              <w:rPr>
                <w:b/>
              </w:rPr>
              <w:t>Jméno a příjmení</w:t>
            </w:r>
          </w:p>
        </w:tc>
        <w:tc>
          <w:tcPr>
            <w:tcW w:w="4554" w:type="dxa"/>
            <w:gridSpan w:val="5"/>
          </w:tcPr>
          <w:p w:rsidR="0018031A" w:rsidRDefault="0018031A" w:rsidP="00000845">
            <w:pPr>
              <w:jc w:val="both"/>
            </w:pPr>
            <w:r>
              <w:t>Veronika VAVRUŠOVÁ</w:t>
            </w:r>
          </w:p>
        </w:tc>
        <w:tc>
          <w:tcPr>
            <w:tcW w:w="712" w:type="dxa"/>
            <w:shd w:val="clear" w:color="auto" w:fill="F7CAAC"/>
          </w:tcPr>
          <w:p w:rsidR="0018031A" w:rsidRDefault="0018031A" w:rsidP="00000845">
            <w:pPr>
              <w:jc w:val="both"/>
              <w:rPr>
                <w:b/>
              </w:rPr>
            </w:pPr>
            <w:r>
              <w:rPr>
                <w:b/>
              </w:rPr>
              <w:t>Tituly</w:t>
            </w:r>
          </w:p>
        </w:tc>
        <w:tc>
          <w:tcPr>
            <w:tcW w:w="2105" w:type="dxa"/>
            <w:gridSpan w:val="4"/>
          </w:tcPr>
          <w:p w:rsidR="0018031A" w:rsidRDefault="0018031A" w:rsidP="00000845">
            <w:pPr>
              <w:jc w:val="both"/>
            </w:pPr>
            <w:r>
              <w:t>Ing.</w:t>
            </w:r>
          </w:p>
        </w:tc>
      </w:tr>
      <w:tr w:rsidR="0018031A" w:rsidTr="00EA217A">
        <w:tc>
          <w:tcPr>
            <w:tcW w:w="2529" w:type="dxa"/>
            <w:shd w:val="clear" w:color="auto" w:fill="F7CAAC"/>
          </w:tcPr>
          <w:p w:rsidR="0018031A" w:rsidRDefault="0018031A" w:rsidP="00000845">
            <w:pPr>
              <w:jc w:val="both"/>
              <w:rPr>
                <w:b/>
              </w:rPr>
            </w:pPr>
            <w:r>
              <w:rPr>
                <w:b/>
              </w:rPr>
              <w:t>Rok narození</w:t>
            </w:r>
          </w:p>
        </w:tc>
        <w:tc>
          <w:tcPr>
            <w:tcW w:w="832" w:type="dxa"/>
          </w:tcPr>
          <w:p w:rsidR="0018031A" w:rsidRDefault="0018031A" w:rsidP="00000845">
            <w:pPr>
              <w:jc w:val="both"/>
            </w:pPr>
            <w:r>
              <w:t>1987</w:t>
            </w:r>
          </w:p>
        </w:tc>
        <w:tc>
          <w:tcPr>
            <w:tcW w:w="1728" w:type="dxa"/>
            <w:shd w:val="clear" w:color="auto" w:fill="F7CAAC"/>
          </w:tcPr>
          <w:p w:rsidR="0018031A" w:rsidRDefault="0018031A" w:rsidP="00000845">
            <w:pPr>
              <w:jc w:val="both"/>
              <w:rPr>
                <w:b/>
              </w:rPr>
            </w:pPr>
            <w:r>
              <w:rPr>
                <w:b/>
              </w:rPr>
              <w:t>typ vztahu k VŠ</w:t>
            </w:r>
          </w:p>
        </w:tc>
        <w:tc>
          <w:tcPr>
            <w:tcW w:w="996" w:type="dxa"/>
            <w:gridSpan w:val="2"/>
          </w:tcPr>
          <w:p w:rsidR="0018031A" w:rsidRDefault="0018031A" w:rsidP="00000845">
            <w:pPr>
              <w:jc w:val="both"/>
            </w:pPr>
            <w:r>
              <w:t>DPP</w:t>
            </w:r>
          </w:p>
        </w:tc>
        <w:tc>
          <w:tcPr>
            <w:tcW w:w="998" w:type="dxa"/>
            <w:shd w:val="clear" w:color="auto" w:fill="F7CAAC"/>
          </w:tcPr>
          <w:p w:rsidR="0018031A" w:rsidRDefault="0018031A" w:rsidP="00000845">
            <w:pPr>
              <w:jc w:val="both"/>
              <w:rPr>
                <w:b/>
              </w:rPr>
            </w:pPr>
            <w:r>
              <w:rPr>
                <w:b/>
              </w:rPr>
              <w:t>rozsah</w:t>
            </w:r>
          </w:p>
        </w:tc>
        <w:tc>
          <w:tcPr>
            <w:tcW w:w="712" w:type="dxa"/>
          </w:tcPr>
          <w:p w:rsidR="0018031A" w:rsidRDefault="0018031A" w:rsidP="00000845">
            <w:pPr>
              <w:jc w:val="both"/>
            </w:pPr>
          </w:p>
        </w:tc>
        <w:tc>
          <w:tcPr>
            <w:tcW w:w="712" w:type="dxa"/>
            <w:gridSpan w:val="2"/>
            <w:shd w:val="clear" w:color="auto" w:fill="F7CAAC"/>
          </w:tcPr>
          <w:p w:rsidR="0018031A" w:rsidRDefault="0018031A" w:rsidP="00000845">
            <w:pPr>
              <w:jc w:val="both"/>
              <w:rPr>
                <w:b/>
              </w:rPr>
            </w:pPr>
            <w:r>
              <w:rPr>
                <w:b/>
              </w:rPr>
              <w:t>do kdy</w:t>
            </w:r>
          </w:p>
        </w:tc>
        <w:tc>
          <w:tcPr>
            <w:tcW w:w="1393" w:type="dxa"/>
            <w:gridSpan w:val="2"/>
          </w:tcPr>
          <w:p w:rsidR="0018031A" w:rsidRDefault="0018031A" w:rsidP="00000845">
            <w:pPr>
              <w:jc w:val="both"/>
            </w:pPr>
          </w:p>
        </w:tc>
      </w:tr>
      <w:tr w:rsidR="0018031A" w:rsidTr="00EA217A">
        <w:tc>
          <w:tcPr>
            <w:tcW w:w="5089" w:type="dxa"/>
            <w:gridSpan w:val="3"/>
            <w:shd w:val="clear" w:color="auto" w:fill="F7CAAC"/>
          </w:tcPr>
          <w:p w:rsidR="0018031A" w:rsidRDefault="0018031A" w:rsidP="00000845">
            <w:pPr>
              <w:jc w:val="both"/>
              <w:rPr>
                <w:b/>
              </w:rPr>
            </w:pPr>
            <w:r>
              <w:rPr>
                <w:b/>
              </w:rPr>
              <w:t>Typ vztahu na součásti VŠ, která uskutečňuje st. program</w:t>
            </w:r>
          </w:p>
        </w:tc>
        <w:tc>
          <w:tcPr>
            <w:tcW w:w="996" w:type="dxa"/>
            <w:gridSpan w:val="2"/>
          </w:tcPr>
          <w:p w:rsidR="0018031A" w:rsidRDefault="0018031A" w:rsidP="00000845">
            <w:pPr>
              <w:jc w:val="both"/>
            </w:pPr>
          </w:p>
        </w:tc>
        <w:tc>
          <w:tcPr>
            <w:tcW w:w="998" w:type="dxa"/>
            <w:shd w:val="clear" w:color="auto" w:fill="F7CAAC"/>
          </w:tcPr>
          <w:p w:rsidR="0018031A" w:rsidRDefault="0018031A" w:rsidP="00000845">
            <w:pPr>
              <w:jc w:val="both"/>
              <w:rPr>
                <w:b/>
              </w:rPr>
            </w:pPr>
            <w:r>
              <w:rPr>
                <w:b/>
              </w:rPr>
              <w:t>rozsah</w:t>
            </w:r>
          </w:p>
        </w:tc>
        <w:tc>
          <w:tcPr>
            <w:tcW w:w="712" w:type="dxa"/>
          </w:tcPr>
          <w:p w:rsidR="0018031A" w:rsidRDefault="0018031A" w:rsidP="00000845">
            <w:pPr>
              <w:jc w:val="both"/>
            </w:pPr>
          </w:p>
        </w:tc>
        <w:tc>
          <w:tcPr>
            <w:tcW w:w="712" w:type="dxa"/>
            <w:gridSpan w:val="2"/>
            <w:shd w:val="clear" w:color="auto" w:fill="F7CAAC"/>
          </w:tcPr>
          <w:p w:rsidR="0018031A" w:rsidRDefault="0018031A" w:rsidP="00000845">
            <w:pPr>
              <w:jc w:val="both"/>
              <w:rPr>
                <w:b/>
              </w:rPr>
            </w:pPr>
            <w:r>
              <w:rPr>
                <w:b/>
              </w:rPr>
              <w:t>do kdy</w:t>
            </w:r>
          </w:p>
        </w:tc>
        <w:tc>
          <w:tcPr>
            <w:tcW w:w="1393" w:type="dxa"/>
            <w:gridSpan w:val="2"/>
          </w:tcPr>
          <w:p w:rsidR="0018031A" w:rsidRDefault="0018031A" w:rsidP="00000845">
            <w:pPr>
              <w:jc w:val="both"/>
            </w:pPr>
          </w:p>
        </w:tc>
      </w:tr>
      <w:tr w:rsidR="0018031A" w:rsidTr="00EA217A">
        <w:tc>
          <w:tcPr>
            <w:tcW w:w="6085" w:type="dxa"/>
            <w:gridSpan w:val="5"/>
            <w:shd w:val="clear" w:color="auto" w:fill="F7CAAC"/>
          </w:tcPr>
          <w:p w:rsidR="0018031A" w:rsidRDefault="0018031A" w:rsidP="00000845">
            <w:pPr>
              <w:jc w:val="both"/>
            </w:pPr>
            <w:r>
              <w:rPr>
                <w:b/>
              </w:rPr>
              <w:t>Další současná působení jako akademický pracovník na jiných VŠ</w:t>
            </w:r>
          </w:p>
        </w:tc>
        <w:tc>
          <w:tcPr>
            <w:tcW w:w="1710" w:type="dxa"/>
            <w:gridSpan w:val="2"/>
            <w:shd w:val="clear" w:color="auto" w:fill="F7CAAC"/>
          </w:tcPr>
          <w:p w:rsidR="0018031A" w:rsidRDefault="0018031A" w:rsidP="00000845">
            <w:pPr>
              <w:jc w:val="both"/>
              <w:rPr>
                <w:b/>
              </w:rPr>
            </w:pPr>
            <w:r>
              <w:rPr>
                <w:b/>
              </w:rPr>
              <w:t>typ prac. vztahu</w:t>
            </w:r>
          </w:p>
        </w:tc>
        <w:tc>
          <w:tcPr>
            <w:tcW w:w="2105" w:type="dxa"/>
            <w:gridSpan w:val="4"/>
            <w:shd w:val="clear" w:color="auto" w:fill="F7CAAC"/>
          </w:tcPr>
          <w:p w:rsidR="0018031A" w:rsidRDefault="0018031A" w:rsidP="00000845">
            <w:pPr>
              <w:jc w:val="both"/>
              <w:rPr>
                <w:b/>
              </w:rPr>
            </w:pPr>
            <w:r>
              <w:rPr>
                <w:b/>
              </w:rPr>
              <w:t>rozsah</w:t>
            </w: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6085" w:type="dxa"/>
            <w:gridSpan w:val="5"/>
          </w:tcPr>
          <w:p w:rsidR="0018031A" w:rsidRDefault="0018031A" w:rsidP="00000845">
            <w:pPr>
              <w:jc w:val="both"/>
            </w:pPr>
          </w:p>
        </w:tc>
        <w:tc>
          <w:tcPr>
            <w:tcW w:w="1710" w:type="dxa"/>
            <w:gridSpan w:val="2"/>
          </w:tcPr>
          <w:p w:rsidR="0018031A" w:rsidRDefault="0018031A" w:rsidP="00000845">
            <w:pPr>
              <w:jc w:val="both"/>
            </w:pPr>
          </w:p>
        </w:tc>
        <w:tc>
          <w:tcPr>
            <w:tcW w:w="2105" w:type="dxa"/>
            <w:gridSpan w:val="4"/>
          </w:tcPr>
          <w:p w:rsidR="0018031A" w:rsidRDefault="0018031A" w:rsidP="00000845">
            <w:pPr>
              <w:jc w:val="both"/>
            </w:pPr>
          </w:p>
        </w:tc>
      </w:tr>
      <w:tr w:rsidR="0018031A" w:rsidTr="00EA217A">
        <w:tc>
          <w:tcPr>
            <w:tcW w:w="9900" w:type="dxa"/>
            <w:gridSpan w:val="11"/>
            <w:shd w:val="clear" w:color="auto" w:fill="F7CAAC"/>
          </w:tcPr>
          <w:p w:rsidR="0018031A" w:rsidRDefault="0018031A" w:rsidP="00000845">
            <w:pPr>
              <w:jc w:val="both"/>
            </w:pPr>
            <w:r>
              <w:rPr>
                <w:b/>
              </w:rPr>
              <w:t>Předměty příslušného studijního programu a způsob zapojení do jejich výuky, příp. další zapojení do uskutečňování studijního programu</w:t>
            </w:r>
          </w:p>
        </w:tc>
      </w:tr>
      <w:tr w:rsidR="0018031A" w:rsidTr="00EA217A">
        <w:trPr>
          <w:trHeight w:val="643"/>
        </w:trPr>
        <w:tc>
          <w:tcPr>
            <w:tcW w:w="9900" w:type="dxa"/>
            <w:gridSpan w:val="11"/>
            <w:tcBorders>
              <w:top w:val="nil"/>
            </w:tcBorders>
          </w:tcPr>
          <w:p w:rsidR="0018031A" w:rsidRDefault="0018031A" w:rsidP="00000845">
            <w:pPr>
              <w:jc w:val="both"/>
            </w:pPr>
            <w:r>
              <w:t>Průmysl 4.0 – digitalizace výrobních procesů – přednášející (40%)</w:t>
            </w:r>
            <w:r w:rsidR="007044B0">
              <w:t xml:space="preserve"> – odborník z praxe</w:t>
            </w:r>
          </w:p>
          <w:p w:rsidR="0018031A" w:rsidRDefault="0018031A" w:rsidP="00000845">
            <w:pPr>
              <w:jc w:val="both"/>
            </w:pPr>
          </w:p>
        </w:tc>
      </w:tr>
      <w:tr w:rsidR="0018031A" w:rsidTr="00EA217A">
        <w:tc>
          <w:tcPr>
            <w:tcW w:w="9900" w:type="dxa"/>
            <w:gridSpan w:val="11"/>
            <w:shd w:val="clear" w:color="auto" w:fill="F7CAAC"/>
          </w:tcPr>
          <w:p w:rsidR="0018031A" w:rsidRDefault="0018031A" w:rsidP="00000845">
            <w:pPr>
              <w:jc w:val="both"/>
            </w:pPr>
            <w:r>
              <w:rPr>
                <w:b/>
              </w:rPr>
              <w:t xml:space="preserve">Údaje o vzdělání na VŠ </w:t>
            </w:r>
          </w:p>
        </w:tc>
      </w:tr>
      <w:tr w:rsidR="0018031A" w:rsidTr="00EA217A">
        <w:trPr>
          <w:trHeight w:val="975"/>
        </w:trPr>
        <w:tc>
          <w:tcPr>
            <w:tcW w:w="9900" w:type="dxa"/>
            <w:gridSpan w:val="11"/>
          </w:tcPr>
          <w:p w:rsidR="0018031A" w:rsidRDefault="0018031A" w:rsidP="0018031A">
            <w:pPr>
              <w:tabs>
                <w:tab w:val="left" w:pos="1418"/>
              </w:tabs>
              <w:autoSpaceDE w:val="0"/>
              <w:autoSpaceDN w:val="0"/>
              <w:adjustRightInd w:val="0"/>
              <w:ind w:left="1418" w:hanging="1418"/>
              <w:rPr>
                <w:color w:val="000000"/>
                <w:szCs w:val="24"/>
              </w:rPr>
            </w:pPr>
            <w:r>
              <w:rPr>
                <w:b/>
                <w:bCs/>
                <w:color w:val="000000"/>
                <w:szCs w:val="24"/>
              </w:rPr>
              <w:t xml:space="preserve">2007 – 2010 </w:t>
            </w:r>
            <w:r w:rsidRPr="009A3584">
              <w:rPr>
                <w:color w:val="000000"/>
                <w:szCs w:val="24"/>
              </w:rPr>
              <w:t>Univerzita Tomáše Bati ve Zlíně, Fakulta managementu a ekonomi</w:t>
            </w:r>
            <w:r>
              <w:rPr>
                <w:color w:val="000000"/>
                <w:szCs w:val="24"/>
              </w:rPr>
              <w:t>ky, obor Ekonomika a management (</w:t>
            </w:r>
            <w:r w:rsidRPr="0018031A">
              <w:rPr>
                <w:color w:val="000000"/>
                <w:szCs w:val="24"/>
              </w:rPr>
              <w:t>Bc.)</w:t>
            </w:r>
          </w:p>
          <w:p w:rsidR="0018031A" w:rsidRPr="0018031A" w:rsidRDefault="0018031A" w:rsidP="0018031A">
            <w:pPr>
              <w:tabs>
                <w:tab w:val="left" w:pos="1418"/>
              </w:tabs>
              <w:autoSpaceDE w:val="0"/>
              <w:autoSpaceDN w:val="0"/>
              <w:adjustRightInd w:val="0"/>
              <w:ind w:left="1416" w:hanging="1416"/>
              <w:rPr>
                <w:bCs/>
                <w:color w:val="000000"/>
                <w:szCs w:val="24"/>
              </w:rPr>
            </w:pPr>
            <w:r>
              <w:rPr>
                <w:b/>
                <w:bCs/>
                <w:color w:val="000000"/>
                <w:szCs w:val="24"/>
              </w:rPr>
              <w:t xml:space="preserve">2010 – 2012 </w:t>
            </w:r>
            <w:r w:rsidRPr="009A3584">
              <w:rPr>
                <w:color w:val="000000"/>
                <w:szCs w:val="24"/>
              </w:rPr>
              <w:t xml:space="preserve">Univerzita Tomáš Bati ve Zlíně, Fakulta managementu a ekonomiky, obor </w:t>
            </w:r>
            <w:r>
              <w:rPr>
                <w:color w:val="000000"/>
                <w:szCs w:val="24"/>
              </w:rPr>
              <w:t>Průmyslové inženýrství</w:t>
            </w:r>
            <w:r w:rsidRPr="009A3584">
              <w:rPr>
                <w:color w:val="000000"/>
                <w:szCs w:val="24"/>
              </w:rPr>
              <w:t xml:space="preserve"> </w:t>
            </w:r>
            <w:r w:rsidRPr="0018031A">
              <w:rPr>
                <w:color w:val="000000"/>
                <w:szCs w:val="24"/>
              </w:rPr>
              <w:t>(Ing.)</w:t>
            </w:r>
          </w:p>
          <w:p w:rsidR="0018031A" w:rsidRPr="00433EE4" w:rsidRDefault="0018031A" w:rsidP="00000845">
            <w:pPr>
              <w:rPr>
                <w:rFonts w:cs="Verdana"/>
              </w:rPr>
            </w:pPr>
            <w:r>
              <w:rPr>
                <w:b/>
                <w:bCs/>
                <w:color w:val="000000"/>
                <w:szCs w:val="24"/>
              </w:rPr>
              <w:t>2011</w:t>
            </w:r>
            <w:r>
              <w:rPr>
                <w:color w:val="000000"/>
                <w:szCs w:val="24"/>
              </w:rPr>
              <w:t xml:space="preserve"> </w:t>
            </w:r>
            <w:r w:rsidRPr="000D768D">
              <w:rPr>
                <w:szCs w:val="22"/>
              </w:rPr>
              <w:t>Facultad de Economía y Empresa, Campus de Miguel Unamuno, Salamanca</w:t>
            </w:r>
            <w:r>
              <w:rPr>
                <w:rFonts w:cs="Verdana"/>
              </w:rPr>
              <w:t>, o</w:t>
            </w:r>
            <w:r w:rsidRPr="000D768D">
              <w:rPr>
                <w:rFonts w:cs="Verdana"/>
                <w:lang w:val="en-US"/>
              </w:rPr>
              <w:t>bor: Ekonomika a management</w:t>
            </w:r>
          </w:p>
          <w:p w:rsidR="0018031A" w:rsidRDefault="0018031A" w:rsidP="0018031A">
            <w:pPr>
              <w:tabs>
                <w:tab w:val="left" w:pos="1418"/>
              </w:tabs>
              <w:autoSpaceDE w:val="0"/>
              <w:autoSpaceDN w:val="0"/>
              <w:adjustRightInd w:val="0"/>
              <w:ind w:left="1418" w:hanging="1418"/>
              <w:rPr>
                <w:b/>
              </w:rPr>
            </w:pPr>
          </w:p>
        </w:tc>
      </w:tr>
      <w:tr w:rsidR="0018031A" w:rsidTr="00EA217A">
        <w:tc>
          <w:tcPr>
            <w:tcW w:w="9900" w:type="dxa"/>
            <w:gridSpan w:val="11"/>
            <w:shd w:val="clear" w:color="auto" w:fill="F7CAAC"/>
          </w:tcPr>
          <w:p w:rsidR="0018031A" w:rsidRDefault="0018031A" w:rsidP="00000845">
            <w:pPr>
              <w:jc w:val="both"/>
              <w:rPr>
                <w:b/>
              </w:rPr>
            </w:pPr>
            <w:r>
              <w:rPr>
                <w:b/>
              </w:rPr>
              <w:t>Údaje o odborném působení od absolvování VŠ</w:t>
            </w:r>
          </w:p>
        </w:tc>
      </w:tr>
      <w:tr w:rsidR="0018031A" w:rsidTr="00EA217A">
        <w:trPr>
          <w:trHeight w:val="429"/>
        </w:trPr>
        <w:tc>
          <w:tcPr>
            <w:tcW w:w="9900" w:type="dxa"/>
            <w:gridSpan w:val="11"/>
          </w:tcPr>
          <w:p w:rsidR="0018031A" w:rsidRDefault="0018031A" w:rsidP="00000845">
            <w:pPr>
              <w:tabs>
                <w:tab w:val="left" w:pos="2127"/>
              </w:tabs>
              <w:autoSpaceDE w:val="0"/>
              <w:autoSpaceDN w:val="0"/>
              <w:adjustRightInd w:val="0"/>
              <w:rPr>
                <w:color w:val="000000"/>
                <w:szCs w:val="24"/>
              </w:rPr>
            </w:pPr>
            <w:r>
              <w:rPr>
                <w:b/>
                <w:bCs/>
                <w:color w:val="000000"/>
                <w:szCs w:val="24"/>
              </w:rPr>
              <w:t xml:space="preserve">07/2012 - doposud: </w:t>
            </w:r>
            <w:r>
              <w:rPr>
                <w:bCs/>
                <w:color w:val="000000"/>
                <w:szCs w:val="24"/>
              </w:rPr>
              <w:t>TNS SERVIS, s.r.o., Slušovice, Průmyslový inženýr, poté Vedoucí útvaru průmyslového inženýrství</w:t>
            </w:r>
          </w:p>
          <w:p w:rsidR="0018031A" w:rsidRDefault="0018031A" w:rsidP="00000845">
            <w:pPr>
              <w:tabs>
                <w:tab w:val="left" w:pos="2127"/>
              </w:tabs>
              <w:autoSpaceDE w:val="0"/>
              <w:autoSpaceDN w:val="0"/>
              <w:adjustRightInd w:val="0"/>
            </w:pPr>
          </w:p>
        </w:tc>
      </w:tr>
      <w:tr w:rsidR="0018031A" w:rsidTr="00EA217A">
        <w:trPr>
          <w:trHeight w:val="250"/>
        </w:trPr>
        <w:tc>
          <w:tcPr>
            <w:tcW w:w="9900" w:type="dxa"/>
            <w:gridSpan w:val="11"/>
            <w:shd w:val="clear" w:color="auto" w:fill="F7CAAC"/>
          </w:tcPr>
          <w:p w:rsidR="0018031A" w:rsidRDefault="0018031A" w:rsidP="00000845">
            <w:pPr>
              <w:jc w:val="both"/>
            </w:pPr>
            <w:r>
              <w:rPr>
                <w:b/>
              </w:rPr>
              <w:t>Zkušenosti s vedením kvalifikačních a rigorózních prací</w:t>
            </w:r>
          </w:p>
        </w:tc>
      </w:tr>
      <w:tr w:rsidR="0018031A" w:rsidTr="00EA217A">
        <w:trPr>
          <w:trHeight w:val="436"/>
        </w:trPr>
        <w:tc>
          <w:tcPr>
            <w:tcW w:w="9900" w:type="dxa"/>
            <w:gridSpan w:val="11"/>
          </w:tcPr>
          <w:p w:rsidR="0018031A" w:rsidRDefault="0018031A" w:rsidP="0018031A">
            <w:pPr>
              <w:jc w:val="both"/>
            </w:pPr>
            <w:r>
              <w:t>Počet vedených bakalářských prací – 7</w:t>
            </w:r>
          </w:p>
          <w:p w:rsidR="0018031A" w:rsidRDefault="0018031A" w:rsidP="00000845">
            <w:pPr>
              <w:jc w:val="both"/>
            </w:pPr>
            <w:r>
              <w:t>Počet vedených diplomových prací – 6</w:t>
            </w:r>
          </w:p>
        </w:tc>
      </w:tr>
      <w:tr w:rsidR="0018031A" w:rsidTr="00EA217A">
        <w:trPr>
          <w:cantSplit/>
        </w:trPr>
        <w:tc>
          <w:tcPr>
            <w:tcW w:w="3361" w:type="dxa"/>
            <w:gridSpan w:val="2"/>
            <w:tcBorders>
              <w:top w:val="single" w:sz="12" w:space="0" w:color="auto"/>
            </w:tcBorders>
            <w:shd w:val="clear" w:color="auto" w:fill="F7CAAC"/>
          </w:tcPr>
          <w:p w:rsidR="0018031A" w:rsidRDefault="0018031A" w:rsidP="00000845">
            <w:pPr>
              <w:jc w:val="both"/>
            </w:pPr>
            <w:r>
              <w:rPr>
                <w:b/>
              </w:rPr>
              <w:t xml:space="preserve">Obor habilitačního řízení </w:t>
            </w:r>
          </w:p>
        </w:tc>
        <w:tc>
          <w:tcPr>
            <w:tcW w:w="2254" w:type="dxa"/>
            <w:gridSpan w:val="2"/>
            <w:tcBorders>
              <w:top w:val="single" w:sz="12" w:space="0" w:color="auto"/>
            </w:tcBorders>
            <w:shd w:val="clear" w:color="auto" w:fill="F7CAAC"/>
          </w:tcPr>
          <w:p w:rsidR="0018031A" w:rsidRDefault="0018031A" w:rsidP="00000845">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18031A" w:rsidRDefault="0018031A" w:rsidP="00000845">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18031A" w:rsidRDefault="0018031A" w:rsidP="00000845">
            <w:pPr>
              <w:jc w:val="both"/>
              <w:rPr>
                <w:b/>
              </w:rPr>
            </w:pPr>
            <w:r>
              <w:rPr>
                <w:b/>
              </w:rPr>
              <w:t>Ohlasy publikací</w:t>
            </w:r>
          </w:p>
        </w:tc>
      </w:tr>
      <w:tr w:rsidR="0018031A" w:rsidTr="00EA217A">
        <w:trPr>
          <w:cantSplit/>
        </w:trPr>
        <w:tc>
          <w:tcPr>
            <w:tcW w:w="3361" w:type="dxa"/>
            <w:gridSpan w:val="2"/>
          </w:tcPr>
          <w:p w:rsidR="0018031A" w:rsidRDefault="0018031A" w:rsidP="00000845">
            <w:pPr>
              <w:jc w:val="both"/>
            </w:pPr>
          </w:p>
        </w:tc>
        <w:tc>
          <w:tcPr>
            <w:tcW w:w="2254" w:type="dxa"/>
            <w:gridSpan w:val="2"/>
          </w:tcPr>
          <w:p w:rsidR="0018031A" w:rsidRDefault="0018031A" w:rsidP="00000845">
            <w:pPr>
              <w:jc w:val="both"/>
            </w:pPr>
          </w:p>
        </w:tc>
        <w:tc>
          <w:tcPr>
            <w:tcW w:w="2257" w:type="dxa"/>
            <w:gridSpan w:val="4"/>
            <w:tcBorders>
              <w:right w:val="single" w:sz="12" w:space="0" w:color="auto"/>
            </w:tcBorders>
          </w:tcPr>
          <w:p w:rsidR="0018031A" w:rsidRDefault="0018031A" w:rsidP="00000845">
            <w:pPr>
              <w:jc w:val="both"/>
            </w:pPr>
          </w:p>
        </w:tc>
        <w:tc>
          <w:tcPr>
            <w:tcW w:w="635" w:type="dxa"/>
            <w:tcBorders>
              <w:left w:val="single" w:sz="12" w:space="0" w:color="auto"/>
            </w:tcBorders>
            <w:shd w:val="clear" w:color="auto" w:fill="F7CAAC"/>
          </w:tcPr>
          <w:p w:rsidR="0018031A" w:rsidRDefault="0018031A" w:rsidP="00000845">
            <w:pPr>
              <w:jc w:val="both"/>
            </w:pPr>
            <w:r>
              <w:rPr>
                <w:b/>
              </w:rPr>
              <w:t>WOS</w:t>
            </w:r>
          </w:p>
        </w:tc>
        <w:tc>
          <w:tcPr>
            <w:tcW w:w="696" w:type="dxa"/>
            <w:shd w:val="clear" w:color="auto" w:fill="F7CAAC"/>
          </w:tcPr>
          <w:p w:rsidR="0018031A" w:rsidRDefault="0018031A" w:rsidP="00000845">
            <w:pPr>
              <w:jc w:val="both"/>
              <w:rPr>
                <w:sz w:val="18"/>
              </w:rPr>
            </w:pPr>
            <w:r>
              <w:rPr>
                <w:b/>
                <w:sz w:val="18"/>
              </w:rPr>
              <w:t>Scopus</w:t>
            </w:r>
          </w:p>
        </w:tc>
        <w:tc>
          <w:tcPr>
            <w:tcW w:w="697" w:type="dxa"/>
            <w:shd w:val="clear" w:color="auto" w:fill="F7CAAC"/>
          </w:tcPr>
          <w:p w:rsidR="0018031A" w:rsidRDefault="0018031A" w:rsidP="00000845">
            <w:pPr>
              <w:jc w:val="both"/>
            </w:pPr>
            <w:r>
              <w:rPr>
                <w:b/>
                <w:sz w:val="18"/>
              </w:rPr>
              <w:t>ostatní</w:t>
            </w:r>
          </w:p>
        </w:tc>
      </w:tr>
      <w:tr w:rsidR="0018031A" w:rsidTr="00EA217A">
        <w:trPr>
          <w:cantSplit/>
          <w:trHeight w:val="70"/>
        </w:trPr>
        <w:tc>
          <w:tcPr>
            <w:tcW w:w="3361" w:type="dxa"/>
            <w:gridSpan w:val="2"/>
            <w:shd w:val="clear" w:color="auto" w:fill="F7CAAC"/>
          </w:tcPr>
          <w:p w:rsidR="0018031A" w:rsidRDefault="0018031A" w:rsidP="00000845">
            <w:pPr>
              <w:jc w:val="both"/>
            </w:pPr>
            <w:r>
              <w:rPr>
                <w:b/>
              </w:rPr>
              <w:t>Obor jmenovacího řízení</w:t>
            </w:r>
          </w:p>
        </w:tc>
        <w:tc>
          <w:tcPr>
            <w:tcW w:w="2254" w:type="dxa"/>
            <w:gridSpan w:val="2"/>
            <w:shd w:val="clear" w:color="auto" w:fill="F7CAAC"/>
          </w:tcPr>
          <w:p w:rsidR="0018031A" w:rsidRDefault="0018031A" w:rsidP="00000845">
            <w:pPr>
              <w:jc w:val="both"/>
            </w:pPr>
            <w:r>
              <w:rPr>
                <w:b/>
              </w:rPr>
              <w:t>Rok udělení hodnosti</w:t>
            </w:r>
          </w:p>
        </w:tc>
        <w:tc>
          <w:tcPr>
            <w:tcW w:w="2257" w:type="dxa"/>
            <w:gridSpan w:val="4"/>
            <w:tcBorders>
              <w:right w:val="single" w:sz="12" w:space="0" w:color="auto"/>
            </w:tcBorders>
            <w:shd w:val="clear" w:color="auto" w:fill="F7CAAC"/>
          </w:tcPr>
          <w:p w:rsidR="0018031A" w:rsidRDefault="0018031A" w:rsidP="00000845">
            <w:pPr>
              <w:jc w:val="both"/>
            </w:pPr>
            <w:r>
              <w:rPr>
                <w:b/>
              </w:rPr>
              <w:t>Řízení konáno na VŠ</w:t>
            </w:r>
          </w:p>
        </w:tc>
        <w:tc>
          <w:tcPr>
            <w:tcW w:w="635" w:type="dxa"/>
            <w:vMerge w:val="restart"/>
            <w:tcBorders>
              <w:left w:val="single" w:sz="12" w:space="0" w:color="auto"/>
            </w:tcBorders>
          </w:tcPr>
          <w:p w:rsidR="0018031A" w:rsidRDefault="00221928" w:rsidP="00000845">
            <w:pPr>
              <w:jc w:val="both"/>
              <w:rPr>
                <w:b/>
              </w:rPr>
            </w:pPr>
            <w:r>
              <w:rPr>
                <w:b/>
              </w:rPr>
              <w:t>0</w:t>
            </w:r>
          </w:p>
        </w:tc>
        <w:tc>
          <w:tcPr>
            <w:tcW w:w="696" w:type="dxa"/>
            <w:vMerge w:val="restart"/>
          </w:tcPr>
          <w:p w:rsidR="0018031A" w:rsidRDefault="00221928" w:rsidP="00000845">
            <w:pPr>
              <w:jc w:val="both"/>
              <w:rPr>
                <w:b/>
              </w:rPr>
            </w:pPr>
            <w:r>
              <w:rPr>
                <w:b/>
              </w:rPr>
              <w:t>0</w:t>
            </w:r>
          </w:p>
        </w:tc>
        <w:tc>
          <w:tcPr>
            <w:tcW w:w="697" w:type="dxa"/>
            <w:vMerge w:val="restart"/>
          </w:tcPr>
          <w:p w:rsidR="0018031A" w:rsidRDefault="00221928" w:rsidP="00000845">
            <w:pPr>
              <w:jc w:val="both"/>
              <w:rPr>
                <w:b/>
              </w:rPr>
            </w:pPr>
            <w:r>
              <w:rPr>
                <w:b/>
              </w:rPr>
              <w:t>0</w:t>
            </w:r>
          </w:p>
        </w:tc>
      </w:tr>
      <w:tr w:rsidR="0018031A" w:rsidTr="00EA217A">
        <w:trPr>
          <w:trHeight w:val="205"/>
        </w:trPr>
        <w:tc>
          <w:tcPr>
            <w:tcW w:w="3361" w:type="dxa"/>
            <w:gridSpan w:val="2"/>
          </w:tcPr>
          <w:p w:rsidR="0018031A" w:rsidRDefault="0018031A" w:rsidP="00000845">
            <w:pPr>
              <w:jc w:val="both"/>
            </w:pPr>
          </w:p>
        </w:tc>
        <w:tc>
          <w:tcPr>
            <w:tcW w:w="2254" w:type="dxa"/>
            <w:gridSpan w:val="2"/>
          </w:tcPr>
          <w:p w:rsidR="0018031A" w:rsidRDefault="0018031A" w:rsidP="00000845">
            <w:pPr>
              <w:jc w:val="both"/>
            </w:pPr>
          </w:p>
        </w:tc>
        <w:tc>
          <w:tcPr>
            <w:tcW w:w="2257" w:type="dxa"/>
            <w:gridSpan w:val="4"/>
            <w:tcBorders>
              <w:right w:val="single" w:sz="12" w:space="0" w:color="auto"/>
            </w:tcBorders>
          </w:tcPr>
          <w:p w:rsidR="0018031A" w:rsidRDefault="0018031A" w:rsidP="00000845">
            <w:pPr>
              <w:jc w:val="both"/>
            </w:pPr>
          </w:p>
        </w:tc>
        <w:tc>
          <w:tcPr>
            <w:tcW w:w="635" w:type="dxa"/>
            <w:vMerge/>
            <w:tcBorders>
              <w:left w:val="single" w:sz="12" w:space="0" w:color="auto"/>
            </w:tcBorders>
            <w:vAlign w:val="center"/>
          </w:tcPr>
          <w:p w:rsidR="0018031A" w:rsidRDefault="0018031A" w:rsidP="00000845">
            <w:pPr>
              <w:rPr>
                <w:b/>
              </w:rPr>
            </w:pPr>
          </w:p>
        </w:tc>
        <w:tc>
          <w:tcPr>
            <w:tcW w:w="696" w:type="dxa"/>
            <w:vMerge/>
            <w:vAlign w:val="center"/>
          </w:tcPr>
          <w:p w:rsidR="0018031A" w:rsidRDefault="0018031A" w:rsidP="00000845">
            <w:pPr>
              <w:rPr>
                <w:b/>
              </w:rPr>
            </w:pPr>
          </w:p>
        </w:tc>
        <w:tc>
          <w:tcPr>
            <w:tcW w:w="697" w:type="dxa"/>
            <w:vMerge/>
            <w:vAlign w:val="center"/>
          </w:tcPr>
          <w:p w:rsidR="0018031A" w:rsidRDefault="0018031A" w:rsidP="00000845">
            <w:pPr>
              <w:rPr>
                <w:b/>
              </w:rPr>
            </w:pPr>
          </w:p>
        </w:tc>
      </w:tr>
      <w:tr w:rsidR="0018031A" w:rsidTr="00EA217A">
        <w:tc>
          <w:tcPr>
            <w:tcW w:w="9900" w:type="dxa"/>
            <w:gridSpan w:val="11"/>
            <w:shd w:val="clear" w:color="auto" w:fill="F7CAAC"/>
          </w:tcPr>
          <w:p w:rsidR="0018031A" w:rsidRDefault="0018031A" w:rsidP="00000845">
            <w:pPr>
              <w:jc w:val="both"/>
              <w:rPr>
                <w:b/>
              </w:rPr>
            </w:pPr>
            <w:r>
              <w:rPr>
                <w:b/>
              </w:rPr>
              <w:t xml:space="preserve">Přehled o nejvýznamnější publikační a další tvůrčí činnosti nebo další profesní činnosti u odborníků z praxe vztahující se k zabezpečovaným předmětům </w:t>
            </w:r>
          </w:p>
        </w:tc>
      </w:tr>
      <w:tr w:rsidR="0018031A" w:rsidTr="00EA217A">
        <w:trPr>
          <w:trHeight w:val="2347"/>
        </w:trPr>
        <w:tc>
          <w:tcPr>
            <w:tcW w:w="9900" w:type="dxa"/>
            <w:gridSpan w:val="11"/>
          </w:tcPr>
          <w:p w:rsidR="0018031A" w:rsidRDefault="0018031A" w:rsidP="0018031A">
            <w:pPr>
              <w:jc w:val="both"/>
            </w:pPr>
            <w:r w:rsidRPr="0018031A">
              <w:rPr>
                <w:bCs/>
              </w:rPr>
              <w:t>VAVRUŠOVÁ</w:t>
            </w:r>
            <w:r w:rsidRPr="0018031A">
              <w:t xml:space="preserve">, </w:t>
            </w:r>
            <w:r w:rsidRPr="0018031A">
              <w:rPr>
                <w:bCs/>
              </w:rPr>
              <w:t>V</w:t>
            </w:r>
            <w:r w:rsidRPr="0018031A">
              <w:t>.</w:t>
            </w:r>
            <w:r>
              <w:t xml:space="preserve"> LEAN: 4W &amp; 1H OF LEAN IN MEDICAL FACILITIES. </w:t>
            </w:r>
            <w:r>
              <w:rPr>
                <w:i/>
                <w:iCs/>
              </w:rPr>
              <w:t>Scientific Papers of the University of Pardubice. Series D. Faculty of Economics and Administration</w:t>
            </w:r>
            <w:r>
              <w:t>, 2015, roč. 22, č. 34, s. 125-136. ISSN 1211-555X.</w:t>
            </w:r>
          </w:p>
          <w:p w:rsidR="0018031A" w:rsidRDefault="0018031A" w:rsidP="0018031A">
            <w:pPr>
              <w:jc w:val="both"/>
            </w:pPr>
            <w:r w:rsidRPr="0018031A">
              <w:rPr>
                <w:bCs/>
              </w:rPr>
              <w:t>VAVRUŠOVÁ</w:t>
            </w:r>
            <w:r w:rsidRPr="0018031A">
              <w:t xml:space="preserve">, </w:t>
            </w:r>
            <w:r w:rsidRPr="0018031A">
              <w:rPr>
                <w:bCs/>
              </w:rPr>
              <w:t>V</w:t>
            </w:r>
            <w:r>
              <w:t xml:space="preserve">. LEAN: Od výroby ke zdravotnickým zařízením. In </w:t>
            </w:r>
            <w:r>
              <w:rPr>
                <w:i/>
                <w:iCs/>
              </w:rPr>
              <w:t>Průmyslové inženýrství 2014, Mezinárodní studentská vědecká konference, sborník příspěvků</w:t>
            </w:r>
            <w:r>
              <w:t xml:space="preserve">. Plzeň: SmartMotion, 2014, s. 214-222. ISBN 978-80-87539-55-2. </w:t>
            </w:r>
          </w:p>
          <w:p w:rsidR="0018031A" w:rsidRPr="0018031A" w:rsidRDefault="0018031A" w:rsidP="0018031A">
            <w:pPr>
              <w:jc w:val="both"/>
            </w:pPr>
            <w:r w:rsidRPr="0018031A">
              <w:rPr>
                <w:bCs/>
              </w:rPr>
              <w:t>VITÁSKOVÁ</w:t>
            </w:r>
            <w:r w:rsidRPr="0018031A">
              <w:t xml:space="preserve">, </w:t>
            </w:r>
            <w:r w:rsidRPr="0018031A">
              <w:rPr>
                <w:bCs/>
              </w:rPr>
              <w:t>E.,</w:t>
            </w:r>
            <w:r w:rsidRPr="0018031A">
              <w:t xml:space="preserve"> </w:t>
            </w:r>
            <w:r w:rsidRPr="0018031A">
              <w:rPr>
                <w:bCs/>
              </w:rPr>
              <w:t>VAVRUŠOVÁ</w:t>
            </w:r>
            <w:r w:rsidRPr="0018031A">
              <w:t xml:space="preserve">, </w:t>
            </w:r>
            <w:r w:rsidRPr="0018031A">
              <w:rPr>
                <w:bCs/>
              </w:rPr>
              <w:t>V.,</w:t>
            </w:r>
            <w:r w:rsidRPr="0018031A">
              <w:t xml:space="preserve"> </w:t>
            </w:r>
            <w:r w:rsidRPr="0018031A">
              <w:rPr>
                <w:bCs/>
              </w:rPr>
              <w:t>OPLETALOVÁ</w:t>
            </w:r>
            <w:r w:rsidRPr="0018031A">
              <w:t xml:space="preserve">, </w:t>
            </w:r>
            <w:r w:rsidRPr="0018031A">
              <w:rPr>
                <w:bCs/>
              </w:rPr>
              <w:t>M</w:t>
            </w:r>
            <w:r>
              <w:t xml:space="preserve">. History and a Future of Lean Healthcare. In </w:t>
            </w:r>
            <w:r>
              <w:rPr>
                <w:i/>
                <w:iCs/>
              </w:rPr>
              <w:t>Drive your Knowledge be a Scientist</w:t>
            </w:r>
            <w:r>
              <w:t>. Zlín: Fakulta managementu a ekonomiky, UTB ve Zlíně, 2014, s. 1-6. ISSN 1337-0510. ISBN 978-80-7454-339-5. (33%)</w:t>
            </w:r>
          </w:p>
        </w:tc>
      </w:tr>
      <w:tr w:rsidR="0018031A" w:rsidTr="00EA217A">
        <w:trPr>
          <w:trHeight w:val="218"/>
        </w:trPr>
        <w:tc>
          <w:tcPr>
            <w:tcW w:w="9900" w:type="dxa"/>
            <w:gridSpan w:val="11"/>
            <w:shd w:val="clear" w:color="auto" w:fill="F7CAAC"/>
          </w:tcPr>
          <w:p w:rsidR="0018031A" w:rsidRDefault="0018031A" w:rsidP="00000845">
            <w:pPr>
              <w:rPr>
                <w:b/>
              </w:rPr>
            </w:pPr>
            <w:r>
              <w:rPr>
                <w:b/>
              </w:rPr>
              <w:t>Působení v zahraničí</w:t>
            </w:r>
          </w:p>
        </w:tc>
      </w:tr>
      <w:tr w:rsidR="0018031A" w:rsidTr="00EA217A">
        <w:trPr>
          <w:trHeight w:val="82"/>
        </w:trPr>
        <w:tc>
          <w:tcPr>
            <w:tcW w:w="9900" w:type="dxa"/>
            <w:gridSpan w:val="11"/>
          </w:tcPr>
          <w:p w:rsidR="0018031A" w:rsidRDefault="0018031A" w:rsidP="00000845">
            <w:pPr>
              <w:rPr>
                <w:b/>
              </w:rPr>
            </w:pPr>
          </w:p>
        </w:tc>
      </w:tr>
      <w:tr w:rsidR="0018031A" w:rsidTr="00EA217A">
        <w:trPr>
          <w:cantSplit/>
          <w:trHeight w:val="257"/>
        </w:trPr>
        <w:tc>
          <w:tcPr>
            <w:tcW w:w="2529" w:type="dxa"/>
            <w:shd w:val="clear" w:color="auto" w:fill="F7CAAC"/>
          </w:tcPr>
          <w:p w:rsidR="0018031A" w:rsidRDefault="0018031A" w:rsidP="00000845">
            <w:pPr>
              <w:jc w:val="both"/>
              <w:rPr>
                <w:b/>
              </w:rPr>
            </w:pPr>
            <w:r>
              <w:rPr>
                <w:b/>
              </w:rPr>
              <w:t xml:space="preserve">Podpis </w:t>
            </w:r>
          </w:p>
        </w:tc>
        <w:tc>
          <w:tcPr>
            <w:tcW w:w="4554" w:type="dxa"/>
            <w:gridSpan w:val="5"/>
          </w:tcPr>
          <w:p w:rsidR="0018031A" w:rsidRPr="00B10230" w:rsidRDefault="0018031A" w:rsidP="00000845">
            <w:pPr>
              <w:jc w:val="both"/>
              <w:rPr>
                <w:b/>
              </w:rPr>
            </w:pPr>
          </w:p>
        </w:tc>
        <w:tc>
          <w:tcPr>
            <w:tcW w:w="789" w:type="dxa"/>
            <w:gridSpan w:val="2"/>
            <w:shd w:val="clear" w:color="auto" w:fill="F7CAAC"/>
          </w:tcPr>
          <w:p w:rsidR="0018031A" w:rsidRDefault="0018031A" w:rsidP="00000845">
            <w:pPr>
              <w:jc w:val="both"/>
            </w:pPr>
            <w:r>
              <w:rPr>
                <w:b/>
              </w:rPr>
              <w:t>datum</w:t>
            </w:r>
          </w:p>
        </w:tc>
        <w:tc>
          <w:tcPr>
            <w:tcW w:w="2028" w:type="dxa"/>
            <w:gridSpan w:val="3"/>
          </w:tcPr>
          <w:p w:rsidR="0018031A" w:rsidRDefault="0018031A" w:rsidP="00000845">
            <w:pPr>
              <w:jc w:val="both"/>
            </w:pPr>
          </w:p>
        </w:tc>
      </w:tr>
    </w:tbl>
    <w:p w:rsidR="009E2F76" w:rsidRDefault="009E2F76">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lastRenderedPageBreak/>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773D66" w:rsidP="00AD44FC">
            <w:pPr>
              <w:jc w:val="both"/>
            </w:pPr>
            <w:r>
              <w:t>Průmyslové inženýrství</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D44FC" w:rsidP="00AD44FC">
            <w:pPr>
              <w:jc w:val="both"/>
            </w:pPr>
            <w:r>
              <w:t>Informační technologie pro ekonomy –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(Ing.)</w:t>
            </w:r>
          </w:p>
          <w:p w:rsidR="00AD44FC" w:rsidRPr="00872351" w:rsidRDefault="00AD44FC" w:rsidP="00AD44FC">
            <w:pPr>
              <w:jc w:val="both"/>
            </w:pPr>
            <w:r w:rsidRPr="009D3BE2">
              <w:t xml:space="preserve">2002 – 2007: </w:t>
            </w:r>
            <w:r w:rsidR="007044B0">
              <w:t xml:space="preserve">  </w:t>
            </w:r>
            <w:r w:rsidRPr="009D3BE2">
              <w:t>UTB ve Zlíně, Fakulta aplikované informatiky, obor „Technická kyb</w:t>
            </w:r>
            <w:r w:rsidR="007044B0">
              <w:t>ernetika“ (Ph.D.)</w:t>
            </w: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DD1A07">
        <w:trPr>
          <w:trHeight w:val="3323"/>
        </w:trPr>
        <w:tc>
          <w:tcPr>
            <w:tcW w:w="9815" w:type="dxa"/>
            <w:gridSpan w:val="11"/>
          </w:tcPr>
          <w:p w:rsidR="00AD44FC" w:rsidRPr="00D76EF7" w:rsidRDefault="00AD44FC" w:rsidP="00AD44FC">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w:t>
            </w:r>
            <w:r w:rsidR="00D76EF7" w:rsidRPr="00D76EF7">
              <w:t xml:space="preserve">DOI: </w:t>
            </w:r>
            <w:hyperlink r:id="rId57" w:history="1">
              <w:r w:rsidR="00D76EF7" w:rsidRPr="00D76EF7">
                <w:rPr>
                  <w:rStyle w:val="Hypertextovodkaz"/>
                  <w:color w:val="auto"/>
                  <w:u w:val="none"/>
                </w:rPr>
                <w:t>https://doi.org/10.1007/978-3-319-57141-6_46</w:t>
              </w:r>
            </w:hyperlink>
            <w:r w:rsidR="00D76EF7" w:rsidRPr="00D76EF7">
              <w:t xml:space="preserve"> </w:t>
            </w:r>
            <w:r w:rsidRPr="00D76EF7">
              <w:t>(90%)</w:t>
            </w:r>
          </w:p>
          <w:p w:rsidR="00AD44FC" w:rsidRPr="00325971" w:rsidRDefault="00AD44FC" w:rsidP="00AD44FC">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Vol. 2. Heidelberg: Springer-Verlag Berlin, 2016, s. 239-247. ISSN 2194-5357. ISBN 978-3-319-33620-6.</w:t>
            </w:r>
            <w:r w:rsidR="00D76EF7" w:rsidRPr="00325971">
              <w:t xml:space="preserve"> DOI: </w:t>
            </w:r>
            <w:hyperlink r:id="rId58" w:history="1">
              <w:r w:rsidR="00D76EF7" w:rsidRPr="00325971">
                <w:rPr>
                  <w:rStyle w:val="Hypertextovodkaz"/>
                  <w:color w:val="auto"/>
                  <w:u w:val="none"/>
                </w:rPr>
                <w:t>https://doi.org/10.1007/978-3-319-33622-0_22</w:t>
              </w:r>
            </w:hyperlink>
            <w:r w:rsidRPr="00325971">
              <w:t xml:space="preserve"> (90%)</w:t>
            </w:r>
          </w:p>
          <w:p w:rsidR="00AD44FC" w:rsidRPr="00325971" w:rsidRDefault="00AD44FC" w:rsidP="00AD44FC">
            <w:pPr>
              <w:jc w:val="both"/>
            </w:pPr>
            <w:r w:rsidRPr="00325971">
              <w:t xml:space="preserve">VOJTĚŠEK, J. Numerical Solution of Ordinary Differential Equations Using Mathematical Software. In </w:t>
            </w:r>
            <w:r w:rsidRPr="00325971">
              <w:rPr>
                <w:i/>
              </w:rPr>
              <w:t>Advances in Intelligent Systems and Computing</w:t>
            </w:r>
            <w:r w:rsidRPr="00325971">
              <w:t>. 285. Heidelberg: Springer-Verlag Berlin, 2014, s. 213-226. ISSN 2194-5357. ISBN 978-3-319-06739-1.</w:t>
            </w:r>
            <w:r w:rsidR="00325971" w:rsidRPr="00325971">
              <w:t xml:space="preserve"> DOI: </w:t>
            </w:r>
            <w:hyperlink r:id="rId59" w:history="1">
              <w:r w:rsidR="00325971" w:rsidRPr="00325971">
                <w:rPr>
                  <w:rStyle w:val="Hypertextovodkaz"/>
                  <w:color w:val="auto"/>
                  <w:u w:val="none"/>
                </w:rPr>
                <w:t>https://doi.org/10.1007/978-3-319-06740-7_19</w:t>
              </w:r>
            </w:hyperlink>
          </w:p>
          <w:p w:rsidR="00AD44FC" w:rsidRPr="003B5737" w:rsidRDefault="00AD44FC" w:rsidP="00AD44FC">
            <w:pPr>
              <w:jc w:val="both"/>
            </w:pPr>
            <w:r w:rsidRPr="00325971">
              <w:t xml:space="preserve">VOJTĚŠEK, J., DOSTÁL, P. Numerical Solving of Differential Equations Using MATLAB. In </w:t>
            </w:r>
            <w:r w:rsidRPr="00325971">
              <w:rPr>
                <w:i/>
              </w:rPr>
              <w:t>Proceedings of the 4th International Conference on circuits, Systems, Control, Signals (CSCS´13).</w:t>
            </w:r>
            <w:r w:rsidRPr="00325971">
              <w:t xml:space="preserve"> Barcelona: WSEAS Press, 2013, s. 68-73. ISSN 1790-5117</w:t>
            </w:r>
            <w:r w:rsidR="00FC0604">
              <w:t>. ISBN 978-960-474-318-6. (85%)</w:t>
            </w: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AD44FC"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lastRenderedPageBreak/>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773D66" w:rsidP="003F6EB7">
            <w:pPr>
              <w:jc w:val="both"/>
            </w:pPr>
            <w:r>
              <w:t>Průmyslové inženýrství</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741D70" w:rsidRPr="00F3524B" w:rsidRDefault="00741D70" w:rsidP="003F6EB7">
            <w:pPr>
              <w:jc w:val="both"/>
              <w:rPr>
                <w:b/>
                <w:bCs/>
              </w:rPr>
            </w:pPr>
            <w:r w:rsidRPr="00F3524B">
              <w:rPr>
                <w:b/>
                <w:bCs/>
              </w:rPr>
              <w:t xml:space="preserve">Vzdělání: </w:t>
            </w:r>
          </w:p>
          <w:p w:rsidR="00741D70" w:rsidRDefault="00741D70" w:rsidP="003F6EB7">
            <w:pPr>
              <w:jc w:val="both"/>
            </w:pPr>
            <w:r>
              <w:t xml:space="preserve">2003 - 2005 Univerzita Tomáše Bati ve Zlíně, Fakulta managementu a ekonomiky/obor: Management a Marketing; magisterský studijní program; </w:t>
            </w:r>
          </w:p>
          <w:p w:rsidR="00741D70" w:rsidRDefault="00741D70" w:rsidP="003F6EB7">
            <w:pPr>
              <w:jc w:val="both"/>
            </w:pPr>
            <w:r>
              <w:t>2005 - 2008  Univerzita Tomáše Bati ve Zlíně, Fakulta managementu a ekonomiky/obor: Management a ekonomika; doktorský studijní program</w:t>
            </w:r>
          </w:p>
          <w:p w:rsidR="00741D70" w:rsidRDefault="00741D70" w:rsidP="003F6EB7">
            <w:pPr>
              <w:jc w:val="both"/>
              <w:rPr>
                <w:b/>
              </w:rPr>
            </w:pP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rPr>
                <w:b/>
                <w:bCs/>
              </w:rPr>
            </w:pPr>
            <w:r w:rsidRPr="00F3524B">
              <w:rPr>
                <w:b/>
                <w:bCs/>
              </w:rPr>
              <w:t xml:space="preserve">Praxe: </w:t>
            </w:r>
          </w:p>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7518C0" w:rsidP="00FC0604">
            <w:pPr>
              <w:jc w:val="both"/>
              <w:rPr>
                <w:b/>
              </w:rPr>
            </w:pPr>
            <w:r w:rsidRPr="007518C0">
              <w:rPr>
                <w:b/>
              </w:rPr>
              <w:t>0</w:t>
            </w:r>
          </w:p>
        </w:tc>
        <w:tc>
          <w:tcPr>
            <w:tcW w:w="693" w:type="dxa"/>
            <w:vMerge w:val="restart"/>
          </w:tcPr>
          <w:p w:rsidR="00741D70" w:rsidRPr="007518C0" w:rsidRDefault="007518C0" w:rsidP="007518C0">
            <w:pPr>
              <w:jc w:val="both"/>
              <w:rPr>
                <w:b/>
              </w:rPr>
            </w:pPr>
            <w:r w:rsidRPr="007518C0">
              <w:rPr>
                <w:b/>
              </w:rPr>
              <w:t>0</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CB4CAB" w:rsidRDefault="00CB4CAB" w:rsidP="00694BA8">
      <w:pPr>
        <w:spacing w:after="160" w:line="259" w:lineRule="auto"/>
      </w:pPr>
    </w:p>
    <w:p w:rsidR="00A8100F" w:rsidRDefault="00A8100F"/>
    <w:p w:rsidR="00FC0604" w:rsidRDefault="00FC0604">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1C4FDF" w:rsidTr="00A8100F">
        <w:tc>
          <w:tcPr>
            <w:tcW w:w="9860" w:type="dxa"/>
            <w:gridSpan w:val="11"/>
            <w:tcBorders>
              <w:bottom w:val="double" w:sz="4" w:space="0" w:color="auto"/>
            </w:tcBorders>
            <w:shd w:val="clear" w:color="auto" w:fill="BDD6EE"/>
          </w:tcPr>
          <w:p w:rsidR="001C4FDF" w:rsidRDefault="001C4FDF" w:rsidP="003F6EB7">
            <w:pPr>
              <w:jc w:val="both"/>
              <w:rPr>
                <w:b/>
                <w:sz w:val="28"/>
              </w:rPr>
            </w:pPr>
            <w:r>
              <w:lastRenderedPageBreak/>
              <w:br w:type="page"/>
            </w:r>
            <w:r>
              <w:br w:type="page"/>
            </w:r>
            <w:r>
              <w:rPr>
                <w:b/>
                <w:sz w:val="28"/>
              </w:rPr>
              <w:t>C-I – Personální zabezpečení</w:t>
            </w:r>
          </w:p>
        </w:tc>
      </w:tr>
      <w:tr w:rsidR="001C4FDF" w:rsidTr="00A8100F">
        <w:tc>
          <w:tcPr>
            <w:tcW w:w="2517" w:type="dxa"/>
            <w:tcBorders>
              <w:top w:val="double" w:sz="4" w:space="0" w:color="auto"/>
            </w:tcBorders>
            <w:shd w:val="clear" w:color="auto" w:fill="F7CAAC"/>
          </w:tcPr>
          <w:p w:rsidR="001C4FDF" w:rsidRDefault="001C4FDF" w:rsidP="003F6EB7">
            <w:pPr>
              <w:jc w:val="both"/>
              <w:rPr>
                <w:b/>
              </w:rPr>
            </w:pPr>
            <w:r>
              <w:rPr>
                <w:b/>
              </w:rPr>
              <w:t>Vysoká škola</w:t>
            </w:r>
          </w:p>
        </w:tc>
        <w:tc>
          <w:tcPr>
            <w:tcW w:w="7343" w:type="dxa"/>
            <w:gridSpan w:val="10"/>
          </w:tcPr>
          <w:p w:rsidR="001C4FDF" w:rsidRDefault="001C4FDF" w:rsidP="003F6EB7">
            <w:pPr>
              <w:jc w:val="both"/>
            </w:pPr>
            <w:r>
              <w:t>Univerzita Tomáše Bati ve Zlíně</w:t>
            </w:r>
          </w:p>
        </w:tc>
      </w:tr>
      <w:tr w:rsidR="001C4FDF" w:rsidTr="00FC0604">
        <w:trPr>
          <w:trHeight w:val="249"/>
        </w:trPr>
        <w:tc>
          <w:tcPr>
            <w:tcW w:w="2517" w:type="dxa"/>
            <w:shd w:val="clear" w:color="auto" w:fill="F7CAAC"/>
          </w:tcPr>
          <w:p w:rsidR="001C4FDF" w:rsidRDefault="001C4FDF" w:rsidP="003F6EB7">
            <w:pPr>
              <w:jc w:val="both"/>
              <w:rPr>
                <w:b/>
              </w:rPr>
            </w:pPr>
            <w:r>
              <w:rPr>
                <w:b/>
              </w:rPr>
              <w:t>Součást vysoké školy</w:t>
            </w:r>
          </w:p>
        </w:tc>
        <w:tc>
          <w:tcPr>
            <w:tcW w:w="7343" w:type="dxa"/>
            <w:gridSpan w:val="10"/>
          </w:tcPr>
          <w:p w:rsidR="001C4FDF" w:rsidRDefault="001C4FDF" w:rsidP="003F6EB7">
            <w:pPr>
              <w:jc w:val="both"/>
            </w:pPr>
            <w:r>
              <w:t>Fakulta managementu a ekonomiky</w:t>
            </w:r>
          </w:p>
        </w:tc>
      </w:tr>
      <w:tr w:rsidR="001C4FDF" w:rsidTr="00A8100F">
        <w:tc>
          <w:tcPr>
            <w:tcW w:w="2517" w:type="dxa"/>
            <w:shd w:val="clear" w:color="auto" w:fill="F7CAAC"/>
          </w:tcPr>
          <w:p w:rsidR="001C4FDF" w:rsidRDefault="001C4FDF" w:rsidP="003F6EB7">
            <w:pPr>
              <w:jc w:val="both"/>
              <w:rPr>
                <w:b/>
              </w:rPr>
            </w:pPr>
            <w:r>
              <w:rPr>
                <w:b/>
              </w:rPr>
              <w:t>Název studijního programu</w:t>
            </w:r>
          </w:p>
        </w:tc>
        <w:tc>
          <w:tcPr>
            <w:tcW w:w="7343" w:type="dxa"/>
            <w:gridSpan w:val="10"/>
          </w:tcPr>
          <w:p w:rsidR="001C4FDF" w:rsidRDefault="001C4FDF" w:rsidP="003F6EB7">
            <w:pPr>
              <w:jc w:val="both"/>
            </w:pPr>
            <w:r>
              <w:t>Průmyslové inženýrství</w:t>
            </w:r>
          </w:p>
        </w:tc>
      </w:tr>
      <w:tr w:rsidR="001C4FDF" w:rsidTr="00A8100F">
        <w:tc>
          <w:tcPr>
            <w:tcW w:w="2517" w:type="dxa"/>
            <w:shd w:val="clear" w:color="auto" w:fill="F7CAAC"/>
          </w:tcPr>
          <w:p w:rsidR="001C4FDF" w:rsidRDefault="001C4FDF" w:rsidP="003F6EB7">
            <w:pPr>
              <w:jc w:val="both"/>
              <w:rPr>
                <w:b/>
              </w:rPr>
            </w:pPr>
            <w:r>
              <w:rPr>
                <w:b/>
              </w:rPr>
              <w:t>Jméno a příjmení</w:t>
            </w:r>
          </w:p>
        </w:tc>
        <w:tc>
          <w:tcPr>
            <w:tcW w:w="4536" w:type="dxa"/>
            <w:gridSpan w:val="5"/>
          </w:tcPr>
          <w:p w:rsidR="001C4FDF" w:rsidRPr="00AA21F2" w:rsidRDefault="001C4FDF" w:rsidP="003F6EB7">
            <w:pPr>
              <w:jc w:val="both"/>
            </w:pPr>
            <w:r>
              <w:t>Ying XING</w:t>
            </w:r>
          </w:p>
        </w:tc>
        <w:tc>
          <w:tcPr>
            <w:tcW w:w="711" w:type="dxa"/>
            <w:shd w:val="clear" w:color="auto" w:fill="F7CAAC"/>
          </w:tcPr>
          <w:p w:rsidR="001C4FDF" w:rsidRDefault="001C4FDF" w:rsidP="003F6EB7">
            <w:pPr>
              <w:jc w:val="both"/>
              <w:rPr>
                <w:b/>
              </w:rPr>
            </w:pPr>
            <w:r>
              <w:rPr>
                <w:b/>
              </w:rPr>
              <w:t>Tituly</w:t>
            </w:r>
          </w:p>
        </w:tc>
        <w:tc>
          <w:tcPr>
            <w:tcW w:w="2096" w:type="dxa"/>
            <w:gridSpan w:val="4"/>
          </w:tcPr>
          <w:p w:rsidR="001C4FDF" w:rsidRDefault="001C4FDF" w:rsidP="003F6EB7">
            <w:pPr>
              <w:jc w:val="both"/>
            </w:pPr>
            <w:r>
              <w:t>M.A.</w:t>
            </w:r>
          </w:p>
        </w:tc>
      </w:tr>
      <w:tr w:rsidR="001C4FDF" w:rsidTr="00A8100F">
        <w:trPr>
          <w:trHeight w:val="400"/>
        </w:trPr>
        <w:tc>
          <w:tcPr>
            <w:tcW w:w="2517" w:type="dxa"/>
            <w:shd w:val="clear" w:color="auto" w:fill="F7CAAC"/>
          </w:tcPr>
          <w:p w:rsidR="001C4FDF" w:rsidRDefault="001C4FDF" w:rsidP="003F6EB7">
            <w:pPr>
              <w:jc w:val="both"/>
              <w:rPr>
                <w:b/>
              </w:rPr>
            </w:pPr>
            <w:r>
              <w:rPr>
                <w:b/>
              </w:rPr>
              <w:t>Rok narození</w:t>
            </w:r>
          </w:p>
        </w:tc>
        <w:tc>
          <w:tcPr>
            <w:tcW w:w="829" w:type="dxa"/>
          </w:tcPr>
          <w:p w:rsidR="001C4FDF" w:rsidRPr="007171CA" w:rsidRDefault="001C4FDF" w:rsidP="003F6EB7">
            <w:pPr>
              <w:jc w:val="both"/>
              <w:rPr>
                <w:rFonts w:eastAsiaTheme="minorEastAsia"/>
                <w:lang w:eastAsia="zh-CN"/>
              </w:rPr>
            </w:pPr>
            <w:r>
              <w:rPr>
                <w:rFonts w:eastAsiaTheme="minorEastAsia" w:hint="eastAsia"/>
                <w:lang w:eastAsia="zh-CN"/>
              </w:rPr>
              <w:t>1985</w:t>
            </w:r>
          </w:p>
        </w:tc>
        <w:tc>
          <w:tcPr>
            <w:tcW w:w="1721" w:type="dxa"/>
            <w:shd w:val="clear" w:color="auto" w:fill="F7CAAC"/>
          </w:tcPr>
          <w:p w:rsidR="001C4FDF" w:rsidRDefault="001C4FDF" w:rsidP="003F6EB7">
            <w:pPr>
              <w:jc w:val="both"/>
              <w:rPr>
                <w:b/>
              </w:rPr>
            </w:pPr>
            <w:r>
              <w:rPr>
                <w:b/>
              </w:rPr>
              <w:t>typ vztahu k VŠ</w:t>
            </w:r>
          </w:p>
        </w:tc>
        <w:tc>
          <w:tcPr>
            <w:tcW w:w="992" w:type="dxa"/>
            <w:gridSpan w:val="2"/>
          </w:tcPr>
          <w:p w:rsidR="001C4FDF" w:rsidRDefault="001C4FDF" w:rsidP="003F6EB7">
            <w:pPr>
              <w:jc w:val="both"/>
            </w:pPr>
            <w:r>
              <w:t>pp</w:t>
            </w:r>
          </w:p>
        </w:tc>
        <w:tc>
          <w:tcPr>
            <w:tcW w:w="994" w:type="dxa"/>
            <w:shd w:val="clear" w:color="auto" w:fill="F7CAAC"/>
          </w:tcPr>
          <w:p w:rsidR="001C4FDF" w:rsidRDefault="001C4FDF" w:rsidP="003F6EB7">
            <w:pPr>
              <w:jc w:val="both"/>
              <w:rPr>
                <w:b/>
              </w:rPr>
            </w:pPr>
            <w:r>
              <w:rPr>
                <w:b/>
              </w:rPr>
              <w:t>rozsah</w:t>
            </w:r>
          </w:p>
        </w:tc>
        <w:tc>
          <w:tcPr>
            <w:tcW w:w="711" w:type="dxa"/>
          </w:tcPr>
          <w:p w:rsidR="001C4FDF" w:rsidRDefault="0067258B" w:rsidP="003F6EB7">
            <w:pPr>
              <w:jc w:val="both"/>
            </w:pPr>
            <w:r>
              <w:t>12</w:t>
            </w:r>
          </w:p>
        </w:tc>
        <w:tc>
          <w:tcPr>
            <w:tcW w:w="709" w:type="dxa"/>
            <w:gridSpan w:val="2"/>
            <w:shd w:val="clear" w:color="auto" w:fill="F7CAAC"/>
          </w:tcPr>
          <w:p w:rsidR="001C4FDF" w:rsidRDefault="001C4FDF" w:rsidP="003F6EB7">
            <w:pPr>
              <w:jc w:val="both"/>
              <w:rPr>
                <w:b/>
              </w:rPr>
            </w:pPr>
            <w:r>
              <w:rPr>
                <w:b/>
              </w:rPr>
              <w:t>do kdy</w:t>
            </w:r>
          </w:p>
        </w:tc>
        <w:tc>
          <w:tcPr>
            <w:tcW w:w="1387" w:type="dxa"/>
            <w:gridSpan w:val="2"/>
          </w:tcPr>
          <w:p w:rsidR="001C4FDF" w:rsidRDefault="0067258B" w:rsidP="003F6EB7">
            <w:pPr>
              <w:jc w:val="both"/>
            </w:pPr>
            <w:r>
              <w:t>12/2018</w:t>
            </w:r>
          </w:p>
        </w:tc>
      </w:tr>
      <w:tr w:rsidR="001C4FDF" w:rsidTr="00A8100F">
        <w:tc>
          <w:tcPr>
            <w:tcW w:w="5067" w:type="dxa"/>
            <w:gridSpan w:val="3"/>
            <w:shd w:val="clear" w:color="auto" w:fill="F7CAAC"/>
          </w:tcPr>
          <w:p w:rsidR="001C4FDF" w:rsidRDefault="001C4FDF" w:rsidP="003F6EB7">
            <w:pPr>
              <w:jc w:val="both"/>
              <w:rPr>
                <w:b/>
              </w:rPr>
            </w:pPr>
            <w:r>
              <w:rPr>
                <w:b/>
              </w:rPr>
              <w:t>Typ vztahu na součásti VŠ, která uskutečňuje st. program</w:t>
            </w:r>
          </w:p>
        </w:tc>
        <w:tc>
          <w:tcPr>
            <w:tcW w:w="992" w:type="dxa"/>
            <w:gridSpan w:val="2"/>
          </w:tcPr>
          <w:p w:rsidR="001C4FDF" w:rsidRDefault="001C4FDF" w:rsidP="003F6EB7">
            <w:pPr>
              <w:jc w:val="both"/>
            </w:pPr>
          </w:p>
        </w:tc>
        <w:tc>
          <w:tcPr>
            <w:tcW w:w="994" w:type="dxa"/>
            <w:shd w:val="clear" w:color="auto" w:fill="F7CAAC"/>
          </w:tcPr>
          <w:p w:rsidR="001C4FDF" w:rsidRDefault="001C4FDF" w:rsidP="003F6EB7">
            <w:pPr>
              <w:jc w:val="both"/>
              <w:rPr>
                <w:b/>
              </w:rPr>
            </w:pPr>
            <w:r>
              <w:rPr>
                <w:b/>
              </w:rPr>
              <w:t>rozsah</w:t>
            </w:r>
          </w:p>
        </w:tc>
        <w:tc>
          <w:tcPr>
            <w:tcW w:w="711" w:type="dxa"/>
          </w:tcPr>
          <w:p w:rsidR="001C4FDF" w:rsidRDefault="001C4FDF" w:rsidP="003F6EB7">
            <w:pPr>
              <w:jc w:val="both"/>
            </w:pPr>
          </w:p>
        </w:tc>
        <w:tc>
          <w:tcPr>
            <w:tcW w:w="709" w:type="dxa"/>
            <w:gridSpan w:val="2"/>
            <w:shd w:val="clear" w:color="auto" w:fill="F7CAAC"/>
          </w:tcPr>
          <w:p w:rsidR="001C4FDF" w:rsidRDefault="001C4FDF" w:rsidP="003F6EB7">
            <w:pPr>
              <w:jc w:val="both"/>
              <w:rPr>
                <w:b/>
              </w:rPr>
            </w:pPr>
            <w:r>
              <w:rPr>
                <w:b/>
              </w:rPr>
              <w:t>do kdy</w:t>
            </w:r>
          </w:p>
        </w:tc>
        <w:tc>
          <w:tcPr>
            <w:tcW w:w="1387" w:type="dxa"/>
            <w:gridSpan w:val="2"/>
          </w:tcPr>
          <w:p w:rsidR="001C4FDF" w:rsidRDefault="001C4FDF" w:rsidP="003F6EB7">
            <w:pPr>
              <w:jc w:val="both"/>
            </w:pPr>
          </w:p>
        </w:tc>
      </w:tr>
      <w:tr w:rsidR="001C4FDF" w:rsidTr="00A8100F">
        <w:tc>
          <w:tcPr>
            <w:tcW w:w="6059" w:type="dxa"/>
            <w:gridSpan w:val="5"/>
            <w:shd w:val="clear" w:color="auto" w:fill="F7CAAC"/>
          </w:tcPr>
          <w:p w:rsidR="001C4FDF" w:rsidRDefault="001C4FDF" w:rsidP="003F6EB7">
            <w:pPr>
              <w:jc w:val="both"/>
            </w:pPr>
            <w:r>
              <w:rPr>
                <w:b/>
              </w:rPr>
              <w:t>Další současná působení jako akademický pracovník na jiných VŠ</w:t>
            </w:r>
          </w:p>
        </w:tc>
        <w:tc>
          <w:tcPr>
            <w:tcW w:w="1705" w:type="dxa"/>
            <w:gridSpan w:val="2"/>
            <w:shd w:val="clear" w:color="auto" w:fill="F7CAAC"/>
          </w:tcPr>
          <w:p w:rsidR="001C4FDF" w:rsidRDefault="001C4FDF" w:rsidP="003F6EB7">
            <w:pPr>
              <w:jc w:val="both"/>
              <w:rPr>
                <w:b/>
              </w:rPr>
            </w:pPr>
            <w:r>
              <w:rPr>
                <w:b/>
              </w:rPr>
              <w:t>typ prac. vztahu</w:t>
            </w:r>
          </w:p>
        </w:tc>
        <w:tc>
          <w:tcPr>
            <w:tcW w:w="2096" w:type="dxa"/>
            <w:gridSpan w:val="4"/>
            <w:shd w:val="clear" w:color="auto" w:fill="F7CAAC"/>
          </w:tcPr>
          <w:p w:rsidR="001C4FDF" w:rsidRDefault="001C4FDF" w:rsidP="003F6EB7">
            <w:pPr>
              <w:jc w:val="both"/>
              <w:rPr>
                <w:b/>
              </w:rPr>
            </w:pPr>
            <w:r>
              <w:rPr>
                <w:b/>
              </w:rPr>
              <w:t>rozsah</w:t>
            </w: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6059" w:type="dxa"/>
            <w:gridSpan w:val="5"/>
          </w:tcPr>
          <w:p w:rsidR="001C4FDF" w:rsidRDefault="001C4FDF" w:rsidP="003F6EB7">
            <w:pPr>
              <w:jc w:val="both"/>
            </w:pPr>
          </w:p>
        </w:tc>
        <w:tc>
          <w:tcPr>
            <w:tcW w:w="1705" w:type="dxa"/>
            <w:gridSpan w:val="2"/>
          </w:tcPr>
          <w:p w:rsidR="001C4FDF" w:rsidRDefault="001C4FDF" w:rsidP="003F6EB7">
            <w:pPr>
              <w:jc w:val="both"/>
            </w:pPr>
          </w:p>
        </w:tc>
        <w:tc>
          <w:tcPr>
            <w:tcW w:w="2096" w:type="dxa"/>
            <w:gridSpan w:val="4"/>
          </w:tcPr>
          <w:p w:rsidR="001C4FDF" w:rsidRDefault="001C4FDF" w:rsidP="003F6EB7">
            <w:pPr>
              <w:jc w:val="both"/>
            </w:pPr>
          </w:p>
        </w:tc>
      </w:tr>
      <w:tr w:rsidR="001C4FDF" w:rsidTr="00A8100F">
        <w:tc>
          <w:tcPr>
            <w:tcW w:w="9860" w:type="dxa"/>
            <w:gridSpan w:val="11"/>
            <w:shd w:val="clear" w:color="auto" w:fill="F7CAAC"/>
          </w:tcPr>
          <w:p w:rsidR="001C4FDF" w:rsidRDefault="001C4FDF" w:rsidP="003F6EB7">
            <w:pPr>
              <w:jc w:val="both"/>
            </w:pPr>
            <w:r>
              <w:rPr>
                <w:b/>
              </w:rPr>
              <w:t>Předměty příslušného studijního programu a způsob zapojení do jejich výuky, příp. další zapojení do uskutečňování studijního programu</w:t>
            </w:r>
          </w:p>
        </w:tc>
      </w:tr>
      <w:tr w:rsidR="001C4FDF" w:rsidTr="00A8100F">
        <w:trPr>
          <w:trHeight w:val="763"/>
        </w:trPr>
        <w:tc>
          <w:tcPr>
            <w:tcW w:w="9860" w:type="dxa"/>
            <w:gridSpan w:val="11"/>
            <w:tcBorders>
              <w:top w:val="nil"/>
            </w:tcBorders>
          </w:tcPr>
          <w:p w:rsidR="001C4FDF" w:rsidRPr="004E120E" w:rsidRDefault="001C4FDF" w:rsidP="003F6EB7">
            <w:pPr>
              <w:jc w:val="both"/>
            </w:pPr>
            <w:r>
              <w:t>Čínština 1 - garant, vedení seminářů (100%)</w:t>
            </w:r>
          </w:p>
          <w:p w:rsidR="001C4FDF" w:rsidRDefault="001C4FDF" w:rsidP="003F6EB7">
            <w:pPr>
              <w:jc w:val="both"/>
            </w:pPr>
            <w:r>
              <w:t>Čínština 2 - garant, vedení seminářů (100%)</w:t>
            </w:r>
          </w:p>
        </w:tc>
      </w:tr>
      <w:tr w:rsidR="001C4FDF" w:rsidTr="00A8100F">
        <w:tc>
          <w:tcPr>
            <w:tcW w:w="9860" w:type="dxa"/>
            <w:gridSpan w:val="11"/>
            <w:shd w:val="clear" w:color="auto" w:fill="F7CAAC"/>
          </w:tcPr>
          <w:p w:rsidR="001C4FDF" w:rsidRDefault="001C4FDF" w:rsidP="003F6EB7">
            <w:pPr>
              <w:jc w:val="both"/>
            </w:pPr>
            <w:r>
              <w:rPr>
                <w:b/>
              </w:rPr>
              <w:t xml:space="preserve">Údaje o vzdělání na VŠ </w:t>
            </w:r>
          </w:p>
        </w:tc>
      </w:tr>
      <w:tr w:rsidR="001C4FDF" w:rsidRPr="00772293" w:rsidTr="00A8100F">
        <w:trPr>
          <w:trHeight w:val="655"/>
        </w:trPr>
        <w:tc>
          <w:tcPr>
            <w:tcW w:w="9860" w:type="dxa"/>
            <w:gridSpan w:val="11"/>
          </w:tcPr>
          <w:p w:rsidR="001C4FDF" w:rsidRPr="002542C2" w:rsidRDefault="001C4FDF" w:rsidP="003F6EB7">
            <w:pPr>
              <w:pStyle w:val="Tab"/>
            </w:pPr>
            <w:r>
              <w:t>2007</w:t>
            </w:r>
            <w:r w:rsidRPr="00D85424">
              <w:t>–</w:t>
            </w:r>
            <w:r>
              <w:t>2009</w:t>
            </w:r>
            <w:r w:rsidRPr="009F33CD">
              <w:tab/>
            </w:r>
            <w:r>
              <w:t xml:space="preserve">University of Leicester; Studijní program: </w:t>
            </w:r>
            <w:r w:rsidRPr="002542C2">
              <w:t>Master of Arts in TESOL</w:t>
            </w:r>
          </w:p>
          <w:p w:rsidR="001C4FDF" w:rsidRPr="00772293" w:rsidRDefault="001C4FDF" w:rsidP="003F6EB7">
            <w:pPr>
              <w:pStyle w:val="Tab"/>
              <w:rPr>
                <w:i/>
              </w:rPr>
            </w:pPr>
            <w:r w:rsidRPr="002542C2">
              <w:rPr>
                <w:bCs/>
              </w:rPr>
              <w:t>2005</w:t>
            </w:r>
            <w:r w:rsidRPr="002542C2">
              <w:t>–</w:t>
            </w:r>
            <w:r w:rsidRPr="002542C2">
              <w:rPr>
                <w:bCs/>
              </w:rPr>
              <w:t>2009</w:t>
            </w:r>
            <w:r w:rsidRPr="002542C2">
              <w:rPr>
                <w:bCs/>
              </w:rPr>
              <w:tab/>
              <w:t xml:space="preserve">Tianjin Normal University; </w:t>
            </w:r>
            <w:r w:rsidRPr="002542C2">
              <w:t>Studijní program: Business English</w:t>
            </w:r>
          </w:p>
        </w:tc>
      </w:tr>
      <w:tr w:rsidR="001C4FDF" w:rsidTr="00A8100F">
        <w:tc>
          <w:tcPr>
            <w:tcW w:w="9860" w:type="dxa"/>
            <w:gridSpan w:val="11"/>
            <w:shd w:val="clear" w:color="auto" w:fill="F7CAAC"/>
          </w:tcPr>
          <w:p w:rsidR="001C4FDF" w:rsidRDefault="001C4FDF" w:rsidP="003F6EB7">
            <w:pPr>
              <w:jc w:val="both"/>
              <w:rPr>
                <w:b/>
              </w:rPr>
            </w:pPr>
            <w:r>
              <w:rPr>
                <w:b/>
              </w:rPr>
              <w:t>Údaje o odborném působení od absolvování VŠ</w:t>
            </w:r>
          </w:p>
        </w:tc>
      </w:tr>
      <w:tr w:rsidR="001C4FDF" w:rsidTr="00A8100F">
        <w:trPr>
          <w:trHeight w:val="612"/>
        </w:trPr>
        <w:tc>
          <w:tcPr>
            <w:tcW w:w="9860" w:type="dxa"/>
            <w:gridSpan w:val="11"/>
          </w:tcPr>
          <w:p w:rsidR="001C4FDF" w:rsidRDefault="001C4FDF" w:rsidP="003F6EB7">
            <w:pPr>
              <w:jc w:val="both"/>
            </w:pPr>
            <w:r>
              <w:t>2017</w:t>
            </w:r>
            <w:r w:rsidRPr="00D85424">
              <w:t>–dosud</w:t>
            </w:r>
            <w:r>
              <w:tab/>
              <w:t>UTB ve Zlíně, FHS, Ústav moderních jazyků a literatur, lektor</w:t>
            </w:r>
          </w:p>
          <w:p w:rsidR="001C4FDF" w:rsidRDefault="001C4FDF" w:rsidP="003F6EB7">
            <w:pPr>
              <w:jc w:val="both"/>
            </w:pPr>
            <w:r>
              <w:t>2012</w:t>
            </w:r>
            <w:r w:rsidRPr="00D85424">
              <w:t>–</w:t>
            </w:r>
            <w:r>
              <w:t>2017</w:t>
            </w:r>
            <w:r>
              <w:tab/>
            </w:r>
            <w:r w:rsidRPr="00C16979">
              <w:t xml:space="preserve">Shanxi University, </w:t>
            </w:r>
            <w:r>
              <w:t>Business College, Department of Foreign Language, lektor</w:t>
            </w:r>
          </w:p>
        </w:tc>
      </w:tr>
      <w:tr w:rsidR="001C4FDF" w:rsidRPr="007171CA" w:rsidTr="00A8100F">
        <w:trPr>
          <w:trHeight w:val="250"/>
        </w:trPr>
        <w:tc>
          <w:tcPr>
            <w:tcW w:w="9860" w:type="dxa"/>
            <w:gridSpan w:val="11"/>
            <w:shd w:val="clear" w:color="auto" w:fill="F7CAAC"/>
          </w:tcPr>
          <w:p w:rsidR="001C4FDF" w:rsidRPr="007171CA" w:rsidRDefault="001C4FDF" w:rsidP="003F6EB7">
            <w:pPr>
              <w:jc w:val="both"/>
              <w:rPr>
                <w:rFonts w:eastAsiaTheme="minorEastAsia"/>
                <w:b/>
                <w:lang w:eastAsia="zh-CN"/>
              </w:rPr>
            </w:pPr>
            <w:r>
              <w:rPr>
                <w:b/>
              </w:rPr>
              <w:t>Zkušenosti s vedením kvalifikačních a rigorózních prací</w:t>
            </w:r>
          </w:p>
        </w:tc>
      </w:tr>
      <w:tr w:rsidR="001C4FDF" w:rsidRPr="00E65F08" w:rsidTr="00A8100F">
        <w:trPr>
          <w:trHeight w:val="425"/>
        </w:trPr>
        <w:tc>
          <w:tcPr>
            <w:tcW w:w="9860" w:type="dxa"/>
            <w:gridSpan w:val="11"/>
          </w:tcPr>
          <w:p w:rsidR="008B68BE" w:rsidRDefault="008B68BE" w:rsidP="008B68BE">
            <w:pPr>
              <w:jc w:val="both"/>
            </w:pPr>
            <w:r>
              <w:t>Počet vedených bakalářských prací – 0</w:t>
            </w:r>
          </w:p>
          <w:p w:rsidR="001C4FDF" w:rsidRPr="00915141" w:rsidRDefault="008B68BE" w:rsidP="008B68BE">
            <w:pPr>
              <w:jc w:val="both"/>
              <w:rPr>
                <w:rFonts w:eastAsiaTheme="minorEastAsia"/>
                <w:lang w:eastAsia="zh-CN"/>
              </w:rPr>
            </w:pPr>
            <w:r>
              <w:t>Počet vedených diplomových prací – 0</w:t>
            </w:r>
          </w:p>
        </w:tc>
      </w:tr>
      <w:tr w:rsidR="001C4FDF" w:rsidTr="00A8100F">
        <w:trPr>
          <w:cantSplit/>
        </w:trPr>
        <w:tc>
          <w:tcPr>
            <w:tcW w:w="3346" w:type="dxa"/>
            <w:gridSpan w:val="2"/>
            <w:tcBorders>
              <w:top w:val="single" w:sz="12" w:space="0" w:color="auto"/>
            </w:tcBorders>
            <w:shd w:val="clear" w:color="auto" w:fill="F7CAAC"/>
          </w:tcPr>
          <w:p w:rsidR="001C4FDF" w:rsidRDefault="001C4FD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1C4FDF" w:rsidRDefault="001C4FD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C4FDF" w:rsidRDefault="001C4FDF"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1C4FDF" w:rsidRDefault="001C4FDF" w:rsidP="003F6EB7">
            <w:pPr>
              <w:jc w:val="both"/>
              <w:rPr>
                <w:b/>
              </w:rPr>
            </w:pPr>
            <w:r>
              <w:rPr>
                <w:b/>
              </w:rPr>
              <w:t>Ohlasy publikací</w:t>
            </w:r>
          </w:p>
        </w:tc>
      </w:tr>
      <w:tr w:rsidR="001C4FDF" w:rsidTr="00A8100F">
        <w:trPr>
          <w:cantSplit/>
        </w:trPr>
        <w:tc>
          <w:tcPr>
            <w:tcW w:w="3346" w:type="dxa"/>
            <w:gridSpan w:val="2"/>
          </w:tcPr>
          <w:p w:rsidR="001C4FDF" w:rsidRDefault="001C4FDF" w:rsidP="003F6EB7">
            <w:pPr>
              <w:jc w:val="both"/>
            </w:pPr>
          </w:p>
        </w:tc>
        <w:tc>
          <w:tcPr>
            <w:tcW w:w="2245" w:type="dxa"/>
            <w:gridSpan w:val="2"/>
          </w:tcPr>
          <w:p w:rsidR="001C4FDF" w:rsidRDefault="001C4FDF" w:rsidP="003F6EB7">
            <w:pPr>
              <w:jc w:val="both"/>
            </w:pPr>
          </w:p>
        </w:tc>
        <w:tc>
          <w:tcPr>
            <w:tcW w:w="2248" w:type="dxa"/>
            <w:gridSpan w:val="4"/>
            <w:tcBorders>
              <w:right w:val="single" w:sz="12" w:space="0" w:color="auto"/>
            </w:tcBorders>
          </w:tcPr>
          <w:p w:rsidR="001C4FDF" w:rsidRDefault="001C4FDF" w:rsidP="003F6EB7">
            <w:pPr>
              <w:jc w:val="both"/>
            </w:pPr>
          </w:p>
        </w:tc>
        <w:tc>
          <w:tcPr>
            <w:tcW w:w="634" w:type="dxa"/>
            <w:tcBorders>
              <w:left w:val="single" w:sz="12" w:space="0" w:color="auto"/>
            </w:tcBorders>
            <w:shd w:val="clear" w:color="auto" w:fill="F7CAAC"/>
          </w:tcPr>
          <w:p w:rsidR="001C4FDF" w:rsidRDefault="001C4FDF" w:rsidP="003F6EB7">
            <w:pPr>
              <w:jc w:val="both"/>
            </w:pPr>
            <w:r>
              <w:rPr>
                <w:b/>
              </w:rPr>
              <w:t>WOS</w:t>
            </w:r>
          </w:p>
        </w:tc>
        <w:tc>
          <w:tcPr>
            <w:tcW w:w="693" w:type="dxa"/>
            <w:shd w:val="clear" w:color="auto" w:fill="F7CAAC"/>
          </w:tcPr>
          <w:p w:rsidR="001C4FDF" w:rsidRDefault="001C4FDF" w:rsidP="003F6EB7">
            <w:pPr>
              <w:jc w:val="both"/>
              <w:rPr>
                <w:sz w:val="18"/>
              </w:rPr>
            </w:pPr>
            <w:r>
              <w:rPr>
                <w:b/>
                <w:sz w:val="18"/>
              </w:rPr>
              <w:t>Scopus</w:t>
            </w:r>
          </w:p>
        </w:tc>
        <w:tc>
          <w:tcPr>
            <w:tcW w:w="694" w:type="dxa"/>
            <w:shd w:val="clear" w:color="auto" w:fill="F7CAAC"/>
          </w:tcPr>
          <w:p w:rsidR="001C4FDF" w:rsidRDefault="001C4FDF" w:rsidP="003F6EB7">
            <w:pPr>
              <w:jc w:val="both"/>
            </w:pPr>
            <w:r>
              <w:rPr>
                <w:b/>
                <w:sz w:val="18"/>
              </w:rPr>
              <w:t>ostatní</w:t>
            </w:r>
          </w:p>
        </w:tc>
      </w:tr>
      <w:tr w:rsidR="001C4FDF" w:rsidTr="00A8100F">
        <w:trPr>
          <w:cantSplit/>
          <w:trHeight w:val="70"/>
        </w:trPr>
        <w:tc>
          <w:tcPr>
            <w:tcW w:w="3346" w:type="dxa"/>
            <w:gridSpan w:val="2"/>
            <w:shd w:val="clear" w:color="auto" w:fill="F7CAAC"/>
          </w:tcPr>
          <w:p w:rsidR="001C4FDF" w:rsidRDefault="001C4FDF" w:rsidP="003F6EB7">
            <w:pPr>
              <w:jc w:val="both"/>
            </w:pPr>
            <w:r>
              <w:rPr>
                <w:b/>
              </w:rPr>
              <w:t>Obor jmenovacího řízení</w:t>
            </w:r>
          </w:p>
        </w:tc>
        <w:tc>
          <w:tcPr>
            <w:tcW w:w="2245" w:type="dxa"/>
            <w:gridSpan w:val="2"/>
            <w:shd w:val="clear" w:color="auto" w:fill="F7CAAC"/>
          </w:tcPr>
          <w:p w:rsidR="001C4FDF" w:rsidRDefault="001C4FDF" w:rsidP="003F6EB7">
            <w:pPr>
              <w:jc w:val="both"/>
            </w:pPr>
            <w:r>
              <w:rPr>
                <w:b/>
              </w:rPr>
              <w:t>Rok udělení hodnosti</w:t>
            </w:r>
          </w:p>
        </w:tc>
        <w:tc>
          <w:tcPr>
            <w:tcW w:w="2248" w:type="dxa"/>
            <w:gridSpan w:val="4"/>
            <w:tcBorders>
              <w:right w:val="single" w:sz="12" w:space="0" w:color="auto"/>
            </w:tcBorders>
            <w:shd w:val="clear" w:color="auto" w:fill="F7CAAC"/>
          </w:tcPr>
          <w:p w:rsidR="001C4FDF" w:rsidRDefault="001C4FDF" w:rsidP="003F6EB7">
            <w:pPr>
              <w:jc w:val="both"/>
            </w:pPr>
            <w:r>
              <w:rPr>
                <w:b/>
              </w:rPr>
              <w:t>Řízení konáno na VŠ</w:t>
            </w:r>
          </w:p>
        </w:tc>
        <w:tc>
          <w:tcPr>
            <w:tcW w:w="634" w:type="dxa"/>
            <w:vMerge w:val="restart"/>
            <w:tcBorders>
              <w:left w:val="single" w:sz="12" w:space="0" w:color="auto"/>
            </w:tcBorders>
          </w:tcPr>
          <w:p w:rsidR="001C4FDF" w:rsidRDefault="007518C0" w:rsidP="003F6EB7">
            <w:pPr>
              <w:jc w:val="both"/>
              <w:rPr>
                <w:b/>
              </w:rPr>
            </w:pPr>
            <w:r>
              <w:rPr>
                <w:b/>
              </w:rPr>
              <w:t>0</w:t>
            </w:r>
          </w:p>
        </w:tc>
        <w:tc>
          <w:tcPr>
            <w:tcW w:w="693" w:type="dxa"/>
            <w:vMerge w:val="restart"/>
          </w:tcPr>
          <w:p w:rsidR="001C4FDF" w:rsidRDefault="007518C0" w:rsidP="003F6EB7">
            <w:pPr>
              <w:jc w:val="both"/>
              <w:rPr>
                <w:b/>
              </w:rPr>
            </w:pPr>
            <w:r>
              <w:rPr>
                <w:b/>
              </w:rPr>
              <w:t>0</w:t>
            </w:r>
          </w:p>
        </w:tc>
        <w:tc>
          <w:tcPr>
            <w:tcW w:w="694" w:type="dxa"/>
            <w:vMerge w:val="restart"/>
          </w:tcPr>
          <w:p w:rsidR="001C4FDF" w:rsidRDefault="007518C0" w:rsidP="003F6EB7">
            <w:pPr>
              <w:jc w:val="both"/>
              <w:rPr>
                <w:b/>
              </w:rPr>
            </w:pPr>
            <w:r>
              <w:rPr>
                <w:b/>
              </w:rPr>
              <w:t>0</w:t>
            </w:r>
          </w:p>
        </w:tc>
      </w:tr>
      <w:tr w:rsidR="001C4FDF" w:rsidTr="00A8100F">
        <w:trPr>
          <w:trHeight w:val="205"/>
        </w:trPr>
        <w:tc>
          <w:tcPr>
            <w:tcW w:w="3346" w:type="dxa"/>
            <w:gridSpan w:val="2"/>
          </w:tcPr>
          <w:p w:rsidR="001C4FDF" w:rsidRDefault="001C4FDF" w:rsidP="003F6EB7">
            <w:pPr>
              <w:jc w:val="both"/>
            </w:pPr>
          </w:p>
        </w:tc>
        <w:tc>
          <w:tcPr>
            <w:tcW w:w="2245" w:type="dxa"/>
            <w:gridSpan w:val="2"/>
          </w:tcPr>
          <w:p w:rsidR="001C4FDF" w:rsidRDefault="001C4FDF" w:rsidP="003F6EB7">
            <w:pPr>
              <w:jc w:val="both"/>
            </w:pPr>
          </w:p>
        </w:tc>
        <w:tc>
          <w:tcPr>
            <w:tcW w:w="2248" w:type="dxa"/>
            <w:gridSpan w:val="4"/>
            <w:tcBorders>
              <w:right w:val="single" w:sz="12" w:space="0" w:color="auto"/>
            </w:tcBorders>
          </w:tcPr>
          <w:p w:rsidR="001C4FDF" w:rsidRDefault="001C4FDF" w:rsidP="003F6EB7">
            <w:pPr>
              <w:jc w:val="both"/>
            </w:pPr>
          </w:p>
        </w:tc>
        <w:tc>
          <w:tcPr>
            <w:tcW w:w="634" w:type="dxa"/>
            <w:vMerge/>
            <w:tcBorders>
              <w:left w:val="single" w:sz="12" w:space="0" w:color="auto"/>
            </w:tcBorders>
            <w:vAlign w:val="center"/>
          </w:tcPr>
          <w:p w:rsidR="001C4FDF" w:rsidRDefault="001C4FDF" w:rsidP="003F6EB7">
            <w:pPr>
              <w:rPr>
                <w:b/>
              </w:rPr>
            </w:pPr>
          </w:p>
        </w:tc>
        <w:tc>
          <w:tcPr>
            <w:tcW w:w="693" w:type="dxa"/>
            <w:vMerge/>
            <w:vAlign w:val="center"/>
          </w:tcPr>
          <w:p w:rsidR="001C4FDF" w:rsidRDefault="001C4FDF" w:rsidP="003F6EB7">
            <w:pPr>
              <w:rPr>
                <w:b/>
              </w:rPr>
            </w:pPr>
          </w:p>
        </w:tc>
        <w:tc>
          <w:tcPr>
            <w:tcW w:w="694" w:type="dxa"/>
            <w:vMerge/>
            <w:vAlign w:val="center"/>
          </w:tcPr>
          <w:p w:rsidR="001C4FDF" w:rsidRDefault="001C4FDF" w:rsidP="003F6EB7">
            <w:pPr>
              <w:rPr>
                <w:b/>
              </w:rPr>
            </w:pPr>
          </w:p>
        </w:tc>
      </w:tr>
      <w:tr w:rsidR="001C4FDF" w:rsidRPr="006B32B3" w:rsidTr="00A8100F">
        <w:tc>
          <w:tcPr>
            <w:tcW w:w="9860" w:type="dxa"/>
            <w:gridSpan w:val="11"/>
            <w:shd w:val="clear" w:color="auto" w:fill="F7CAAC"/>
          </w:tcPr>
          <w:p w:rsidR="001C4FDF" w:rsidRPr="006B32B3" w:rsidRDefault="001C4FDF" w:rsidP="003F6EB7">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1C4FDF" w:rsidRPr="00A4063D" w:rsidTr="00A8100F">
        <w:trPr>
          <w:trHeight w:val="1312"/>
        </w:trPr>
        <w:tc>
          <w:tcPr>
            <w:tcW w:w="9860" w:type="dxa"/>
            <w:gridSpan w:val="11"/>
          </w:tcPr>
          <w:p w:rsidR="001C4FDF" w:rsidRPr="004E120E" w:rsidRDefault="001C4FDF" w:rsidP="003F6EB7">
            <w:pPr>
              <w:pStyle w:val="Normlnweb"/>
              <w:jc w:val="both"/>
              <w:rPr>
                <w:rFonts w:eastAsia="DengXian"/>
                <w:color w:val="000000" w:themeColor="text1"/>
                <w:sz w:val="20"/>
                <w:szCs w:val="20"/>
              </w:rPr>
            </w:pPr>
            <w:r w:rsidRPr="004E120E">
              <w:rPr>
                <w:rFonts w:eastAsia="DengXian"/>
                <w:color w:val="000000" w:themeColor="text1"/>
                <w:sz w:val="20"/>
                <w:szCs w:val="20"/>
              </w:rPr>
              <w:t xml:space="preserve">XING, Y. Negotiation in Intercultural Business Communication: A Comparison between Chinese Style and British Style. In </w:t>
            </w:r>
            <w:r w:rsidRPr="004E120E">
              <w:rPr>
                <w:rFonts w:eastAsia="DengXian"/>
                <w:i/>
                <w:color w:val="000000" w:themeColor="text1"/>
                <w:sz w:val="20"/>
                <w:szCs w:val="20"/>
              </w:rPr>
              <w:t>Wuhan Newspaper Distribution Bureau English Square</w:t>
            </w:r>
            <w:r w:rsidRPr="004E120E">
              <w:rPr>
                <w:rFonts w:eastAsia="DengXian"/>
                <w:color w:val="000000" w:themeColor="text1"/>
                <w:sz w:val="20"/>
                <w:szCs w:val="20"/>
              </w:rPr>
              <w:t>, pages 141–142, 2015.</w:t>
            </w:r>
          </w:p>
          <w:p w:rsidR="001C4FDF" w:rsidRPr="00915141" w:rsidRDefault="001C4FDF" w:rsidP="003F6EB7">
            <w:pPr>
              <w:pStyle w:val="Normlnweb"/>
              <w:jc w:val="both"/>
              <w:rPr>
                <w:rFonts w:ascii="Calibri" w:eastAsia="DengXian" w:hAnsi="Calibri" w:cs="Calibri"/>
                <w:color w:val="000000"/>
                <w:sz w:val="21"/>
                <w:szCs w:val="21"/>
              </w:rPr>
            </w:pPr>
            <w:r w:rsidRPr="004E120E">
              <w:rPr>
                <w:rFonts w:eastAsia="DengXian"/>
                <w:color w:val="000000" w:themeColor="text1"/>
                <w:sz w:val="20"/>
                <w:szCs w:val="20"/>
              </w:rPr>
              <w:t xml:space="preserve">XING, Y. How Gender Differences Affect English Language Study. In </w:t>
            </w:r>
            <w:hyperlink r:id="rId60" w:history="1">
              <w:r w:rsidRPr="004E120E">
                <w:rPr>
                  <w:rFonts w:eastAsia="DengXian"/>
                  <w:i/>
                  <w:color w:val="000000" w:themeColor="text1"/>
                  <w:sz w:val="20"/>
                  <w:szCs w:val="20"/>
                </w:rPr>
                <w:t>RUC</w:t>
              </w:r>
            </w:hyperlink>
            <w:r w:rsidRPr="004E120E">
              <w:rPr>
                <w:rFonts w:eastAsia="DengXian"/>
                <w:i/>
                <w:color w:val="000000" w:themeColor="text1"/>
                <w:sz w:val="20"/>
                <w:szCs w:val="20"/>
              </w:rPr>
              <w:t> </w:t>
            </w:r>
            <w:hyperlink r:id="rId61" w:history="1">
              <w:r w:rsidRPr="004E120E">
                <w:rPr>
                  <w:rFonts w:eastAsia="DengXian"/>
                  <w:i/>
                  <w:color w:val="000000" w:themeColor="text1"/>
                  <w:sz w:val="20"/>
                  <w:szCs w:val="20"/>
                </w:rPr>
                <w:t>Renmin</w:t>
              </w:r>
            </w:hyperlink>
            <w:r w:rsidRPr="004E120E">
              <w:rPr>
                <w:rFonts w:eastAsia="DengXian"/>
                <w:i/>
                <w:color w:val="000000" w:themeColor="text1"/>
                <w:sz w:val="20"/>
                <w:szCs w:val="20"/>
              </w:rPr>
              <w:t> </w:t>
            </w:r>
            <w:hyperlink r:id="rId62" w:history="1">
              <w:r w:rsidRPr="004E120E">
                <w:rPr>
                  <w:rFonts w:eastAsia="DengXian"/>
                  <w:i/>
                  <w:color w:val="000000" w:themeColor="text1"/>
                  <w:sz w:val="20"/>
                  <w:szCs w:val="20"/>
                </w:rPr>
                <w:t>University</w:t>
              </w:r>
            </w:hyperlink>
            <w:r w:rsidRPr="004E120E">
              <w:rPr>
                <w:rFonts w:eastAsia="DengXian"/>
                <w:i/>
                <w:color w:val="000000" w:themeColor="text1"/>
                <w:sz w:val="20"/>
                <w:szCs w:val="20"/>
              </w:rPr>
              <w:t> </w:t>
            </w:r>
            <w:hyperlink r:id="rId63" w:history="1">
              <w:r w:rsidRPr="004E120E">
                <w:rPr>
                  <w:rFonts w:eastAsia="DengXian"/>
                  <w:i/>
                  <w:color w:val="000000" w:themeColor="text1"/>
                  <w:sz w:val="20"/>
                  <w:szCs w:val="20"/>
                </w:rPr>
                <w:t>of</w:t>
              </w:r>
            </w:hyperlink>
            <w:r w:rsidRPr="004E120E">
              <w:rPr>
                <w:rFonts w:eastAsia="DengXian"/>
                <w:i/>
                <w:color w:val="000000" w:themeColor="text1"/>
                <w:sz w:val="20"/>
                <w:szCs w:val="20"/>
              </w:rPr>
              <w:t> </w:t>
            </w:r>
            <w:hyperlink r:id="rId64" w:history="1">
              <w:r w:rsidRPr="004E120E">
                <w:rPr>
                  <w:rFonts w:eastAsia="DengXian"/>
                  <w:i/>
                  <w:color w:val="000000" w:themeColor="text1"/>
                  <w:sz w:val="20"/>
                  <w:szCs w:val="20"/>
                </w:rPr>
                <w:t>China</w:t>
              </w:r>
            </w:hyperlink>
            <w:r w:rsidRPr="004E120E">
              <w:rPr>
                <w:rFonts w:eastAsia="DengXian"/>
                <w:i/>
                <w:color w:val="000000" w:themeColor="text1"/>
                <w:sz w:val="20"/>
                <w:szCs w:val="20"/>
              </w:rPr>
              <w:t xml:space="preserve"> Education Digest</w:t>
            </w:r>
            <w:r w:rsidRPr="004E120E">
              <w:rPr>
                <w:rFonts w:eastAsia="DengXian"/>
                <w:color w:val="000000" w:themeColor="text1"/>
                <w:sz w:val="20"/>
                <w:szCs w:val="20"/>
              </w:rPr>
              <w:t>, page 11, 2014.</w:t>
            </w:r>
          </w:p>
        </w:tc>
      </w:tr>
      <w:tr w:rsidR="001C4FDF" w:rsidTr="00A8100F">
        <w:trPr>
          <w:trHeight w:val="218"/>
        </w:trPr>
        <w:tc>
          <w:tcPr>
            <w:tcW w:w="9860" w:type="dxa"/>
            <w:gridSpan w:val="11"/>
            <w:shd w:val="clear" w:color="auto" w:fill="F7CAAC"/>
          </w:tcPr>
          <w:p w:rsidR="001C4FDF" w:rsidRDefault="001C4FDF" w:rsidP="003F6EB7">
            <w:pPr>
              <w:rPr>
                <w:b/>
              </w:rPr>
            </w:pPr>
            <w:r>
              <w:rPr>
                <w:b/>
              </w:rPr>
              <w:t>Působení v zahraničí</w:t>
            </w:r>
          </w:p>
        </w:tc>
      </w:tr>
      <w:tr w:rsidR="001C4FDF" w:rsidTr="002542C2">
        <w:trPr>
          <w:trHeight w:val="116"/>
        </w:trPr>
        <w:tc>
          <w:tcPr>
            <w:tcW w:w="9860" w:type="dxa"/>
            <w:gridSpan w:val="11"/>
          </w:tcPr>
          <w:p w:rsidR="001C4FDF" w:rsidRPr="004E120E" w:rsidRDefault="001C4FDF" w:rsidP="003F6EB7">
            <w:pPr>
              <w:ind w:left="530" w:hanging="530"/>
              <w:rPr>
                <w:rFonts w:eastAsiaTheme="minorEastAsia"/>
                <w:b/>
                <w:lang w:eastAsia="zh-CN"/>
              </w:rPr>
            </w:pPr>
          </w:p>
        </w:tc>
      </w:tr>
      <w:tr w:rsidR="001C4FDF" w:rsidTr="002542C2">
        <w:trPr>
          <w:cantSplit/>
          <w:trHeight w:val="290"/>
        </w:trPr>
        <w:tc>
          <w:tcPr>
            <w:tcW w:w="2517" w:type="dxa"/>
            <w:shd w:val="clear" w:color="auto" w:fill="F7CAAC"/>
          </w:tcPr>
          <w:p w:rsidR="001C4FDF" w:rsidRDefault="001C4FDF" w:rsidP="003F6EB7">
            <w:pPr>
              <w:jc w:val="both"/>
              <w:rPr>
                <w:b/>
              </w:rPr>
            </w:pPr>
            <w:r>
              <w:rPr>
                <w:b/>
              </w:rPr>
              <w:t xml:space="preserve">Podpis </w:t>
            </w:r>
          </w:p>
        </w:tc>
        <w:tc>
          <w:tcPr>
            <w:tcW w:w="4536" w:type="dxa"/>
            <w:gridSpan w:val="5"/>
          </w:tcPr>
          <w:p w:rsidR="001C4FDF" w:rsidRDefault="001C4FDF" w:rsidP="003F6EB7">
            <w:pPr>
              <w:jc w:val="both"/>
            </w:pPr>
          </w:p>
        </w:tc>
        <w:tc>
          <w:tcPr>
            <w:tcW w:w="786" w:type="dxa"/>
            <w:gridSpan w:val="2"/>
            <w:shd w:val="clear" w:color="auto" w:fill="F7CAAC"/>
          </w:tcPr>
          <w:p w:rsidR="001C4FDF" w:rsidRDefault="001C4FDF" w:rsidP="003F6EB7">
            <w:pPr>
              <w:jc w:val="both"/>
            </w:pPr>
            <w:r>
              <w:rPr>
                <w:b/>
              </w:rPr>
              <w:t>datum</w:t>
            </w:r>
          </w:p>
        </w:tc>
        <w:tc>
          <w:tcPr>
            <w:tcW w:w="2021" w:type="dxa"/>
            <w:gridSpan w:val="3"/>
          </w:tcPr>
          <w:p w:rsidR="001C4FDF" w:rsidRDefault="001C4FDF" w:rsidP="003F6EB7">
            <w:pPr>
              <w:jc w:val="both"/>
            </w:pPr>
          </w:p>
        </w:tc>
      </w:tr>
    </w:tbl>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CB4CAB" w:rsidRDefault="00CB4CAB"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2542C2" w:rsidRDefault="002542C2">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lastRenderedPageBreak/>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9A3B5E" w:rsidP="003F6EB7">
            <w:pPr>
              <w:jc w:val="both"/>
            </w:pPr>
            <w:r>
              <w:t>Průmyslové inženýrství</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618" w:name="Orsavová"/>
            <w:bookmarkEnd w:id="618"/>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00245E65" w:rsidRPr="009A3B5E">
              <w:rPr>
                <w:rFonts w:ascii="Times New Roman" w:hAnsi="Times New Roman"/>
                <w:i w:val="0"/>
                <w:sz w:val="20"/>
                <w:szCs w:val="20"/>
              </w:rPr>
              <w:t>garant, vedení seminářů (100%)</w:t>
            </w:r>
          </w:p>
          <w:p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00245E65" w:rsidRPr="009A3B5E">
              <w:rPr>
                <w:rFonts w:ascii="Times New Roman" w:hAnsi="Times New Roman"/>
                <w:i w:val="0"/>
                <w:sz w:val="20"/>
                <w:szCs w:val="20"/>
              </w:rPr>
              <w:t>garant, vedení seminářů (100%)</w:t>
            </w:r>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jazyk ruský – jazyk francouzský – Mgr.</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A57E93" w:rsidRDefault="00A57E93" w:rsidP="00A57E93">
            <w:pPr>
              <w:rPr>
                <w:ins w:id="619" w:author="Trefilová Pavla" w:date="2018-09-17T12:44:00Z"/>
              </w:rPr>
            </w:pPr>
            <w:ins w:id="620" w:author="Trefilová Pavla" w:date="2018-09-17T12:44:00Z">
              <w:r>
                <w:t>2012 - CAVILAM, Vichy, Francie (1 měsíc)</w:t>
              </w:r>
            </w:ins>
          </w:p>
          <w:p w:rsidR="009A3B5E" w:rsidDel="00767CE0" w:rsidRDefault="00A57E93" w:rsidP="003F6EB7">
            <w:pPr>
              <w:rPr>
                <w:del w:id="621" w:author="Trefilová Pavla" w:date="2018-09-17T10:47:00Z"/>
              </w:rPr>
            </w:pPr>
            <w:ins w:id="622" w:author="Trefilová Pavla" w:date="2018-09-17T12:44:00Z">
              <w:r>
                <w:t>2013 - CAREL, Royan, Francie (1 měsíc)</w:t>
              </w:r>
            </w:ins>
            <w:del w:id="623" w:author="Trefilová Pavla" w:date="2018-09-17T10:47:00Z">
              <w:r w:rsidR="009A3B5E" w:rsidDel="00767CE0">
                <w:delText>2012 - CAVILAM, Vichy, Francie</w:delText>
              </w:r>
            </w:del>
          </w:p>
          <w:p w:rsidR="009A3B5E" w:rsidRPr="00BA53AC" w:rsidRDefault="009A3B5E" w:rsidP="00AD44FC">
            <w:del w:id="624" w:author="Trefilová Pavla" w:date="2018-09-17T10:47:00Z">
              <w:r w:rsidDel="00767CE0">
                <w:delText>2013 - CAREL, Royan, Francie</w:delText>
              </w:r>
            </w:del>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lastRenderedPageBreak/>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9A3B5E" w:rsidP="003F6EB7">
            <w:pPr>
              <w:jc w:val="both"/>
            </w:pPr>
            <w:r>
              <w:t>Průmyslové inženýrství</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Default="009A3B5E" w:rsidP="003F6EB7">
            <w:pPr>
              <w:jc w:val="both"/>
            </w:pPr>
            <w:r w:rsidRPr="009E442F">
              <w:t xml:space="preserve">Základy controllingu – garant, přednášející (100%)   </w:t>
            </w:r>
          </w:p>
          <w:p w:rsidR="009A3B5E" w:rsidRPr="009E442F" w:rsidRDefault="009A3B5E" w:rsidP="003F6EB7">
            <w:pPr>
              <w:jc w:val="both"/>
            </w:pPr>
            <w:r>
              <w:t>Podniková ekonomika II – přednášející (40%)</w:t>
            </w:r>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693D56">
            <w:pPr>
              <w:numPr>
                <w:ilvl w:val="1"/>
                <w:numId w:val="63"/>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7518C0" w:rsidP="003F6EB7">
            <w:pPr>
              <w:jc w:val="both"/>
              <w:rPr>
                <w:b/>
              </w:rPr>
            </w:pPr>
            <w:r w:rsidRPr="007518C0">
              <w:rPr>
                <w:b/>
              </w:rPr>
              <w:t>20</w:t>
            </w:r>
          </w:p>
        </w:tc>
        <w:tc>
          <w:tcPr>
            <w:tcW w:w="693" w:type="dxa"/>
            <w:vMerge w:val="restart"/>
          </w:tcPr>
          <w:p w:rsidR="009A3B5E" w:rsidRPr="007518C0" w:rsidRDefault="009A3B5E" w:rsidP="003F6EB7">
            <w:pPr>
              <w:jc w:val="both"/>
              <w:rPr>
                <w:b/>
              </w:rPr>
            </w:pPr>
            <w:r w:rsidRPr="007518C0">
              <w:rPr>
                <w:b/>
              </w:rPr>
              <w:t>9</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AD44FC">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Pr="00881661">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7518C0" w:rsidRDefault="007518C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lastRenderedPageBreak/>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D41AEF" w:rsidTr="003F6EB7">
        <w:tc>
          <w:tcPr>
            <w:tcW w:w="2233" w:type="dxa"/>
          </w:tcPr>
          <w:p w:rsidR="00D41AEF" w:rsidRDefault="00D41AEF" w:rsidP="00D41AEF">
            <w:r>
              <w:t>Ing. Michaela Blahová, Ph.D.</w:t>
            </w:r>
          </w:p>
        </w:tc>
        <w:tc>
          <w:tcPr>
            <w:tcW w:w="5524" w:type="dxa"/>
          </w:tcPr>
          <w:p w:rsidR="00D41AEF" w:rsidRDefault="00D41AEF" w:rsidP="00D41AEF">
            <w:r>
              <w:rPr>
                <w:bCs/>
              </w:rPr>
              <w:t>Tvorba strategického modelu výkonnosti založeného na synergických efektech vybraných soustav řízení (</w:t>
            </w:r>
            <w:r w:rsidR="006E3089">
              <w:rPr>
                <w:bCs/>
              </w:rPr>
              <w:t xml:space="preserve">GAČR: </w:t>
            </w:r>
            <w:r>
              <w:t>14-18597P)</w:t>
            </w:r>
          </w:p>
        </w:tc>
        <w:tc>
          <w:tcPr>
            <w:tcW w:w="760" w:type="dxa"/>
          </w:tcPr>
          <w:p w:rsidR="00D41AEF" w:rsidRDefault="00D41AEF" w:rsidP="00D41AEF">
            <w:pPr>
              <w:jc w:val="center"/>
            </w:pPr>
            <w:r>
              <w:t>B</w:t>
            </w:r>
          </w:p>
        </w:tc>
        <w:tc>
          <w:tcPr>
            <w:tcW w:w="1383" w:type="dxa"/>
          </w:tcPr>
          <w:p w:rsidR="00D41AEF" w:rsidRDefault="00D41AEF" w:rsidP="00D41AEF">
            <w:pPr>
              <w:jc w:val="center"/>
            </w:pPr>
            <w:r>
              <w:t>2014-2016</w:t>
            </w:r>
          </w:p>
        </w:tc>
      </w:tr>
      <w:tr w:rsidR="00D41AEF" w:rsidTr="003F6EB7">
        <w:tc>
          <w:tcPr>
            <w:tcW w:w="2233" w:type="dxa"/>
          </w:tcPr>
          <w:p w:rsidR="00D41AEF" w:rsidRPr="005A07D4" w:rsidRDefault="005A07D4" w:rsidP="005A07D4">
            <w:r w:rsidRPr="005A07D4">
              <w:t>doc. Ing. Zuzana Tučková, Ph.D.</w:t>
            </w:r>
          </w:p>
        </w:tc>
        <w:tc>
          <w:tcPr>
            <w:tcW w:w="5524" w:type="dxa"/>
          </w:tcPr>
          <w:p w:rsidR="00D41AEF" w:rsidRPr="005A07D4" w:rsidRDefault="005A07D4" w:rsidP="005A07D4">
            <w:r w:rsidRPr="005A07D4">
              <w:rPr>
                <w:color w:val="000000"/>
              </w:rPr>
              <w:t>Inovace systému řízení subjektů cestovního ruchu pomocí nástrojů procesního řízení (TAČR TL 01000191) – FaME spoluřešitel (hlavní řešitel ZČU v Plzni)</w:t>
            </w:r>
          </w:p>
        </w:tc>
        <w:tc>
          <w:tcPr>
            <w:tcW w:w="760" w:type="dxa"/>
          </w:tcPr>
          <w:p w:rsidR="00D41AEF" w:rsidRPr="005A07D4" w:rsidRDefault="005A07D4" w:rsidP="00D41AEF">
            <w:pPr>
              <w:jc w:val="center"/>
            </w:pPr>
            <w:r w:rsidRPr="005A07D4">
              <w:t>B</w:t>
            </w:r>
          </w:p>
        </w:tc>
        <w:tc>
          <w:tcPr>
            <w:tcW w:w="1383" w:type="dxa"/>
          </w:tcPr>
          <w:p w:rsidR="00D41AEF" w:rsidRPr="005A07D4" w:rsidRDefault="005A07D4" w:rsidP="00D41AEF">
            <w:pPr>
              <w:jc w:val="center"/>
            </w:pPr>
            <w:r>
              <w:rPr>
                <w:color w:val="000000"/>
              </w:rPr>
              <w:t>2017-</w:t>
            </w:r>
            <w:r w:rsidRPr="005A07D4">
              <w:rPr>
                <w:color w:val="000000"/>
              </w:rPr>
              <w:t>2022</w:t>
            </w:r>
          </w:p>
        </w:tc>
      </w:tr>
      <w:tr w:rsidR="00D41AEF" w:rsidTr="003F6EB7">
        <w:tc>
          <w:tcPr>
            <w:tcW w:w="2233" w:type="dxa"/>
          </w:tcPr>
          <w:p w:rsidR="00D41AEF" w:rsidRPr="008B6E12" w:rsidRDefault="005A07D4" w:rsidP="00D41AEF">
            <w:pPr>
              <w:jc w:val="both"/>
            </w:pPr>
            <w:r w:rsidRPr="008B6E12">
              <w:t>Ing. Dušan Hrabec</w:t>
            </w:r>
          </w:p>
        </w:tc>
        <w:tc>
          <w:tcPr>
            <w:tcW w:w="5524" w:type="dxa"/>
          </w:tcPr>
          <w:p w:rsidR="00D41AEF" w:rsidRPr="008B6E12" w:rsidRDefault="005A07D4" w:rsidP="005A07D4">
            <w:r w:rsidRPr="008B6E12">
              <w:rPr>
                <w:color w:val="000000"/>
              </w:rPr>
              <w:t>Optimalizační modely a statistické zpracování v poptávkově orientovaných úlohách pro podporu marketingových rozhodnutí</w:t>
            </w:r>
            <w:r w:rsidR="008B6E12">
              <w:rPr>
                <w:color w:val="000000"/>
              </w:rPr>
              <w:t xml:space="preserve"> (</w:t>
            </w:r>
            <w:r w:rsidR="0051009C">
              <w:rPr>
                <w:color w:val="000000"/>
              </w:rPr>
              <w:t>NF - CZ07- ICP- 4-345-2016</w:t>
            </w:r>
            <w:r w:rsidR="008B6E12" w:rsidRPr="008B6E12">
              <w:rPr>
                <w:color w:val="000000"/>
              </w:rPr>
              <w:t>)</w:t>
            </w:r>
          </w:p>
        </w:tc>
        <w:tc>
          <w:tcPr>
            <w:tcW w:w="760" w:type="dxa"/>
          </w:tcPr>
          <w:p w:rsidR="00D41AEF" w:rsidRPr="008B6E12" w:rsidRDefault="005A07D4" w:rsidP="00D41AEF">
            <w:pPr>
              <w:jc w:val="center"/>
            </w:pPr>
            <w:r w:rsidRPr="008B6E12">
              <w:t>B</w:t>
            </w:r>
          </w:p>
        </w:tc>
        <w:tc>
          <w:tcPr>
            <w:tcW w:w="1383" w:type="dxa"/>
          </w:tcPr>
          <w:p w:rsidR="00D41AEF" w:rsidRPr="008B6E12" w:rsidRDefault="00D41AEF" w:rsidP="00D41AEF">
            <w:pPr>
              <w:jc w:val="cente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rPr>
          <w:trHeight w:val="318"/>
        </w:trPr>
        <w:tc>
          <w:tcPr>
            <w:tcW w:w="9900" w:type="dxa"/>
            <w:gridSpan w:val="4"/>
            <w:shd w:val="clear" w:color="auto" w:fill="F7CAAC"/>
          </w:tcPr>
          <w:p w:rsidR="00D41AEF" w:rsidRDefault="00D41AEF" w:rsidP="00D41AEF">
            <w:pPr>
              <w:rPr>
                <w:b/>
              </w:rPr>
            </w:pPr>
            <w:r>
              <w:rPr>
                <w:b/>
              </w:rPr>
              <w:t>Přehled řešených projektů a dalších aktivit v rámci spolupráce s praxí u profesně zaměřeného bakalářského a magisterského studijního programu</w:t>
            </w:r>
          </w:p>
        </w:tc>
      </w:tr>
      <w:tr w:rsidR="00D41AEF" w:rsidTr="003F6EB7">
        <w:trPr>
          <w:cantSplit/>
          <w:trHeight w:val="283"/>
        </w:trPr>
        <w:tc>
          <w:tcPr>
            <w:tcW w:w="2233" w:type="dxa"/>
            <w:shd w:val="clear" w:color="auto" w:fill="F7CAAC"/>
          </w:tcPr>
          <w:p w:rsidR="00D41AEF" w:rsidRDefault="00D41AEF" w:rsidP="00D41AEF">
            <w:pPr>
              <w:jc w:val="both"/>
              <w:rPr>
                <w:b/>
              </w:rPr>
            </w:pPr>
            <w:r>
              <w:rPr>
                <w:b/>
              </w:rPr>
              <w:t>Pracoviště praxe</w:t>
            </w:r>
          </w:p>
        </w:tc>
        <w:tc>
          <w:tcPr>
            <w:tcW w:w="5524" w:type="dxa"/>
            <w:shd w:val="clear" w:color="auto" w:fill="F7CAAC"/>
          </w:tcPr>
          <w:p w:rsidR="00D41AEF" w:rsidRDefault="00D41AEF" w:rsidP="00D41AEF">
            <w:pPr>
              <w:jc w:val="both"/>
              <w:rPr>
                <w:b/>
              </w:rPr>
            </w:pPr>
            <w:r>
              <w:rPr>
                <w:b/>
              </w:rPr>
              <w:t xml:space="preserve">Název či popis projektu uskutečňovaného ve spolupráci s praxí </w:t>
            </w:r>
          </w:p>
        </w:tc>
        <w:tc>
          <w:tcPr>
            <w:tcW w:w="2143" w:type="dxa"/>
            <w:gridSpan w:val="2"/>
            <w:shd w:val="clear" w:color="auto" w:fill="F7CAAC"/>
          </w:tcPr>
          <w:p w:rsidR="00D41AEF" w:rsidRDefault="00D41AEF" w:rsidP="00D41AEF">
            <w:pPr>
              <w:jc w:val="center"/>
              <w:rPr>
                <w:b/>
                <w:sz w:val="24"/>
              </w:rPr>
            </w:pPr>
            <w:r>
              <w:rPr>
                <w:b/>
              </w:rPr>
              <w:t>Období</w:t>
            </w:r>
          </w:p>
        </w:tc>
      </w:tr>
      <w:tr w:rsidR="00D41AEF" w:rsidTr="003F6EB7">
        <w:tc>
          <w:tcPr>
            <w:tcW w:w="2233" w:type="dxa"/>
          </w:tcPr>
          <w:p w:rsidR="00D41AEF" w:rsidRDefault="00D41AEF" w:rsidP="00D41AEF">
            <w:pPr>
              <w:jc w:val="both"/>
            </w:pPr>
            <w:r>
              <w:t>MEOPTA Přerov</w:t>
            </w:r>
          </w:p>
        </w:tc>
        <w:tc>
          <w:tcPr>
            <w:tcW w:w="5524" w:type="dxa"/>
          </w:tcPr>
          <w:p w:rsidR="00D41AEF" w:rsidRDefault="00D41AEF" w:rsidP="00D41AEF">
            <w:r>
              <w:t>Optimalizace cyklových časů na vybraných pracovištích</w:t>
            </w:r>
          </w:p>
        </w:tc>
        <w:tc>
          <w:tcPr>
            <w:tcW w:w="2143" w:type="dxa"/>
            <w:gridSpan w:val="2"/>
          </w:tcPr>
          <w:p w:rsidR="00D41AEF" w:rsidRDefault="00D41AEF" w:rsidP="00D41AEF">
            <w:pPr>
              <w:jc w:val="center"/>
            </w:pPr>
            <w:r>
              <w:t>2015</w:t>
            </w:r>
          </w:p>
        </w:tc>
      </w:tr>
      <w:tr w:rsidR="00D41AEF" w:rsidTr="003F6EB7">
        <w:tc>
          <w:tcPr>
            <w:tcW w:w="2233" w:type="dxa"/>
          </w:tcPr>
          <w:p w:rsidR="00D41AEF" w:rsidRDefault="00D41AEF" w:rsidP="00D41AEF">
            <w:pPr>
              <w:jc w:val="both"/>
            </w:pPr>
            <w:r>
              <w:t>ON Semiconductor</w:t>
            </w:r>
          </w:p>
        </w:tc>
        <w:tc>
          <w:tcPr>
            <w:tcW w:w="5524" w:type="dxa"/>
          </w:tcPr>
          <w:p w:rsidR="00D41AEF" w:rsidRDefault="00D41AEF" w:rsidP="00D41AEF">
            <w:r>
              <w:t>Koučink mistrů výrobních provozů</w:t>
            </w:r>
          </w:p>
        </w:tc>
        <w:tc>
          <w:tcPr>
            <w:tcW w:w="2143" w:type="dxa"/>
            <w:gridSpan w:val="2"/>
          </w:tcPr>
          <w:p w:rsidR="00D41AEF" w:rsidRDefault="00D41AEF" w:rsidP="00D41AEF">
            <w:pPr>
              <w:jc w:val="center"/>
            </w:pPr>
            <w:r>
              <w:t>2016</w:t>
            </w:r>
          </w:p>
        </w:tc>
      </w:tr>
      <w:tr w:rsidR="00D41AEF" w:rsidTr="003F6EB7">
        <w:tc>
          <w:tcPr>
            <w:tcW w:w="2233" w:type="dxa"/>
          </w:tcPr>
          <w:p w:rsidR="00D41AEF" w:rsidRDefault="00D41AEF" w:rsidP="00D41AEF">
            <w:pPr>
              <w:jc w:val="both"/>
            </w:pPr>
            <w:r>
              <w:t>ALPS Sebranice</w:t>
            </w:r>
          </w:p>
        </w:tc>
        <w:tc>
          <w:tcPr>
            <w:tcW w:w="5524" w:type="dxa"/>
          </w:tcPr>
          <w:p w:rsidR="00D41AEF" w:rsidRDefault="00D41AEF" w:rsidP="00D41AEF">
            <w:r>
              <w:t>Digitalizace procesů preventivní údržby u vybraných pracovišť</w:t>
            </w:r>
          </w:p>
        </w:tc>
        <w:tc>
          <w:tcPr>
            <w:tcW w:w="2143" w:type="dxa"/>
            <w:gridSpan w:val="2"/>
          </w:tcPr>
          <w:p w:rsidR="00D41AEF" w:rsidRDefault="00D41AEF" w:rsidP="00D41AEF">
            <w:pPr>
              <w:jc w:val="center"/>
            </w:pPr>
            <w:r>
              <w:t>2018</w:t>
            </w:r>
          </w:p>
        </w:tc>
      </w:tr>
      <w:tr w:rsidR="00D41AEF" w:rsidTr="003F6EB7">
        <w:tc>
          <w:tcPr>
            <w:tcW w:w="2233" w:type="dxa"/>
          </w:tcPr>
          <w:p w:rsidR="00D41AEF" w:rsidRPr="00064170" w:rsidRDefault="00D41AEF" w:rsidP="00D41AEF">
            <w:pPr>
              <w:jc w:val="both"/>
            </w:pPr>
            <w:r w:rsidRPr="00064170">
              <w:t>Altech Uherský Brod</w:t>
            </w:r>
          </w:p>
        </w:tc>
        <w:tc>
          <w:tcPr>
            <w:tcW w:w="5524" w:type="dxa"/>
          </w:tcPr>
          <w:p w:rsidR="00D41AEF" w:rsidRPr="00064170" w:rsidRDefault="00D41AEF" w:rsidP="00D41AEF">
            <w:r>
              <w:t>Návrh layoutu výrobní haly</w:t>
            </w:r>
          </w:p>
        </w:tc>
        <w:tc>
          <w:tcPr>
            <w:tcW w:w="2143" w:type="dxa"/>
            <w:gridSpan w:val="2"/>
          </w:tcPr>
          <w:p w:rsidR="00D41AEF" w:rsidRPr="00064170" w:rsidRDefault="00D41AEF" w:rsidP="00D41AEF">
            <w:pPr>
              <w:jc w:val="center"/>
            </w:pPr>
            <w:r>
              <w:t>2018</w:t>
            </w: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2143" w:type="dxa"/>
            <w:gridSpan w:val="2"/>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2143" w:type="dxa"/>
            <w:gridSpan w:val="2"/>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2143" w:type="dxa"/>
            <w:gridSpan w:val="2"/>
          </w:tcPr>
          <w:p w:rsidR="00D41AEF" w:rsidRDefault="00D41AEF" w:rsidP="00D41AEF">
            <w:pPr>
              <w:jc w:val="center"/>
              <w:rPr>
                <w:sz w:val="24"/>
              </w:rPr>
            </w:pPr>
          </w:p>
        </w:tc>
      </w:tr>
      <w:tr w:rsidR="00D41AEF" w:rsidTr="003F6EB7">
        <w:tc>
          <w:tcPr>
            <w:tcW w:w="9900" w:type="dxa"/>
            <w:gridSpan w:val="4"/>
            <w:shd w:val="clear" w:color="auto" w:fill="F7CAAC"/>
          </w:tcPr>
          <w:p w:rsidR="00D41AEF" w:rsidRDefault="00D41AEF" w:rsidP="00D41AEF">
            <w:pPr>
              <w:rPr>
                <w:sz w:val="24"/>
              </w:rPr>
            </w:pPr>
            <w:r>
              <w:rPr>
                <w:b/>
              </w:rPr>
              <w:t>Odborné aktivity vztahující se k tvůrčí, resp. vědecké a umělecké činnosti vysoké školy, která souvisí se studijním programem</w:t>
            </w:r>
          </w:p>
        </w:tc>
      </w:tr>
      <w:tr w:rsidR="00D41AEF" w:rsidTr="003F6EB7">
        <w:trPr>
          <w:trHeight w:val="2422"/>
        </w:trPr>
        <w:tc>
          <w:tcPr>
            <w:tcW w:w="9900" w:type="dxa"/>
            <w:gridSpan w:val="4"/>
            <w:shd w:val="clear" w:color="auto" w:fill="FFFFFF"/>
          </w:tcPr>
          <w:p w:rsidR="00D41AEF" w:rsidRPr="00D744D1" w:rsidRDefault="00D41AEF" w:rsidP="00D41AEF">
            <w:pPr>
              <w:pStyle w:val="Normlnweb"/>
              <w:jc w:val="both"/>
              <w:rPr>
                <w:rFonts w:ascii="-webkit-standard" w:hAnsi="-webkit-standard" w:cs="Calibri"/>
              </w:rPr>
            </w:pPr>
            <w:r w:rsidRPr="00D744D1">
              <w:rPr>
                <w:rFonts w:ascii="TimesNewRomanPSMT" w:hAnsi="TimesNewRomanPSMT" w:cs="Calibri"/>
                <w:b/>
                <w:sz w:val="20"/>
                <w:szCs w:val="20"/>
              </w:rPr>
              <w:t>Akademie průmyslového inženýra</w:t>
            </w:r>
            <w:r w:rsidRPr="00D744D1">
              <w:rPr>
                <w:rFonts w:ascii="TimesNewRomanPSMT" w:hAnsi="TimesNewRomanPSMT" w:cs="Calibri"/>
                <w:sz w:val="20"/>
                <w:szCs w:val="20"/>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rsidR="00D41AEF" w:rsidRPr="00D744D1" w:rsidRDefault="00D41AEF" w:rsidP="00D41AEF">
            <w:pPr>
              <w:pStyle w:val="Normlnweb"/>
              <w:jc w:val="both"/>
              <w:rPr>
                <w:rFonts w:ascii="-webkit-standard" w:hAnsi="-webkit-standard" w:cs="Calibri"/>
              </w:rPr>
            </w:pPr>
          </w:p>
          <w:p w:rsidR="00D41AEF" w:rsidRPr="00D744D1" w:rsidRDefault="00D41AEF" w:rsidP="00D41AEF">
            <w:pPr>
              <w:pStyle w:val="Normlnweb"/>
              <w:jc w:val="both"/>
              <w:rPr>
                <w:rFonts w:ascii="-webkit-standard" w:hAnsi="-webkit-standard" w:cs="Calibri"/>
              </w:rPr>
            </w:pPr>
            <w:r w:rsidRPr="00D744D1">
              <w:rPr>
                <w:rFonts w:ascii="TimesNewRomanPSMT" w:hAnsi="TimesNewRomanPSMT" w:cs="Calibri"/>
                <w:b/>
                <w:sz w:val="20"/>
                <w:szCs w:val="20"/>
              </w:rPr>
              <w:t>Akademie business manažéra</w:t>
            </w:r>
            <w:r w:rsidRPr="00D744D1">
              <w:rPr>
                <w:rFonts w:ascii="TimesNewRomanPSMT" w:hAnsi="TimesNewRomanPSMT" w:cs="Calibri"/>
                <w:sz w:val="20"/>
                <w:szCs w:val="20"/>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rsidR="00D41AEF" w:rsidRPr="00D744D1" w:rsidRDefault="00D41AEF" w:rsidP="00D41AEF">
            <w:pPr>
              <w:pStyle w:val="Normlnweb"/>
              <w:jc w:val="both"/>
              <w:rPr>
                <w:rFonts w:ascii="-webkit-standard" w:hAnsi="-webkit-standard" w:cs="Calibri"/>
              </w:rPr>
            </w:pPr>
          </w:p>
          <w:p w:rsidR="00D41AEF" w:rsidRPr="00D744D1" w:rsidRDefault="00D41AEF" w:rsidP="00D41AEF">
            <w:pPr>
              <w:pStyle w:val="Normlnweb"/>
              <w:jc w:val="both"/>
              <w:rPr>
                <w:rFonts w:ascii="Calibri" w:hAnsi="Calibri" w:cs="Calibri"/>
              </w:rPr>
            </w:pPr>
            <w:r w:rsidRPr="00D744D1">
              <w:rPr>
                <w:rFonts w:ascii="TimesNewRomanPSMT" w:hAnsi="TimesNewRomanPSMT" w:cs="Calibri"/>
                <w:b/>
                <w:sz w:val="20"/>
                <w:szCs w:val="20"/>
              </w:rPr>
              <w:t>INDUSTRY 4.0</w:t>
            </w:r>
            <w:r w:rsidRPr="00D744D1">
              <w:rPr>
                <w:rFonts w:ascii="TimesNewRomanPSMT" w:hAnsi="TimesNewRomanPSMT" w:cs="Calibri"/>
                <w:sz w:val="20"/>
                <w:szCs w:val="20"/>
              </w:rPr>
              <w:t xml:space="preserve"> - Trendy a inspir</w:t>
            </w:r>
            <w:r>
              <w:rPr>
                <w:rFonts w:ascii="TimesNewRomanPSMT" w:hAnsi="TimesNewRomanPSMT" w:cs="Calibri"/>
                <w:sz w:val="20"/>
                <w:szCs w:val="20"/>
              </w:rPr>
              <w:t>ac</w:t>
            </w:r>
            <w:r w:rsidRPr="00D744D1">
              <w:rPr>
                <w:rFonts w:ascii="TimesNewRomanPSMT" w:hAnsi="TimesNewRomanPSMT" w:cs="Calibri"/>
                <w:sz w:val="20"/>
                <w:szCs w:val="20"/>
              </w:rPr>
              <w:t>e pro průmyslové inženýry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rsidR="00D41AEF" w:rsidRPr="00D744D1" w:rsidRDefault="00D41AEF" w:rsidP="00D41AEF">
            <w:pPr>
              <w:pStyle w:val="Normlnweb"/>
              <w:jc w:val="both"/>
              <w:rPr>
                <w:rFonts w:ascii="Calibri" w:hAnsi="Calibri" w:cs="Calibri"/>
              </w:rPr>
            </w:pPr>
          </w:p>
          <w:p w:rsidR="00D41AEF" w:rsidRPr="00D744D1" w:rsidRDefault="00D41AEF" w:rsidP="00D41AEF">
            <w:pPr>
              <w:pStyle w:val="Normlnweb"/>
              <w:jc w:val="both"/>
              <w:rPr>
                <w:rFonts w:ascii="Calibri" w:hAnsi="Calibri" w:cs="Calibri"/>
              </w:rPr>
            </w:pPr>
            <w:r w:rsidRPr="00D744D1">
              <w:rPr>
                <w:rFonts w:ascii="TimesNewRomanPSMT" w:hAnsi="TimesNewRomanPSMT" w:cs="Calibri"/>
                <w:b/>
                <w:sz w:val="20"/>
                <w:szCs w:val="20"/>
              </w:rPr>
              <w:t>INDUSTRY 4.0</w:t>
            </w:r>
            <w:r w:rsidRPr="00D744D1">
              <w:rPr>
                <w:rFonts w:ascii="TimesNewRomanPSMT" w:hAnsi="TimesNewRomanPSMT" w:cs="Calibri"/>
                <w:sz w:val="20"/>
                <w:szCs w:val="20"/>
              </w:rPr>
              <w:t xml:space="preserve"> - digitalizace výrobních procesů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rsidR="00D41AEF" w:rsidRDefault="00D41AEF" w:rsidP="00D41AEF">
            <w:pPr>
              <w:rPr>
                <w:color w:val="000000"/>
              </w:rPr>
            </w:pPr>
          </w:p>
          <w:p w:rsidR="00D41AEF" w:rsidRDefault="00D41AEF" w:rsidP="00D41AEF">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w:t>
            </w:r>
            <w:r>
              <w:rPr>
                <w:rFonts w:ascii="Source Sans Pro" w:hAnsi="Source Sans Pro"/>
                <w:bCs/>
              </w:rPr>
              <w:lastRenderedPageBreak/>
              <w:t>uvedeny v databázi Conference Proceedings Citation Index na Web of Science</w:t>
            </w:r>
            <w:r>
              <w:t xml:space="preserve"> Webové stránky konference: </w:t>
            </w:r>
            <w:r>
              <w:rPr>
                <w:rFonts w:ascii="Source Sans Pro" w:hAnsi="Source Sans Pro"/>
                <w:bCs/>
              </w:rPr>
              <w:t xml:space="preserve"> </w:t>
            </w:r>
            <w:hyperlink r:id="rId65" w:history="1">
              <w:r w:rsidRPr="0069697C">
                <w:rPr>
                  <w:rStyle w:val="Hypertextovodkaz"/>
                  <w:rFonts w:ascii="Source Sans Pro" w:hAnsi="Source Sans Pro"/>
                  <w:bCs/>
                </w:rPr>
                <w:t>http://www.ufu.utb.cz/konference/</w:t>
              </w:r>
            </w:hyperlink>
            <w:r>
              <w:rPr>
                <w:rFonts w:ascii="Source Sans Pro" w:hAnsi="Source Sans Pro"/>
                <w:bCs/>
              </w:rPr>
              <w:t xml:space="preserve">. </w:t>
            </w:r>
          </w:p>
          <w:p w:rsidR="00D41AEF" w:rsidRPr="000E08E9" w:rsidRDefault="00D41AEF" w:rsidP="00D41AEF">
            <w:pPr>
              <w:jc w:val="both"/>
            </w:pPr>
          </w:p>
          <w:p w:rsidR="00D41AEF" w:rsidRPr="00D744D1" w:rsidRDefault="00D41AEF" w:rsidP="00D41AEF">
            <w:pPr>
              <w:jc w:val="both"/>
            </w:pPr>
            <w:r w:rsidRPr="00D744D1">
              <w:rPr>
                <w:b/>
              </w:rPr>
              <w:t>Mezinárodní konference pro mladé vědecké pracovníky DOKBAT</w:t>
            </w:r>
            <w:r w:rsidRPr="00D744D1">
              <w:t xml:space="preserve"> (International Bata Conference for Ph.D. Students and Young Researchers) – pořádá se každý rok. Webové stránky konference: </w:t>
            </w:r>
            <w:hyperlink r:id="rId66" w:history="1">
              <w:r w:rsidRPr="00D744D1">
                <w:rPr>
                  <w:rStyle w:val="Hypertextovodkaz"/>
                  <w:color w:val="auto"/>
                </w:rPr>
                <w:t>www.dokbat.utb.cz</w:t>
              </w:r>
            </w:hyperlink>
            <w:r w:rsidRPr="00D744D1">
              <w:t xml:space="preserve"> </w:t>
            </w:r>
          </w:p>
          <w:p w:rsidR="00D41AEF" w:rsidRDefault="00D41AEF" w:rsidP="00D41AEF">
            <w:pPr>
              <w:jc w:val="both"/>
              <w:rPr>
                <w:b/>
              </w:rPr>
            </w:pPr>
          </w:p>
          <w:p w:rsidR="00D41AEF" w:rsidRDefault="00D41AEF" w:rsidP="00D41AEF">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t>
            </w:r>
            <w:r w:rsidRPr="00D744D1">
              <w:rPr>
                <w:rFonts w:ascii="TimesNewRomanPSMT" w:hAnsi="TimesNewRomanPSMT" w:cs="Calibri"/>
              </w:rPr>
              <w:t>Lektory kurzů jsou renomovaní odborníci z akademické i firemní praxe (prof.Košturiak - odborník z oblasti průmyslového inženýrství, inovačních konceptů, projektování a simulace výrobních procesů, prof.Zelený - odborník pro oblast inovace procesů a produktů, Ing. Baťka - podnikatel orientovaný na skloubení Baťova systému řízení výroby s moderním konceptem Průmyslu 4.0.).</w:t>
            </w:r>
            <w:r>
              <w:t xml:space="preserve">Webové stránky akce: </w:t>
            </w:r>
            <w:hyperlink r:id="rId67" w:history="1">
              <w:r w:rsidRPr="0069697C">
                <w:rPr>
                  <w:rStyle w:val="Hypertextovodkaz"/>
                </w:rPr>
                <w:t>http://www.batovaskola.cz</w:t>
              </w:r>
            </w:hyperlink>
            <w:r>
              <w:t>.</w:t>
            </w:r>
          </w:p>
          <w:p w:rsidR="00D41AEF" w:rsidRDefault="00D41AEF" w:rsidP="00D41AEF">
            <w:pPr>
              <w:jc w:val="both"/>
            </w:pPr>
          </w:p>
          <w:p w:rsidR="00D41AEF" w:rsidRPr="00EB3F7F" w:rsidRDefault="00D41AEF" w:rsidP="00D41AEF">
            <w:pPr>
              <w:jc w:val="both"/>
            </w:pPr>
            <w:r w:rsidRPr="00D744D1">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68" w:history="1">
              <w:r w:rsidR="00417916" w:rsidRPr="00C044B5">
                <w:rPr>
                  <w:rStyle w:val="Hypertextovodkaz"/>
                </w:rPr>
                <w:t>https://fame.utb.cz/veda-a-vyzkum/vedecko-vyzkumna-cinnost/svoc/</w:t>
              </w:r>
            </w:hyperlink>
            <w:r w:rsidR="00417916">
              <w:t xml:space="preserve">. </w:t>
            </w:r>
          </w:p>
          <w:p w:rsidR="00D41AEF" w:rsidRDefault="00D41AEF" w:rsidP="00D41AEF">
            <w:pPr>
              <w:jc w:val="both"/>
            </w:pPr>
          </w:p>
          <w:p w:rsidR="00D41AEF" w:rsidRPr="00064170" w:rsidRDefault="00D41AEF" w:rsidP="00D41AEF">
            <w:pPr>
              <w:jc w:val="both"/>
              <w:rPr>
                <w:b/>
                <w:strike/>
                <w:color w:val="FF0000"/>
              </w:rPr>
            </w:pPr>
          </w:p>
        </w:tc>
      </w:tr>
      <w:tr w:rsidR="00D41AEF" w:rsidTr="003F6EB7">
        <w:trPr>
          <w:trHeight w:val="306"/>
        </w:trPr>
        <w:tc>
          <w:tcPr>
            <w:tcW w:w="9900" w:type="dxa"/>
            <w:gridSpan w:val="4"/>
            <w:shd w:val="clear" w:color="auto" w:fill="F7CAAC"/>
            <w:vAlign w:val="center"/>
          </w:tcPr>
          <w:p w:rsidR="00D41AEF" w:rsidRDefault="00D41AEF" w:rsidP="00D41AEF">
            <w:pPr>
              <w:rPr>
                <w:b/>
              </w:rPr>
            </w:pPr>
            <w:r>
              <w:rPr>
                <w:b/>
              </w:rPr>
              <w:lastRenderedPageBreak/>
              <w:t>Informace o spolupráci s praxí vztahující se ke studijnímu programu</w:t>
            </w:r>
          </w:p>
        </w:tc>
      </w:tr>
      <w:tr w:rsidR="00D41AEF" w:rsidTr="003F6EB7">
        <w:trPr>
          <w:trHeight w:val="1700"/>
        </w:trPr>
        <w:tc>
          <w:tcPr>
            <w:tcW w:w="9900" w:type="dxa"/>
            <w:gridSpan w:val="4"/>
            <w:shd w:val="clear" w:color="auto" w:fill="FFFFFF"/>
          </w:tcPr>
          <w:p w:rsidR="001026D0" w:rsidRDefault="001026D0" w:rsidP="001026D0">
            <w:pPr>
              <w:jc w:val="both"/>
              <w:rPr>
                <w:b/>
                <w:bCs/>
                <w:color w:val="000000"/>
                <w:szCs w:val="22"/>
              </w:rPr>
            </w:pPr>
            <w:r>
              <w:rPr>
                <w:b/>
                <w:bCs/>
                <w:color w:val="000000"/>
                <w:szCs w:val="22"/>
              </w:rPr>
              <w:t>Další realizovaná spolupráce s praxí – Inovační vouchery:</w:t>
            </w:r>
          </w:p>
          <w:p w:rsidR="001026D0" w:rsidRDefault="001026D0" w:rsidP="001026D0">
            <w:pPr>
              <w:jc w:val="both"/>
              <w:rPr>
                <w:b/>
                <w:bCs/>
                <w:color w:val="000000"/>
                <w:szCs w:val="22"/>
              </w:rPr>
            </w:pPr>
          </w:p>
          <w:p w:rsidR="001026D0" w:rsidRPr="00EF07D2" w:rsidRDefault="001026D0" w:rsidP="001026D0">
            <w:pPr>
              <w:jc w:val="both"/>
              <w:rPr>
                <w:color w:val="000000"/>
                <w:szCs w:val="22"/>
              </w:rPr>
            </w:pPr>
            <w:r w:rsidRPr="00EF07D2">
              <w:rPr>
                <w:b/>
                <w:bCs/>
                <w:color w:val="000000"/>
                <w:szCs w:val="22"/>
              </w:rPr>
              <w:t>Inovace tvarovaných polypropylenových obalů pomocí inovací a stabilizace výrobních a podpůrných projektů</w:t>
            </w:r>
            <w:r>
              <w:rPr>
                <w:b/>
                <w:bCs/>
                <w:color w:val="000000"/>
                <w:szCs w:val="22"/>
              </w:rPr>
              <w:t xml:space="preserve"> </w:t>
            </w:r>
            <w:r w:rsidRPr="00EF07D2">
              <w:rPr>
                <w:b/>
                <w:bCs/>
                <w:color w:val="000000"/>
                <w:szCs w:val="22"/>
              </w:rPr>
              <w:t>(2013-2014)</w:t>
            </w:r>
          </w:p>
          <w:p w:rsidR="001026D0" w:rsidRPr="00EF07D2" w:rsidRDefault="001026D0" w:rsidP="001026D0">
            <w:pPr>
              <w:jc w:val="both"/>
              <w:rPr>
                <w:color w:val="000000"/>
                <w:szCs w:val="22"/>
              </w:rPr>
            </w:pPr>
            <w:r w:rsidRPr="00EF07D2">
              <w:rPr>
                <w:color w:val="000000"/>
                <w:szCs w:val="22"/>
              </w:rPr>
              <w:t>Analýza výrobních a podpůrných výrobních procesů, návrh optimalizace výrobních procesů a stabilizace parametrů finálního inovovaného výrobku, následně návrh realizace inovace, procesních změn ve vazbě na layout, logistické toky a produktivitu procesu.</w:t>
            </w:r>
          </w:p>
          <w:p w:rsidR="001026D0" w:rsidRPr="00EF07D2" w:rsidRDefault="001026D0" w:rsidP="001026D0">
            <w:pPr>
              <w:jc w:val="both"/>
              <w:rPr>
                <w:color w:val="000000"/>
                <w:szCs w:val="22"/>
              </w:rPr>
            </w:pPr>
            <w:r w:rsidRPr="00EF07D2">
              <w:rPr>
                <w:color w:val="000000"/>
                <w:szCs w:val="22"/>
              </w:rPr>
              <w:t> </w:t>
            </w:r>
          </w:p>
          <w:p w:rsidR="001026D0" w:rsidRPr="00EF07D2" w:rsidRDefault="001026D0" w:rsidP="001026D0">
            <w:pPr>
              <w:jc w:val="both"/>
              <w:rPr>
                <w:color w:val="000000"/>
                <w:szCs w:val="22"/>
              </w:rPr>
            </w:pPr>
            <w:r w:rsidRPr="00EF07D2">
              <w:rPr>
                <w:b/>
                <w:bCs/>
                <w:color w:val="000000"/>
                <w:szCs w:val="22"/>
              </w:rPr>
              <w:t>Management kvality v předvýrobních etapách inovačního procesu (vae therm s.r.o.)</w:t>
            </w:r>
            <w:r>
              <w:rPr>
                <w:b/>
                <w:bCs/>
                <w:color w:val="000000"/>
                <w:szCs w:val="22"/>
              </w:rPr>
              <w:t xml:space="preserve"> </w:t>
            </w:r>
            <w:r w:rsidRPr="00EF07D2">
              <w:rPr>
                <w:b/>
                <w:bCs/>
                <w:color w:val="000000"/>
                <w:szCs w:val="22"/>
              </w:rPr>
              <w:t>(2013)</w:t>
            </w:r>
          </w:p>
          <w:p w:rsidR="001026D0" w:rsidRPr="00EF07D2" w:rsidRDefault="001026D0" w:rsidP="001026D0">
            <w:pPr>
              <w:jc w:val="both"/>
              <w:rPr>
                <w:color w:val="000000"/>
                <w:szCs w:val="22"/>
              </w:rPr>
            </w:pPr>
            <w:r w:rsidRPr="00EF07D2">
              <w:rPr>
                <w:color w:val="000000"/>
                <w:szCs w:val="22"/>
              </w:rPr>
              <w:t>Marketingová studie,  zaměřená na zmapování stávající situace ve využívání malých</w:t>
            </w:r>
            <w:r>
              <w:rPr>
                <w:color w:val="000000"/>
                <w:szCs w:val="22"/>
              </w:rPr>
              <w:t xml:space="preserve"> </w:t>
            </w:r>
            <w:r w:rsidRPr="00EF07D2">
              <w:rPr>
                <w:color w:val="000000"/>
                <w:szCs w:val="22"/>
              </w:rPr>
              <w:t>kogeneračních jednotek ve světě (jakožto vlastních zdrojů elektrické a tepelné energie), včetně</w:t>
            </w:r>
            <w:r>
              <w:rPr>
                <w:color w:val="000000"/>
                <w:szCs w:val="22"/>
              </w:rPr>
              <w:t xml:space="preserve"> </w:t>
            </w:r>
            <w:r w:rsidRPr="00EF07D2">
              <w:rPr>
                <w:color w:val="000000"/>
                <w:szCs w:val="22"/>
              </w:rPr>
              <w:t>porovnání jejich technických a ekonomických parametrů s cílem návrhu nového výrobku pro</w:t>
            </w:r>
            <w:r>
              <w:rPr>
                <w:color w:val="000000"/>
                <w:szCs w:val="22"/>
              </w:rPr>
              <w:t xml:space="preserve"> </w:t>
            </w:r>
            <w:r w:rsidRPr="00EF07D2">
              <w:rPr>
                <w:color w:val="000000"/>
                <w:szCs w:val="22"/>
              </w:rPr>
              <w:t>rozšíření výrobního portfolia firmy VAE THERM, spol. s r.o.  </w:t>
            </w:r>
          </w:p>
          <w:p w:rsidR="001026D0" w:rsidRPr="00EF07D2" w:rsidRDefault="001026D0" w:rsidP="001026D0">
            <w:pPr>
              <w:jc w:val="both"/>
              <w:rPr>
                <w:color w:val="000000"/>
                <w:szCs w:val="22"/>
              </w:rPr>
            </w:pPr>
            <w:r w:rsidRPr="00EF07D2">
              <w:rPr>
                <w:b/>
                <w:bCs/>
                <w:color w:val="000000"/>
                <w:szCs w:val="22"/>
              </w:rPr>
              <w:t> </w:t>
            </w:r>
          </w:p>
          <w:p w:rsidR="001026D0" w:rsidRPr="00EF07D2" w:rsidRDefault="001026D0" w:rsidP="001026D0">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1026D0" w:rsidRPr="00EF07D2" w:rsidRDefault="001026D0" w:rsidP="001026D0">
            <w:pPr>
              <w:jc w:val="both"/>
              <w:rPr>
                <w:color w:val="000000"/>
                <w:szCs w:val="22"/>
              </w:rPr>
            </w:pPr>
            <w:r w:rsidRPr="00EF07D2">
              <w:rPr>
                <w:color w:val="000000"/>
                <w:szCs w:val="22"/>
              </w:rPr>
              <w:t>Na základě objednatelem předpřipraveného vizualizačního návrhu výrobku s kovovou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1026D0" w:rsidRPr="00EF07D2" w:rsidRDefault="001026D0" w:rsidP="001026D0">
            <w:pPr>
              <w:jc w:val="both"/>
              <w:rPr>
                <w:color w:val="000000"/>
                <w:szCs w:val="22"/>
              </w:rPr>
            </w:pPr>
            <w:r w:rsidRPr="00EF07D2">
              <w:rPr>
                <w:color w:val="000000"/>
                <w:szCs w:val="22"/>
              </w:rPr>
              <w:t> </w:t>
            </w:r>
          </w:p>
          <w:p w:rsidR="001026D0" w:rsidRPr="00EF07D2" w:rsidRDefault="001026D0" w:rsidP="001026D0">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1026D0" w:rsidRDefault="001026D0" w:rsidP="001026D0">
            <w:pPr>
              <w:jc w:val="both"/>
              <w:rPr>
                <w:color w:val="000000"/>
                <w:szCs w:val="22"/>
              </w:rPr>
            </w:pPr>
            <w:r w:rsidRPr="00EF07D2">
              <w:rPr>
                <w:color w:val="000000"/>
                <w:szCs w:val="22"/>
              </w:rPr>
              <w:t>Na základě objednatelem předpřipraveného vizualizačního návrhu výrobku s dřevěnou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417916" w:rsidRPr="00EF07D2" w:rsidRDefault="00417916" w:rsidP="001026D0">
            <w:pPr>
              <w:jc w:val="both"/>
              <w:rPr>
                <w:color w:val="000000"/>
                <w:szCs w:val="22"/>
              </w:rPr>
            </w:pPr>
          </w:p>
          <w:p w:rsidR="007044B0" w:rsidRDefault="001026D0" w:rsidP="007044B0">
            <w:pPr>
              <w:jc w:val="both"/>
              <w:rPr>
                <w:b/>
                <w:bCs/>
                <w:color w:val="000000"/>
                <w:szCs w:val="22"/>
              </w:rPr>
            </w:pPr>
            <w:r w:rsidRPr="00EF07D2">
              <w:rPr>
                <w:b/>
                <w:bCs/>
                <w:color w:val="000000"/>
                <w:szCs w:val="22"/>
              </w:rPr>
              <w:t>Management inovačních aktivit</w:t>
            </w:r>
            <w:r>
              <w:rPr>
                <w:b/>
                <w:bCs/>
                <w:color w:val="000000"/>
                <w:szCs w:val="22"/>
              </w:rPr>
              <w:t xml:space="preserve"> </w:t>
            </w:r>
            <w:r w:rsidRPr="00EF07D2">
              <w:rPr>
                <w:b/>
                <w:bCs/>
                <w:color w:val="000000"/>
                <w:szCs w:val="22"/>
              </w:rPr>
              <w:t>(2018)</w:t>
            </w:r>
            <w:r w:rsidR="007044B0">
              <w:rPr>
                <w:b/>
                <w:bCs/>
                <w:color w:val="000000"/>
                <w:szCs w:val="22"/>
              </w:rPr>
              <w:t xml:space="preserve"> </w:t>
            </w:r>
          </w:p>
          <w:p w:rsidR="00D41AEF" w:rsidRDefault="001026D0" w:rsidP="007044B0">
            <w:pPr>
              <w:jc w:val="both"/>
              <w:rPr>
                <w:b/>
              </w:rPr>
            </w:pPr>
            <w:r w:rsidRPr="00EF07D2">
              <w:rPr>
                <w:color w:val="000000"/>
                <w:szCs w:val="22"/>
              </w:rPr>
              <w:t>Marketingová studie, zaměřená na zmapování stávající situace ve využívání malých vodních turbín ve světě, včetně porovnání jejich technických a ekonomických parametrů s cílem návrhu nového výrobku pro rozšíření výrobního portfolia firmy Zako Turčín. Dále  studie obsahuje zpracování analýzy potenciálních zákazníků a strategii efektivního zacílení na stávající a potenciální zákazníky ve vazbě na nový produkt firmy. Na základě této studie byla provedena analýza stávajících procesů a navržena mapa procesů pro eventuální výrobu těchto nových obnovitelných zdrojů energie, označovaných zkratkou OZE.</w:t>
            </w:r>
          </w:p>
        </w:tc>
      </w:tr>
    </w:tbl>
    <w:p w:rsidR="007815DE" w:rsidRDefault="007815DE" w:rsidP="007815DE"/>
    <w:p w:rsidR="007815DE" w:rsidRDefault="007815DE" w:rsidP="007815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815DE" w:rsidTr="003F6EB7">
        <w:tc>
          <w:tcPr>
            <w:tcW w:w="9859" w:type="dxa"/>
            <w:tcBorders>
              <w:bottom w:val="double" w:sz="4" w:space="0" w:color="auto"/>
            </w:tcBorders>
            <w:shd w:val="clear" w:color="auto" w:fill="BDD6EE"/>
          </w:tcPr>
          <w:p w:rsidR="007815DE" w:rsidRDefault="007815DE" w:rsidP="003F6EB7">
            <w:pPr>
              <w:jc w:val="both"/>
              <w:rPr>
                <w:b/>
                <w:sz w:val="28"/>
              </w:rPr>
            </w:pPr>
            <w:r>
              <w:rPr>
                <w:b/>
                <w:sz w:val="28"/>
              </w:rPr>
              <w:lastRenderedPageBreak/>
              <w:t>C-III – Informační zabezpečení studijního programu</w:t>
            </w:r>
          </w:p>
        </w:tc>
      </w:tr>
      <w:tr w:rsidR="007815DE" w:rsidTr="003F6EB7">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3F6EB7">
        <w:trPr>
          <w:trHeight w:val="2268"/>
        </w:trPr>
        <w:tc>
          <w:tcPr>
            <w:tcW w:w="9859"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3F6EB7">
        <w:trPr>
          <w:trHeight w:val="283"/>
        </w:trPr>
        <w:tc>
          <w:tcPr>
            <w:tcW w:w="9859" w:type="dxa"/>
            <w:shd w:val="clear" w:color="auto" w:fill="F7CAAC"/>
            <w:vAlign w:val="center"/>
          </w:tcPr>
          <w:p w:rsidR="007815DE" w:rsidRDefault="007815DE" w:rsidP="003F6EB7">
            <w:pPr>
              <w:rPr>
                <w:b/>
              </w:rPr>
            </w:pPr>
            <w:r>
              <w:rPr>
                <w:b/>
              </w:rPr>
              <w:t>Přístup ke studijní literatuře</w:t>
            </w:r>
          </w:p>
        </w:tc>
      </w:tr>
      <w:tr w:rsidR="007815DE" w:rsidTr="003F6EB7">
        <w:trPr>
          <w:trHeight w:val="2268"/>
        </w:trPr>
        <w:tc>
          <w:tcPr>
            <w:tcW w:w="9859"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9"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70" w:history="1">
              <w:r w:rsidRPr="00357030">
                <w:rPr>
                  <w:rStyle w:val="Hypertextovodkaz"/>
                </w:rPr>
                <w:t>http://publikace.k.utb.cz</w:t>
              </w:r>
            </w:hyperlink>
            <w:r w:rsidRPr="00763938">
              <w:t>.</w:t>
            </w:r>
            <w:r>
              <w:t xml:space="preserve"> </w:t>
            </w:r>
          </w:p>
        </w:tc>
      </w:tr>
      <w:tr w:rsidR="007815DE" w:rsidTr="003F6EB7">
        <w:trPr>
          <w:trHeight w:val="283"/>
        </w:trPr>
        <w:tc>
          <w:tcPr>
            <w:tcW w:w="9859" w:type="dxa"/>
            <w:shd w:val="clear" w:color="auto" w:fill="F7CAAC"/>
            <w:vAlign w:val="center"/>
          </w:tcPr>
          <w:p w:rsidR="007815DE" w:rsidRDefault="007815DE" w:rsidP="003F6EB7">
            <w:r>
              <w:rPr>
                <w:b/>
              </w:rPr>
              <w:t>Přehled zpřístupněných databází</w:t>
            </w:r>
          </w:p>
        </w:tc>
      </w:tr>
      <w:tr w:rsidR="007815DE" w:rsidTr="003F6EB7">
        <w:trPr>
          <w:trHeight w:val="2268"/>
        </w:trPr>
        <w:tc>
          <w:tcPr>
            <w:tcW w:w="9859"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693D56">
            <w:pPr>
              <w:pStyle w:val="Default"/>
              <w:numPr>
                <w:ilvl w:val="0"/>
                <w:numId w:val="67"/>
              </w:numPr>
              <w:rPr>
                <w:color w:val="000009"/>
                <w:sz w:val="20"/>
                <w:szCs w:val="20"/>
              </w:rPr>
            </w:pPr>
            <w:r w:rsidRPr="00A421CD">
              <w:rPr>
                <w:color w:val="000009"/>
                <w:sz w:val="20"/>
                <w:szCs w:val="20"/>
              </w:rPr>
              <w:t xml:space="preserve">Citační databáze Web of Science a Scopus </w:t>
            </w:r>
          </w:p>
          <w:p w:rsidR="007815DE" w:rsidRPr="00A421CD" w:rsidRDefault="007815DE" w:rsidP="00693D56">
            <w:pPr>
              <w:pStyle w:val="Default"/>
              <w:numPr>
                <w:ilvl w:val="0"/>
                <w:numId w:val="67"/>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693D56">
            <w:pPr>
              <w:pStyle w:val="Default"/>
              <w:numPr>
                <w:ilvl w:val="0"/>
                <w:numId w:val="67"/>
              </w:numPr>
              <w:rPr>
                <w:sz w:val="20"/>
                <w:szCs w:val="20"/>
              </w:rPr>
            </w:pPr>
            <w:r>
              <w:rPr>
                <w:color w:val="000009"/>
                <w:sz w:val="20"/>
                <w:szCs w:val="20"/>
              </w:rPr>
              <w:t xml:space="preserve">Multioborové plnotextové databáze Ebsco a ProQuest </w:t>
            </w:r>
          </w:p>
          <w:p w:rsidR="007815DE" w:rsidRDefault="007815DE" w:rsidP="003F6EB7">
            <w:r>
              <w:t xml:space="preserve">Seznam všech databází: </w:t>
            </w:r>
            <w:r>
              <w:rPr>
                <w:color w:val="0000FF"/>
              </w:rPr>
              <w:t>http://portal.k.utb.cz/databases/alphabetical/</w:t>
            </w:r>
          </w:p>
        </w:tc>
      </w:tr>
      <w:tr w:rsidR="007815DE" w:rsidTr="003F6EB7">
        <w:trPr>
          <w:trHeight w:val="284"/>
        </w:trPr>
        <w:tc>
          <w:tcPr>
            <w:tcW w:w="9859"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3F6EB7">
        <w:trPr>
          <w:trHeight w:val="2268"/>
        </w:trPr>
        <w:tc>
          <w:tcPr>
            <w:tcW w:w="9859" w:type="dxa"/>
            <w:shd w:val="clear" w:color="auto" w:fill="FFFFFF"/>
          </w:tcPr>
          <w:p w:rsidR="007815DE" w:rsidRDefault="007815DE" w:rsidP="003F6EB7">
            <w:pPr>
              <w:jc w:val="both"/>
            </w:pPr>
            <w:r w:rsidRPr="000630CC">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lastRenderedPageBreak/>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7815DE" w:rsidRDefault="007815DE" w:rsidP="003F6EB7">
            <w:pPr>
              <w:pStyle w:val="Default"/>
              <w:jc w:val="both"/>
              <w:rPr>
                <w:sz w:val="20"/>
                <w:szCs w:val="20"/>
              </w:rPr>
            </w:pPr>
            <w:r>
              <w:rPr>
                <w:sz w:val="20"/>
                <w:szCs w:val="20"/>
              </w:rPr>
              <w:t xml:space="preserve">Univerzita Tomáše Bati ve Zlíně disponuje 28 velkými posluchárnami o celkové kapacitě 3103 míst. </w:t>
            </w:r>
          </w:p>
          <w:p w:rsidR="007815DE" w:rsidRDefault="007815DE" w:rsidP="003F6EB7">
            <w:pPr>
              <w:pStyle w:val="Default"/>
              <w:jc w:val="both"/>
              <w:rPr>
                <w:sz w:val="20"/>
                <w:szCs w:val="20"/>
              </w:rPr>
            </w:pPr>
            <w:r>
              <w:rPr>
                <w:sz w:val="20"/>
                <w:szCs w:val="20"/>
              </w:rPr>
              <w:t>Z toho Fakulta managementu a ekonomiky disponuje:</w:t>
            </w:r>
          </w:p>
          <w:p w:rsidR="007815DE" w:rsidRDefault="007815DE" w:rsidP="00693D56">
            <w:pPr>
              <w:pStyle w:val="Default"/>
              <w:numPr>
                <w:ilvl w:val="0"/>
                <w:numId w:val="68"/>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rsidR="007815DE" w:rsidRDefault="007815DE" w:rsidP="00693D56">
            <w:pPr>
              <w:pStyle w:val="Default"/>
              <w:numPr>
                <w:ilvl w:val="0"/>
                <w:numId w:val="68"/>
              </w:numPr>
              <w:jc w:val="both"/>
              <w:rPr>
                <w:sz w:val="20"/>
                <w:szCs w:val="20"/>
              </w:rPr>
            </w:pPr>
            <w:r>
              <w:rPr>
                <w:sz w:val="20"/>
                <w:szCs w:val="20"/>
              </w:rPr>
              <w:t>5 posluchárnami s kapacitou 380 míst vybavenými moderní audiovizuální technikou, včetně tabulí pro popis stíratelnými fixy</w:t>
            </w:r>
          </w:p>
          <w:p w:rsidR="007815DE" w:rsidRDefault="007815DE" w:rsidP="00693D56">
            <w:pPr>
              <w:pStyle w:val="Default"/>
              <w:numPr>
                <w:ilvl w:val="0"/>
                <w:numId w:val="68"/>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rsidR="007815DE" w:rsidRDefault="007815DE" w:rsidP="00693D56">
            <w:pPr>
              <w:pStyle w:val="Default"/>
              <w:numPr>
                <w:ilvl w:val="0"/>
                <w:numId w:val="68"/>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7815DE" w:rsidRDefault="007815DE" w:rsidP="003F6EB7">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3F6EB7">
            <w:pPr>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3F6EB7">
            <w:pPr>
              <w:jc w:val="both"/>
            </w:pPr>
            <w:r>
              <w:t xml:space="preserve">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 </w:t>
            </w:r>
          </w:p>
          <w:p w:rsidR="007815DE" w:rsidRDefault="007815DE" w:rsidP="003F6EB7">
            <w:pPr>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7815DE" w:rsidTr="003F6EB7">
        <w:trPr>
          <w:trHeight w:val="2411"/>
        </w:trPr>
        <w:tc>
          <w:tcPr>
            <w:tcW w:w="9389" w:type="dxa"/>
            <w:gridSpan w:val="8"/>
          </w:tcPr>
          <w:p w:rsidR="007815DE" w:rsidRDefault="007815DE" w:rsidP="003F6EB7">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del w:id="625" w:author="Michal Pilík" w:date="2018-09-20T14:26:00Z">
              <w:r w:rsidDel="004B2429">
                <w:rPr>
                  <w:sz w:val="20"/>
                  <w:szCs w:val="20"/>
                </w:rPr>
                <w:delText>2</w:delText>
              </w:r>
            </w:del>
            <w:ins w:id="626" w:author="Michal Pilík" w:date="2018-09-20T14:26:00Z">
              <w:r w:rsidR="004B2429">
                <w:rPr>
                  <w:sz w:val="20"/>
                  <w:szCs w:val="20"/>
                </w:rPr>
                <w:t>8</w:t>
              </w:r>
            </w:ins>
            <w:r>
              <w:rPr>
                <w:sz w:val="20"/>
                <w:szCs w:val="20"/>
              </w:rPr>
              <w:t>/201</w:t>
            </w:r>
            <w:del w:id="627" w:author="Michal Pilík" w:date="2018-09-20T14:26:00Z">
              <w:r w:rsidDel="004B2429">
                <w:rPr>
                  <w:sz w:val="20"/>
                  <w:szCs w:val="20"/>
                </w:rPr>
                <w:delText>5</w:delText>
              </w:r>
            </w:del>
            <w:ins w:id="628" w:author="Michal Pilík" w:date="2018-09-20T14:26:00Z">
              <w:r w:rsidR="004B2429">
                <w:rPr>
                  <w:sz w:val="20"/>
                  <w:szCs w:val="20"/>
                </w:rPr>
                <w:t>8</w:t>
              </w:r>
            </w:ins>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7815DE" w:rsidRDefault="00A421CD" w:rsidP="003F6EB7">
            <w:pPr>
              <w:pStyle w:val="Default"/>
              <w:jc w:val="both"/>
              <w:rPr>
                <w:sz w:val="20"/>
                <w:szCs w:val="20"/>
              </w:rPr>
            </w:pPr>
            <w:r>
              <w:rPr>
                <w:sz w:val="20"/>
                <w:szCs w:val="20"/>
              </w:rPr>
              <w:t>V první</w:t>
            </w:r>
            <w:r w:rsidR="007815DE">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550F84">
              <w:rPr>
                <w:sz w:val="20"/>
                <w:szCs w:val="20"/>
              </w:rPr>
              <w:t xml:space="preserve">programy </w:t>
            </w:r>
            <w:r w:rsidR="007815DE">
              <w:rPr>
                <w:sz w:val="20"/>
                <w:szCs w:val="20"/>
              </w:rPr>
              <w:t>akreditované na univerzitě byly v největší možné míře přístupné i studentům nevidomým a slabozrakým, neslyšícím a nedoslýchavým, s pohybovým handicapem, psychickými a dalšími obtížemi.</w:t>
            </w:r>
          </w:p>
          <w:p w:rsidR="007815DE" w:rsidRDefault="007815DE" w:rsidP="003F6EB7">
            <w:pPr>
              <w:pStyle w:val="Default"/>
              <w:jc w:val="both"/>
              <w:rPr>
                <w:sz w:val="20"/>
                <w:szCs w:val="20"/>
              </w:rPr>
            </w:pPr>
            <w:r>
              <w:rPr>
                <w:sz w:val="20"/>
                <w:szCs w:val="20"/>
              </w:rPr>
              <w:t>Nad rámec služeb APO je uchazečům s</w:t>
            </w:r>
            <w:r w:rsidR="0039758D">
              <w:rPr>
                <w:sz w:val="20"/>
                <w:szCs w:val="20"/>
              </w:rPr>
              <w:t>e</w:t>
            </w:r>
            <w:r>
              <w:rPr>
                <w:sz w:val="20"/>
                <w:szCs w:val="20"/>
              </w:rPr>
              <w:t xml:space="preserve"> </w:t>
            </w:r>
            <w:r w:rsidR="00EC2003">
              <w:rPr>
                <w:sz w:val="20"/>
                <w:szCs w:val="20"/>
              </w:rPr>
              <w:t xml:space="preserve">SVP </w:t>
            </w:r>
            <w:r>
              <w:rPr>
                <w:sz w:val="20"/>
                <w:szCs w:val="20"/>
              </w:rPr>
              <w:t xml:space="preserve">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w:t>
            </w:r>
            <w:r>
              <w:rPr>
                <w:sz w:val="20"/>
                <w:szCs w:val="20"/>
              </w:rPr>
              <w:lastRenderedPageBreak/>
              <w:t>vlastního PC nebo speciálních psacích potřeb. Dále je pro ně zajištěna bezbariérovost budovy a kompenzační pomůcky (dle individuální potřeby) a asistenční služba.</w:t>
            </w:r>
          </w:p>
          <w:p w:rsidR="007815DE" w:rsidRPr="007815DE" w:rsidRDefault="007815DE" w:rsidP="007815DE">
            <w:pPr>
              <w:pStyle w:val="Default"/>
              <w:jc w:val="both"/>
              <w:rPr>
                <w:sz w:val="20"/>
                <w:szCs w:val="20"/>
              </w:rPr>
            </w:pPr>
            <w:r>
              <w:rPr>
                <w:sz w:val="20"/>
                <w:szCs w:val="20"/>
              </w:rPr>
              <w:t xml:space="preserve">V případě studia studentů s </w:t>
            </w:r>
            <w:r w:rsidR="00EC2003">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EC2003">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EC2003">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lastRenderedPageBreak/>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lastRenderedPageBreak/>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E14C88" w:rsidRDefault="00E14C88" w:rsidP="003F6EB7">
            <w:pPr>
              <w:jc w:val="both"/>
            </w:pPr>
            <w:r>
              <w:t>BSP Průmyslové inženýrství je kontinuálně propojený s rozvojem a implementací nejnovějších poznatků z oblasti průmyslového inženýrství, informačních systémů, výrobních procesů, technologické přípravy a projektování výroby. Garanti předmětů vyvíjejí navíc i značné úsilí směrem k průmyslové praxi a firmách s cílem aktualizovat odbornou stránku náplně vyučovaných předmětů a realizovaných odborných praxí studentů uvedeného studijního programu. Garanti předmětů i ostatní do výuky zapojení pedagogové jsou součástí vědecko-výzkumných projektů, zaměřených na problematiku průmyslového inženýrství, pravidelně se účastní vědeckých konferencí v uvedené oblasti a sdílejí znalosti s kolegy na domácích i zahraničních vědecko-výzkumných institucích.</w:t>
            </w:r>
          </w:p>
          <w:p w:rsidR="00E14C88" w:rsidRDefault="00E14C88" w:rsidP="003F6EB7">
            <w:pPr>
              <w:jc w:val="both"/>
            </w:pPr>
            <w:r>
              <w:t>Je reálný předpoklad aktivního zapojení vysokého počtu externích přednášejících, pocházejících přímo z průmyslových firem, kteří propagují své znalosti a zkušenosti v rámci zvaných přednášek v jednotlivých odborně zaměřených předmětech. To dává studentům možnost konfrontovat teoretické znalosti s praxí, rovněž pedagogům možnost zvyšovat své kvalifikační dovednosti a rozvíjet obsahovou stránku výuky směrem k posílení kvality studenta-absolventa, ale i k integraci novinek do vzdělávacího programu.</w:t>
            </w:r>
          </w:p>
          <w:p w:rsidR="00E14C88" w:rsidRDefault="00E14C88" w:rsidP="003F6EB7">
            <w:pPr>
              <w:jc w:val="both"/>
            </w:pPr>
            <w:r>
              <w:t>Cílem rozvoje uvedeného studijního programu je podporovat studenty směrem k posílení povědomí o automatizaci a digitalizaci metod a nástrojů, používaných v oblasti průmyslového inženýrství. Jejich adaptabilita a schopnost realizovat jednoduché programovací úkoly bude v dalším rozvoji studijního programu hrát klíčovou roli společně s potřebou rozvíjet oblast digitálního procesního managementu, automatizace výrobních a podpůrných procesů. Nezbytnou součástí dalšího rozvoje studijního programu bude zaměření se na novou kvalitu a kvalifikaci pracovníků útvarů průmyslového inženýrství a výrobních útvarů, kde narůstá potřeba informačně zručných pracovníků a s tím narůstá i potřeba nově pohlížet na problematiku řízení, organizace a motivace lidí v digitální éře průmyslového inženýrství.</w:t>
            </w: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E14C88" w:rsidRDefault="00E14C88" w:rsidP="003F6EB7">
            <w:pPr>
              <w:jc w:val="both"/>
            </w:pPr>
            <w:r>
              <w:t xml:space="preserve">FaME předpokládá přijímání </w:t>
            </w:r>
            <w:r w:rsidRPr="00970F6D">
              <w:rPr>
                <w:b/>
              </w:rPr>
              <w:t xml:space="preserve">cca </w:t>
            </w:r>
            <w:r>
              <w:rPr>
                <w:b/>
              </w:rPr>
              <w:t>70</w:t>
            </w:r>
            <w:r w:rsidRPr="00970F6D">
              <w:rPr>
                <w:b/>
              </w:rPr>
              <w:t xml:space="preserve"> studentů</w:t>
            </w:r>
            <w:r>
              <w:t xml:space="preserve"> do obou forem studia</w:t>
            </w:r>
            <w:r w:rsidR="000C1D58">
              <w:t xml:space="preserve"> (z toho 35 do prezenční a 35 do kombinované formy studia)</w:t>
            </w:r>
            <w:r>
              <w:t xml:space="preserve">. V současném studijním programu Systémové inženýrství a informatika, oboru Průmyslové inženýrství byly za posledních pět let následující počty přijatých a zapsaných studentů. </w:t>
            </w:r>
          </w:p>
          <w:p w:rsidR="00E14C88" w:rsidRDefault="00E14C88" w:rsidP="003F6EB7"/>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E14C88" w:rsidTr="003F6EB7">
              <w:tc>
                <w:tcPr>
                  <w:tcW w:w="1869" w:type="dxa"/>
                  <w:shd w:val="clear" w:color="auto" w:fill="auto"/>
                </w:tcPr>
                <w:p w:rsidR="00E14C88" w:rsidRPr="00074AA2" w:rsidRDefault="00E14C88" w:rsidP="003F6EB7">
                  <w:pPr>
                    <w:jc w:val="center"/>
                    <w:rPr>
                      <w:b/>
                    </w:rPr>
                  </w:pPr>
                  <w:r w:rsidRPr="00074AA2">
                    <w:rPr>
                      <w:b/>
                    </w:rPr>
                    <w:t>Akademický rok</w:t>
                  </w:r>
                </w:p>
              </w:tc>
              <w:tc>
                <w:tcPr>
                  <w:tcW w:w="1959" w:type="dxa"/>
                  <w:shd w:val="clear" w:color="auto" w:fill="auto"/>
                </w:tcPr>
                <w:p w:rsidR="00E14C88" w:rsidRPr="00074AA2" w:rsidRDefault="00E14C88" w:rsidP="003F6EB7">
                  <w:pPr>
                    <w:jc w:val="center"/>
                    <w:rPr>
                      <w:b/>
                    </w:rPr>
                  </w:pPr>
                  <w:r w:rsidRPr="00074AA2">
                    <w:rPr>
                      <w:b/>
                    </w:rPr>
                    <w:t>Počet přijatých studentů</w:t>
                  </w:r>
                </w:p>
              </w:tc>
              <w:tc>
                <w:tcPr>
                  <w:tcW w:w="1701" w:type="dxa"/>
                  <w:shd w:val="clear" w:color="auto" w:fill="auto"/>
                </w:tcPr>
                <w:p w:rsidR="00E14C88" w:rsidRPr="00074AA2" w:rsidRDefault="00E14C88" w:rsidP="003F6EB7">
                  <w:pPr>
                    <w:jc w:val="center"/>
                    <w:rPr>
                      <w:b/>
                    </w:rPr>
                  </w:pPr>
                  <w:r w:rsidRPr="00074AA2">
                    <w:rPr>
                      <w:b/>
                    </w:rPr>
                    <w:t>Počet zapsaných studentů</w:t>
                  </w:r>
                </w:p>
              </w:tc>
            </w:tr>
            <w:tr w:rsidR="00E14C88" w:rsidTr="003F6EB7">
              <w:tc>
                <w:tcPr>
                  <w:tcW w:w="1869" w:type="dxa"/>
                  <w:shd w:val="clear" w:color="auto" w:fill="auto"/>
                </w:tcPr>
                <w:p w:rsidR="00E14C88" w:rsidRDefault="00E14C88" w:rsidP="003F6EB7">
                  <w:pPr>
                    <w:jc w:val="center"/>
                  </w:pPr>
                  <w:r>
                    <w:t>2013/2014</w:t>
                  </w:r>
                </w:p>
              </w:tc>
              <w:tc>
                <w:tcPr>
                  <w:tcW w:w="1959" w:type="dxa"/>
                  <w:shd w:val="clear" w:color="auto" w:fill="auto"/>
                </w:tcPr>
                <w:p w:rsidR="00E14C88" w:rsidRDefault="00E14C88" w:rsidP="003F6EB7">
                  <w:pPr>
                    <w:jc w:val="center"/>
                  </w:pPr>
                  <w:r>
                    <w:t>88</w:t>
                  </w:r>
                </w:p>
              </w:tc>
              <w:tc>
                <w:tcPr>
                  <w:tcW w:w="1701" w:type="dxa"/>
                  <w:shd w:val="clear" w:color="auto" w:fill="auto"/>
                </w:tcPr>
                <w:p w:rsidR="00E14C88" w:rsidRDefault="00E14C88" w:rsidP="003F6EB7">
                  <w:pPr>
                    <w:jc w:val="center"/>
                  </w:pPr>
                  <w:r>
                    <w:t>75</w:t>
                  </w:r>
                </w:p>
              </w:tc>
            </w:tr>
            <w:tr w:rsidR="00E14C88" w:rsidTr="003F6EB7">
              <w:tc>
                <w:tcPr>
                  <w:tcW w:w="1869" w:type="dxa"/>
                  <w:shd w:val="clear" w:color="auto" w:fill="auto"/>
                </w:tcPr>
                <w:p w:rsidR="00E14C88" w:rsidRDefault="00E14C88" w:rsidP="003F6EB7">
                  <w:pPr>
                    <w:jc w:val="center"/>
                  </w:pPr>
                  <w:r>
                    <w:t>2014/2015</w:t>
                  </w:r>
                </w:p>
              </w:tc>
              <w:tc>
                <w:tcPr>
                  <w:tcW w:w="1959" w:type="dxa"/>
                  <w:shd w:val="clear" w:color="auto" w:fill="auto"/>
                </w:tcPr>
                <w:p w:rsidR="00E14C88" w:rsidRDefault="00E14C88" w:rsidP="003F6EB7">
                  <w:pPr>
                    <w:jc w:val="center"/>
                  </w:pPr>
                  <w:r>
                    <w:t>85</w:t>
                  </w:r>
                </w:p>
              </w:tc>
              <w:tc>
                <w:tcPr>
                  <w:tcW w:w="1701" w:type="dxa"/>
                  <w:shd w:val="clear" w:color="auto" w:fill="auto"/>
                </w:tcPr>
                <w:p w:rsidR="00E14C88" w:rsidRDefault="00E14C88" w:rsidP="003F6EB7">
                  <w:pPr>
                    <w:jc w:val="center"/>
                  </w:pPr>
                  <w:r>
                    <w:t>73</w:t>
                  </w:r>
                </w:p>
              </w:tc>
            </w:tr>
            <w:tr w:rsidR="00E14C88" w:rsidTr="003F6EB7">
              <w:tc>
                <w:tcPr>
                  <w:tcW w:w="1869" w:type="dxa"/>
                  <w:shd w:val="clear" w:color="auto" w:fill="auto"/>
                </w:tcPr>
                <w:p w:rsidR="00E14C88" w:rsidRDefault="00E14C88" w:rsidP="003F6EB7">
                  <w:pPr>
                    <w:jc w:val="center"/>
                  </w:pPr>
                  <w:r>
                    <w:t>2015/2016</w:t>
                  </w:r>
                </w:p>
              </w:tc>
              <w:tc>
                <w:tcPr>
                  <w:tcW w:w="1959" w:type="dxa"/>
                  <w:shd w:val="clear" w:color="auto" w:fill="auto"/>
                </w:tcPr>
                <w:p w:rsidR="00E14C88" w:rsidRDefault="00E14C88" w:rsidP="003F6EB7">
                  <w:pPr>
                    <w:jc w:val="center"/>
                  </w:pPr>
                  <w:r>
                    <w:t>59</w:t>
                  </w:r>
                </w:p>
              </w:tc>
              <w:tc>
                <w:tcPr>
                  <w:tcW w:w="1701" w:type="dxa"/>
                  <w:shd w:val="clear" w:color="auto" w:fill="auto"/>
                </w:tcPr>
                <w:p w:rsidR="00E14C88" w:rsidRDefault="00E14C88" w:rsidP="003F6EB7">
                  <w:pPr>
                    <w:jc w:val="center"/>
                  </w:pPr>
                  <w:r>
                    <w:t>59</w:t>
                  </w:r>
                </w:p>
              </w:tc>
            </w:tr>
            <w:tr w:rsidR="00E14C88" w:rsidTr="003F6EB7">
              <w:tc>
                <w:tcPr>
                  <w:tcW w:w="1869" w:type="dxa"/>
                  <w:shd w:val="clear" w:color="auto" w:fill="auto"/>
                </w:tcPr>
                <w:p w:rsidR="00E14C88" w:rsidRDefault="00E14C88" w:rsidP="003F6EB7">
                  <w:pPr>
                    <w:jc w:val="center"/>
                  </w:pPr>
                  <w:r>
                    <w:t>2016/2017</w:t>
                  </w:r>
                </w:p>
              </w:tc>
              <w:tc>
                <w:tcPr>
                  <w:tcW w:w="1959" w:type="dxa"/>
                  <w:shd w:val="clear" w:color="auto" w:fill="auto"/>
                </w:tcPr>
                <w:p w:rsidR="00E14C88" w:rsidRDefault="00E14C88" w:rsidP="003F6EB7">
                  <w:pPr>
                    <w:jc w:val="center"/>
                  </w:pPr>
                  <w:r>
                    <w:t>52</w:t>
                  </w:r>
                </w:p>
              </w:tc>
              <w:tc>
                <w:tcPr>
                  <w:tcW w:w="1701" w:type="dxa"/>
                  <w:shd w:val="clear" w:color="auto" w:fill="auto"/>
                </w:tcPr>
                <w:p w:rsidR="00E14C88" w:rsidRDefault="00E14C88" w:rsidP="003F6EB7">
                  <w:pPr>
                    <w:jc w:val="center"/>
                  </w:pPr>
                  <w:r>
                    <w:t>51</w:t>
                  </w:r>
                </w:p>
              </w:tc>
            </w:tr>
            <w:tr w:rsidR="00E14C88" w:rsidTr="003F6EB7">
              <w:tc>
                <w:tcPr>
                  <w:tcW w:w="1869" w:type="dxa"/>
                  <w:shd w:val="clear" w:color="auto" w:fill="auto"/>
                </w:tcPr>
                <w:p w:rsidR="00E14C88" w:rsidRDefault="00E14C88" w:rsidP="003F6EB7">
                  <w:pPr>
                    <w:jc w:val="center"/>
                  </w:pPr>
                  <w:r>
                    <w:t>2017/2018</w:t>
                  </w:r>
                </w:p>
              </w:tc>
              <w:tc>
                <w:tcPr>
                  <w:tcW w:w="1959" w:type="dxa"/>
                  <w:shd w:val="clear" w:color="auto" w:fill="auto"/>
                </w:tcPr>
                <w:p w:rsidR="00E14C88" w:rsidRDefault="00E14C88" w:rsidP="003F6EB7">
                  <w:pPr>
                    <w:jc w:val="center"/>
                  </w:pPr>
                  <w:r>
                    <w:t>77</w:t>
                  </w:r>
                </w:p>
              </w:tc>
              <w:tc>
                <w:tcPr>
                  <w:tcW w:w="1701" w:type="dxa"/>
                  <w:shd w:val="clear" w:color="auto" w:fill="auto"/>
                </w:tcPr>
                <w:p w:rsidR="00E14C88" w:rsidRDefault="00E14C88" w:rsidP="003F6EB7">
                  <w:pPr>
                    <w:jc w:val="center"/>
                  </w:pPr>
                  <w:r>
                    <w:t>70</w:t>
                  </w:r>
                </w:p>
              </w:tc>
            </w:tr>
          </w:tbl>
          <w:p w:rsidR="00E14C88" w:rsidRDefault="00E14C88" w:rsidP="003F6EB7"/>
          <w:p w:rsidR="00E14C88" w:rsidRDefault="00E14C88" w:rsidP="003F6EB7"/>
        </w:tc>
      </w:tr>
      <w:tr w:rsidR="00E14C88" w:rsidTr="003F6EB7">
        <w:trPr>
          <w:trHeight w:val="200"/>
        </w:trPr>
        <w:tc>
          <w:tcPr>
            <w:tcW w:w="9285" w:type="dxa"/>
            <w:shd w:val="clear" w:color="auto" w:fill="F7CAAC"/>
          </w:tcPr>
          <w:p w:rsidR="00E14C88" w:rsidRDefault="00E14C88" w:rsidP="003F6EB7">
            <w:pPr>
              <w:rPr>
                <w:b/>
              </w:rPr>
            </w:pPr>
            <w:r>
              <w:rPr>
                <w:b/>
              </w:rPr>
              <w:t>Předpokládaná uplatnitelnost absolventů na trhu práce</w:t>
            </w:r>
          </w:p>
        </w:tc>
      </w:tr>
      <w:tr w:rsidR="00E14C88" w:rsidTr="003F6EB7">
        <w:trPr>
          <w:trHeight w:val="2835"/>
        </w:trPr>
        <w:tc>
          <w:tcPr>
            <w:tcW w:w="9285" w:type="dxa"/>
            <w:shd w:val="clear" w:color="auto" w:fill="FFFFFF"/>
          </w:tcPr>
          <w:p w:rsidR="00064170" w:rsidRDefault="00E14C88" w:rsidP="003F6EB7">
            <w:pPr>
              <w:jc w:val="both"/>
            </w:pPr>
            <w:r w:rsidRPr="00C75C9A">
              <w:t xml:space="preserve">Absolventi jsou </w:t>
            </w:r>
            <w:r w:rsidRPr="00C75C9A">
              <w:rPr>
                <w:b/>
              </w:rPr>
              <w:t>kompetentní</w:t>
            </w:r>
            <w:r w:rsidRPr="00C75C9A">
              <w:t xml:space="preserve"> pro praktické uplatnění na nižších a středních manažersko-výrobních a ekonomicko-provozních pozicích v průmyslových společnostech, obchodně-servisních podnicích a firmách, poskytujících specializované projektové a inovační služby v oblastech projektování výrobních procesů, managementu kvality a informační podpoře digitalizovaných procesů v duchu konceptu Průmysl 4.0.</w:t>
            </w:r>
          </w:p>
          <w:p w:rsidR="00C75C9A" w:rsidRPr="00C75C9A" w:rsidRDefault="00C75C9A" w:rsidP="003F6EB7">
            <w:pPr>
              <w:jc w:val="both"/>
            </w:pPr>
          </w:p>
          <w:p w:rsidR="00E14C88" w:rsidRPr="00C75C9A" w:rsidRDefault="00E14C88" w:rsidP="003F6EB7">
            <w:pPr>
              <w:jc w:val="both"/>
            </w:pPr>
            <w:r w:rsidRPr="00C75C9A">
              <w:t>Získané znalosti využijí absolventi bakalářského studia pro výkon nižších a středních provozně - řídících a ekonomických funkcí ve výrobních podnicích a organizacích služeb (</w:t>
            </w:r>
            <w:r w:rsidR="00064170" w:rsidRPr="00C75C9A">
              <w:t xml:space="preserve">plánovač výroby, </w:t>
            </w:r>
            <w:r w:rsidR="0079235D" w:rsidRPr="00C75C9A">
              <w:t>manažer technické přípravy výroby, manažer technologické přípravy výroby, logistik, pracovník útvaru kvality, procesní manažer</w:t>
            </w:r>
            <w:r w:rsidR="00064170" w:rsidRPr="00C75C9A">
              <w:t xml:space="preserve">, </w:t>
            </w:r>
            <w:r w:rsidR="0079235D" w:rsidRPr="00C75C9A">
              <w:t>pracovník informačního útvaru pro podporu plánování a řízení výroby a jiné.)</w:t>
            </w:r>
          </w:p>
          <w:p w:rsidR="00E14C88" w:rsidRPr="00C75C9A" w:rsidRDefault="00E14C88" w:rsidP="003F6EB7">
            <w:pPr>
              <w:jc w:val="both"/>
            </w:pP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lastRenderedPageBreak/>
        <w:drawing>
          <wp:inline distT="0" distB="0" distL="0" distR="0" wp14:anchorId="3F1D66AC" wp14:editId="65F8ACF9">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E14C88" w:rsidRPr="00E14C88" w:rsidRDefault="00E14C88" w:rsidP="00E14C88">
      <w:pPr>
        <w:spacing w:after="3600"/>
        <w:jc w:val="center"/>
        <w:rPr>
          <w:rFonts w:ascii="Calibri" w:hAnsi="Calibri" w:cs="Calibri"/>
          <w:b/>
          <w:sz w:val="48"/>
          <w:szCs w:val="28"/>
        </w:rPr>
      </w:pPr>
      <w:r w:rsidRPr="00E14C88">
        <w:rPr>
          <w:rFonts w:ascii="Calibri" w:hAnsi="Calibri" w:cs="Calibri"/>
          <w:b/>
          <w:sz w:val="48"/>
          <w:szCs w:val="28"/>
        </w:rPr>
        <w:t>Průmyslové inženýrství</w:t>
      </w: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Ve Zlíně 16. 5. 2018</w:t>
      </w:r>
    </w:p>
    <w:p w:rsidR="00E14C88" w:rsidRPr="00E14C88" w:rsidRDefault="00E14C88" w:rsidP="00E14C88">
      <w:pPr>
        <w:jc w:val="center"/>
        <w:rPr>
          <w:rFonts w:ascii="Calibri" w:hAnsi="Calibri" w:cs="Calibri"/>
          <w:bCs/>
          <w:sz w:val="28"/>
          <w:szCs w:val="28"/>
        </w:rPr>
      </w:pPr>
    </w:p>
    <w:p w:rsidR="00E14C88" w:rsidRPr="00E14C88" w:rsidRDefault="00E14C88" w:rsidP="00E14C88">
      <w:pPr>
        <w:jc w:val="center"/>
        <w:rPr>
          <w:rFonts w:ascii="Calibri" w:hAnsi="Calibri" w:cs="Calibri"/>
          <w:b/>
          <w:sz w:val="28"/>
          <w:szCs w:val="28"/>
        </w:rPr>
      </w:pPr>
    </w:p>
    <w:p w:rsidR="00E14C88" w:rsidRPr="00E14C88" w:rsidRDefault="00E14C88" w:rsidP="00E14C88">
      <w:pPr>
        <w:ind w:left="426"/>
        <w:jc w:val="both"/>
        <w:rPr>
          <w:rFonts w:ascii="Calibri" w:hAnsi="Calibri" w:cs="Calibri"/>
        </w:rPr>
      </w:pPr>
    </w:p>
    <w:p w:rsidR="00E14C88" w:rsidRPr="00E14C88" w:rsidRDefault="00E14C88" w:rsidP="00693D56">
      <w:pPr>
        <w:pStyle w:val="Nadpis1"/>
        <w:numPr>
          <w:ilvl w:val="0"/>
          <w:numId w:val="69"/>
        </w:numPr>
        <w:jc w:val="center"/>
        <w:rPr>
          <w:rFonts w:ascii="Calibri" w:hAnsi="Calibri" w:cs="Calibri"/>
          <w:b/>
          <w:sz w:val="40"/>
        </w:rPr>
      </w:pPr>
      <w:r w:rsidRPr="00E14C88">
        <w:rPr>
          <w:rFonts w:ascii="Calibri" w:hAnsi="Calibri" w:cs="Calibri"/>
          <w:b/>
          <w:sz w:val="40"/>
        </w:rPr>
        <w:lastRenderedPageBreak/>
        <w:t>Instituce</w:t>
      </w:r>
    </w:p>
    <w:p w:rsidR="00E14C88" w:rsidRPr="00E14C88" w:rsidRDefault="00E14C88" w:rsidP="00E14C88">
      <w:pPr>
        <w:ind w:left="426"/>
        <w:rPr>
          <w:rFonts w:ascii="Calibri" w:hAnsi="Calibri" w:cs="Calibri"/>
          <w:bCs/>
          <w:sz w:val="24"/>
          <w:szCs w:val="24"/>
          <w:u w:val="single"/>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Působnost orgánů vysoké školy</w:t>
      </w:r>
    </w:p>
    <w:p w:rsidR="00E14C88" w:rsidRPr="005C11EF" w:rsidRDefault="00E14C88" w:rsidP="005C11EF">
      <w:pPr>
        <w:pStyle w:val="Nadpis3"/>
        <w:jc w:val="center"/>
        <w:rPr>
          <w:rFonts w:ascii="Calibri" w:hAnsi="Calibri" w:cs="Calibri"/>
          <w:b/>
          <w:color w:val="000000" w:themeColor="text1"/>
        </w:rPr>
      </w:pPr>
      <w:r w:rsidRPr="005C11EF">
        <w:rPr>
          <w:rFonts w:ascii="Calibri" w:hAnsi="Calibri" w:cs="Calibri"/>
          <w:b/>
          <w:color w:val="000000" w:themeColor="text1"/>
        </w:rPr>
        <w:t>Standardy 1.1-1.2</w:t>
      </w:r>
    </w:p>
    <w:p w:rsidR="00E14C88" w:rsidRPr="00E14C88" w:rsidRDefault="00F94273" w:rsidP="00852712">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72"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Vnitřní systém zajišťování kvality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Vymezení pravomoci a odpovědnost za kvalitu</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Standard 1.3 </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73"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rPr>
        <w:t xml:space="preserve">Pro účely zajišťování kvality má pak jmenovánu čtrnáctičlennou </w:t>
      </w:r>
      <w:hyperlink r:id="rId74"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75"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E14C88" w:rsidRPr="00E14C88" w:rsidRDefault="00E14C88" w:rsidP="00E14C88">
      <w:pPr>
        <w:pStyle w:val="Nadpis3"/>
        <w:ind w:left="108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vzniku a úprav studijních programů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1.4</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76"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E14C88" w:rsidRPr="005C11EF" w:rsidRDefault="00E14C88" w:rsidP="00E14C88">
      <w:pPr>
        <w:tabs>
          <w:tab w:val="left" w:pos="2835"/>
        </w:tabs>
        <w:spacing w:before="120" w:after="120"/>
        <w:jc w:val="both"/>
        <w:rPr>
          <w:rFonts w:ascii="Calibri" w:hAnsi="Calibri" w:cs="Calibri"/>
          <w:sz w:val="22"/>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Principy a systém uznávání zahraničního vzdělávání pro přijetí ke studiu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1.5</w:t>
      </w:r>
    </w:p>
    <w:p w:rsidR="00E14C88" w:rsidRPr="005C11EF" w:rsidRDefault="00F94273" w:rsidP="00E14C88">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77"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E14C88" w:rsidRPr="00E14C88" w:rsidRDefault="00E14C88" w:rsidP="00E14C88">
      <w:pPr>
        <w:tabs>
          <w:tab w:val="left" w:pos="2835"/>
        </w:tabs>
        <w:spacing w:before="120" w:after="120"/>
        <w:jc w:val="both"/>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Vedení kvalifikačních a rigorózních prací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1.6</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w:t>
      </w:r>
      <w:r w:rsidRPr="00EF7007">
        <w:rPr>
          <w:rFonts w:asciiTheme="minorHAnsi" w:hAnsiTheme="minorHAnsi" w:cstheme="minorHAnsi"/>
          <w:sz w:val="22"/>
        </w:rPr>
        <w:lastRenderedPageBreak/>
        <w:t xml:space="preserve">nebo rigorózních prací, které může vést jedna osoba. </w:t>
      </w:r>
      <w:r w:rsidRPr="00835AC1">
        <w:rPr>
          <w:rFonts w:ascii="Calibri" w:hAnsi="Calibri" w:cs="Calibri"/>
          <w:sz w:val="22"/>
        </w:rPr>
        <w:t>V rámci UTB tento počet upravuje směrnice rektora</w:t>
      </w:r>
      <w:r w:rsidRPr="003E32AE">
        <w:rPr>
          <w:rFonts w:ascii="Calibri" w:hAnsi="Calibri" w:cs="Calibri"/>
          <w:color w:val="00B050"/>
          <w:sz w:val="22"/>
        </w:rPr>
        <w:t xml:space="preserve"> </w:t>
      </w:r>
      <w:hyperlink r:id="rId78"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835AC1">
        <w:rPr>
          <w:rFonts w:ascii="Calibri" w:hAnsi="Calibri" w:cs="Calibri"/>
          <w:bCs/>
          <w:sz w:val="22"/>
        </w:rPr>
        <w:t xml:space="preserve">v platném znění. </w:t>
      </w:r>
      <w:r w:rsidRPr="00835AC1">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79"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835AC1">
        <w:rPr>
          <w:rFonts w:ascii="Calibri" w:hAnsi="Calibri" w:cs="Calibri"/>
          <w:bCs/>
          <w:sz w:val="22"/>
        </w:rPr>
        <w:t>v platném znění.</w:t>
      </w:r>
    </w:p>
    <w:p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80"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81"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E14C88" w:rsidRPr="005C11EF" w:rsidRDefault="00F94273" w:rsidP="00F94273">
      <w:pPr>
        <w:tabs>
          <w:tab w:val="left" w:pos="2835"/>
        </w:tabs>
        <w:spacing w:before="120" w:after="120"/>
        <w:jc w:val="both"/>
        <w:rPr>
          <w:rFonts w:ascii="Calibri" w:hAnsi="Calibri" w:cs="Calibri"/>
          <w:color w:val="E36C0A" w:themeColor="accent6" w:themeShade="BF"/>
          <w:sz w:val="22"/>
        </w:rPr>
      </w:pPr>
      <w:r w:rsidRPr="00835AC1">
        <w:rPr>
          <w:rFonts w:asciiTheme="minorHAnsi" w:hAnsiTheme="minorHAnsi" w:cstheme="minorHAnsi"/>
          <w:sz w:val="22"/>
        </w:rPr>
        <w:t>Na FaME UTB je pak upravuje Vnitřní předpis</w:t>
      </w:r>
      <w:r w:rsidRPr="00835AC1">
        <w:rPr>
          <w:rFonts w:asciiTheme="minorHAnsi" w:hAnsiTheme="minorHAnsi" w:cstheme="minorHAnsi"/>
          <w:i/>
          <w:sz w:val="22"/>
        </w:rPr>
        <w:t xml:space="preserve"> </w:t>
      </w:r>
      <w:hyperlink r:id="rId82"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835AC1">
        <w:rPr>
          <w:rFonts w:asciiTheme="minorHAnsi" w:hAnsiTheme="minorHAnsi" w:cstheme="minorHAnsi"/>
          <w:sz w:val="22"/>
        </w:rPr>
        <w:t>článek 28.</w:t>
      </w:r>
    </w:p>
    <w:p w:rsidR="00E14C88" w:rsidRPr="00E14C88" w:rsidRDefault="00E14C88" w:rsidP="00E14C88">
      <w:pPr>
        <w:tabs>
          <w:tab w:val="left" w:pos="2835"/>
        </w:tabs>
        <w:spacing w:before="120" w:after="12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zpětné vazby při hodnocení kvality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1.7</w:t>
      </w:r>
    </w:p>
    <w:p w:rsidR="00E14C88" w:rsidRPr="00E14C88" w:rsidRDefault="002B32ED" w:rsidP="008B7889">
      <w:pPr>
        <w:tabs>
          <w:tab w:val="left" w:pos="2835"/>
        </w:tabs>
        <w:spacing w:before="120" w:after="360"/>
        <w:jc w:val="both"/>
        <w:rPr>
          <w:rFonts w:ascii="Calibri" w:hAnsi="Calibri" w:cs="Calibri"/>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83"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Sledování úspěšnosti uchazečů o studium, studentů a uplatnitelnosti absolventů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1.8</w:t>
      </w:r>
    </w:p>
    <w:p w:rsidR="00E14C88" w:rsidRPr="00835AC1" w:rsidRDefault="002B32ED" w:rsidP="008B7889">
      <w:pPr>
        <w:tabs>
          <w:tab w:val="left" w:pos="2835"/>
        </w:tabs>
        <w:spacing w:before="120" w:after="600"/>
        <w:jc w:val="both"/>
        <w:rPr>
          <w:rFonts w:ascii="Calibri" w:hAnsi="Calibri" w:cs="Calibri"/>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84"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E14C88" w:rsidRPr="00E14C88" w:rsidRDefault="00E14C88" w:rsidP="00E14C88">
      <w:pPr>
        <w:rPr>
          <w:rFonts w:ascii="Calibri" w:hAnsi="Calibri" w:cs="Calibri"/>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Mezinárodní rozměr a aplikace soudobého stavu poznání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1.9</w:t>
      </w:r>
    </w:p>
    <w:p w:rsidR="00E14C88" w:rsidRPr="005C11EF" w:rsidRDefault="00E14C88" w:rsidP="00E14C88">
      <w:pPr>
        <w:spacing w:before="120" w:after="120"/>
        <w:jc w:val="both"/>
        <w:rPr>
          <w:rFonts w:ascii="Calibri" w:hAnsi="Calibri" w:cs="Calibri"/>
          <w:sz w:val="22"/>
        </w:rPr>
      </w:pPr>
      <w:r w:rsidRPr="005C11EF">
        <w:rPr>
          <w:rFonts w:ascii="Calibri" w:hAnsi="Calibri" w:cs="Calibr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5C11EF">
        <w:rPr>
          <w:rStyle w:val="Znakapoznpodarou"/>
          <w:rFonts w:ascii="Calibri" w:hAnsi="Calibri" w:cs="Calibri"/>
          <w:sz w:val="22"/>
        </w:rPr>
        <w:footnoteReference w:id="3"/>
      </w:r>
      <w:r w:rsidRPr="005C11EF">
        <w:rPr>
          <w:rFonts w:ascii="Calibri" w:hAnsi="Calibri" w:cs="Calibri"/>
          <w:sz w:val="22"/>
        </w:rPr>
        <w:t xml:space="preserve"> </w:t>
      </w:r>
    </w:p>
    <w:p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E14C88" w:rsidRPr="005C11EF" w:rsidRDefault="00F94273" w:rsidP="00563C00">
      <w:pPr>
        <w:autoSpaceDE w:val="0"/>
        <w:autoSpaceDN w:val="0"/>
        <w:adjustRightInd w:val="0"/>
        <w:jc w:val="both"/>
        <w:rPr>
          <w:rFonts w:ascii="Calibri" w:hAnsi="Calibri" w:cs="Calibr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w:t>
      </w:r>
      <w:r w:rsidRPr="00EF7007">
        <w:rPr>
          <w:rFonts w:asciiTheme="minorHAnsi" w:hAnsiTheme="minorHAnsi" w:cstheme="minorHAnsi"/>
          <w:sz w:val="22"/>
          <w:szCs w:val="22"/>
        </w:rPr>
        <w:lastRenderedPageBreak/>
        <w:t xml:space="preserve">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85"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E14C88" w:rsidRPr="00835AC1" w:rsidRDefault="00E14C88" w:rsidP="00E14C88">
      <w:pPr>
        <w:spacing w:before="120" w:after="120"/>
        <w:jc w:val="both"/>
        <w:rPr>
          <w:rFonts w:ascii="Calibri" w:hAnsi="Calibri" w:cs="Calibri"/>
        </w:rPr>
      </w:pPr>
      <w:r w:rsidRPr="00835AC1">
        <w:rPr>
          <w:rFonts w:ascii="Calibri" w:hAnsi="Calibri" w:cs="Calibri"/>
          <w:sz w:val="22"/>
        </w:rPr>
        <w:t>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Management I, Logistics, Basics of Quantitative Methods, Microeconomics I, Macroeconomics I, Innovation Management, Product Management, Managerial Accounting,  Industry 4.0 – digitalization of production processes, Applied Statistics, a dalš</w:t>
      </w:r>
      <w:r w:rsidRPr="00835AC1">
        <w:rPr>
          <w:rFonts w:ascii="Calibri" w:hAnsi="Calibri" w:cs="Calibri"/>
        </w:rPr>
        <w:t>í.</w:t>
      </w:r>
    </w:p>
    <w:p w:rsidR="00E14C88" w:rsidRPr="00835AC1" w:rsidRDefault="00E14C88" w:rsidP="00E14C88">
      <w:pPr>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 při uskutečňování studijních programů</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1.10</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14C88" w:rsidRPr="00835AC1" w:rsidRDefault="00E14C88" w:rsidP="00E14C88">
      <w:pPr>
        <w:spacing w:before="120" w:after="120"/>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Spolupráce s praxí při tvorbě studijních programů </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1.11</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komunikuje s profesními komorami, oborovými sdruženími, organizacemi zaměstnavatelů nebo dalšími odborníky z praxe a zjišťuje jejich očekávání a požadavky na absolventy studijních programů.</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Podpůrné zdroje a administrativa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Informační systém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1.12</w:t>
      </w:r>
    </w:p>
    <w:p w:rsidR="00E14C88" w:rsidRPr="0004584E" w:rsidRDefault="00E14C88" w:rsidP="005C11EF">
      <w:pPr>
        <w:tabs>
          <w:tab w:val="left" w:pos="2835"/>
        </w:tabs>
        <w:spacing w:before="120" w:after="120"/>
        <w:jc w:val="both"/>
        <w:rPr>
          <w:rFonts w:ascii="Calibri" w:hAnsi="Calibri" w:cs="Calibri"/>
          <w:sz w:val="22"/>
        </w:rPr>
      </w:pPr>
      <w:r w:rsidRPr="0004584E">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86"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lastRenderedPageBreak/>
        <w:t xml:space="preserve">Prostřednictvím webových stránek UTB ve Zlíně mají studenti a uchazeči o studium přístup k přesným a přesným a srozumitelným informacím o pravidlech studia a požadavcích spojených se studiem, které jsou součástí </w:t>
      </w:r>
      <w:hyperlink r:id="rId87"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88"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89"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0"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1"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E14C88" w:rsidRPr="00E14C88" w:rsidRDefault="00E14C88" w:rsidP="00E14C88">
      <w:pPr>
        <w:tabs>
          <w:tab w:val="left" w:pos="2835"/>
        </w:tabs>
        <w:spacing w:before="120" w:after="12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Knihovny a elektronické zdroje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1.13</w:t>
      </w:r>
    </w:p>
    <w:p w:rsidR="00E14C88" w:rsidRPr="005C11EF" w:rsidRDefault="00E14C88" w:rsidP="00852712">
      <w:pPr>
        <w:spacing w:before="120" w:after="240"/>
        <w:jc w:val="both"/>
        <w:rPr>
          <w:rFonts w:ascii="Calibri" w:hAnsi="Calibri" w:cs="Calibri"/>
          <w:sz w:val="22"/>
        </w:rPr>
      </w:pPr>
      <w:r w:rsidRPr="005C11EF">
        <w:rPr>
          <w:rFonts w:ascii="Calibri" w:hAnsi="Calibri" w:cs="Calibri"/>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14C88" w:rsidRPr="00852712" w:rsidRDefault="00E14C88" w:rsidP="00852712">
      <w:pPr>
        <w:spacing w:after="120"/>
        <w:rPr>
          <w:rFonts w:ascii="Calibri" w:hAnsi="Calibri" w:cs="Calibri"/>
          <w:i/>
          <w:iCs/>
          <w:sz w:val="22"/>
        </w:rPr>
      </w:pPr>
      <w:r w:rsidRPr="00852712">
        <w:rPr>
          <w:rFonts w:ascii="Calibri" w:hAnsi="Calibri" w:cs="Calibri"/>
          <w:i/>
          <w:iCs/>
          <w:sz w:val="22"/>
        </w:rPr>
        <w:t>Dostupnost knihovního fondu</w:t>
      </w:r>
    </w:p>
    <w:p w:rsidR="00E14C88" w:rsidRPr="005C11EF" w:rsidRDefault="00E14C88" w:rsidP="00852712">
      <w:pPr>
        <w:spacing w:after="120"/>
        <w:jc w:val="both"/>
        <w:rPr>
          <w:rFonts w:ascii="Calibri" w:hAnsi="Calibri" w:cs="Calibri"/>
          <w:sz w:val="22"/>
        </w:rPr>
      </w:pPr>
      <w:r w:rsidRPr="005C11EF">
        <w:rPr>
          <w:rFonts w:ascii="Calibri" w:hAnsi="Calibri" w:cs="Calibri"/>
          <w:sz w:val="22"/>
        </w:rPr>
        <w:t xml:space="preserve">Informační zdroje a informační služby pro všechny studijní programy realizované na UTB ve Zlíně </w:t>
      </w:r>
      <w:r w:rsidRPr="00852712">
        <w:rPr>
          <w:rFonts w:asciiTheme="minorHAnsi" w:hAnsiTheme="minorHAnsi" w:cstheme="minorHAnsi"/>
          <w:sz w:val="22"/>
          <w:szCs w:val="22"/>
        </w:rPr>
        <w:t>zabezpečuje</w:t>
      </w:r>
      <w:r w:rsidRPr="005C11EF">
        <w:rPr>
          <w:rFonts w:ascii="Calibri" w:hAnsi="Calibri" w:cs="Calibri"/>
          <w:sz w:val="22"/>
        </w:rPr>
        <w:t xml:space="preserv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14C88" w:rsidRPr="005C11EF" w:rsidRDefault="00E14C88" w:rsidP="00852712">
      <w:pPr>
        <w:spacing w:before="120" w:after="240"/>
        <w:jc w:val="both"/>
        <w:rPr>
          <w:rStyle w:val="Hypertextovodkaz"/>
          <w:rFonts w:ascii="Calibri" w:hAnsi="Calibri" w:cs="Calibri"/>
          <w:sz w:val="22"/>
        </w:rPr>
      </w:pPr>
      <w:r w:rsidRPr="005C11EF">
        <w:rPr>
          <w:rFonts w:ascii="Calibri" w:hAnsi="Calibri" w:cs="Calibr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5C11EF">
        <w:rPr>
          <w:rFonts w:ascii="Calibri" w:hAnsi="Calibri" w:cs="Calibri"/>
          <w:color w:val="00B050"/>
          <w:sz w:val="22"/>
        </w:rPr>
        <w:t>n</w:t>
      </w:r>
      <w:r w:rsidRPr="005C11EF">
        <w:rPr>
          <w:rFonts w:ascii="Calibri" w:hAnsi="Calibri" w:cs="Calibri"/>
          <w:sz w:val="22"/>
        </w:rPr>
        <w:t xml:space="preserve">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w:t>
      </w:r>
      <w:r w:rsidRPr="005C11EF">
        <w:rPr>
          <w:rFonts w:ascii="Calibri" w:hAnsi="Calibri" w:cs="Calibri"/>
          <w:sz w:val="22"/>
        </w:rPr>
        <w:lastRenderedPageBreak/>
        <w:t>knihovny.</w:t>
      </w:r>
      <w:r w:rsidRPr="005C11EF">
        <w:rPr>
          <w:rStyle w:val="Znakapoznpodarou"/>
          <w:rFonts w:ascii="Calibri" w:hAnsi="Calibri" w:cs="Calibri"/>
          <w:sz w:val="22"/>
        </w:rPr>
        <w:footnoteReference w:id="4"/>
      </w:r>
      <w:r w:rsidRPr="005C11EF">
        <w:rPr>
          <w:rFonts w:ascii="Calibri" w:hAnsi="Calibri" w:cs="Calibri"/>
          <w:sz w:val="22"/>
        </w:rPr>
        <w:t xml:space="preserve"> Práce jsou zde zpravidla dostupné volně v plném textu. Kromě toho provozuje knihovna také repozitář publikační činnosti akademických pracovníků univerzity.</w:t>
      </w:r>
      <w:r w:rsidRPr="005C11EF">
        <w:rPr>
          <w:rStyle w:val="Znakapoznpodarou"/>
          <w:rFonts w:ascii="Calibri" w:hAnsi="Calibri" w:cs="Calibri"/>
          <w:sz w:val="22"/>
        </w:rPr>
        <w:footnoteReference w:id="5"/>
      </w:r>
    </w:p>
    <w:p w:rsidR="00E14C88" w:rsidRPr="005C11EF" w:rsidRDefault="00E14C88" w:rsidP="00852712">
      <w:pPr>
        <w:spacing w:after="120"/>
        <w:rPr>
          <w:rFonts w:ascii="Calibri" w:hAnsi="Calibri" w:cs="Calibri"/>
          <w:i/>
          <w:iCs/>
          <w:sz w:val="22"/>
        </w:rPr>
      </w:pPr>
      <w:r w:rsidRPr="005C11EF">
        <w:rPr>
          <w:rFonts w:ascii="Calibri" w:hAnsi="Calibri" w:cs="Calibri"/>
          <w:i/>
          <w:iCs/>
          <w:sz w:val="22"/>
        </w:rPr>
        <w:t>Dostupnost elektronických zdrojů</w:t>
      </w:r>
    </w:p>
    <w:p w:rsidR="00E14C88" w:rsidRPr="005C11EF" w:rsidRDefault="00F94273" w:rsidP="00F94273">
      <w:pPr>
        <w:spacing w:after="120"/>
        <w:jc w:val="both"/>
        <w:rPr>
          <w:rFonts w:ascii="Calibri" w:hAnsi="Calibri" w:cs="Calibri"/>
          <w:sz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2">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zdáleného přístupu.</w:t>
      </w:r>
      <w:r w:rsidR="00E14C88" w:rsidRPr="005C11EF">
        <w:rPr>
          <w:rFonts w:ascii="Calibri" w:hAnsi="Calibri" w:cs="Calibri"/>
          <w:sz w:val="22"/>
        </w:rPr>
        <w:t xml:space="preserve"> </w:t>
      </w:r>
    </w:p>
    <w:p w:rsidR="00F94273" w:rsidRPr="00F94273" w:rsidRDefault="00F94273" w:rsidP="00F94273">
      <w:pPr>
        <w:rPr>
          <w:rFonts w:asciiTheme="minorHAnsi" w:hAnsiTheme="minorHAnsi" w:cstheme="minorHAnsi"/>
          <w:sz w:val="22"/>
          <w:szCs w:val="22"/>
        </w:rPr>
      </w:pPr>
      <w:r w:rsidRPr="00F94273">
        <w:rPr>
          <w:rFonts w:asciiTheme="minorHAnsi" w:hAnsiTheme="minorHAnsi" w:cstheme="minorHAnsi"/>
          <w:sz w:val="22"/>
          <w:szCs w:val="22"/>
        </w:rPr>
        <w:t>Konkrétní dostupné databáze:</w:t>
      </w:r>
    </w:p>
    <w:p w:rsidR="00F94273" w:rsidRPr="00F94273" w:rsidRDefault="00F94273" w:rsidP="00693D56">
      <w:pPr>
        <w:pStyle w:val="Odstavecseseznamem"/>
        <w:numPr>
          <w:ilvl w:val="0"/>
          <w:numId w:val="7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Citační databáze Web of Science a Scopus</w:t>
      </w:r>
    </w:p>
    <w:p w:rsidR="00F94273" w:rsidRPr="00F94273" w:rsidRDefault="00F94273" w:rsidP="00693D56">
      <w:pPr>
        <w:pStyle w:val="Odstavecseseznamem"/>
        <w:numPr>
          <w:ilvl w:val="0"/>
          <w:numId w:val="7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kolekce elektronických časopisů Elsevier ScienceDirect, Wiley Online Library, SpringerLink</w:t>
      </w:r>
    </w:p>
    <w:p w:rsidR="00F94273" w:rsidRPr="00F94273" w:rsidRDefault="00F94273" w:rsidP="00693D56">
      <w:pPr>
        <w:pStyle w:val="Odstavecseseznamem"/>
        <w:numPr>
          <w:ilvl w:val="0"/>
          <w:numId w:val="7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plnotextové databáze Ebsco a ProQuest</w:t>
      </w:r>
    </w:p>
    <w:p w:rsidR="00F94273" w:rsidRPr="00835AC1" w:rsidRDefault="00F94273" w:rsidP="00693D56">
      <w:pPr>
        <w:pStyle w:val="Odstavecseseznamem"/>
        <w:numPr>
          <w:ilvl w:val="0"/>
          <w:numId w:val="70"/>
        </w:numPr>
        <w:spacing w:after="160"/>
        <w:rPr>
          <w:rFonts w:asciiTheme="minorHAnsi" w:hAnsiTheme="minorHAnsi" w:cstheme="minorHAnsi"/>
          <w:sz w:val="22"/>
          <w:szCs w:val="22"/>
        </w:rPr>
      </w:pPr>
      <w:r w:rsidRPr="00835AC1">
        <w:rPr>
          <w:rFonts w:asciiTheme="minorHAnsi" w:hAnsiTheme="minorHAnsi" w:cstheme="minorHAnsi"/>
          <w:sz w:val="22"/>
          <w:szCs w:val="22"/>
        </w:rPr>
        <w:t>Kolekce časopisů Emerald</w:t>
      </w:r>
    </w:p>
    <w:p w:rsidR="00F94273" w:rsidRPr="00835AC1" w:rsidRDefault="00F94273" w:rsidP="00693D56">
      <w:pPr>
        <w:pStyle w:val="Odstavecseseznamem"/>
        <w:numPr>
          <w:ilvl w:val="0"/>
          <w:numId w:val="70"/>
        </w:numPr>
        <w:spacing w:after="160"/>
        <w:rPr>
          <w:rFonts w:asciiTheme="minorHAnsi" w:hAnsiTheme="minorHAnsi" w:cstheme="minorHAnsi"/>
          <w:sz w:val="22"/>
          <w:szCs w:val="22"/>
        </w:rPr>
      </w:pPr>
      <w:r w:rsidRPr="00835AC1">
        <w:rPr>
          <w:rFonts w:asciiTheme="minorHAnsi" w:hAnsiTheme="minorHAnsi" w:cstheme="minorHAnsi"/>
          <w:sz w:val="22"/>
          <w:szCs w:val="22"/>
        </w:rPr>
        <w:t>Oborová databáze Business Source Complete</w:t>
      </w:r>
    </w:p>
    <w:p w:rsidR="00F94273" w:rsidRPr="00835AC1" w:rsidRDefault="00F94273" w:rsidP="00693D56">
      <w:pPr>
        <w:pStyle w:val="Odstavecseseznamem"/>
        <w:numPr>
          <w:ilvl w:val="0"/>
          <w:numId w:val="70"/>
        </w:numPr>
        <w:spacing w:after="160"/>
        <w:rPr>
          <w:rFonts w:asciiTheme="minorHAnsi" w:hAnsiTheme="minorHAnsi" w:cstheme="minorHAnsi"/>
          <w:sz w:val="22"/>
          <w:szCs w:val="22"/>
        </w:rPr>
      </w:pPr>
      <w:r w:rsidRPr="00835AC1">
        <w:rPr>
          <w:rFonts w:asciiTheme="minorHAnsi" w:hAnsiTheme="minorHAnsi" w:cstheme="minorHAnsi"/>
          <w:sz w:val="22"/>
          <w:szCs w:val="22"/>
        </w:rPr>
        <w:t xml:space="preserve">Oborová ekonomická databáze Econlit </w:t>
      </w:r>
    </w:p>
    <w:p w:rsidR="00E14C88" w:rsidRPr="00F94273" w:rsidRDefault="00F94273" w:rsidP="00F94273">
      <w:pPr>
        <w:spacing w:after="160"/>
        <w:rPr>
          <w:rFonts w:ascii="Calibri" w:hAnsi="Calibri" w:cs="Calibri"/>
          <w:color w:val="00B050"/>
          <w:sz w:val="22"/>
          <w:szCs w:val="22"/>
        </w:rPr>
      </w:pPr>
      <w:r w:rsidRPr="00F94273">
        <w:rPr>
          <w:rFonts w:asciiTheme="minorHAnsi" w:hAnsiTheme="minorHAnsi" w:cstheme="minorHAnsi"/>
          <w:sz w:val="22"/>
          <w:szCs w:val="22"/>
        </w:rPr>
        <w:t xml:space="preserve">Seznam všech databází, které má UTB ve Zlíně: </w:t>
      </w:r>
      <w:hyperlink r:id="rId93" w:history="1">
        <w:r w:rsidRPr="00563C00">
          <w:rPr>
            <w:rStyle w:val="Hypertextovodkaz"/>
            <w:rFonts w:asciiTheme="minorHAnsi" w:hAnsiTheme="minorHAnsi" w:cstheme="minorHAnsi"/>
            <w:i/>
            <w:sz w:val="22"/>
            <w:szCs w:val="22"/>
          </w:rPr>
          <w:t>http://portal.k.utb.cz/databases/alphabetical</w:t>
        </w:r>
      </w:hyperlink>
      <w:r w:rsidRPr="00563C00">
        <w:rPr>
          <w:rFonts w:asciiTheme="minorHAnsi" w:hAnsiTheme="minorHAnsi" w:cstheme="minorHAnsi"/>
          <w:i/>
          <w:sz w:val="22"/>
          <w:szCs w:val="22"/>
        </w:rPr>
        <w:t>.</w:t>
      </w:r>
    </w:p>
    <w:p w:rsidR="00E14C88" w:rsidRPr="00E14C88" w:rsidRDefault="00E14C88" w:rsidP="00E14C88">
      <w:pPr>
        <w:tabs>
          <w:tab w:val="left" w:pos="2835"/>
        </w:tabs>
        <w:spacing w:before="120" w:after="120"/>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Studium studentů se specifickými potřebami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1.14</w:t>
      </w:r>
    </w:p>
    <w:p w:rsidR="00F94273" w:rsidRPr="00EF7007" w:rsidRDefault="00F94273" w:rsidP="00F94273">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 xml:space="preserve">č. </w:t>
      </w:r>
      <w:ins w:id="629" w:author="Michal Pilík" w:date="2018-09-20T13:02:00Z">
        <w:r w:rsidR="007C46B8" w:rsidRPr="007C46B8">
          <w:rPr>
            <w:rStyle w:val="Siln"/>
            <w:rFonts w:asciiTheme="minorHAnsi" w:hAnsiTheme="minorHAnsi" w:cstheme="minorHAnsi"/>
            <w:b w:val="0"/>
            <w:sz w:val="22"/>
            <w:szCs w:val="22"/>
          </w:rPr>
          <w:t>18</w:t>
        </w:r>
        <w:r w:rsidR="007C46B8" w:rsidRPr="007C46B8">
          <w:rPr>
            <w:rStyle w:val="Siln"/>
            <w:rFonts w:asciiTheme="minorHAnsi" w:hAnsiTheme="minorHAnsi" w:cstheme="minorHAnsi"/>
            <w:b w:val="0"/>
            <w:sz w:val="22"/>
            <w:szCs w:val="22"/>
            <w:rPrChange w:id="630" w:author="Michal Pilík" w:date="2018-09-20T13:02:00Z">
              <w:rPr>
                <w:rStyle w:val="Siln"/>
                <w:rFonts w:asciiTheme="minorHAnsi" w:hAnsiTheme="minorHAnsi" w:cstheme="minorHAnsi"/>
                <w:sz w:val="22"/>
                <w:szCs w:val="22"/>
              </w:rPr>
            </w:rPrChange>
          </w:rPr>
          <w:t>/201</w:t>
        </w:r>
        <w:r w:rsidR="007C46B8" w:rsidRPr="007C46B8">
          <w:rPr>
            <w:rStyle w:val="Siln"/>
            <w:rFonts w:asciiTheme="minorHAnsi" w:hAnsiTheme="minorHAnsi" w:cstheme="minorHAnsi"/>
            <w:b w:val="0"/>
            <w:sz w:val="22"/>
            <w:szCs w:val="22"/>
          </w:rPr>
          <w:t>8</w:t>
        </w:r>
        <w:r w:rsidR="007C46B8">
          <w:rPr>
            <w:rStyle w:val="Siln"/>
            <w:rFonts w:asciiTheme="minorHAnsi" w:hAnsiTheme="minorHAnsi" w:cstheme="minorHAnsi"/>
            <w:sz w:val="22"/>
            <w:szCs w:val="22"/>
          </w:rPr>
          <w:t xml:space="preserve"> </w:t>
        </w:r>
      </w:ins>
      <w:del w:id="631" w:author="Michal Pilík" w:date="2018-09-20T13:02:00Z">
        <w:r w:rsidRPr="0065757E" w:rsidDel="007C46B8">
          <w:rPr>
            <w:rStyle w:val="Siln"/>
            <w:rFonts w:asciiTheme="minorHAnsi" w:hAnsiTheme="minorHAnsi" w:cstheme="minorHAnsi"/>
            <w:b w:val="0"/>
            <w:sz w:val="22"/>
            <w:szCs w:val="22"/>
          </w:rPr>
          <w:delText>12/2015</w:delText>
        </w:r>
        <w:r w:rsidDel="007C46B8">
          <w:rPr>
            <w:rStyle w:val="Siln"/>
            <w:rFonts w:asciiTheme="minorHAnsi" w:hAnsiTheme="minorHAnsi" w:cstheme="minorHAnsi"/>
            <w:b w:val="0"/>
            <w:sz w:val="22"/>
            <w:szCs w:val="22"/>
          </w:rPr>
          <w:delText xml:space="preserve"> </w:delText>
        </w:r>
      </w:del>
      <w:r w:rsidR="00B17BB6">
        <w:fldChar w:fldCharType="begin"/>
      </w:r>
      <w:ins w:id="632" w:author="Michal Pilík" w:date="2018-09-20T10:48:00Z">
        <w:r w:rsidR="00B17BB6">
          <w:instrText>HYPERLINK "https://www.utb.cz/mdocs-posts/smernice-rektora-c-18-2018/"</w:instrText>
        </w:r>
      </w:ins>
      <w:del w:id="633" w:author="Michal Pilík" w:date="2018-09-20T10:48:00Z">
        <w:r w:rsidR="00B17BB6" w:rsidDel="00B17BB6">
          <w:delInstrText xml:space="preserve"> HYPERLINK "https://www.utb.cz/mdocs-posts/sr_12_2015/" </w:delInstrText>
        </w:r>
      </w:del>
      <w:r w:rsidR="00B17BB6">
        <w:fldChar w:fldCharType="separate"/>
      </w:r>
      <w:r w:rsidRPr="00052875">
        <w:rPr>
          <w:rStyle w:val="Hypertextovodkaz"/>
          <w:rFonts w:asciiTheme="minorHAnsi" w:hAnsiTheme="minorHAnsi" w:cstheme="minorHAnsi"/>
          <w:i/>
          <w:sz w:val="22"/>
          <w:szCs w:val="22"/>
        </w:rPr>
        <w:t>Podpora uchazečů a studentů se specifickými potřebami na Univerzitě Tomáše Bati ve Zlíně</w:t>
      </w:r>
      <w:r w:rsidR="00B17BB6">
        <w:rPr>
          <w:rStyle w:val="Hypertextovodkaz"/>
          <w:rFonts w:asciiTheme="minorHAnsi" w:hAnsiTheme="minorHAnsi" w:cstheme="minorHAnsi"/>
          <w:i/>
          <w:sz w:val="22"/>
          <w:szCs w:val="22"/>
        </w:rPr>
        <w:fldChar w:fldCharType="end"/>
      </w:r>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F94273" w:rsidRPr="00EF7007" w:rsidRDefault="00F94273" w:rsidP="00F94273">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94"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F94273" w:rsidRPr="00EF7007" w:rsidRDefault="00F94273" w:rsidP="00F94273">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14C88" w:rsidRPr="005C11EF" w:rsidRDefault="00491B2E" w:rsidP="005C11EF">
      <w:pPr>
        <w:spacing w:before="120" w:after="120"/>
        <w:jc w:val="both"/>
        <w:rPr>
          <w:rFonts w:ascii="Calibri" w:hAnsi="Calibri" w:cs="Calibri"/>
          <w:sz w:val="22"/>
        </w:rPr>
      </w:pPr>
      <w:r>
        <w:rPr>
          <w:rFonts w:ascii="Calibri" w:hAnsi="Calibri" w:cs="Calibri"/>
          <w:sz w:val="22"/>
        </w:rPr>
        <w:t>V případě studia studentů s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Calibri" w:hAnsi="Calibri" w:cs="Calibri"/>
          <w:sz w:val="22"/>
        </w:rPr>
        <w:t>ně doporučení pro studenty se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xml:space="preserve">, komunikace se všemi zúčastněnými v průběhu celého studia. Student má dále </w:t>
      </w:r>
      <w:r w:rsidR="00E14C88" w:rsidRPr="005C11EF">
        <w:rPr>
          <w:rFonts w:ascii="Calibri" w:hAnsi="Calibri" w:cs="Calibri"/>
          <w:sz w:val="22"/>
        </w:rPr>
        <w:lastRenderedPageBreak/>
        <w:t>možnost využití technických pomůcek k získávání informací – diktafon, PC (možnost zapůjčení), dotykové obrazovky, má k dispozici učební podklady v elektronické podobě, které si může vytisknout a dopisovat si d</w:t>
      </w:r>
      <w:r>
        <w:rPr>
          <w:rFonts w:ascii="Calibri" w:hAnsi="Calibri" w:cs="Calibri"/>
          <w:sz w:val="22"/>
        </w:rPr>
        <w:t>o nich poznámky. Studentům s SVP</w:t>
      </w:r>
      <w:r w:rsidR="00E14C88" w:rsidRPr="005C11EF">
        <w:rPr>
          <w:rFonts w:ascii="Calibri" w:hAnsi="Calibri" w:cs="Calibr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E14C88" w:rsidRPr="005C11EF" w:rsidRDefault="00E14C88" w:rsidP="005C11EF">
      <w:pPr>
        <w:spacing w:before="120" w:after="120"/>
        <w:jc w:val="both"/>
        <w:rPr>
          <w:rFonts w:ascii="Calibri" w:hAnsi="Calibri" w:cs="Calibri"/>
          <w:color w:val="000000" w:themeColor="text1"/>
          <w:sz w:val="22"/>
        </w:rPr>
      </w:pPr>
      <w:r w:rsidRPr="005C11EF">
        <w:rPr>
          <w:rFonts w:ascii="Calibri" w:hAnsi="Calibri" w:cs="Calibri"/>
          <w:color w:val="000000" w:themeColor="text1"/>
          <w:sz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E14C88" w:rsidRPr="00E14C88" w:rsidRDefault="00E14C88" w:rsidP="00E14C88">
      <w:pPr>
        <w:jc w:val="both"/>
        <w:rPr>
          <w:rFonts w:ascii="Calibri" w:hAnsi="Calibri" w:cs="Calibri"/>
          <w:color w:val="FF0000"/>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Opatření proti neetickému jednání a k ochraně duševního vlastnictví</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1.15</w:t>
      </w:r>
    </w:p>
    <w:p w:rsidR="00E14C88" w:rsidRPr="00E14C88" w:rsidRDefault="00F94273" w:rsidP="00E14C88">
      <w:pPr>
        <w:jc w:val="both"/>
        <w:rPr>
          <w:rFonts w:ascii="Calibri" w:hAnsi="Calibri" w:cs="Calibr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95"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96"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97"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E14C88" w:rsidRPr="00E14C88">
        <w:rPr>
          <w:rFonts w:ascii="Calibri" w:hAnsi="Calibri" w:cs="Calibri"/>
        </w:rPr>
        <w:br w:type="page"/>
      </w:r>
    </w:p>
    <w:p w:rsidR="00E14C88" w:rsidRPr="00E14C88" w:rsidRDefault="00E14C88" w:rsidP="00693D56">
      <w:pPr>
        <w:pStyle w:val="Nadpis1"/>
        <w:numPr>
          <w:ilvl w:val="0"/>
          <w:numId w:val="69"/>
        </w:numPr>
        <w:jc w:val="center"/>
        <w:rPr>
          <w:rFonts w:ascii="Calibri" w:hAnsi="Calibri" w:cs="Calibri"/>
          <w:b/>
          <w:sz w:val="40"/>
        </w:rPr>
      </w:pPr>
      <w:r w:rsidRPr="00E14C88">
        <w:rPr>
          <w:rFonts w:ascii="Calibri" w:hAnsi="Calibri" w:cs="Calibri"/>
          <w:b/>
          <w:sz w:val="40"/>
        </w:rPr>
        <w:lastRenderedPageBreak/>
        <w:t>Studijní program</w:t>
      </w:r>
    </w:p>
    <w:p w:rsidR="00E14C88" w:rsidRPr="00E14C88" w:rsidRDefault="00E14C88" w:rsidP="00E14C88">
      <w:pPr>
        <w:rPr>
          <w:rFonts w:ascii="Calibri" w:hAnsi="Calibri" w:cs="Calibri"/>
          <w:bCs/>
          <w:sz w:val="24"/>
          <w:szCs w:val="24"/>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Soulad studijního programu s posláním vysoké školy a mezinárodní rozměr studijního programu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Soulad studijního programu s posláním a strategickými dokumenty vysoké školy</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2.1</w:t>
      </w:r>
    </w:p>
    <w:p w:rsidR="00852712" w:rsidRDefault="00E14C88" w:rsidP="00852712">
      <w:pPr>
        <w:spacing w:after="120"/>
        <w:jc w:val="both"/>
        <w:rPr>
          <w:rFonts w:ascii="Calibri" w:hAnsi="Calibri" w:cs="Calibri"/>
          <w:i/>
          <w:sz w:val="22"/>
          <w:szCs w:val="22"/>
        </w:rPr>
      </w:pPr>
      <w:r w:rsidRPr="00835AC1">
        <w:rPr>
          <w:rFonts w:ascii="Calibri" w:hAnsi="Calibri" w:cs="Calibri"/>
          <w:sz w:val="22"/>
          <w:szCs w:val="22"/>
        </w:rPr>
        <w:t xml:space="preserve">Bakalářský studijní program Průmyslové inženýrství je v souladu s posláním a strategickými dokumenty UTB ve Zlíně. Jeho příprava koresponduje se </w:t>
      </w:r>
      <w:hyperlink r:id="rId98" w:history="1">
        <w:r w:rsidR="00773D66"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773D66">
        <w:rPr>
          <w:rFonts w:asciiTheme="minorHAnsi" w:hAnsiTheme="minorHAnsi" w:cstheme="minorHAnsi"/>
          <w:i/>
          <w:color w:val="00B050"/>
          <w:sz w:val="22"/>
          <w:szCs w:val="22"/>
        </w:rPr>
        <w:t xml:space="preserve"> </w:t>
      </w:r>
      <w:r w:rsidR="00773D66" w:rsidRPr="00835AC1">
        <w:rPr>
          <w:rFonts w:asciiTheme="minorHAnsi" w:hAnsiTheme="minorHAnsi" w:cstheme="minorHAnsi"/>
          <w:i/>
          <w:sz w:val="22"/>
          <w:szCs w:val="22"/>
        </w:rPr>
        <w:t>(Prioritní cíl 1 – Vzdělávání: Připravit a akreditovat nové studijní programy, a to bakalářské, navazující magisterské i doktorské),</w:t>
      </w:r>
      <w:r w:rsidRPr="00835AC1">
        <w:rPr>
          <w:rFonts w:ascii="Calibri" w:hAnsi="Calibri" w:cs="Calibri"/>
          <w:sz w:val="22"/>
          <w:szCs w:val="22"/>
        </w:rPr>
        <w:t xml:space="preserve"> který ve svém</w:t>
      </w:r>
      <w:r w:rsidRPr="00EB43E9">
        <w:rPr>
          <w:rFonts w:ascii="Calibri" w:hAnsi="Calibri" w:cs="Calibri"/>
          <w:color w:val="00B050"/>
          <w:sz w:val="22"/>
          <w:szCs w:val="22"/>
        </w:rPr>
        <w:t xml:space="preserve"> </w:t>
      </w:r>
      <w:hyperlink r:id="rId99" w:history="1">
        <w:r w:rsidR="00773D66"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773D66" w:rsidRPr="00EF7007">
        <w:rPr>
          <w:rFonts w:asciiTheme="minorHAnsi" w:hAnsiTheme="minorHAnsi" w:cstheme="minorHAnsi"/>
          <w:color w:val="00B050"/>
          <w:sz w:val="22"/>
          <w:szCs w:val="22"/>
        </w:rPr>
        <w:t xml:space="preserve"> </w:t>
      </w:r>
      <w:r w:rsidRPr="00EB43E9">
        <w:rPr>
          <w:rFonts w:ascii="Calibri" w:hAnsi="Calibri" w:cs="Calibri"/>
          <w:color w:val="00B050"/>
          <w:sz w:val="22"/>
          <w:szCs w:val="22"/>
        </w:rPr>
        <w:t xml:space="preserve"> </w:t>
      </w:r>
      <w:r w:rsidRPr="00835AC1">
        <w:rPr>
          <w:rFonts w:ascii="Calibri" w:hAnsi="Calibri" w:cs="Calibri"/>
          <w:sz w:val="22"/>
          <w:szCs w:val="22"/>
        </w:rPr>
        <w:t xml:space="preserve">zařadil jeho zpracování pod prioritu 1 – Vzdělávání (Cíl 3): </w:t>
      </w:r>
      <w:r w:rsidRPr="00835AC1">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835AC1">
        <w:rPr>
          <w:rFonts w:ascii="Calibri" w:hAnsi="Calibri" w:cs="Calibri"/>
          <w:i/>
          <w:sz w:val="22"/>
          <w:szCs w:val="22"/>
        </w:rPr>
        <w:cr/>
      </w:r>
    </w:p>
    <w:p w:rsidR="00E14C88" w:rsidRPr="00835AC1" w:rsidRDefault="00E14C88" w:rsidP="00852712">
      <w:pPr>
        <w:spacing w:after="120"/>
        <w:jc w:val="both"/>
        <w:rPr>
          <w:rFonts w:ascii="Calibri" w:hAnsi="Calibri" w:cs="Calibri"/>
          <w:sz w:val="22"/>
          <w:szCs w:val="22"/>
        </w:rPr>
      </w:pPr>
      <w:r w:rsidRPr="00835AC1">
        <w:rPr>
          <w:rFonts w:ascii="Calibri" w:hAnsi="Calibri" w:cs="Calibri"/>
          <w:sz w:val="22"/>
          <w:szCs w:val="22"/>
        </w:rPr>
        <w:t>Dále je jeho příprava zakotvena v </w:t>
      </w:r>
      <w:hyperlink r:id="rId100" w:history="1">
        <w:r w:rsidR="00773D66"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EB43E9">
        <w:rPr>
          <w:rFonts w:ascii="Calibri" w:hAnsi="Calibri" w:cs="Calibri"/>
          <w:color w:val="00B050"/>
          <w:sz w:val="22"/>
          <w:szCs w:val="22"/>
        </w:rPr>
        <w:t xml:space="preserve"> </w:t>
      </w:r>
      <w:r w:rsidRPr="00835AC1">
        <w:rPr>
          <w:rFonts w:ascii="Calibri" w:hAnsi="Calibri" w:cs="Calibri"/>
          <w:sz w:val="22"/>
          <w:szCs w:val="22"/>
        </w:rPr>
        <w:t xml:space="preserve">pod prioritním cílem 1 – Vzdělávání: Prioritní cíl 1-2: </w:t>
      </w:r>
      <w:r w:rsidRPr="00835AC1">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835AC1">
        <w:rPr>
          <w:rFonts w:ascii="Calibri" w:hAnsi="Calibri" w:cs="Calibri"/>
          <w:sz w:val="22"/>
          <w:szCs w:val="22"/>
        </w:rPr>
        <w:t>(Opatření 1-2.1):</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Opatření 1-2.1: Příprava žádosti o akreditaci bakalářských a magisterských studijních programů:</w:t>
      </w:r>
    </w:p>
    <w:p w:rsidR="00E14C88" w:rsidRPr="00835AC1" w:rsidRDefault="00E14C88" w:rsidP="00693D56">
      <w:pPr>
        <w:pStyle w:val="Nadpis3"/>
        <w:numPr>
          <w:ilvl w:val="0"/>
          <w:numId w:val="72"/>
        </w:numPr>
        <w:jc w:val="both"/>
        <w:rPr>
          <w:rFonts w:ascii="Calibri" w:hAnsi="Calibri" w:cs="Calibri"/>
          <w:color w:val="auto"/>
          <w:sz w:val="22"/>
          <w:szCs w:val="22"/>
        </w:rPr>
      </w:pPr>
      <w:r w:rsidRPr="00835AC1">
        <w:rPr>
          <w:rFonts w:ascii="Calibri" w:hAnsi="Calibri" w:cs="Calibri"/>
          <w:color w:val="auto"/>
          <w:sz w:val="22"/>
          <w:szCs w:val="22"/>
        </w:rPr>
        <w:t>Bakalářský studijní program Ekonomika a management v anglickém jazyce (prezenční i kombinovaná forma, akademicky profilovaný SP bez specializací)</w:t>
      </w:r>
    </w:p>
    <w:p w:rsidR="00E14C88" w:rsidRPr="00835AC1" w:rsidRDefault="00E14C88" w:rsidP="00693D56">
      <w:pPr>
        <w:pStyle w:val="Nadpis3"/>
        <w:numPr>
          <w:ilvl w:val="0"/>
          <w:numId w:val="72"/>
        </w:numPr>
        <w:jc w:val="both"/>
        <w:rPr>
          <w:rFonts w:ascii="Calibri" w:hAnsi="Calibri" w:cs="Calibri"/>
          <w:color w:val="auto"/>
          <w:sz w:val="22"/>
          <w:szCs w:val="22"/>
        </w:rPr>
      </w:pPr>
      <w:r w:rsidRPr="00835AC1">
        <w:rPr>
          <w:rFonts w:ascii="Calibri" w:hAnsi="Calibri" w:cs="Calibri"/>
          <w:color w:val="auto"/>
          <w:sz w:val="22"/>
          <w:szCs w:val="22"/>
        </w:rPr>
        <w:t>Bakalářský studijní program Ekonomika a management v českém jazyce (prezenční i kombinovaná forma, akademicky profilovaný SP se specializacemi)</w:t>
      </w:r>
    </w:p>
    <w:p w:rsidR="00E14C88" w:rsidRPr="00835AC1" w:rsidRDefault="00E14C88" w:rsidP="00693D56">
      <w:pPr>
        <w:pStyle w:val="Nadpis3"/>
        <w:numPr>
          <w:ilvl w:val="0"/>
          <w:numId w:val="72"/>
        </w:numPr>
        <w:jc w:val="both"/>
        <w:rPr>
          <w:rFonts w:ascii="Calibri" w:hAnsi="Calibri" w:cs="Calibri"/>
          <w:b/>
          <w:color w:val="auto"/>
          <w:sz w:val="22"/>
          <w:szCs w:val="22"/>
        </w:rPr>
      </w:pPr>
      <w:r w:rsidRPr="00835AC1">
        <w:rPr>
          <w:rFonts w:ascii="Calibri" w:hAnsi="Calibri" w:cs="Calibri"/>
          <w:b/>
          <w:color w:val="auto"/>
          <w:sz w:val="22"/>
          <w:szCs w:val="22"/>
        </w:rPr>
        <w:t>Bakalářský studijní program Průmyslové inženýrství v českém jazyce (prezenční i kombinovaná forma, profesně profilovaný SP bez specializací)</w:t>
      </w:r>
    </w:p>
    <w:p w:rsidR="00E14C88" w:rsidRPr="00835AC1" w:rsidRDefault="00E14C88" w:rsidP="00693D56">
      <w:pPr>
        <w:pStyle w:val="Nadpis3"/>
        <w:numPr>
          <w:ilvl w:val="0"/>
          <w:numId w:val="72"/>
        </w:numPr>
        <w:jc w:val="both"/>
        <w:rPr>
          <w:rFonts w:ascii="Calibri" w:hAnsi="Calibri" w:cs="Calibri"/>
          <w:color w:val="auto"/>
          <w:sz w:val="22"/>
          <w:szCs w:val="22"/>
        </w:rPr>
      </w:pPr>
      <w:r w:rsidRPr="00835AC1">
        <w:rPr>
          <w:rFonts w:ascii="Calibri" w:hAnsi="Calibri" w:cs="Calibri"/>
          <w:color w:val="auto"/>
          <w:sz w:val="22"/>
          <w:szCs w:val="22"/>
        </w:rPr>
        <w:t>Navazující magisterský studijní program Management ve zdravotnictví v českém jazyce (prezenční i kombinovaná forma, akademicky profilovaný SP bez specializací)</w:t>
      </w:r>
    </w:p>
    <w:p w:rsidR="00E14C88" w:rsidRDefault="00E14C88" w:rsidP="00693D56">
      <w:pPr>
        <w:pStyle w:val="Nadpis3"/>
        <w:numPr>
          <w:ilvl w:val="0"/>
          <w:numId w:val="72"/>
        </w:numPr>
        <w:jc w:val="both"/>
        <w:rPr>
          <w:rFonts w:ascii="Calibri" w:hAnsi="Calibri" w:cs="Calibri"/>
          <w:color w:val="auto"/>
          <w:sz w:val="22"/>
          <w:szCs w:val="22"/>
        </w:rPr>
      </w:pPr>
      <w:r w:rsidRPr="00835AC1">
        <w:rPr>
          <w:rFonts w:ascii="Calibri" w:hAnsi="Calibri" w:cs="Calibri"/>
          <w:color w:val="auto"/>
          <w:sz w:val="22"/>
          <w:szCs w:val="22"/>
        </w:rPr>
        <w:t>Navazující magisterský studijní program Ekonomika podniku a podnikání v českém jazyce (prezenční i kombinovaná forma, akademicky profilovaný SP se specializacemi)</w:t>
      </w:r>
    </w:p>
    <w:p w:rsidR="003F48CA" w:rsidRDefault="003F48CA" w:rsidP="008B7889"/>
    <w:p w:rsidR="003F48CA" w:rsidRDefault="003F48CA" w:rsidP="008B7889">
      <w:pPr>
        <w:spacing w:after="120"/>
        <w:jc w:val="both"/>
        <w:rPr>
          <w:rFonts w:asciiTheme="minorHAnsi" w:hAnsiTheme="minorHAnsi" w:cstheme="minorHAnsi"/>
          <w:sz w:val="22"/>
          <w:szCs w:val="22"/>
        </w:rPr>
      </w:pPr>
      <w:r>
        <w:rPr>
          <w:rFonts w:asciiTheme="minorHAnsi" w:hAnsiTheme="minorHAnsi" w:cstheme="minorHAnsi"/>
          <w:sz w:val="22"/>
          <w:szCs w:val="22"/>
        </w:rPr>
        <w:t>Bakalářský studijní program</w:t>
      </w:r>
      <w:r w:rsidRPr="008B7889">
        <w:rPr>
          <w:rFonts w:asciiTheme="minorHAnsi" w:hAnsiTheme="minorHAnsi" w:cstheme="minorHAnsi"/>
          <w:sz w:val="22"/>
          <w:szCs w:val="22"/>
        </w:rPr>
        <w:t xml:space="preserve"> Průmyslové inženýrství je program, který svým odborným zaměřením naplňuje požadavky na přípravu a výchovu absolventa dle aktuálních trendů v oblasti průmyslového inženýrství, projektování a organizace výrobních procesů a systémů a rovněž reflektuje na potřebu odborně zdatných absolventů, majících dostatečné znalosti a zkušenosti uplatnitelné pro implementaci automatizace a digitalizace výrobních procesů. </w:t>
      </w:r>
    </w:p>
    <w:p w:rsidR="003F48CA" w:rsidRPr="008B7889" w:rsidRDefault="003F48CA" w:rsidP="008B7889">
      <w:pPr>
        <w:jc w:val="both"/>
        <w:rPr>
          <w:rFonts w:asciiTheme="minorHAnsi" w:hAnsiTheme="minorHAnsi" w:cstheme="minorHAnsi"/>
          <w:b/>
          <w:i/>
          <w:sz w:val="22"/>
          <w:szCs w:val="22"/>
        </w:rPr>
      </w:pPr>
      <w:r w:rsidRPr="008B7889">
        <w:rPr>
          <w:rFonts w:asciiTheme="minorHAnsi" w:hAnsiTheme="minorHAnsi" w:cstheme="minorHAnsi"/>
          <w:b/>
          <w:i/>
          <w:sz w:val="22"/>
          <w:szCs w:val="22"/>
        </w:rPr>
        <w:t>Silné stránky studijního programu:</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vysoká vědecká a praktická připravenost akademických pracovníků podílejících se na výuce předmětů studijního programu</w:t>
      </w:r>
      <w:r>
        <w:rPr>
          <w:rFonts w:asciiTheme="minorHAnsi" w:hAnsiTheme="minorHAnsi" w:cstheme="minorHAnsi"/>
          <w:sz w:val="22"/>
          <w:szCs w:val="22"/>
        </w:rPr>
        <w:t>,</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aktuální spolupráce akademických pracovníků a zapojování studentů do řešení vědecko-výzkumních projektů v oblasti průmyslového inženýrství s orientací na využívání tradičních metod průmyslového inženýrství</w:t>
      </w:r>
      <w:r>
        <w:rPr>
          <w:rFonts w:asciiTheme="minorHAnsi" w:hAnsiTheme="minorHAnsi" w:cstheme="minorHAnsi"/>
          <w:sz w:val="22"/>
          <w:szCs w:val="22"/>
        </w:rPr>
        <w:t>,</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praktické znalosti akademiků z řešení projektů v průmyslových společnostech, které jsou garancí sdílení a předávání odborných znalostí studentům,</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lastRenderedPageBreak/>
        <w:t>spolupráce s průmyslovými firmami a kontinuální aktualizace učebních osnov s ohledem na vývoj v oblasti průmyslového inženýrství i požadavky průmyslových firem na absolventa studijního oboru BSP - Průmyslové inženýrství</w:t>
      </w:r>
      <w:r>
        <w:rPr>
          <w:rFonts w:asciiTheme="minorHAnsi" w:hAnsiTheme="minorHAnsi" w:cstheme="minorHAnsi"/>
          <w:sz w:val="22"/>
          <w:szCs w:val="22"/>
        </w:rPr>
        <w:t>,</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četné kontakty s vědeckými pracoviští v ČR i ve světě, mající za cíl vzájemnou spolupráci v oblasti průmyslového inženýrství</w:t>
      </w:r>
      <w:r>
        <w:rPr>
          <w:rFonts w:asciiTheme="minorHAnsi" w:hAnsiTheme="minorHAnsi" w:cstheme="minorHAnsi"/>
          <w:sz w:val="22"/>
          <w:szCs w:val="22"/>
        </w:rPr>
        <w:t>,</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vysoká poptávka průmyslových firem po absolventech studijního programu BSP - Průmyslové inženýrství zejména na pozice vedoucích výroby, procesního managera ve výrobě, tímlídra, vedoucího odborných útvarů logistiky, kvality, údržby</w:t>
      </w:r>
      <w:r>
        <w:rPr>
          <w:rFonts w:asciiTheme="minorHAnsi" w:hAnsiTheme="minorHAnsi" w:cstheme="minorHAnsi"/>
          <w:sz w:val="22"/>
          <w:szCs w:val="22"/>
        </w:rPr>
        <w:t>,</w:t>
      </w:r>
    </w:p>
    <w:p w:rsidR="003F48CA" w:rsidRPr="008B7889" w:rsidRDefault="003F48CA" w:rsidP="008B7889">
      <w:pPr>
        <w:pStyle w:val="Odstavecseseznamem"/>
        <w:numPr>
          <w:ilvl w:val="0"/>
          <w:numId w:val="105"/>
        </w:numPr>
        <w:spacing w:after="120"/>
        <w:ind w:left="714" w:hanging="357"/>
        <w:jc w:val="both"/>
        <w:rPr>
          <w:rFonts w:asciiTheme="minorHAnsi" w:hAnsiTheme="minorHAnsi" w:cstheme="minorHAnsi"/>
          <w:sz w:val="22"/>
          <w:szCs w:val="22"/>
        </w:rPr>
      </w:pPr>
      <w:r w:rsidRPr="008B7889">
        <w:rPr>
          <w:rFonts w:asciiTheme="minorHAnsi" w:hAnsiTheme="minorHAnsi" w:cstheme="minorHAnsi"/>
          <w:sz w:val="22"/>
          <w:szCs w:val="22"/>
        </w:rPr>
        <w:t>prokazatelná vysoká uplatnitelnost absolventů studijního programu</w:t>
      </w:r>
    </w:p>
    <w:p w:rsidR="003F48CA" w:rsidRPr="008B7889" w:rsidRDefault="003F48CA" w:rsidP="008B7889">
      <w:pPr>
        <w:jc w:val="both"/>
        <w:rPr>
          <w:rFonts w:asciiTheme="minorHAnsi" w:hAnsiTheme="minorHAnsi" w:cstheme="minorHAnsi"/>
          <w:b/>
          <w:i/>
          <w:sz w:val="22"/>
          <w:szCs w:val="22"/>
        </w:rPr>
      </w:pPr>
      <w:r w:rsidRPr="008B7889">
        <w:rPr>
          <w:rFonts w:asciiTheme="minorHAnsi" w:hAnsiTheme="minorHAnsi" w:cstheme="minorHAnsi"/>
          <w:b/>
          <w:i/>
          <w:sz w:val="22"/>
          <w:szCs w:val="22"/>
        </w:rPr>
        <w:t>Slabé stránky studijního programu:</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zajišťování technologické podpory studijního programu ve vlastních prostorách Ústavu průmyslového inženýrství a informačních systémů (dostupnost aktuálně používaných software, technických zařízení, informačních technologií, digitální podpory výrobních procesů a průmyslového inženýrství) - uvedenou slabou stránku předpokládá garant studijního programu eliminovat využíváním aktivní spolupráce s průmyslovými firmami, vlastnícími špičkové technologie z oblasti průmyslového inženýrství formou vzájemné spolupráce na praktických studentských projektech</w:t>
      </w:r>
      <w:r w:rsidR="00147012">
        <w:rPr>
          <w:rFonts w:asciiTheme="minorHAnsi" w:hAnsiTheme="minorHAnsi" w:cstheme="minorHAnsi"/>
          <w:sz w:val="22"/>
          <w:szCs w:val="22"/>
        </w:rPr>
        <w:t xml:space="preserve"> a odborných praxích</w:t>
      </w:r>
      <w:r w:rsidRPr="008B7889">
        <w:rPr>
          <w:rFonts w:asciiTheme="minorHAnsi" w:hAnsiTheme="minorHAnsi" w:cstheme="minorHAnsi"/>
          <w:sz w:val="22"/>
          <w:szCs w:val="22"/>
        </w:rPr>
        <w:t>, řešením bakalářských prací, praktickými workshopy a sdílením znalostí o vybraných technologiích,</w:t>
      </w:r>
    </w:p>
    <w:p w:rsidR="003F48CA" w:rsidRPr="008B7889" w:rsidRDefault="003F48CA" w:rsidP="008B7889">
      <w:pPr>
        <w:pStyle w:val="Odstavecseseznamem"/>
        <w:numPr>
          <w:ilvl w:val="0"/>
          <w:numId w:val="105"/>
        </w:numPr>
        <w:jc w:val="both"/>
        <w:rPr>
          <w:rFonts w:asciiTheme="minorHAnsi" w:hAnsiTheme="minorHAnsi" w:cstheme="minorHAnsi"/>
          <w:sz w:val="22"/>
          <w:szCs w:val="22"/>
        </w:rPr>
      </w:pPr>
      <w:r w:rsidRPr="008B7889">
        <w:rPr>
          <w:rFonts w:asciiTheme="minorHAnsi" w:hAnsiTheme="minorHAnsi" w:cstheme="minorHAnsi"/>
          <w:sz w:val="22"/>
          <w:szCs w:val="22"/>
        </w:rPr>
        <w:t>jazyková připravenost studentů pro studium zejména v angličtině a němčině - uvedenou slabou stránku předpokládáme eliminovat dostupností studentských praxí v zahraničních společnostech, komunikací s lektory vyučujícími uvedené jazyky a cílenou navigací na výuku odborných textů z oblasti průmyslového inženýrství, nastavením části studia formou ERASMUS programu pro studenty</w:t>
      </w:r>
    </w:p>
    <w:p w:rsidR="00E14C88" w:rsidRPr="00835AC1" w:rsidRDefault="00E14C88" w:rsidP="00E14C88">
      <w:pPr>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2.2</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Spolupráce s praxí se v rámci studijního programu Průmyslové inženýrství může deklarovat následujícím přehledem řešených projektů, zakázkové činnosti a odborných aktivit:</w:t>
      </w:r>
    </w:p>
    <w:p w:rsidR="00EB43E9" w:rsidRPr="00EB43E9" w:rsidRDefault="00EB43E9" w:rsidP="00E14C88">
      <w:pPr>
        <w:jc w:val="both"/>
        <w:rPr>
          <w:rFonts w:ascii="Calibri" w:hAnsi="Calibri" w:cs="Calibri"/>
          <w:color w:val="00B050"/>
          <w:sz w:val="22"/>
          <w:szCs w:val="22"/>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6"/>
        <w:gridCol w:w="5524"/>
        <w:gridCol w:w="1207"/>
      </w:tblGrid>
      <w:tr w:rsidR="00835AC1" w:rsidRPr="00835AC1" w:rsidTr="003F6EB7">
        <w:trPr>
          <w:jc w:val="center"/>
        </w:trPr>
        <w:tc>
          <w:tcPr>
            <w:tcW w:w="1916" w:type="dxa"/>
          </w:tcPr>
          <w:p w:rsidR="00E14C88" w:rsidRPr="00835AC1" w:rsidRDefault="00E14C88" w:rsidP="003F6EB7">
            <w:pPr>
              <w:jc w:val="both"/>
              <w:rPr>
                <w:rFonts w:ascii="Calibri" w:hAnsi="Calibri" w:cs="Calibri"/>
                <w:sz w:val="22"/>
                <w:szCs w:val="22"/>
              </w:rPr>
            </w:pPr>
            <w:r w:rsidRPr="00835AC1">
              <w:rPr>
                <w:rFonts w:ascii="Calibri" w:hAnsi="Calibri" w:cs="Calibri"/>
                <w:sz w:val="22"/>
                <w:szCs w:val="22"/>
              </w:rPr>
              <w:t>MEOPTA Přerov</w:t>
            </w:r>
          </w:p>
        </w:tc>
        <w:tc>
          <w:tcPr>
            <w:tcW w:w="5524" w:type="dxa"/>
          </w:tcPr>
          <w:p w:rsidR="00E14C88" w:rsidRPr="00835AC1" w:rsidRDefault="00E14C88" w:rsidP="003F6EB7">
            <w:pPr>
              <w:rPr>
                <w:rFonts w:ascii="Calibri" w:hAnsi="Calibri" w:cs="Calibri"/>
                <w:sz w:val="22"/>
                <w:szCs w:val="22"/>
              </w:rPr>
            </w:pPr>
            <w:r w:rsidRPr="00835AC1">
              <w:rPr>
                <w:rFonts w:ascii="Calibri" w:hAnsi="Calibri" w:cs="Calibri"/>
                <w:sz w:val="22"/>
                <w:szCs w:val="22"/>
              </w:rPr>
              <w:t>Optimalizace cyklových časů na vybraných pracovištích</w:t>
            </w:r>
          </w:p>
        </w:tc>
        <w:tc>
          <w:tcPr>
            <w:tcW w:w="1207" w:type="dxa"/>
          </w:tcPr>
          <w:p w:rsidR="00E14C88" w:rsidRPr="00835AC1" w:rsidRDefault="00E14C88" w:rsidP="003F6EB7">
            <w:pPr>
              <w:jc w:val="center"/>
              <w:rPr>
                <w:rFonts w:ascii="Calibri" w:hAnsi="Calibri" w:cs="Calibri"/>
                <w:sz w:val="22"/>
                <w:szCs w:val="22"/>
              </w:rPr>
            </w:pPr>
            <w:r w:rsidRPr="00835AC1">
              <w:rPr>
                <w:rFonts w:ascii="Calibri" w:hAnsi="Calibri" w:cs="Calibri"/>
                <w:sz w:val="22"/>
                <w:szCs w:val="22"/>
              </w:rPr>
              <w:t>2015</w:t>
            </w:r>
          </w:p>
        </w:tc>
      </w:tr>
      <w:tr w:rsidR="00835AC1" w:rsidRPr="00835AC1" w:rsidTr="003F6EB7">
        <w:trPr>
          <w:jc w:val="center"/>
        </w:trPr>
        <w:tc>
          <w:tcPr>
            <w:tcW w:w="1916" w:type="dxa"/>
          </w:tcPr>
          <w:p w:rsidR="00E14C88" w:rsidRPr="00835AC1" w:rsidRDefault="00E14C88" w:rsidP="003F6EB7">
            <w:pPr>
              <w:jc w:val="both"/>
              <w:rPr>
                <w:rFonts w:ascii="Calibri" w:hAnsi="Calibri" w:cs="Calibri"/>
                <w:sz w:val="22"/>
                <w:szCs w:val="22"/>
              </w:rPr>
            </w:pPr>
            <w:r w:rsidRPr="00835AC1">
              <w:rPr>
                <w:rFonts w:ascii="Calibri" w:hAnsi="Calibri" w:cs="Calibri"/>
                <w:sz w:val="22"/>
                <w:szCs w:val="22"/>
              </w:rPr>
              <w:t>ON Semiconductor</w:t>
            </w:r>
          </w:p>
        </w:tc>
        <w:tc>
          <w:tcPr>
            <w:tcW w:w="5524" w:type="dxa"/>
          </w:tcPr>
          <w:p w:rsidR="00E14C88" w:rsidRPr="00835AC1" w:rsidRDefault="00E14C88" w:rsidP="003F6EB7">
            <w:pPr>
              <w:rPr>
                <w:rFonts w:ascii="Calibri" w:hAnsi="Calibri" w:cs="Calibri"/>
                <w:sz w:val="22"/>
                <w:szCs w:val="22"/>
              </w:rPr>
            </w:pPr>
            <w:r w:rsidRPr="00835AC1">
              <w:rPr>
                <w:rFonts w:ascii="Calibri" w:hAnsi="Calibri" w:cs="Calibri"/>
                <w:sz w:val="22"/>
                <w:szCs w:val="22"/>
              </w:rPr>
              <w:t>Koučink mistrů výrobních provozů</w:t>
            </w:r>
          </w:p>
        </w:tc>
        <w:tc>
          <w:tcPr>
            <w:tcW w:w="1207" w:type="dxa"/>
          </w:tcPr>
          <w:p w:rsidR="00E14C88" w:rsidRPr="00835AC1" w:rsidRDefault="00E14C88" w:rsidP="003F6EB7">
            <w:pPr>
              <w:jc w:val="center"/>
              <w:rPr>
                <w:rFonts w:ascii="Calibri" w:hAnsi="Calibri" w:cs="Calibri"/>
                <w:sz w:val="22"/>
                <w:szCs w:val="22"/>
              </w:rPr>
            </w:pPr>
            <w:r w:rsidRPr="00835AC1">
              <w:rPr>
                <w:rFonts w:ascii="Calibri" w:hAnsi="Calibri" w:cs="Calibri"/>
                <w:sz w:val="22"/>
                <w:szCs w:val="22"/>
              </w:rPr>
              <w:t>2016</w:t>
            </w:r>
          </w:p>
        </w:tc>
      </w:tr>
      <w:tr w:rsidR="00E14C88" w:rsidRPr="00835AC1" w:rsidTr="003F6EB7">
        <w:trPr>
          <w:jc w:val="center"/>
        </w:trPr>
        <w:tc>
          <w:tcPr>
            <w:tcW w:w="1916" w:type="dxa"/>
          </w:tcPr>
          <w:p w:rsidR="00E14C88" w:rsidRPr="00835AC1" w:rsidRDefault="00E14C88" w:rsidP="003F6EB7">
            <w:pPr>
              <w:jc w:val="both"/>
              <w:rPr>
                <w:rFonts w:ascii="Calibri" w:hAnsi="Calibri" w:cs="Calibri"/>
                <w:sz w:val="22"/>
                <w:szCs w:val="22"/>
              </w:rPr>
            </w:pPr>
            <w:r w:rsidRPr="00835AC1">
              <w:rPr>
                <w:rFonts w:ascii="Calibri" w:hAnsi="Calibri" w:cs="Calibri"/>
                <w:sz w:val="22"/>
                <w:szCs w:val="22"/>
              </w:rPr>
              <w:t>ALPS Sebranice</w:t>
            </w:r>
          </w:p>
        </w:tc>
        <w:tc>
          <w:tcPr>
            <w:tcW w:w="5524" w:type="dxa"/>
          </w:tcPr>
          <w:p w:rsidR="00E14C88" w:rsidRPr="00835AC1" w:rsidRDefault="00E14C88" w:rsidP="003F6EB7">
            <w:pPr>
              <w:rPr>
                <w:rFonts w:ascii="Calibri" w:hAnsi="Calibri" w:cs="Calibri"/>
                <w:sz w:val="22"/>
                <w:szCs w:val="22"/>
              </w:rPr>
            </w:pPr>
            <w:r w:rsidRPr="00835AC1">
              <w:rPr>
                <w:rFonts w:ascii="Calibri" w:hAnsi="Calibri" w:cs="Calibri"/>
                <w:sz w:val="22"/>
                <w:szCs w:val="22"/>
              </w:rPr>
              <w:t>Digitalizace procesů preventivní údržby u vybraných pracovišť</w:t>
            </w:r>
          </w:p>
        </w:tc>
        <w:tc>
          <w:tcPr>
            <w:tcW w:w="1207" w:type="dxa"/>
          </w:tcPr>
          <w:p w:rsidR="00E14C88" w:rsidRPr="00835AC1" w:rsidRDefault="00E14C88" w:rsidP="003F6EB7">
            <w:pPr>
              <w:jc w:val="center"/>
              <w:rPr>
                <w:rFonts w:ascii="Calibri" w:hAnsi="Calibri" w:cs="Calibri"/>
                <w:sz w:val="22"/>
                <w:szCs w:val="22"/>
              </w:rPr>
            </w:pPr>
            <w:r w:rsidRPr="00835AC1">
              <w:rPr>
                <w:rFonts w:ascii="Calibri" w:hAnsi="Calibri" w:cs="Calibri"/>
                <w:sz w:val="22"/>
                <w:szCs w:val="22"/>
              </w:rPr>
              <w:t>2018</w:t>
            </w:r>
          </w:p>
        </w:tc>
      </w:tr>
    </w:tbl>
    <w:p w:rsidR="00E14C88" w:rsidRPr="00835AC1" w:rsidRDefault="00E14C88" w:rsidP="00E14C88">
      <w:pPr>
        <w:jc w:val="both"/>
        <w:rPr>
          <w:rFonts w:ascii="Calibri" w:hAnsi="Calibri" w:cs="Calibri"/>
          <w:sz w:val="22"/>
          <w:szCs w:val="22"/>
        </w:rPr>
      </w:pPr>
    </w:p>
    <w:p w:rsidR="00E14C88" w:rsidRPr="00835AC1" w:rsidRDefault="00E14C88" w:rsidP="00E14C88">
      <w:pPr>
        <w:pStyle w:val="Nadpis3"/>
        <w:spacing w:before="0"/>
        <w:jc w:val="both"/>
        <w:rPr>
          <w:rFonts w:ascii="Calibri" w:hAnsi="Calibri" w:cs="Calibri"/>
          <w:color w:val="auto"/>
          <w:sz w:val="22"/>
          <w:szCs w:val="22"/>
        </w:rPr>
      </w:pPr>
      <w:r w:rsidRPr="00835AC1">
        <w:rPr>
          <w:rFonts w:ascii="Calibri" w:hAnsi="Calibri" w:cs="Calibri"/>
          <w:color w:val="auto"/>
          <w:sz w:val="22"/>
          <w:szCs w:val="22"/>
        </w:rPr>
        <w:lastRenderedPageBreak/>
        <w:t>Pořádání následujících odborných seminářů:</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průmyslového inženýra</w:t>
      </w:r>
      <w:r w:rsidRPr="00835AC1">
        <w:rPr>
          <w:rFonts w:ascii="Calibri" w:hAnsi="Calibri" w:cs="Calibri"/>
          <w:color w:val="auto"/>
          <w:sz w:val="22"/>
          <w:szCs w:val="22"/>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business manažera</w:t>
      </w:r>
      <w:r w:rsidRPr="00835AC1">
        <w:rPr>
          <w:rFonts w:ascii="Calibri" w:hAnsi="Calibri" w:cs="Calibri"/>
          <w:color w:val="auto"/>
          <w:sz w:val="22"/>
          <w:szCs w:val="22"/>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Trendy a inspire pro průmyslové inženýry</w:t>
      </w:r>
      <w:r w:rsidRPr="00835AC1">
        <w:rPr>
          <w:rFonts w:ascii="Calibri" w:hAnsi="Calibri" w:cs="Calibri"/>
          <w:color w:val="auto"/>
          <w:sz w:val="22"/>
          <w:szCs w:val="22"/>
        </w:rPr>
        <w:t xml:space="preserve">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rsidR="00A4574D" w:rsidRPr="00835AC1" w:rsidRDefault="00A4574D" w:rsidP="00693D56">
      <w:pPr>
        <w:pStyle w:val="Nadpis3"/>
        <w:numPr>
          <w:ilvl w:val="0"/>
          <w:numId w:val="72"/>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digitalizace výrobních procesů</w:t>
      </w:r>
      <w:r w:rsidRPr="00835AC1">
        <w:rPr>
          <w:rFonts w:ascii="Calibri" w:hAnsi="Calibri" w:cs="Calibri"/>
          <w:color w:val="auto"/>
          <w:sz w:val="22"/>
          <w:szCs w:val="22"/>
        </w:rPr>
        <w:t xml:space="preserve">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rsidR="00E14C88" w:rsidRPr="00835AC1" w:rsidRDefault="00E14C88" w:rsidP="00E14C88">
      <w:pPr>
        <w:jc w:val="both"/>
        <w:rPr>
          <w:rFonts w:ascii="Calibri" w:hAnsi="Calibri" w:cs="Calibri"/>
          <w:sz w:val="22"/>
          <w:szCs w:val="22"/>
        </w:rPr>
      </w:pP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Automotive Lighting Jihlava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Ebereta Brno</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Fatra Napajedla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IPA Slovakia Žilina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KAIZEN Institute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Mann+Hummel Innerraumfilter Uherský Brod</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Meopta Optika Přerov</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Obzor Zlín</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Olympus Medical Products Ostrava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Orcave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Otidea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SHOCart Zádveřice</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Siempelkamp Blatnice p/Sv. Antonínkem</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SITA CZ Praha</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ŠKODA Auto Mladá Boleslav</w:t>
      </w:r>
    </w:p>
    <w:p w:rsidR="00105801" w:rsidRPr="00835AC1" w:rsidRDefault="00105801" w:rsidP="00693D56">
      <w:pPr>
        <w:pStyle w:val="Normlnweb"/>
        <w:numPr>
          <w:ilvl w:val="0"/>
          <w:numId w:val="98"/>
        </w:numPr>
        <w:rPr>
          <w:rFonts w:ascii="Calibri" w:hAnsi="Calibri" w:cs="Calibri"/>
          <w:sz w:val="22"/>
        </w:rPr>
      </w:pPr>
      <w:r w:rsidRPr="00835AC1">
        <w:rPr>
          <w:rFonts w:ascii="Calibri" w:hAnsi="Calibri" w:cs="Calibri"/>
          <w:sz w:val="22"/>
        </w:rPr>
        <w:t>ŠOFR Slaný</w:t>
      </w:r>
    </w:p>
    <w:p w:rsidR="00105801" w:rsidRPr="00835AC1" w:rsidRDefault="00105801" w:rsidP="00E14C88">
      <w:pPr>
        <w:jc w:val="both"/>
        <w:rPr>
          <w:rFonts w:ascii="Calibri" w:hAnsi="Calibri" w:cs="Calibri"/>
          <w:sz w:val="22"/>
          <w:szCs w:val="22"/>
        </w:rPr>
      </w:pP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Smlouvy o spolupráci jsou pří</w:t>
      </w:r>
      <w:r w:rsidR="004931F4" w:rsidRPr="00835AC1">
        <w:rPr>
          <w:rFonts w:ascii="Calibri" w:hAnsi="Calibri" w:cs="Calibri"/>
          <w:sz w:val="22"/>
          <w:szCs w:val="22"/>
        </w:rPr>
        <w:t>lohou této sebehodnotící zprávy (Příloha I).</w:t>
      </w:r>
    </w:p>
    <w:p w:rsidR="00EB43E9" w:rsidRPr="00EB43E9" w:rsidRDefault="00EB43E9" w:rsidP="00E14C88">
      <w:pPr>
        <w:jc w:val="both"/>
        <w:rPr>
          <w:rFonts w:ascii="Calibri" w:hAnsi="Calibri" w:cs="Calibri"/>
          <w:color w:val="00B050"/>
          <w:sz w:val="22"/>
          <w:szCs w:val="22"/>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Mezinárodní rozměr studijního programu</w:t>
      </w:r>
    </w:p>
    <w:p w:rsidR="00E14C88" w:rsidRPr="00E14C88" w:rsidRDefault="00E14C88" w:rsidP="00382354">
      <w:pPr>
        <w:pStyle w:val="Nadpis3"/>
        <w:spacing w:after="120"/>
        <w:jc w:val="center"/>
        <w:rPr>
          <w:rFonts w:ascii="Calibri" w:hAnsi="Calibri" w:cs="Calibri"/>
          <w:b/>
          <w:color w:val="000000" w:themeColor="text1"/>
        </w:rPr>
      </w:pPr>
      <w:r w:rsidRPr="00E14C88">
        <w:rPr>
          <w:rFonts w:ascii="Calibri" w:hAnsi="Calibri" w:cs="Calibri"/>
          <w:b/>
          <w:color w:val="000000" w:themeColor="text1"/>
        </w:rPr>
        <w:t>Standard 2.3</w:t>
      </w:r>
    </w:p>
    <w:p w:rsidR="00382354" w:rsidRPr="00835AC1" w:rsidRDefault="00382354" w:rsidP="00382354">
      <w:pPr>
        <w:pStyle w:val="Odstavecseseznamem"/>
        <w:spacing w:after="120"/>
        <w:ind w:left="0"/>
        <w:jc w:val="both"/>
        <w:rPr>
          <w:rFonts w:asciiTheme="minorHAnsi" w:hAnsiTheme="minorHAnsi" w:cstheme="minorHAnsi"/>
          <w:sz w:val="22"/>
          <w:shd w:val="clear" w:color="auto" w:fill="FFFFFF"/>
        </w:rPr>
      </w:pPr>
      <w:r w:rsidRPr="00835AC1">
        <w:rPr>
          <w:rFonts w:asciiTheme="minorHAnsi" w:hAnsiTheme="minorHAnsi" w:cstheme="minorHAnsi"/>
          <w:sz w:val="22"/>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lastRenderedPageBreak/>
        <w:t>1.</w:t>
      </w:r>
      <w:r w:rsidRPr="00835AC1">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2.</w:t>
      </w:r>
      <w:r w:rsidRPr="00835AC1">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5. </w:t>
      </w:r>
      <w:r w:rsidRPr="00835AC1">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Opatření přijatá FaME pro dosažení uvedených prioritních cílů jsou následující:</w:t>
      </w:r>
    </w:p>
    <w:p w:rsidR="00382354" w:rsidRPr="00835AC1" w:rsidRDefault="00382354" w:rsidP="00693D56">
      <w:pPr>
        <w:pStyle w:val="Odstavecseseznamem"/>
        <w:numPr>
          <w:ilvl w:val="0"/>
          <w:numId w:val="94"/>
        </w:num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Erasmus+ partnerů o kvalitní vysokoškolské instituce v atraktivních zemích; </w:t>
      </w:r>
    </w:p>
    <w:p w:rsidR="00382354" w:rsidRPr="00835AC1" w:rsidRDefault="00382354" w:rsidP="00693D56">
      <w:pPr>
        <w:pStyle w:val="Odstavecseseznamem"/>
        <w:numPr>
          <w:ilvl w:val="0"/>
          <w:numId w:val="94"/>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mimoerasmovských partnerů pro naplnění studia v akreditovaných studijních programech v angličtině i pro krátkodobé studijní pobyty; </w:t>
      </w:r>
    </w:p>
    <w:p w:rsidR="00382354" w:rsidRPr="00835AC1" w:rsidRDefault="00382354" w:rsidP="00693D56">
      <w:pPr>
        <w:pStyle w:val="Odstavecseseznamem"/>
        <w:numPr>
          <w:ilvl w:val="0"/>
          <w:numId w:val="94"/>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Rozšiřováním portfolia partnerů vzniká prostor pro zvýšení počtu přijíždějících i vyjíždějících studentů;</w:t>
      </w:r>
    </w:p>
    <w:p w:rsidR="00382354" w:rsidRPr="00835AC1" w:rsidRDefault="00382354" w:rsidP="00693D56">
      <w:pPr>
        <w:pStyle w:val="Odstavecseseznamem"/>
        <w:numPr>
          <w:ilvl w:val="0"/>
          <w:numId w:val="94"/>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Pokračovat v účinné propagaci a akviziční činnosti pro zahraniční pobyty studentů FaME.</w:t>
      </w:r>
    </w:p>
    <w:p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5D460F" w:rsidRPr="00835AC1">
        <w:rPr>
          <w:rFonts w:ascii="Calibri" w:eastAsia="Calibri" w:hAnsi="Calibri" w:cs="Calibri"/>
          <w:sz w:val="22"/>
          <w:szCs w:val="22"/>
        </w:rPr>
        <w:t>cca 55</w:t>
      </w:r>
      <w:r w:rsidRPr="00835AC1">
        <w:rPr>
          <w:rFonts w:ascii="Calibri" w:eastAsia="Calibri" w:hAnsi="Calibri" w:cs="Calibri"/>
          <w:sz w:val="22"/>
          <w:szCs w:val="22"/>
        </w:rPr>
        <w:t xml:space="preserve"> studentů FaME a zároveň FaME zaznamená </w:t>
      </w:r>
      <w:r w:rsidR="00E06D82" w:rsidRPr="00835AC1">
        <w:rPr>
          <w:rFonts w:ascii="Calibri" w:eastAsia="Calibri" w:hAnsi="Calibri" w:cs="Calibri"/>
          <w:sz w:val="22"/>
          <w:szCs w:val="22"/>
        </w:rPr>
        <w:t>cca 120</w:t>
      </w:r>
      <w:r w:rsidRPr="00835AC1">
        <w:rPr>
          <w:rFonts w:ascii="Calibri" w:eastAsia="Calibri" w:hAnsi="Calibri" w:cs="Calibri"/>
          <w:sz w:val="22"/>
          <w:szCs w:val="22"/>
        </w:rPr>
        <w:t xml:space="preserve"> přijíždějících studentů. </w:t>
      </w:r>
    </w:p>
    <w:p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382354" w:rsidRPr="00835AC1" w:rsidRDefault="00382354" w:rsidP="00382354">
      <w:pPr>
        <w:jc w:val="both"/>
        <w:rPr>
          <w:rFonts w:asciiTheme="minorHAnsi" w:hAnsiTheme="minorHAnsi" w:cstheme="minorHAnsi"/>
          <w:sz w:val="22"/>
          <w:szCs w:val="22"/>
        </w:rPr>
      </w:pPr>
      <w:r w:rsidRPr="00835AC1">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rsidR="00382354" w:rsidRDefault="00382354" w:rsidP="00382354">
      <w:pPr>
        <w:jc w:val="both"/>
        <w:rPr>
          <w:rFonts w:asciiTheme="minorHAnsi" w:hAnsiTheme="minorHAnsi" w:cstheme="minorHAnsi"/>
          <w:sz w:val="22"/>
          <w:szCs w:val="22"/>
        </w:rPr>
      </w:pPr>
    </w:p>
    <w:p w:rsidR="00563C00" w:rsidRPr="00563C00" w:rsidRDefault="00563C00" w:rsidP="00563C00">
      <w:pPr>
        <w:jc w:val="center"/>
        <w:rPr>
          <w:rFonts w:asciiTheme="minorHAnsi" w:hAnsiTheme="minorHAnsi" w:cstheme="minorHAnsi"/>
          <w:i/>
          <w:sz w:val="22"/>
          <w:szCs w:val="22"/>
        </w:rPr>
      </w:pPr>
      <w:r w:rsidRPr="00563C00">
        <w:rPr>
          <w:rFonts w:asciiTheme="minorHAnsi" w:hAnsiTheme="minorHAnsi" w:cstheme="minorHAnsi"/>
          <w:i/>
          <w:sz w:val="22"/>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835AC1" w:rsidRPr="00835AC1" w:rsidTr="00E9161C">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382354" w:rsidRPr="00835AC1" w:rsidRDefault="00382354" w:rsidP="00E9161C">
            <w:pPr>
              <w:ind w:right="75"/>
              <w:jc w:val="center"/>
              <w:rPr>
                <w:rFonts w:asciiTheme="minorHAnsi" w:hAnsiTheme="minorHAnsi" w:cstheme="minorHAnsi"/>
                <w:b/>
                <w:bCs/>
                <w:szCs w:val="22"/>
              </w:rPr>
            </w:pPr>
            <w:r w:rsidRPr="00835AC1">
              <w:rPr>
                <w:rFonts w:asciiTheme="minorHAnsi" w:hAnsiTheme="minorHAnsi" w:cstheme="minorHAnsi"/>
                <w:b/>
                <w:bCs/>
                <w:szCs w:val="22"/>
              </w:rPr>
              <w:t>Stručná charakteristika projektu</w:t>
            </w:r>
          </w:p>
        </w:tc>
      </w:tr>
      <w:tr w:rsidR="00835AC1" w:rsidRPr="00835AC1"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835AC1" w:rsidRPr="00835AC1" w:rsidTr="00E9161C">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lastRenderedPageBreak/>
              <w:t>Erasmus Mundus</w:t>
            </w:r>
          </w:p>
        </w:tc>
        <w:tc>
          <w:tcPr>
            <w:tcW w:w="151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835AC1" w:rsidRPr="00835AC1"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835AC1" w:rsidRPr="00835AC1" w:rsidTr="00E9161C">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rsidR="00382354" w:rsidRPr="00AA0793" w:rsidRDefault="00AA0793" w:rsidP="00E9161C">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835AC1" w:rsidRPr="00835AC1" w:rsidTr="00AC2C27">
        <w:trPr>
          <w:trHeight w:val="3330"/>
        </w:trPr>
        <w:tc>
          <w:tcPr>
            <w:tcW w:w="1176" w:type="dxa"/>
            <w:tcBorders>
              <w:top w:val="nil"/>
              <w:left w:val="single" w:sz="8" w:space="0" w:color="auto"/>
              <w:bottom w:val="nil"/>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H2020</w:t>
            </w:r>
          </w:p>
        </w:tc>
        <w:tc>
          <w:tcPr>
            <w:tcW w:w="1518" w:type="dxa"/>
            <w:tcBorders>
              <w:top w:val="nil"/>
              <w:left w:val="nil"/>
              <w:bottom w:val="nil"/>
              <w:right w:val="single" w:sz="8" w:space="0" w:color="auto"/>
            </w:tcBorders>
            <w:shd w:val="clear" w:color="auto" w:fill="auto"/>
            <w:vAlign w:val="center"/>
            <w:hideMark/>
          </w:tcPr>
          <w:p w:rsidR="00382354" w:rsidRPr="00835AC1" w:rsidRDefault="00382354" w:rsidP="00E9161C">
            <w:pPr>
              <w:jc w:val="right"/>
              <w:rPr>
                <w:rFonts w:asciiTheme="minorHAnsi" w:hAnsiTheme="minorHAnsi" w:cstheme="minorHAnsi"/>
                <w:szCs w:val="22"/>
              </w:rPr>
            </w:pPr>
            <w:r w:rsidRPr="00835AC1">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rsidR="00382354" w:rsidRPr="00835AC1" w:rsidRDefault="00382354" w:rsidP="00862024">
            <w:pPr>
              <w:rPr>
                <w:rFonts w:asciiTheme="minorHAnsi" w:hAnsiTheme="minorHAnsi" w:cstheme="minorHAnsi"/>
                <w:b/>
                <w:szCs w:val="22"/>
              </w:rPr>
            </w:pPr>
            <w:r w:rsidRPr="00835AC1">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835AC1" w:rsidRPr="00835AC1" w:rsidTr="00AC2C2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AC2C27" w:rsidRPr="00835AC1" w:rsidRDefault="00AC2C27" w:rsidP="00AC2C27">
            <w:pPr>
              <w:rPr>
                <w:rFonts w:asciiTheme="minorHAnsi" w:hAnsiTheme="minorHAnsi" w:cstheme="minorHAnsi"/>
                <w:szCs w:val="22"/>
              </w:rPr>
            </w:pPr>
            <w:r w:rsidRPr="00835AC1">
              <w:rPr>
                <w:rFonts w:asciiTheme="minorHAnsi" w:hAnsiTheme="minorHAnsi" w:cstheme="minorHAnsi"/>
                <w:szCs w:val="22"/>
              </w:rPr>
              <w:lastRenderedPageBreak/>
              <w:t>V4</w:t>
            </w:r>
          </w:p>
        </w:tc>
        <w:tc>
          <w:tcPr>
            <w:tcW w:w="1518"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jc w:val="right"/>
              <w:rPr>
                <w:rFonts w:asciiTheme="minorHAnsi" w:hAnsiTheme="minorHAnsi" w:cstheme="minorHAnsi"/>
                <w:szCs w:val="22"/>
              </w:rPr>
            </w:pPr>
            <w:r w:rsidRPr="00835AC1">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rPr>
                <w:rFonts w:asciiTheme="minorHAnsi" w:hAnsiTheme="minorHAnsi" w:cstheme="minorHAnsi"/>
                <w:szCs w:val="22"/>
              </w:rPr>
            </w:pPr>
            <w:r w:rsidRPr="00835AC1">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rPr>
                <w:rFonts w:asciiTheme="minorHAnsi" w:hAnsiTheme="minorHAnsi" w:cstheme="minorHAnsi"/>
                <w:b/>
                <w:szCs w:val="22"/>
              </w:rPr>
            </w:pPr>
            <w:r w:rsidRPr="00835AC1">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rsidR="00AC2C27" w:rsidRPr="00835AC1" w:rsidRDefault="00AC2C27" w:rsidP="00AC2C27">
            <w:pPr>
              <w:ind w:right="75"/>
              <w:rPr>
                <w:rFonts w:asciiTheme="minorHAnsi" w:hAnsiTheme="minorHAnsi" w:cstheme="minorHAnsi"/>
                <w:szCs w:val="22"/>
              </w:rPr>
            </w:pPr>
            <w:r w:rsidRPr="00835AC1">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rsidR="00382354" w:rsidRPr="00835AC1" w:rsidRDefault="00382354" w:rsidP="00382354">
      <w:pPr>
        <w:jc w:val="both"/>
        <w:rPr>
          <w:rFonts w:asciiTheme="minorHAnsi" w:hAnsiTheme="minorHAnsi" w:cstheme="minorHAnsi"/>
          <w:sz w:val="22"/>
          <w:szCs w:val="22"/>
        </w:rPr>
      </w:pPr>
    </w:p>
    <w:p w:rsidR="00382354" w:rsidRPr="00835AC1" w:rsidRDefault="00382354" w:rsidP="00382354">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Fakulta managementu a ekonomiky v rámci akreditovaných studijních programů </w:t>
      </w:r>
      <w:r w:rsidR="00685B0B" w:rsidRPr="00835AC1">
        <w:rPr>
          <w:rFonts w:asciiTheme="minorHAnsi" w:hAnsiTheme="minorHAnsi" w:cstheme="minorHAnsi"/>
          <w:sz w:val="22"/>
          <w:szCs w:val="22"/>
        </w:rPr>
        <w:t xml:space="preserve">umožňuje </w:t>
      </w:r>
      <w:r w:rsidRPr="00835AC1">
        <w:rPr>
          <w:rFonts w:asciiTheme="minorHAnsi" w:hAnsiTheme="minorHAnsi" w:cstheme="minorHAnsi"/>
          <w:sz w:val="22"/>
          <w:szCs w:val="22"/>
        </w:rPr>
        <w:t xml:space="preserve">zpracovávat kvalifikační práce v anglickém jazyce. Po souhlasu děkana i v ostatních cizích jazycích. </w:t>
      </w:r>
    </w:p>
    <w:p w:rsidR="00382354" w:rsidRPr="00835AC1" w:rsidRDefault="00382354" w:rsidP="00382354">
      <w:pPr>
        <w:spacing w:after="120"/>
        <w:jc w:val="both"/>
        <w:rPr>
          <w:rFonts w:asciiTheme="minorHAnsi" w:hAnsiTheme="minorHAnsi" w:cstheme="minorHAnsi"/>
          <w:sz w:val="22"/>
          <w:szCs w:val="22"/>
        </w:rPr>
      </w:pPr>
      <w:r w:rsidRPr="00835AC1">
        <w:rPr>
          <w:rFonts w:asciiTheme="minorHAnsi" w:hAnsiTheme="minorHAnsi" w:cstheme="minorHAnsi"/>
          <w:sz w:val="22"/>
          <w:szCs w:val="22"/>
        </w:rPr>
        <w:t xml:space="preserve">Ve studijním plánu studijního programu Průmyslové inženýrství jsou zařazeny anglické ekvivalenty českých odborných předmětů. Každý student bakalářského studijního programu musí v průběhu studia absolvovat jeden odborný předmět v anglickém jazyce, což zvyšuje jeho jazykové dovednosti z oblasti odborné problematiky. </w:t>
      </w:r>
    </w:p>
    <w:p w:rsidR="00382354" w:rsidRDefault="00382354" w:rsidP="00382354">
      <w:pPr>
        <w:spacing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FaME je členem sítě </w:t>
      </w:r>
      <w:r w:rsidRPr="00835AC1">
        <w:rPr>
          <w:rFonts w:asciiTheme="minorHAnsi" w:hAnsiTheme="minorHAnsi" w:cstheme="minorHAnsi"/>
          <w:b/>
          <w:sz w:val="22"/>
          <w:szCs w:val="22"/>
        </w:rPr>
        <w:t>NICE – New Initiatives and Challenges in Europe,</w:t>
      </w:r>
      <w:r w:rsidRPr="00835AC1">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20414" w:rsidRPr="00835AC1">
        <w:rPr>
          <w:rFonts w:asciiTheme="minorHAnsi" w:hAnsiTheme="minorHAnsi" w:cstheme="minorHAnsi"/>
          <w:sz w:val="22"/>
          <w:szCs w:val="22"/>
        </w:rPr>
        <w:t>.</w:t>
      </w:r>
    </w:p>
    <w:p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E14C88" w:rsidRPr="00E14C88" w:rsidRDefault="00AA0793" w:rsidP="00AA0793">
      <w:pPr>
        <w:spacing w:after="600"/>
        <w:jc w:val="both"/>
        <w:rPr>
          <w:rFonts w:ascii="Calibri" w:hAnsi="Calibri" w:cs="Calibri"/>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01" w:history="1">
        <w:r w:rsidRPr="00321A3D">
          <w:rPr>
            <w:rStyle w:val="Hypertextovodkaz"/>
            <w:rFonts w:asciiTheme="minorHAnsi" w:hAnsiTheme="minorHAnsi" w:cstheme="minorHAnsi"/>
            <w:i/>
            <w:sz w:val="22"/>
            <w:szCs w:val="22"/>
          </w:rPr>
          <w:t>Mezinárodní vztahy.</w:t>
        </w:r>
      </w:hyperlink>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Profil absolventa a obsah studia </w:t>
      </w:r>
    </w:p>
    <w:p w:rsidR="00E14C88" w:rsidRPr="00E14C88" w:rsidRDefault="00E14C88" w:rsidP="00E14C88">
      <w:pPr>
        <w:rPr>
          <w:rFonts w:ascii="Calibri" w:hAnsi="Calibri" w:cs="Calibri"/>
        </w:rPr>
      </w:pP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Soulad získaných odborných znalostí, dovedností a způsobilostí s typem a profilem studijního programu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2.4</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 xml:space="preserve">Základem profilu absolventa je pochopení podstaty procesů realizovaných v průmyslových firmách z hlediska tvorby a výroby produktů a projektování a řízení výrobních procesů. V průběhu studia </w:t>
      </w:r>
      <w:r w:rsidRPr="00835AC1">
        <w:rPr>
          <w:rFonts w:ascii="Calibri" w:hAnsi="Calibri" w:cs="Calibri"/>
          <w:sz w:val="22"/>
          <w:szCs w:val="22"/>
        </w:rPr>
        <w:lastRenderedPageBreak/>
        <w:t>absolvent získá znalosti z oblasti obecné ekonomické teorie, podnikové ekonomiky, lidských zdrojů, kvantitativních metod a informačních technologií pro řešení vybraných problémů v organizaci a řízení zejména výrobních procesů a na ně navazujících podpůrných procesů. Absolvent rovněž získá klíčové poznatky z oblasti moderních konceptů řízení a organizace výroby, průmyslu 4.0 a dalších, které podpoří jeho uplatnitelnost na trhu práce. Na profil absolventa mají podstatný vliv i předměty směřující k získání aktivních znalostí IT podpory podnikových procesů.  K uplatnění absolventů na trhu práce přispívá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Profil absolventa, struktura studijního programu byly konzultovány se zástupci průmyslových firem a reflektují výsledky kontinuálního výzkumu mezi průmyslovými firmami v ČR i ve světě. Absolvent má možnost pokračovat v magisterských studijních programech na FaME nebo studovat obdobný studijní program na jiné fakultě v České republice nebo v zahraničí.</w:t>
      </w:r>
    </w:p>
    <w:p w:rsidR="00F82C5F" w:rsidRPr="00835AC1" w:rsidRDefault="00F82C5F" w:rsidP="00E14C88">
      <w:pPr>
        <w:jc w:val="both"/>
        <w:rPr>
          <w:rFonts w:ascii="Calibri" w:hAnsi="Calibri" w:cs="Calibri"/>
          <w:sz w:val="22"/>
          <w:szCs w:val="22"/>
        </w:rPr>
      </w:pPr>
    </w:p>
    <w:p w:rsidR="00E14C88" w:rsidRPr="00835AC1" w:rsidRDefault="00E14C88" w:rsidP="00E14C88">
      <w:pPr>
        <w:jc w:val="both"/>
        <w:rPr>
          <w:rFonts w:ascii="Calibri" w:hAnsi="Calibri" w:cs="Calibri"/>
          <w:b/>
          <w:sz w:val="22"/>
          <w:szCs w:val="22"/>
        </w:rPr>
      </w:pPr>
      <w:r w:rsidRPr="00835AC1">
        <w:rPr>
          <w:rFonts w:ascii="Calibri" w:hAnsi="Calibri" w:cs="Calibri"/>
          <w:b/>
          <w:sz w:val="22"/>
          <w:szCs w:val="22"/>
        </w:rPr>
        <w:t>Odborné znalosti:</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V rámci předmětů profilujícího základu studijního programu Průmyslové inženýrství absolvent získá následující odborné znalosti:</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má znalosti klíčových makroekonomických a mikroekonomických teorií a je schopen je kombinovat se znalostmi z podnikové ekonomiky dle nastavených parametrů pro popisování procesů</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ovládá základní matematicko-statistické metody využitelné pro zpracování a analýzu procesních dat</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umí identifikovat základní principy manažerských teorií a následně je využívat pro plánování procesů v průmyslové firmě</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orientuje se v metodách průmyslového inženýrství, které je schopen využívat pro řešení projektů spojených s plánováním, organizováním a řízením výrobních procesů v průmyslové firmě</w:t>
      </w:r>
    </w:p>
    <w:p w:rsidR="00E14C88" w:rsidRPr="00835AC1" w:rsidRDefault="00E14C88" w:rsidP="00E14C88">
      <w:pPr>
        <w:pStyle w:val="Odstavecseseznamem"/>
        <w:numPr>
          <w:ilvl w:val="0"/>
          <w:numId w:val="1"/>
        </w:numPr>
        <w:jc w:val="both"/>
        <w:rPr>
          <w:rFonts w:ascii="Calibri" w:hAnsi="Calibri" w:cs="Calibri"/>
          <w:sz w:val="22"/>
          <w:szCs w:val="22"/>
        </w:rPr>
      </w:pPr>
      <w:r w:rsidRPr="00835AC1">
        <w:rPr>
          <w:rFonts w:ascii="Calibri" w:hAnsi="Calibri" w:cs="Calibri"/>
          <w:sz w:val="22"/>
          <w:szCs w:val="22"/>
        </w:rPr>
        <w:t>má základy z oblasti produktového managementu, technické přípravy výroby, řízení lidských zdrojů, informačních systémů, systémového inženýrství, výrobního managementu, řízení a organizace výroby a inovačního managementu.</w:t>
      </w:r>
    </w:p>
    <w:p w:rsidR="00E14C88" w:rsidRPr="00835AC1" w:rsidRDefault="00E14C88" w:rsidP="00E14C88">
      <w:pPr>
        <w:pStyle w:val="Odstavecseseznamem"/>
        <w:ind w:left="360"/>
        <w:jc w:val="both"/>
        <w:rPr>
          <w:rFonts w:ascii="Calibri" w:hAnsi="Calibri" w:cs="Calibri"/>
          <w:sz w:val="22"/>
          <w:szCs w:val="22"/>
        </w:rPr>
      </w:pPr>
    </w:p>
    <w:p w:rsidR="00E14C88" w:rsidRPr="00835AC1" w:rsidRDefault="00E14C88" w:rsidP="00E14C88">
      <w:pPr>
        <w:jc w:val="both"/>
        <w:rPr>
          <w:rFonts w:ascii="Calibri" w:hAnsi="Calibri" w:cs="Calibri"/>
          <w:b/>
          <w:sz w:val="22"/>
          <w:szCs w:val="22"/>
        </w:rPr>
      </w:pPr>
      <w:r w:rsidRPr="00835AC1">
        <w:rPr>
          <w:rFonts w:ascii="Calibri" w:hAnsi="Calibri" w:cs="Calibri"/>
          <w:b/>
          <w:sz w:val="22"/>
          <w:szCs w:val="22"/>
        </w:rPr>
        <w:t>Odborné dovednosti:</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V rámci předmětů profilujícího základu studijního programu Průmyslové inženýrství absolvent získá následující odborné dovednosti:</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je schopen analyzovat, syntetizovat a interpretovat vybraná data z podnikových procesů pro účely kvantifikace a kvalifikace podstatných procesních parametrů</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v rámci řešení procesu plánování, řízení a zlepšování výrobních procesů má schopnost predikovat vývoj vybraných procesních parametrů s ohledem na optimální plánování a řízení výrobních procesů, modelování a simulace výrobních procesů</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umí definovat a optimalizovat nastavení výrobních layoutů a výkonnost výrobních systémů s využitím vybraných metod průmyslového inženýrství</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dokáže samostatné rozhodovat o souvislostech projektování a řízení výrobních procesů na základě daných předpokladů, koordinovat činnosti výrobních týmů</w:t>
      </w:r>
    </w:p>
    <w:p w:rsidR="00E14C88" w:rsidRPr="00835AC1" w:rsidRDefault="00E14C88" w:rsidP="00E14C88">
      <w:pPr>
        <w:pStyle w:val="Odstavecseseznamem"/>
        <w:numPr>
          <w:ilvl w:val="0"/>
          <w:numId w:val="2"/>
        </w:numPr>
        <w:jc w:val="both"/>
        <w:rPr>
          <w:rFonts w:ascii="Calibri" w:hAnsi="Calibri" w:cs="Calibri"/>
          <w:sz w:val="22"/>
          <w:szCs w:val="22"/>
        </w:rPr>
      </w:pPr>
      <w:r w:rsidRPr="00835AC1">
        <w:rPr>
          <w:rFonts w:ascii="Calibri" w:hAnsi="Calibri" w:cs="Calibri"/>
          <w:sz w:val="22"/>
          <w:szCs w:val="22"/>
        </w:rPr>
        <w:t>umí vést pracovní týmy a workshopy pro zlepšování výrobních procesů s cílem nalezení optimálního řešení na základě znalostí metod a nástrojů průmyslového inženýrství</w:t>
      </w:r>
    </w:p>
    <w:p w:rsidR="00E14C88" w:rsidRPr="00835AC1" w:rsidRDefault="00E14C88" w:rsidP="00E14C88">
      <w:pPr>
        <w:jc w:val="both"/>
        <w:rPr>
          <w:rFonts w:ascii="Calibri" w:hAnsi="Calibri" w:cs="Calibri"/>
          <w:b/>
          <w:sz w:val="22"/>
          <w:szCs w:val="22"/>
        </w:rPr>
      </w:pPr>
    </w:p>
    <w:p w:rsidR="00E14C88" w:rsidRPr="00835AC1" w:rsidRDefault="00E14C88" w:rsidP="00E14C88">
      <w:pPr>
        <w:jc w:val="both"/>
        <w:rPr>
          <w:rFonts w:ascii="Calibri" w:hAnsi="Calibri" w:cs="Calibri"/>
          <w:b/>
          <w:sz w:val="22"/>
          <w:szCs w:val="22"/>
        </w:rPr>
      </w:pPr>
      <w:r w:rsidRPr="00835AC1">
        <w:rPr>
          <w:rFonts w:ascii="Calibri" w:hAnsi="Calibri" w:cs="Calibri"/>
          <w:b/>
          <w:sz w:val="22"/>
          <w:szCs w:val="22"/>
        </w:rPr>
        <w:t>Obecné způsobilosti:</w:t>
      </w:r>
    </w:p>
    <w:p w:rsidR="00E14C88" w:rsidRPr="00835AC1" w:rsidRDefault="00E14C88" w:rsidP="00E14C88">
      <w:pPr>
        <w:jc w:val="both"/>
        <w:rPr>
          <w:rFonts w:ascii="Calibri" w:hAnsi="Calibri" w:cs="Calibri"/>
          <w:sz w:val="22"/>
          <w:szCs w:val="22"/>
        </w:rPr>
      </w:pPr>
      <w:r w:rsidRPr="00835AC1">
        <w:rPr>
          <w:rFonts w:ascii="Calibri" w:hAnsi="Calibri" w:cs="Calibri"/>
          <w:sz w:val="22"/>
          <w:szCs w:val="22"/>
        </w:rPr>
        <w:t>V rámci studijního programu Průmyslové inženýrství absolvent získá následující obecné způsobilosti:</w:t>
      </w:r>
    </w:p>
    <w:p w:rsidR="00E14C88" w:rsidRPr="00835AC1" w:rsidRDefault="00E14C88" w:rsidP="00E14C88">
      <w:pPr>
        <w:pStyle w:val="Odstavecseseznamem"/>
        <w:numPr>
          <w:ilvl w:val="0"/>
          <w:numId w:val="3"/>
        </w:numPr>
        <w:jc w:val="both"/>
        <w:rPr>
          <w:rFonts w:ascii="Calibri" w:hAnsi="Calibri" w:cs="Calibri"/>
          <w:sz w:val="22"/>
          <w:szCs w:val="22"/>
        </w:rPr>
      </w:pPr>
      <w:r w:rsidRPr="00835AC1">
        <w:rPr>
          <w:rFonts w:ascii="Calibri" w:hAnsi="Calibri" w:cs="Calibri"/>
          <w:sz w:val="22"/>
          <w:szCs w:val="22"/>
        </w:rPr>
        <w:t>je schopen samostatně řešit praktické projektové zadání v průmyslové firmě na vybrané téma z oblasti průmyslového inženýrství</w:t>
      </w:r>
    </w:p>
    <w:p w:rsidR="00E14C88" w:rsidRPr="00835AC1" w:rsidRDefault="00E14C88" w:rsidP="00E14C88">
      <w:pPr>
        <w:pStyle w:val="Odstavecseseznamem"/>
        <w:numPr>
          <w:ilvl w:val="0"/>
          <w:numId w:val="3"/>
        </w:numPr>
        <w:jc w:val="both"/>
        <w:rPr>
          <w:rFonts w:ascii="Calibri" w:hAnsi="Calibri" w:cs="Calibri"/>
          <w:sz w:val="22"/>
          <w:szCs w:val="22"/>
        </w:rPr>
      </w:pPr>
      <w:r w:rsidRPr="00835AC1">
        <w:rPr>
          <w:rFonts w:ascii="Calibri" w:hAnsi="Calibri" w:cs="Calibri"/>
          <w:sz w:val="22"/>
          <w:szCs w:val="22"/>
        </w:rPr>
        <w:t>zvládá vedení výrobního týmu pro identifikaci a nastavení projektu zlepšování</w:t>
      </w:r>
    </w:p>
    <w:p w:rsidR="00E14C88" w:rsidRPr="00835AC1" w:rsidRDefault="00E14C88" w:rsidP="00E14C88">
      <w:pPr>
        <w:pStyle w:val="Odstavecseseznamem"/>
        <w:numPr>
          <w:ilvl w:val="0"/>
          <w:numId w:val="3"/>
        </w:numPr>
        <w:jc w:val="both"/>
        <w:rPr>
          <w:rFonts w:ascii="Calibri" w:hAnsi="Calibri" w:cs="Calibri"/>
          <w:sz w:val="22"/>
          <w:szCs w:val="22"/>
        </w:rPr>
      </w:pPr>
      <w:r w:rsidRPr="00835AC1">
        <w:rPr>
          <w:rFonts w:ascii="Calibri" w:hAnsi="Calibri" w:cs="Calibri"/>
          <w:sz w:val="22"/>
          <w:szCs w:val="22"/>
        </w:rPr>
        <w:t xml:space="preserve">je způsobilý koordinovat a výrobní procesy, nastavovat parametry pro optimalizaci výrobních toků s využitím základních metod zlepšování a inovací </w:t>
      </w:r>
    </w:p>
    <w:p w:rsidR="00E14C88" w:rsidRPr="00835AC1" w:rsidRDefault="00E14C88" w:rsidP="00D61182">
      <w:pPr>
        <w:pStyle w:val="Odstavecseseznamem"/>
        <w:numPr>
          <w:ilvl w:val="0"/>
          <w:numId w:val="3"/>
        </w:numPr>
        <w:spacing w:after="240"/>
        <w:ind w:left="357" w:hanging="357"/>
        <w:contextualSpacing w:val="0"/>
        <w:jc w:val="both"/>
        <w:rPr>
          <w:rFonts w:ascii="Calibri" w:hAnsi="Calibri" w:cs="Calibri"/>
          <w:sz w:val="22"/>
          <w:szCs w:val="22"/>
        </w:rPr>
      </w:pPr>
      <w:r w:rsidRPr="00835AC1">
        <w:rPr>
          <w:rFonts w:ascii="Calibri" w:hAnsi="Calibri" w:cs="Calibri"/>
          <w:sz w:val="22"/>
          <w:szCs w:val="22"/>
        </w:rPr>
        <w:lastRenderedPageBreak/>
        <w:t>je schopen samostatně a odpovědně rozhodovat o vybraných parametrech výrobních procesů, organizaci a řízení lidí, hodnocení jejich produktivity a výkonnosti</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Jazykové kompetence </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2.5</w:t>
      </w:r>
    </w:p>
    <w:p w:rsidR="00E14C88" w:rsidRPr="00835AC1" w:rsidRDefault="00E14C88" w:rsidP="00B04EAD">
      <w:pPr>
        <w:autoSpaceDE w:val="0"/>
        <w:autoSpaceDN w:val="0"/>
        <w:adjustRightInd w:val="0"/>
        <w:spacing w:after="120"/>
        <w:jc w:val="both"/>
        <w:rPr>
          <w:rFonts w:ascii="Calibri" w:hAnsi="Calibri" w:cs="Calibri"/>
          <w:sz w:val="22"/>
          <w:szCs w:val="22"/>
        </w:rPr>
      </w:pPr>
      <w:r w:rsidRPr="00835AC1">
        <w:rPr>
          <w:rFonts w:ascii="Calibri" w:hAnsi="Calibri" w:cs="Calibri"/>
          <w:sz w:val="22"/>
          <w:szCs w:val="22"/>
        </w:rPr>
        <w:t>Cizojazyčná kompetence je požadována jako standardní součást odborného profilu absolventů. Na UTB ve Zlíně je preferována angličtina.</w:t>
      </w:r>
      <w:r w:rsidRPr="00835AC1">
        <w:rPr>
          <w:rFonts w:ascii="Calibri" w:hAnsi="Calibri" w:cs="Calibri"/>
          <w:b/>
          <w:sz w:val="22"/>
          <w:szCs w:val="22"/>
        </w:rPr>
        <w:t xml:space="preserve"> </w:t>
      </w:r>
      <w:r w:rsidRPr="00835AC1">
        <w:rPr>
          <w:rFonts w:ascii="Calibri" w:hAnsi="Calibri" w:cs="Calibri"/>
          <w:sz w:val="22"/>
          <w:szCs w:val="22"/>
        </w:rPr>
        <w:t xml:space="preserve">Důvodem zaměření je současná dominance anglického jazyka v oblasti studia, akademické komunikace i budoucí zaměstnatelnosti absolventů. V rámci BSP </w:t>
      </w:r>
      <w:r w:rsidR="00820414" w:rsidRPr="00835AC1">
        <w:rPr>
          <w:rFonts w:ascii="Calibri" w:hAnsi="Calibri" w:cs="Calibri"/>
          <w:sz w:val="22"/>
          <w:szCs w:val="22"/>
        </w:rPr>
        <w:t>Průmyslové inženýrství</w:t>
      </w:r>
      <w:r w:rsidRPr="00835AC1">
        <w:rPr>
          <w:rFonts w:ascii="Calibri" w:hAnsi="Calibri" w:cs="Calibri"/>
          <w:sz w:val="22"/>
          <w:szCs w:val="22"/>
        </w:rPr>
        <w:t xml:space="preserve"> si student </w:t>
      </w:r>
      <w:del w:id="634" w:author="Michal Pilík" w:date="2018-09-20T11:48:00Z">
        <w:r w:rsidRPr="00835AC1" w:rsidDel="00A3027E">
          <w:rPr>
            <w:rFonts w:ascii="Calibri" w:hAnsi="Calibri" w:cs="Calibri"/>
            <w:sz w:val="22"/>
            <w:szCs w:val="22"/>
          </w:rPr>
          <w:delText>volí preferovaný jazyk</w:delText>
        </w:r>
      </w:del>
      <w:ins w:id="635" w:author="Michal Pilík" w:date="2018-09-20T11:48:00Z">
        <w:r w:rsidR="00A3027E">
          <w:rPr>
            <w:rFonts w:ascii="Calibri" w:hAnsi="Calibri" w:cs="Calibri"/>
            <w:sz w:val="22"/>
            <w:szCs w:val="22"/>
          </w:rPr>
          <w:t>vybere v rámci povinného předmětu Cizí jazyk prererovaný jazyk</w:t>
        </w:r>
      </w:ins>
      <w:r w:rsidRPr="00835AC1">
        <w:rPr>
          <w:rFonts w:ascii="Calibri" w:hAnsi="Calibri" w:cs="Calibri"/>
          <w:sz w:val="22"/>
          <w:szCs w:val="22"/>
        </w:rPr>
        <w:t xml:space="preserve"> (angličtina/němčina), který následně studuje 4 semestry (3 h týdně - celkem 39 h za semestr). V rámci studia povinného cizího jazyka se studenti dostanou z úrovně B1 přes úroveň B1+, B1++ až po úroveň B2. </w:t>
      </w:r>
    </w:p>
    <w:p w:rsidR="00E14C88" w:rsidRPr="00835AC1" w:rsidRDefault="00E14C88" w:rsidP="00E14C88">
      <w:pPr>
        <w:autoSpaceDE w:val="0"/>
        <w:autoSpaceDN w:val="0"/>
        <w:adjustRightInd w:val="0"/>
        <w:jc w:val="both"/>
        <w:rPr>
          <w:rFonts w:ascii="Calibri" w:hAnsi="Calibri" w:cs="Calibri"/>
          <w:sz w:val="22"/>
          <w:szCs w:val="22"/>
        </w:rPr>
      </w:pPr>
      <w:r w:rsidRPr="00835AC1">
        <w:rPr>
          <w:rFonts w:ascii="Calibri" w:hAnsi="Calibri" w:cs="Calibri"/>
          <w:sz w:val="22"/>
          <w:szCs w:val="22"/>
        </w:rPr>
        <w:t xml:space="preserve">V rámci 5. semestru si student volí z nabídky další </w:t>
      </w:r>
      <w:ins w:id="636" w:author="Michal Pilík" w:date="2018-09-20T11:48:00Z">
        <w:r w:rsidR="00A3027E">
          <w:rPr>
            <w:rFonts w:ascii="Calibri" w:hAnsi="Calibri" w:cs="Calibri"/>
            <w:sz w:val="22"/>
            <w:szCs w:val="22"/>
          </w:rPr>
          <w:t xml:space="preserve">jeden </w:t>
        </w:r>
      </w:ins>
      <w:r w:rsidRPr="00835AC1">
        <w:rPr>
          <w:rFonts w:ascii="Calibri" w:hAnsi="Calibri" w:cs="Calibri"/>
          <w:sz w:val="22"/>
          <w:szCs w:val="22"/>
        </w:rPr>
        <w:t>povinný cizí jazyk (rozsah 2 h/týdně, celkem 26 h za semestr). V rámci této nabídky fakulta nabízí následující předměty:</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Francouzština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Francouzština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Konverzace v němčině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Konverzace v němčině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Korespondence v angličtině</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Ruština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Ruština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Španělština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Španělština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Čínština 1</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Čínština 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Příprava na zkoušky Cambridge B2</w:t>
      </w:r>
    </w:p>
    <w:p w:rsidR="00E14C88" w:rsidRPr="00835AC1" w:rsidRDefault="00E14C88" w:rsidP="00693D56">
      <w:pPr>
        <w:pStyle w:val="Odstavecseseznamem"/>
        <w:numPr>
          <w:ilvl w:val="0"/>
          <w:numId w:val="81"/>
        </w:numPr>
        <w:autoSpaceDE w:val="0"/>
        <w:autoSpaceDN w:val="0"/>
        <w:adjustRightInd w:val="0"/>
        <w:spacing w:after="160"/>
        <w:jc w:val="both"/>
        <w:rPr>
          <w:rFonts w:ascii="Calibri" w:hAnsi="Calibri" w:cs="Calibri"/>
          <w:sz w:val="22"/>
          <w:szCs w:val="22"/>
        </w:rPr>
      </w:pPr>
      <w:r w:rsidRPr="00835AC1">
        <w:rPr>
          <w:rFonts w:ascii="Calibri" w:hAnsi="Calibri" w:cs="Calibri"/>
          <w:sz w:val="22"/>
          <w:szCs w:val="22"/>
        </w:rPr>
        <w:t>Příprava na zkoušky Cambridge C1</w:t>
      </w:r>
    </w:p>
    <w:p w:rsidR="00E14C88" w:rsidRPr="00835AC1" w:rsidRDefault="00E14C88" w:rsidP="00B04EAD">
      <w:pPr>
        <w:autoSpaceDE w:val="0"/>
        <w:autoSpaceDN w:val="0"/>
        <w:adjustRightInd w:val="0"/>
        <w:spacing w:after="120"/>
        <w:jc w:val="both"/>
        <w:rPr>
          <w:rFonts w:ascii="Calibri" w:hAnsi="Calibri" w:cs="Calibri"/>
          <w:sz w:val="22"/>
          <w:szCs w:val="22"/>
        </w:rPr>
      </w:pPr>
      <w:r w:rsidRPr="00835AC1">
        <w:rPr>
          <w:rFonts w:ascii="Calibri" w:hAnsi="Calibri" w:cs="Calibri"/>
          <w:sz w:val="22"/>
          <w:szCs w:val="22"/>
        </w:rPr>
        <w:t xml:space="preserve">Tzn., že student BSP </w:t>
      </w:r>
      <w:r w:rsidR="00820414" w:rsidRPr="00835AC1">
        <w:rPr>
          <w:rFonts w:ascii="Calibri" w:hAnsi="Calibri" w:cs="Calibri"/>
          <w:sz w:val="22"/>
          <w:szCs w:val="22"/>
        </w:rPr>
        <w:t>Průmyslové inženýrství</w:t>
      </w:r>
      <w:r w:rsidRPr="00835AC1">
        <w:rPr>
          <w:rFonts w:ascii="Calibri" w:hAnsi="Calibri" w:cs="Calibri"/>
          <w:sz w:val="22"/>
          <w:szCs w:val="22"/>
        </w:rPr>
        <w:t xml:space="preserve"> studuje v rámci bakalářského studia 5 semestrů cizího jazyka.</w:t>
      </w:r>
    </w:p>
    <w:p w:rsidR="00E14C88" w:rsidRPr="00835AC1" w:rsidRDefault="00E14C88" w:rsidP="00D61182">
      <w:pPr>
        <w:autoSpaceDE w:val="0"/>
        <w:autoSpaceDN w:val="0"/>
        <w:adjustRightInd w:val="0"/>
        <w:spacing w:after="360"/>
        <w:jc w:val="both"/>
        <w:rPr>
          <w:rFonts w:ascii="Calibri" w:hAnsi="Calibri" w:cs="Calibri"/>
          <w:sz w:val="22"/>
          <w:szCs w:val="22"/>
        </w:rPr>
      </w:pPr>
      <w:r w:rsidRPr="00835AC1">
        <w:rPr>
          <w:rFonts w:ascii="Calibri" w:hAnsi="Calibri" w:cs="Calibri"/>
          <w:sz w:val="22"/>
          <w:szCs w:val="22"/>
        </w:rPr>
        <w:t>Studenti mají povinnost v rámci studia absolvovat jeden odborný předmět v anglickém jazyce.</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Pravidla a podmínky utváření studijních plánů </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2.6</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Studijní plán bakalářského studijního programu Průmyslové inženýrství se skládá z povinných, povinně volitelných a volitelných předmětů. Pro ukončení bakalářského studijního programu musí student získat minimálně 180 kreditů ve složení dané příslušných studijním plánem. Student musí získat v průběhu 3 let bakalářského studia příslušný počet kreditů z bloku povinných předmětů, který následně doplňuje podle vlastního výběru z bloku povinně volitelných předmětů. Každý studijní plán má předepsán počet kreditů, který musí student v rámci bakalářského studia splnit. Tyto kredity jsou ještě doplněny kredity z volitelných předmětů, jakými jsou např. předměty nabízené v rámci modulární výuky na UTB ve Zlíně. Zpravidla se jedná o 3 kredity v rámci studijního plánu. </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E14C88" w:rsidRPr="00835AC1" w:rsidRDefault="00E14C88" w:rsidP="00693D56">
      <w:pPr>
        <w:pStyle w:val="Odstavecseseznamem"/>
        <w:numPr>
          <w:ilvl w:val="0"/>
          <w:numId w:val="73"/>
        </w:numPr>
        <w:tabs>
          <w:tab w:val="left" w:pos="2835"/>
        </w:tabs>
        <w:spacing w:before="120" w:after="120" w:line="259" w:lineRule="auto"/>
        <w:jc w:val="both"/>
        <w:rPr>
          <w:rFonts w:ascii="Calibri" w:hAnsi="Calibri" w:cs="Calibri"/>
          <w:sz w:val="22"/>
        </w:rPr>
      </w:pPr>
      <w:r w:rsidRPr="00835AC1">
        <w:rPr>
          <w:rFonts w:ascii="Calibri" w:hAnsi="Calibri" w:cs="Calibri"/>
          <w:sz w:val="22"/>
        </w:rPr>
        <w:t>hodnocení studia v příslušném studijním programu,</w:t>
      </w:r>
    </w:p>
    <w:p w:rsidR="00E14C88" w:rsidRPr="00835AC1" w:rsidRDefault="00E14C88" w:rsidP="00693D56">
      <w:pPr>
        <w:pStyle w:val="Odstavecseseznamem"/>
        <w:numPr>
          <w:ilvl w:val="0"/>
          <w:numId w:val="73"/>
        </w:numPr>
        <w:tabs>
          <w:tab w:val="left" w:pos="2835"/>
        </w:tabs>
        <w:spacing w:before="120" w:after="120" w:line="259" w:lineRule="auto"/>
        <w:jc w:val="both"/>
        <w:rPr>
          <w:rFonts w:ascii="Calibri" w:hAnsi="Calibri" w:cs="Calibri"/>
          <w:sz w:val="22"/>
        </w:rPr>
      </w:pPr>
      <w:r w:rsidRPr="00835AC1">
        <w:rPr>
          <w:rFonts w:ascii="Calibri" w:hAnsi="Calibri" w:cs="Calibri"/>
          <w:sz w:val="22"/>
        </w:rPr>
        <w:t>projednání návrhu studijního plánu studijního programu, včetně obsahu státní závěrečné zkoušky, a změn ve struktuře předmětů,</w:t>
      </w:r>
    </w:p>
    <w:p w:rsidR="00E14C88" w:rsidRPr="00835AC1" w:rsidRDefault="00E14C88" w:rsidP="00693D56">
      <w:pPr>
        <w:pStyle w:val="Odstavecseseznamem"/>
        <w:numPr>
          <w:ilvl w:val="0"/>
          <w:numId w:val="73"/>
        </w:numPr>
        <w:tabs>
          <w:tab w:val="left" w:pos="2835"/>
        </w:tabs>
        <w:spacing w:before="120" w:after="120" w:line="259" w:lineRule="auto"/>
        <w:jc w:val="both"/>
        <w:rPr>
          <w:rFonts w:ascii="Calibri" w:hAnsi="Calibri" w:cs="Calibri"/>
          <w:sz w:val="22"/>
        </w:rPr>
      </w:pPr>
      <w:r w:rsidRPr="00835AC1">
        <w:rPr>
          <w:rFonts w:ascii="Calibri" w:hAnsi="Calibri" w:cs="Calibri"/>
          <w:sz w:val="22"/>
        </w:rPr>
        <w:lastRenderedPageBreak/>
        <w:t>projednání složení zkušebních komisí pro státní závěrečné zkoušky.</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Podle článku 16 </w:t>
      </w:r>
      <w:hyperlink r:id="rId102" w:history="1">
        <w:r w:rsidRPr="002B387B">
          <w:rPr>
            <w:rStyle w:val="Hypertextovodkaz"/>
            <w:rFonts w:ascii="Calibri" w:hAnsi="Calibri" w:cs="Calibri"/>
            <w:i/>
            <w:sz w:val="22"/>
          </w:rPr>
          <w:t>Pravidel průběhu studia ve studijních programech uskutečňovaných na Fakultě managementu a ekonomiky</w:t>
        </w:r>
      </w:hyperlink>
      <w:r w:rsidRPr="00835AC1">
        <w:rPr>
          <w:rFonts w:ascii="Calibri" w:hAnsi="Calibri" w:cs="Calibri"/>
          <w:sz w:val="22"/>
        </w:rPr>
        <w:t xml:space="preserve"> jsou také stanoveny následující podmínky pro pokračování ve studiu:</w:t>
      </w:r>
    </w:p>
    <w:p w:rsidR="00E14C88" w:rsidRPr="00835AC1" w:rsidRDefault="00E14C88" w:rsidP="00693D56">
      <w:pPr>
        <w:pStyle w:val="Odstavecseseznamem"/>
        <w:numPr>
          <w:ilvl w:val="0"/>
          <w:numId w:val="76"/>
        </w:numPr>
        <w:tabs>
          <w:tab w:val="left" w:pos="567"/>
        </w:tabs>
        <w:spacing w:before="120" w:after="120" w:line="259" w:lineRule="auto"/>
        <w:ind w:left="0" w:firstLine="0"/>
        <w:contextualSpacing w:val="0"/>
        <w:jc w:val="both"/>
        <w:rPr>
          <w:rFonts w:ascii="Calibri" w:hAnsi="Calibri" w:cs="Calibri"/>
          <w:sz w:val="22"/>
        </w:rPr>
      </w:pPr>
      <w:r w:rsidRPr="00835AC1">
        <w:rPr>
          <w:rFonts w:ascii="Calibri" w:hAnsi="Calibri" w:cs="Calibri"/>
          <w:sz w:val="22"/>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E14C88" w:rsidRPr="00835AC1" w:rsidRDefault="00E14C88" w:rsidP="00693D56">
      <w:pPr>
        <w:pStyle w:val="Odstavecseseznamem"/>
        <w:numPr>
          <w:ilvl w:val="0"/>
          <w:numId w:val="76"/>
        </w:numPr>
        <w:tabs>
          <w:tab w:val="left" w:pos="567"/>
        </w:tabs>
        <w:spacing w:before="120" w:after="120" w:line="259" w:lineRule="auto"/>
        <w:ind w:left="0" w:firstLine="0"/>
        <w:contextualSpacing w:val="0"/>
        <w:jc w:val="both"/>
        <w:rPr>
          <w:rFonts w:ascii="Calibri" w:hAnsi="Calibri" w:cs="Calibri"/>
          <w:sz w:val="22"/>
        </w:rPr>
      </w:pPr>
      <w:r w:rsidRPr="00835AC1">
        <w:rPr>
          <w:rFonts w:ascii="Calibri" w:hAnsi="Calibri" w:cs="Calibri"/>
          <w:sz w:val="22"/>
        </w:rPr>
        <w:t>Student si do druhého roku studia BSP zapíše:</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všechny neukončené předměty 1. ročníku,</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povinné předměty pro 2. ročník,</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vybrané povinně volitelné předměty a volitelné předměty.</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Student si zapíše do třetího roku BSP:</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všechny neukončené předměty 2. ročníku,</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povinné předměty pro 3. ročník,</w:t>
      </w:r>
    </w:p>
    <w:p w:rsidR="00E14C88" w:rsidRPr="00835AC1" w:rsidRDefault="00E14C88" w:rsidP="00693D56">
      <w:pPr>
        <w:pStyle w:val="Odstavecseseznamem"/>
        <w:numPr>
          <w:ilvl w:val="0"/>
          <w:numId w:val="74"/>
        </w:numPr>
        <w:tabs>
          <w:tab w:val="left" w:pos="2835"/>
        </w:tabs>
        <w:spacing w:before="120" w:line="259" w:lineRule="auto"/>
        <w:contextualSpacing w:val="0"/>
        <w:jc w:val="both"/>
        <w:rPr>
          <w:rFonts w:ascii="Calibri" w:hAnsi="Calibri" w:cs="Calibri"/>
          <w:sz w:val="22"/>
        </w:rPr>
      </w:pPr>
      <w:r w:rsidRPr="00835AC1">
        <w:rPr>
          <w:rFonts w:ascii="Calibri" w:hAnsi="Calibri" w:cs="Calibri"/>
          <w:sz w:val="22"/>
        </w:rPr>
        <w:t>vybrané povinně volitelné předměty a volitelné předměty.</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Povinně volitelné předměty a volitelné předměty musí být zpravidla v BSP splněny nejpozději do konce pátého semestru a v NMSP nejpozději do konce třetího semestru studia.</w:t>
      </w:r>
    </w:p>
    <w:p w:rsidR="00E14C88" w:rsidRPr="00835AC1" w:rsidRDefault="00E14C88" w:rsidP="00693D56">
      <w:pPr>
        <w:pStyle w:val="Odstavecseseznamem"/>
        <w:numPr>
          <w:ilvl w:val="0"/>
          <w:numId w:val="76"/>
        </w:numPr>
        <w:tabs>
          <w:tab w:val="left" w:pos="567"/>
        </w:tabs>
        <w:spacing w:before="120" w:line="259" w:lineRule="auto"/>
        <w:ind w:left="0" w:firstLine="0"/>
        <w:contextualSpacing w:val="0"/>
        <w:jc w:val="both"/>
        <w:rPr>
          <w:rFonts w:ascii="Calibri" w:hAnsi="Calibri" w:cs="Calibri"/>
          <w:sz w:val="22"/>
        </w:rPr>
      </w:pPr>
      <w:r w:rsidRPr="00835AC1">
        <w:rPr>
          <w:rFonts w:ascii="Calibri" w:hAnsi="Calibri" w:cs="Calibri"/>
          <w:sz w:val="22"/>
        </w:rPr>
        <w:t>Pro pokračování v navazujících magisterských studijních programech se musí student, který ukončil BSP zúčastnit přijímacího řízení.</w:t>
      </w:r>
    </w:p>
    <w:p w:rsidR="00E14C88" w:rsidRPr="00835AC1" w:rsidRDefault="00E14C88" w:rsidP="00C01C73">
      <w:pPr>
        <w:tabs>
          <w:tab w:val="left" w:pos="567"/>
        </w:tabs>
        <w:spacing w:before="120"/>
        <w:jc w:val="both"/>
        <w:rPr>
          <w:rFonts w:ascii="Calibri" w:hAnsi="Calibri" w:cs="Calibri"/>
          <w:sz w:val="22"/>
        </w:rPr>
      </w:pPr>
      <w:r w:rsidRPr="00835AC1">
        <w:rPr>
          <w:rFonts w:ascii="Calibri" w:hAnsi="Calibri" w:cs="Calibri"/>
          <w:sz w:val="22"/>
        </w:rPr>
        <w:t xml:space="preserve">V rámci bakalářského studia musí studenti absolvovat </w:t>
      </w:r>
      <w:r w:rsidRPr="00835AC1">
        <w:rPr>
          <w:rFonts w:ascii="Calibri" w:hAnsi="Calibri" w:cs="Calibri"/>
          <w:b/>
          <w:sz w:val="22"/>
        </w:rPr>
        <w:t>jeden odborný předmět v anglickém jazyce.</w:t>
      </w:r>
      <w:r w:rsidRPr="00835AC1">
        <w:rPr>
          <w:rFonts w:ascii="Calibri" w:hAnsi="Calibri" w:cs="Calibri"/>
          <w:sz w:val="22"/>
        </w:rPr>
        <w:t xml:space="preserve"> </w:t>
      </w:r>
    </w:p>
    <w:p w:rsidR="00E14C88" w:rsidRPr="00835AC1" w:rsidRDefault="00E14C88" w:rsidP="00C01C73">
      <w:pPr>
        <w:tabs>
          <w:tab w:val="left" w:pos="567"/>
        </w:tabs>
        <w:spacing w:before="120"/>
        <w:jc w:val="both"/>
        <w:rPr>
          <w:rFonts w:ascii="Calibri" w:hAnsi="Calibri" w:cs="Calibri"/>
          <w:sz w:val="22"/>
        </w:rPr>
      </w:pPr>
      <w:r w:rsidRPr="00835AC1">
        <w:rPr>
          <w:rFonts w:ascii="Calibri" w:hAnsi="Calibri" w:cs="Calibri"/>
          <w:sz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E14C88" w:rsidRPr="00835AC1" w:rsidRDefault="00E14C88" w:rsidP="00D61182">
      <w:pPr>
        <w:tabs>
          <w:tab w:val="left" w:pos="567"/>
        </w:tabs>
        <w:spacing w:before="120" w:after="360"/>
        <w:jc w:val="both"/>
        <w:rPr>
          <w:rFonts w:ascii="Calibri" w:hAnsi="Calibri" w:cs="Calibri"/>
          <w:sz w:val="22"/>
        </w:rPr>
      </w:pPr>
      <w:r w:rsidRPr="00835AC1">
        <w:rPr>
          <w:rFonts w:ascii="Calibri" w:hAnsi="Calibri" w:cs="Calibri"/>
          <w:sz w:val="22"/>
        </w:rPr>
        <w:t>Vyučovací jednotkou je vyučovací hodina, která trvá 50 minut.</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Vymezení uplatnění absolventů</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2.7</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Absolventi jsou </w:t>
      </w:r>
      <w:r w:rsidRPr="00835AC1">
        <w:rPr>
          <w:rFonts w:ascii="Calibri" w:hAnsi="Calibri" w:cs="Calibri"/>
          <w:b/>
          <w:sz w:val="22"/>
        </w:rPr>
        <w:t>kompetentní</w:t>
      </w:r>
      <w:r w:rsidRPr="00835AC1">
        <w:rPr>
          <w:rFonts w:ascii="Calibri" w:hAnsi="Calibri" w:cs="Calibri"/>
          <w:sz w:val="22"/>
        </w:rPr>
        <w:t xml:space="preserve"> pro praktické uplatnění na nižších a středních manažersko-výrobních a ekonomicko-provozních pozicích v průmyslových společnostech, obchodně-servisních podnicích a firmách, poskytujících specializované projektové a inovační služby v oblastech projektování výrobních procesů, managementu kvality a informační podpoře digitalizovaných procesů v duchu konceptu Průmysl 4.0.</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Získané znalosti využijí absolventi bakalářského studia pro výkon nižších a středních provozně - řídících a ekonomických funkcí ve výrobních podnicích a organizacích služeb (odborní pracovníci - specialisté v útvarech řízení výroby, racionalizace, plánování a přípravy výroby, projektování, průmyslového inženýrství).</w:t>
      </w:r>
    </w:p>
    <w:p w:rsidR="00E14C88" w:rsidRPr="00835AC1" w:rsidRDefault="00E14C88" w:rsidP="00E14C88">
      <w:pPr>
        <w:tabs>
          <w:tab w:val="left" w:pos="2835"/>
        </w:tabs>
        <w:spacing w:before="120" w:after="120"/>
        <w:jc w:val="both"/>
        <w:rPr>
          <w:rFonts w:ascii="Calibri" w:hAnsi="Calibri" w:cs="Calibri"/>
        </w:rPr>
      </w:pP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lastRenderedPageBreak/>
        <w:t>Standardní doba studia</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2.8</w:t>
      </w:r>
    </w:p>
    <w:p w:rsidR="00E14C88" w:rsidRPr="00835AC1" w:rsidRDefault="00E14C88" w:rsidP="00D61182">
      <w:pPr>
        <w:tabs>
          <w:tab w:val="left" w:pos="2835"/>
        </w:tabs>
        <w:spacing w:before="120" w:after="360"/>
        <w:jc w:val="both"/>
        <w:rPr>
          <w:rFonts w:ascii="Calibri" w:hAnsi="Calibri" w:cs="Calibri"/>
          <w:sz w:val="22"/>
        </w:rPr>
      </w:pPr>
      <w:r w:rsidRPr="00835AC1">
        <w:rPr>
          <w:rFonts w:ascii="Calibri" w:hAnsi="Calibri" w:cs="Calibri"/>
          <w:sz w:val="22"/>
        </w:rPr>
        <w:t xml:space="preserve">Standardní doba studia bakalářského studijního programu </w:t>
      </w:r>
      <w:r w:rsidR="00820414" w:rsidRPr="00835AC1">
        <w:rPr>
          <w:rFonts w:ascii="Calibri" w:hAnsi="Calibri" w:cs="Calibri"/>
          <w:sz w:val="22"/>
        </w:rPr>
        <w:t>Průmyslové inženýrství</w:t>
      </w:r>
      <w:r w:rsidRPr="00835AC1">
        <w:rPr>
          <w:rFonts w:ascii="Calibri" w:hAnsi="Calibri" w:cs="Calibri"/>
          <w:sz w:val="22"/>
        </w:rPr>
        <w:t xml:space="preserve"> je 3 roky, v jejichž průběhu musí student získat alespoň 180 kreditů v předepsané struktuře nutných k úspěšnému ukončení studia. Jejich získání je nutnou podmínkou pro konání státní závěrečné zkoušky.</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studia s cíli studia a profilem absolventa</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2.9</w:t>
      </w:r>
    </w:p>
    <w:p w:rsidR="00E14C88" w:rsidRPr="00835AC1" w:rsidRDefault="00E14C88" w:rsidP="00D61182">
      <w:pPr>
        <w:tabs>
          <w:tab w:val="left" w:pos="2835"/>
        </w:tabs>
        <w:spacing w:before="120" w:after="360"/>
        <w:jc w:val="both"/>
        <w:rPr>
          <w:rFonts w:ascii="Calibri" w:hAnsi="Calibri" w:cs="Calibri"/>
          <w:sz w:val="22"/>
        </w:rPr>
      </w:pPr>
      <w:r w:rsidRPr="00835AC1">
        <w:rPr>
          <w:rFonts w:ascii="Calibri" w:hAnsi="Calibri" w:cs="Calibr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Struktura a rozsah studijních předmětů</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2.12</w:t>
      </w:r>
    </w:p>
    <w:p w:rsidR="005E4B11" w:rsidRPr="008B7889" w:rsidRDefault="005E4B11" w:rsidP="005E4B11">
      <w:pPr>
        <w:tabs>
          <w:tab w:val="left" w:pos="2835"/>
        </w:tabs>
        <w:spacing w:before="120" w:after="120"/>
        <w:jc w:val="both"/>
        <w:rPr>
          <w:rFonts w:ascii="Calibri" w:hAnsi="Calibri" w:cs="Calibri"/>
          <w:sz w:val="22"/>
        </w:rPr>
      </w:pPr>
      <w:r w:rsidRPr="008B7889">
        <w:rPr>
          <w:rFonts w:ascii="Calibri" w:hAnsi="Calibri" w:cs="Calibri"/>
          <w:sz w:val="22"/>
        </w:rPr>
        <w:t>Profesní bakalářský studijní program Průmyslové inženýrství je programem kombinovaným v násle</w:t>
      </w:r>
      <w:r w:rsidR="007044B0" w:rsidRPr="008B7889">
        <w:rPr>
          <w:rFonts w:ascii="Calibri" w:hAnsi="Calibri" w:cs="Calibri"/>
          <w:sz w:val="22"/>
        </w:rPr>
        <w:t>dujících oblastech vzdělávání: e</w:t>
      </w:r>
      <w:r w:rsidRPr="008B7889">
        <w:rPr>
          <w:rFonts w:ascii="Calibri" w:hAnsi="Calibri" w:cs="Calibri"/>
          <w:sz w:val="22"/>
        </w:rPr>
        <w:t xml:space="preserve">konomické obory (40%) + informatika (20%) + strojírenství, technologie a materiály (40%). </w:t>
      </w:r>
    </w:p>
    <w:p w:rsidR="005E4B11" w:rsidRPr="008B7889" w:rsidRDefault="005E4B11" w:rsidP="005E4B11">
      <w:pPr>
        <w:tabs>
          <w:tab w:val="left" w:pos="2835"/>
        </w:tabs>
        <w:spacing w:before="120" w:after="120"/>
        <w:jc w:val="both"/>
        <w:rPr>
          <w:rFonts w:ascii="Calibri" w:hAnsi="Calibri" w:cs="Calibri"/>
          <w:sz w:val="22"/>
        </w:rPr>
      </w:pPr>
      <w:r w:rsidRPr="008B7889">
        <w:rPr>
          <w:rFonts w:ascii="Calibri" w:hAnsi="Calibri" w:cs="Calibri"/>
          <w:b/>
          <w:sz w:val="22"/>
        </w:rPr>
        <w:t>Ekonomické obory:</w:t>
      </w:r>
      <w:r w:rsidRPr="008B7889">
        <w:rPr>
          <w:rFonts w:ascii="Calibri" w:hAnsi="Calibri" w:cs="Calibri"/>
          <w:sz w:val="22"/>
        </w:rPr>
        <w:t xml:space="preserve"> Mikroekonomie I, Makroekonomie I, Management I, Řízení lidských zdrojů, Podniková ekonomika I, Podniková ekonomika II, Manažerské účetnictví, Logistika, Základy kvantitativních metod, Právo pro ekonomy </w:t>
      </w:r>
    </w:p>
    <w:p w:rsidR="005E4B11" w:rsidRPr="008B7889" w:rsidRDefault="005E4B11" w:rsidP="005E4B11">
      <w:pPr>
        <w:tabs>
          <w:tab w:val="left" w:pos="2835"/>
        </w:tabs>
        <w:spacing w:before="120" w:after="120"/>
        <w:jc w:val="both"/>
        <w:rPr>
          <w:rFonts w:ascii="Calibri" w:hAnsi="Calibri" w:cs="Calibri"/>
          <w:sz w:val="22"/>
        </w:rPr>
      </w:pPr>
      <w:r w:rsidRPr="008B7889">
        <w:rPr>
          <w:rFonts w:ascii="Calibri" w:hAnsi="Calibri" w:cs="Calibri"/>
          <w:b/>
          <w:sz w:val="22"/>
        </w:rPr>
        <w:t>Informatika:</w:t>
      </w:r>
      <w:r w:rsidRPr="008B7889">
        <w:rPr>
          <w:rFonts w:ascii="Calibri" w:hAnsi="Calibri" w:cs="Calibri"/>
          <w:sz w:val="22"/>
        </w:rPr>
        <w:t xml:space="preserve"> Matematika I, Informační technologie pro ekonomy, Informační systémy v průmyslovém inženýrství, Aplikovaná statistika I, Aplikovaná statistika II</w:t>
      </w:r>
    </w:p>
    <w:p w:rsidR="005E4B11" w:rsidRPr="008B7889" w:rsidRDefault="005E4B11" w:rsidP="005E4B11">
      <w:pPr>
        <w:tabs>
          <w:tab w:val="left" w:pos="2835"/>
        </w:tabs>
        <w:spacing w:before="120" w:after="120"/>
        <w:jc w:val="both"/>
        <w:rPr>
          <w:rFonts w:ascii="Calibri" w:hAnsi="Calibri" w:cs="Calibri"/>
          <w:sz w:val="22"/>
        </w:rPr>
      </w:pPr>
      <w:r w:rsidRPr="008B7889">
        <w:rPr>
          <w:rFonts w:ascii="Calibri" w:hAnsi="Calibri" w:cs="Calibri"/>
          <w:b/>
          <w:sz w:val="22"/>
        </w:rPr>
        <w:t>Strojírenství, technologie a materiály:</w:t>
      </w:r>
      <w:r w:rsidRPr="008B7889">
        <w:rPr>
          <w:rFonts w:ascii="Calibri" w:hAnsi="Calibri" w:cs="Calibri"/>
          <w:sz w:val="22"/>
        </w:rPr>
        <w:t xml:space="preserve"> Úvod do průmyslového inženýrství, Produktový management, Základy výrobních technologií, Projektový management v průmyslovém inženýrství I, Technická příprava výroby, </w:t>
      </w:r>
      <w:r w:rsidR="00B0096A" w:rsidRPr="008B7889">
        <w:rPr>
          <w:rFonts w:asciiTheme="minorHAnsi" w:hAnsiTheme="minorHAnsi"/>
          <w:sz w:val="22"/>
        </w:rPr>
        <w:t>Úvod do studia systémů</w:t>
      </w:r>
      <w:r w:rsidRPr="008B7889">
        <w:rPr>
          <w:rFonts w:ascii="Calibri" w:hAnsi="Calibri" w:cs="Calibri"/>
          <w:sz w:val="22"/>
        </w:rPr>
        <w:t>, Projektový management v průmyslovém inženýrství II, Řízení a organizace výroby, Kvalita a metrologie, Inovační management, Průmysl 4.0 - digitalizace výrobních procesů</w:t>
      </w:r>
      <w:r w:rsidR="009A4BDD" w:rsidRPr="008B7889">
        <w:rPr>
          <w:rFonts w:ascii="Calibri" w:hAnsi="Calibri" w:cs="Calibri"/>
          <w:sz w:val="22"/>
        </w:rPr>
        <w:t>, Nauka o zboží</w:t>
      </w:r>
    </w:p>
    <w:p w:rsidR="00653AE7" w:rsidRPr="008B7889" w:rsidRDefault="00653AE7" w:rsidP="005E4B11">
      <w:pPr>
        <w:tabs>
          <w:tab w:val="left" w:pos="2835"/>
        </w:tabs>
        <w:spacing w:before="120" w:after="120"/>
        <w:jc w:val="both"/>
        <w:rPr>
          <w:rFonts w:ascii="Calibri" w:hAnsi="Calibri" w:cs="Calibri"/>
          <w:sz w:val="22"/>
        </w:rPr>
      </w:pPr>
      <w:r w:rsidRPr="008B7889">
        <w:rPr>
          <w:rFonts w:ascii="Calibri" w:hAnsi="Calibri" w:cs="Calibri"/>
          <w:sz w:val="22"/>
        </w:rPr>
        <w:t>Poměr jednotlivých oblastí vzdělávání byl stanoven na základě počtu kreditů odborných předmětů, které spadají do jednotlivých oblastí vzdělávání a to následovně:</w:t>
      </w:r>
    </w:p>
    <w:tbl>
      <w:tblPr>
        <w:tblStyle w:val="Mkatabulky"/>
        <w:tblW w:w="0" w:type="auto"/>
        <w:tblLook w:val="04A0" w:firstRow="1" w:lastRow="0" w:firstColumn="1" w:lastColumn="0" w:noHBand="0" w:noVBand="1"/>
      </w:tblPr>
      <w:tblGrid>
        <w:gridCol w:w="2132"/>
        <w:gridCol w:w="858"/>
        <w:gridCol w:w="2171"/>
        <w:gridCol w:w="858"/>
        <w:gridCol w:w="2165"/>
        <w:gridCol w:w="858"/>
      </w:tblGrid>
      <w:tr w:rsidR="007F21E8" w:rsidRPr="00EA4C9C" w:rsidTr="008B7889">
        <w:tc>
          <w:tcPr>
            <w:tcW w:w="2990" w:type="dxa"/>
            <w:gridSpan w:val="2"/>
            <w:tcBorders>
              <w:top w:val="single" w:sz="12" w:space="0" w:color="auto"/>
              <w:left w:val="single" w:sz="12" w:space="0" w:color="auto"/>
              <w:bottom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 xml:space="preserve">Předměty </w:t>
            </w:r>
            <w:r w:rsidR="00653AE7" w:rsidRPr="008B7889">
              <w:rPr>
                <w:rFonts w:ascii="Calibri" w:hAnsi="Calibri" w:cs="Calibri"/>
              </w:rPr>
              <w:t>spadadající do oblast</w:t>
            </w:r>
            <w:r w:rsidRPr="008B7889">
              <w:rPr>
                <w:rFonts w:ascii="Calibri" w:hAnsi="Calibri" w:cs="Calibri"/>
              </w:rPr>
              <w:t xml:space="preserve">i vzdělávání </w:t>
            </w:r>
            <w:r w:rsidRPr="008B7889">
              <w:rPr>
                <w:rFonts w:ascii="Calibri" w:hAnsi="Calibri" w:cs="Calibri"/>
                <w:b/>
              </w:rPr>
              <w:t>„Ekonomické obory“</w:t>
            </w:r>
          </w:p>
        </w:tc>
        <w:tc>
          <w:tcPr>
            <w:tcW w:w="3029" w:type="dxa"/>
            <w:gridSpan w:val="2"/>
            <w:tcBorders>
              <w:top w:val="single" w:sz="12" w:space="0" w:color="auto"/>
              <w:left w:val="single" w:sz="12" w:space="0" w:color="auto"/>
              <w:bottom w:val="single" w:sz="12" w:space="0" w:color="auto"/>
              <w:right w:val="single" w:sz="12" w:space="0" w:color="auto"/>
            </w:tcBorders>
          </w:tcPr>
          <w:p w:rsidR="007F21E8"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Předměty spadadající do oblast</w:t>
            </w:r>
            <w:r w:rsidR="007F21E8" w:rsidRPr="008B7889">
              <w:rPr>
                <w:rFonts w:ascii="Calibri" w:hAnsi="Calibri" w:cs="Calibri"/>
              </w:rPr>
              <w:t xml:space="preserve">i vzdělávání </w:t>
            </w:r>
            <w:r w:rsidR="007F21E8" w:rsidRPr="008B7889">
              <w:rPr>
                <w:rFonts w:ascii="Calibri" w:hAnsi="Calibri" w:cs="Calibri"/>
                <w:b/>
              </w:rPr>
              <w:t>„Informatika“</w:t>
            </w:r>
          </w:p>
        </w:tc>
        <w:tc>
          <w:tcPr>
            <w:tcW w:w="3023" w:type="dxa"/>
            <w:gridSpan w:val="2"/>
            <w:tcBorders>
              <w:top w:val="single" w:sz="12" w:space="0" w:color="auto"/>
              <w:left w:val="single" w:sz="12" w:space="0" w:color="auto"/>
              <w:bottom w:val="single" w:sz="12" w:space="0" w:color="auto"/>
              <w:right w:val="single" w:sz="12" w:space="0" w:color="auto"/>
            </w:tcBorders>
          </w:tcPr>
          <w:p w:rsidR="007F21E8"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Předměty spadadající do oblast</w:t>
            </w:r>
            <w:r w:rsidR="007F21E8" w:rsidRPr="008B7889">
              <w:rPr>
                <w:rFonts w:ascii="Calibri" w:hAnsi="Calibri" w:cs="Calibri"/>
              </w:rPr>
              <w:t xml:space="preserve">i vzdělávání </w:t>
            </w:r>
            <w:r w:rsidR="007F21E8" w:rsidRPr="008B7889">
              <w:rPr>
                <w:rFonts w:ascii="Calibri" w:hAnsi="Calibri" w:cs="Calibri"/>
                <w:b/>
              </w:rPr>
              <w:t>„Strojírenství, technologie a materiály“</w:t>
            </w:r>
          </w:p>
        </w:tc>
      </w:tr>
      <w:tr w:rsidR="007F21E8" w:rsidRPr="00EA4C9C" w:rsidTr="00653AE7">
        <w:tc>
          <w:tcPr>
            <w:tcW w:w="2132" w:type="dxa"/>
            <w:tcBorders>
              <w:top w:val="single" w:sz="12" w:space="0" w:color="auto"/>
              <w:left w:val="single" w:sz="12" w:space="0" w:color="auto"/>
              <w:bottom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Předmět</w:t>
            </w:r>
          </w:p>
        </w:tc>
        <w:tc>
          <w:tcPr>
            <w:tcW w:w="858" w:type="dxa"/>
            <w:tcBorders>
              <w:top w:val="single" w:sz="12" w:space="0" w:color="auto"/>
              <w:bottom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Počet kreditů</w:t>
            </w:r>
          </w:p>
        </w:tc>
        <w:tc>
          <w:tcPr>
            <w:tcW w:w="2171" w:type="dxa"/>
            <w:tcBorders>
              <w:top w:val="single" w:sz="12" w:space="0" w:color="auto"/>
              <w:left w:val="single" w:sz="12" w:space="0" w:color="auto"/>
              <w:bottom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Předmět</w:t>
            </w:r>
          </w:p>
        </w:tc>
        <w:tc>
          <w:tcPr>
            <w:tcW w:w="858" w:type="dxa"/>
            <w:tcBorders>
              <w:top w:val="single" w:sz="12" w:space="0" w:color="auto"/>
              <w:bottom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Počet kreditů</w:t>
            </w:r>
          </w:p>
        </w:tc>
        <w:tc>
          <w:tcPr>
            <w:tcW w:w="2165" w:type="dxa"/>
            <w:tcBorders>
              <w:top w:val="single" w:sz="12" w:space="0" w:color="auto"/>
              <w:left w:val="single" w:sz="12" w:space="0" w:color="auto"/>
              <w:bottom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Předmět</w:t>
            </w:r>
          </w:p>
        </w:tc>
        <w:tc>
          <w:tcPr>
            <w:tcW w:w="858" w:type="dxa"/>
            <w:tcBorders>
              <w:top w:val="single" w:sz="12" w:space="0" w:color="auto"/>
              <w:bottom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Počet kreditů</w:t>
            </w:r>
          </w:p>
        </w:tc>
      </w:tr>
      <w:tr w:rsidR="007F21E8" w:rsidRPr="00EA4C9C" w:rsidTr="00653AE7">
        <w:tc>
          <w:tcPr>
            <w:tcW w:w="2132" w:type="dxa"/>
            <w:tcBorders>
              <w:top w:val="single" w:sz="12" w:space="0" w:color="auto"/>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t>Mikroekonomie I</w:t>
            </w:r>
          </w:p>
        </w:tc>
        <w:tc>
          <w:tcPr>
            <w:tcW w:w="858" w:type="dxa"/>
            <w:tcBorders>
              <w:top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6</w:t>
            </w:r>
          </w:p>
        </w:tc>
        <w:tc>
          <w:tcPr>
            <w:tcW w:w="2171" w:type="dxa"/>
            <w:tcBorders>
              <w:top w:val="single" w:sz="12" w:space="0" w:color="auto"/>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Matematika I</w:t>
            </w:r>
          </w:p>
        </w:tc>
        <w:tc>
          <w:tcPr>
            <w:tcW w:w="858" w:type="dxa"/>
            <w:tcBorders>
              <w:top w:val="single" w:sz="12" w:space="0" w:color="auto"/>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65" w:type="dxa"/>
            <w:tcBorders>
              <w:top w:val="single" w:sz="12" w:space="0" w:color="auto"/>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Úvod do PI</w:t>
            </w:r>
          </w:p>
        </w:tc>
        <w:tc>
          <w:tcPr>
            <w:tcW w:w="858" w:type="dxa"/>
            <w:tcBorders>
              <w:top w:val="single" w:sz="12" w:space="0" w:color="auto"/>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4</w:t>
            </w:r>
          </w:p>
        </w:tc>
      </w:tr>
      <w:tr w:rsidR="007F21E8" w:rsidRPr="00EA4C9C" w:rsidTr="00653AE7">
        <w:tc>
          <w:tcPr>
            <w:tcW w:w="2132"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t>Makroekonomie I</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6</w:t>
            </w:r>
          </w:p>
        </w:tc>
        <w:tc>
          <w:tcPr>
            <w:tcW w:w="2171"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Informační technologie pro ekonomy</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3</w:t>
            </w:r>
          </w:p>
        </w:tc>
        <w:tc>
          <w:tcPr>
            <w:tcW w:w="2165"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Produktový management</w:t>
            </w:r>
          </w:p>
        </w:tc>
        <w:tc>
          <w:tcPr>
            <w:tcW w:w="858" w:type="dxa"/>
            <w:tcBorders>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4</w:t>
            </w:r>
          </w:p>
        </w:tc>
      </w:tr>
      <w:tr w:rsidR="007F21E8" w:rsidRPr="00EA4C9C" w:rsidTr="00653AE7">
        <w:tc>
          <w:tcPr>
            <w:tcW w:w="2132"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lastRenderedPageBreak/>
              <w:t>Řízení lidských zdrojů</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4</w:t>
            </w:r>
          </w:p>
        </w:tc>
        <w:tc>
          <w:tcPr>
            <w:tcW w:w="2171"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Informační systémy v průmyslovém inženýrství</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3</w:t>
            </w:r>
          </w:p>
        </w:tc>
        <w:tc>
          <w:tcPr>
            <w:tcW w:w="2165"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Základy výrobních technologií</w:t>
            </w:r>
          </w:p>
        </w:tc>
        <w:tc>
          <w:tcPr>
            <w:tcW w:w="858" w:type="dxa"/>
            <w:tcBorders>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r>
      <w:tr w:rsidR="007F21E8" w:rsidRPr="00EA4C9C" w:rsidTr="00653AE7">
        <w:tc>
          <w:tcPr>
            <w:tcW w:w="2132"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t>Podniková ekonomika I</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71"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Aplikovaná statistika I</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65"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 xml:space="preserve">Projektový management v </w:t>
            </w:r>
            <w:r w:rsidR="00681461" w:rsidRPr="008B7889">
              <w:rPr>
                <w:rFonts w:ascii="Calibri" w:hAnsi="Calibri" w:cs="Calibri"/>
              </w:rPr>
              <w:t>PI</w:t>
            </w:r>
            <w:r w:rsidRPr="008B7889">
              <w:rPr>
                <w:rFonts w:ascii="Calibri" w:hAnsi="Calibri" w:cs="Calibri"/>
              </w:rPr>
              <w:t xml:space="preserve"> I</w:t>
            </w:r>
          </w:p>
        </w:tc>
        <w:tc>
          <w:tcPr>
            <w:tcW w:w="858" w:type="dxa"/>
            <w:tcBorders>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2</w:t>
            </w:r>
          </w:p>
        </w:tc>
      </w:tr>
      <w:tr w:rsidR="007F21E8" w:rsidRPr="00EA4C9C" w:rsidTr="00653AE7">
        <w:tc>
          <w:tcPr>
            <w:tcW w:w="2132"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t>Podniková ekonomika II</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6</w:t>
            </w:r>
          </w:p>
        </w:tc>
        <w:tc>
          <w:tcPr>
            <w:tcW w:w="2171"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Aplikovaná statistika II</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65"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Calibri" w:hAnsi="Calibri" w:cs="Calibri"/>
              </w:rPr>
              <w:t>Technická příprava výroby</w:t>
            </w:r>
          </w:p>
        </w:tc>
        <w:tc>
          <w:tcPr>
            <w:tcW w:w="858" w:type="dxa"/>
            <w:tcBorders>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r>
      <w:tr w:rsidR="007F21E8" w:rsidRPr="00EA4C9C" w:rsidTr="00653AE7">
        <w:tc>
          <w:tcPr>
            <w:tcW w:w="2132"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r w:rsidRPr="008B7889">
              <w:rPr>
                <w:rFonts w:ascii="Calibri" w:hAnsi="Calibri" w:cs="Calibri"/>
              </w:rPr>
              <w:t>Manažerské účetnictví</w:t>
            </w: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r w:rsidRPr="008B7889">
              <w:rPr>
                <w:rFonts w:ascii="Calibri" w:hAnsi="Calibri" w:cs="Calibri"/>
              </w:rPr>
              <w:t>6</w:t>
            </w:r>
          </w:p>
        </w:tc>
        <w:tc>
          <w:tcPr>
            <w:tcW w:w="2171" w:type="dxa"/>
            <w:tcBorders>
              <w:left w:val="single" w:sz="12" w:space="0" w:color="auto"/>
            </w:tcBorders>
          </w:tcPr>
          <w:p w:rsidR="007F21E8" w:rsidRPr="008B7889" w:rsidRDefault="007F21E8" w:rsidP="005E4B11">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7F21E8" w:rsidRPr="008B7889" w:rsidRDefault="007F21E8"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7F21E8" w:rsidRPr="008B7889" w:rsidRDefault="007F21E8" w:rsidP="008B7889">
            <w:pPr>
              <w:tabs>
                <w:tab w:val="left" w:pos="2835"/>
              </w:tabs>
              <w:spacing w:before="120" w:after="120"/>
              <w:rPr>
                <w:rFonts w:ascii="Calibri" w:hAnsi="Calibri" w:cs="Calibri"/>
                <w:sz w:val="20"/>
                <w:szCs w:val="20"/>
              </w:rPr>
            </w:pPr>
            <w:r w:rsidRPr="008B7889">
              <w:rPr>
                <w:rFonts w:asciiTheme="minorHAnsi" w:hAnsiTheme="minorHAnsi"/>
              </w:rPr>
              <w:t>Úvod do studia systémů</w:t>
            </w:r>
          </w:p>
        </w:tc>
        <w:tc>
          <w:tcPr>
            <w:tcW w:w="858" w:type="dxa"/>
            <w:tcBorders>
              <w:right w:val="single" w:sz="12" w:space="0" w:color="auto"/>
            </w:tcBorders>
          </w:tcPr>
          <w:p w:rsidR="007F21E8" w:rsidRPr="008B7889" w:rsidRDefault="00681461" w:rsidP="008B7889">
            <w:pPr>
              <w:tabs>
                <w:tab w:val="left" w:pos="2835"/>
              </w:tabs>
              <w:spacing w:before="120" w:after="120"/>
              <w:jc w:val="center"/>
              <w:rPr>
                <w:rFonts w:ascii="Calibri" w:hAnsi="Calibri" w:cs="Calibri"/>
                <w:sz w:val="20"/>
                <w:szCs w:val="20"/>
              </w:rPr>
            </w:pPr>
            <w:r w:rsidRPr="008B7889">
              <w:rPr>
                <w:rFonts w:ascii="Calibri" w:hAnsi="Calibri" w:cs="Calibri"/>
              </w:rPr>
              <w:t>4</w:t>
            </w:r>
          </w:p>
        </w:tc>
      </w:tr>
      <w:tr w:rsidR="00653AE7" w:rsidRPr="00EA4C9C" w:rsidTr="00653AE7">
        <w:tc>
          <w:tcPr>
            <w:tcW w:w="2132"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r w:rsidRPr="008B7889">
              <w:rPr>
                <w:rFonts w:ascii="Calibri" w:hAnsi="Calibri" w:cs="Calibri"/>
              </w:rPr>
              <w:t>Logistika</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4</w:t>
            </w:r>
          </w:p>
        </w:tc>
        <w:tc>
          <w:tcPr>
            <w:tcW w:w="2171"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53AE7" w:rsidRPr="008B7889" w:rsidRDefault="00653AE7" w:rsidP="008B7889">
            <w:pPr>
              <w:tabs>
                <w:tab w:val="left" w:pos="2835"/>
              </w:tabs>
              <w:spacing w:before="120" w:after="120"/>
              <w:rPr>
                <w:rFonts w:ascii="Calibri" w:hAnsi="Calibri" w:cs="Calibri"/>
                <w:sz w:val="20"/>
                <w:szCs w:val="20"/>
              </w:rPr>
            </w:pPr>
            <w:r w:rsidRPr="008B7889">
              <w:rPr>
                <w:rFonts w:ascii="Calibri" w:hAnsi="Calibri" w:cs="Calibri"/>
              </w:rPr>
              <w:t>Projektový management v PI II</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2</w:t>
            </w:r>
          </w:p>
        </w:tc>
      </w:tr>
      <w:tr w:rsidR="00653AE7" w:rsidRPr="00EA4C9C" w:rsidTr="00653AE7">
        <w:tc>
          <w:tcPr>
            <w:tcW w:w="2132"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r w:rsidRPr="008B7889">
              <w:rPr>
                <w:rFonts w:ascii="Calibri" w:hAnsi="Calibri" w:cs="Calibri"/>
              </w:rPr>
              <w:t>Základy kvantitativních metod</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3</w:t>
            </w:r>
          </w:p>
        </w:tc>
        <w:tc>
          <w:tcPr>
            <w:tcW w:w="2171"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53AE7" w:rsidRPr="008B7889" w:rsidRDefault="00653AE7" w:rsidP="008B7889">
            <w:pPr>
              <w:tabs>
                <w:tab w:val="left" w:pos="2835"/>
              </w:tabs>
              <w:spacing w:before="120" w:after="120"/>
              <w:rPr>
                <w:rFonts w:ascii="Calibri" w:hAnsi="Calibri" w:cs="Calibri"/>
                <w:sz w:val="20"/>
                <w:szCs w:val="20"/>
              </w:rPr>
            </w:pPr>
            <w:r w:rsidRPr="008B7889">
              <w:rPr>
                <w:rFonts w:ascii="Calibri" w:hAnsi="Calibri" w:cs="Calibri"/>
              </w:rPr>
              <w:t>Řízení a organizace výroby</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r>
      <w:tr w:rsidR="00653AE7" w:rsidRPr="00EA4C9C" w:rsidTr="00653AE7">
        <w:tc>
          <w:tcPr>
            <w:tcW w:w="2132"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r w:rsidRPr="008B7889">
              <w:rPr>
                <w:rFonts w:ascii="Calibri" w:hAnsi="Calibri" w:cs="Calibri"/>
              </w:rPr>
              <w:t>Právo pro ekonomy</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71"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53AE7" w:rsidRPr="008B7889" w:rsidRDefault="00653AE7" w:rsidP="008B7889">
            <w:pPr>
              <w:tabs>
                <w:tab w:val="left" w:pos="2835"/>
              </w:tabs>
              <w:spacing w:before="120" w:after="120"/>
              <w:rPr>
                <w:rFonts w:ascii="Calibri" w:hAnsi="Calibri" w:cs="Calibri"/>
                <w:sz w:val="20"/>
                <w:szCs w:val="20"/>
              </w:rPr>
            </w:pPr>
            <w:r w:rsidRPr="008B7889">
              <w:rPr>
                <w:rFonts w:ascii="Calibri" w:hAnsi="Calibri" w:cs="Calibri"/>
              </w:rPr>
              <w:t>Kvalita a metrologie</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r>
      <w:tr w:rsidR="00653AE7" w:rsidRPr="00EA4C9C" w:rsidTr="00653AE7">
        <w:tc>
          <w:tcPr>
            <w:tcW w:w="2132" w:type="dxa"/>
            <w:tcBorders>
              <w:left w:val="single" w:sz="12" w:space="0" w:color="auto"/>
            </w:tcBorders>
          </w:tcPr>
          <w:p w:rsidR="00653AE7" w:rsidRPr="008B7889" w:rsidRDefault="00390A7C" w:rsidP="00653AE7">
            <w:pPr>
              <w:tabs>
                <w:tab w:val="left" w:pos="2835"/>
              </w:tabs>
              <w:spacing w:before="120" w:after="120"/>
              <w:jc w:val="both"/>
              <w:rPr>
                <w:rFonts w:ascii="Calibri" w:hAnsi="Calibri" w:cs="Calibri"/>
                <w:sz w:val="20"/>
                <w:szCs w:val="20"/>
              </w:rPr>
            </w:pPr>
            <w:r w:rsidRPr="008B7889">
              <w:rPr>
                <w:rFonts w:ascii="Calibri" w:hAnsi="Calibri" w:cs="Calibri"/>
              </w:rPr>
              <w:t>Management I</w:t>
            </w:r>
          </w:p>
        </w:tc>
        <w:tc>
          <w:tcPr>
            <w:tcW w:w="858" w:type="dxa"/>
            <w:tcBorders>
              <w:right w:val="single" w:sz="12" w:space="0" w:color="auto"/>
            </w:tcBorders>
          </w:tcPr>
          <w:p w:rsidR="00653AE7" w:rsidRPr="008B7889" w:rsidRDefault="00390A7C"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c>
          <w:tcPr>
            <w:tcW w:w="2171"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53AE7" w:rsidRPr="008B7889" w:rsidRDefault="00653AE7" w:rsidP="008B7889">
            <w:pPr>
              <w:tabs>
                <w:tab w:val="left" w:pos="2835"/>
              </w:tabs>
              <w:spacing w:before="120" w:after="120"/>
              <w:rPr>
                <w:rFonts w:ascii="Calibri" w:hAnsi="Calibri" w:cs="Calibri"/>
                <w:sz w:val="20"/>
                <w:szCs w:val="20"/>
              </w:rPr>
            </w:pPr>
            <w:r w:rsidRPr="008B7889">
              <w:rPr>
                <w:rFonts w:ascii="Calibri" w:hAnsi="Calibri" w:cs="Calibri"/>
              </w:rPr>
              <w:t>Inovační management</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5</w:t>
            </w:r>
          </w:p>
        </w:tc>
      </w:tr>
      <w:tr w:rsidR="00653AE7" w:rsidRPr="00EA4C9C" w:rsidTr="00653AE7">
        <w:tc>
          <w:tcPr>
            <w:tcW w:w="2132"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71" w:type="dxa"/>
            <w:tcBorders>
              <w:left w:val="single" w:sz="12" w:space="0" w:color="auto"/>
            </w:tcBorders>
          </w:tcPr>
          <w:p w:rsidR="00653AE7" w:rsidRPr="008B7889" w:rsidRDefault="00653AE7"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53AE7" w:rsidRPr="008B7889" w:rsidRDefault="00653AE7" w:rsidP="008B7889">
            <w:pPr>
              <w:tabs>
                <w:tab w:val="left" w:pos="2835"/>
              </w:tabs>
              <w:spacing w:before="120" w:after="120"/>
              <w:rPr>
                <w:rFonts w:ascii="Calibri" w:hAnsi="Calibri" w:cs="Calibri"/>
                <w:sz w:val="20"/>
                <w:szCs w:val="20"/>
              </w:rPr>
            </w:pPr>
            <w:r w:rsidRPr="008B7889">
              <w:rPr>
                <w:rFonts w:ascii="Calibri" w:hAnsi="Calibri" w:cs="Calibri"/>
              </w:rPr>
              <w:t>Průmysl 4.0 - digitalizace výrobních procesů</w:t>
            </w:r>
          </w:p>
        </w:tc>
        <w:tc>
          <w:tcPr>
            <w:tcW w:w="858" w:type="dxa"/>
            <w:tcBorders>
              <w:right w:val="single" w:sz="12" w:space="0" w:color="auto"/>
            </w:tcBorders>
          </w:tcPr>
          <w:p w:rsidR="00653AE7" w:rsidRPr="008B7889" w:rsidRDefault="00653AE7" w:rsidP="008B7889">
            <w:pPr>
              <w:tabs>
                <w:tab w:val="left" w:pos="2835"/>
              </w:tabs>
              <w:spacing w:before="120" w:after="120"/>
              <w:jc w:val="center"/>
              <w:rPr>
                <w:rFonts w:ascii="Calibri" w:hAnsi="Calibri" w:cs="Calibri"/>
                <w:sz w:val="20"/>
                <w:szCs w:val="20"/>
              </w:rPr>
            </w:pPr>
            <w:r w:rsidRPr="008B7889">
              <w:rPr>
                <w:rFonts w:ascii="Calibri" w:hAnsi="Calibri" w:cs="Calibri"/>
              </w:rPr>
              <w:t>3</w:t>
            </w:r>
          </w:p>
        </w:tc>
      </w:tr>
      <w:tr w:rsidR="006A34F6" w:rsidRPr="00EA4C9C" w:rsidTr="00653AE7">
        <w:tc>
          <w:tcPr>
            <w:tcW w:w="2132" w:type="dxa"/>
            <w:tcBorders>
              <w:left w:val="single" w:sz="12" w:space="0" w:color="auto"/>
            </w:tcBorders>
          </w:tcPr>
          <w:p w:rsidR="006A34F6" w:rsidRPr="008B7889" w:rsidRDefault="006A34F6"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A34F6" w:rsidRPr="008B7889" w:rsidRDefault="006A34F6" w:rsidP="00653AE7">
            <w:pPr>
              <w:tabs>
                <w:tab w:val="left" w:pos="2835"/>
              </w:tabs>
              <w:spacing w:before="120" w:after="120"/>
              <w:jc w:val="center"/>
              <w:rPr>
                <w:rFonts w:ascii="Calibri" w:hAnsi="Calibri" w:cs="Calibri"/>
                <w:sz w:val="20"/>
                <w:szCs w:val="20"/>
              </w:rPr>
            </w:pPr>
          </w:p>
        </w:tc>
        <w:tc>
          <w:tcPr>
            <w:tcW w:w="2171" w:type="dxa"/>
            <w:tcBorders>
              <w:left w:val="single" w:sz="12" w:space="0" w:color="auto"/>
            </w:tcBorders>
          </w:tcPr>
          <w:p w:rsidR="006A34F6" w:rsidRPr="008B7889" w:rsidRDefault="006A34F6" w:rsidP="00653AE7">
            <w:pPr>
              <w:tabs>
                <w:tab w:val="left" w:pos="2835"/>
              </w:tabs>
              <w:spacing w:before="120" w:after="120"/>
              <w:jc w:val="both"/>
              <w:rPr>
                <w:rFonts w:ascii="Calibri" w:hAnsi="Calibri" w:cs="Calibri"/>
                <w:sz w:val="20"/>
                <w:szCs w:val="20"/>
              </w:rPr>
            </w:pPr>
          </w:p>
        </w:tc>
        <w:tc>
          <w:tcPr>
            <w:tcW w:w="858" w:type="dxa"/>
            <w:tcBorders>
              <w:right w:val="single" w:sz="12" w:space="0" w:color="auto"/>
            </w:tcBorders>
          </w:tcPr>
          <w:p w:rsidR="006A34F6" w:rsidRPr="008B7889" w:rsidRDefault="006A34F6" w:rsidP="00653AE7">
            <w:pPr>
              <w:tabs>
                <w:tab w:val="left" w:pos="2835"/>
              </w:tabs>
              <w:spacing w:before="120" w:after="120"/>
              <w:jc w:val="center"/>
              <w:rPr>
                <w:rFonts w:ascii="Calibri" w:hAnsi="Calibri" w:cs="Calibri"/>
                <w:sz w:val="20"/>
                <w:szCs w:val="20"/>
              </w:rPr>
            </w:pPr>
          </w:p>
        </w:tc>
        <w:tc>
          <w:tcPr>
            <w:tcW w:w="2165" w:type="dxa"/>
            <w:tcBorders>
              <w:left w:val="single" w:sz="12" w:space="0" w:color="auto"/>
            </w:tcBorders>
          </w:tcPr>
          <w:p w:rsidR="006A34F6" w:rsidRPr="008B7889" w:rsidRDefault="006A34F6" w:rsidP="00653AE7">
            <w:pPr>
              <w:tabs>
                <w:tab w:val="left" w:pos="2835"/>
              </w:tabs>
              <w:spacing w:before="120" w:after="120"/>
              <w:rPr>
                <w:rFonts w:ascii="Calibri" w:hAnsi="Calibri" w:cs="Calibri"/>
                <w:sz w:val="20"/>
                <w:szCs w:val="20"/>
              </w:rPr>
            </w:pPr>
            <w:r w:rsidRPr="00EA4C9C">
              <w:rPr>
                <w:rFonts w:ascii="Calibri" w:hAnsi="Calibri" w:cs="Calibri"/>
              </w:rPr>
              <w:t>Nauka o zboží</w:t>
            </w:r>
          </w:p>
        </w:tc>
        <w:tc>
          <w:tcPr>
            <w:tcW w:w="858" w:type="dxa"/>
            <w:tcBorders>
              <w:right w:val="single" w:sz="12" w:space="0" w:color="auto"/>
            </w:tcBorders>
          </w:tcPr>
          <w:p w:rsidR="006A34F6" w:rsidRPr="008B7889" w:rsidRDefault="006A34F6" w:rsidP="00653AE7">
            <w:pPr>
              <w:tabs>
                <w:tab w:val="left" w:pos="2835"/>
              </w:tabs>
              <w:spacing w:before="120" w:after="120"/>
              <w:jc w:val="center"/>
              <w:rPr>
                <w:rFonts w:ascii="Calibri" w:hAnsi="Calibri" w:cs="Calibri"/>
                <w:sz w:val="20"/>
                <w:szCs w:val="20"/>
              </w:rPr>
            </w:pPr>
            <w:r w:rsidRPr="008B7889">
              <w:rPr>
                <w:rFonts w:ascii="Calibri" w:hAnsi="Calibri" w:cs="Calibri"/>
              </w:rPr>
              <w:t>4</w:t>
            </w:r>
          </w:p>
        </w:tc>
      </w:tr>
      <w:tr w:rsidR="00506F69" w:rsidRPr="00EA4C9C" w:rsidTr="00653AE7">
        <w:tc>
          <w:tcPr>
            <w:tcW w:w="2132" w:type="dxa"/>
            <w:tcBorders>
              <w:top w:val="single" w:sz="12" w:space="0" w:color="auto"/>
              <w:left w:val="single" w:sz="12" w:space="0" w:color="auto"/>
              <w:bottom w:val="single" w:sz="12" w:space="0" w:color="auto"/>
            </w:tcBorders>
          </w:tcPr>
          <w:p w:rsidR="00653AE7" w:rsidRPr="008B7889" w:rsidRDefault="00653AE7" w:rsidP="00653AE7">
            <w:pPr>
              <w:tabs>
                <w:tab w:val="left" w:pos="2835"/>
              </w:tabs>
              <w:spacing w:before="120" w:after="120"/>
              <w:jc w:val="both"/>
              <w:rPr>
                <w:rFonts w:ascii="Calibri" w:hAnsi="Calibri" w:cs="Calibri"/>
                <w:b/>
                <w:sz w:val="20"/>
                <w:szCs w:val="20"/>
              </w:rPr>
            </w:pPr>
            <w:r w:rsidRPr="008B7889">
              <w:rPr>
                <w:rFonts w:ascii="Calibri" w:hAnsi="Calibri" w:cs="Calibri"/>
                <w:b/>
              </w:rPr>
              <w:t>Počet kreditů celkem</w:t>
            </w:r>
          </w:p>
        </w:tc>
        <w:tc>
          <w:tcPr>
            <w:tcW w:w="858" w:type="dxa"/>
            <w:tcBorders>
              <w:top w:val="single" w:sz="12" w:space="0" w:color="auto"/>
              <w:bottom w:val="single" w:sz="12" w:space="0" w:color="auto"/>
              <w:right w:val="single" w:sz="12" w:space="0" w:color="auto"/>
            </w:tcBorders>
          </w:tcPr>
          <w:p w:rsidR="00653AE7" w:rsidRPr="008B7889" w:rsidRDefault="00390A7C" w:rsidP="008B7889">
            <w:pPr>
              <w:tabs>
                <w:tab w:val="left" w:pos="2835"/>
              </w:tabs>
              <w:spacing w:before="120" w:after="120"/>
              <w:jc w:val="center"/>
              <w:rPr>
                <w:rFonts w:ascii="Calibri" w:hAnsi="Calibri" w:cs="Calibri"/>
                <w:b/>
                <w:sz w:val="20"/>
                <w:szCs w:val="20"/>
              </w:rPr>
            </w:pPr>
            <w:r w:rsidRPr="008B7889">
              <w:rPr>
                <w:rFonts w:ascii="Calibri" w:hAnsi="Calibri" w:cs="Calibri"/>
                <w:b/>
              </w:rPr>
              <w:t>50</w:t>
            </w:r>
          </w:p>
        </w:tc>
        <w:tc>
          <w:tcPr>
            <w:tcW w:w="2171" w:type="dxa"/>
            <w:tcBorders>
              <w:top w:val="single" w:sz="12" w:space="0" w:color="auto"/>
              <w:left w:val="single" w:sz="12" w:space="0" w:color="auto"/>
              <w:bottom w:val="single" w:sz="12" w:space="0" w:color="auto"/>
            </w:tcBorders>
          </w:tcPr>
          <w:p w:rsidR="00653AE7" w:rsidRPr="008B7889" w:rsidRDefault="00653AE7" w:rsidP="00653AE7">
            <w:pPr>
              <w:tabs>
                <w:tab w:val="left" w:pos="2835"/>
              </w:tabs>
              <w:spacing w:before="120" w:after="120"/>
              <w:jc w:val="both"/>
              <w:rPr>
                <w:rFonts w:ascii="Calibri" w:hAnsi="Calibri" w:cs="Calibri"/>
                <w:b/>
                <w:sz w:val="20"/>
                <w:szCs w:val="20"/>
              </w:rPr>
            </w:pPr>
            <w:r w:rsidRPr="008B7889">
              <w:rPr>
                <w:rFonts w:ascii="Calibri" w:hAnsi="Calibri" w:cs="Calibri"/>
                <w:b/>
              </w:rPr>
              <w:t>Počet kreditů celkem</w:t>
            </w:r>
          </w:p>
        </w:tc>
        <w:tc>
          <w:tcPr>
            <w:tcW w:w="858" w:type="dxa"/>
            <w:tcBorders>
              <w:top w:val="single" w:sz="12" w:space="0" w:color="auto"/>
              <w:bottom w:val="single" w:sz="12" w:space="0" w:color="auto"/>
              <w:right w:val="single" w:sz="12" w:space="0" w:color="auto"/>
            </w:tcBorders>
          </w:tcPr>
          <w:p w:rsidR="00653AE7" w:rsidRPr="008B7889" w:rsidRDefault="00390A7C" w:rsidP="008B7889">
            <w:pPr>
              <w:tabs>
                <w:tab w:val="left" w:pos="2835"/>
              </w:tabs>
              <w:spacing w:before="120" w:after="120"/>
              <w:jc w:val="center"/>
              <w:rPr>
                <w:rFonts w:ascii="Calibri" w:hAnsi="Calibri" w:cs="Calibri"/>
                <w:b/>
                <w:sz w:val="20"/>
                <w:szCs w:val="20"/>
              </w:rPr>
            </w:pPr>
            <w:r w:rsidRPr="008B7889">
              <w:rPr>
                <w:rFonts w:ascii="Calibri" w:hAnsi="Calibri" w:cs="Calibri"/>
                <w:b/>
              </w:rPr>
              <w:t>21</w:t>
            </w:r>
          </w:p>
        </w:tc>
        <w:tc>
          <w:tcPr>
            <w:tcW w:w="2165" w:type="dxa"/>
            <w:tcBorders>
              <w:top w:val="single" w:sz="12" w:space="0" w:color="auto"/>
              <w:left w:val="single" w:sz="12" w:space="0" w:color="auto"/>
              <w:bottom w:val="single" w:sz="12" w:space="0" w:color="auto"/>
            </w:tcBorders>
          </w:tcPr>
          <w:p w:rsidR="00653AE7" w:rsidRPr="008B7889" w:rsidRDefault="00653AE7" w:rsidP="00653AE7">
            <w:pPr>
              <w:tabs>
                <w:tab w:val="left" w:pos="2835"/>
              </w:tabs>
              <w:spacing w:before="120" w:after="120"/>
              <w:rPr>
                <w:rFonts w:ascii="Calibri" w:hAnsi="Calibri" w:cs="Calibri"/>
                <w:b/>
                <w:sz w:val="20"/>
                <w:szCs w:val="20"/>
              </w:rPr>
            </w:pPr>
            <w:r w:rsidRPr="008B7889">
              <w:rPr>
                <w:rFonts w:ascii="Calibri" w:hAnsi="Calibri" w:cs="Calibri"/>
                <w:b/>
              </w:rPr>
              <w:t>Počet kreditů celkem</w:t>
            </w:r>
          </w:p>
        </w:tc>
        <w:tc>
          <w:tcPr>
            <w:tcW w:w="858" w:type="dxa"/>
            <w:tcBorders>
              <w:top w:val="single" w:sz="12" w:space="0" w:color="auto"/>
              <w:bottom w:val="single" w:sz="12" w:space="0" w:color="auto"/>
              <w:right w:val="single" w:sz="12" w:space="0" w:color="auto"/>
            </w:tcBorders>
          </w:tcPr>
          <w:p w:rsidR="00390A7C" w:rsidRPr="008B7889" w:rsidRDefault="006A34F6" w:rsidP="008B7889">
            <w:pPr>
              <w:tabs>
                <w:tab w:val="center" w:pos="321"/>
                <w:tab w:val="left" w:pos="2835"/>
              </w:tabs>
              <w:spacing w:before="120" w:after="120"/>
              <w:rPr>
                <w:rFonts w:ascii="Calibri" w:hAnsi="Calibri" w:cs="Calibri"/>
                <w:b/>
                <w:sz w:val="20"/>
                <w:szCs w:val="20"/>
              </w:rPr>
            </w:pPr>
            <w:r w:rsidRPr="008B7889">
              <w:rPr>
                <w:rFonts w:ascii="Calibri" w:hAnsi="Calibri" w:cs="Calibri"/>
                <w:b/>
              </w:rPr>
              <w:tab/>
              <w:t>48</w:t>
            </w:r>
          </w:p>
        </w:tc>
      </w:tr>
    </w:tbl>
    <w:p w:rsidR="007F21E8" w:rsidRPr="008B7889" w:rsidRDefault="007F21E8" w:rsidP="005E4B11">
      <w:pPr>
        <w:tabs>
          <w:tab w:val="left" w:pos="2835"/>
        </w:tabs>
        <w:spacing w:before="120" w:after="120"/>
        <w:jc w:val="both"/>
        <w:rPr>
          <w:rFonts w:ascii="Calibri" w:hAnsi="Calibri" w:cs="Calibri"/>
          <w:sz w:val="22"/>
        </w:rPr>
      </w:pPr>
    </w:p>
    <w:p w:rsidR="00653AE7" w:rsidRPr="008B7889" w:rsidRDefault="00653AE7" w:rsidP="005E4B11">
      <w:pPr>
        <w:tabs>
          <w:tab w:val="left" w:pos="2835"/>
        </w:tabs>
        <w:spacing w:before="120" w:after="120"/>
        <w:jc w:val="both"/>
        <w:rPr>
          <w:rFonts w:ascii="Calibri" w:hAnsi="Calibri" w:cs="Calibri"/>
          <w:sz w:val="22"/>
        </w:rPr>
      </w:pPr>
      <w:r w:rsidRPr="008B7889">
        <w:rPr>
          <w:rFonts w:ascii="Calibri" w:hAnsi="Calibri" w:cs="Calibri"/>
          <w:sz w:val="22"/>
        </w:rPr>
        <w:t>Do celkového počtu kreditů nebyly započítány:</w:t>
      </w:r>
    </w:p>
    <w:p w:rsidR="00653AE7" w:rsidRPr="008B7889" w:rsidRDefault="00653AE7"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Jazyky v 1. – 2. roč. studia: </w:t>
      </w:r>
      <w:r w:rsidR="00390A7C" w:rsidRPr="008B7889">
        <w:rPr>
          <w:rFonts w:ascii="Calibri" w:hAnsi="Calibri" w:cs="Calibri"/>
          <w:sz w:val="22"/>
        </w:rPr>
        <w:tab/>
      </w:r>
      <w:r w:rsidRPr="008B7889">
        <w:rPr>
          <w:rFonts w:ascii="Calibri" w:hAnsi="Calibri" w:cs="Calibri"/>
          <w:sz w:val="22"/>
        </w:rPr>
        <w:t>16 kreditů</w:t>
      </w:r>
    </w:p>
    <w:p w:rsidR="00653AE7" w:rsidRPr="008B7889" w:rsidRDefault="00653AE7"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Povinný jazyk ve 3. roč. studia: </w:t>
      </w:r>
      <w:r w:rsidR="00390A7C" w:rsidRPr="008B7889">
        <w:rPr>
          <w:rFonts w:ascii="Calibri" w:hAnsi="Calibri" w:cs="Calibri"/>
          <w:sz w:val="22"/>
        </w:rPr>
        <w:tab/>
      </w:r>
      <w:r w:rsidRPr="008B7889">
        <w:rPr>
          <w:rFonts w:ascii="Calibri" w:hAnsi="Calibri" w:cs="Calibri"/>
          <w:sz w:val="22"/>
        </w:rPr>
        <w:t>3 kredity</w:t>
      </w:r>
    </w:p>
    <w:p w:rsidR="00653AE7" w:rsidRPr="008B7889" w:rsidRDefault="00653AE7"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Povinný tělocvik v 1. – 2. roč. studia: </w:t>
      </w:r>
      <w:r w:rsidR="00390A7C" w:rsidRPr="008B7889">
        <w:rPr>
          <w:rFonts w:ascii="Calibri" w:hAnsi="Calibri" w:cs="Calibri"/>
          <w:sz w:val="22"/>
        </w:rPr>
        <w:tab/>
      </w:r>
      <w:r w:rsidRPr="008B7889">
        <w:rPr>
          <w:rFonts w:ascii="Calibri" w:hAnsi="Calibri" w:cs="Calibri"/>
          <w:sz w:val="22"/>
        </w:rPr>
        <w:t>4 kredity</w:t>
      </w:r>
    </w:p>
    <w:p w:rsidR="00653AE7" w:rsidRPr="008B7889" w:rsidRDefault="00653AE7"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Povinně volitelné předměty za celé studium: </w:t>
      </w:r>
      <w:r w:rsidR="00390A7C" w:rsidRPr="008B7889">
        <w:rPr>
          <w:rFonts w:ascii="Calibri" w:hAnsi="Calibri" w:cs="Calibri"/>
          <w:sz w:val="22"/>
        </w:rPr>
        <w:tab/>
        <w:t>6</w:t>
      </w:r>
      <w:r w:rsidRPr="008B7889">
        <w:rPr>
          <w:rFonts w:ascii="Calibri" w:hAnsi="Calibri" w:cs="Calibri"/>
          <w:sz w:val="22"/>
        </w:rPr>
        <w:t xml:space="preserve"> kreditů</w:t>
      </w:r>
    </w:p>
    <w:p w:rsidR="00653AE7" w:rsidRPr="008B7889" w:rsidRDefault="00653AE7"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Povinná odborná praxe v 1. – 3. roč. studia: </w:t>
      </w:r>
      <w:r w:rsidR="00390A7C" w:rsidRPr="008B7889">
        <w:rPr>
          <w:rFonts w:ascii="Calibri" w:hAnsi="Calibri" w:cs="Calibri"/>
          <w:sz w:val="22"/>
        </w:rPr>
        <w:tab/>
      </w:r>
      <w:r w:rsidRPr="008B7889">
        <w:rPr>
          <w:rFonts w:ascii="Calibri" w:hAnsi="Calibri" w:cs="Calibri"/>
          <w:sz w:val="22"/>
        </w:rPr>
        <w:t>20 kreditů</w:t>
      </w:r>
    </w:p>
    <w:p w:rsidR="00653AE7" w:rsidRPr="008B7889" w:rsidRDefault="00390A7C"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Příprava bakalářské práce a odborná praxe: </w:t>
      </w:r>
      <w:r w:rsidRPr="008B7889">
        <w:rPr>
          <w:rFonts w:ascii="Calibri" w:hAnsi="Calibri" w:cs="Calibri"/>
          <w:sz w:val="22"/>
        </w:rPr>
        <w:tab/>
        <w:t>10 kreditů</w:t>
      </w:r>
    </w:p>
    <w:p w:rsidR="00390A7C" w:rsidRPr="008B7889" w:rsidRDefault="00390A7C" w:rsidP="008B7889">
      <w:pPr>
        <w:pStyle w:val="Odstavecseseznamem"/>
        <w:numPr>
          <w:ilvl w:val="0"/>
          <w:numId w:val="93"/>
        </w:numPr>
        <w:tabs>
          <w:tab w:val="left" w:pos="4962"/>
        </w:tabs>
        <w:spacing w:before="120" w:after="120"/>
        <w:jc w:val="both"/>
        <w:rPr>
          <w:rFonts w:ascii="Calibri" w:hAnsi="Calibri" w:cs="Calibri"/>
          <w:sz w:val="22"/>
        </w:rPr>
      </w:pPr>
      <w:r w:rsidRPr="008B7889">
        <w:rPr>
          <w:rFonts w:ascii="Calibri" w:hAnsi="Calibri" w:cs="Calibri"/>
          <w:sz w:val="22"/>
        </w:rPr>
        <w:t xml:space="preserve">Seminář k bakalářské práci: </w:t>
      </w:r>
      <w:r w:rsidRPr="008B7889">
        <w:rPr>
          <w:rFonts w:ascii="Calibri" w:hAnsi="Calibri" w:cs="Calibri"/>
          <w:sz w:val="22"/>
        </w:rPr>
        <w:tab/>
        <w:t>2 kredity</w:t>
      </w:r>
    </w:p>
    <w:p w:rsidR="00390A7C" w:rsidRPr="008B7889" w:rsidRDefault="00390A7C" w:rsidP="008B7889">
      <w:pPr>
        <w:tabs>
          <w:tab w:val="left" w:pos="4962"/>
        </w:tabs>
        <w:spacing w:before="120" w:after="120"/>
        <w:jc w:val="both"/>
        <w:rPr>
          <w:rFonts w:ascii="Calibri" w:hAnsi="Calibri" w:cs="Calibri"/>
          <w:sz w:val="22"/>
        </w:rPr>
      </w:pPr>
      <w:r w:rsidRPr="008B7889">
        <w:rPr>
          <w:rFonts w:ascii="Calibri" w:hAnsi="Calibri" w:cs="Calibri"/>
          <w:sz w:val="22"/>
        </w:rPr>
        <w:t>Základ pro výpočet poměru jednotlivých oblastní vzdělávání byl brán 11</w:t>
      </w:r>
      <w:r w:rsidR="006A34F6" w:rsidRPr="008B7889">
        <w:rPr>
          <w:rFonts w:ascii="Calibri" w:hAnsi="Calibri" w:cs="Calibri"/>
          <w:sz w:val="22"/>
        </w:rPr>
        <w:t>9</w:t>
      </w:r>
      <w:r w:rsidRPr="008B7889">
        <w:rPr>
          <w:rFonts w:ascii="Calibri" w:hAnsi="Calibri" w:cs="Calibri"/>
          <w:sz w:val="22"/>
        </w:rPr>
        <w:t xml:space="preserve"> kreditů z odborných předmětů. Potom </w:t>
      </w:r>
      <w:r w:rsidR="00506F69" w:rsidRPr="008B7889">
        <w:rPr>
          <w:rFonts w:ascii="Calibri" w:hAnsi="Calibri" w:cs="Calibri"/>
          <w:sz w:val="22"/>
        </w:rPr>
        <w:t>tedy jednotlivé oblast</w:t>
      </w:r>
      <w:r w:rsidRPr="008B7889">
        <w:rPr>
          <w:rFonts w:ascii="Calibri" w:hAnsi="Calibri" w:cs="Calibri"/>
          <w:sz w:val="22"/>
        </w:rPr>
        <w:t>i vzdělávání jsou zastoupeny následovně:</w:t>
      </w:r>
    </w:p>
    <w:p w:rsidR="00390A7C" w:rsidRPr="008B7889" w:rsidRDefault="00390A7C" w:rsidP="00390A7C">
      <w:pPr>
        <w:tabs>
          <w:tab w:val="left" w:pos="2835"/>
        </w:tabs>
        <w:spacing w:before="120" w:after="120"/>
        <w:jc w:val="both"/>
        <w:rPr>
          <w:rFonts w:ascii="Calibri" w:hAnsi="Calibri" w:cs="Calibri"/>
          <w:sz w:val="22"/>
        </w:rPr>
      </w:pPr>
      <w:r w:rsidRPr="008B7889">
        <w:rPr>
          <w:rFonts w:ascii="Calibri" w:hAnsi="Calibri" w:cs="Calibri"/>
          <w:b/>
          <w:sz w:val="22"/>
        </w:rPr>
        <w:t>Ekonomické obory:</w:t>
      </w:r>
      <w:r w:rsidRPr="008B7889">
        <w:rPr>
          <w:rFonts w:ascii="Calibri" w:hAnsi="Calibri" w:cs="Calibri"/>
          <w:sz w:val="22"/>
        </w:rPr>
        <w:t xml:space="preserve"> </w:t>
      </w:r>
      <w:r w:rsidR="006A34F6" w:rsidRPr="008B7889">
        <w:rPr>
          <w:rFonts w:ascii="Calibri" w:hAnsi="Calibri" w:cs="Calibri"/>
          <w:sz w:val="22"/>
        </w:rPr>
        <w:t>40 %</w:t>
      </w:r>
    </w:p>
    <w:p w:rsidR="00390A7C" w:rsidRPr="008B7889" w:rsidRDefault="00390A7C" w:rsidP="00390A7C">
      <w:pPr>
        <w:tabs>
          <w:tab w:val="left" w:pos="2835"/>
        </w:tabs>
        <w:spacing w:before="120" w:after="120"/>
        <w:jc w:val="both"/>
        <w:rPr>
          <w:rFonts w:ascii="Calibri" w:hAnsi="Calibri" w:cs="Calibri"/>
          <w:sz w:val="22"/>
        </w:rPr>
      </w:pPr>
      <w:r w:rsidRPr="008B7889">
        <w:rPr>
          <w:rFonts w:ascii="Calibri" w:hAnsi="Calibri" w:cs="Calibri"/>
          <w:b/>
          <w:sz w:val="22"/>
        </w:rPr>
        <w:t>Informatika:</w:t>
      </w:r>
      <w:r w:rsidRPr="008B7889">
        <w:rPr>
          <w:rFonts w:ascii="Calibri" w:hAnsi="Calibri" w:cs="Calibri"/>
          <w:sz w:val="22"/>
        </w:rPr>
        <w:t xml:space="preserve"> </w:t>
      </w:r>
      <w:r w:rsidR="006A34F6" w:rsidRPr="008B7889">
        <w:rPr>
          <w:rFonts w:ascii="Calibri" w:hAnsi="Calibri" w:cs="Calibri"/>
          <w:sz w:val="22"/>
        </w:rPr>
        <w:t>20 %</w:t>
      </w:r>
    </w:p>
    <w:p w:rsidR="00390A7C" w:rsidRPr="008B7889" w:rsidRDefault="00390A7C" w:rsidP="00390A7C">
      <w:pPr>
        <w:tabs>
          <w:tab w:val="left" w:pos="2835"/>
        </w:tabs>
        <w:spacing w:before="120" w:after="120"/>
        <w:jc w:val="both"/>
        <w:rPr>
          <w:rFonts w:ascii="Calibri" w:hAnsi="Calibri" w:cs="Calibri"/>
          <w:sz w:val="22"/>
        </w:rPr>
      </w:pPr>
      <w:r w:rsidRPr="008B7889">
        <w:rPr>
          <w:rFonts w:ascii="Calibri" w:hAnsi="Calibri" w:cs="Calibri"/>
          <w:b/>
          <w:sz w:val="22"/>
        </w:rPr>
        <w:t>Strojírenství, technologie a materiály:</w:t>
      </w:r>
      <w:r w:rsidRPr="008B7889">
        <w:rPr>
          <w:rFonts w:ascii="Calibri" w:hAnsi="Calibri" w:cs="Calibri"/>
          <w:sz w:val="22"/>
        </w:rPr>
        <w:t xml:space="preserve"> </w:t>
      </w:r>
      <w:r w:rsidR="006A34F6" w:rsidRPr="008B7889">
        <w:rPr>
          <w:rFonts w:ascii="Calibri" w:hAnsi="Calibri" w:cs="Calibri"/>
          <w:sz w:val="22"/>
        </w:rPr>
        <w:t>40 %</w:t>
      </w:r>
    </w:p>
    <w:p w:rsidR="00390A7C" w:rsidRPr="008B7889" w:rsidRDefault="00390A7C" w:rsidP="008B7889">
      <w:pPr>
        <w:tabs>
          <w:tab w:val="left" w:pos="4962"/>
        </w:tabs>
        <w:spacing w:before="120" w:after="120"/>
        <w:jc w:val="both"/>
        <w:rPr>
          <w:rFonts w:ascii="Calibri" w:hAnsi="Calibri" w:cs="Calibri"/>
          <w:color w:val="FF0000"/>
          <w:sz w:val="22"/>
        </w:rPr>
      </w:pP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lastRenderedPageBreak/>
        <w:t>Studijní plán bakalářského studijního programu Průmyslové inženýrství je rozdělen do tří základních částí:</w:t>
      </w:r>
    </w:p>
    <w:p w:rsidR="00E14C88" w:rsidRPr="00835AC1" w:rsidRDefault="00E14C88" w:rsidP="00693D56">
      <w:pPr>
        <w:pStyle w:val="Odstavecseseznamem"/>
        <w:numPr>
          <w:ilvl w:val="0"/>
          <w:numId w:val="82"/>
        </w:numPr>
        <w:spacing w:before="120" w:after="120"/>
        <w:ind w:left="714" w:hanging="357"/>
        <w:contextualSpacing w:val="0"/>
        <w:jc w:val="both"/>
        <w:rPr>
          <w:rFonts w:ascii="Calibri" w:hAnsi="Calibri" w:cs="Calibri"/>
          <w:sz w:val="22"/>
        </w:rPr>
      </w:pPr>
      <w:r w:rsidRPr="00835AC1">
        <w:rPr>
          <w:rFonts w:ascii="Calibri" w:hAnsi="Calibri" w:cs="Calibri"/>
          <w:b/>
          <w:sz w:val="22"/>
        </w:rPr>
        <w:t>Povinné předměty:</w:t>
      </w:r>
      <w:r w:rsidRPr="00835AC1">
        <w:rPr>
          <w:rFonts w:ascii="Calibri" w:hAnsi="Calibri" w:cs="Calibri"/>
          <w:sz w:val="22"/>
        </w:rPr>
        <w:t xml:space="preserve"> do této kategorie předmětů spadají základní teoretické předměty profilujícího základy a předměty profilujícího základu jako jsou např. Mikroekonomie I, Makroekonomie I, Management I, Úvod do průmyslového inženýrství, Nauka o zboží, Řízení lidských zdrojů, Produktový management, Podniková ekonomika I,</w:t>
      </w:r>
      <w:r w:rsidR="00F95B1D" w:rsidRPr="00835AC1">
        <w:rPr>
          <w:rFonts w:ascii="Calibri" w:hAnsi="Calibri" w:cs="Calibri"/>
          <w:sz w:val="22"/>
        </w:rPr>
        <w:t xml:space="preserve"> </w:t>
      </w:r>
      <w:r w:rsidR="00F95B1D" w:rsidRPr="00835AC1">
        <w:rPr>
          <w:rFonts w:asciiTheme="minorHAnsi" w:hAnsiTheme="minorHAnsi" w:cstheme="minorHAnsi"/>
          <w:sz w:val="22"/>
          <w:szCs w:val="22"/>
        </w:rPr>
        <w:t>Podniková ekonomika II,</w:t>
      </w:r>
      <w:r w:rsidRPr="00835AC1">
        <w:rPr>
          <w:rFonts w:ascii="Calibri" w:hAnsi="Calibri" w:cs="Calibri"/>
          <w:sz w:val="22"/>
        </w:rPr>
        <w:t xml:space="preserve"> Základy výrobních technologií, Projektový management v průmyslovém inženýrství, Technická příprava výroby, Aplikovaná statistika, Logistika, Manažerské účetnictví, Řízení a organizace výroby, Základy kvantitativních metod, Informační systémy v průmyslovém inženýrství, Průmysl 4.0 – digitalizace výrobních procesů, Právo pro ekonomy, Seminář k bakalářské práci a Angličtina nebo Němčina. </w:t>
      </w:r>
    </w:p>
    <w:p w:rsidR="00E14C88" w:rsidRPr="00835AC1" w:rsidRDefault="00E14C88" w:rsidP="00693D56">
      <w:pPr>
        <w:pStyle w:val="Odstavecseseznamem"/>
        <w:numPr>
          <w:ilvl w:val="0"/>
          <w:numId w:val="82"/>
        </w:numPr>
        <w:spacing w:before="120" w:after="120"/>
        <w:jc w:val="both"/>
        <w:rPr>
          <w:rFonts w:ascii="Calibri" w:hAnsi="Calibri" w:cs="Calibri"/>
          <w:sz w:val="22"/>
        </w:rPr>
      </w:pPr>
      <w:r w:rsidRPr="00835AC1">
        <w:rPr>
          <w:rFonts w:ascii="Calibri" w:hAnsi="Calibri" w:cs="Calibri"/>
          <w:b/>
          <w:sz w:val="22"/>
        </w:rPr>
        <w:t xml:space="preserve">Povinně volitelné předměty: </w:t>
      </w:r>
      <w:r w:rsidRPr="00835AC1">
        <w:rPr>
          <w:rFonts w:ascii="Calibri" w:hAnsi="Calibri" w:cs="Calibri"/>
          <w:sz w:val="22"/>
        </w:rPr>
        <w:t>doplňují profil absolventa studijního programu Průmyslové inženýrství. Jsou jimi např. Podnikatelská akademie</w:t>
      </w:r>
      <w:r w:rsidR="00F95B1D" w:rsidRPr="00835AC1">
        <w:rPr>
          <w:rFonts w:ascii="Calibri" w:hAnsi="Calibri" w:cs="Calibri"/>
          <w:sz w:val="22"/>
        </w:rPr>
        <w:t xml:space="preserve"> 1 a 2</w:t>
      </w:r>
      <w:r w:rsidRPr="00835AC1">
        <w:rPr>
          <w:rFonts w:ascii="Calibri" w:hAnsi="Calibri" w:cs="Calibri"/>
          <w:sz w:val="22"/>
        </w:rPr>
        <w:t xml:space="preserve">, Manažerská psychologie a sociologie, Manažerské dovednosti a techniky, Systém řízení Baťa, Základy controllingu, Marketing I aj. </w:t>
      </w:r>
    </w:p>
    <w:p w:rsidR="00E14C88" w:rsidRPr="00835AC1" w:rsidRDefault="00E14C88" w:rsidP="00E14C88">
      <w:pPr>
        <w:pStyle w:val="Odstavecseseznamem"/>
        <w:spacing w:before="120" w:after="120"/>
        <w:jc w:val="both"/>
        <w:rPr>
          <w:rFonts w:ascii="Calibri" w:hAnsi="Calibri" w:cs="Calibri"/>
          <w:b/>
          <w:sz w:val="22"/>
        </w:rPr>
      </w:pPr>
    </w:p>
    <w:p w:rsidR="00E14C88" w:rsidRPr="00835AC1" w:rsidRDefault="00E14C88" w:rsidP="00693D56">
      <w:pPr>
        <w:pStyle w:val="Odstavecseseznamem"/>
        <w:numPr>
          <w:ilvl w:val="0"/>
          <w:numId w:val="82"/>
        </w:numPr>
        <w:spacing w:before="120" w:after="120"/>
        <w:jc w:val="both"/>
        <w:rPr>
          <w:rFonts w:ascii="Calibri" w:hAnsi="Calibri" w:cs="Calibri"/>
          <w:b/>
          <w:sz w:val="22"/>
        </w:rPr>
      </w:pPr>
      <w:r w:rsidRPr="00835AC1">
        <w:rPr>
          <w:rFonts w:ascii="Calibri" w:hAnsi="Calibri" w:cs="Calibri"/>
          <w:b/>
          <w:sz w:val="22"/>
        </w:rPr>
        <w:t xml:space="preserve">Volitelné předměty: </w:t>
      </w:r>
      <w:r w:rsidR="00B04EAD" w:rsidRPr="00835AC1">
        <w:rPr>
          <w:rFonts w:asciiTheme="minorHAnsi" w:hAnsiTheme="minorHAnsi" w:cstheme="minorHAnsi"/>
          <w:sz w:val="22"/>
        </w:rPr>
        <w:t>Student si může v rámci této skupiny zvolit předměty minimálně za 3 kredity, a to předměty podle aktuální nabídky mezifakultní nebo meziuniverzitní spolupráce nebo předměty nabízené v rámci ostatních studijních programů na FaME, které mohou sloužit k rozšíření jeho znalostí nebo dovedností. V případě, že si nezvolí z této skupiny předmětů, musí si zvolit adekvátně více kreditů za předměty ze skupiny povinně volitelných předmětů.</w:t>
      </w:r>
      <w:r w:rsidRPr="00835AC1">
        <w:rPr>
          <w:rFonts w:ascii="Calibri" w:hAnsi="Calibri" w:cs="Calibri"/>
          <w:sz w:val="24"/>
        </w:rPr>
        <w:t xml:space="preserve"> </w:t>
      </w:r>
    </w:p>
    <w:p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Struktura a rozsah studijních předmětů studijního programu Průmyslové inženýrství je uvedena v </w:t>
      </w:r>
      <w:r w:rsidRPr="00835AC1">
        <w:rPr>
          <w:rFonts w:ascii="Calibri" w:hAnsi="Calibri" w:cs="Calibri"/>
          <w:i/>
          <w:sz w:val="22"/>
        </w:rPr>
        <w:t>Příloze B-II Studijní plány a návrh témat prací (bakalářské a magisterské studijní programy).</w:t>
      </w:r>
      <w:r w:rsidRPr="00835AC1">
        <w:rPr>
          <w:rFonts w:ascii="Calibri" w:hAnsi="Calibri" w:cs="Calibri"/>
          <w:sz w:val="22"/>
        </w:rPr>
        <w:t xml:space="preserve"> Charakteristika jednotlivých studijních předmětů je uvedena v </w:t>
      </w:r>
      <w:r w:rsidRPr="00835AC1">
        <w:rPr>
          <w:rFonts w:ascii="Calibri" w:hAnsi="Calibri" w:cs="Calibri"/>
          <w:i/>
          <w:sz w:val="22"/>
        </w:rPr>
        <w:t>Příloze B-III Charakteristika studijního předmětu.</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Rozsah povinné odborné praxe</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2.13</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Studijní plán obsahuje 12 týdnů praxe</w:t>
      </w:r>
      <w:r w:rsidR="003A3C83">
        <w:rPr>
          <w:rFonts w:ascii="Calibri" w:hAnsi="Calibri" w:cs="Calibri"/>
          <w:sz w:val="22"/>
        </w:rPr>
        <w:t xml:space="preserve"> (celkem 480h za bakalářské studium)</w:t>
      </w:r>
      <w:r w:rsidRPr="00835AC1">
        <w:rPr>
          <w:rFonts w:ascii="Calibri" w:hAnsi="Calibri" w:cs="Calibri"/>
          <w:sz w:val="22"/>
        </w:rPr>
        <w:t>, která je rozložena v rámci bakalářského studia následovně:</w:t>
      </w:r>
    </w:p>
    <w:p w:rsidR="00E14C88" w:rsidRPr="00835AC1" w:rsidRDefault="00E14C88" w:rsidP="00693D56">
      <w:pPr>
        <w:pStyle w:val="Odstavecseseznamem"/>
        <w:numPr>
          <w:ilvl w:val="0"/>
          <w:numId w:val="89"/>
        </w:numPr>
        <w:spacing w:before="120" w:after="120" w:line="259" w:lineRule="auto"/>
        <w:jc w:val="both"/>
        <w:rPr>
          <w:rFonts w:ascii="Calibri" w:hAnsi="Calibri" w:cs="Calibri"/>
          <w:sz w:val="22"/>
        </w:rPr>
      </w:pPr>
      <w:r w:rsidRPr="00835AC1">
        <w:rPr>
          <w:rFonts w:ascii="Calibri" w:hAnsi="Calibri" w:cs="Calibri"/>
          <w:sz w:val="22"/>
        </w:rPr>
        <w:t>1. ročník: letní semestr – 3 týdny</w:t>
      </w:r>
    </w:p>
    <w:p w:rsidR="00E14C88" w:rsidRPr="00835AC1" w:rsidRDefault="00E14C88" w:rsidP="00693D56">
      <w:pPr>
        <w:pStyle w:val="Odstavecseseznamem"/>
        <w:numPr>
          <w:ilvl w:val="0"/>
          <w:numId w:val="89"/>
        </w:numPr>
        <w:spacing w:before="120" w:after="120" w:line="259" w:lineRule="auto"/>
        <w:jc w:val="both"/>
        <w:rPr>
          <w:rFonts w:ascii="Calibri" w:hAnsi="Calibri" w:cs="Calibri"/>
          <w:sz w:val="22"/>
        </w:rPr>
      </w:pPr>
      <w:r w:rsidRPr="00835AC1">
        <w:rPr>
          <w:rFonts w:ascii="Calibri" w:hAnsi="Calibri" w:cs="Calibri"/>
          <w:sz w:val="22"/>
        </w:rPr>
        <w:t>2. ročník: zimní semestr – 3 týdny, letní semestr – 3 týdny</w:t>
      </w:r>
    </w:p>
    <w:p w:rsidR="00E14C88" w:rsidRPr="00835AC1" w:rsidRDefault="00E14C88" w:rsidP="00693D56">
      <w:pPr>
        <w:pStyle w:val="Odstavecseseznamem"/>
        <w:numPr>
          <w:ilvl w:val="0"/>
          <w:numId w:val="89"/>
        </w:numPr>
        <w:spacing w:before="120" w:after="120" w:line="259" w:lineRule="auto"/>
        <w:jc w:val="both"/>
        <w:rPr>
          <w:rFonts w:ascii="Calibri" w:hAnsi="Calibri" w:cs="Calibri"/>
          <w:sz w:val="22"/>
        </w:rPr>
      </w:pPr>
      <w:r w:rsidRPr="00835AC1">
        <w:rPr>
          <w:rFonts w:ascii="Calibri" w:hAnsi="Calibri" w:cs="Calibri"/>
          <w:sz w:val="22"/>
        </w:rPr>
        <w:t>3. ročník: zimní semestr – 3 týdny</w:t>
      </w:r>
    </w:p>
    <w:p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Ve studijním plánu se jedná o předměty Odborná praxe PI I – IV, které jsou ohodnoceny 5 kredity. Garantem odborné praxe je doc. Ing. David Tuček, Ph.D.</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studijních předmětů, státních zkoušek a kvalifikačních prací s výsled</w:t>
      </w:r>
      <w:r w:rsidR="00EB43E9" w:rsidRPr="00835AC1">
        <w:rPr>
          <w:rFonts w:ascii="Calibri" w:hAnsi="Calibri" w:cs="Calibri"/>
          <w:b/>
          <w:color w:val="auto"/>
        </w:rPr>
        <w:t>ky učení a profilem absolventa</w:t>
      </w:r>
    </w:p>
    <w:p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2.14</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14C88" w:rsidRPr="00EB43E9" w:rsidRDefault="00AC2C27" w:rsidP="00AC2C27">
      <w:pPr>
        <w:spacing w:before="120" w:after="120"/>
        <w:jc w:val="both"/>
        <w:rPr>
          <w:rFonts w:asciiTheme="minorHAnsi" w:hAnsiTheme="minorHAnsi" w:cstheme="minorHAnsi"/>
          <w:color w:val="00B050"/>
          <w:sz w:val="22"/>
          <w:szCs w:val="22"/>
        </w:rPr>
      </w:pPr>
      <w:r w:rsidRPr="00835AC1">
        <w:rPr>
          <w:rFonts w:asciiTheme="minorHAnsi" w:hAnsiTheme="minorHAnsi" w:cstheme="minorHAnsi"/>
          <w:sz w:val="22"/>
          <w:szCs w:val="22"/>
        </w:rPr>
        <w:t xml:space="preserve">Znalosti a dovednosti získané během studia ve studijním programu </w:t>
      </w:r>
      <w:r w:rsidR="00773D66" w:rsidRPr="00835AC1">
        <w:rPr>
          <w:rFonts w:asciiTheme="minorHAnsi" w:hAnsiTheme="minorHAnsi" w:cstheme="minorHAnsi"/>
          <w:sz w:val="22"/>
          <w:szCs w:val="22"/>
        </w:rPr>
        <w:t>Průmyslové inženýrství</w:t>
      </w:r>
      <w:r w:rsidRPr="00835AC1">
        <w:rPr>
          <w:rFonts w:asciiTheme="minorHAnsi" w:hAnsiTheme="minorHAnsi" w:cstheme="minorHAnsi"/>
          <w:sz w:val="22"/>
          <w:szCs w:val="22"/>
        </w:rPr>
        <w:t xml:space="preserve"> jsou ověřování u státní závěrečné zkoušky, jejíž průběh a hodnocení je zakotven ve </w:t>
      </w:r>
      <w:hyperlink r:id="rId103"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26 – 30) a konkretizována ve vnitřním předpisu FaME</w:t>
      </w:r>
      <w:r w:rsidRPr="00EF7007">
        <w:rPr>
          <w:rFonts w:asciiTheme="minorHAnsi" w:hAnsiTheme="minorHAnsi" w:cstheme="minorHAnsi"/>
          <w:color w:val="00B050"/>
          <w:sz w:val="22"/>
          <w:szCs w:val="22"/>
        </w:rPr>
        <w:t xml:space="preserve"> </w:t>
      </w:r>
      <w:hyperlink r:id="rId104"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 xml:space="preserve">(článek 26 – 30). Dále </w:t>
      </w:r>
      <w:r w:rsidRPr="00835AC1">
        <w:rPr>
          <w:rFonts w:asciiTheme="minorHAnsi" w:hAnsiTheme="minorHAnsi" w:cstheme="minorHAnsi"/>
          <w:sz w:val="22"/>
          <w:szCs w:val="22"/>
        </w:rPr>
        <w:lastRenderedPageBreak/>
        <w:t xml:space="preserve">je způsob organizace a hodnocení státních závěrečných obsažen ve vnitřní normě SD č. 1/2018 </w:t>
      </w:r>
      <w:hyperlink r:id="rId105"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Student může skládat SZZ v bakalářském studijním programu po získání minimálně 180 kreditů studijního programu.</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SZZ se skládá ze dvou částí:</w:t>
      </w:r>
    </w:p>
    <w:p w:rsidR="00E14C88" w:rsidRPr="00835AC1" w:rsidRDefault="00E14C88" w:rsidP="00693D56">
      <w:pPr>
        <w:pStyle w:val="Odstavecseseznamem"/>
        <w:numPr>
          <w:ilvl w:val="3"/>
          <w:numId w:val="83"/>
        </w:numPr>
        <w:spacing w:before="120" w:after="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1. část: obhajoba BP a</w:t>
      </w:r>
    </w:p>
    <w:p w:rsidR="00E14C88" w:rsidRPr="00835AC1" w:rsidRDefault="00E14C88" w:rsidP="00693D56">
      <w:pPr>
        <w:pStyle w:val="Odstavecseseznamem"/>
        <w:numPr>
          <w:ilvl w:val="3"/>
          <w:numId w:val="83"/>
        </w:numPr>
        <w:spacing w:before="120" w:after="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2. část: zkouška z odborné problematiky související se studovanými programy</w:t>
      </w:r>
      <w:r w:rsidR="00550F84">
        <w:rPr>
          <w:rFonts w:asciiTheme="minorHAnsi" w:hAnsiTheme="minorHAnsi" w:cstheme="minorHAnsi"/>
          <w:sz w:val="22"/>
          <w:szCs w:val="22"/>
        </w:rPr>
        <w:t xml:space="preserve"> </w:t>
      </w:r>
      <w:r w:rsidRPr="00835AC1">
        <w:rPr>
          <w:rFonts w:asciiTheme="minorHAnsi" w:hAnsiTheme="minorHAnsi" w:cstheme="minorHAnsi"/>
          <w:sz w:val="22"/>
          <w:szCs w:val="22"/>
        </w:rPr>
        <w:t>a zaměřením BP</w:t>
      </w:r>
      <w:r w:rsidR="004F44AF" w:rsidRPr="00835AC1">
        <w:rPr>
          <w:rFonts w:asciiTheme="minorHAnsi" w:hAnsiTheme="minorHAnsi" w:cstheme="minorHAnsi"/>
          <w:sz w:val="22"/>
          <w:szCs w:val="22"/>
        </w:rPr>
        <w:t>.</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Zkouška z odborné problematiky pro studijní program Průmyslové inženýrství se skládá z následujících čtyř zkouškových okruhů, které v sobě zahrnují uvedené předměty:</w:t>
      </w:r>
    </w:p>
    <w:p w:rsidR="00E14C88" w:rsidRPr="008B7889"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
      </w:pPr>
      <w:r w:rsidRPr="003F48CA">
        <w:rPr>
          <w:rFonts w:asciiTheme="minorHAnsi" w:hAnsiTheme="minorHAnsi" w:cstheme="minorHAnsi"/>
          <w:b/>
          <w:sz w:val="22"/>
          <w:szCs w:val="22"/>
        </w:rPr>
        <w:t>Ekonomie</w:t>
      </w:r>
      <w:r w:rsidRPr="003F48CA">
        <w:rPr>
          <w:rFonts w:asciiTheme="minorHAnsi" w:hAnsiTheme="minorHAnsi" w:cstheme="minorHAnsi"/>
          <w:sz w:val="22"/>
          <w:szCs w:val="22"/>
        </w:rPr>
        <w:t xml:space="preserve"> </w:t>
      </w:r>
      <w:r w:rsidRPr="003F48CA">
        <w:rPr>
          <w:rFonts w:asciiTheme="minorHAnsi" w:hAnsiTheme="minorHAnsi" w:cstheme="minorHAnsi"/>
          <w:i/>
          <w:sz w:val="22"/>
          <w:szCs w:val="22"/>
        </w:rPr>
        <w:t>(rozsah je dán předměty Mikroekonomie I, Makroekonomie I)</w:t>
      </w:r>
    </w:p>
    <w:p w:rsidR="00E14C88" w:rsidRPr="00835AC1"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
      </w:pPr>
      <w:r w:rsidRPr="00835AC1">
        <w:rPr>
          <w:rFonts w:asciiTheme="minorHAnsi" w:hAnsiTheme="minorHAnsi" w:cstheme="minorHAnsi"/>
          <w:b/>
          <w:sz w:val="22"/>
          <w:szCs w:val="22"/>
        </w:rPr>
        <w:t>Podniková ekonomika a management</w:t>
      </w:r>
      <w:r w:rsidRPr="00835AC1">
        <w:rPr>
          <w:rFonts w:asciiTheme="minorHAnsi" w:hAnsiTheme="minorHAnsi" w:cstheme="minorHAnsi"/>
          <w:sz w:val="22"/>
          <w:szCs w:val="22"/>
        </w:rPr>
        <w:t xml:space="preserve"> </w:t>
      </w:r>
      <w:r w:rsidRPr="00835AC1">
        <w:rPr>
          <w:rFonts w:asciiTheme="minorHAnsi" w:hAnsiTheme="minorHAnsi" w:cstheme="minorHAnsi"/>
          <w:i/>
          <w:sz w:val="22"/>
          <w:szCs w:val="22"/>
        </w:rPr>
        <w:t>(rozsah je dán předměty Podniková ekonomika I, Podniková ekonomika II, Management I, Řízení lidských zdrojů I, Projektový management I, Projektový management II, Inovační management)</w:t>
      </w:r>
    </w:p>
    <w:p w:rsidR="00E14C88" w:rsidRPr="00835AC1"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
      </w:pPr>
      <w:r w:rsidRPr="00835AC1">
        <w:rPr>
          <w:rFonts w:asciiTheme="minorHAnsi" w:hAnsiTheme="minorHAnsi" w:cstheme="minorHAnsi"/>
          <w:b/>
          <w:sz w:val="22"/>
          <w:szCs w:val="22"/>
        </w:rPr>
        <w:t>Průmyslové inženýrství</w:t>
      </w:r>
      <w:r w:rsidRPr="00835AC1">
        <w:rPr>
          <w:rFonts w:asciiTheme="minorHAnsi" w:hAnsiTheme="minorHAnsi" w:cstheme="minorHAnsi"/>
          <w:sz w:val="22"/>
          <w:szCs w:val="22"/>
        </w:rPr>
        <w:t xml:space="preserve"> </w:t>
      </w:r>
      <w:r w:rsidRPr="00835AC1">
        <w:rPr>
          <w:rFonts w:asciiTheme="minorHAnsi" w:hAnsiTheme="minorHAnsi" w:cstheme="minorHAnsi"/>
          <w:i/>
          <w:sz w:val="22"/>
          <w:szCs w:val="22"/>
        </w:rPr>
        <w:t>(rozsah je dán předměty Úvod do průmyslového inženýrství, Produktový management, Nauka o zboží, Základy výrobních technologií, Logistika, Technická příprava výroby, Řízení a organizace výroby, Kvalita a metrologie, Průmysl 4.0 - digitalizace výrobních procesů)</w:t>
      </w:r>
    </w:p>
    <w:p w:rsidR="00E14C88" w:rsidRPr="00835AC1" w:rsidRDefault="00E14C88" w:rsidP="00693D56">
      <w:pPr>
        <w:pStyle w:val="Odstavecseseznamem"/>
        <w:numPr>
          <w:ilvl w:val="0"/>
          <w:numId w:val="95"/>
        </w:numPr>
        <w:spacing w:before="120" w:after="120" w:line="259" w:lineRule="auto"/>
        <w:jc w:val="both"/>
        <w:rPr>
          <w:rFonts w:asciiTheme="minorHAnsi" w:hAnsiTheme="minorHAnsi" w:cstheme="minorHAnsi"/>
          <w:sz w:val="22"/>
          <w:szCs w:val="22"/>
        </w:rPr>
      </w:pPr>
      <w:r w:rsidRPr="00835AC1">
        <w:rPr>
          <w:rFonts w:asciiTheme="minorHAnsi" w:hAnsiTheme="minorHAnsi" w:cstheme="minorHAnsi"/>
          <w:b/>
          <w:sz w:val="22"/>
          <w:szCs w:val="22"/>
        </w:rPr>
        <w:t>Informatika a statistika</w:t>
      </w:r>
      <w:r w:rsidRPr="00835AC1">
        <w:rPr>
          <w:rFonts w:asciiTheme="minorHAnsi" w:hAnsiTheme="minorHAnsi" w:cstheme="minorHAnsi"/>
          <w:sz w:val="22"/>
          <w:szCs w:val="22"/>
        </w:rPr>
        <w:t xml:space="preserve"> </w:t>
      </w:r>
      <w:r w:rsidRPr="00835AC1">
        <w:rPr>
          <w:rFonts w:asciiTheme="minorHAnsi" w:hAnsiTheme="minorHAnsi" w:cstheme="minorHAnsi"/>
          <w:i/>
          <w:sz w:val="22"/>
          <w:szCs w:val="22"/>
        </w:rPr>
        <w:t xml:space="preserve">(rozsah je dán předměty Informační technologie pro ekonomy, </w:t>
      </w:r>
      <w:r w:rsidR="00B850BB" w:rsidRPr="00835AC1">
        <w:rPr>
          <w:rFonts w:asciiTheme="minorHAnsi" w:hAnsiTheme="minorHAnsi" w:cstheme="minorHAnsi"/>
          <w:i/>
          <w:sz w:val="22"/>
          <w:szCs w:val="22"/>
        </w:rPr>
        <w:t>Úvod do studia systémů</w:t>
      </w:r>
      <w:r w:rsidRPr="00835AC1">
        <w:rPr>
          <w:rFonts w:asciiTheme="minorHAnsi" w:hAnsiTheme="minorHAnsi" w:cstheme="minorHAnsi"/>
          <w:i/>
          <w:sz w:val="22"/>
          <w:szCs w:val="22"/>
        </w:rPr>
        <w:t>, Aplikovaná statistika I, Aplikovaná statistika II, Základy kvantitativních metod, Informační systémy v průmyslovém inženýrství)</w:t>
      </w:r>
    </w:p>
    <w:p w:rsidR="00AC2C27" w:rsidRPr="00AC2C27" w:rsidRDefault="00AC2C27" w:rsidP="00AC2C27">
      <w:pPr>
        <w:spacing w:after="120"/>
        <w:jc w:val="both"/>
        <w:rPr>
          <w:rFonts w:asciiTheme="minorHAnsi" w:hAnsiTheme="minorHAnsi" w:cstheme="minorHAnsi"/>
          <w:color w:val="FF0000"/>
          <w:sz w:val="22"/>
          <w:szCs w:val="22"/>
        </w:rPr>
      </w:pPr>
      <w:r w:rsidRPr="00835AC1">
        <w:rPr>
          <w:rFonts w:asciiTheme="minorHAnsi" w:hAnsiTheme="minorHAnsi" w:cstheme="minorHAnsi"/>
          <w:sz w:val="22"/>
          <w:szCs w:val="22"/>
        </w:rPr>
        <w:t xml:space="preserve">Hodnocení státní závěrečné zkoušky se řídí Článkem 29 </w:t>
      </w:r>
      <w:hyperlink r:id="rId106" w:history="1">
        <w:r w:rsidRPr="00AC2C27">
          <w:rPr>
            <w:rStyle w:val="Hypertextovodkaz"/>
            <w:rFonts w:asciiTheme="minorHAnsi" w:hAnsiTheme="minorHAnsi" w:cstheme="minorHAnsi"/>
            <w:i/>
            <w:sz w:val="22"/>
            <w:szCs w:val="22"/>
          </w:rPr>
          <w:t>Studijního a zkušebního řádu UTB ve Zlíně,</w:t>
        </w:r>
      </w:hyperlink>
      <w:r w:rsidRPr="00AC2C27">
        <w:rPr>
          <w:rFonts w:asciiTheme="minorHAnsi" w:hAnsiTheme="minorHAnsi" w:cstheme="minorHAnsi"/>
          <w:color w:val="00B050"/>
          <w:sz w:val="22"/>
          <w:szCs w:val="22"/>
        </w:rPr>
        <w:t xml:space="preserve"> </w:t>
      </w:r>
      <w:r w:rsidRPr="00835AC1">
        <w:rPr>
          <w:rFonts w:asciiTheme="minorHAnsi" w:hAnsiTheme="minorHAnsi" w:cstheme="minorHAnsi"/>
          <w:sz w:val="22"/>
          <w:szCs w:val="22"/>
        </w:rPr>
        <w:t xml:space="preserve">Článkem 29 vnitřního předpisu FaME </w:t>
      </w:r>
      <w:hyperlink r:id="rId107" w:history="1">
        <w:r w:rsidRPr="00AC2C27">
          <w:rPr>
            <w:rStyle w:val="Hypertextovodkaz"/>
            <w:rFonts w:asciiTheme="minorHAnsi" w:hAnsiTheme="minorHAnsi" w:cstheme="minorHAnsi"/>
            <w:i/>
            <w:sz w:val="22"/>
            <w:szCs w:val="22"/>
          </w:rPr>
          <w:t>Pravidla průběhu studia ve studijních programech uskutečňovaných na Fakultě managementu a ekonomiky</w:t>
        </w:r>
      </w:hyperlink>
      <w:r w:rsidRPr="00AC2C27">
        <w:rPr>
          <w:rFonts w:asciiTheme="minorHAnsi" w:hAnsiTheme="minorHAnsi" w:cstheme="minorHAnsi"/>
          <w:color w:val="00B050"/>
          <w:sz w:val="22"/>
          <w:szCs w:val="22"/>
        </w:rPr>
        <w:t xml:space="preserve"> </w:t>
      </w:r>
      <w:r w:rsidRPr="00835AC1">
        <w:rPr>
          <w:rFonts w:asciiTheme="minorHAnsi" w:hAnsiTheme="minorHAnsi" w:cstheme="minorHAnsi"/>
          <w:sz w:val="22"/>
          <w:szCs w:val="22"/>
        </w:rPr>
        <w:t xml:space="preserve">a vnitřní normou SD č. 1/2018 </w:t>
      </w:r>
      <w:hyperlink r:id="rId108" w:history="1">
        <w:r w:rsidRPr="00AC2C27">
          <w:rPr>
            <w:rStyle w:val="Hypertextovodkaz"/>
            <w:rFonts w:asciiTheme="minorHAnsi" w:hAnsiTheme="minorHAnsi" w:cstheme="minorHAnsi"/>
            <w:i/>
            <w:sz w:val="22"/>
            <w:szCs w:val="22"/>
          </w:rPr>
          <w:t>Organizace, průběh a hodnocení státních závěrečných zkoušek</w:t>
        </w:r>
      </w:hyperlink>
      <w:r w:rsidRPr="00AC2C27">
        <w:rPr>
          <w:rFonts w:asciiTheme="minorHAnsi" w:hAnsiTheme="minorHAnsi" w:cstheme="minorHAnsi"/>
          <w:color w:val="00B050"/>
          <w:sz w:val="22"/>
          <w:szCs w:val="22"/>
        </w:rPr>
        <w:t xml:space="preserve">. </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 O hodnocení SZZ a obhajoby BP, jakož i o hodnocení celkového výsledku SZZ rozhoduje komise na neveřejném zasedání. Hodnocení navrhuje předseda komise s tím, že přihlíží ke stanoviskům čle</w:t>
      </w:r>
      <w:r w:rsidR="004F44AF" w:rsidRPr="00835AC1">
        <w:rPr>
          <w:rFonts w:asciiTheme="minorHAnsi" w:hAnsiTheme="minorHAnsi" w:cstheme="minorHAnsi"/>
          <w:sz w:val="22"/>
          <w:szCs w:val="22"/>
        </w:rPr>
        <w:t xml:space="preserve">nů komise, k úrovni obhajované </w:t>
      </w:r>
      <w:r w:rsidRPr="00835AC1">
        <w:rPr>
          <w:rFonts w:asciiTheme="minorHAnsi" w:hAnsiTheme="minorHAnsi" w:cstheme="minorHAnsi"/>
          <w:sz w:val="22"/>
          <w:szCs w:val="22"/>
        </w:rPr>
        <w:t>BP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Výsledek SZZ vyhlásí předseda, v jeho nepřítomnosti místopředseda nebo jiný předsedou pověřený člen zkušební komise v den konání SZZ.</w:t>
      </w:r>
    </w:p>
    <w:p w:rsidR="00E14C88" w:rsidRPr="00835AC1" w:rsidRDefault="004F44AF"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Hodnocení obhajované </w:t>
      </w:r>
      <w:r w:rsidR="00E14C88" w:rsidRPr="00835AC1">
        <w:rPr>
          <w:rFonts w:asciiTheme="minorHAnsi" w:hAnsiTheme="minorHAnsi" w:cstheme="minorHAnsi"/>
          <w:sz w:val="22"/>
          <w:szCs w:val="22"/>
        </w:rPr>
        <w:t>BP vychází z návrhů ho</w:t>
      </w:r>
      <w:r w:rsidRPr="00835AC1">
        <w:rPr>
          <w:rFonts w:asciiTheme="minorHAnsi" w:hAnsiTheme="minorHAnsi" w:cstheme="minorHAnsi"/>
          <w:sz w:val="22"/>
          <w:szCs w:val="22"/>
        </w:rPr>
        <w:t xml:space="preserve">dnocení vedoucího a oponenta </w:t>
      </w:r>
      <w:r w:rsidR="00E14C88" w:rsidRPr="00835AC1">
        <w:rPr>
          <w:rFonts w:asciiTheme="minorHAnsi" w:hAnsiTheme="minorHAnsi" w:cstheme="minorHAnsi"/>
          <w:sz w:val="22"/>
          <w:szCs w:val="22"/>
        </w:rPr>
        <w:t>BP</w:t>
      </w:r>
      <w:r w:rsidRPr="00835AC1">
        <w:rPr>
          <w:rFonts w:asciiTheme="minorHAnsi" w:hAnsiTheme="minorHAnsi" w:cstheme="minorHAnsi"/>
          <w:sz w:val="22"/>
          <w:szCs w:val="22"/>
        </w:rPr>
        <w:t xml:space="preserve">. Komise na základě obhajoby </w:t>
      </w:r>
      <w:r w:rsidR="00E14C88" w:rsidRPr="00835AC1">
        <w:rPr>
          <w:rFonts w:asciiTheme="minorHAnsi" w:hAnsiTheme="minorHAnsi" w:cstheme="minorHAnsi"/>
          <w:sz w:val="22"/>
          <w:szCs w:val="22"/>
        </w:rPr>
        <w:t>BP provede její celkovou klasifikaci.</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14C88" w:rsidRPr="00EB43E9" w:rsidTr="003F6EB7">
        <w:trPr>
          <w:jc w:val="center"/>
        </w:trPr>
        <w:tc>
          <w:tcPr>
            <w:tcW w:w="2025" w:type="dxa"/>
            <w:tcBorders>
              <w:top w:val="single" w:sz="12" w:space="0" w:color="auto"/>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Číselné vyjádření</w:t>
            </w:r>
          </w:p>
        </w:tc>
      </w:tr>
      <w:tr w:rsidR="00E14C88" w:rsidRPr="00EB43E9" w:rsidTr="003F6EB7">
        <w:trPr>
          <w:jc w:val="center"/>
        </w:trPr>
        <w:tc>
          <w:tcPr>
            <w:tcW w:w="2025" w:type="dxa"/>
            <w:tcBorders>
              <w:top w:val="single" w:sz="12" w:space="0" w:color="auto"/>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506" w:type="dxa"/>
            <w:tcBorders>
              <w:top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w:t>
            </w:r>
          </w:p>
        </w:tc>
      </w:tr>
      <w:tr w:rsidR="00E14C88" w:rsidRPr="00EB43E9" w:rsidTr="003F6EB7">
        <w:trPr>
          <w:jc w:val="center"/>
        </w:trPr>
        <w:tc>
          <w:tcPr>
            <w:tcW w:w="202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506"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127"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3</w:t>
            </w:r>
          </w:p>
        </w:tc>
      </w:tr>
      <w:tr w:rsidR="00E14C88" w:rsidRPr="00EB43E9" w:rsidTr="003F6EB7">
        <w:trPr>
          <w:jc w:val="center"/>
        </w:trPr>
        <w:tc>
          <w:tcPr>
            <w:tcW w:w="2025" w:type="dxa"/>
            <w:tcBorders>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lastRenderedPageBreak/>
              <w:t>F</w:t>
            </w:r>
          </w:p>
        </w:tc>
        <w:tc>
          <w:tcPr>
            <w:tcW w:w="2506" w:type="dxa"/>
            <w:tcBorders>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rsidR="00E14C88" w:rsidRPr="00EB43E9" w:rsidRDefault="00E14C88" w:rsidP="00E14C88">
      <w:pPr>
        <w:jc w:val="both"/>
        <w:rPr>
          <w:rFonts w:asciiTheme="minorHAnsi" w:hAnsiTheme="minorHAnsi" w:cstheme="minorHAnsi"/>
          <w:color w:val="00B050"/>
          <w:sz w:val="22"/>
          <w:szCs w:val="22"/>
        </w:rPr>
      </w:pP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14C88" w:rsidRPr="00EB43E9" w:rsidTr="003F6EB7">
        <w:tc>
          <w:tcPr>
            <w:tcW w:w="1985" w:type="dxa"/>
            <w:tcBorders>
              <w:top w:val="single" w:sz="12" w:space="0" w:color="auto"/>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Rozsah</w:t>
            </w:r>
          </w:p>
        </w:tc>
      </w:tr>
      <w:tr w:rsidR="00E14C88" w:rsidRPr="00EB43E9" w:rsidTr="003F6EB7">
        <w:tc>
          <w:tcPr>
            <w:tcW w:w="1985" w:type="dxa"/>
            <w:tcBorders>
              <w:top w:val="single" w:sz="12" w:space="0" w:color="auto"/>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409" w:type="dxa"/>
            <w:tcBorders>
              <w:top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1,00 – 1,24</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1,25 – 1,50</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1,51 – 2,00</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2,01 – 2,50</w:t>
            </w:r>
          </w:p>
        </w:tc>
      </w:tr>
      <w:tr w:rsidR="00E14C88" w:rsidRPr="00EB43E9" w:rsidTr="003F6EB7">
        <w:tc>
          <w:tcPr>
            <w:tcW w:w="1985" w:type="dxa"/>
            <w:tcBorders>
              <w:lef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409" w:type="dxa"/>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268" w:type="dxa"/>
            <w:tcBorders>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2,51 – 3,00</w:t>
            </w:r>
          </w:p>
        </w:tc>
      </w:tr>
      <w:tr w:rsidR="00E14C88" w:rsidRPr="00EB43E9" w:rsidTr="003F6EB7">
        <w:tc>
          <w:tcPr>
            <w:tcW w:w="1985" w:type="dxa"/>
            <w:tcBorders>
              <w:left w:val="single" w:sz="12" w:space="0" w:color="auto"/>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F</w:t>
            </w:r>
          </w:p>
        </w:tc>
        <w:tc>
          <w:tcPr>
            <w:tcW w:w="2409" w:type="dxa"/>
            <w:tcBorders>
              <w:bottom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rsidR="00E14C88" w:rsidRPr="00EB43E9" w:rsidRDefault="00E14C88" w:rsidP="00E14C88">
      <w:pPr>
        <w:rPr>
          <w:rFonts w:asciiTheme="minorHAnsi" w:hAnsiTheme="minorHAnsi" w:cstheme="minorHAnsi"/>
          <w:sz w:val="22"/>
          <w:szCs w:val="22"/>
          <w:highlight w:val="yellow"/>
        </w:rPr>
      </w:pP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w:t>
      </w:r>
      <w:r w:rsidR="004F44AF" w:rsidRPr="00835AC1">
        <w:rPr>
          <w:rFonts w:asciiTheme="minorHAnsi" w:hAnsiTheme="minorHAnsi" w:cstheme="minorHAnsi"/>
          <w:sz w:val="22"/>
          <w:szCs w:val="22"/>
        </w:rPr>
        <w:t xml:space="preserve">la 1. část SZZ, tj. obhajoba </w:t>
      </w:r>
      <w:r w:rsidRPr="00835AC1">
        <w:rPr>
          <w:rFonts w:asciiTheme="minorHAnsi" w:hAnsiTheme="minorHAnsi" w:cstheme="minorHAnsi"/>
          <w:sz w:val="22"/>
          <w:szCs w:val="22"/>
        </w:rPr>
        <w:t>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byla 2. část SZZ, tj. odborná rozprava, hodnocena lépe než stupněm „nedostatečně“ (F)</w:t>
      </w:r>
      <w:r w:rsidR="004F44AF" w:rsidRPr="00835AC1">
        <w:rPr>
          <w:rFonts w:asciiTheme="minorHAnsi" w:hAnsiTheme="minorHAnsi" w:cstheme="minorHAnsi"/>
          <w:sz w:val="22"/>
          <w:szCs w:val="22"/>
        </w:rPr>
        <w:t xml:space="preserve"> a 1. část SZZ, tj. obhajoba </w:t>
      </w:r>
      <w:r w:rsidRPr="00835AC1">
        <w:rPr>
          <w:rFonts w:asciiTheme="minorHAnsi" w:hAnsiTheme="minorHAnsi" w:cstheme="minorHAnsi"/>
          <w:sz w:val="22"/>
          <w:szCs w:val="22"/>
        </w:rPr>
        <w:t>BP, hodnocena stupněm „nedostatečně“ (F), komise zdůvodní své rozhodnutí a uvede je do protokolu o SZZ. Student svým podpisem potvrdí, že byl se zdůvodněním seznámen. Student má možnost v opravném termínu opakovat je</w:t>
      </w:r>
      <w:r w:rsidR="004F44AF" w:rsidRPr="00835AC1">
        <w:rPr>
          <w:rFonts w:asciiTheme="minorHAnsi" w:hAnsiTheme="minorHAnsi" w:cstheme="minorHAnsi"/>
          <w:sz w:val="22"/>
          <w:szCs w:val="22"/>
        </w:rPr>
        <w:t xml:space="preserve">n 1. část SZZ, tzn. obhajobu </w:t>
      </w:r>
      <w:r w:rsidRPr="00835AC1">
        <w:rPr>
          <w:rFonts w:asciiTheme="minorHAnsi" w:hAnsiTheme="minorHAnsi" w:cstheme="minorHAnsi"/>
          <w:sz w:val="22"/>
          <w:szCs w:val="22"/>
        </w:rPr>
        <w:t>BP.</w:t>
      </w: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byl student hodnocen stupněm </w:t>
      </w:r>
      <w:r w:rsidR="004F44AF" w:rsidRPr="00835AC1">
        <w:rPr>
          <w:rFonts w:asciiTheme="minorHAnsi" w:hAnsiTheme="minorHAnsi" w:cstheme="minorHAnsi"/>
          <w:sz w:val="22"/>
          <w:szCs w:val="22"/>
        </w:rPr>
        <w:t xml:space="preserve">„nedostatečně“ (F) z obhajoby </w:t>
      </w:r>
      <w:r w:rsidRPr="00835AC1">
        <w:rPr>
          <w:rFonts w:asciiTheme="minorHAnsi" w:hAnsiTheme="minorHAnsi" w:cstheme="minorHAnsi"/>
          <w:sz w:val="22"/>
          <w:szCs w:val="22"/>
        </w:rPr>
        <w:t>BP, bude tato původní práce přístupna vedoucímu, oponentovi i komisi, která bude hodnotit nově předloženou práci u obhajoby v opravném termínu SZZ.</w:t>
      </w:r>
    </w:p>
    <w:p w:rsidR="00E14C88" w:rsidRPr="00835AC1" w:rsidRDefault="004F44AF"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V případě neúspěšné obhajoby </w:t>
      </w:r>
      <w:r w:rsidR="00E14C88" w:rsidRPr="00835AC1">
        <w:rPr>
          <w:rFonts w:asciiTheme="minorHAnsi" w:hAnsiTheme="minorHAnsi" w:cstheme="minorHAnsi"/>
          <w:sz w:val="22"/>
          <w:szCs w:val="22"/>
        </w:rPr>
        <w:t>BP nelze v opravném termínu opětov</w:t>
      </w:r>
      <w:r w:rsidRPr="00835AC1">
        <w:rPr>
          <w:rFonts w:asciiTheme="minorHAnsi" w:hAnsiTheme="minorHAnsi" w:cstheme="minorHAnsi"/>
          <w:sz w:val="22"/>
          <w:szCs w:val="22"/>
        </w:rPr>
        <w:t xml:space="preserve">ně předložit totožnou </w:t>
      </w:r>
      <w:r w:rsidR="00E14C88" w:rsidRPr="00835AC1">
        <w:rPr>
          <w:rFonts w:asciiTheme="minorHAnsi" w:hAnsiTheme="minorHAnsi" w:cstheme="minorHAnsi"/>
          <w:sz w:val="22"/>
          <w:szCs w:val="22"/>
        </w:rPr>
        <w:t>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E14C88" w:rsidRPr="00835AC1" w:rsidRDefault="00E14C88" w:rsidP="00E14C88">
      <w:pPr>
        <w:tabs>
          <w:tab w:val="left" w:pos="2835"/>
        </w:tabs>
        <w:spacing w:before="120" w:after="120"/>
        <w:jc w:val="both"/>
        <w:rPr>
          <w:rFonts w:asciiTheme="minorHAnsi" w:hAnsiTheme="minorHAnsi" w:cstheme="minorHAnsi"/>
          <w:b/>
          <w:sz w:val="22"/>
          <w:szCs w:val="22"/>
        </w:rPr>
      </w:pPr>
      <w:r w:rsidRPr="00835AC1">
        <w:rPr>
          <w:rFonts w:asciiTheme="minorHAnsi" w:hAnsiTheme="minorHAnsi" w:cstheme="minorHAnsi"/>
          <w:b/>
          <w:sz w:val="22"/>
          <w:szCs w:val="22"/>
        </w:rPr>
        <w:t>Pro celkové hodnocení studia jsou stanoven</w:t>
      </w:r>
      <w:r w:rsidR="00D61182">
        <w:rPr>
          <w:rFonts w:asciiTheme="minorHAnsi" w:hAnsiTheme="minorHAnsi" w:cstheme="minorHAnsi"/>
          <w:b/>
          <w:sz w:val="22"/>
          <w:szCs w:val="22"/>
        </w:rPr>
        <w:t>a</w:t>
      </w:r>
      <w:r w:rsidRPr="00835AC1">
        <w:rPr>
          <w:rFonts w:asciiTheme="minorHAnsi" w:hAnsiTheme="minorHAnsi" w:cstheme="minorHAnsi"/>
          <w:b/>
          <w:sz w:val="22"/>
          <w:szCs w:val="22"/>
        </w:rPr>
        <w:t xml:space="preserve"> následující pravidla:</w:t>
      </w:r>
    </w:p>
    <w:p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Na FaME se vynikajícími studijními výsledky rozumí skutečnost, kdy vážený průměr za celou dobu studia nepřesáhne hodnotu 1,30.</w:t>
      </w:r>
    </w:p>
    <w:p w:rsidR="00E14C88" w:rsidRPr="00835AC1" w:rsidRDefault="00E14C88" w:rsidP="00E14C88">
      <w:pPr>
        <w:pStyle w:val="Zkladntext"/>
        <w:rPr>
          <w:rFonts w:asciiTheme="minorHAnsi" w:hAnsiTheme="minorHAnsi" w:cstheme="minorHAnsi"/>
          <w:i w:val="0"/>
          <w:sz w:val="22"/>
          <w:szCs w:val="22"/>
        </w:rPr>
      </w:pPr>
    </w:p>
    <w:p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Celkové hodnocení studia:</w:t>
      </w:r>
    </w:p>
    <w:p w:rsidR="00E14C88" w:rsidRPr="00835AC1" w:rsidRDefault="00E14C88" w:rsidP="00693D56">
      <w:pPr>
        <w:pStyle w:val="Zkladntext"/>
        <w:numPr>
          <w:ilvl w:val="0"/>
          <w:numId w:val="84"/>
        </w:numPr>
        <w:ind w:left="426" w:hanging="425"/>
        <w:rPr>
          <w:rFonts w:asciiTheme="minorHAnsi" w:hAnsiTheme="minorHAnsi" w:cstheme="minorHAnsi"/>
          <w:b/>
          <w:bCs/>
          <w:i w:val="0"/>
          <w:sz w:val="22"/>
          <w:szCs w:val="22"/>
        </w:rPr>
      </w:pPr>
      <w:r w:rsidRPr="00835AC1">
        <w:rPr>
          <w:rFonts w:asciiTheme="minorHAnsi" w:hAnsiTheme="minorHAnsi" w:cstheme="minorHAnsi"/>
          <w:b/>
          <w:i w:val="0"/>
          <w:sz w:val="22"/>
          <w:szCs w:val="22"/>
        </w:rPr>
        <w:t>Prospěl</w:t>
      </w:r>
      <w:r w:rsidRPr="00835AC1">
        <w:rPr>
          <w:rFonts w:asciiTheme="minorHAnsi" w:hAnsiTheme="minorHAnsi" w:cstheme="minorHAnsi"/>
          <w:b/>
          <w:bCs/>
          <w:i w:val="0"/>
          <w:sz w:val="22"/>
          <w:szCs w:val="22"/>
        </w:rPr>
        <w:t xml:space="preserve"> </w:t>
      </w:r>
      <w:r w:rsidRPr="00835AC1">
        <w:rPr>
          <w:rFonts w:asciiTheme="minorHAnsi" w:hAnsiTheme="minorHAnsi" w:cstheme="minorHAnsi"/>
          <w:b/>
          <w:i w:val="0"/>
          <w:sz w:val="22"/>
          <w:szCs w:val="22"/>
        </w:rPr>
        <w:t>s</w:t>
      </w:r>
      <w:r w:rsidRPr="00835AC1">
        <w:rPr>
          <w:rFonts w:asciiTheme="minorHAnsi" w:hAnsiTheme="minorHAnsi" w:cstheme="minorHAnsi"/>
          <w:b/>
          <w:bCs/>
          <w:i w:val="0"/>
          <w:sz w:val="22"/>
          <w:szCs w:val="22"/>
        </w:rPr>
        <w:t> </w:t>
      </w:r>
      <w:r w:rsidRPr="00835AC1">
        <w:rPr>
          <w:rFonts w:asciiTheme="minorHAnsi" w:hAnsiTheme="minorHAnsi" w:cstheme="minorHAnsi"/>
          <w:b/>
          <w:i w:val="0"/>
          <w:sz w:val="22"/>
          <w:szCs w:val="22"/>
        </w:rPr>
        <w:t>vyznamenáním</w:t>
      </w:r>
    </w:p>
    <w:p w:rsidR="00E14C88" w:rsidRPr="00835AC1" w:rsidRDefault="00E14C88" w:rsidP="00693D56">
      <w:pPr>
        <w:pStyle w:val="Zkladntext"/>
        <w:numPr>
          <w:ilvl w:val="0"/>
          <w:numId w:val="85"/>
        </w:numPr>
        <w:ind w:left="851"/>
        <w:rPr>
          <w:rFonts w:asciiTheme="minorHAnsi" w:hAnsiTheme="minorHAnsi" w:cstheme="minorHAnsi"/>
          <w:i w:val="0"/>
          <w:sz w:val="22"/>
          <w:szCs w:val="22"/>
        </w:rPr>
      </w:pPr>
      <w:r w:rsidRPr="00835AC1">
        <w:rPr>
          <w:rFonts w:asciiTheme="minorHAnsi" w:hAnsiTheme="minorHAnsi" w:cstheme="minorHAnsi"/>
          <w:i w:val="0"/>
          <w:sz w:val="22"/>
          <w:szCs w:val="22"/>
        </w:rPr>
        <w:t xml:space="preserve">vážený průměr za celou dobu studia v akreditovaném studijním programu nepřesáhne: </w:t>
      </w:r>
      <w:r w:rsidRPr="00835AC1">
        <w:rPr>
          <w:rFonts w:asciiTheme="minorHAnsi" w:hAnsiTheme="minorHAnsi" w:cstheme="minorHAnsi"/>
          <w:i w:val="0"/>
          <w:sz w:val="22"/>
          <w:szCs w:val="22"/>
        </w:rPr>
        <w:tab/>
        <w:t>pro BSP</w:t>
      </w:r>
      <w:r w:rsidRPr="00835AC1">
        <w:rPr>
          <w:rFonts w:asciiTheme="minorHAnsi" w:hAnsiTheme="minorHAnsi" w:cstheme="minorHAnsi"/>
          <w:i w:val="0"/>
          <w:sz w:val="22"/>
          <w:szCs w:val="22"/>
        </w:rPr>
        <w:tab/>
      </w:r>
      <w:r w:rsidRPr="00835AC1">
        <w:rPr>
          <w:rFonts w:asciiTheme="minorHAnsi" w:hAnsiTheme="minorHAnsi" w:cstheme="minorHAnsi"/>
          <w:i w:val="0"/>
          <w:sz w:val="22"/>
          <w:szCs w:val="22"/>
        </w:rPr>
        <w:tab/>
        <w:t>1,30</w:t>
      </w:r>
    </w:p>
    <w:p w:rsidR="00E14C88" w:rsidRPr="00835AC1" w:rsidRDefault="00E14C88" w:rsidP="00E14C88">
      <w:pPr>
        <w:pStyle w:val="Zkladntext"/>
        <w:ind w:left="708" w:firstLine="708"/>
        <w:rPr>
          <w:rFonts w:asciiTheme="minorHAnsi" w:hAnsiTheme="minorHAnsi" w:cstheme="minorHAnsi"/>
          <w:i w:val="0"/>
          <w:sz w:val="22"/>
          <w:szCs w:val="22"/>
        </w:rPr>
      </w:pPr>
      <w:r w:rsidRPr="00835AC1">
        <w:rPr>
          <w:rFonts w:asciiTheme="minorHAnsi" w:hAnsiTheme="minorHAnsi" w:cstheme="minorHAnsi"/>
          <w:i w:val="0"/>
          <w:sz w:val="22"/>
          <w:szCs w:val="22"/>
        </w:rPr>
        <w:t>pro MSP</w:t>
      </w:r>
      <w:r w:rsidRPr="00835AC1">
        <w:rPr>
          <w:rFonts w:asciiTheme="minorHAnsi" w:hAnsiTheme="minorHAnsi" w:cstheme="minorHAnsi"/>
          <w:i w:val="0"/>
          <w:sz w:val="22"/>
          <w:szCs w:val="22"/>
        </w:rPr>
        <w:tab/>
        <w:t>1,30</w:t>
      </w:r>
    </w:p>
    <w:p w:rsidR="00E14C88" w:rsidRPr="00835AC1" w:rsidRDefault="00E14C88" w:rsidP="00E14C88">
      <w:pPr>
        <w:pStyle w:val="Zkladntext"/>
        <w:tabs>
          <w:tab w:val="left" w:pos="2880"/>
        </w:tabs>
        <w:spacing w:after="60"/>
        <w:rPr>
          <w:rFonts w:asciiTheme="minorHAnsi" w:hAnsiTheme="minorHAnsi" w:cstheme="minorHAnsi"/>
          <w:i w:val="0"/>
          <w:sz w:val="22"/>
          <w:szCs w:val="22"/>
        </w:rPr>
      </w:pPr>
      <w:r w:rsidRPr="00835AC1">
        <w:rPr>
          <w:rFonts w:asciiTheme="minorHAnsi" w:hAnsiTheme="minorHAnsi" w:cstheme="minorHAnsi"/>
          <w:i w:val="0"/>
          <w:sz w:val="22"/>
          <w:szCs w:val="22"/>
        </w:rPr>
        <w:t>VŠ diplom s vyznamenáním, mohou obdržet studenti, kteří byli při SZZ klasifikováni s celkovým prospěchem „výborně“ (A) nebo „velmi dobře“ (B).</w:t>
      </w:r>
    </w:p>
    <w:p w:rsidR="00E14C88" w:rsidRPr="00835AC1" w:rsidRDefault="00E14C88" w:rsidP="00693D56">
      <w:pPr>
        <w:pStyle w:val="Zkladntext"/>
        <w:numPr>
          <w:ilvl w:val="0"/>
          <w:numId w:val="84"/>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t>Prospěl</w:t>
      </w:r>
    </w:p>
    <w:p w:rsidR="00E14C88" w:rsidRPr="00835AC1" w:rsidRDefault="00E14C88" w:rsidP="00693D56">
      <w:pPr>
        <w:pStyle w:val="Zkladntext"/>
        <w:numPr>
          <w:ilvl w:val="0"/>
          <w:numId w:val="85"/>
        </w:numPr>
        <w:ind w:left="851"/>
        <w:rPr>
          <w:rFonts w:asciiTheme="minorHAnsi" w:hAnsiTheme="minorHAnsi" w:cstheme="minorHAnsi"/>
          <w:i w:val="0"/>
          <w:sz w:val="22"/>
          <w:szCs w:val="22"/>
        </w:rPr>
      </w:pPr>
      <w:r w:rsidRPr="00835AC1">
        <w:rPr>
          <w:rFonts w:asciiTheme="minorHAnsi" w:hAnsiTheme="minorHAnsi" w:cstheme="minorHAnsi"/>
          <w:i w:val="0"/>
          <w:sz w:val="22"/>
          <w:szCs w:val="22"/>
        </w:rPr>
        <w:t>absolvování SZZ s celkovým prospěchem „výborně“ (A), „velmi dobře“ (B), „dobře“(C), „uspokojivě“ (D) nebo „dostatečně“ (E).</w:t>
      </w:r>
    </w:p>
    <w:p w:rsidR="00E14C88" w:rsidRPr="00835AC1" w:rsidRDefault="00E14C88" w:rsidP="00693D56">
      <w:pPr>
        <w:pStyle w:val="Zkladntext"/>
        <w:numPr>
          <w:ilvl w:val="0"/>
          <w:numId w:val="84"/>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lastRenderedPageBreak/>
        <w:t>Neprospěl</w:t>
      </w:r>
    </w:p>
    <w:p w:rsidR="00E14C88" w:rsidRPr="00835AC1" w:rsidRDefault="00E14C88" w:rsidP="00693D56">
      <w:pPr>
        <w:pStyle w:val="Zkladntext"/>
        <w:numPr>
          <w:ilvl w:val="0"/>
          <w:numId w:val="85"/>
        </w:numPr>
        <w:ind w:left="851"/>
        <w:rPr>
          <w:rFonts w:asciiTheme="minorHAnsi" w:hAnsiTheme="minorHAnsi" w:cstheme="minorHAnsi"/>
          <w:i w:val="0"/>
          <w:sz w:val="22"/>
          <w:szCs w:val="22"/>
        </w:rPr>
      </w:pPr>
      <w:r w:rsidRPr="00835AC1">
        <w:rPr>
          <w:rFonts w:asciiTheme="minorHAnsi" w:hAnsiTheme="minorHAnsi" w:cstheme="minorHAnsi"/>
          <w:i w:val="0"/>
          <w:sz w:val="22"/>
          <w:szCs w:val="22"/>
        </w:rPr>
        <w:t>pokud byl klasifikován u SZZ stupněm „nedostatečně“ (F) u kterékoliv části SZZ.</w:t>
      </w:r>
    </w:p>
    <w:p w:rsidR="00E14C88" w:rsidRPr="00835AC1" w:rsidRDefault="00E14C88" w:rsidP="00E14C88">
      <w:pPr>
        <w:pStyle w:val="Zkladntext"/>
        <w:ind w:left="1416" w:firstLine="24"/>
        <w:rPr>
          <w:rFonts w:asciiTheme="minorHAnsi" w:hAnsiTheme="minorHAnsi" w:cstheme="minorHAnsi"/>
          <w:i w:val="0"/>
          <w:sz w:val="22"/>
          <w:szCs w:val="22"/>
        </w:rPr>
      </w:pPr>
    </w:p>
    <w:p w:rsidR="00E14C88" w:rsidRPr="00835AC1" w:rsidRDefault="00E14C88" w:rsidP="00D61182">
      <w:pPr>
        <w:pStyle w:val="Zkladntext"/>
        <w:spacing w:after="120"/>
        <w:rPr>
          <w:rFonts w:asciiTheme="minorHAnsi" w:hAnsiTheme="minorHAnsi" w:cstheme="minorHAnsi"/>
          <w:i w:val="0"/>
          <w:sz w:val="22"/>
          <w:szCs w:val="22"/>
        </w:rPr>
      </w:pPr>
      <w:r w:rsidRPr="00835AC1">
        <w:rPr>
          <w:rFonts w:asciiTheme="minorHAnsi" w:hAnsiTheme="minorHAnsi" w:cstheme="minorHAnsi"/>
          <w:i w:val="0"/>
          <w:sz w:val="22"/>
          <w:szCs w:val="22"/>
        </w:rPr>
        <w:t>Témata kvalifikačních prací korespondují se zaměřením studijního programu a s profilem absolventa studijního programu Průmyslové inženýrství. Je možno uvést návrh témat kvalifikačních prací pro SP Průmyslové inženýrství:</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Analýza výrobního procesu ve vybrané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Optimalizace logistických toků ve výrobním systému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Návrh modelu uspořádání výrobního layoutu ve výrobním procesu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Využití metod průmyslového inženýrství ve výrobním podniku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Analýza a využití projektového řízení v průmyslové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Implementace vybraného modelu ERP ve výrobním procesu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Návrh projektu informačních toku v oblasti plánování a řízení výroby</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Model nastavení procesů managementu kvality v průmyslové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Analýza vybraného informačního systému jako podpůrného nástroje digitalizace výrobního procesu</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Zhodnocení implementace systému managementu kvality ve firmě</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Aplikace vybraných nástrojů kvality v průmyslové společnosti</w:t>
      </w:r>
    </w:p>
    <w:p w:rsidR="00E14C88" w:rsidRPr="00835AC1" w:rsidRDefault="00E14C88" w:rsidP="00693D56">
      <w:pPr>
        <w:pStyle w:val="Odstavecseseznamem"/>
        <w:numPr>
          <w:ilvl w:val="0"/>
          <w:numId w:val="86"/>
        </w:numPr>
        <w:spacing w:after="160"/>
        <w:jc w:val="both"/>
        <w:rPr>
          <w:rFonts w:asciiTheme="minorHAnsi" w:hAnsiTheme="minorHAnsi" w:cstheme="minorHAnsi"/>
          <w:sz w:val="22"/>
          <w:szCs w:val="22"/>
        </w:rPr>
      </w:pPr>
      <w:r w:rsidRPr="00835AC1">
        <w:rPr>
          <w:rFonts w:asciiTheme="minorHAnsi" w:hAnsiTheme="minorHAnsi" w:cstheme="minorHAnsi"/>
          <w:sz w:val="22"/>
          <w:szCs w:val="22"/>
        </w:rPr>
        <w:t>Návrh procesní mapy pro nastavení procesu implementace konceptu Průmyslu 4.0</w:t>
      </w:r>
    </w:p>
    <w:p w:rsidR="00AC2C27" w:rsidRPr="00835AC1" w:rsidRDefault="00AC2C27" w:rsidP="00AC2C27">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 xml:space="preserve">Na FaME UTB ve Zlíně je vnitřní normou SD 6/2017 </w:t>
      </w:r>
      <w:hyperlink r:id="rId109"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835AC1">
        <w:rPr>
          <w:rFonts w:asciiTheme="minorHAnsi" w:hAnsiTheme="minorHAnsi" w:cstheme="minorHAnsi"/>
          <w:i w:val="0"/>
          <w:sz w:val="22"/>
          <w:szCs w:val="22"/>
        </w:rPr>
        <w:t>stanoven maximální počet vedených BP a DP jedním akademickým pracovníkem v souhrnu BP a DP na UTB na 12.</w:t>
      </w:r>
    </w:p>
    <w:p w:rsidR="00AC2C27" w:rsidRPr="00EF7007" w:rsidRDefault="00AC2C27" w:rsidP="00AC2C27">
      <w:pPr>
        <w:pStyle w:val="Zkladntext"/>
        <w:rPr>
          <w:rFonts w:asciiTheme="minorHAnsi" w:hAnsiTheme="minorHAnsi" w:cstheme="minorHAnsi"/>
          <w:i w:val="0"/>
          <w:color w:val="00B050"/>
          <w:sz w:val="22"/>
          <w:szCs w:val="22"/>
        </w:rPr>
      </w:pPr>
    </w:p>
    <w:p w:rsidR="00AC2C27" w:rsidRPr="00EF7007" w:rsidRDefault="00AC2C27" w:rsidP="00AC2C27">
      <w:pPr>
        <w:pStyle w:val="Zkladntext"/>
        <w:rPr>
          <w:rFonts w:asciiTheme="minorHAnsi" w:hAnsiTheme="minorHAnsi" w:cstheme="minorHAnsi"/>
          <w:i w:val="0"/>
          <w:color w:val="00B050"/>
          <w:sz w:val="22"/>
          <w:szCs w:val="22"/>
        </w:rPr>
      </w:pPr>
      <w:r w:rsidRPr="00835AC1">
        <w:rPr>
          <w:rFonts w:asciiTheme="minorHAnsi" w:hAnsiTheme="minorHAnsi" w:cstheme="minorHAnsi"/>
          <w:i w:val="0"/>
          <w:sz w:val="22"/>
          <w:szCs w:val="22"/>
        </w:rPr>
        <w:t xml:space="preserve">Všechny kvalifikační práce jsou centrálně ukládány na elektronickém úložišti Digitální knihovna UTB </w:t>
      </w:r>
      <w:r w:rsidRPr="00835AC1">
        <w:rPr>
          <w:rFonts w:asciiTheme="minorHAnsi" w:hAnsiTheme="minorHAnsi" w:cstheme="minorHAnsi"/>
          <w:sz w:val="22"/>
          <w:szCs w:val="22"/>
        </w:rPr>
        <w:t>(</w:t>
      </w:r>
      <w:hyperlink r:id="rId110" w:history="1">
        <w:r w:rsidRPr="00641137">
          <w:rPr>
            <w:rStyle w:val="Hypertextovodkaz"/>
            <w:rFonts w:asciiTheme="minorHAnsi" w:hAnsiTheme="minorHAnsi" w:cstheme="minorHAnsi"/>
            <w:sz w:val="22"/>
            <w:szCs w:val="22"/>
          </w:rPr>
          <w:t>https://digilib.k.utb.cz</w:t>
        </w:r>
      </w:hyperlink>
      <w:r w:rsidRPr="00835AC1">
        <w:rPr>
          <w:rFonts w:asciiTheme="minorHAnsi" w:hAnsiTheme="minorHAnsi" w:cstheme="minorHAnsi"/>
          <w:sz w:val="22"/>
          <w:szCs w:val="22"/>
        </w:rPr>
        <w:t>).</w:t>
      </w:r>
      <w:r w:rsidRPr="00835AC1">
        <w:rPr>
          <w:rFonts w:asciiTheme="minorHAnsi" w:hAnsiTheme="minorHAnsi" w:cstheme="minorHAnsi"/>
          <w:i w:val="0"/>
          <w:sz w:val="22"/>
          <w:szCs w:val="22"/>
        </w:rPr>
        <w:t xml:space="preserve"> </w:t>
      </w:r>
    </w:p>
    <w:p w:rsidR="00835AC1" w:rsidRDefault="00E14C88" w:rsidP="00835AC1">
      <w:pPr>
        <w:pStyle w:val="Zkladntext"/>
        <w:rPr>
          <w:rFonts w:asciiTheme="minorHAnsi" w:hAnsiTheme="minorHAnsi" w:cstheme="minorHAnsi"/>
          <w:i w:val="0"/>
          <w:color w:val="00B050"/>
          <w:sz w:val="22"/>
          <w:szCs w:val="22"/>
        </w:rPr>
      </w:pPr>
      <w:r w:rsidRPr="00EB43E9">
        <w:rPr>
          <w:rFonts w:asciiTheme="minorHAnsi" w:hAnsiTheme="minorHAnsi" w:cstheme="minorHAnsi"/>
          <w:i w:val="0"/>
          <w:color w:val="00B050"/>
          <w:sz w:val="22"/>
          <w:szCs w:val="22"/>
        </w:rPr>
        <w:t xml:space="preserve"> </w:t>
      </w:r>
    </w:p>
    <w:p w:rsidR="00E14C88" w:rsidRPr="00835AC1" w:rsidRDefault="00E14C88" w:rsidP="00D61182">
      <w:pPr>
        <w:pStyle w:val="Zkladntext"/>
        <w:spacing w:after="360"/>
        <w:rPr>
          <w:rFonts w:asciiTheme="minorHAnsi" w:hAnsiTheme="minorHAnsi" w:cstheme="minorHAnsi"/>
          <w:i w:val="0"/>
          <w:sz w:val="22"/>
          <w:szCs w:val="22"/>
        </w:rPr>
      </w:pPr>
      <w:r w:rsidRPr="00835AC1">
        <w:rPr>
          <w:rFonts w:asciiTheme="minorHAnsi" w:hAnsiTheme="minorHAnsi" w:cstheme="minorHAnsi"/>
          <w:i w:val="0"/>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Specifika spolupráce s praxí</w:t>
      </w:r>
    </w:p>
    <w:p w:rsidR="00E14C88" w:rsidRPr="005E4B11" w:rsidRDefault="00E14C88" w:rsidP="005E4B11">
      <w:pPr>
        <w:pStyle w:val="Nadpis3"/>
        <w:jc w:val="center"/>
        <w:rPr>
          <w:rFonts w:ascii="Calibri" w:hAnsi="Calibri" w:cs="Calibri"/>
          <w:b/>
          <w:color w:val="000000" w:themeColor="text1"/>
        </w:rPr>
      </w:pPr>
      <w:r w:rsidRPr="00E14C88">
        <w:rPr>
          <w:rFonts w:ascii="Calibri" w:hAnsi="Calibri" w:cs="Calibri"/>
          <w:b/>
          <w:color w:val="000000" w:themeColor="text1"/>
        </w:rPr>
        <w:t>Standard 2.15</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Obsah profesně zaměřeného bakalářského studijního programu Průmyslové inženýrství je orientován na výchovu absolventů, znalých tradičních i štíhlých metod průmyslového inženýrství a dále znalých nejnovějších automatizovaných a digitalizovaných přístupů, využívaných v oblasti průmyslového inženýrství. Z uvedeného důvodu je naprosto nezbytná spolupráce s průmyslovými společnostmi, které aktivně působí na českém trhu. Vzdělávací proces je z hlediska profesní přípravy budoucích absolventů uvedeného studijního programu závislý na níže uvedených pilířích – specifických potřebách v oblasti vzdělávání průmyslových inženýrů:</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praktická zkušenost v rámci plánované odborné praxe v konkrétních podmínkách výrobního procesu s orientací na analýzu a využívání metod průmyslového inženýrství</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specifická forma implementace vybraných metod průmyslového inženýrství závislá od metod a nástrojů řízení lidských zdrojů, jejich motivace a stimulace z hlediska naplňování interních firemních cílů zaměstnanců výrobních provozů</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disponibilita moderních automatizovaných a digitalizovaných technologií pro nastavování procesních modelů orientovaných na možnost implementace nebo zlepšování výrobních a podpůrných procesů</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lastRenderedPageBreak/>
        <w:t>možnost získávání praktických zručností v ovládání vybraných automatizovaných a digitalizovaných technologií integrovaných v rámci konceptu Průmyslu 4.0</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klíčové znalosti a zkušenosti zaměstnanců průmyslových firem z oblasti implementace metod průmyslového inženýrství a vzájemné sdílení znalostí a zkušeností se studenty uvedeného studijního programu</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realizace odborných praxí na individuálně zadávané projekty ze strany kooperujících průmyslových společností a možnosti integrace uvedených studentů do projektových týmů v průmyslových firmách pro získání zkušenosti práce v týmu a týmové zlepšování procesů / týmovou implementaci metod průmyslového inženýrství</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realizace odborně zaměřených exkurzí v průmyslových procesech s cílem získat kvalifikovanější přehled o stávajících a aktivně využívaných průmyslových technologiích, procesních a manažerských nástrojích pro oblast řízení a organizace výroby a produktových inovacích</w:t>
      </w:r>
    </w:p>
    <w:p w:rsidR="00E14C88" w:rsidRPr="00835AC1" w:rsidRDefault="00E14C88" w:rsidP="00693D56">
      <w:pPr>
        <w:pStyle w:val="Odstavecseseznamem"/>
        <w:numPr>
          <w:ilvl w:val="0"/>
          <w:numId w:val="90"/>
        </w:numPr>
        <w:spacing w:before="120" w:after="120" w:line="259" w:lineRule="auto"/>
        <w:jc w:val="both"/>
        <w:rPr>
          <w:rFonts w:ascii="Calibri" w:hAnsi="Calibri" w:cs="Calibri"/>
          <w:sz w:val="22"/>
        </w:rPr>
      </w:pPr>
      <w:r w:rsidRPr="00835AC1">
        <w:rPr>
          <w:rFonts w:ascii="Calibri" w:hAnsi="Calibri" w:cs="Calibri"/>
          <w:sz w:val="22"/>
        </w:rPr>
        <w:t>odborné konzultace a workshopy s vybranými pracovníky na pozicích průmyslových inženýrů, výrobních ředitelů, tým lídrů, výrobních zaměstnanců s cílem získávat nové poznatky a vyměňovat si zkušenosti</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Z uvedeného důvodu jsou do obsahové struktury předmětů bakalářského studijního programu Průmyslové inženýrství zařazen</w:t>
      </w:r>
      <w:r w:rsidR="00EB43E9" w:rsidRPr="00835AC1">
        <w:rPr>
          <w:rFonts w:ascii="Calibri" w:hAnsi="Calibri" w:cs="Calibri"/>
          <w:sz w:val="22"/>
        </w:rPr>
        <w:t>y</w:t>
      </w:r>
      <w:r w:rsidRPr="00835AC1">
        <w:rPr>
          <w:rFonts w:ascii="Calibri" w:hAnsi="Calibri" w:cs="Calibri"/>
          <w:sz w:val="22"/>
        </w:rPr>
        <w:t xml:space="preserve"> předměty, které na jedné straně obsahují stěžejní poznatky ve vybraných teoretických oblastech a na druhé straně jsou k předmětům integrovaní odborní spolupracovníci z praxe (z vybraných průmyslových firem), čímž lze dosáhnout multiplikační efekt v rámci studia vybraných předmětů. Uvedený efekt je ještě podpořený zařazením 4 odborných praxí, povinných pro všechny studenty uvedeného studijního programu. Absolvent získá přímou spoluprací s praxí a v praxí odborné znalosti nezbytné pro kvalifikovanou práci na pozici průmyslového inženýra v rozsahu znalostí a zkušeností studenta bakalářského stupně studia.</w:t>
      </w:r>
    </w:p>
    <w:p w:rsidR="00E14C88" w:rsidRPr="00E14C88" w:rsidRDefault="00E14C88" w:rsidP="00E14C88">
      <w:pPr>
        <w:spacing w:before="120" w:after="120"/>
        <w:jc w:val="both"/>
        <w:rPr>
          <w:rFonts w:ascii="Calibri" w:hAnsi="Calibri" w:cs="Calibri"/>
          <w:color w:val="00B050"/>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 ve studijním programu</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Metody výuky a hodnocení výsledků studia</w:t>
      </w:r>
    </w:p>
    <w:p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3.1</w:t>
      </w:r>
    </w:p>
    <w:p w:rsidR="00E14C88" w:rsidRPr="00EB43E9" w:rsidRDefault="00AC2C27" w:rsidP="00E14C88">
      <w:pPr>
        <w:tabs>
          <w:tab w:val="left" w:pos="2835"/>
        </w:tabs>
        <w:spacing w:before="120" w:after="120"/>
        <w:jc w:val="both"/>
        <w:rPr>
          <w:rFonts w:ascii="Calibri" w:hAnsi="Calibri" w:cs="Calibri"/>
          <w:color w:val="00B050"/>
          <w:sz w:val="22"/>
          <w:szCs w:val="22"/>
        </w:rPr>
      </w:pPr>
      <w:r w:rsidRPr="00835AC1">
        <w:rPr>
          <w:rFonts w:asciiTheme="minorHAnsi" w:hAnsiTheme="minorHAnsi" w:cstheme="minorHAnsi"/>
          <w:sz w:val="22"/>
          <w:szCs w:val="22"/>
        </w:rPr>
        <w:t xml:space="preserve">Metody a způsoby výuky jsou zakotveny ve </w:t>
      </w:r>
      <w:hyperlink r:id="rId111" w:history="1">
        <w:r w:rsidRPr="00CA0FD2">
          <w:rPr>
            <w:rStyle w:val="Hypertextovodkaz"/>
            <w:rFonts w:asciiTheme="minorHAnsi" w:hAnsiTheme="minorHAnsi" w:cstheme="minorHAnsi"/>
            <w:i/>
            <w:sz w:val="22"/>
            <w:szCs w:val="22"/>
          </w:rPr>
          <w:t>Studijním a zkušebním řádu UTB ve Zlíně</w:t>
        </w:r>
      </w:hyperlink>
      <w:r w:rsidRPr="00835AC1">
        <w:rPr>
          <w:rFonts w:asciiTheme="minorHAnsi" w:hAnsiTheme="minorHAnsi" w:cstheme="minorHAnsi"/>
          <w:i/>
          <w:sz w:val="22"/>
          <w:szCs w:val="22"/>
        </w:rPr>
        <w:t>,</w:t>
      </w:r>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7 a dále upřesněny a doplněny ve Vnitřním předpisu FaME</w:t>
      </w:r>
      <w:r w:rsidRPr="00EF7007">
        <w:rPr>
          <w:rFonts w:asciiTheme="minorHAnsi" w:hAnsiTheme="minorHAnsi" w:cstheme="minorHAnsi"/>
          <w:color w:val="00B050"/>
          <w:sz w:val="22"/>
          <w:szCs w:val="22"/>
        </w:rPr>
        <w:t xml:space="preserve"> </w:t>
      </w:r>
      <w:hyperlink r:id="rId112"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Způsoby výuky jsou zejména přednášky, semináře, ateliéry, projekty, cvičení, laboratorní cvičení, e-learning, workshopy, různé typy řízených konzultací, odborné praxe a exkurze.</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(2) Způsoby výuky uvedené v odstavci 1 jsou charakterizovány takto:</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Přednášky mají charakter výkladu základních principů, metodologie dané disciplíny, problémů a jejich vzorových řešení.</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Semináře, ateliéry a projekty jsou způsoby výuky, kde je akcentována samostatná práce studentů. Významnou součástí této výuky je prezentace výsledků vlastní práce a kritické diskuse.</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Cvičení podporují zejména praktické ovládnutí látky vyložené na přednáškách nebo zadané k samostatnému nastudování za aktivní účasti studentů.</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Laboratorní cvičení seznamují s podstatou vyučované látky, studenti získávají zkušenosti v oblasti metodologie vědeckého výzkumu a manipulace s materiálem, přístroji a dalším laboratorním vybavením.</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 xml:space="preserve">E-learning je způsob výuky využívající informačních a komunikačních technologií k tvorbě kurzů, distribuci studijního obsahu, komunikaci mezi studentem a vyučujícím a k řízení studia. </w:t>
      </w:r>
      <w:r w:rsidRPr="00835AC1">
        <w:rPr>
          <w:rFonts w:ascii="Calibri" w:hAnsi="Calibri" w:cs="Calibri"/>
          <w:sz w:val="22"/>
          <w:szCs w:val="22"/>
        </w:rPr>
        <w:lastRenderedPageBreak/>
        <w:t>Realizuje se prostřednictvím počítačových sítí a poskytuje v čase a prostoru neomezený přístup ke vzdělávání.</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Workshop je nástrojem moderní formy výuky zajišťující zejména přenos poznatků z praxe. Probíhá zpravidla pod vedením odborníků z praxe.</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Řízené konzultace jsou využívány zejména v kombinované formě studia a jsou věnovány konzultacím problematiky daného předmětu a kontrole úkolů zadaných k samostatnému zpracování.</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Odborné praxe slouží k prohloubení znalostí a dovedností získaných studiem a k ověření jejich aplikace v praxi, jakož i k doplnění znalostí a k seznámení se s metodami práce, a to zejména v mimouniverzitních institucích.</w:t>
      </w:r>
    </w:p>
    <w:p w:rsidR="00E14C88" w:rsidRPr="00835AC1" w:rsidRDefault="00E14C88" w:rsidP="00693D56">
      <w:pPr>
        <w:pStyle w:val="Odstavecseseznamem"/>
        <w:numPr>
          <w:ilvl w:val="0"/>
          <w:numId w:val="77"/>
        </w:numPr>
        <w:tabs>
          <w:tab w:val="left" w:pos="2835"/>
        </w:tabs>
        <w:spacing w:before="120" w:after="120"/>
        <w:jc w:val="both"/>
        <w:rPr>
          <w:rFonts w:ascii="Calibri" w:hAnsi="Calibri" w:cs="Calibri"/>
          <w:sz w:val="22"/>
          <w:szCs w:val="22"/>
        </w:rPr>
      </w:pPr>
      <w:r w:rsidRPr="00835AC1">
        <w:rPr>
          <w:rFonts w:ascii="Calibri" w:hAnsi="Calibri" w:cs="Calibri"/>
          <w:sz w:val="22"/>
          <w:szCs w:val="22"/>
        </w:rPr>
        <w:t>Exkurze slouží zejména k tomu, aby se studenti seznamovali s metodami práce v mimouniverzitních institucích.</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(3) Výuku doplňují individuální konzultace, přičemž rozsah a způsob jejich poskytování upravuje vnitřní předpis fakulty.</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(4) Nedílnou součástí studijních činností studenta je zadávaná a vlastní samostatná práce.</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(5) Účast na přednáškách je doporučená, účast na ostatní výuce je kontrolovaná. Stupeň a způsoby kontroly jsou dány v dokumentaci (sylabu) předmětu podle čl. 8.</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7 doplňuje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(3)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 xml:space="preserve"> (1) 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Studijní výsledky se ověřují průběžně a při zakončení předmětu zápočtem, klasifikovaným zápočtem, zkouškou nebo zápočtem a zkouškou.</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Zvládnutí látky obsažené v souboru předmětů v souvislostech a vazbách se prověřuje soubornou zkouškou, pokud je po definované studijní etapě ve studijním programu stanovena.</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Údaje o všech studijních výsledcích jsou povinně evidovány v IS/STAG. Listinná podoba evidence z IS/STAG (dále jen „zkouškový katalog“) je archivována na příslušném ústavu.</w:t>
      </w:r>
    </w:p>
    <w:p w:rsidR="00E14C88" w:rsidRPr="00835AC1" w:rsidRDefault="00E14C88" w:rsidP="00693D56">
      <w:pPr>
        <w:pStyle w:val="Odstavecseseznamem"/>
        <w:numPr>
          <w:ilvl w:val="0"/>
          <w:numId w:val="78"/>
        </w:numPr>
        <w:tabs>
          <w:tab w:val="left" w:pos="2835"/>
        </w:tabs>
        <w:spacing w:before="120" w:after="120"/>
        <w:jc w:val="both"/>
        <w:rPr>
          <w:rFonts w:ascii="Calibri" w:hAnsi="Calibri" w:cs="Calibri"/>
          <w:sz w:val="22"/>
          <w:szCs w:val="22"/>
        </w:rPr>
      </w:pPr>
      <w:r w:rsidRPr="00835AC1">
        <w:rPr>
          <w:rFonts w:ascii="Calibri" w:hAnsi="Calibri" w:cs="Calibri"/>
          <w:sz w:val="22"/>
          <w:szCs w:val="22"/>
        </w:rPr>
        <w:t>Výkaz o studiu může být veden ve formě listinného tiskopisu (dále jen „index“) nebo výpisu z IS/STAG úředně potvrzeného studijním oddělením. Forma výkazu o studiu je stanovena ve vnitřním předpisu fakulty.</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10 doplňuje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(1) SZŘ UTB:</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lastRenderedPageBreak/>
        <w:t>(2) 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„nedostatečně“(F) a u zápočtu slovním hodnocením „nesplněn“ (N), pokračuje ve studiu předmětu podle původních pravidel a podmínek.</w:t>
      </w:r>
    </w:p>
    <w:p w:rsidR="00E14C88" w:rsidRPr="00835AC1" w:rsidRDefault="00E14C88" w:rsidP="00E14C88">
      <w:pPr>
        <w:tabs>
          <w:tab w:val="left" w:pos="2835"/>
        </w:tabs>
        <w:spacing w:before="120" w:after="120"/>
        <w:rPr>
          <w:rFonts w:ascii="Calibri" w:hAnsi="Calibri" w:cs="Calibri"/>
          <w:sz w:val="22"/>
          <w:szCs w:val="22"/>
        </w:rPr>
      </w:pPr>
      <w:r w:rsidRPr="00835AC1">
        <w:rPr>
          <w:rFonts w:ascii="Calibri" w:hAnsi="Calibri" w:cs="Calibri"/>
          <w:sz w:val="22"/>
          <w:szCs w:val="22"/>
        </w:rPr>
        <w:t>(3) S ohledem na počet studentů, kteří mají právo konat zkoušku nebo klasifikovaný zápočet, jsou zkoušející povinni rozložit zkouškové termíny do celého zkouškového období.</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3.2</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Podíl přímé výuky a samostudia je definován pro každý předmět v charakteristice předmětu, kterou má student k dispozici v infomačním systému UTB ve Zlíně. Celková studijní zátěž se skládá na UTB ve Zlíně z(e):</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Přímé účasti studenta na výuce,</w:t>
      </w:r>
      <w:r w:rsidRPr="00835AC1">
        <w:rPr>
          <w:rFonts w:ascii="Calibri" w:hAnsi="Calibri" w:cs="Calibri"/>
          <w:sz w:val="22"/>
        </w:rPr>
        <w:t xml:space="preserve"> což je definováno počtem hodin přednášek a seminářů v rámci semestru,</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Samostudia</w:t>
      </w:r>
      <w:r w:rsidRPr="00835AC1">
        <w:rPr>
          <w:rFonts w:ascii="Calibri" w:hAnsi="Calibri" w:cs="Calibri"/>
          <w:sz w:val="22"/>
        </w:rPr>
        <w:t xml:space="preserve"> neboli domácí přípravy na výuku pro zvládnutí látky z přednášek pro účely seminářů a cvičení,</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Přípravy na zápočet</w:t>
      </w:r>
      <w:r w:rsidRPr="00835AC1">
        <w:rPr>
          <w:rFonts w:ascii="Calibri" w:hAnsi="Calibri" w:cs="Calibri"/>
          <w:sz w:val="22"/>
        </w:rPr>
        <w:t xml:space="preserve"> u předmětů, které jsou zakončeny zápočtem a zkouškou nebo klasifikovaným zápočtem,</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Přípravy na zkoušku</w:t>
      </w:r>
      <w:r w:rsidRPr="00835AC1">
        <w:rPr>
          <w:rFonts w:ascii="Calibri" w:hAnsi="Calibri" w:cs="Calibri"/>
          <w:sz w:val="22"/>
        </w:rPr>
        <w:t xml:space="preserve"> u předmětů, které jsou zakončeny zkouškou,</w:t>
      </w:r>
    </w:p>
    <w:p w:rsidR="00E14C88" w:rsidRPr="00835AC1" w:rsidRDefault="00E14C88" w:rsidP="00693D56">
      <w:pPr>
        <w:pStyle w:val="Odstavecseseznamem"/>
        <w:numPr>
          <w:ilvl w:val="0"/>
          <w:numId w:val="87"/>
        </w:numPr>
        <w:tabs>
          <w:tab w:val="left" w:pos="2835"/>
        </w:tabs>
        <w:spacing w:before="120" w:after="120"/>
        <w:jc w:val="both"/>
        <w:rPr>
          <w:rFonts w:ascii="Calibri" w:hAnsi="Calibri" w:cs="Calibri"/>
          <w:sz w:val="22"/>
        </w:rPr>
      </w:pPr>
      <w:r w:rsidRPr="00835AC1">
        <w:rPr>
          <w:rFonts w:ascii="Calibri" w:hAnsi="Calibri" w:cs="Calibri"/>
          <w:i/>
          <w:sz w:val="22"/>
        </w:rPr>
        <w:t>Exkurze,</w:t>
      </w:r>
      <w:r w:rsidRPr="00835AC1">
        <w:rPr>
          <w:rFonts w:ascii="Calibri" w:hAnsi="Calibri" w:cs="Calibri"/>
          <w:sz w:val="22"/>
        </w:rPr>
        <w:t xml:space="preserve"> pokud je nutná pro praktickou výuku nebo demonstrativní výuku.</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kombinované formě studia je vysoká část studijní zátěže zaměřena na samostudium.</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3.3</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Studijní literatura ke všem předmětům studijního programu </w:t>
      </w:r>
      <w:r w:rsidR="00125405" w:rsidRPr="00835AC1">
        <w:rPr>
          <w:rFonts w:ascii="Calibri" w:hAnsi="Calibri" w:cs="Calibri"/>
          <w:sz w:val="22"/>
        </w:rPr>
        <w:t>Průmyslové inženýrství</w:t>
      </w:r>
      <w:r w:rsidRPr="00835AC1">
        <w:rPr>
          <w:rFonts w:ascii="Calibri" w:hAnsi="Calibri" w:cs="Calibri"/>
          <w:sz w:val="22"/>
        </w:rPr>
        <w:t xml:space="preserve"> reflektuje aktuální stav poznání v daném oboru. U každého předmětu v přílohách </w:t>
      </w:r>
      <w:r w:rsidRPr="00835AC1">
        <w:rPr>
          <w:rFonts w:ascii="Calibri" w:hAnsi="Calibri" w:cs="Calibri"/>
          <w:i/>
          <w:sz w:val="22"/>
        </w:rPr>
        <w:t>B-III – Charakteristika studijního předmětu</w:t>
      </w:r>
      <w:r w:rsidRPr="00835AC1">
        <w:rPr>
          <w:rFonts w:ascii="Calibri" w:hAnsi="Calibri" w:cs="Calibri"/>
          <w:sz w:val="22"/>
        </w:rPr>
        <w:t xml:space="preserve"> je uvedena povinná a doporučená literatura. V příloze </w:t>
      </w:r>
      <w:r w:rsidRPr="00835AC1">
        <w:rPr>
          <w:rFonts w:ascii="Calibri" w:hAnsi="Calibri" w:cs="Calibri"/>
          <w:i/>
          <w:sz w:val="22"/>
        </w:rPr>
        <w:t>C-III Informační zabezpečení studijního programu</w:t>
      </w:r>
      <w:r w:rsidRPr="00835AC1">
        <w:rPr>
          <w:rFonts w:ascii="Calibri" w:hAnsi="Calibri" w:cs="Calibri"/>
          <w:sz w:val="22"/>
        </w:rPr>
        <w:t xml:space="preserve"> jsou uvedeny další údaje o informačním zabezpečení výuky. </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3.4</w:t>
      </w:r>
    </w:p>
    <w:p w:rsidR="00E14C88" w:rsidRPr="00EB43E9" w:rsidRDefault="00AC2C27" w:rsidP="00E14C88">
      <w:pPr>
        <w:tabs>
          <w:tab w:val="left" w:pos="2835"/>
        </w:tabs>
        <w:spacing w:before="120" w:after="120"/>
        <w:jc w:val="both"/>
        <w:rPr>
          <w:rFonts w:ascii="Calibri" w:hAnsi="Calibri" w:cs="Calibri"/>
          <w:color w:val="00B050"/>
          <w:sz w:val="22"/>
        </w:rPr>
      </w:pPr>
      <w:r w:rsidRPr="00835AC1">
        <w:rPr>
          <w:rFonts w:asciiTheme="minorHAnsi" w:hAnsiTheme="minorHAnsi" w:cstheme="minorHAnsi"/>
          <w:sz w:val="22"/>
          <w:szCs w:val="22"/>
        </w:rPr>
        <w:t xml:space="preserve">Pravidla pro hodnocení studia jsou uvedena ve </w:t>
      </w:r>
      <w:hyperlink r:id="rId113"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14"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10 – 15.</w:t>
      </w:r>
    </w:p>
    <w:p w:rsidR="00E14C88" w:rsidRPr="00E14C88" w:rsidRDefault="00E14C88" w:rsidP="00E14C88">
      <w:pPr>
        <w:tabs>
          <w:tab w:val="left" w:pos="2835"/>
        </w:tabs>
        <w:spacing w:before="120" w:after="120"/>
        <w:rPr>
          <w:rFonts w:ascii="Calibri" w:hAnsi="Calibri" w:cs="Calibri"/>
        </w:rPr>
      </w:pP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Tvůrčí činnost vztahující se ke studijnímu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3.5</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bakalářským studijním programem „</w:t>
      </w:r>
      <w:r w:rsidR="006C3B43" w:rsidRPr="00835AC1">
        <w:rPr>
          <w:rFonts w:ascii="Calibri" w:hAnsi="Calibri" w:cs="Calibri"/>
          <w:sz w:val="22"/>
        </w:rPr>
        <w:t>Průmyslové inženýrství</w:t>
      </w:r>
      <w:r w:rsidRPr="00835AC1">
        <w:rPr>
          <w:rFonts w:ascii="Calibri" w:hAnsi="Calibri" w:cs="Calibri"/>
          <w:sz w:val="22"/>
        </w:rPr>
        <w:t>“. V současné době jsou řešeny dva grantové projekty GA ČR:</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b/>
          <w:bCs/>
          <w:sz w:val="22"/>
        </w:rPr>
      </w:pPr>
      <w:r w:rsidRPr="00835AC1">
        <w:rPr>
          <w:rFonts w:ascii="Calibri" w:hAnsi="Calibri" w:cs="Calibri"/>
          <w:sz w:val="22"/>
        </w:rPr>
        <w:t>První projekt s názvem „</w:t>
      </w:r>
      <w:r w:rsidRPr="00835AC1">
        <w:rPr>
          <w:rFonts w:ascii="Calibri" w:hAnsi="Calibri" w:cs="Calibri"/>
          <w:b/>
          <w:bCs/>
          <w:sz w:val="22"/>
        </w:rPr>
        <w:t>Determinanty struktury systémů rozpočetnictví a měření výkonnosti a jejich vliv na chování a výkonnost organizace</w:t>
      </w:r>
      <w:r w:rsidRPr="00835AC1">
        <w:rPr>
          <w:rFonts w:ascii="Calibri" w:hAnsi="Calibri" w:cs="Calibr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w:t>
      </w:r>
      <w:r w:rsidRPr="00835AC1">
        <w:rPr>
          <w:rFonts w:ascii="Calibri" w:hAnsi="Calibri" w:cs="Calibri"/>
          <w:sz w:val="22"/>
        </w:rPr>
        <w:lastRenderedPageBreak/>
        <w:t xml:space="preserve">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b/>
          <w:bCs/>
          <w:sz w:val="22"/>
        </w:rPr>
      </w:pPr>
      <w:r w:rsidRPr="00835AC1">
        <w:rPr>
          <w:rFonts w:ascii="Calibri" w:hAnsi="Calibri" w:cs="Calibri"/>
          <w:sz w:val="22"/>
        </w:rPr>
        <w:t>Druhý projekt s názvem „</w:t>
      </w:r>
      <w:r w:rsidRPr="00835AC1">
        <w:rPr>
          <w:rFonts w:ascii="Calibri" w:hAnsi="Calibri" w:cs="Calibri"/>
          <w:b/>
          <w:bCs/>
          <w:sz w:val="22"/>
        </w:rPr>
        <w:t xml:space="preserve">Metodika tvorby modelu predikce sektorové a podnikové výkonnosti v makroekonomických souvislostech“ </w:t>
      </w:r>
      <w:r w:rsidRPr="00835AC1">
        <w:rPr>
          <w:rFonts w:ascii="Calibri" w:hAnsi="Calibri" w:cs="Calibr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sz w:val="22"/>
        </w:rPr>
        <w:t>Třetí projekt financovaný TA ČR, a názvem „</w:t>
      </w:r>
      <w:r w:rsidRPr="00835AC1">
        <w:rPr>
          <w:rFonts w:ascii="Calibri" w:hAnsi="Calibri" w:cs="Calibri"/>
          <w:b/>
          <w:sz w:val="22"/>
        </w:rPr>
        <w:t>Inovace systémů řízení subjektů cestovního ruchu pomocí nástrojů procesního řízení</w:t>
      </w:r>
      <w:r w:rsidRPr="00835AC1">
        <w:rPr>
          <w:rFonts w:ascii="Calibri" w:hAnsi="Calibri" w:cs="Calibr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E14C88" w:rsidRPr="00835AC1" w:rsidRDefault="00E14C88" w:rsidP="00693D56">
      <w:pPr>
        <w:pStyle w:val="Odstavecseseznamem"/>
        <w:numPr>
          <w:ilvl w:val="2"/>
          <w:numId w:val="88"/>
        </w:numPr>
        <w:ind w:left="1134"/>
        <w:jc w:val="both"/>
        <w:rPr>
          <w:rFonts w:ascii="Calibri" w:hAnsi="Calibri" w:cs="Calibri"/>
          <w:sz w:val="22"/>
        </w:rPr>
      </w:pPr>
      <w:r w:rsidRPr="00835AC1">
        <w:rPr>
          <w:rFonts w:ascii="Calibri" w:hAnsi="Calibri" w:cs="Calibri"/>
          <w:sz w:val="22"/>
        </w:rPr>
        <w:t>Interaktivní knihovna klíčových procesů hotelových společností a dalších organizací cestovního ruchu,</w:t>
      </w:r>
    </w:p>
    <w:p w:rsidR="00E14C88" w:rsidRPr="00835AC1" w:rsidRDefault="00E14C88" w:rsidP="00693D56">
      <w:pPr>
        <w:pStyle w:val="Odstavecseseznamem"/>
        <w:numPr>
          <w:ilvl w:val="2"/>
          <w:numId w:val="88"/>
        </w:numPr>
        <w:ind w:left="1134"/>
        <w:jc w:val="both"/>
        <w:rPr>
          <w:rFonts w:ascii="Calibri" w:hAnsi="Calibri" w:cs="Calibri"/>
          <w:sz w:val="22"/>
        </w:rPr>
      </w:pPr>
      <w:r w:rsidRPr="00835AC1">
        <w:rPr>
          <w:rFonts w:ascii="Calibri" w:hAnsi="Calibri" w:cs="Calibri"/>
          <w:sz w:val="22"/>
        </w:rPr>
        <w:t>Procesní simulátor hotelu simulující klíčové procesy hotelu a prezentující vliv jejich nastavení na výkonnost hotelu.</w:t>
      </w:r>
    </w:p>
    <w:p w:rsidR="00E14C88" w:rsidRPr="00835AC1" w:rsidRDefault="00E14C88" w:rsidP="00E14C88">
      <w:pPr>
        <w:ind w:left="426"/>
        <w:jc w:val="both"/>
        <w:rPr>
          <w:rFonts w:ascii="Calibri" w:hAnsi="Calibri" w:cs="Calibri"/>
          <w:sz w:val="22"/>
        </w:rPr>
      </w:pPr>
      <w:r w:rsidRPr="00835AC1">
        <w:rPr>
          <w:rFonts w:ascii="Calibri" w:hAnsi="Calibri" w:cs="Calibri"/>
          <w:sz w:val="22"/>
        </w:rPr>
        <w:t>Uvedené klíčové výstupy projektu budou společně s metodologií implementace nástrojů procesního řízení v hotelnictví a cestovním ruchu do praxe aplikované především partnery Bookassist ČR a VŠH.</w:t>
      </w:r>
    </w:p>
    <w:p w:rsidR="00E14C88" w:rsidRPr="00835AC1" w:rsidRDefault="00E14C88" w:rsidP="00E14C88">
      <w:pPr>
        <w:jc w:val="both"/>
        <w:rPr>
          <w:rFonts w:ascii="Calibri" w:hAnsi="Calibri" w:cs="Calibri"/>
          <w:b/>
          <w:bCs/>
          <w:sz w:val="22"/>
        </w:rPr>
      </w:pP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posledních letech byly řešeny také následující výzkumné projekty:</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sz w:val="22"/>
        </w:rPr>
        <w:t xml:space="preserve">První projekt s názvem </w:t>
      </w:r>
      <w:r w:rsidRPr="00835AC1">
        <w:rPr>
          <w:rFonts w:ascii="Calibri" w:hAnsi="Calibri" w:cs="Calibri"/>
          <w:b/>
          <w:sz w:val="22"/>
        </w:rPr>
        <w:t xml:space="preserve">„Tvorba strategického modelu výkonnosti založeného na synergických efektech vybraných soustav řízení“ </w:t>
      </w:r>
      <w:r w:rsidRPr="00835AC1">
        <w:rPr>
          <w:rFonts w:ascii="Calibri" w:hAnsi="Calibri" w:cs="Calibr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w:t>
      </w:r>
      <w:r w:rsidRPr="00835AC1">
        <w:rPr>
          <w:rFonts w:ascii="Calibri" w:hAnsi="Calibri" w:cs="Calibri"/>
          <w:sz w:val="22"/>
        </w:rPr>
        <w:lastRenderedPageBreak/>
        <w:t xml:space="preserve">podnikové záměry do reality a chovat se jak "živý organismus" (tj. rychle se adaptovat na neustále se měnící změny v dnešním konkurenčním prostředí). </w:t>
      </w:r>
    </w:p>
    <w:p w:rsidR="00E14C88" w:rsidRPr="00835AC1" w:rsidRDefault="00E14C88"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sz w:val="22"/>
        </w:rPr>
        <w:t xml:space="preserve">Druhý projekt s názvem </w:t>
      </w:r>
      <w:r w:rsidRPr="00835AC1">
        <w:rPr>
          <w:rFonts w:ascii="Calibri" w:hAnsi="Calibri" w:cs="Calibri"/>
          <w:b/>
          <w:sz w:val="22"/>
        </w:rPr>
        <w:t>„Variabilita skupin nákladů a její promítnutí v kalkulačním systému ve výrobních firmách“</w:t>
      </w:r>
      <w:r w:rsidRPr="00835AC1">
        <w:rPr>
          <w:rFonts w:ascii="Calibri" w:hAnsi="Calibri" w:cs="Calibr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D27386" w:rsidRPr="00835AC1" w:rsidRDefault="00D27386" w:rsidP="00546686">
      <w:pPr>
        <w:tabs>
          <w:tab w:val="left" w:pos="2835"/>
        </w:tabs>
        <w:spacing w:before="120" w:after="120"/>
        <w:jc w:val="both"/>
        <w:rPr>
          <w:rFonts w:ascii="Calibri" w:hAnsi="Calibri" w:cs="Calibri"/>
          <w:sz w:val="22"/>
        </w:rPr>
      </w:pPr>
      <w:r w:rsidRPr="00835AC1">
        <w:rPr>
          <w:rFonts w:ascii="Calibri" w:hAnsi="Calibri" w:cs="Calibri"/>
          <w:sz w:val="22"/>
        </w:rPr>
        <w:t>Ostatní projekty vztahující se ke studijnímu programu:</w:t>
      </w:r>
    </w:p>
    <w:p w:rsidR="00D27386" w:rsidRPr="00835AC1" w:rsidRDefault="00D27386"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b/>
          <w:sz w:val="22"/>
        </w:rPr>
        <w:t>ININET – kolaborativní platforma pro inovační inženýrství (2010-2012), Registrační číslo projektu: CZ.1.07/2.4.00/12.0031:</w:t>
      </w:r>
      <w:r w:rsidRPr="00835AC1">
        <w:rPr>
          <w:rFonts w:ascii="Calibri" w:hAnsi="Calibri" w:cs="Calibri"/>
          <w:sz w:val="22"/>
        </w:rPr>
        <w:t xml:space="preserve"> Projekt byl zaměřen na vytvoření a neustále zlepšování kolaborativní platformy INInet, smyslem které je i nadále vzájemná vědecká a studentská spolupráce v oblasti tzv. inovačního inženýrství (INI). Na základě identifikované primární myšlenky rychlé transformace inovace do inovovaného produktu vybudoval komplexní metodický cyklus řízené inovace, přičemž využil specifické inženýrské metody, poznatky z teorie managementu, sociálních a přírodních věd.</w:t>
      </w:r>
    </w:p>
    <w:p w:rsidR="00D27386" w:rsidRPr="00835AC1" w:rsidRDefault="00D27386" w:rsidP="00693D56">
      <w:pPr>
        <w:pStyle w:val="Odstavecseseznamem"/>
        <w:numPr>
          <w:ilvl w:val="1"/>
          <w:numId w:val="88"/>
        </w:numPr>
        <w:spacing w:after="120"/>
        <w:ind w:left="425" w:hanging="425"/>
        <w:contextualSpacing w:val="0"/>
        <w:jc w:val="both"/>
        <w:rPr>
          <w:rFonts w:ascii="Calibri" w:hAnsi="Calibri" w:cs="Calibri"/>
          <w:sz w:val="22"/>
        </w:rPr>
      </w:pPr>
      <w:r w:rsidRPr="00835AC1">
        <w:rPr>
          <w:rFonts w:ascii="Calibri" w:hAnsi="Calibri" w:cs="Calibri"/>
          <w:b/>
          <w:sz w:val="22"/>
        </w:rPr>
        <w:t>Consulting point pro rozvoj spolupráce v oblasti řízení inovací a transferu technologií (2009-2011), Registrační číslo projektu: CZ.1.07/2.4.00/12.0094:</w:t>
      </w:r>
      <w:r w:rsidRPr="00835AC1">
        <w:rPr>
          <w:rFonts w:ascii="Calibri" w:hAnsi="Calibri" w:cs="Calibri"/>
          <w:sz w:val="22"/>
        </w:rPr>
        <w:t xml:space="preserve"> Cílem projektu bylo vytvoření informačního portálu, který nabízí i v současné době odborně zaměřené kurzy v oblasti průmyslového inženýrství a je primárně určen pro univerzitní studenty a vybrané zaměstnance partnerských průmyslových firem. Primárně projekt řešil sběr a přenos informací z oblasti vědy, výzkumu, inovací v propojení na průmyslové inženýrství, ekonomiku, management. Záměrem bylo vytvořit partnerskou síť, která umožní vytvářet a využívat znalostní sítě za účelem prohlubování znalostí, společného využívání výzkumných a vývojových kapacit a rovněž i oboustranně prospěšnou konzultační činnost.</w:t>
      </w:r>
    </w:p>
    <w:p w:rsidR="00E14C88" w:rsidRPr="00835AC1" w:rsidRDefault="00D27386" w:rsidP="00693D56">
      <w:pPr>
        <w:pStyle w:val="Odstavecseseznamem"/>
        <w:numPr>
          <w:ilvl w:val="1"/>
          <w:numId w:val="88"/>
        </w:numPr>
        <w:spacing w:after="600"/>
        <w:ind w:left="425" w:hanging="425"/>
        <w:contextualSpacing w:val="0"/>
        <w:jc w:val="both"/>
        <w:rPr>
          <w:rFonts w:ascii="Calibri" w:hAnsi="Calibri" w:cs="Calibri"/>
          <w:sz w:val="22"/>
        </w:rPr>
      </w:pPr>
      <w:r w:rsidRPr="00835AC1">
        <w:rPr>
          <w:rFonts w:ascii="Calibri" w:hAnsi="Calibri" w:cs="Calibri"/>
          <w:b/>
          <w:sz w:val="22"/>
        </w:rPr>
        <w:t>Budování partnerství a posilování spolupráce v oblasti štíhlé výroby a služeb, inovací a průmyslového inženýrství s důrazem na posílení konkurenceschopnosti ČR (2012-2014), Reg. č. proj</w:t>
      </w:r>
      <w:r w:rsidR="00BD2AD5" w:rsidRPr="00835AC1">
        <w:rPr>
          <w:rFonts w:ascii="Calibri" w:hAnsi="Calibri" w:cs="Calibri"/>
          <w:b/>
          <w:sz w:val="22"/>
        </w:rPr>
        <w:t xml:space="preserve">ektu: CZ.1.07/2.4.00/31.0096: </w:t>
      </w:r>
      <w:r w:rsidRPr="00835AC1">
        <w:rPr>
          <w:rFonts w:ascii="Calibri" w:hAnsi="Calibri" w:cs="Calibri"/>
          <w:sz w:val="22"/>
        </w:rPr>
        <w:t>Hlavním cílem projektu bylo zlepšit uplatnitelnost absolventů FaME UTB ve Zlíně, kteří měli možnost získat teoretické i praktické znalosti a dovednosti v oblasti metod a nástrojů štíhlé výroby, tradičních metod a nástrojů průmyslového inženýrství, managementu kvality, organizace a řízení procesních a produktových inovací a optimalizace procesů. Projekt posilnil vztahy tak mezi vědecko-výzkumnými institucemi, zapojenými do projektu, jak i mezi průmyslovými firmami a konzultačními společnostmi, integrovanými na projektových úlohách. Projekt disponuje kontinuálním procesem sdílení znalostí mezi projektovými partnery, umožňuje realizovat teoretické a praktické stáže pro studenty i akademiky a posiluje znalostní potenciál v oblasti přechodu průmyslových firem od štíhlé výroby ke konceptu Průmyslu 4.0.</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lastRenderedPageBreak/>
        <w:t>Finanční, materiální a další zabezpečení studijního programu</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Finanční zabezpečení studijního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4.1</w:t>
      </w:r>
    </w:p>
    <w:p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 </w:t>
      </w:r>
    </w:p>
    <w:p w:rsidR="00C01C73" w:rsidRDefault="00C01C73" w:rsidP="00EB43E9">
      <w:pPr>
        <w:pStyle w:val="Nadpis3"/>
        <w:jc w:val="center"/>
        <w:rPr>
          <w:rFonts w:ascii="Calibri" w:hAnsi="Calibri" w:cs="Calibri"/>
          <w:b/>
          <w:color w:val="000000" w:themeColor="text1"/>
        </w:rPr>
      </w:pP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Materiální a technické zabezpečení studijního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4.2</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Studijní program </w:t>
      </w:r>
      <w:r w:rsidR="00F95B1D" w:rsidRPr="00835AC1">
        <w:rPr>
          <w:rFonts w:ascii="Calibri" w:hAnsi="Calibri" w:cs="Calibri"/>
          <w:sz w:val="22"/>
        </w:rPr>
        <w:t>Průmyslové inženýrství</w:t>
      </w:r>
      <w:r w:rsidRPr="00835AC1">
        <w:rPr>
          <w:rFonts w:ascii="Calibri" w:hAnsi="Calibri" w:cs="Calibri"/>
          <w:sz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Z toho Fakulta managementu a ekonomiky disponuje:</w:t>
      </w:r>
    </w:p>
    <w:p w:rsidR="00E14C88" w:rsidRPr="00835AC1" w:rsidRDefault="00E14C88" w:rsidP="00693D56">
      <w:pPr>
        <w:pStyle w:val="Odstavecseseznamem"/>
        <w:numPr>
          <w:ilvl w:val="0"/>
          <w:numId w:val="79"/>
        </w:numPr>
        <w:spacing w:before="120" w:after="120" w:line="259" w:lineRule="auto"/>
        <w:jc w:val="both"/>
        <w:rPr>
          <w:rFonts w:ascii="Calibri" w:hAnsi="Calibri" w:cs="Calibri"/>
          <w:sz w:val="22"/>
        </w:rPr>
      </w:pPr>
      <w:r w:rsidRPr="00835AC1">
        <w:rPr>
          <w:rFonts w:ascii="Calibri" w:hAnsi="Calibri" w:cs="Calibri"/>
          <w:sz w:val="22"/>
        </w:rPr>
        <w:t>6 počítačovými učebnami o celkové kapacitě 126 míst vybavenými moderní výpočetní a audiovizuální technikou, včetně tabulí pro popis stíratelnými fixy,</w:t>
      </w:r>
    </w:p>
    <w:p w:rsidR="00E14C88" w:rsidRPr="00835AC1" w:rsidRDefault="00E14C88" w:rsidP="00693D56">
      <w:pPr>
        <w:pStyle w:val="Odstavecseseznamem"/>
        <w:numPr>
          <w:ilvl w:val="0"/>
          <w:numId w:val="79"/>
        </w:numPr>
        <w:spacing w:before="120" w:after="120" w:line="259" w:lineRule="auto"/>
        <w:jc w:val="both"/>
        <w:rPr>
          <w:rFonts w:ascii="Calibri" w:hAnsi="Calibri" w:cs="Calibri"/>
          <w:sz w:val="22"/>
        </w:rPr>
      </w:pPr>
      <w:r w:rsidRPr="00835AC1">
        <w:rPr>
          <w:rFonts w:ascii="Calibri" w:hAnsi="Calibri" w:cs="Calibri"/>
          <w:sz w:val="22"/>
        </w:rPr>
        <w:t>5 posluchárnami s kapacitou 380 míst vybavenými moderní audiovizuální technikou, včetně tabulí pro popis stíratelnými fixy</w:t>
      </w:r>
    </w:p>
    <w:p w:rsidR="007044B0" w:rsidRDefault="00E14C88" w:rsidP="007044B0">
      <w:pPr>
        <w:pStyle w:val="Odstavecseseznamem"/>
        <w:numPr>
          <w:ilvl w:val="0"/>
          <w:numId w:val="79"/>
        </w:numPr>
        <w:spacing w:before="120" w:after="120" w:line="259" w:lineRule="auto"/>
        <w:jc w:val="both"/>
        <w:rPr>
          <w:rFonts w:ascii="Calibri" w:hAnsi="Calibri" w:cs="Calibri"/>
          <w:sz w:val="22"/>
        </w:rPr>
      </w:pPr>
      <w:r w:rsidRPr="00835AC1">
        <w:rPr>
          <w:rFonts w:ascii="Calibri" w:hAnsi="Calibri" w:cs="Calibri"/>
          <w:sz w:val="22"/>
        </w:rPr>
        <w:t>1 přednáškovou místností o kapacitě 180 míst vybavenou moderní audiovizuální technikou s možností promítání prezentací na více ploch a včetně tabulí,</w:t>
      </w:r>
    </w:p>
    <w:p w:rsidR="00E14C88" w:rsidRPr="007044B0" w:rsidRDefault="00E14C88" w:rsidP="007044B0">
      <w:pPr>
        <w:pStyle w:val="Odstavecseseznamem"/>
        <w:numPr>
          <w:ilvl w:val="0"/>
          <w:numId w:val="79"/>
        </w:numPr>
        <w:spacing w:before="120" w:after="120" w:line="259" w:lineRule="auto"/>
        <w:jc w:val="both"/>
        <w:rPr>
          <w:rFonts w:ascii="Calibri" w:hAnsi="Calibri" w:cs="Calibri"/>
          <w:sz w:val="22"/>
        </w:rPr>
      </w:pPr>
      <w:r w:rsidRPr="007044B0">
        <w:rPr>
          <w:rFonts w:ascii="Calibri" w:hAnsi="Calibri" w:cs="Calibri"/>
          <w:sz w:val="22"/>
        </w:rPr>
        <w:t>9 seminárními místnosti o kapacitě 276 míst vybavenými jednotným prezentačním místem, které obsahují moderní počítačovou a audiovizuální techniku včetně tabulí.</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 </w:t>
      </w:r>
    </w:p>
    <w:p w:rsidR="00E14C88" w:rsidRPr="00E14C88" w:rsidRDefault="00E14C88" w:rsidP="00E14C88">
      <w:pPr>
        <w:tabs>
          <w:tab w:val="left" w:pos="2835"/>
        </w:tabs>
        <w:spacing w:before="120" w:after="120"/>
        <w:jc w:val="center"/>
        <w:rPr>
          <w:rFonts w:ascii="Calibri" w:hAnsi="Calibri" w:cs="Calibri"/>
          <w:b/>
        </w:rPr>
      </w:pP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Odborná literatura a elektronické databáze odpovídající studijnímu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4.3</w:t>
      </w:r>
    </w:p>
    <w:p w:rsidR="00E14C88" w:rsidRPr="00835AC1" w:rsidRDefault="00E14C88" w:rsidP="00EB43E9">
      <w:pPr>
        <w:spacing w:before="120" w:after="120"/>
        <w:jc w:val="both"/>
        <w:rPr>
          <w:rFonts w:ascii="Calibri" w:hAnsi="Calibri" w:cs="Calibri"/>
          <w:sz w:val="22"/>
          <w:szCs w:val="22"/>
        </w:rPr>
      </w:pPr>
      <w:r w:rsidRPr="00835AC1">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Průmyslové inženýrství mají přístup k domácí i zahraniční literatuře vztahující se ke studovaným předmětům, jak v tištěné, tak elektronické verzi. </w:t>
      </w:r>
    </w:p>
    <w:p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lastRenderedPageBreak/>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Konkrétní dostupné databáze: </w:t>
      </w:r>
    </w:p>
    <w:p w:rsidR="00E14C88" w:rsidRPr="00835AC1" w:rsidRDefault="00E14C88" w:rsidP="00693D56">
      <w:pPr>
        <w:pStyle w:val="Default"/>
        <w:numPr>
          <w:ilvl w:val="0"/>
          <w:numId w:val="67"/>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Citační databáze Web of Science a Scopus </w:t>
      </w:r>
    </w:p>
    <w:p w:rsidR="00E14C88" w:rsidRPr="00835AC1" w:rsidRDefault="00E14C88" w:rsidP="00693D56">
      <w:pPr>
        <w:pStyle w:val="Default"/>
        <w:numPr>
          <w:ilvl w:val="0"/>
          <w:numId w:val="67"/>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kolekce elektronických časopisů Elsevier ScienceDirect, Wiley Online Library, SpringerLink a další. </w:t>
      </w:r>
    </w:p>
    <w:p w:rsidR="00E14C88" w:rsidRPr="00835AC1" w:rsidRDefault="00E14C88" w:rsidP="00693D56">
      <w:pPr>
        <w:pStyle w:val="Default"/>
        <w:numPr>
          <w:ilvl w:val="0"/>
          <w:numId w:val="67"/>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plnotextové databáze Ebsco a ProQuest </w:t>
      </w:r>
    </w:p>
    <w:p w:rsidR="00E14C88" w:rsidRPr="00EB43E9" w:rsidRDefault="00E14C88" w:rsidP="00D61182">
      <w:pPr>
        <w:tabs>
          <w:tab w:val="left" w:pos="2835"/>
        </w:tabs>
        <w:spacing w:before="120" w:after="600"/>
        <w:rPr>
          <w:rFonts w:ascii="Calibri" w:hAnsi="Calibri" w:cs="Calibri"/>
          <w:sz w:val="22"/>
          <w:szCs w:val="22"/>
        </w:rPr>
      </w:pPr>
      <w:r w:rsidRPr="00835AC1">
        <w:rPr>
          <w:rFonts w:ascii="Calibri" w:hAnsi="Calibri" w:cs="Calibri"/>
          <w:sz w:val="22"/>
          <w:szCs w:val="22"/>
        </w:rPr>
        <w:t>Seznam všech databází:</w:t>
      </w:r>
      <w:r w:rsidRPr="00EB43E9">
        <w:rPr>
          <w:rFonts w:ascii="Calibri" w:hAnsi="Calibri" w:cs="Calibri"/>
          <w:color w:val="00B050"/>
          <w:sz w:val="22"/>
          <w:szCs w:val="22"/>
        </w:rPr>
        <w:t xml:space="preserve"> </w:t>
      </w:r>
      <w:hyperlink r:id="rId115" w:history="1">
        <w:r w:rsidR="00C01C73" w:rsidRPr="00835AC1">
          <w:rPr>
            <w:rStyle w:val="Hypertextovodkaz"/>
            <w:rFonts w:ascii="Calibri" w:hAnsi="Calibri" w:cs="Calibri"/>
            <w:i/>
            <w:sz w:val="22"/>
            <w:szCs w:val="22"/>
          </w:rPr>
          <w:t>http://portal.k.utb.cz/databases/alphabetical/</w:t>
        </w:r>
      </w:hyperlink>
      <w:r w:rsidR="00C01C73">
        <w:rPr>
          <w:rFonts w:ascii="Calibri" w:hAnsi="Calibri" w:cs="Calibri"/>
          <w:color w:val="00B050"/>
          <w:sz w:val="22"/>
          <w:szCs w:val="22"/>
        </w:rPr>
        <w:t xml:space="preserve"> </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Garant studijního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Pravomoci a odpovědnost garanta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5.1</w:t>
      </w:r>
    </w:p>
    <w:p w:rsidR="00E14C88" w:rsidRPr="00835AC1" w:rsidRDefault="00C01C73" w:rsidP="00E14C88">
      <w:pPr>
        <w:spacing w:before="120" w:after="120"/>
        <w:jc w:val="both"/>
        <w:rPr>
          <w:rFonts w:ascii="Calibri" w:hAnsi="Calibri" w:cs="Calibri"/>
          <w:sz w:val="22"/>
        </w:rPr>
      </w:pPr>
      <w:r w:rsidRPr="00835AC1">
        <w:rPr>
          <w:rFonts w:asciiTheme="minorHAnsi" w:hAnsiTheme="minorHAnsi" w:cstheme="minorHAnsi"/>
          <w:sz w:val="22"/>
          <w:szCs w:val="22"/>
        </w:rPr>
        <w:t xml:space="preserve">Pravomoci a odpovědnosti garanta studijního programu upravuje vnitřní předpis UTB ve Zlíně </w:t>
      </w:r>
      <w:hyperlink r:id="rId116"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835AC1">
        <w:rPr>
          <w:rFonts w:asciiTheme="minorHAnsi" w:hAnsiTheme="minorHAnsi" w:cstheme="minorHAnsi"/>
          <w:sz w:val="22"/>
          <w:szCs w:val="22"/>
        </w:rPr>
        <w:t>ze dne 28. června 2017, článek 8.</w:t>
      </w:r>
      <w:r w:rsidR="00E14C88" w:rsidRPr="00835AC1">
        <w:rPr>
          <w:rFonts w:ascii="Calibri" w:hAnsi="Calibri" w:cs="Calibri"/>
          <w:sz w:val="22"/>
        </w:rPr>
        <w:t xml:space="preserve"> </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Z uvedeného vnitřního předpisu UTB ve Zlíně vyplývají zejména tyto povinnosti garanta studijního programu:</w:t>
      </w:r>
    </w:p>
    <w:p w:rsidR="00E14C88" w:rsidRPr="00835AC1" w:rsidRDefault="00E14C88" w:rsidP="00E14C88">
      <w:pPr>
        <w:jc w:val="both"/>
        <w:rPr>
          <w:rFonts w:ascii="Calibri" w:hAnsi="Calibri" w:cs="Calibri"/>
          <w:sz w:val="22"/>
        </w:rPr>
      </w:pPr>
      <w:r w:rsidRPr="00835AC1">
        <w:rPr>
          <w:rFonts w:ascii="Calibri" w:hAnsi="Calibri" w:cs="Calibri"/>
          <w:sz w:val="22"/>
        </w:rPr>
        <w:t>Garant bakalářského a magisterského studijního programu zejména:</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koordinuje obsahovou přípravu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dbá na to, aby studijní program byl uskutečňován v souladu s akreditačním spisem,</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dohlíží na kvalitu uskutečňování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studentům ve studijním programu poskytuje odborné studijní poradenství,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schvaluje výběr studijních předmětů studia v zahraničí a jejich uznání,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doporučuje uznání části studia podle čl. 24 Studijního a zkušebního řádu UTB,</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schvaluje témata bakalářských nebo diplomových prací,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obsahově a metodicky rozvíjí studijní program v souladu s aktuální úrovní poznání a potřebami praxe,</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předkládá radě studijního programu návrhy na změny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účastní se jednání rady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spolupracuje s proděkany, řediteli ústavů a garanty dalších studijních programů uskutečňovaných na dané součásti,</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vyhodnocuje obsah a uskutečňování studijního programu, přičemž se opírá o procesy zpětné vazby, zejména ankety a kvantitativní a kvalitativní průzkumy u studentů, zaměstnavatelů, profesních komor a oborových sdružení,</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zpracovává hodnotící zprávu o studijním programu jako podklad pro hodnocení kvality uskutečňovaného studijního programu,</w:t>
      </w:r>
    </w:p>
    <w:p w:rsidR="00E14C88" w:rsidRPr="00835AC1" w:rsidRDefault="00E14C88" w:rsidP="00693D56">
      <w:pPr>
        <w:pStyle w:val="Odstavecseseznamem"/>
        <w:numPr>
          <w:ilvl w:val="0"/>
          <w:numId w:val="80"/>
        </w:numPr>
        <w:jc w:val="both"/>
        <w:rPr>
          <w:rFonts w:ascii="Calibri" w:hAnsi="Calibri" w:cs="Calibri"/>
          <w:sz w:val="22"/>
        </w:rPr>
      </w:pPr>
      <w:r w:rsidRPr="00835AC1">
        <w:rPr>
          <w:rFonts w:ascii="Calibri" w:hAnsi="Calibri" w:cs="Calibri"/>
          <w:sz w:val="22"/>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E14C88" w:rsidRPr="00835AC1" w:rsidRDefault="00E14C88" w:rsidP="00E14C88">
      <w:pPr>
        <w:pStyle w:val="Odstavecseseznamem"/>
        <w:jc w:val="both"/>
        <w:rPr>
          <w:rFonts w:ascii="Calibri" w:hAnsi="Calibri" w:cs="Calibri"/>
        </w:rPr>
      </w:pP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lastRenderedPageBreak/>
        <w:t xml:space="preserve">Zhodnocení osoby garanta z hlediska naplnění standardů </w:t>
      </w: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5.2</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 xml:space="preserve">Garantem studijního programu Průmyslové inženýrství je </w:t>
      </w:r>
      <w:r w:rsidRPr="00835AC1">
        <w:rPr>
          <w:rFonts w:ascii="Calibri" w:hAnsi="Calibri" w:cs="Calibri"/>
          <w:b/>
          <w:sz w:val="22"/>
        </w:rPr>
        <w:t>prof. Ing. Felicita Chromjaková, PhD.</w:t>
      </w:r>
      <w:r w:rsidRPr="00835AC1">
        <w:rPr>
          <w:rFonts w:ascii="Calibri" w:hAnsi="Calibri" w:cs="Calibri"/>
          <w:sz w:val="22"/>
        </w:rPr>
        <w:t xml:space="preserve"> Garant má požadovanou kvalifikaci (prof. – Ekonomika a management, doc. – Strojírenská technologie – Průmyslové inženýrství, PhD. – Inženýrství řízení průmyslu) a jeho tvůrčí a vědecká činnost je stručně uvedena v akreditačních materiálech v části C-I – Personální zabezpečení. Garant je autorem a spoluautorem 5 publikací indexovaných na Web of Science, více než 70 ostatních odborných vědeckých publikací, 8 monografií (Projektování výrobních procesů pro Průmysl 4.0, Zvyšování výkonosti výrobních a administrativních procesů, Průmyslové inženýrství, Řízení a organizace výrobních procesů, Wettbewerbsfähige Produktion durch qualifizierte Mitarbeiter, Ekonomika pre technikov, Vybrané kapitoly z manažmentu a Methods and Tools of the Enterprise Logistics). V rámci vědecko-výzkumných aktivit realizoval projekty zaměřené na vývoj a implementaci metodik optimalizace výrobních a administrativních procesů, zvyšování výkonnosti výrobních procesů a v posledních dvou letech na implementaci procesních modelů v prostředí konceptu Průmysl 4.0.</w:t>
      </w:r>
    </w:p>
    <w:p w:rsidR="00E14C88" w:rsidRPr="00835AC1" w:rsidRDefault="00E14C88" w:rsidP="006330BA">
      <w:pPr>
        <w:spacing w:before="120" w:after="240"/>
        <w:jc w:val="both"/>
        <w:rPr>
          <w:rFonts w:ascii="Calibri" w:hAnsi="Calibri" w:cs="Calibri"/>
          <w:sz w:val="22"/>
        </w:rPr>
      </w:pPr>
      <w:r w:rsidRPr="00835AC1">
        <w:rPr>
          <w:rFonts w:ascii="Calibri" w:hAnsi="Calibri" w:cs="Calibri"/>
          <w:sz w:val="22"/>
        </w:rPr>
        <w:t>Garant je uznávaným odborníkem pro oblast Průmyslového inženýrství, realizoval víc než 200 projektů implementace vybraných metod průmyslového inženýrství v podmínkách průmyslových firem v ČR i SR. Zároveň působí jako školitel doktorského studijního programu Ekonomika a management – Průmyslové inženýrství na UTB ve Zlíně. Je certifikovaným lektorem REFA Darmstadt pro oblast štíhlých výrobních a administrativních procesů, WOIS Institute Coburg pro oblast inovačních procesů v průmyslových firmách. V současnosti je i členem poradního orgánu Vlády ČR pro Průmysl 4.0.</w:t>
      </w:r>
    </w:p>
    <w:p w:rsidR="007044B0" w:rsidRDefault="007044B0">
      <w:pPr>
        <w:rPr>
          <w:rFonts w:ascii="Calibri" w:eastAsiaTheme="majorEastAsia" w:hAnsi="Calibri" w:cs="Calibri"/>
          <w:b/>
          <w:sz w:val="24"/>
          <w:szCs w:val="24"/>
        </w:rPr>
      </w:pPr>
      <w:r>
        <w:rPr>
          <w:rFonts w:ascii="Calibri" w:hAnsi="Calibri" w:cs="Calibri"/>
          <w:b/>
        </w:rPr>
        <w:br w:type="page"/>
      </w:r>
    </w:p>
    <w:p w:rsidR="00E14C88" w:rsidRPr="00835AC1" w:rsidRDefault="00E14C88" w:rsidP="006330BA">
      <w:pPr>
        <w:pStyle w:val="Nadpis3"/>
        <w:spacing w:before="120"/>
        <w:jc w:val="center"/>
        <w:rPr>
          <w:rFonts w:ascii="Calibri" w:hAnsi="Calibri" w:cs="Calibri"/>
          <w:b/>
          <w:color w:val="auto"/>
        </w:rPr>
      </w:pPr>
      <w:r w:rsidRPr="00835AC1">
        <w:rPr>
          <w:rFonts w:ascii="Calibri" w:hAnsi="Calibri" w:cs="Calibri"/>
          <w:b/>
          <w:color w:val="auto"/>
        </w:rPr>
        <w:lastRenderedPageBreak/>
        <w:t>Standard 5.3</w:t>
      </w:r>
    </w:p>
    <w:p w:rsidR="00E14C88" w:rsidRPr="00835AC1" w:rsidRDefault="00E14C88" w:rsidP="00E14C88">
      <w:pPr>
        <w:pStyle w:val="Default"/>
        <w:jc w:val="both"/>
        <w:rPr>
          <w:rFonts w:ascii="Calibri" w:hAnsi="Calibri" w:cs="Calibri"/>
          <w:color w:val="auto"/>
          <w:sz w:val="22"/>
          <w:szCs w:val="22"/>
        </w:rPr>
      </w:pPr>
    </w:p>
    <w:p w:rsidR="00E14C88" w:rsidRPr="00835AC1" w:rsidRDefault="00E14C88" w:rsidP="00E14C88">
      <w:pPr>
        <w:pStyle w:val="Default"/>
        <w:jc w:val="both"/>
        <w:rPr>
          <w:rFonts w:ascii="Calibri" w:hAnsi="Calibri" w:cs="Calibri"/>
          <w:color w:val="auto"/>
          <w:sz w:val="22"/>
          <w:szCs w:val="22"/>
        </w:rPr>
      </w:pPr>
      <w:r w:rsidRPr="00835AC1">
        <w:rPr>
          <w:rFonts w:ascii="Calibri" w:hAnsi="Calibri" w:cs="Calibr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E14C88" w:rsidRPr="00835AC1" w:rsidRDefault="00E14C88" w:rsidP="00E14C88">
      <w:pPr>
        <w:pStyle w:val="Default"/>
        <w:jc w:val="both"/>
        <w:rPr>
          <w:rFonts w:ascii="Calibri" w:hAnsi="Calibri" w:cs="Calibri"/>
          <w:color w:val="auto"/>
          <w:sz w:val="22"/>
          <w:szCs w:val="22"/>
        </w:rPr>
      </w:pPr>
    </w:p>
    <w:p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5.4</w:t>
      </w:r>
    </w:p>
    <w:p w:rsidR="00E14C88" w:rsidRPr="00835AC1" w:rsidRDefault="00F95B1D" w:rsidP="00D61182">
      <w:pPr>
        <w:spacing w:before="120" w:after="600"/>
        <w:jc w:val="both"/>
        <w:rPr>
          <w:rFonts w:ascii="Calibri" w:hAnsi="Calibri" w:cs="Calibri"/>
          <w:sz w:val="22"/>
        </w:rPr>
      </w:pPr>
      <w:r w:rsidRPr="00835AC1">
        <w:rPr>
          <w:rFonts w:ascii="Calibri" w:hAnsi="Calibri" w:cs="Calibri"/>
          <w:sz w:val="22"/>
        </w:rPr>
        <w:t>P</w:t>
      </w:r>
      <w:r w:rsidR="00E14C88" w:rsidRPr="00835AC1">
        <w:rPr>
          <w:rFonts w:ascii="Calibri" w:hAnsi="Calibri" w:cs="Calibri"/>
          <w:sz w:val="22"/>
        </w:rPr>
        <w:t>rof. Ing. Felicita Chromjaková, PhD. je garantem pouze předkládaného bakalářského studijního programu Průmyslové inženýrství.</w:t>
      </w: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Personální zabezpečení studijního programu</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Zhodnocení celkového personálního zabezpečení studijního programu z hlediska naplnění standardů (včetně zhodnocení zapojení odborníků z praxe do výuky u bakalářských profesně zaměřených studijních programů)</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6.1-6.2, 6.7-6.8</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Na zabezpečení studijního programu se podílí 1 profesor, 1</w:t>
      </w:r>
      <w:r w:rsidR="00DF1D5A" w:rsidRPr="00835AC1">
        <w:rPr>
          <w:rFonts w:ascii="Calibri" w:hAnsi="Calibri" w:cs="Calibri"/>
          <w:sz w:val="22"/>
        </w:rPr>
        <w:t>2</w:t>
      </w:r>
      <w:r w:rsidRPr="00835AC1">
        <w:rPr>
          <w:rFonts w:ascii="Calibri" w:hAnsi="Calibri" w:cs="Calibri"/>
          <w:sz w:val="22"/>
        </w:rPr>
        <w:t xml:space="preserve"> docentů, </w:t>
      </w:r>
      <w:r w:rsidR="00DF1D5A" w:rsidRPr="00835AC1">
        <w:rPr>
          <w:rFonts w:ascii="Calibri" w:hAnsi="Calibri" w:cs="Calibri"/>
          <w:sz w:val="22"/>
        </w:rPr>
        <w:t>24</w:t>
      </w:r>
      <w:r w:rsidRPr="00835AC1">
        <w:rPr>
          <w:rFonts w:ascii="Calibri" w:hAnsi="Calibri" w:cs="Calibri"/>
          <w:sz w:val="22"/>
        </w:rPr>
        <w:t xml:space="preserve"> odborných asistentů s titulem Ph.D.</w:t>
      </w:r>
      <w:r w:rsidR="00DF1D5A" w:rsidRPr="00835AC1">
        <w:rPr>
          <w:rFonts w:ascii="Calibri" w:hAnsi="Calibri" w:cs="Calibri"/>
          <w:sz w:val="22"/>
        </w:rPr>
        <w:t xml:space="preserve">, </w:t>
      </w:r>
      <w:r w:rsidR="00FB5167">
        <w:rPr>
          <w:rFonts w:asciiTheme="minorHAnsi" w:hAnsiTheme="minorHAnsi" w:cstheme="minorHAnsi"/>
          <w:sz w:val="22"/>
          <w:szCs w:val="22"/>
        </w:rPr>
        <w:t>7</w:t>
      </w:r>
      <w:r w:rsidR="00FB5167" w:rsidRPr="00835AC1">
        <w:rPr>
          <w:rFonts w:asciiTheme="minorHAnsi" w:hAnsiTheme="minorHAnsi" w:cstheme="minorHAnsi"/>
          <w:sz w:val="22"/>
          <w:szCs w:val="22"/>
        </w:rPr>
        <w:t xml:space="preserve"> </w:t>
      </w:r>
      <w:r w:rsidR="00DF1D5A" w:rsidRPr="00835AC1">
        <w:rPr>
          <w:rFonts w:asciiTheme="minorHAnsi" w:hAnsiTheme="minorHAnsi" w:cstheme="minorHAnsi"/>
          <w:sz w:val="22"/>
          <w:szCs w:val="22"/>
        </w:rPr>
        <w:t>lektorů zajišťujících výuku cizích jazaků a tělocviku</w:t>
      </w:r>
      <w:r w:rsidRPr="00835AC1">
        <w:rPr>
          <w:rFonts w:ascii="Calibri" w:hAnsi="Calibri" w:cs="Calibri"/>
          <w:sz w:val="22"/>
        </w:rPr>
        <w:t xml:space="preserve"> a </w:t>
      </w:r>
      <w:r w:rsidR="007044B0">
        <w:rPr>
          <w:rFonts w:ascii="Calibri" w:hAnsi="Calibri" w:cs="Calibri"/>
          <w:sz w:val="22"/>
        </w:rPr>
        <w:t>9</w:t>
      </w:r>
      <w:r w:rsidRPr="00E1377A">
        <w:rPr>
          <w:rFonts w:ascii="Calibri" w:hAnsi="Calibri" w:cs="Calibri"/>
          <w:sz w:val="22"/>
        </w:rPr>
        <w:t xml:space="preserve"> </w:t>
      </w:r>
      <w:r w:rsidRPr="00835AC1">
        <w:rPr>
          <w:rFonts w:ascii="Calibri" w:hAnsi="Calibri" w:cs="Calibri"/>
          <w:sz w:val="22"/>
        </w:rPr>
        <w:t>odborníků z praxe.</w:t>
      </w:r>
      <w:r w:rsidR="00DF1D5A" w:rsidRPr="00835AC1">
        <w:rPr>
          <w:rFonts w:ascii="Calibri" w:hAnsi="Calibri" w:cs="Calibri"/>
          <w:sz w:val="22"/>
        </w:rPr>
        <w:t xml:space="preserve"> </w:t>
      </w:r>
    </w:p>
    <w:p w:rsidR="00E14C88" w:rsidRPr="00835AC1" w:rsidRDefault="00F07774" w:rsidP="00E14C88">
      <w:pPr>
        <w:pStyle w:val="Nadpis3"/>
        <w:jc w:val="center"/>
        <w:rPr>
          <w:rFonts w:ascii="Calibri" w:hAnsi="Calibri" w:cs="Calibri"/>
          <w:color w:val="auto"/>
        </w:rPr>
      </w:pPr>
      <w:r w:rsidRPr="00F07774">
        <w:rPr>
          <w:noProof/>
        </w:rPr>
        <w:t xml:space="preserve"> </w:t>
      </w:r>
      <w:r>
        <w:rPr>
          <w:noProof/>
        </w:rPr>
        <w:drawing>
          <wp:inline distT="0" distB="0" distL="0" distR="0" wp14:anchorId="7344D792" wp14:editId="330EE0F8">
            <wp:extent cx="4572000" cy="2733675"/>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7"/>
              </a:graphicData>
            </a:graphic>
          </wp:inline>
        </w:drawing>
      </w:r>
    </w:p>
    <w:p w:rsidR="00E14C88" w:rsidRPr="00835AC1" w:rsidRDefault="00E14C88" w:rsidP="00E14C88">
      <w:pPr>
        <w:spacing w:before="120" w:after="120"/>
        <w:jc w:val="center"/>
        <w:rPr>
          <w:rFonts w:ascii="Calibri" w:hAnsi="Calibri" w:cs="Calibri"/>
          <w:i/>
        </w:rPr>
      </w:pPr>
      <w:r w:rsidRPr="00835AC1">
        <w:rPr>
          <w:rFonts w:ascii="Calibri" w:hAnsi="Calibri" w:cs="Calibri"/>
          <w:i/>
        </w:rPr>
        <w:t xml:space="preserve">Graf </w:t>
      </w:r>
      <w:r w:rsidR="00563C00">
        <w:rPr>
          <w:rFonts w:ascii="Calibri" w:hAnsi="Calibri" w:cs="Calibri"/>
          <w:i/>
        </w:rPr>
        <w:t xml:space="preserve">1 </w:t>
      </w:r>
      <w:r w:rsidRPr="00835AC1">
        <w:rPr>
          <w:rFonts w:ascii="Calibri" w:hAnsi="Calibri" w:cs="Calibri"/>
          <w:i/>
        </w:rPr>
        <w:t>– Podíl profesorů, docentů a odborných asistentů na přednáškové činnosti v rámci studijního programu Průmyslové inženýrství</w:t>
      </w: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 xml:space="preserve">Následující tabulka dokládá seznam akademických pracovníků podílejících se na výuce ve studijním programu Průmyslové inženýrství. </w:t>
      </w:r>
      <w:r w:rsidR="005A225B" w:rsidRPr="00835AC1">
        <w:rPr>
          <w:rFonts w:asciiTheme="minorHAnsi" w:hAnsiTheme="minorHAnsi" w:cstheme="minorHAnsi"/>
          <w:sz w:val="22"/>
          <w:szCs w:val="22"/>
        </w:rPr>
        <w:t xml:space="preserve">V přehledu jsou uvedeni akademičtí pracovníci podílející se na </w:t>
      </w:r>
      <w:r w:rsidR="005A225B" w:rsidRPr="00835AC1">
        <w:rPr>
          <w:rFonts w:asciiTheme="minorHAnsi" w:hAnsiTheme="minorHAnsi" w:cstheme="minorHAnsi"/>
          <w:b/>
          <w:sz w:val="22"/>
          <w:szCs w:val="22"/>
        </w:rPr>
        <w:t>přednáškách (nebo seminářích u předmětů, které nemají přednášku) z </w:t>
      </w:r>
      <w:r w:rsidR="005A225B" w:rsidRPr="00835AC1">
        <w:rPr>
          <w:rFonts w:asciiTheme="minorHAnsi" w:hAnsiTheme="minorHAnsi" w:cstheme="minorHAnsi"/>
          <w:b/>
          <w:i/>
          <w:sz w:val="22"/>
          <w:szCs w:val="22"/>
        </w:rPr>
        <w:t>předmětů povinných a povinně volitelných</w:t>
      </w:r>
      <w:r w:rsidRPr="00835AC1">
        <w:rPr>
          <w:rFonts w:ascii="Calibri" w:hAnsi="Calibri" w:cs="Calibri"/>
          <w:sz w:val="22"/>
        </w:rPr>
        <w:t xml:space="preserve"> v rámci daného studijního plánu, který je uveden v </w:t>
      </w:r>
      <w:r w:rsidRPr="00835AC1">
        <w:rPr>
          <w:rFonts w:ascii="Calibri" w:hAnsi="Calibri" w:cs="Calibri"/>
          <w:i/>
          <w:sz w:val="22"/>
        </w:rPr>
        <w:t>Příloze B-IIa – Studijní plány a návrh témat prací (bakalářské a magisterské studijní programy).</w:t>
      </w:r>
    </w:p>
    <w:p w:rsidR="00E14C88" w:rsidRPr="00835AC1" w:rsidRDefault="00E14C88" w:rsidP="00D61182">
      <w:pPr>
        <w:spacing w:before="120" w:after="240"/>
        <w:jc w:val="both"/>
        <w:rPr>
          <w:rFonts w:ascii="Calibri" w:hAnsi="Calibri" w:cs="Calibri"/>
          <w:sz w:val="22"/>
        </w:rPr>
      </w:pPr>
      <w:r w:rsidRPr="00835AC1">
        <w:rPr>
          <w:rFonts w:ascii="Calibri" w:hAnsi="Calibri" w:cs="Calibr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835AC1">
        <w:rPr>
          <w:rFonts w:ascii="Calibri" w:hAnsi="Calibri" w:cs="Calibri"/>
          <w:i/>
          <w:sz w:val="22"/>
        </w:rPr>
        <w:t>Příloze C-I – Personální zabezpečení.</w:t>
      </w:r>
      <w:r w:rsidRPr="00835AC1">
        <w:rPr>
          <w:rFonts w:ascii="Calibri" w:hAnsi="Calibri" w:cs="Calibri"/>
          <w:sz w:val="22"/>
        </w:rPr>
        <w:t xml:space="preserve"> </w:t>
      </w:r>
    </w:p>
    <w:p w:rsidR="00FC3E01" w:rsidRDefault="00FC3E01" w:rsidP="00E14C88">
      <w:pPr>
        <w:spacing w:before="120" w:after="120"/>
        <w:jc w:val="center"/>
        <w:rPr>
          <w:rFonts w:ascii="Calibri" w:hAnsi="Calibri" w:cs="Calibri"/>
          <w:i/>
        </w:rPr>
      </w:pPr>
    </w:p>
    <w:p w:rsidR="00FC3E01" w:rsidRDefault="00FC3E01" w:rsidP="00E14C88">
      <w:pPr>
        <w:spacing w:before="120" w:after="120"/>
        <w:jc w:val="center"/>
        <w:rPr>
          <w:rFonts w:ascii="Calibri" w:hAnsi="Calibri" w:cs="Calibri"/>
          <w:i/>
        </w:rPr>
      </w:pPr>
    </w:p>
    <w:p w:rsidR="00E14C88" w:rsidRPr="00563C00" w:rsidRDefault="00E14C88" w:rsidP="00E14C88">
      <w:pPr>
        <w:spacing w:before="120" w:after="120"/>
        <w:jc w:val="center"/>
        <w:rPr>
          <w:rFonts w:ascii="Calibri" w:hAnsi="Calibri" w:cs="Calibri"/>
          <w:i/>
        </w:rPr>
      </w:pPr>
      <w:r w:rsidRPr="00563C00">
        <w:rPr>
          <w:rFonts w:ascii="Calibri" w:hAnsi="Calibri" w:cs="Calibri"/>
          <w:i/>
        </w:rPr>
        <w:t xml:space="preserve">Tab. </w:t>
      </w:r>
      <w:r w:rsidR="00563C00" w:rsidRPr="00563C00">
        <w:rPr>
          <w:rFonts w:ascii="Calibri" w:hAnsi="Calibri" w:cs="Calibri"/>
          <w:i/>
        </w:rPr>
        <w:t xml:space="preserve">2 </w:t>
      </w:r>
      <w:r w:rsidRPr="00563C00">
        <w:rPr>
          <w:rFonts w:ascii="Calibri" w:hAnsi="Calibri" w:cs="Calibri"/>
          <w:i/>
        </w:rPr>
        <w:t>– Personální struktura studijního programu Průmyslové inženýrství</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8735BA" w:rsidRPr="008735BA" w:rsidTr="00FC3E01">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8735BA" w:rsidRPr="008735BA" w:rsidRDefault="008735BA" w:rsidP="008735BA">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8735BA" w:rsidRPr="008735BA" w:rsidRDefault="008735BA" w:rsidP="008735BA">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8735BA" w:rsidRPr="008735BA" w:rsidRDefault="008735BA" w:rsidP="008735BA">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8735BA" w:rsidRPr="008735BA" w:rsidRDefault="008735BA" w:rsidP="008735BA">
            <w:pPr>
              <w:jc w:val="center"/>
              <w:rPr>
                <w:rFonts w:ascii="Calibri" w:hAnsi="Calibri" w:cs="Calibri"/>
                <w:b/>
                <w:bCs/>
                <w:color w:val="000000"/>
              </w:rPr>
            </w:pPr>
            <w:r w:rsidRPr="008735BA">
              <w:rPr>
                <w:rFonts w:ascii="Calibri" w:hAnsi="Calibri" w:cs="Calibri"/>
                <w:b/>
                <w:bCs/>
                <w:color w:val="000000"/>
              </w:rPr>
              <w:t>Pracovní poměr</w:t>
            </w:r>
          </w:p>
        </w:tc>
      </w:tr>
      <w:tr w:rsidR="008735BA" w:rsidRPr="008735BA" w:rsidTr="00FC3E0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735BA" w:rsidRPr="008735BA" w:rsidRDefault="008735BA" w:rsidP="008735BA">
            <w:pPr>
              <w:rPr>
                <w:rFonts w:ascii="Calibri" w:hAnsi="Calibri" w:cs="Calibri"/>
                <w:b/>
                <w:bCs/>
                <w:color w:val="000000"/>
              </w:rPr>
            </w:pPr>
            <w:r w:rsidRPr="008735BA">
              <w:rPr>
                <w:rFonts w:ascii="Calibri" w:hAnsi="Calibri" w:cs="Calibri"/>
                <w:b/>
                <w:bCs/>
                <w:color w:val="000000"/>
              </w:rPr>
              <w:t>Profesoři</w:t>
            </w:r>
          </w:p>
        </w:tc>
      </w:tr>
      <w:tr w:rsidR="008735BA" w:rsidRPr="008735BA" w:rsidTr="00FC3E01">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8735BA" w:rsidRPr="00C52600" w:rsidRDefault="008735BA" w:rsidP="008735BA">
            <w:pPr>
              <w:rPr>
                <w:rFonts w:ascii="Calibri" w:hAnsi="Calibri" w:cs="Calibri"/>
              </w:rPr>
            </w:pPr>
            <w:r w:rsidRPr="00C52600">
              <w:rPr>
                <w:rFonts w:ascii="Calibri" w:hAnsi="Calibri" w:cs="Calibri"/>
              </w:rPr>
              <w:t>prof. Ing. Felicita Chromjaková,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rsidR="008735BA" w:rsidRPr="008735BA" w:rsidRDefault="008735BA" w:rsidP="008735BA">
            <w:pPr>
              <w:jc w:val="center"/>
              <w:rPr>
                <w:rFonts w:ascii="Calibri" w:hAnsi="Calibri" w:cs="Calibri"/>
                <w:color w:val="000000"/>
              </w:rPr>
            </w:pPr>
            <w:r w:rsidRPr="008735BA">
              <w:rPr>
                <w:rFonts w:ascii="Calibri" w:hAnsi="Calibri" w:cs="Calibri"/>
                <w:color w:val="000000"/>
              </w:rPr>
              <w:t>1968</w:t>
            </w:r>
          </w:p>
        </w:tc>
        <w:tc>
          <w:tcPr>
            <w:tcW w:w="780" w:type="dxa"/>
            <w:tcBorders>
              <w:top w:val="single" w:sz="12" w:space="0" w:color="auto"/>
              <w:left w:val="nil"/>
              <w:bottom w:val="single" w:sz="12" w:space="0" w:color="auto"/>
              <w:right w:val="single" w:sz="4" w:space="0" w:color="auto"/>
            </w:tcBorders>
            <w:shd w:val="clear" w:color="auto" w:fill="auto"/>
            <w:noWrap/>
            <w:vAlign w:val="bottom"/>
            <w:hideMark/>
          </w:tcPr>
          <w:p w:rsidR="008735BA" w:rsidRPr="008735BA" w:rsidRDefault="008735BA" w:rsidP="008735BA">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rsidR="008735BA" w:rsidRPr="008735BA" w:rsidRDefault="008735BA" w:rsidP="008735BA">
            <w:pPr>
              <w:jc w:val="center"/>
              <w:rPr>
                <w:rFonts w:ascii="Calibri" w:hAnsi="Calibri" w:cs="Calibri"/>
                <w:color w:val="000000"/>
              </w:rPr>
            </w:pPr>
            <w:r w:rsidRPr="008735BA">
              <w:rPr>
                <w:rFonts w:ascii="Calibri" w:hAnsi="Calibri" w:cs="Calibri"/>
                <w:color w:val="000000"/>
              </w:rPr>
              <w:t>N</w:t>
            </w:r>
          </w:p>
        </w:tc>
      </w:tr>
      <w:tr w:rsidR="008735BA" w:rsidRPr="008735BA" w:rsidTr="00FC3E0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735BA" w:rsidRPr="00C52600" w:rsidRDefault="008735BA" w:rsidP="008735BA">
            <w:pPr>
              <w:rPr>
                <w:rFonts w:ascii="Calibri" w:hAnsi="Calibri" w:cs="Calibri"/>
                <w:b/>
                <w:bCs/>
                <w:color w:val="000000"/>
              </w:rPr>
            </w:pPr>
            <w:r w:rsidRPr="00C52600">
              <w:rPr>
                <w:rFonts w:ascii="Calibri" w:hAnsi="Calibri" w:cs="Calibri"/>
                <w:b/>
                <w:bCs/>
                <w:color w:val="000000"/>
              </w:rPr>
              <w:t>Docenti</w:t>
            </w:r>
          </w:p>
        </w:tc>
      </w:tr>
      <w:tr w:rsidR="001614B2" w:rsidRPr="008735BA" w:rsidTr="00FC3E01">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1955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1952</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doc. Ing. Vratislav Kozák,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1956</w:t>
            </w:r>
          </w:p>
        </w:tc>
        <w:tc>
          <w:tcPr>
            <w:tcW w:w="780" w:type="dxa"/>
            <w:tcBorders>
              <w:top w:val="nil"/>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Zdeňka Prokopová,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1965</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1614B2" w:rsidRPr="008735BA" w:rsidRDefault="000B4EDC" w:rsidP="001614B2">
            <w:pPr>
              <w:jc w:val="center"/>
              <w:rPr>
                <w:rFonts w:ascii="Calibri" w:hAnsi="Calibri" w:cs="Calibri"/>
                <w:color w:val="000000"/>
              </w:rPr>
            </w:pPr>
            <w:r w:rsidRPr="008735BA">
              <w:rPr>
                <w:rFonts w:ascii="Calibri" w:hAnsi="Calibri" w:cs="Calibri"/>
                <w:color w:val="000000"/>
              </w:rPr>
              <w:t>U - 31.8.2019</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1963</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1975</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1972</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D2594A">
              <w:rPr>
                <w:rFonts w:ascii="Calibri" w:hAnsi="Calibri" w:cs="Calibri"/>
                <w:color w:val="000000"/>
              </w:rPr>
              <w:t>N</w:t>
            </w:r>
          </w:p>
        </w:tc>
      </w:tr>
      <w:tr w:rsidR="001614B2" w:rsidRPr="008735BA" w:rsidTr="00FC3E0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1614B2" w:rsidRPr="00C52600" w:rsidRDefault="001614B2" w:rsidP="001614B2">
            <w:pPr>
              <w:rPr>
                <w:rFonts w:ascii="Calibri" w:hAnsi="Calibri" w:cs="Calibri"/>
                <w:b/>
                <w:bCs/>
                <w:color w:val="000000"/>
              </w:rPr>
            </w:pPr>
            <w:r w:rsidRPr="00C52600">
              <w:rPr>
                <w:rFonts w:ascii="Calibri" w:hAnsi="Calibri" w:cs="Calibri"/>
                <w:b/>
                <w:bCs/>
                <w:color w:val="000000"/>
              </w:rPr>
              <w:t>Odborní asistenti</w:t>
            </w:r>
          </w:p>
        </w:tc>
      </w:tr>
      <w:tr w:rsidR="001614B2" w:rsidRPr="008735BA" w:rsidTr="00FC3E01">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Radek Benda,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1972</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E53734">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E53734">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- 31.8.2019</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- 30.5.2022</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- 31.8.2019</w:t>
            </w:r>
          </w:p>
        </w:tc>
      </w:tr>
      <w:tr w:rsidR="001614B2" w:rsidRPr="008735BA" w:rsidTr="007044B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U - 31.8.2019</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Petra Mandincová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Petr Novák,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Bc. Šárka Papadaki,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Mgr. Lubomír Sedláček,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1961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rPr>
            </w:pPr>
            <w:r w:rsidRPr="008735BA">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1614B2" w:rsidRPr="00C52600" w:rsidRDefault="001614B2" w:rsidP="001614B2">
            <w:pPr>
              <w:rPr>
                <w:rFonts w:ascii="Calibri" w:hAnsi="Calibri" w:cs="Calibri"/>
              </w:rPr>
            </w:pPr>
            <w:r w:rsidRPr="00C52600">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1981</w:t>
            </w:r>
          </w:p>
        </w:tc>
        <w:tc>
          <w:tcPr>
            <w:tcW w:w="780" w:type="dxa"/>
            <w:tcBorders>
              <w:top w:val="nil"/>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FC3789">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1980</w:t>
            </w:r>
          </w:p>
        </w:tc>
        <w:tc>
          <w:tcPr>
            <w:tcW w:w="780" w:type="dxa"/>
            <w:tcBorders>
              <w:top w:val="nil"/>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13D6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8" w:space="0" w:color="auto"/>
              <w:right w:val="single" w:sz="4" w:space="0" w:color="auto"/>
            </w:tcBorders>
            <w:shd w:val="clear" w:color="auto" w:fill="auto"/>
            <w:noWrap/>
            <w:vAlign w:val="bottom"/>
            <w:hideMark/>
          </w:tcPr>
          <w:p w:rsidR="001614B2" w:rsidRPr="00C52600" w:rsidRDefault="001614B2" w:rsidP="001614B2">
            <w:pPr>
              <w:rPr>
                <w:rFonts w:ascii="Calibri" w:hAnsi="Calibri" w:cs="Calibri"/>
              </w:rPr>
            </w:pPr>
            <w:r w:rsidRPr="00C52600">
              <w:rPr>
                <w:rFonts w:ascii="Calibri" w:hAnsi="Calibri" w:cs="Calibri"/>
              </w:rPr>
              <w:t>Ing. Janka Vydrová, Ph.D.</w:t>
            </w:r>
          </w:p>
        </w:tc>
        <w:tc>
          <w:tcPr>
            <w:tcW w:w="1300" w:type="dxa"/>
            <w:tcBorders>
              <w:top w:val="nil"/>
              <w:left w:val="single" w:sz="4" w:space="0" w:color="auto"/>
              <w:bottom w:val="single" w:sz="8" w:space="0" w:color="auto"/>
              <w:right w:val="single" w:sz="4" w:space="0" w:color="auto"/>
            </w:tcBorders>
            <w:shd w:val="clear" w:color="auto" w:fill="auto"/>
            <w:noWrap/>
            <w:vAlign w:val="bottom"/>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1982</w:t>
            </w:r>
          </w:p>
        </w:tc>
        <w:tc>
          <w:tcPr>
            <w:tcW w:w="780" w:type="dxa"/>
            <w:tcBorders>
              <w:top w:val="nil"/>
              <w:left w:val="nil"/>
              <w:bottom w:val="single" w:sz="8" w:space="0" w:color="auto"/>
              <w:right w:val="single" w:sz="4" w:space="0" w:color="auto"/>
            </w:tcBorders>
            <w:shd w:val="clear" w:color="auto" w:fill="auto"/>
            <w:noWrap/>
            <w:vAlign w:val="bottom"/>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8" w:space="0" w:color="auto"/>
              <w:right w:val="single" w:sz="12" w:space="0" w:color="auto"/>
            </w:tcBorders>
            <w:shd w:val="clear" w:color="auto" w:fill="auto"/>
            <w:noWrap/>
            <w:hideMark/>
          </w:tcPr>
          <w:p w:rsidR="001614B2" w:rsidRDefault="001614B2" w:rsidP="001614B2">
            <w:pPr>
              <w:jc w:val="center"/>
            </w:pPr>
            <w:r w:rsidRPr="00FC3789">
              <w:rPr>
                <w:rFonts w:ascii="Calibri" w:hAnsi="Calibri" w:cs="Calibri"/>
                <w:color w:val="000000"/>
              </w:rPr>
              <w:t>N</w:t>
            </w:r>
          </w:p>
        </w:tc>
      </w:tr>
      <w:tr w:rsidR="00E70D31" w:rsidRPr="008735BA" w:rsidTr="00E70D31">
        <w:trPr>
          <w:trHeight w:val="315"/>
          <w:jc w:val="center"/>
        </w:trPr>
        <w:tc>
          <w:tcPr>
            <w:tcW w:w="7047" w:type="dxa"/>
            <w:gridSpan w:val="4"/>
            <w:tcBorders>
              <w:top w:val="single" w:sz="8" w:space="0" w:color="auto"/>
              <w:left w:val="single" w:sz="12" w:space="0" w:color="auto"/>
              <w:bottom w:val="single" w:sz="12" w:space="0" w:color="auto"/>
              <w:right w:val="single" w:sz="12" w:space="0" w:color="auto"/>
            </w:tcBorders>
            <w:shd w:val="clear" w:color="auto" w:fill="auto"/>
            <w:noWrap/>
            <w:vAlign w:val="center"/>
            <w:hideMark/>
          </w:tcPr>
          <w:p w:rsidR="00E70D31" w:rsidRPr="00E70D31" w:rsidRDefault="00E70D31" w:rsidP="001614B2">
            <w:pPr>
              <w:rPr>
                <w:rFonts w:ascii="Calibri" w:hAnsi="Calibri" w:cs="Calibri"/>
                <w:b/>
                <w:bCs/>
              </w:rPr>
            </w:pPr>
            <w:r w:rsidRPr="00C52600">
              <w:rPr>
                <w:rFonts w:ascii="Calibri" w:hAnsi="Calibri" w:cs="Calibri"/>
                <w:b/>
                <w:bCs/>
              </w:rPr>
              <w:lastRenderedPageBreak/>
              <w:t>Lektoři</w:t>
            </w:r>
          </w:p>
        </w:tc>
      </w:tr>
      <w:tr w:rsidR="001614B2" w:rsidRPr="008735BA" w:rsidTr="008B7889">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Lubomír Jenyš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1965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63EA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1614B2" w:rsidRDefault="001614B2" w:rsidP="001614B2">
            <w:pPr>
              <w:jc w:val="center"/>
            </w:pPr>
            <w:r w:rsidRPr="00963EA5">
              <w:rPr>
                <w:rFonts w:ascii="Calibri" w:hAnsi="Calibri" w:cs="Calibri"/>
                <w:color w:val="000000"/>
              </w:rPr>
              <w:t>N</w:t>
            </w:r>
          </w:p>
        </w:tc>
      </w:tr>
      <w:tr w:rsidR="001614B2" w:rsidRPr="008735BA" w:rsidTr="00FC3E01">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1614B2" w:rsidRPr="00C52600" w:rsidRDefault="001614B2" w:rsidP="001614B2">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1614B2" w:rsidRPr="008735BA" w:rsidRDefault="001614B2" w:rsidP="001614B2">
            <w:pPr>
              <w:jc w:val="center"/>
              <w:rPr>
                <w:rFonts w:ascii="Calibri" w:hAnsi="Calibri" w:cs="Calibri"/>
                <w:color w:val="000000"/>
              </w:rPr>
            </w:pPr>
            <w:r w:rsidRPr="008735BA">
              <w:rPr>
                <w:rFonts w:ascii="Calibri" w:hAnsi="Calibri" w:cs="Calibri"/>
                <w:color w:val="000000"/>
              </w:rPr>
              <w:t>U- 31.8.201</w:t>
            </w:r>
            <w:r w:rsidR="008D3A55">
              <w:rPr>
                <w:rFonts w:ascii="Calibri" w:hAnsi="Calibri" w:cs="Calibri"/>
                <w:color w:val="000000"/>
              </w:rPr>
              <w:t>9</w:t>
            </w:r>
          </w:p>
        </w:tc>
      </w:tr>
      <w:tr w:rsidR="001614B2"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Daniel</w:t>
            </w:r>
            <w:r w:rsidR="00A357A8">
              <w:rPr>
                <w:rFonts w:ascii="Calibri" w:hAnsi="Calibri" w:cs="Calibri"/>
              </w:rPr>
              <w:t xml:space="preserve"> Paul</w:t>
            </w:r>
            <w:r w:rsidRPr="00C52600">
              <w:rPr>
                <w:rFonts w:ascii="Calibri" w:hAnsi="Calibri" w:cs="Calibri"/>
              </w:rPr>
              <w:t xml:space="preserve">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U- 31.8.201</w:t>
            </w:r>
            <w:r w:rsidR="008D3A55">
              <w:rPr>
                <w:rFonts w:ascii="Calibri" w:hAnsi="Calibri" w:cs="Calibri"/>
                <w:color w:val="000000"/>
              </w:rPr>
              <w:t>9</w:t>
            </w:r>
          </w:p>
        </w:tc>
      </w:tr>
      <w:tr w:rsidR="001614B2"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1614B2" w:rsidRDefault="001614B2" w:rsidP="001614B2">
            <w:pPr>
              <w:jc w:val="center"/>
            </w:pPr>
            <w:r w:rsidRPr="00963EA5">
              <w:rPr>
                <w:rFonts w:ascii="Calibri" w:hAnsi="Calibri" w:cs="Calibri"/>
                <w:color w:val="000000"/>
              </w:rPr>
              <w:t>N</w:t>
            </w:r>
          </w:p>
        </w:tc>
      </w:tr>
      <w:tr w:rsidR="001614B2"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Ying Xing</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12</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U- 31.12.2018</w:t>
            </w:r>
          </w:p>
        </w:tc>
      </w:tr>
      <w:tr w:rsidR="001614B2" w:rsidRPr="008735BA" w:rsidTr="00FC3E01">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1614B2" w:rsidRPr="00C52600" w:rsidRDefault="001614B2" w:rsidP="001614B2">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1614B2" w:rsidRPr="008735BA" w:rsidRDefault="001614B2" w:rsidP="001614B2">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1614B2" w:rsidRDefault="001614B2" w:rsidP="001614B2">
            <w:pPr>
              <w:jc w:val="center"/>
            </w:pPr>
            <w:r w:rsidRPr="00963EA5">
              <w:rPr>
                <w:rFonts w:ascii="Calibri" w:hAnsi="Calibri" w:cs="Calibri"/>
                <w:color w:val="000000"/>
              </w:rPr>
              <w:t>N</w:t>
            </w:r>
          </w:p>
        </w:tc>
      </w:tr>
      <w:tr w:rsidR="00E70D31" w:rsidRPr="008735BA" w:rsidTr="00E70D31">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E70D31" w:rsidRPr="00E70D31" w:rsidRDefault="00E70D31" w:rsidP="00CD700E">
            <w:pPr>
              <w:rPr>
                <w:rFonts w:ascii="Calibri" w:hAnsi="Calibri" w:cs="Calibri"/>
                <w:b/>
                <w:bCs/>
              </w:rPr>
            </w:pPr>
            <w:r>
              <w:rPr>
                <w:rFonts w:ascii="Calibri" w:hAnsi="Calibri" w:cs="Calibri"/>
                <w:b/>
                <w:bCs/>
              </w:rPr>
              <w:t>Externí spolupracovníci</w:t>
            </w:r>
            <w:r w:rsidRPr="008735BA">
              <w:rPr>
                <w:rFonts w:ascii="Calibri" w:hAnsi="Calibri" w:cs="Calibri"/>
                <w:color w:val="000000"/>
              </w:rPr>
              <w:t> </w:t>
            </w: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Mgr. et Ing. Gabriela Culík Končitíková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Default="009E0288" w:rsidP="009E0288">
            <w:pPr>
              <w:rPr>
                <w:rFonts w:ascii="Calibri" w:hAnsi="Calibri" w:cs="Calibri"/>
              </w:rPr>
            </w:pPr>
            <w:r>
              <w:rPr>
                <w:rFonts w:ascii="Calibri" w:hAnsi="Calibri" w:cs="Calibri"/>
              </w:rPr>
              <w:t>Ing. Jiří Maňas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Default="009E0288" w:rsidP="009E0288">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Martin Mušinský,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Default="009E0288" w:rsidP="009E0288">
            <w:pPr>
              <w:rPr>
                <w:rFonts w:ascii="Calibri" w:hAnsi="Calibri" w:cs="Calibri"/>
              </w:rPr>
            </w:pPr>
            <w:r>
              <w:rPr>
                <w:rFonts w:ascii="Calibri" w:hAnsi="Calibri" w:cs="Calibri"/>
              </w:rPr>
              <w:t>Ing. Zdeněk Novák,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1974</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1985</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Markéta Popelková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Lucie Ťavodová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r w:rsidR="009E0288" w:rsidRPr="008735BA" w:rsidTr="00FC3E01">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9E0288" w:rsidRPr="00C52600" w:rsidRDefault="009E0288" w:rsidP="009E0288">
            <w:pPr>
              <w:rPr>
                <w:rFonts w:ascii="Calibri" w:hAnsi="Calibri" w:cs="Calibri"/>
              </w:rPr>
            </w:pPr>
            <w:r>
              <w:rPr>
                <w:rFonts w:ascii="Calibri" w:hAnsi="Calibri" w:cs="Calibri"/>
              </w:rPr>
              <w:t>Ing. Veronika Vavrušová</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center"/>
          </w:tcPr>
          <w:p w:rsidR="009E0288" w:rsidRPr="008735BA" w:rsidRDefault="009E0288" w:rsidP="009E0288">
            <w:pPr>
              <w:jc w:val="center"/>
              <w:rPr>
                <w:rFonts w:ascii="Calibri" w:hAnsi="Calibri" w:cs="Calibri"/>
                <w:color w:val="000000"/>
              </w:rPr>
            </w:pP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9E0288" w:rsidRPr="00963EA5" w:rsidRDefault="009E0288" w:rsidP="009E0288">
            <w:pPr>
              <w:jc w:val="center"/>
              <w:rPr>
                <w:rFonts w:ascii="Calibri" w:hAnsi="Calibri" w:cs="Calibri"/>
                <w:color w:val="000000"/>
              </w:rPr>
            </w:pPr>
          </w:p>
        </w:tc>
      </w:tr>
    </w:tbl>
    <w:p w:rsidR="00E14C88" w:rsidRDefault="00E14C88" w:rsidP="00E14C88">
      <w:pPr>
        <w:spacing w:before="120" w:after="120"/>
        <w:ind w:left="993" w:right="992"/>
        <w:jc w:val="both"/>
        <w:rPr>
          <w:rFonts w:ascii="Calibri" w:hAnsi="Calibri" w:cs="Calibri"/>
        </w:rPr>
      </w:pPr>
      <w:r w:rsidRPr="00E14C88">
        <w:rPr>
          <w:rFonts w:ascii="Calibri" w:hAnsi="Calibri" w:cs="Calibri"/>
        </w:rPr>
        <w:t xml:space="preserve">*doc. Sedlák </w:t>
      </w:r>
      <w:r w:rsidR="00476506">
        <w:rPr>
          <w:rFonts w:ascii="Calibri" w:hAnsi="Calibri" w:cs="Calibri"/>
        </w:rPr>
        <w:t>bude</w:t>
      </w:r>
      <w:r w:rsidRPr="00E14C88">
        <w:rPr>
          <w:rFonts w:ascii="Calibri" w:hAnsi="Calibri" w:cs="Calibri"/>
        </w:rPr>
        <w:t xml:space="preserve"> na FaME UTB ve Zlíně zaměstnán na 50% úvazek od 1. 9. 2018. </w:t>
      </w:r>
      <w:r w:rsidR="00BC3F45" w:rsidRPr="00BC3F45">
        <w:rPr>
          <w:rFonts w:ascii="Calibri" w:hAnsi="Calibri" w:cs="Calibri"/>
        </w:rPr>
        <w:t>Od 1.9.2019 bude jeho pracovní poměr sjednán na 40h/týdně s pracovním poměrem na dobu neurčitou.</w:t>
      </w:r>
    </w:p>
    <w:p w:rsidR="00602B1A" w:rsidRPr="00E14C88" w:rsidRDefault="00602B1A" w:rsidP="00E14C88">
      <w:pPr>
        <w:spacing w:before="120" w:after="120"/>
        <w:ind w:left="993" w:right="992"/>
        <w:jc w:val="both"/>
        <w:rPr>
          <w:rFonts w:ascii="Calibri" w:hAnsi="Calibri" w:cs="Calibri"/>
        </w:rPr>
      </w:pPr>
    </w:p>
    <w:p w:rsidR="00E14C88" w:rsidRDefault="00F07774" w:rsidP="00E14C88">
      <w:pPr>
        <w:jc w:val="center"/>
        <w:rPr>
          <w:rFonts w:ascii="Calibri" w:hAnsi="Calibri" w:cs="Calibri"/>
        </w:rPr>
      </w:pPr>
      <w:r w:rsidRPr="00F07774">
        <w:rPr>
          <w:noProof/>
        </w:rPr>
        <w:t xml:space="preserve"> </w:t>
      </w:r>
      <w:r>
        <w:rPr>
          <w:noProof/>
        </w:rPr>
        <w:drawing>
          <wp:inline distT="0" distB="0" distL="0" distR="0" wp14:anchorId="1766F8E6" wp14:editId="64674534">
            <wp:extent cx="4572000" cy="2733675"/>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8"/>
              </a:graphicData>
            </a:graphic>
          </wp:inline>
        </w:drawing>
      </w:r>
    </w:p>
    <w:p w:rsidR="00602B1A" w:rsidRPr="00835AC1" w:rsidRDefault="00602B1A" w:rsidP="00602B1A">
      <w:pPr>
        <w:spacing w:before="240" w:after="120"/>
        <w:jc w:val="center"/>
        <w:rPr>
          <w:rFonts w:ascii="Calibri" w:hAnsi="Calibri" w:cs="Calibri"/>
          <w:i/>
        </w:rPr>
      </w:pPr>
      <w:r w:rsidRPr="00835AC1">
        <w:rPr>
          <w:rFonts w:ascii="Calibri" w:hAnsi="Calibri" w:cs="Calibri"/>
          <w:i/>
        </w:rPr>
        <w:t xml:space="preserve">Graf </w:t>
      </w:r>
      <w:r>
        <w:rPr>
          <w:rFonts w:ascii="Calibri" w:hAnsi="Calibri" w:cs="Calibri"/>
          <w:i/>
        </w:rPr>
        <w:t xml:space="preserve">2 </w:t>
      </w:r>
      <w:r w:rsidRPr="00835AC1">
        <w:rPr>
          <w:rFonts w:ascii="Calibri" w:hAnsi="Calibri" w:cs="Calibri"/>
          <w:i/>
        </w:rPr>
        <w:t>– Věková struktura akademických pracovníků SP Průmyslové inženýrství</w:t>
      </w:r>
    </w:p>
    <w:p w:rsidR="00602B1A" w:rsidRPr="00835AC1" w:rsidRDefault="00602B1A" w:rsidP="00E14C88">
      <w:pPr>
        <w:jc w:val="center"/>
        <w:rPr>
          <w:rFonts w:ascii="Calibri" w:hAnsi="Calibri" w:cs="Calibri"/>
        </w:rPr>
      </w:pPr>
    </w:p>
    <w:p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Novák, dr. Papadaki, dr. </w:t>
      </w:r>
      <w:r w:rsidRPr="00835AC1">
        <w:rPr>
          <w:rFonts w:ascii="Calibri" w:hAnsi="Calibri" w:cs="Calibri"/>
          <w:sz w:val="22"/>
        </w:rPr>
        <w:lastRenderedPageBreak/>
        <w:t>Kozubíková, dr. Juřičková a také docenty, kteří již splňují kritéria pro profesorské řízení – např. doc. Popesko, doc. Tuček.</w:t>
      </w:r>
    </w:p>
    <w:p w:rsidR="009F7820" w:rsidRPr="00835AC1" w:rsidRDefault="009F7820" w:rsidP="00D61182">
      <w:pPr>
        <w:spacing w:before="120" w:after="360"/>
        <w:jc w:val="both"/>
        <w:rPr>
          <w:rFonts w:ascii="Calibri" w:hAnsi="Calibri" w:cs="Calibri"/>
          <w:sz w:val="22"/>
        </w:rPr>
      </w:pPr>
      <w:r w:rsidRPr="00835AC1">
        <w:rPr>
          <w:rFonts w:asciiTheme="minorHAnsi" w:hAnsiTheme="minorHAnsi" w:cstheme="minorHAnsi"/>
          <w:sz w:val="22"/>
          <w:szCs w:val="22"/>
        </w:rPr>
        <w:t>U pracovních smluv na dobu určitou předpokládá fakulta jejich prodlužování na pracovní smlouvy na dobu neurčitou.</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Personální zabezpečení předmětů profilujícího základu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6.4 a 6.9</w:t>
      </w:r>
    </w:p>
    <w:p w:rsidR="00E14C88"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Základní teoretické předměty profilujícího základu a předměty profilujícího základu jsou zajištěny garanty, kteří se významně podílejí na jejich výuce, především na vedení přednášek.</w:t>
      </w:r>
    </w:p>
    <w:p w:rsidR="00563C00" w:rsidRPr="00F74016" w:rsidRDefault="00563C00" w:rsidP="00563C00">
      <w:pPr>
        <w:tabs>
          <w:tab w:val="left" w:pos="2835"/>
        </w:tabs>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Tab. </w:t>
      </w:r>
      <w:r>
        <w:rPr>
          <w:rFonts w:asciiTheme="minorHAnsi" w:hAnsiTheme="minorHAnsi" w:cstheme="minorHAnsi"/>
          <w:i/>
          <w:szCs w:val="22"/>
        </w:rPr>
        <w:t xml:space="preserve">3 </w:t>
      </w:r>
      <w:r w:rsidRPr="00F74016">
        <w:rPr>
          <w:rFonts w:asciiTheme="minorHAnsi" w:hAnsiTheme="minorHAnsi" w:cstheme="minorHAnsi"/>
          <w:i/>
          <w:szCs w:val="22"/>
        </w:rPr>
        <w:t>– Personální zabezpečení předmětů ZT a PZ</w:t>
      </w:r>
    </w:p>
    <w:tbl>
      <w:tblPr>
        <w:tblW w:w="933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750"/>
        <w:gridCol w:w="641"/>
        <w:gridCol w:w="814"/>
      </w:tblGrid>
      <w:tr w:rsidR="00E14C88" w:rsidRPr="00EB43E9" w:rsidTr="00F21D4B">
        <w:tc>
          <w:tcPr>
            <w:tcW w:w="2717" w:type="dxa"/>
            <w:tcBorders>
              <w:top w:val="single" w:sz="12" w:space="0" w:color="auto"/>
              <w:left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Název předmětu</w:t>
            </w:r>
          </w:p>
        </w:tc>
        <w:tc>
          <w:tcPr>
            <w:tcW w:w="857"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Rozsah</w:t>
            </w:r>
          </w:p>
          <w:p w:rsidR="00E14C88" w:rsidRPr="00EB43E9" w:rsidRDefault="00E14C88" w:rsidP="003F6EB7">
            <w:pPr>
              <w:jc w:val="center"/>
              <w:rPr>
                <w:rFonts w:ascii="Calibri" w:hAnsi="Calibri" w:cs="Calibri"/>
                <w:b/>
              </w:rPr>
            </w:pPr>
            <w:r w:rsidRPr="00EB43E9">
              <w:rPr>
                <w:rFonts w:ascii="Calibri" w:hAnsi="Calibri" w:cs="Calibri"/>
              </w:rPr>
              <w:t>p-c-s</w:t>
            </w:r>
          </w:p>
        </w:tc>
        <w:tc>
          <w:tcPr>
            <w:tcW w:w="850"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Způsob</w:t>
            </w:r>
          </w:p>
          <w:p w:rsidR="00E14C88" w:rsidRPr="00EB43E9" w:rsidRDefault="00E14C88" w:rsidP="003F6EB7">
            <w:pPr>
              <w:jc w:val="center"/>
              <w:rPr>
                <w:rFonts w:ascii="Calibri" w:hAnsi="Calibri" w:cs="Calibri"/>
                <w:b/>
              </w:rPr>
            </w:pPr>
            <w:r w:rsidRPr="00EB43E9">
              <w:rPr>
                <w:rFonts w:ascii="Calibri" w:hAnsi="Calibri" w:cs="Calibri"/>
                <w:b/>
              </w:rPr>
              <w:t>ověř.</w:t>
            </w:r>
          </w:p>
        </w:tc>
        <w:tc>
          <w:tcPr>
            <w:tcW w:w="709"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Kr.</w:t>
            </w:r>
          </w:p>
        </w:tc>
        <w:tc>
          <w:tcPr>
            <w:tcW w:w="2750" w:type="dxa"/>
            <w:tcBorders>
              <w:top w:val="single" w:sz="12" w:space="0" w:color="auto"/>
              <w:bottom w:val="single" w:sz="12" w:space="0" w:color="auto"/>
            </w:tcBorders>
            <w:shd w:val="clear" w:color="auto" w:fill="auto"/>
          </w:tcPr>
          <w:p w:rsidR="00E14C88" w:rsidRPr="00EB43E9" w:rsidRDefault="00E14C88" w:rsidP="003F6EB7">
            <w:pPr>
              <w:tabs>
                <w:tab w:val="left" w:pos="2835"/>
              </w:tabs>
              <w:jc w:val="center"/>
              <w:rPr>
                <w:rFonts w:ascii="Calibri" w:hAnsi="Calibri" w:cs="Calibri"/>
                <w:b/>
              </w:rPr>
            </w:pPr>
            <w:r w:rsidRPr="00EB43E9">
              <w:rPr>
                <w:rFonts w:ascii="Calibri" w:hAnsi="Calibri" w:cs="Calibri"/>
                <w:b/>
              </w:rPr>
              <w:t>Garant</w:t>
            </w:r>
          </w:p>
          <w:p w:rsidR="00E14C88" w:rsidRPr="00EB43E9" w:rsidRDefault="00E14C88" w:rsidP="003F6EB7">
            <w:pPr>
              <w:jc w:val="center"/>
              <w:rPr>
                <w:rFonts w:ascii="Calibri" w:hAnsi="Calibri" w:cs="Calibri"/>
                <w:b/>
              </w:rPr>
            </w:pPr>
            <w:r w:rsidRPr="00EB43E9">
              <w:rPr>
                <w:rFonts w:ascii="Calibri" w:hAnsi="Calibri" w:cs="Calibri"/>
              </w:rPr>
              <w:t>Přednášející</w:t>
            </w:r>
          </w:p>
        </w:tc>
        <w:tc>
          <w:tcPr>
            <w:tcW w:w="641" w:type="dxa"/>
            <w:tcBorders>
              <w:top w:val="single" w:sz="12" w:space="0" w:color="auto"/>
              <w:bottom w:val="single" w:sz="12" w:space="0" w:color="auto"/>
            </w:tcBorders>
            <w:shd w:val="clear" w:color="auto" w:fill="auto"/>
          </w:tcPr>
          <w:p w:rsidR="00E14C88" w:rsidRPr="00EB43E9" w:rsidRDefault="00E14C88" w:rsidP="003F6EB7">
            <w:pPr>
              <w:jc w:val="center"/>
              <w:rPr>
                <w:rFonts w:ascii="Calibri" w:hAnsi="Calibri" w:cs="Calibri"/>
                <w:b/>
                <w:color w:val="FF0000"/>
              </w:rPr>
            </w:pPr>
            <w:r w:rsidRPr="00EB43E9">
              <w:rPr>
                <w:rFonts w:ascii="Calibri" w:hAnsi="Calibri" w:cs="Calibri"/>
                <w:b/>
              </w:rPr>
              <w:t>Roč./sem.</w:t>
            </w:r>
          </w:p>
        </w:tc>
        <w:tc>
          <w:tcPr>
            <w:tcW w:w="814" w:type="dxa"/>
            <w:tcBorders>
              <w:top w:val="single" w:sz="12" w:space="0" w:color="auto"/>
              <w:bottom w:val="single" w:sz="12" w:space="0" w:color="auto"/>
              <w:right w:val="single" w:sz="12" w:space="0" w:color="auto"/>
            </w:tcBorders>
            <w:shd w:val="clear" w:color="auto" w:fill="auto"/>
          </w:tcPr>
          <w:p w:rsidR="00E14C88" w:rsidRPr="00EB43E9" w:rsidRDefault="00E14C88" w:rsidP="003F6EB7">
            <w:pPr>
              <w:jc w:val="center"/>
              <w:rPr>
                <w:rFonts w:ascii="Calibri" w:hAnsi="Calibri" w:cs="Calibri"/>
                <w:b/>
              </w:rPr>
            </w:pPr>
            <w:r w:rsidRPr="00EB43E9">
              <w:rPr>
                <w:rFonts w:ascii="Calibri" w:hAnsi="Calibri" w:cs="Calibri"/>
                <w:b/>
              </w:rPr>
              <w:t>Typ</w:t>
            </w:r>
          </w:p>
        </w:tc>
      </w:tr>
      <w:tr w:rsidR="00E14C88" w:rsidRPr="00EB43E9" w:rsidTr="00F21D4B">
        <w:trPr>
          <w:trHeight w:val="501"/>
        </w:trPr>
        <w:tc>
          <w:tcPr>
            <w:tcW w:w="2717" w:type="dxa"/>
            <w:tcBorders>
              <w:top w:val="single" w:sz="12" w:space="0" w:color="auto"/>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Informační technologie pro ekonomy</w:t>
            </w:r>
          </w:p>
        </w:tc>
        <w:tc>
          <w:tcPr>
            <w:tcW w:w="857"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0-</w:t>
            </w:r>
            <w:r w:rsidR="002159CA">
              <w:rPr>
                <w:rFonts w:ascii="Calibri" w:hAnsi="Calibri" w:cs="Calibri"/>
              </w:rPr>
              <w:t>26</w:t>
            </w:r>
            <w:r w:rsidRPr="00EB43E9">
              <w:rPr>
                <w:rFonts w:ascii="Calibri" w:hAnsi="Calibri" w:cs="Calibri"/>
              </w:rPr>
              <w:t>-0</w:t>
            </w:r>
          </w:p>
        </w:tc>
        <w:tc>
          <w:tcPr>
            <w:tcW w:w="850"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klz</w:t>
            </w:r>
          </w:p>
        </w:tc>
        <w:tc>
          <w:tcPr>
            <w:tcW w:w="709"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2</w:t>
            </w:r>
          </w:p>
        </w:tc>
        <w:tc>
          <w:tcPr>
            <w:tcW w:w="2750" w:type="dxa"/>
            <w:tcBorders>
              <w:top w:val="single" w:sz="12" w:space="0" w:color="auto"/>
            </w:tcBorders>
          </w:tcPr>
          <w:p w:rsidR="00E17A40" w:rsidRPr="00E17A40" w:rsidRDefault="00E17A40" w:rsidP="003F6EB7">
            <w:pPr>
              <w:jc w:val="both"/>
              <w:rPr>
                <w:rFonts w:asciiTheme="minorHAnsi" w:hAnsiTheme="minorHAnsi"/>
                <w:b/>
              </w:rPr>
            </w:pPr>
            <w:r w:rsidRPr="00E17A40">
              <w:rPr>
                <w:rFonts w:asciiTheme="minorHAnsi" w:hAnsiTheme="minorHAnsi"/>
                <w:b/>
                <w:color w:val="000000"/>
              </w:rPr>
              <w:t>doc. Ing. Vojtěšek, Ph.D</w:t>
            </w:r>
            <w:r w:rsidRPr="00E17A40">
              <w:rPr>
                <w:rFonts w:asciiTheme="minorHAnsi" w:hAnsiTheme="minorHAnsi"/>
                <w:b/>
              </w:rPr>
              <w:t xml:space="preserve">. </w:t>
            </w:r>
          </w:p>
          <w:p w:rsidR="00E14C88" w:rsidRPr="00EB43E9" w:rsidRDefault="00E17A40" w:rsidP="003F6EB7">
            <w:pPr>
              <w:jc w:val="both"/>
              <w:rPr>
                <w:rFonts w:ascii="Calibri" w:hAnsi="Calibri" w:cs="Calibri"/>
              </w:rPr>
            </w:pPr>
            <w:r>
              <w:rPr>
                <w:rFonts w:ascii="Calibri" w:hAnsi="Calibri" w:cs="Calibri"/>
              </w:rPr>
              <w:t>Vojtěšek</w:t>
            </w:r>
            <w:r w:rsidR="00E14C88" w:rsidRPr="00EB43E9">
              <w:rPr>
                <w:rFonts w:ascii="Calibri" w:hAnsi="Calibri" w:cs="Calibri"/>
              </w:rPr>
              <w:t xml:space="preserve"> 100%</w:t>
            </w:r>
          </w:p>
        </w:tc>
        <w:tc>
          <w:tcPr>
            <w:tcW w:w="641" w:type="dxa"/>
            <w:tcBorders>
              <w:top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top w:val="single" w:sz="12" w:space="0" w:color="auto"/>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Mikroekonomie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6</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Dobeš, Ph.D.</w:t>
            </w:r>
          </w:p>
          <w:p w:rsidR="00E14C88" w:rsidRPr="00EB43E9" w:rsidRDefault="00E14C88" w:rsidP="003F6EB7">
            <w:pPr>
              <w:jc w:val="both"/>
              <w:rPr>
                <w:rFonts w:ascii="Calibri" w:hAnsi="Calibri" w:cs="Calibri"/>
              </w:rPr>
            </w:pPr>
            <w:r w:rsidRPr="00EB43E9">
              <w:rPr>
                <w:rFonts w:ascii="Calibri" w:hAnsi="Calibri" w:cs="Calibri"/>
              </w:rPr>
              <w:t>Dobeš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Management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13</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Vydrová, Ph.D.</w:t>
            </w:r>
          </w:p>
          <w:p w:rsidR="00E14C88" w:rsidRPr="00EB43E9" w:rsidRDefault="00E14C88" w:rsidP="003F6EB7">
            <w:pPr>
              <w:jc w:val="both"/>
              <w:rPr>
                <w:rFonts w:ascii="Calibri" w:hAnsi="Calibri" w:cs="Calibri"/>
              </w:rPr>
            </w:pPr>
            <w:r w:rsidRPr="00EB43E9">
              <w:rPr>
                <w:rFonts w:ascii="Calibri" w:hAnsi="Calibri" w:cs="Calibri"/>
              </w:rPr>
              <w:t>Vydrová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Úvod do průmyslového inženýrství</w:t>
            </w:r>
          </w:p>
        </w:tc>
        <w:tc>
          <w:tcPr>
            <w:tcW w:w="857" w:type="dxa"/>
          </w:tcPr>
          <w:p w:rsidR="00E14C88" w:rsidRPr="00EB43E9" w:rsidRDefault="002159CA" w:rsidP="003F6EB7">
            <w:pPr>
              <w:jc w:val="center"/>
              <w:rPr>
                <w:rFonts w:ascii="Calibri" w:hAnsi="Calibri" w:cs="Calibri"/>
              </w:rPr>
            </w:pPr>
            <w:r>
              <w:rPr>
                <w:rFonts w:ascii="Calibri" w:hAnsi="Calibri" w:cs="Calibri"/>
              </w:rPr>
              <w:t>13</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prof. Ing. Chromjaková, PhD.</w:t>
            </w:r>
          </w:p>
          <w:p w:rsidR="00E14C88" w:rsidRPr="00EB43E9" w:rsidRDefault="00E14C88" w:rsidP="003F6EB7">
            <w:pPr>
              <w:jc w:val="both"/>
              <w:rPr>
                <w:rFonts w:ascii="Calibri" w:hAnsi="Calibri" w:cs="Calibri"/>
              </w:rPr>
            </w:pPr>
            <w:r w:rsidRPr="00EB43E9">
              <w:rPr>
                <w:rFonts w:ascii="Calibri" w:hAnsi="Calibri" w:cs="Calibri"/>
              </w:rPr>
              <w:t>Chromjaková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Nauka o zboží</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13</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Briš, CSc.</w:t>
            </w:r>
          </w:p>
          <w:p w:rsidR="00B70994" w:rsidRPr="00835AC1" w:rsidRDefault="00B70994" w:rsidP="00B70994">
            <w:pPr>
              <w:jc w:val="both"/>
              <w:rPr>
                <w:rFonts w:ascii="Calibri" w:hAnsi="Calibri" w:cs="Calibri"/>
              </w:rPr>
            </w:pPr>
            <w:r w:rsidRPr="00835AC1">
              <w:rPr>
                <w:rFonts w:ascii="Calibri" w:hAnsi="Calibri" w:cs="Calibri"/>
              </w:rPr>
              <w:t>Briš 70%</w:t>
            </w:r>
          </w:p>
          <w:p w:rsidR="00E14C88" w:rsidRPr="00B70994" w:rsidRDefault="00B70994" w:rsidP="00B70994">
            <w:pPr>
              <w:jc w:val="both"/>
              <w:rPr>
                <w:rFonts w:ascii="Calibri" w:hAnsi="Calibri" w:cs="Calibri"/>
              </w:rPr>
            </w:pPr>
            <w:r w:rsidRPr="00B70994">
              <w:rPr>
                <w:rFonts w:ascii="Calibri" w:hAnsi="Calibri" w:cs="Calibri"/>
              </w:rPr>
              <w:t>Novák 30%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Řízení lidských zdrojů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13</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Matošková, Ph.D.</w:t>
            </w:r>
          </w:p>
          <w:p w:rsidR="00E14C88" w:rsidRDefault="00B70994" w:rsidP="003F6EB7">
            <w:pPr>
              <w:jc w:val="both"/>
              <w:rPr>
                <w:rFonts w:ascii="Calibri" w:hAnsi="Calibri" w:cs="Calibri"/>
              </w:rPr>
            </w:pPr>
            <w:r>
              <w:rPr>
                <w:rFonts w:ascii="Calibri" w:hAnsi="Calibri" w:cs="Calibri"/>
              </w:rPr>
              <w:t>Matošková 6</w:t>
            </w:r>
            <w:r w:rsidR="00E14C88" w:rsidRPr="00EB43E9">
              <w:rPr>
                <w:rFonts w:ascii="Calibri" w:hAnsi="Calibri" w:cs="Calibri"/>
              </w:rPr>
              <w:t>0%</w:t>
            </w:r>
          </w:p>
          <w:p w:rsidR="00B70994" w:rsidRPr="00B70994" w:rsidRDefault="00B70994" w:rsidP="003F6EB7">
            <w:pPr>
              <w:jc w:val="both"/>
              <w:rPr>
                <w:rFonts w:ascii="Calibri" w:hAnsi="Calibri" w:cs="Calibri"/>
              </w:rPr>
            </w:pPr>
            <w:r w:rsidRPr="00B70994">
              <w:rPr>
                <w:rFonts w:ascii="Calibri" w:hAnsi="Calibri" w:cs="Calibri"/>
              </w:rPr>
              <w:t>Mušinský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Makroekonomie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6</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Švarcová, Ph.D.</w:t>
            </w:r>
          </w:p>
          <w:p w:rsidR="00E14C88" w:rsidRPr="00EB43E9" w:rsidRDefault="00E14C88" w:rsidP="003F6EB7">
            <w:pPr>
              <w:jc w:val="both"/>
              <w:rPr>
                <w:rFonts w:ascii="Calibri" w:hAnsi="Calibri" w:cs="Calibri"/>
              </w:rPr>
            </w:pPr>
            <w:r w:rsidRPr="00EB43E9">
              <w:rPr>
                <w:rFonts w:ascii="Calibri" w:hAnsi="Calibri" w:cs="Calibri"/>
              </w:rPr>
              <w:t>Švarcová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Produktový management</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13</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Briš, CSc.</w:t>
            </w:r>
          </w:p>
          <w:p w:rsidR="00E14C88" w:rsidRDefault="00B70994" w:rsidP="003F6EB7">
            <w:pPr>
              <w:jc w:val="both"/>
              <w:rPr>
                <w:rFonts w:ascii="Calibri" w:hAnsi="Calibri" w:cs="Calibri"/>
              </w:rPr>
            </w:pPr>
            <w:r>
              <w:rPr>
                <w:rFonts w:ascii="Calibri" w:hAnsi="Calibri" w:cs="Calibri"/>
              </w:rPr>
              <w:t>Briš 6</w:t>
            </w:r>
            <w:r w:rsidR="00E14C88" w:rsidRPr="00EB43E9">
              <w:rPr>
                <w:rFonts w:ascii="Calibri" w:hAnsi="Calibri" w:cs="Calibri"/>
              </w:rPr>
              <w:t>0%</w:t>
            </w:r>
          </w:p>
          <w:p w:rsidR="00B70994" w:rsidRPr="00EB43E9" w:rsidRDefault="00B70994" w:rsidP="003F6EB7">
            <w:pPr>
              <w:jc w:val="both"/>
              <w:rPr>
                <w:rFonts w:ascii="Calibri" w:hAnsi="Calibri" w:cs="Calibri"/>
              </w:rPr>
            </w:pPr>
            <w:r>
              <w:rPr>
                <w:rFonts w:ascii="Calibri" w:hAnsi="Calibri" w:cs="Calibri"/>
              </w:rPr>
              <w:t>Popelková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Podniková ekonomika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13</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Novák Ph.D.</w:t>
            </w:r>
          </w:p>
          <w:p w:rsidR="00E14C88" w:rsidRPr="00EB43E9" w:rsidRDefault="00E14C88" w:rsidP="003F6EB7">
            <w:pPr>
              <w:jc w:val="both"/>
              <w:rPr>
                <w:rFonts w:ascii="Calibri" w:hAnsi="Calibri" w:cs="Calibri"/>
              </w:rPr>
            </w:pPr>
            <w:r w:rsidRPr="00EB43E9">
              <w:rPr>
                <w:rFonts w:ascii="Calibri" w:hAnsi="Calibri" w:cs="Calibri"/>
              </w:rPr>
              <w:t xml:space="preserve">Novák </w:t>
            </w:r>
            <w:r w:rsidR="00B45BD8">
              <w:rPr>
                <w:rFonts w:ascii="Calibri" w:hAnsi="Calibri" w:cs="Calibri"/>
              </w:rPr>
              <w:t>10</w:t>
            </w:r>
            <w:r w:rsidRPr="00EB43E9">
              <w:rPr>
                <w:rFonts w:ascii="Calibri" w:hAnsi="Calibri" w:cs="Calibri"/>
              </w:rPr>
              <w:t>0%</w:t>
            </w:r>
          </w:p>
          <w:p w:rsidR="00E14C88" w:rsidRPr="00EB43E9" w:rsidRDefault="00E14C88" w:rsidP="003F6EB7">
            <w:pPr>
              <w:jc w:val="both"/>
              <w:rPr>
                <w:rFonts w:ascii="Calibri" w:hAnsi="Calibri" w:cs="Calibri"/>
              </w:rPr>
            </w:pPr>
          </w:p>
        </w:tc>
        <w:tc>
          <w:tcPr>
            <w:tcW w:w="641" w:type="dxa"/>
          </w:tcPr>
          <w:p w:rsidR="00E14C88" w:rsidRPr="00EB43E9" w:rsidRDefault="00E14C88" w:rsidP="003F6EB7">
            <w:pPr>
              <w:jc w:val="center"/>
              <w:rPr>
                <w:rFonts w:ascii="Calibri" w:hAnsi="Calibri" w:cs="Calibri"/>
              </w:rPr>
            </w:pPr>
            <w:r w:rsidRPr="00EB43E9">
              <w:rPr>
                <w:rFonts w:ascii="Calibri" w:hAnsi="Calibri" w:cs="Calibri"/>
              </w:rPr>
              <w:t>1/L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Základy výrobních technologií</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26</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C04FFF" w:rsidRPr="00C04FFF" w:rsidRDefault="00C04FFF" w:rsidP="00C04FFF">
            <w:pPr>
              <w:jc w:val="both"/>
              <w:rPr>
                <w:rFonts w:asciiTheme="minorHAnsi" w:hAnsiTheme="minorHAnsi"/>
                <w:b/>
              </w:rPr>
            </w:pPr>
            <w:r w:rsidRPr="00C04FFF">
              <w:rPr>
                <w:rFonts w:asciiTheme="minorHAnsi" w:hAnsiTheme="minorHAnsi"/>
                <w:b/>
              </w:rPr>
              <w:t>doc. Ing. Sedlák, Ph.D.</w:t>
            </w:r>
          </w:p>
          <w:p w:rsidR="00E14C88" w:rsidRPr="00EB43E9" w:rsidRDefault="00C04FFF" w:rsidP="00C04FFF">
            <w:pPr>
              <w:jc w:val="both"/>
              <w:rPr>
                <w:rFonts w:ascii="Calibri" w:hAnsi="Calibri" w:cs="Calibri"/>
              </w:rPr>
            </w:pPr>
            <w:r w:rsidRPr="00C04FFF">
              <w:rPr>
                <w:rFonts w:asciiTheme="minorHAnsi" w:hAnsiTheme="minorHAnsi"/>
              </w:rPr>
              <w:t>Sedlák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7A40" w:rsidP="00E17A40">
            <w:pPr>
              <w:rPr>
                <w:rFonts w:ascii="Calibri" w:hAnsi="Calibri" w:cs="Calibri"/>
                <w:b/>
              </w:rPr>
            </w:pPr>
            <w:r>
              <w:rPr>
                <w:rFonts w:ascii="Calibri" w:hAnsi="Calibri" w:cs="Calibri"/>
                <w:b/>
              </w:rPr>
              <w:t>Projektový management v průmyslovém inženýrství</w:t>
            </w:r>
            <w:r w:rsidR="00E14C88" w:rsidRPr="00EB43E9">
              <w:rPr>
                <w:rFonts w:ascii="Calibri" w:hAnsi="Calibri" w:cs="Calibri"/>
                <w:b/>
              </w:rPr>
              <w:t xml:space="preserve"> I</w:t>
            </w:r>
          </w:p>
        </w:tc>
        <w:tc>
          <w:tcPr>
            <w:tcW w:w="857" w:type="dxa"/>
          </w:tcPr>
          <w:p w:rsidR="00E14C88" w:rsidRPr="00EB43E9" w:rsidRDefault="002159CA" w:rsidP="003F6EB7">
            <w:pPr>
              <w:jc w:val="center"/>
              <w:rPr>
                <w:rFonts w:ascii="Calibri" w:hAnsi="Calibri" w:cs="Calibri"/>
              </w:rPr>
            </w:pPr>
            <w:r>
              <w:rPr>
                <w:rFonts w:ascii="Calibri" w:hAnsi="Calibri" w:cs="Calibri"/>
              </w:rPr>
              <w:t>13</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2</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Juřičková, Ph.D.</w:t>
            </w:r>
          </w:p>
          <w:p w:rsidR="00E14C88" w:rsidRPr="00EB43E9" w:rsidRDefault="00E14C88" w:rsidP="003F6EB7">
            <w:pPr>
              <w:jc w:val="both"/>
              <w:rPr>
                <w:rFonts w:ascii="Calibri" w:hAnsi="Calibri" w:cs="Calibri"/>
              </w:rPr>
            </w:pPr>
            <w:r w:rsidRPr="00EB43E9">
              <w:rPr>
                <w:rFonts w:ascii="Calibri" w:hAnsi="Calibri" w:cs="Calibri"/>
              </w:rPr>
              <w:t>Juřičková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Podniková ekonomika II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6</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Kozubíková, Ph.D.</w:t>
            </w:r>
          </w:p>
          <w:p w:rsidR="00E14C88" w:rsidRPr="00EB43E9" w:rsidRDefault="00E14C88" w:rsidP="003F6EB7">
            <w:pPr>
              <w:jc w:val="both"/>
              <w:rPr>
                <w:rFonts w:ascii="Calibri" w:hAnsi="Calibri" w:cs="Calibri"/>
              </w:rPr>
            </w:pPr>
            <w:r w:rsidRPr="00EB43E9">
              <w:rPr>
                <w:rFonts w:ascii="Calibri" w:hAnsi="Calibri" w:cs="Calibri"/>
              </w:rPr>
              <w:t>Kozubíková 60%</w:t>
            </w:r>
          </w:p>
          <w:p w:rsidR="00E14C88" w:rsidRPr="00EB43E9" w:rsidRDefault="00E14C88" w:rsidP="003F6EB7">
            <w:pPr>
              <w:jc w:val="both"/>
              <w:rPr>
                <w:rFonts w:ascii="Calibri" w:hAnsi="Calibri" w:cs="Calibri"/>
              </w:rPr>
            </w:pPr>
            <w:r w:rsidRPr="00EB43E9">
              <w:rPr>
                <w:rFonts w:ascii="Calibri" w:hAnsi="Calibri" w:cs="Calibri"/>
              </w:rPr>
              <w:t>Zámečník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Technická příprava výroby</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26</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doc. Ing. Briš, CSc.</w:t>
            </w:r>
          </w:p>
          <w:p w:rsidR="00E14C88" w:rsidRPr="00EB43E9" w:rsidRDefault="00E14C88" w:rsidP="003F6EB7">
            <w:pPr>
              <w:jc w:val="both"/>
              <w:rPr>
                <w:rFonts w:ascii="Calibri" w:hAnsi="Calibri" w:cs="Calibri"/>
              </w:rPr>
            </w:pPr>
            <w:r w:rsidRPr="00EB43E9">
              <w:rPr>
                <w:rFonts w:ascii="Calibri" w:hAnsi="Calibri" w:cs="Calibri"/>
              </w:rPr>
              <w:t>Briš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B0096A">
        <w:tc>
          <w:tcPr>
            <w:tcW w:w="2717" w:type="dxa"/>
            <w:tcBorders>
              <w:left w:val="single" w:sz="12" w:space="0" w:color="auto"/>
            </w:tcBorders>
          </w:tcPr>
          <w:p w:rsidR="00E14C88" w:rsidRPr="00B0096A" w:rsidRDefault="00B0096A" w:rsidP="00B0096A">
            <w:pPr>
              <w:rPr>
                <w:rFonts w:asciiTheme="minorHAnsi" w:hAnsiTheme="minorHAnsi" w:cs="Calibri"/>
                <w:b/>
              </w:rPr>
            </w:pPr>
            <w:r w:rsidRPr="00B0096A">
              <w:rPr>
                <w:rFonts w:asciiTheme="minorHAnsi" w:hAnsiTheme="minorHAnsi"/>
                <w:b/>
              </w:rPr>
              <w:t>Úvod do studia systémů</w:t>
            </w:r>
          </w:p>
        </w:tc>
        <w:tc>
          <w:tcPr>
            <w:tcW w:w="857" w:type="dxa"/>
          </w:tcPr>
          <w:p w:rsidR="00E14C88" w:rsidRPr="00EB43E9" w:rsidRDefault="002159CA" w:rsidP="003F6EB7">
            <w:pPr>
              <w:jc w:val="center"/>
              <w:rPr>
                <w:rFonts w:ascii="Calibri" w:hAnsi="Calibri" w:cs="Calibri"/>
              </w:rPr>
            </w:pPr>
            <w:r>
              <w:rPr>
                <w:rFonts w:ascii="Calibri" w:hAnsi="Calibri" w:cs="Calibri"/>
              </w:rPr>
              <w:t>13</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Pivnička, Ph.D.</w:t>
            </w:r>
          </w:p>
          <w:p w:rsidR="00E14C88" w:rsidRDefault="00B70994" w:rsidP="003F6EB7">
            <w:pPr>
              <w:jc w:val="both"/>
              <w:rPr>
                <w:rFonts w:ascii="Calibri" w:hAnsi="Calibri" w:cs="Calibri"/>
              </w:rPr>
            </w:pPr>
            <w:r>
              <w:rPr>
                <w:rFonts w:ascii="Calibri" w:hAnsi="Calibri" w:cs="Calibri"/>
              </w:rPr>
              <w:t>Pivnička 7</w:t>
            </w:r>
            <w:r w:rsidR="00E14C88" w:rsidRPr="00EB43E9">
              <w:rPr>
                <w:rFonts w:ascii="Calibri" w:hAnsi="Calibri" w:cs="Calibri"/>
              </w:rPr>
              <w:t>0%</w:t>
            </w:r>
          </w:p>
          <w:p w:rsidR="00B70994" w:rsidRPr="00B70994" w:rsidRDefault="00B70994" w:rsidP="003F6EB7">
            <w:pPr>
              <w:jc w:val="both"/>
              <w:rPr>
                <w:rFonts w:ascii="Calibri" w:hAnsi="Calibri" w:cs="Calibri"/>
              </w:rPr>
            </w:pPr>
            <w:r w:rsidRPr="00B70994">
              <w:rPr>
                <w:rFonts w:ascii="Calibri" w:hAnsi="Calibri" w:cs="Calibri"/>
              </w:rPr>
              <w:t>Papadakis 30%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Aplikovaná statistika 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26</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Kovářík, Ph.D.</w:t>
            </w:r>
          </w:p>
          <w:p w:rsidR="00E14C88" w:rsidRPr="00EB43E9" w:rsidRDefault="00E14C88" w:rsidP="003F6EB7">
            <w:pPr>
              <w:jc w:val="both"/>
              <w:rPr>
                <w:rFonts w:ascii="Calibri" w:hAnsi="Calibri" w:cs="Calibri"/>
              </w:rPr>
            </w:pPr>
            <w:r w:rsidRPr="00EB43E9">
              <w:rPr>
                <w:rFonts w:ascii="Calibri" w:hAnsi="Calibri" w:cs="Calibri"/>
              </w:rPr>
              <w:t>Kovářík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w:t>
            </w:r>
            <w:r w:rsidR="00B850BB">
              <w:rPr>
                <w:rFonts w:ascii="Calibri" w:hAnsi="Calibri" w:cs="Calibri"/>
              </w:rPr>
              <w:t>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Logistika</w:t>
            </w:r>
          </w:p>
        </w:tc>
        <w:tc>
          <w:tcPr>
            <w:tcW w:w="857" w:type="dxa"/>
          </w:tcPr>
          <w:p w:rsidR="00E14C88" w:rsidRPr="00EB43E9" w:rsidRDefault="002159CA" w:rsidP="003F6EB7">
            <w:pPr>
              <w:jc w:val="center"/>
              <w:rPr>
                <w:rFonts w:ascii="Calibri" w:hAnsi="Calibri" w:cs="Calibri"/>
              </w:rPr>
            </w:pPr>
            <w:r>
              <w:rPr>
                <w:rFonts w:ascii="Calibri" w:hAnsi="Calibri" w:cs="Calibri"/>
              </w:rPr>
              <w:t>13</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4</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Macurová, Ph.D.</w:t>
            </w:r>
          </w:p>
          <w:p w:rsidR="00E14C88" w:rsidRDefault="00B70994" w:rsidP="003F6EB7">
            <w:pPr>
              <w:jc w:val="both"/>
              <w:rPr>
                <w:rFonts w:ascii="Calibri" w:hAnsi="Calibri" w:cs="Calibri"/>
              </w:rPr>
            </w:pPr>
            <w:r>
              <w:rPr>
                <w:rFonts w:ascii="Calibri" w:hAnsi="Calibri" w:cs="Calibri"/>
              </w:rPr>
              <w:t>Macurová 6</w:t>
            </w:r>
            <w:r w:rsidR="00E14C88" w:rsidRPr="00EB43E9">
              <w:rPr>
                <w:rFonts w:ascii="Calibri" w:hAnsi="Calibri" w:cs="Calibri"/>
              </w:rPr>
              <w:t>0%</w:t>
            </w:r>
          </w:p>
          <w:p w:rsidR="00B70994" w:rsidRPr="00B70994" w:rsidRDefault="00B70994" w:rsidP="003F6EB7">
            <w:pPr>
              <w:jc w:val="both"/>
              <w:rPr>
                <w:rFonts w:ascii="Calibri" w:hAnsi="Calibri" w:cs="Calibri"/>
              </w:rPr>
            </w:pPr>
            <w:r w:rsidRPr="00B70994">
              <w:rPr>
                <w:rFonts w:ascii="Calibri" w:hAnsi="Calibri" w:cs="Calibri"/>
              </w:rPr>
              <w:t>Ťavodová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E14C88" w:rsidRPr="00EB43E9" w:rsidTr="00F21D4B">
        <w:tc>
          <w:tcPr>
            <w:tcW w:w="2717" w:type="dxa"/>
            <w:tcBorders>
              <w:left w:val="single" w:sz="12" w:space="0" w:color="auto"/>
            </w:tcBorders>
          </w:tcPr>
          <w:p w:rsidR="00E14C88" w:rsidRPr="00EB43E9" w:rsidRDefault="00E17A40" w:rsidP="00E17A40">
            <w:pPr>
              <w:rPr>
                <w:rFonts w:ascii="Calibri" w:hAnsi="Calibri" w:cs="Calibri"/>
                <w:b/>
              </w:rPr>
            </w:pPr>
            <w:r>
              <w:rPr>
                <w:rFonts w:ascii="Calibri" w:hAnsi="Calibri" w:cs="Calibri"/>
                <w:b/>
              </w:rPr>
              <w:lastRenderedPageBreak/>
              <w:t>Projektový management v průmyslovém inženýrství</w:t>
            </w:r>
            <w:r w:rsidR="00E14C88" w:rsidRPr="00EB43E9">
              <w:rPr>
                <w:rFonts w:ascii="Calibri" w:hAnsi="Calibri" w:cs="Calibri"/>
                <w:b/>
              </w:rPr>
              <w:t xml:space="preserve"> II</w:t>
            </w:r>
          </w:p>
        </w:tc>
        <w:tc>
          <w:tcPr>
            <w:tcW w:w="857" w:type="dxa"/>
          </w:tcPr>
          <w:p w:rsidR="00E14C88" w:rsidRPr="00EB43E9" w:rsidRDefault="002159CA" w:rsidP="003F6EB7">
            <w:pPr>
              <w:jc w:val="center"/>
              <w:rPr>
                <w:rFonts w:ascii="Calibri" w:hAnsi="Calibri" w:cs="Calibri"/>
              </w:rPr>
            </w:pPr>
            <w:r>
              <w:rPr>
                <w:rFonts w:ascii="Calibri" w:hAnsi="Calibri" w:cs="Calibri"/>
              </w:rPr>
              <w:t>13</w:t>
            </w:r>
            <w:r w:rsidR="00E14C88" w:rsidRPr="00EB43E9">
              <w:rPr>
                <w:rFonts w:ascii="Calibri" w:hAnsi="Calibri" w:cs="Calibri"/>
              </w:rPr>
              <w:t>-</w:t>
            </w:r>
            <w:r>
              <w:rPr>
                <w:rFonts w:ascii="Calibri" w:hAnsi="Calibri" w:cs="Calibri"/>
              </w:rPr>
              <w:t>13</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klz</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2</w:t>
            </w:r>
          </w:p>
        </w:tc>
        <w:tc>
          <w:tcPr>
            <w:tcW w:w="2750" w:type="dxa"/>
          </w:tcPr>
          <w:p w:rsidR="00E14C88" w:rsidRPr="00EB43E9" w:rsidRDefault="00E14C88" w:rsidP="003F6EB7">
            <w:pPr>
              <w:jc w:val="both"/>
              <w:rPr>
                <w:rFonts w:ascii="Calibri" w:hAnsi="Calibri" w:cs="Calibri"/>
                <w:b/>
              </w:rPr>
            </w:pPr>
            <w:r w:rsidRPr="00EB43E9">
              <w:rPr>
                <w:rFonts w:ascii="Calibri" w:hAnsi="Calibri" w:cs="Calibri"/>
                <w:b/>
              </w:rPr>
              <w:t>Ing. Juričková, Ph.D.</w:t>
            </w:r>
          </w:p>
          <w:p w:rsidR="00E14C88" w:rsidRPr="00EB43E9" w:rsidRDefault="00E14C88" w:rsidP="003F6EB7">
            <w:pPr>
              <w:jc w:val="both"/>
              <w:rPr>
                <w:rFonts w:ascii="Calibri" w:hAnsi="Calibri" w:cs="Calibri"/>
              </w:rPr>
            </w:pPr>
            <w:r w:rsidRPr="00EB43E9">
              <w:rPr>
                <w:rFonts w:ascii="Calibri" w:hAnsi="Calibri" w:cs="Calibri"/>
              </w:rPr>
              <w:t>Juřičková 100%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2/L</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Aplikovaná statistika II</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w:t>
            </w:r>
            <w:r>
              <w:rPr>
                <w:rFonts w:ascii="Calibri" w:hAnsi="Calibri" w:cs="Calibri"/>
              </w:rPr>
              <w:t>26</w:t>
            </w:r>
            <w:r w:rsidR="00E14C88" w:rsidRPr="00EB43E9">
              <w:rPr>
                <w:rFonts w:ascii="Calibri" w:hAnsi="Calibri" w:cs="Calibri"/>
              </w:rPr>
              <w:t>-0</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F21D4B" w:rsidRDefault="00E14C88" w:rsidP="003F6EB7">
            <w:pPr>
              <w:jc w:val="both"/>
              <w:rPr>
                <w:rFonts w:asciiTheme="minorHAnsi" w:hAnsiTheme="minorHAnsi" w:cs="Calibri"/>
                <w:b/>
              </w:rPr>
            </w:pPr>
            <w:r w:rsidRPr="00F21D4B">
              <w:rPr>
                <w:rFonts w:asciiTheme="minorHAnsi" w:hAnsiTheme="minorHAnsi" w:cs="Calibri"/>
                <w:b/>
              </w:rPr>
              <w:t>Ing. Kovářík, Ph.D.</w:t>
            </w:r>
          </w:p>
          <w:p w:rsidR="00E14C88" w:rsidRPr="00F21D4B" w:rsidRDefault="00E14C88" w:rsidP="003F6EB7">
            <w:pPr>
              <w:jc w:val="both"/>
              <w:rPr>
                <w:rFonts w:asciiTheme="minorHAnsi" w:hAnsiTheme="minorHAnsi" w:cs="Calibri"/>
              </w:rPr>
            </w:pPr>
            <w:r w:rsidRPr="00F21D4B">
              <w:rPr>
                <w:rFonts w:asciiTheme="minorHAnsi" w:hAnsiTheme="minorHAnsi" w:cs="Calibri"/>
              </w:rPr>
              <w:t>Kovářík 60%</w:t>
            </w:r>
          </w:p>
          <w:p w:rsidR="00E14C88" w:rsidRPr="00F21D4B" w:rsidRDefault="00E14C88" w:rsidP="003F6EB7">
            <w:pPr>
              <w:jc w:val="both"/>
              <w:rPr>
                <w:rFonts w:asciiTheme="minorHAnsi" w:hAnsiTheme="minorHAnsi" w:cs="Calibri"/>
              </w:rPr>
            </w:pPr>
            <w:r w:rsidRPr="00F21D4B">
              <w:rPr>
                <w:rFonts w:asciiTheme="minorHAnsi" w:hAnsiTheme="minorHAnsi" w:cs="Calibri"/>
              </w:rPr>
              <w:t>Dvorský 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P</w:t>
            </w:r>
            <w:r w:rsidR="00B850BB">
              <w:rPr>
                <w:rFonts w:ascii="Calibri" w:hAnsi="Calibri" w:cs="Calibri"/>
              </w:rPr>
              <w:t>Z</w:t>
            </w:r>
          </w:p>
        </w:tc>
      </w:tr>
      <w:tr w:rsidR="00E14C88" w:rsidRPr="00EB43E9" w:rsidTr="00F21D4B">
        <w:tc>
          <w:tcPr>
            <w:tcW w:w="2717" w:type="dxa"/>
            <w:tcBorders>
              <w:left w:val="single" w:sz="12" w:space="0" w:color="auto"/>
            </w:tcBorders>
          </w:tcPr>
          <w:p w:rsidR="00E14C88" w:rsidRPr="00EB43E9" w:rsidRDefault="00E14C88" w:rsidP="003F6EB7">
            <w:pPr>
              <w:rPr>
                <w:rFonts w:ascii="Calibri" w:hAnsi="Calibri" w:cs="Calibri"/>
                <w:b/>
              </w:rPr>
            </w:pPr>
            <w:r w:rsidRPr="00EB43E9">
              <w:rPr>
                <w:rFonts w:ascii="Calibri" w:hAnsi="Calibri" w:cs="Calibri"/>
                <w:b/>
              </w:rPr>
              <w:t>Řízení a organizace výroby</w:t>
            </w:r>
          </w:p>
        </w:tc>
        <w:tc>
          <w:tcPr>
            <w:tcW w:w="857" w:type="dxa"/>
          </w:tcPr>
          <w:p w:rsidR="00E14C88" w:rsidRPr="00EB43E9" w:rsidRDefault="002159CA" w:rsidP="003F6EB7">
            <w:pPr>
              <w:jc w:val="center"/>
              <w:rPr>
                <w:rFonts w:ascii="Calibri" w:hAnsi="Calibri" w:cs="Calibri"/>
              </w:rPr>
            </w:pPr>
            <w:r>
              <w:rPr>
                <w:rFonts w:ascii="Calibri" w:hAnsi="Calibri" w:cs="Calibri"/>
              </w:rPr>
              <w:t>26</w:t>
            </w:r>
            <w:r w:rsidR="00E14C88" w:rsidRPr="00EB43E9">
              <w:rPr>
                <w:rFonts w:ascii="Calibri" w:hAnsi="Calibri" w:cs="Calibri"/>
              </w:rPr>
              <w:t>-0-</w:t>
            </w:r>
            <w:r>
              <w:rPr>
                <w:rFonts w:ascii="Calibri" w:hAnsi="Calibri" w:cs="Calibri"/>
              </w:rPr>
              <w:t>26</w:t>
            </w:r>
          </w:p>
        </w:tc>
        <w:tc>
          <w:tcPr>
            <w:tcW w:w="850" w:type="dxa"/>
          </w:tcPr>
          <w:p w:rsidR="00E14C88" w:rsidRPr="00EB43E9" w:rsidRDefault="00E14C88" w:rsidP="003F6EB7">
            <w:pPr>
              <w:jc w:val="center"/>
              <w:rPr>
                <w:rFonts w:ascii="Calibri" w:hAnsi="Calibri" w:cs="Calibri"/>
              </w:rPr>
            </w:pPr>
            <w:r w:rsidRPr="00EB43E9">
              <w:rPr>
                <w:rFonts w:ascii="Calibri" w:hAnsi="Calibri" w:cs="Calibri"/>
              </w:rPr>
              <w:t>zp, zk</w:t>
            </w:r>
          </w:p>
        </w:tc>
        <w:tc>
          <w:tcPr>
            <w:tcW w:w="709" w:type="dxa"/>
          </w:tcPr>
          <w:p w:rsidR="00E14C88" w:rsidRPr="00EB43E9" w:rsidRDefault="00E14C88" w:rsidP="003F6EB7">
            <w:pPr>
              <w:jc w:val="center"/>
              <w:rPr>
                <w:rFonts w:ascii="Calibri" w:hAnsi="Calibri" w:cs="Calibri"/>
              </w:rPr>
            </w:pPr>
            <w:r w:rsidRPr="00EB43E9">
              <w:rPr>
                <w:rFonts w:ascii="Calibri" w:hAnsi="Calibri" w:cs="Calibri"/>
              </w:rPr>
              <w:t>5</w:t>
            </w:r>
          </w:p>
        </w:tc>
        <w:tc>
          <w:tcPr>
            <w:tcW w:w="2750" w:type="dxa"/>
          </w:tcPr>
          <w:p w:rsidR="00E14C88" w:rsidRPr="00F21D4B" w:rsidRDefault="00E14C88" w:rsidP="003F6EB7">
            <w:pPr>
              <w:jc w:val="both"/>
              <w:rPr>
                <w:rFonts w:asciiTheme="minorHAnsi" w:hAnsiTheme="minorHAnsi" w:cs="Calibri"/>
                <w:b/>
              </w:rPr>
            </w:pPr>
            <w:r w:rsidRPr="00F21D4B">
              <w:rPr>
                <w:rFonts w:asciiTheme="minorHAnsi" w:hAnsiTheme="minorHAnsi" w:cs="Calibri"/>
                <w:b/>
              </w:rPr>
              <w:t>prof. Ing. Chromjaková, PhD.</w:t>
            </w:r>
          </w:p>
          <w:p w:rsidR="00E14C88" w:rsidRDefault="00E14C88" w:rsidP="003F6EB7">
            <w:pPr>
              <w:jc w:val="both"/>
              <w:rPr>
                <w:rFonts w:asciiTheme="minorHAnsi" w:hAnsiTheme="minorHAnsi" w:cs="Calibri"/>
              </w:rPr>
            </w:pPr>
            <w:r w:rsidRPr="00F21D4B">
              <w:rPr>
                <w:rFonts w:asciiTheme="minorHAnsi" w:hAnsiTheme="minorHAnsi" w:cs="Calibri"/>
              </w:rPr>
              <w:t xml:space="preserve">Chromjaková </w:t>
            </w:r>
            <w:r w:rsidR="00B70994">
              <w:rPr>
                <w:rFonts w:asciiTheme="minorHAnsi" w:hAnsiTheme="minorHAnsi" w:cs="Calibri"/>
              </w:rPr>
              <w:t>6</w:t>
            </w:r>
            <w:r w:rsidRPr="00F21D4B">
              <w:rPr>
                <w:rFonts w:asciiTheme="minorHAnsi" w:hAnsiTheme="minorHAnsi" w:cs="Calibri"/>
              </w:rPr>
              <w:t>0%</w:t>
            </w:r>
          </w:p>
          <w:p w:rsidR="00B70994" w:rsidRPr="00B70994" w:rsidRDefault="008A4AFD" w:rsidP="003F6EB7">
            <w:pPr>
              <w:jc w:val="both"/>
              <w:rPr>
                <w:rFonts w:asciiTheme="minorHAnsi" w:hAnsiTheme="minorHAnsi" w:cs="Calibri"/>
              </w:rPr>
            </w:pPr>
            <w:r>
              <w:rPr>
                <w:rFonts w:ascii="Calibri" w:hAnsi="Calibri" w:cs="Calibri"/>
              </w:rPr>
              <w:t xml:space="preserve">Maňas </w:t>
            </w:r>
            <w:r w:rsidR="00B70994" w:rsidRPr="00B70994">
              <w:rPr>
                <w:rFonts w:ascii="Calibri" w:hAnsi="Calibri" w:cs="Calibri"/>
              </w:rPr>
              <w:t>40%</w:t>
            </w:r>
          </w:p>
        </w:tc>
        <w:tc>
          <w:tcPr>
            <w:tcW w:w="641" w:type="dxa"/>
          </w:tcPr>
          <w:p w:rsidR="00E14C88" w:rsidRPr="00EB43E9" w:rsidRDefault="00E14C88" w:rsidP="003F6EB7">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E14C88" w:rsidRPr="00EB43E9" w:rsidRDefault="00E14C88" w:rsidP="003F6EB7">
            <w:pPr>
              <w:jc w:val="center"/>
              <w:rPr>
                <w:rFonts w:ascii="Calibri" w:hAnsi="Calibri" w:cs="Calibri"/>
              </w:rPr>
            </w:pPr>
            <w:r w:rsidRPr="00EB43E9">
              <w:rPr>
                <w:rFonts w:ascii="Calibri" w:hAnsi="Calibri" w:cs="Calibri"/>
              </w:rPr>
              <w:t>ZT</w:t>
            </w:r>
          </w:p>
        </w:tc>
      </w:tr>
      <w:tr w:rsidR="00B850BB" w:rsidRPr="00EB43E9" w:rsidTr="00F21D4B">
        <w:tc>
          <w:tcPr>
            <w:tcW w:w="2717" w:type="dxa"/>
            <w:tcBorders>
              <w:left w:val="single" w:sz="12" w:space="0" w:color="auto"/>
            </w:tcBorders>
          </w:tcPr>
          <w:p w:rsidR="00B850BB" w:rsidRDefault="00B850BB" w:rsidP="00B850BB">
            <w:r w:rsidRPr="00B850BB">
              <w:rPr>
                <w:rFonts w:ascii="Calibri" w:hAnsi="Calibri" w:cs="Calibri"/>
                <w:b/>
              </w:rPr>
              <w:t>Základy kvantitativních metod</w:t>
            </w:r>
          </w:p>
        </w:tc>
        <w:tc>
          <w:tcPr>
            <w:tcW w:w="857" w:type="dxa"/>
          </w:tcPr>
          <w:p w:rsidR="00B850BB" w:rsidRPr="00B850BB" w:rsidRDefault="002159CA" w:rsidP="00B850BB">
            <w:pPr>
              <w:jc w:val="center"/>
              <w:rPr>
                <w:rFonts w:ascii="Calibri" w:hAnsi="Calibri" w:cs="Calibri"/>
              </w:rPr>
            </w:pPr>
            <w:r>
              <w:rPr>
                <w:rFonts w:ascii="Calibri" w:hAnsi="Calibri" w:cs="Calibri"/>
              </w:rPr>
              <w:t>13</w:t>
            </w:r>
            <w:r w:rsidR="00B850BB" w:rsidRPr="00B850BB">
              <w:rPr>
                <w:rFonts w:ascii="Calibri" w:hAnsi="Calibri" w:cs="Calibri"/>
              </w:rPr>
              <w:t>-</w:t>
            </w:r>
            <w:r>
              <w:rPr>
                <w:rFonts w:ascii="Calibri" w:hAnsi="Calibri" w:cs="Calibri"/>
              </w:rPr>
              <w:t>26</w:t>
            </w:r>
            <w:r w:rsidR="00B850BB" w:rsidRPr="00B850BB">
              <w:rPr>
                <w:rFonts w:ascii="Calibri" w:hAnsi="Calibri" w:cs="Calibri"/>
              </w:rPr>
              <w:t>-0</w:t>
            </w:r>
          </w:p>
        </w:tc>
        <w:tc>
          <w:tcPr>
            <w:tcW w:w="850" w:type="dxa"/>
          </w:tcPr>
          <w:p w:rsidR="00B850BB" w:rsidRPr="00B850BB" w:rsidRDefault="00B850BB" w:rsidP="00B850BB">
            <w:pPr>
              <w:jc w:val="center"/>
              <w:rPr>
                <w:rFonts w:ascii="Calibri" w:hAnsi="Calibri" w:cs="Calibri"/>
              </w:rPr>
            </w:pPr>
            <w:r w:rsidRPr="00B850BB">
              <w:rPr>
                <w:rFonts w:ascii="Calibri" w:hAnsi="Calibri" w:cs="Calibri"/>
              </w:rPr>
              <w:t>klz</w:t>
            </w:r>
          </w:p>
        </w:tc>
        <w:tc>
          <w:tcPr>
            <w:tcW w:w="709" w:type="dxa"/>
          </w:tcPr>
          <w:p w:rsidR="00B850BB" w:rsidRPr="00B850BB" w:rsidRDefault="00B850BB" w:rsidP="00B850BB">
            <w:pPr>
              <w:jc w:val="center"/>
              <w:rPr>
                <w:rFonts w:ascii="Calibri" w:hAnsi="Calibri" w:cs="Calibri"/>
              </w:rPr>
            </w:pPr>
            <w:r w:rsidRPr="00B850BB">
              <w:rPr>
                <w:rFonts w:ascii="Calibri" w:hAnsi="Calibri" w:cs="Calibri"/>
              </w:rPr>
              <w:t>3</w:t>
            </w:r>
          </w:p>
        </w:tc>
        <w:tc>
          <w:tcPr>
            <w:tcW w:w="2750" w:type="dxa"/>
          </w:tcPr>
          <w:p w:rsidR="00B850BB" w:rsidRPr="00F21D4B" w:rsidRDefault="00B850BB" w:rsidP="00B850BB">
            <w:pPr>
              <w:jc w:val="both"/>
              <w:rPr>
                <w:rFonts w:asciiTheme="minorHAnsi" w:hAnsiTheme="minorHAnsi"/>
                <w:b/>
              </w:rPr>
            </w:pPr>
            <w:r w:rsidRPr="00F21D4B">
              <w:rPr>
                <w:rFonts w:asciiTheme="minorHAnsi" w:hAnsiTheme="minorHAnsi"/>
                <w:b/>
              </w:rPr>
              <w:t>Ing. Dolejšová, Ph.D.</w:t>
            </w:r>
          </w:p>
          <w:p w:rsidR="00B850BB" w:rsidRPr="00F21D4B" w:rsidRDefault="00B850BB" w:rsidP="00B850BB">
            <w:pPr>
              <w:jc w:val="both"/>
              <w:rPr>
                <w:rFonts w:asciiTheme="minorHAnsi" w:hAnsiTheme="minorHAnsi"/>
              </w:rPr>
            </w:pPr>
            <w:r w:rsidRPr="00F21D4B">
              <w:rPr>
                <w:rFonts w:asciiTheme="minorHAnsi" w:hAnsiTheme="minorHAnsi"/>
              </w:rPr>
              <w:t>Dolejšová 60%</w:t>
            </w:r>
          </w:p>
          <w:p w:rsidR="00B850BB" w:rsidRPr="00F21D4B" w:rsidRDefault="00B850BB" w:rsidP="00B850BB">
            <w:pPr>
              <w:jc w:val="both"/>
              <w:rPr>
                <w:rFonts w:asciiTheme="minorHAnsi" w:hAnsiTheme="minorHAnsi"/>
              </w:rPr>
            </w:pPr>
            <w:r w:rsidRPr="00F21D4B">
              <w:rPr>
                <w:rFonts w:asciiTheme="minorHAnsi" w:hAnsiTheme="minorHAnsi"/>
              </w:rPr>
              <w:t>Benda 40%</w:t>
            </w:r>
          </w:p>
        </w:tc>
        <w:tc>
          <w:tcPr>
            <w:tcW w:w="641" w:type="dxa"/>
          </w:tcPr>
          <w:p w:rsidR="00B850BB" w:rsidRPr="00B850BB" w:rsidRDefault="00B850BB" w:rsidP="00B850BB">
            <w:pPr>
              <w:jc w:val="center"/>
              <w:rPr>
                <w:rFonts w:asciiTheme="minorHAnsi" w:hAnsiTheme="minorHAnsi" w:cstheme="minorHAnsi"/>
              </w:rPr>
            </w:pPr>
            <w:r w:rsidRPr="00B850BB">
              <w:rPr>
                <w:rFonts w:asciiTheme="minorHAnsi" w:hAnsiTheme="minorHAnsi" w:cstheme="minorHAnsi"/>
              </w:rPr>
              <w:t>3/Z</w:t>
            </w:r>
          </w:p>
        </w:tc>
        <w:tc>
          <w:tcPr>
            <w:tcW w:w="814" w:type="dxa"/>
            <w:tcBorders>
              <w:right w:val="single" w:sz="12" w:space="0" w:color="auto"/>
            </w:tcBorders>
          </w:tcPr>
          <w:p w:rsidR="00B850BB" w:rsidRPr="00B850BB" w:rsidRDefault="00B850BB" w:rsidP="00B850BB">
            <w:pPr>
              <w:jc w:val="center"/>
              <w:rPr>
                <w:rFonts w:asciiTheme="minorHAnsi" w:hAnsiTheme="minorHAnsi" w:cstheme="minorHAnsi"/>
              </w:rPr>
            </w:pPr>
            <w:r w:rsidRPr="00B70994">
              <w:rPr>
                <w:rFonts w:asciiTheme="minorHAnsi" w:hAnsiTheme="minorHAnsi" w:cstheme="minorHAnsi"/>
              </w:rPr>
              <w:t>PZ</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Kvalita a metrologie</w:t>
            </w:r>
          </w:p>
        </w:tc>
        <w:tc>
          <w:tcPr>
            <w:tcW w:w="857" w:type="dxa"/>
          </w:tcPr>
          <w:p w:rsidR="00B850BB" w:rsidRPr="00EB43E9" w:rsidRDefault="002159CA" w:rsidP="00B850BB">
            <w:pPr>
              <w:jc w:val="center"/>
              <w:rPr>
                <w:rFonts w:ascii="Calibri" w:hAnsi="Calibri" w:cs="Calibri"/>
              </w:rPr>
            </w:pPr>
            <w:r>
              <w:rPr>
                <w:rFonts w:ascii="Calibri" w:hAnsi="Calibri" w:cs="Calibri"/>
              </w:rPr>
              <w:t>26</w:t>
            </w:r>
            <w:r w:rsidR="00B850BB" w:rsidRPr="00EB43E9">
              <w:rPr>
                <w:rFonts w:ascii="Calibri" w:hAnsi="Calibri" w:cs="Calibri"/>
              </w:rPr>
              <w:t>-</w:t>
            </w:r>
            <w:r>
              <w:rPr>
                <w:rFonts w:ascii="Calibri" w:hAnsi="Calibri" w:cs="Calibri"/>
              </w:rPr>
              <w:t>26</w:t>
            </w:r>
            <w:r w:rsidR="00B850BB" w:rsidRPr="00EB43E9">
              <w:rPr>
                <w:rFonts w:ascii="Calibri" w:hAnsi="Calibri" w:cs="Calibri"/>
              </w:rPr>
              <w:t>-0</w:t>
            </w:r>
          </w:p>
        </w:tc>
        <w:tc>
          <w:tcPr>
            <w:tcW w:w="850" w:type="dxa"/>
          </w:tcPr>
          <w:p w:rsidR="00B850BB" w:rsidRPr="00EB43E9" w:rsidRDefault="00B850BB" w:rsidP="00B850BB">
            <w:pPr>
              <w:jc w:val="center"/>
              <w:rPr>
                <w:rFonts w:ascii="Calibri" w:hAnsi="Calibri" w:cs="Calibri"/>
              </w:rPr>
            </w:pPr>
            <w:r w:rsidRPr="00EB43E9">
              <w:rPr>
                <w:rFonts w:ascii="Calibri" w:hAnsi="Calibri" w:cs="Calibri"/>
              </w:rPr>
              <w:t>zp, zk</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5</w:t>
            </w:r>
          </w:p>
        </w:tc>
        <w:tc>
          <w:tcPr>
            <w:tcW w:w="2750" w:type="dxa"/>
          </w:tcPr>
          <w:p w:rsidR="00B850BB" w:rsidRPr="00F21D4B" w:rsidRDefault="00B850BB" w:rsidP="00B850BB">
            <w:pPr>
              <w:jc w:val="both"/>
              <w:rPr>
                <w:rFonts w:asciiTheme="minorHAnsi" w:hAnsiTheme="minorHAnsi" w:cs="Calibri"/>
                <w:b/>
              </w:rPr>
            </w:pPr>
            <w:r w:rsidRPr="00F21D4B">
              <w:rPr>
                <w:rFonts w:asciiTheme="minorHAnsi" w:hAnsiTheme="minorHAnsi" w:cs="Calibri"/>
                <w:b/>
              </w:rPr>
              <w:t>doc. Ing. Briš, CSc.</w:t>
            </w:r>
          </w:p>
          <w:p w:rsidR="00B850BB" w:rsidRPr="00F21D4B" w:rsidRDefault="00B850BB" w:rsidP="00B850BB">
            <w:pPr>
              <w:jc w:val="both"/>
              <w:rPr>
                <w:rFonts w:asciiTheme="minorHAnsi" w:hAnsiTheme="minorHAnsi" w:cs="Calibri"/>
              </w:rPr>
            </w:pPr>
            <w:r w:rsidRPr="00F21D4B">
              <w:rPr>
                <w:rFonts w:asciiTheme="minorHAnsi" w:hAnsiTheme="minorHAnsi" w:cs="Calibri"/>
              </w:rPr>
              <w:t>Briš 100%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ZT</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Inovační management</w:t>
            </w:r>
          </w:p>
        </w:tc>
        <w:tc>
          <w:tcPr>
            <w:tcW w:w="857" w:type="dxa"/>
          </w:tcPr>
          <w:p w:rsidR="00B850BB" w:rsidRPr="00EB43E9" w:rsidRDefault="002159CA" w:rsidP="00B850BB">
            <w:pPr>
              <w:jc w:val="center"/>
              <w:rPr>
                <w:rFonts w:ascii="Calibri" w:hAnsi="Calibri" w:cs="Calibri"/>
              </w:rPr>
            </w:pPr>
            <w:r>
              <w:rPr>
                <w:rFonts w:ascii="Calibri" w:hAnsi="Calibri" w:cs="Calibri"/>
              </w:rPr>
              <w:t>26</w:t>
            </w:r>
            <w:r w:rsidR="00B850BB" w:rsidRPr="00EB43E9">
              <w:rPr>
                <w:rFonts w:ascii="Calibri" w:hAnsi="Calibri" w:cs="Calibri"/>
              </w:rPr>
              <w:t>-0-</w:t>
            </w:r>
            <w:r>
              <w:rPr>
                <w:rFonts w:ascii="Calibri" w:hAnsi="Calibri" w:cs="Calibri"/>
              </w:rPr>
              <w:t>26</w:t>
            </w:r>
          </w:p>
        </w:tc>
        <w:tc>
          <w:tcPr>
            <w:tcW w:w="850" w:type="dxa"/>
          </w:tcPr>
          <w:p w:rsidR="00B850BB" w:rsidRPr="00EB43E9" w:rsidRDefault="00B850BB" w:rsidP="00B850BB">
            <w:pPr>
              <w:jc w:val="center"/>
              <w:rPr>
                <w:rFonts w:ascii="Calibri" w:hAnsi="Calibri" w:cs="Calibri"/>
              </w:rPr>
            </w:pPr>
            <w:r w:rsidRPr="00EB43E9">
              <w:rPr>
                <w:rFonts w:ascii="Calibri" w:hAnsi="Calibri" w:cs="Calibri"/>
              </w:rPr>
              <w:t>zp, zk</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5</w:t>
            </w:r>
          </w:p>
        </w:tc>
        <w:tc>
          <w:tcPr>
            <w:tcW w:w="2750" w:type="dxa"/>
          </w:tcPr>
          <w:p w:rsidR="00B850BB" w:rsidRPr="00F21D4B" w:rsidRDefault="00B850BB" w:rsidP="00B850BB">
            <w:pPr>
              <w:jc w:val="both"/>
              <w:rPr>
                <w:rFonts w:asciiTheme="minorHAnsi" w:hAnsiTheme="minorHAnsi" w:cs="Calibri"/>
                <w:b/>
              </w:rPr>
            </w:pPr>
            <w:r w:rsidRPr="00F21D4B">
              <w:rPr>
                <w:rFonts w:asciiTheme="minorHAnsi" w:hAnsiTheme="minorHAnsi" w:cs="Calibri"/>
                <w:b/>
              </w:rPr>
              <w:t>Ing. Juřičková, Ph.D.</w:t>
            </w:r>
          </w:p>
          <w:p w:rsidR="00B850BB" w:rsidRPr="00F21D4B" w:rsidRDefault="00B850BB" w:rsidP="00B850BB">
            <w:pPr>
              <w:jc w:val="both"/>
              <w:rPr>
                <w:rFonts w:asciiTheme="minorHAnsi" w:hAnsiTheme="minorHAnsi" w:cs="Calibri"/>
              </w:rPr>
            </w:pPr>
            <w:r w:rsidRPr="00F21D4B">
              <w:rPr>
                <w:rFonts w:asciiTheme="minorHAnsi" w:hAnsiTheme="minorHAnsi" w:cs="Calibri"/>
              </w:rPr>
              <w:t>Juřičková 100%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3/Z</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PZ</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Informační systém</w:t>
            </w:r>
            <w:r w:rsidR="00E17A40">
              <w:rPr>
                <w:rFonts w:ascii="Calibri" w:hAnsi="Calibri" w:cs="Calibri"/>
                <w:b/>
              </w:rPr>
              <w:t>y v průmyslovém inženýrtví</w:t>
            </w:r>
          </w:p>
        </w:tc>
        <w:tc>
          <w:tcPr>
            <w:tcW w:w="857" w:type="dxa"/>
          </w:tcPr>
          <w:p w:rsidR="00B850BB" w:rsidRPr="00EB43E9" w:rsidRDefault="002159CA" w:rsidP="00B850BB">
            <w:pPr>
              <w:jc w:val="center"/>
              <w:rPr>
                <w:rFonts w:ascii="Calibri" w:hAnsi="Calibri" w:cs="Calibri"/>
              </w:rPr>
            </w:pPr>
            <w:r>
              <w:rPr>
                <w:rFonts w:ascii="Calibri" w:hAnsi="Calibri" w:cs="Calibri"/>
              </w:rPr>
              <w:t>13</w:t>
            </w:r>
            <w:r w:rsidR="00B850BB" w:rsidRPr="00EB43E9">
              <w:rPr>
                <w:rFonts w:ascii="Calibri" w:hAnsi="Calibri" w:cs="Calibri"/>
              </w:rPr>
              <w:t>-</w:t>
            </w:r>
            <w:r>
              <w:rPr>
                <w:rFonts w:ascii="Calibri" w:hAnsi="Calibri" w:cs="Calibri"/>
              </w:rPr>
              <w:t>26</w:t>
            </w:r>
            <w:r w:rsidR="00B850BB" w:rsidRPr="00EB43E9">
              <w:rPr>
                <w:rFonts w:ascii="Calibri" w:hAnsi="Calibri" w:cs="Calibri"/>
              </w:rPr>
              <w:t>-0</w:t>
            </w:r>
          </w:p>
        </w:tc>
        <w:tc>
          <w:tcPr>
            <w:tcW w:w="850" w:type="dxa"/>
          </w:tcPr>
          <w:p w:rsidR="00B850BB" w:rsidRPr="00EB43E9" w:rsidRDefault="00B850BB" w:rsidP="00B850BB">
            <w:pPr>
              <w:jc w:val="center"/>
              <w:rPr>
                <w:rFonts w:ascii="Calibri" w:hAnsi="Calibri" w:cs="Calibri"/>
              </w:rPr>
            </w:pPr>
            <w:r w:rsidRPr="00EB43E9">
              <w:rPr>
                <w:rFonts w:ascii="Calibri" w:hAnsi="Calibri" w:cs="Calibri"/>
              </w:rPr>
              <w:t>klz</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3</w:t>
            </w:r>
          </w:p>
        </w:tc>
        <w:tc>
          <w:tcPr>
            <w:tcW w:w="2750" w:type="dxa"/>
          </w:tcPr>
          <w:p w:rsidR="00E17A40" w:rsidRPr="00F21D4B" w:rsidRDefault="00E17A40" w:rsidP="00B850BB">
            <w:pPr>
              <w:jc w:val="both"/>
              <w:rPr>
                <w:rFonts w:asciiTheme="minorHAnsi" w:hAnsiTheme="minorHAnsi"/>
                <w:b/>
                <w:color w:val="000000"/>
              </w:rPr>
            </w:pPr>
            <w:r w:rsidRPr="00F21D4B">
              <w:rPr>
                <w:rFonts w:asciiTheme="minorHAnsi" w:hAnsiTheme="minorHAnsi"/>
                <w:b/>
                <w:color w:val="000000"/>
              </w:rPr>
              <w:t xml:space="preserve">doc. Ing. Prokopová, Ph.D. </w:t>
            </w:r>
          </w:p>
          <w:p w:rsidR="00B850BB" w:rsidRPr="00F21D4B" w:rsidRDefault="00B850BB" w:rsidP="00E17A40">
            <w:pPr>
              <w:jc w:val="both"/>
              <w:rPr>
                <w:rFonts w:asciiTheme="minorHAnsi" w:hAnsiTheme="minorHAnsi"/>
                <w:b/>
                <w:color w:val="000000"/>
              </w:rPr>
            </w:pPr>
            <w:r w:rsidRPr="00F21D4B">
              <w:rPr>
                <w:rFonts w:asciiTheme="minorHAnsi" w:hAnsiTheme="minorHAnsi" w:cs="Calibri"/>
              </w:rPr>
              <w:t>P</w:t>
            </w:r>
            <w:r w:rsidR="00E17A40" w:rsidRPr="00F21D4B">
              <w:rPr>
                <w:rFonts w:asciiTheme="minorHAnsi" w:hAnsiTheme="minorHAnsi" w:cs="Calibri"/>
              </w:rPr>
              <w:t>rokopová</w:t>
            </w:r>
            <w:r w:rsidRPr="00F21D4B">
              <w:rPr>
                <w:rFonts w:asciiTheme="minorHAnsi" w:hAnsiTheme="minorHAnsi" w:cs="Calibri"/>
              </w:rPr>
              <w:t xml:space="preserve"> 100%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3/L</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PZ</w:t>
            </w:r>
          </w:p>
        </w:tc>
      </w:tr>
      <w:tr w:rsidR="00B850BB" w:rsidRPr="00EB43E9" w:rsidTr="00F21D4B">
        <w:tc>
          <w:tcPr>
            <w:tcW w:w="2717" w:type="dxa"/>
            <w:tcBorders>
              <w:left w:val="single" w:sz="12" w:space="0" w:color="auto"/>
            </w:tcBorders>
          </w:tcPr>
          <w:p w:rsidR="00B850BB" w:rsidRPr="00EB43E9" w:rsidRDefault="00B850BB" w:rsidP="00B850BB">
            <w:pPr>
              <w:rPr>
                <w:rFonts w:ascii="Calibri" w:hAnsi="Calibri" w:cs="Calibri"/>
                <w:b/>
              </w:rPr>
            </w:pPr>
            <w:r w:rsidRPr="00EB43E9">
              <w:rPr>
                <w:rFonts w:ascii="Calibri" w:hAnsi="Calibri" w:cs="Calibri"/>
                <w:b/>
              </w:rPr>
              <w:t>Průmysl 4.0-digitalizace výrobních procesů</w:t>
            </w:r>
          </w:p>
        </w:tc>
        <w:tc>
          <w:tcPr>
            <w:tcW w:w="857" w:type="dxa"/>
          </w:tcPr>
          <w:p w:rsidR="00B850BB" w:rsidRPr="00EB43E9" w:rsidRDefault="00B850BB" w:rsidP="00B850BB">
            <w:pPr>
              <w:jc w:val="center"/>
              <w:rPr>
                <w:rFonts w:ascii="Calibri" w:hAnsi="Calibri" w:cs="Calibri"/>
              </w:rPr>
            </w:pPr>
            <w:r w:rsidRPr="00EB43E9">
              <w:rPr>
                <w:rFonts w:ascii="Calibri" w:hAnsi="Calibri" w:cs="Calibri"/>
              </w:rPr>
              <w:t>0-0-3</w:t>
            </w:r>
            <w:r w:rsidR="002159CA">
              <w:rPr>
                <w:rFonts w:ascii="Calibri" w:hAnsi="Calibri" w:cs="Calibri"/>
              </w:rPr>
              <w:t>9</w:t>
            </w:r>
          </w:p>
        </w:tc>
        <w:tc>
          <w:tcPr>
            <w:tcW w:w="850" w:type="dxa"/>
          </w:tcPr>
          <w:p w:rsidR="00B850BB" w:rsidRPr="00EB43E9" w:rsidRDefault="00B850BB" w:rsidP="00B850BB">
            <w:pPr>
              <w:jc w:val="center"/>
              <w:rPr>
                <w:rFonts w:ascii="Calibri" w:hAnsi="Calibri" w:cs="Calibri"/>
              </w:rPr>
            </w:pPr>
            <w:r w:rsidRPr="00EB43E9">
              <w:rPr>
                <w:rFonts w:ascii="Calibri" w:hAnsi="Calibri" w:cs="Calibri"/>
              </w:rPr>
              <w:t>klz</w:t>
            </w:r>
          </w:p>
        </w:tc>
        <w:tc>
          <w:tcPr>
            <w:tcW w:w="709" w:type="dxa"/>
          </w:tcPr>
          <w:p w:rsidR="00B850BB" w:rsidRPr="00EB43E9" w:rsidRDefault="00B850BB" w:rsidP="00B850BB">
            <w:pPr>
              <w:jc w:val="center"/>
              <w:rPr>
                <w:rFonts w:ascii="Calibri" w:hAnsi="Calibri" w:cs="Calibri"/>
              </w:rPr>
            </w:pPr>
            <w:r w:rsidRPr="00EB43E9">
              <w:rPr>
                <w:rFonts w:ascii="Calibri" w:hAnsi="Calibri" w:cs="Calibri"/>
              </w:rPr>
              <w:t>3</w:t>
            </w:r>
          </w:p>
        </w:tc>
        <w:tc>
          <w:tcPr>
            <w:tcW w:w="2750" w:type="dxa"/>
          </w:tcPr>
          <w:p w:rsidR="00B850BB" w:rsidRPr="00F21D4B" w:rsidRDefault="00B850BB" w:rsidP="00B850BB">
            <w:pPr>
              <w:jc w:val="both"/>
              <w:rPr>
                <w:rFonts w:asciiTheme="minorHAnsi" w:hAnsiTheme="minorHAnsi" w:cs="Calibri"/>
                <w:b/>
              </w:rPr>
            </w:pPr>
            <w:r w:rsidRPr="00F21D4B">
              <w:rPr>
                <w:rFonts w:asciiTheme="minorHAnsi" w:hAnsiTheme="minorHAnsi" w:cs="Calibri"/>
                <w:b/>
              </w:rPr>
              <w:t>prof. Ing. Chromjaková, PhD.</w:t>
            </w:r>
          </w:p>
          <w:p w:rsidR="00B850BB" w:rsidRDefault="00B70994" w:rsidP="00B850BB">
            <w:pPr>
              <w:jc w:val="both"/>
              <w:rPr>
                <w:rFonts w:asciiTheme="minorHAnsi" w:hAnsiTheme="minorHAnsi" w:cs="Calibri"/>
              </w:rPr>
            </w:pPr>
            <w:r>
              <w:rPr>
                <w:rFonts w:asciiTheme="minorHAnsi" w:hAnsiTheme="minorHAnsi" w:cs="Calibri"/>
              </w:rPr>
              <w:t>Chromjaková 6</w:t>
            </w:r>
            <w:r w:rsidR="00B850BB" w:rsidRPr="00F21D4B">
              <w:rPr>
                <w:rFonts w:asciiTheme="minorHAnsi" w:hAnsiTheme="minorHAnsi" w:cs="Calibri"/>
              </w:rPr>
              <w:t>0%</w:t>
            </w:r>
          </w:p>
          <w:p w:rsidR="00B70994" w:rsidRPr="00B70994" w:rsidRDefault="00B70994" w:rsidP="00B850BB">
            <w:pPr>
              <w:jc w:val="both"/>
              <w:rPr>
                <w:rFonts w:asciiTheme="minorHAnsi" w:hAnsiTheme="minorHAnsi" w:cs="Calibri"/>
              </w:rPr>
            </w:pPr>
            <w:r w:rsidRPr="00B70994">
              <w:rPr>
                <w:rFonts w:ascii="Calibri" w:hAnsi="Calibri" w:cs="Calibri"/>
              </w:rPr>
              <w:t>Vavrušová 40%</w:t>
            </w:r>
          </w:p>
        </w:tc>
        <w:tc>
          <w:tcPr>
            <w:tcW w:w="641" w:type="dxa"/>
          </w:tcPr>
          <w:p w:rsidR="00B850BB" w:rsidRPr="00EB43E9" w:rsidRDefault="00B850BB" w:rsidP="00B850BB">
            <w:pPr>
              <w:jc w:val="center"/>
              <w:rPr>
                <w:rFonts w:ascii="Calibri" w:hAnsi="Calibri" w:cs="Calibri"/>
              </w:rPr>
            </w:pPr>
            <w:r w:rsidRPr="00EB43E9">
              <w:rPr>
                <w:rFonts w:ascii="Calibri" w:hAnsi="Calibri" w:cs="Calibri"/>
              </w:rPr>
              <w:t>3/L</w:t>
            </w:r>
          </w:p>
        </w:tc>
        <w:tc>
          <w:tcPr>
            <w:tcW w:w="814" w:type="dxa"/>
            <w:tcBorders>
              <w:right w:val="single" w:sz="12" w:space="0" w:color="auto"/>
            </w:tcBorders>
          </w:tcPr>
          <w:p w:rsidR="00B850BB" w:rsidRPr="00EB43E9" w:rsidRDefault="00B850BB" w:rsidP="00B850BB">
            <w:pPr>
              <w:jc w:val="center"/>
              <w:rPr>
                <w:rFonts w:ascii="Calibri" w:hAnsi="Calibri" w:cs="Calibri"/>
              </w:rPr>
            </w:pPr>
            <w:r w:rsidRPr="00EB43E9">
              <w:rPr>
                <w:rFonts w:ascii="Calibri" w:hAnsi="Calibri" w:cs="Calibri"/>
              </w:rPr>
              <w:t>ZT</w:t>
            </w:r>
          </w:p>
        </w:tc>
      </w:tr>
    </w:tbl>
    <w:p w:rsidR="00835AC1" w:rsidRDefault="00835AC1" w:rsidP="00EB43E9">
      <w:pPr>
        <w:pStyle w:val="Nadpis3"/>
        <w:jc w:val="center"/>
        <w:rPr>
          <w:rFonts w:ascii="Calibri" w:hAnsi="Calibri" w:cs="Calibri"/>
          <w:b/>
          <w:color w:val="000000" w:themeColor="text1"/>
        </w:rPr>
      </w:pPr>
    </w:p>
    <w:p w:rsidR="00B70994" w:rsidRPr="00B70994" w:rsidRDefault="00B70994" w:rsidP="00B70994"/>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Kvalifikace odborníků z praxe zapojených do výuky ve studijním programu </w:t>
      </w:r>
    </w:p>
    <w:p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6.5-6.6</w:t>
      </w:r>
    </w:p>
    <w:p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Všichni odborníci zapojení do výuky ve studijním programu Průmyslové inženýrství mají dosažen minimálně magisterský stupeň vysokoškolského vzdělání.</w:t>
      </w:r>
    </w:p>
    <w:p w:rsidR="00E14C88" w:rsidRDefault="00E14C88" w:rsidP="00563C00">
      <w:pPr>
        <w:spacing w:before="120" w:after="240"/>
        <w:jc w:val="both"/>
        <w:rPr>
          <w:rFonts w:ascii="Calibri" w:hAnsi="Calibri" w:cs="Calibri"/>
          <w:sz w:val="22"/>
        </w:rPr>
      </w:pPr>
      <w:r w:rsidRPr="00835AC1">
        <w:rPr>
          <w:rFonts w:ascii="Calibri" w:hAnsi="Calibri" w:cs="Calibri"/>
          <w:sz w:val="22"/>
        </w:rPr>
        <w:t>V rámci studijního programu Průmyslové inženýrství se na výuce (především ve formě přednášek a vedení seminářů u povinně volitelných předmětů) podílejí odborníci z praxe v</w:t>
      </w:r>
      <w:r w:rsidR="00CD68E3">
        <w:rPr>
          <w:rFonts w:ascii="Calibri" w:hAnsi="Calibri" w:cs="Calibri"/>
          <w:sz w:val="22"/>
        </w:rPr>
        <w:t> Řízení lidských zdrojů I, Produktový manag</w:t>
      </w:r>
      <w:r w:rsidR="00B70994">
        <w:rPr>
          <w:rFonts w:ascii="Calibri" w:hAnsi="Calibri" w:cs="Calibri"/>
          <w:sz w:val="22"/>
        </w:rPr>
        <w:t>e</w:t>
      </w:r>
      <w:r w:rsidR="00CD68E3">
        <w:rPr>
          <w:rFonts w:ascii="Calibri" w:hAnsi="Calibri" w:cs="Calibri"/>
          <w:sz w:val="22"/>
        </w:rPr>
        <w:t xml:space="preserve">ment, Logistika, Řízení a organizace výroby, Průmysl 4.0-digitalizace výrobních procesů, Úvod do studia systémů, Nauka o zboží, </w:t>
      </w:r>
      <w:r w:rsidR="00B70994">
        <w:rPr>
          <w:rFonts w:ascii="Calibri" w:hAnsi="Calibri" w:cs="Calibri"/>
          <w:sz w:val="22"/>
        </w:rPr>
        <w:t xml:space="preserve">Systém řízení Baťa, </w:t>
      </w:r>
      <w:r w:rsidR="00CD68E3">
        <w:rPr>
          <w:rFonts w:ascii="Calibri" w:hAnsi="Calibri" w:cs="Calibri"/>
          <w:sz w:val="22"/>
        </w:rPr>
        <w:t>Podnikatelská akademie I/II. Rozsah jejich zapojení je uveden níže:</w:t>
      </w:r>
    </w:p>
    <w:p w:rsidR="00563C00" w:rsidRPr="00563C00" w:rsidRDefault="00563C00" w:rsidP="00563C00">
      <w:pPr>
        <w:spacing w:before="120" w:after="120"/>
        <w:jc w:val="center"/>
        <w:rPr>
          <w:rFonts w:ascii="Calibri" w:hAnsi="Calibri" w:cs="Calibri"/>
          <w:i/>
        </w:rPr>
      </w:pPr>
      <w:r w:rsidRPr="00563C00">
        <w:rPr>
          <w:rFonts w:ascii="Calibri" w:hAnsi="Calibri" w:cs="Calibri"/>
          <w:i/>
        </w:rPr>
        <w:t xml:space="preserve">Tab. </w:t>
      </w:r>
      <w:r>
        <w:rPr>
          <w:rFonts w:ascii="Calibri" w:hAnsi="Calibri" w:cs="Calibri"/>
          <w:i/>
        </w:rPr>
        <w:t xml:space="preserve">4 </w:t>
      </w:r>
      <w:r w:rsidRPr="00563C00">
        <w:rPr>
          <w:rFonts w:ascii="Calibri" w:hAnsi="Calibri" w:cs="Calibri"/>
          <w:i/>
        </w:rPr>
        <w:t xml:space="preserve">– Zapojení odborníků z praxe do výuky v rámci SP </w:t>
      </w:r>
      <w:r w:rsidR="003A630A">
        <w:rPr>
          <w:rFonts w:ascii="Calibri" w:hAnsi="Calibri" w:cs="Calibri"/>
          <w:i/>
        </w:rPr>
        <w:t>Průmyslové inženýrství</w:t>
      </w:r>
    </w:p>
    <w:tbl>
      <w:tblPr>
        <w:tblStyle w:val="Mkatabulky"/>
        <w:tblW w:w="7909" w:type="dxa"/>
        <w:jc w:val="center"/>
        <w:tblLayout w:type="fixed"/>
        <w:tblLook w:val="04A0" w:firstRow="1" w:lastRow="0" w:firstColumn="1" w:lastColumn="0" w:noHBand="0" w:noVBand="1"/>
      </w:tblPr>
      <w:tblGrid>
        <w:gridCol w:w="3813"/>
        <w:gridCol w:w="4096"/>
      </w:tblGrid>
      <w:tr w:rsidR="00835AC1" w:rsidRPr="00835AC1" w:rsidTr="00F21D4B">
        <w:trPr>
          <w:jc w:val="center"/>
        </w:trPr>
        <w:tc>
          <w:tcPr>
            <w:tcW w:w="3813" w:type="dxa"/>
            <w:tcBorders>
              <w:top w:val="single" w:sz="12" w:space="0" w:color="auto"/>
              <w:left w:val="single" w:sz="12" w:space="0" w:color="auto"/>
              <w:bottom w:val="single" w:sz="12" w:space="0" w:color="auto"/>
            </w:tcBorders>
          </w:tcPr>
          <w:p w:rsidR="00E14C88" w:rsidRPr="00835AC1" w:rsidRDefault="00E14C88" w:rsidP="003F6EB7">
            <w:pPr>
              <w:rPr>
                <w:rFonts w:ascii="Calibri" w:hAnsi="Calibri" w:cs="Calibri"/>
                <w:sz w:val="20"/>
              </w:rPr>
            </w:pPr>
            <w:r w:rsidRPr="00835AC1">
              <w:rPr>
                <w:rFonts w:ascii="Calibri" w:hAnsi="Calibri" w:cs="Calibri"/>
                <w:b/>
                <w:sz w:val="20"/>
                <w:szCs w:val="21"/>
              </w:rPr>
              <w:t>Název předmětu</w:t>
            </w:r>
          </w:p>
        </w:tc>
        <w:tc>
          <w:tcPr>
            <w:tcW w:w="4096" w:type="dxa"/>
            <w:tcBorders>
              <w:top w:val="single" w:sz="12" w:space="0" w:color="auto"/>
              <w:bottom w:val="single" w:sz="12" w:space="0" w:color="auto"/>
              <w:right w:val="single" w:sz="12" w:space="0" w:color="auto"/>
            </w:tcBorders>
          </w:tcPr>
          <w:p w:rsidR="00E14C88" w:rsidRPr="00835AC1" w:rsidRDefault="00E14C88" w:rsidP="003F6EB7">
            <w:pPr>
              <w:jc w:val="center"/>
              <w:rPr>
                <w:rFonts w:ascii="Calibri" w:hAnsi="Calibri" w:cs="Calibri"/>
                <w:b/>
                <w:sz w:val="20"/>
                <w:szCs w:val="21"/>
              </w:rPr>
            </w:pPr>
            <w:r w:rsidRPr="00835AC1">
              <w:rPr>
                <w:rFonts w:ascii="Calibri" w:hAnsi="Calibri" w:cs="Calibri"/>
                <w:b/>
                <w:sz w:val="20"/>
                <w:szCs w:val="21"/>
              </w:rPr>
              <w:t>Garant</w:t>
            </w:r>
          </w:p>
          <w:p w:rsidR="00E14C88" w:rsidRPr="00835AC1" w:rsidRDefault="00E14C88" w:rsidP="003F6EB7">
            <w:pPr>
              <w:jc w:val="center"/>
              <w:rPr>
                <w:rFonts w:ascii="Calibri" w:hAnsi="Calibri" w:cs="Calibri"/>
                <w:sz w:val="20"/>
              </w:rPr>
            </w:pPr>
            <w:r w:rsidRPr="00835AC1">
              <w:rPr>
                <w:rFonts w:ascii="Calibri" w:hAnsi="Calibri" w:cs="Calibri"/>
                <w:sz w:val="20"/>
                <w:szCs w:val="21"/>
              </w:rPr>
              <w:t>Přednášející</w:t>
            </w:r>
          </w:p>
        </w:tc>
      </w:tr>
      <w:tr w:rsidR="00835AC1" w:rsidRPr="00835AC1" w:rsidTr="00F21D4B">
        <w:trPr>
          <w:jc w:val="center"/>
        </w:trPr>
        <w:tc>
          <w:tcPr>
            <w:tcW w:w="3813" w:type="dxa"/>
            <w:tcBorders>
              <w:top w:val="single" w:sz="12" w:space="0" w:color="auto"/>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Řízení lidských zdrojů I</w:t>
            </w:r>
          </w:p>
        </w:tc>
        <w:tc>
          <w:tcPr>
            <w:tcW w:w="4096" w:type="dxa"/>
            <w:tcBorders>
              <w:top w:val="single" w:sz="12" w:space="0" w:color="auto"/>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Ing. Jana Matošková, Ph.D.</w:t>
            </w:r>
          </w:p>
          <w:p w:rsidR="00E14C88" w:rsidRPr="00835AC1" w:rsidRDefault="00E14C88" w:rsidP="003F6EB7">
            <w:pPr>
              <w:jc w:val="both"/>
              <w:rPr>
                <w:rFonts w:ascii="Calibri" w:hAnsi="Calibri" w:cs="Calibri"/>
                <w:sz w:val="20"/>
              </w:rPr>
            </w:pPr>
            <w:r w:rsidRPr="00835AC1">
              <w:rPr>
                <w:rFonts w:ascii="Calibri" w:hAnsi="Calibri" w:cs="Calibri"/>
                <w:sz w:val="20"/>
              </w:rPr>
              <w:t>Ing. Jana Matošková, Ph.D. 60%</w:t>
            </w:r>
          </w:p>
          <w:p w:rsidR="00E14C88" w:rsidRPr="00064B95" w:rsidRDefault="00E14C88" w:rsidP="003F6EB7">
            <w:pPr>
              <w:rPr>
                <w:rFonts w:ascii="Calibri" w:hAnsi="Calibri" w:cs="Calibri"/>
                <w:b/>
                <w:i/>
                <w:sz w:val="20"/>
              </w:rPr>
            </w:pPr>
            <w:r w:rsidRPr="00064B95">
              <w:rPr>
                <w:rFonts w:ascii="Calibri" w:hAnsi="Calibri" w:cs="Calibri"/>
                <w:b/>
                <w:i/>
                <w:sz w:val="20"/>
              </w:rPr>
              <w:t>Ing. Martin Mušinský, Ph.D. 40%</w:t>
            </w:r>
          </w:p>
        </w:tc>
      </w:tr>
      <w:tr w:rsidR="00835AC1" w:rsidRPr="00835AC1" w:rsidTr="00F21D4B">
        <w:trPr>
          <w:trHeight w:val="70"/>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Produktový management</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doc. Ing. Petr Briš, CSc.</w:t>
            </w:r>
          </w:p>
          <w:p w:rsidR="00E14C88" w:rsidRPr="00835AC1" w:rsidRDefault="00E14C88" w:rsidP="003F6EB7">
            <w:pPr>
              <w:jc w:val="both"/>
              <w:rPr>
                <w:rFonts w:ascii="Calibri" w:hAnsi="Calibri" w:cs="Calibri"/>
                <w:sz w:val="20"/>
              </w:rPr>
            </w:pPr>
            <w:r w:rsidRPr="00835AC1">
              <w:rPr>
                <w:rFonts w:ascii="Calibri" w:hAnsi="Calibri" w:cs="Calibri"/>
                <w:sz w:val="20"/>
              </w:rPr>
              <w:t>doc. Ing. Petr Briš, CSc. 60%</w:t>
            </w:r>
          </w:p>
          <w:p w:rsidR="00E14C88" w:rsidRPr="00064B95" w:rsidRDefault="00E14C88" w:rsidP="003F6EB7">
            <w:pPr>
              <w:jc w:val="both"/>
              <w:rPr>
                <w:rFonts w:ascii="Calibri" w:hAnsi="Calibri" w:cs="Calibri"/>
                <w:b/>
                <w:i/>
                <w:sz w:val="20"/>
              </w:rPr>
            </w:pPr>
            <w:r w:rsidRPr="00064B95">
              <w:rPr>
                <w:rFonts w:ascii="Calibri" w:hAnsi="Calibri" w:cs="Calibri"/>
                <w:b/>
                <w:i/>
                <w:sz w:val="20"/>
              </w:rPr>
              <w:t>Ing. Markéta Popelková 40%</w:t>
            </w:r>
          </w:p>
        </w:tc>
      </w:tr>
      <w:tr w:rsidR="00835AC1" w:rsidRPr="00835AC1" w:rsidTr="00F21D4B">
        <w:trPr>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Logistika</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Ing. Lucie Macurová, Ph.D.</w:t>
            </w:r>
          </w:p>
          <w:p w:rsidR="00E14C88" w:rsidRPr="00835AC1" w:rsidRDefault="00E14C88" w:rsidP="003F6EB7">
            <w:pPr>
              <w:jc w:val="both"/>
              <w:rPr>
                <w:rFonts w:ascii="Calibri" w:hAnsi="Calibri" w:cs="Calibri"/>
                <w:b/>
                <w:sz w:val="20"/>
              </w:rPr>
            </w:pPr>
            <w:r w:rsidRPr="00835AC1">
              <w:rPr>
                <w:rFonts w:ascii="Calibri" w:hAnsi="Calibri" w:cs="Calibri"/>
                <w:sz w:val="20"/>
              </w:rPr>
              <w:t>Ing. Lucie Macurová, Ph.D.</w:t>
            </w:r>
            <w:r w:rsidRPr="00835AC1">
              <w:rPr>
                <w:rFonts w:ascii="Calibri" w:hAnsi="Calibri" w:cs="Calibri"/>
                <w:b/>
                <w:sz w:val="20"/>
              </w:rPr>
              <w:t xml:space="preserve"> </w:t>
            </w:r>
            <w:r w:rsidRPr="00835AC1">
              <w:rPr>
                <w:rFonts w:ascii="Calibri" w:hAnsi="Calibri" w:cs="Calibri"/>
                <w:sz w:val="20"/>
              </w:rPr>
              <w:t>60%</w:t>
            </w:r>
          </w:p>
          <w:p w:rsidR="00E14C88" w:rsidRPr="00064B95" w:rsidRDefault="00E14C88" w:rsidP="003F6EB7">
            <w:pPr>
              <w:jc w:val="both"/>
              <w:rPr>
                <w:rFonts w:ascii="Calibri" w:hAnsi="Calibri" w:cs="Calibri"/>
                <w:b/>
                <w:i/>
                <w:sz w:val="20"/>
              </w:rPr>
            </w:pPr>
            <w:r w:rsidRPr="00064B95">
              <w:rPr>
                <w:rFonts w:ascii="Calibri" w:hAnsi="Calibri" w:cs="Calibri"/>
                <w:b/>
                <w:i/>
                <w:sz w:val="20"/>
              </w:rPr>
              <w:t>Ing. Lucie Ťavodová 40%</w:t>
            </w:r>
          </w:p>
        </w:tc>
      </w:tr>
      <w:tr w:rsidR="00835AC1" w:rsidRPr="00835AC1" w:rsidTr="00F21D4B">
        <w:trPr>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Řízení a organizace výroby</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prof. Ing. Chromjaková, PhD.</w:t>
            </w:r>
          </w:p>
          <w:p w:rsidR="00E14C88" w:rsidRPr="00835AC1" w:rsidRDefault="00665A80" w:rsidP="003F6EB7">
            <w:pPr>
              <w:jc w:val="both"/>
              <w:rPr>
                <w:rFonts w:ascii="Calibri" w:hAnsi="Calibri" w:cs="Calibri"/>
                <w:sz w:val="20"/>
              </w:rPr>
            </w:pPr>
            <w:r w:rsidRPr="00835AC1">
              <w:rPr>
                <w:rFonts w:ascii="Calibri" w:hAnsi="Calibri" w:cs="Calibri"/>
                <w:sz w:val="20"/>
              </w:rPr>
              <w:t xml:space="preserve">prof. Ing. Chromjaková, PhD. </w:t>
            </w:r>
            <w:r w:rsidR="00E14C88" w:rsidRPr="00835AC1">
              <w:rPr>
                <w:rFonts w:ascii="Calibri" w:hAnsi="Calibri" w:cs="Calibri"/>
                <w:sz w:val="20"/>
              </w:rPr>
              <w:t>60%</w:t>
            </w:r>
          </w:p>
          <w:p w:rsidR="00E14C88" w:rsidRPr="00064B95" w:rsidRDefault="00E14C88" w:rsidP="008A4AFD">
            <w:pPr>
              <w:jc w:val="both"/>
              <w:rPr>
                <w:rFonts w:ascii="Calibri" w:hAnsi="Calibri" w:cs="Calibri"/>
                <w:b/>
                <w:i/>
                <w:sz w:val="20"/>
              </w:rPr>
            </w:pPr>
            <w:r w:rsidRPr="00064B95">
              <w:rPr>
                <w:rFonts w:ascii="Calibri" w:hAnsi="Calibri" w:cs="Calibri"/>
                <w:b/>
                <w:i/>
                <w:sz w:val="20"/>
              </w:rPr>
              <w:t xml:space="preserve">Ing. </w:t>
            </w:r>
            <w:r w:rsidR="008A4AFD">
              <w:rPr>
                <w:rFonts w:ascii="Calibri" w:hAnsi="Calibri" w:cs="Calibri"/>
                <w:b/>
                <w:i/>
                <w:sz w:val="20"/>
              </w:rPr>
              <w:t>Jiří Maňas</w:t>
            </w:r>
            <w:r w:rsidRPr="00064B95">
              <w:rPr>
                <w:rFonts w:ascii="Calibri" w:hAnsi="Calibri" w:cs="Calibri"/>
                <w:b/>
                <w:i/>
                <w:sz w:val="20"/>
              </w:rPr>
              <w:t xml:space="preserve"> 40%</w:t>
            </w:r>
          </w:p>
        </w:tc>
      </w:tr>
      <w:tr w:rsidR="00835AC1" w:rsidRPr="00835AC1" w:rsidTr="00F21D4B">
        <w:trPr>
          <w:jc w:val="center"/>
        </w:trPr>
        <w:tc>
          <w:tcPr>
            <w:tcW w:w="3813" w:type="dxa"/>
            <w:tcBorders>
              <w:left w:val="single" w:sz="12" w:space="0" w:color="auto"/>
            </w:tcBorders>
          </w:tcPr>
          <w:p w:rsidR="00E14C88" w:rsidRPr="00835AC1" w:rsidRDefault="00E14C88" w:rsidP="003F6EB7">
            <w:pPr>
              <w:rPr>
                <w:rFonts w:ascii="Calibri" w:hAnsi="Calibri" w:cs="Calibri"/>
                <w:b/>
                <w:sz w:val="20"/>
              </w:rPr>
            </w:pPr>
            <w:r w:rsidRPr="00835AC1">
              <w:rPr>
                <w:rFonts w:ascii="Calibri" w:hAnsi="Calibri" w:cs="Calibri"/>
                <w:b/>
                <w:sz w:val="20"/>
              </w:rPr>
              <w:t>Průmysl 4.0-digitalizace výrobních procesů</w:t>
            </w:r>
          </w:p>
        </w:tc>
        <w:tc>
          <w:tcPr>
            <w:tcW w:w="4096" w:type="dxa"/>
            <w:tcBorders>
              <w:right w:val="single" w:sz="12" w:space="0" w:color="auto"/>
            </w:tcBorders>
          </w:tcPr>
          <w:p w:rsidR="00E14C88" w:rsidRPr="00835AC1" w:rsidRDefault="00E14C88" w:rsidP="003F6EB7">
            <w:pPr>
              <w:jc w:val="both"/>
              <w:rPr>
                <w:rFonts w:ascii="Calibri" w:hAnsi="Calibri" w:cs="Calibri"/>
                <w:b/>
                <w:sz w:val="20"/>
              </w:rPr>
            </w:pPr>
            <w:r w:rsidRPr="00835AC1">
              <w:rPr>
                <w:rFonts w:ascii="Calibri" w:hAnsi="Calibri" w:cs="Calibri"/>
                <w:b/>
                <w:sz w:val="20"/>
              </w:rPr>
              <w:t>prof. Ing. Chromjaková, PhD.</w:t>
            </w:r>
          </w:p>
          <w:p w:rsidR="00E14C88" w:rsidRPr="00835AC1" w:rsidRDefault="00F21D4B" w:rsidP="003F6EB7">
            <w:pPr>
              <w:jc w:val="both"/>
              <w:rPr>
                <w:rFonts w:ascii="Calibri" w:hAnsi="Calibri" w:cs="Calibri"/>
                <w:sz w:val="20"/>
              </w:rPr>
            </w:pPr>
            <w:r w:rsidRPr="00835AC1">
              <w:rPr>
                <w:rFonts w:ascii="Calibri" w:hAnsi="Calibri" w:cs="Calibri"/>
                <w:sz w:val="20"/>
              </w:rPr>
              <w:t xml:space="preserve">prof. Ing. Felicita </w:t>
            </w:r>
            <w:r w:rsidR="00E14C88" w:rsidRPr="00835AC1">
              <w:rPr>
                <w:rFonts w:ascii="Calibri" w:hAnsi="Calibri" w:cs="Calibri"/>
                <w:sz w:val="20"/>
              </w:rPr>
              <w:t>Chromjaková</w:t>
            </w:r>
            <w:r w:rsidRPr="00835AC1">
              <w:rPr>
                <w:rFonts w:ascii="Calibri" w:hAnsi="Calibri" w:cs="Calibri"/>
                <w:sz w:val="20"/>
              </w:rPr>
              <w:t>, PhD.</w:t>
            </w:r>
            <w:r w:rsidR="00E14C88" w:rsidRPr="00835AC1">
              <w:rPr>
                <w:rFonts w:ascii="Calibri" w:hAnsi="Calibri" w:cs="Calibri"/>
                <w:sz w:val="20"/>
              </w:rPr>
              <w:t xml:space="preserve"> 60%</w:t>
            </w:r>
          </w:p>
          <w:p w:rsidR="00E14C88" w:rsidRPr="00064B95" w:rsidRDefault="00E14C88" w:rsidP="003F6EB7">
            <w:pPr>
              <w:jc w:val="both"/>
              <w:rPr>
                <w:rFonts w:ascii="Calibri" w:hAnsi="Calibri" w:cs="Calibri"/>
                <w:b/>
                <w:i/>
                <w:sz w:val="20"/>
              </w:rPr>
            </w:pPr>
            <w:r w:rsidRPr="00064B95">
              <w:rPr>
                <w:rFonts w:ascii="Calibri" w:hAnsi="Calibri" w:cs="Calibri"/>
                <w:b/>
                <w:i/>
                <w:sz w:val="20"/>
              </w:rPr>
              <w:t>Ing. Veronika Vavrušová 40%</w:t>
            </w:r>
          </w:p>
        </w:tc>
      </w:tr>
      <w:tr w:rsidR="00835AC1" w:rsidRPr="00835AC1" w:rsidTr="00F21D4B">
        <w:trPr>
          <w:jc w:val="center"/>
        </w:trPr>
        <w:tc>
          <w:tcPr>
            <w:tcW w:w="3813" w:type="dxa"/>
            <w:tcBorders>
              <w:left w:val="single" w:sz="12" w:space="0" w:color="auto"/>
            </w:tcBorders>
          </w:tcPr>
          <w:p w:rsidR="00665A80" w:rsidRPr="00835AC1" w:rsidRDefault="00665A80" w:rsidP="003F6EB7">
            <w:pPr>
              <w:rPr>
                <w:rFonts w:ascii="Calibri" w:hAnsi="Calibri" w:cs="Calibri"/>
                <w:b/>
              </w:rPr>
            </w:pPr>
            <w:r w:rsidRPr="00835AC1">
              <w:rPr>
                <w:rFonts w:ascii="Calibri" w:hAnsi="Calibri" w:cs="Calibri"/>
                <w:b/>
                <w:sz w:val="20"/>
              </w:rPr>
              <w:t>Úvod do studia systémů</w:t>
            </w:r>
          </w:p>
        </w:tc>
        <w:tc>
          <w:tcPr>
            <w:tcW w:w="4096" w:type="dxa"/>
            <w:tcBorders>
              <w:right w:val="single" w:sz="12" w:space="0" w:color="auto"/>
            </w:tcBorders>
          </w:tcPr>
          <w:p w:rsidR="00665A80" w:rsidRPr="00835AC1" w:rsidRDefault="00665A80" w:rsidP="003F6EB7">
            <w:pPr>
              <w:jc w:val="both"/>
              <w:rPr>
                <w:rFonts w:ascii="Calibri" w:hAnsi="Calibri" w:cs="Calibri"/>
                <w:b/>
                <w:sz w:val="20"/>
              </w:rPr>
            </w:pPr>
            <w:r w:rsidRPr="00835AC1">
              <w:rPr>
                <w:rFonts w:ascii="Calibri" w:hAnsi="Calibri" w:cs="Calibri"/>
                <w:b/>
                <w:sz w:val="20"/>
              </w:rPr>
              <w:t>Ing. Michal Pivnička, Ph.D.</w:t>
            </w:r>
          </w:p>
          <w:p w:rsidR="00665A80" w:rsidRPr="00835AC1" w:rsidRDefault="00665A80" w:rsidP="003F6EB7">
            <w:pPr>
              <w:jc w:val="both"/>
              <w:rPr>
                <w:rFonts w:ascii="Calibri" w:hAnsi="Calibri" w:cs="Calibri"/>
                <w:sz w:val="20"/>
              </w:rPr>
            </w:pPr>
            <w:r w:rsidRPr="00835AC1">
              <w:rPr>
                <w:rFonts w:ascii="Calibri" w:hAnsi="Calibri" w:cs="Calibri"/>
                <w:sz w:val="20"/>
              </w:rPr>
              <w:t>Ing. Michal Pivnička, Ph.D. 70%</w:t>
            </w:r>
          </w:p>
          <w:p w:rsidR="00665A80" w:rsidRPr="00064B95" w:rsidRDefault="00665A80" w:rsidP="003F6EB7">
            <w:pPr>
              <w:jc w:val="both"/>
              <w:rPr>
                <w:rFonts w:ascii="Calibri" w:hAnsi="Calibri" w:cs="Calibri"/>
                <w:b/>
                <w:i/>
              </w:rPr>
            </w:pPr>
            <w:r w:rsidRPr="00064B95">
              <w:rPr>
                <w:rFonts w:ascii="Calibri" w:hAnsi="Calibri" w:cs="Calibri"/>
                <w:b/>
                <w:i/>
                <w:sz w:val="20"/>
              </w:rPr>
              <w:t>Ing. Aleš Papadakis 30%</w:t>
            </w:r>
          </w:p>
        </w:tc>
      </w:tr>
      <w:tr w:rsidR="00835AC1" w:rsidRPr="00835AC1" w:rsidTr="00F95B1D">
        <w:trPr>
          <w:jc w:val="center"/>
        </w:trPr>
        <w:tc>
          <w:tcPr>
            <w:tcW w:w="3813" w:type="dxa"/>
            <w:tcBorders>
              <w:left w:val="single" w:sz="12" w:space="0" w:color="auto"/>
            </w:tcBorders>
          </w:tcPr>
          <w:p w:rsidR="00665A80" w:rsidRPr="00835AC1" w:rsidRDefault="00665A80" w:rsidP="003F6EB7">
            <w:pPr>
              <w:rPr>
                <w:rFonts w:ascii="Calibri" w:hAnsi="Calibri" w:cs="Calibri"/>
                <w:b/>
              </w:rPr>
            </w:pPr>
            <w:r w:rsidRPr="00835AC1">
              <w:rPr>
                <w:rFonts w:ascii="Calibri" w:hAnsi="Calibri" w:cs="Calibri"/>
                <w:b/>
                <w:sz w:val="20"/>
              </w:rPr>
              <w:lastRenderedPageBreak/>
              <w:t>Nauka o zboží</w:t>
            </w:r>
          </w:p>
        </w:tc>
        <w:tc>
          <w:tcPr>
            <w:tcW w:w="4096" w:type="dxa"/>
            <w:tcBorders>
              <w:right w:val="single" w:sz="12" w:space="0" w:color="auto"/>
            </w:tcBorders>
          </w:tcPr>
          <w:p w:rsidR="00665A80" w:rsidRPr="00835AC1" w:rsidRDefault="00F92D53" w:rsidP="003F6EB7">
            <w:pPr>
              <w:jc w:val="both"/>
              <w:rPr>
                <w:rFonts w:ascii="Calibri" w:hAnsi="Calibri" w:cs="Calibri"/>
                <w:b/>
                <w:sz w:val="20"/>
              </w:rPr>
            </w:pPr>
            <w:r w:rsidRPr="00835AC1">
              <w:rPr>
                <w:rFonts w:ascii="Calibri" w:hAnsi="Calibri" w:cs="Calibri"/>
                <w:b/>
                <w:sz w:val="20"/>
              </w:rPr>
              <w:t>d</w:t>
            </w:r>
            <w:r w:rsidR="00665A80" w:rsidRPr="00835AC1">
              <w:rPr>
                <w:rFonts w:ascii="Calibri" w:hAnsi="Calibri" w:cs="Calibri"/>
                <w:b/>
                <w:sz w:val="20"/>
              </w:rPr>
              <w:t>oc. Ing. Petr Briš, Ph.D.</w:t>
            </w:r>
          </w:p>
          <w:p w:rsidR="00665A80" w:rsidRPr="00835AC1" w:rsidRDefault="00F21D4B" w:rsidP="00665A80">
            <w:pPr>
              <w:jc w:val="both"/>
              <w:rPr>
                <w:rFonts w:ascii="Calibri" w:hAnsi="Calibri" w:cs="Calibri"/>
                <w:sz w:val="20"/>
              </w:rPr>
            </w:pPr>
            <w:r w:rsidRPr="00835AC1">
              <w:rPr>
                <w:rFonts w:ascii="Calibri" w:hAnsi="Calibri" w:cs="Calibri"/>
                <w:sz w:val="20"/>
              </w:rPr>
              <w:t>d</w:t>
            </w:r>
            <w:r w:rsidR="00665A80" w:rsidRPr="00835AC1">
              <w:rPr>
                <w:rFonts w:ascii="Calibri" w:hAnsi="Calibri" w:cs="Calibri"/>
                <w:sz w:val="20"/>
              </w:rPr>
              <w:t>oc. Ing. Petr Briš, Ph.D. 70%</w:t>
            </w:r>
          </w:p>
          <w:p w:rsidR="00665A80" w:rsidRPr="00064B95" w:rsidRDefault="00665A80" w:rsidP="003F6EB7">
            <w:pPr>
              <w:jc w:val="both"/>
              <w:rPr>
                <w:rFonts w:ascii="Calibri" w:hAnsi="Calibri" w:cs="Calibri"/>
                <w:b/>
                <w:i/>
                <w:sz w:val="20"/>
              </w:rPr>
            </w:pPr>
            <w:r w:rsidRPr="00064B95">
              <w:rPr>
                <w:rFonts w:ascii="Calibri" w:hAnsi="Calibri" w:cs="Calibri"/>
                <w:b/>
                <w:i/>
                <w:sz w:val="20"/>
              </w:rPr>
              <w:t>Ing. Zdeněk Novák, Ph.D. 30%</w:t>
            </w:r>
          </w:p>
        </w:tc>
      </w:tr>
      <w:tr w:rsidR="00C525A2" w:rsidRPr="00835AC1" w:rsidTr="00F95B1D">
        <w:trPr>
          <w:jc w:val="center"/>
        </w:trPr>
        <w:tc>
          <w:tcPr>
            <w:tcW w:w="3813" w:type="dxa"/>
            <w:tcBorders>
              <w:left w:val="single" w:sz="12" w:space="0" w:color="auto"/>
            </w:tcBorders>
          </w:tcPr>
          <w:p w:rsidR="00C525A2" w:rsidRPr="00835AC1" w:rsidRDefault="00C525A2" w:rsidP="003F6EB7">
            <w:pPr>
              <w:rPr>
                <w:rFonts w:ascii="Calibri" w:hAnsi="Calibri" w:cs="Calibri"/>
                <w:b/>
              </w:rPr>
            </w:pPr>
            <w:r w:rsidRPr="00B70994">
              <w:rPr>
                <w:rFonts w:ascii="Calibri" w:hAnsi="Calibri" w:cs="Calibri"/>
                <w:b/>
                <w:sz w:val="20"/>
              </w:rPr>
              <w:t>Systém řízení Baťa</w:t>
            </w:r>
          </w:p>
        </w:tc>
        <w:tc>
          <w:tcPr>
            <w:tcW w:w="4096" w:type="dxa"/>
            <w:tcBorders>
              <w:right w:val="single" w:sz="12" w:space="0" w:color="auto"/>
            </w:tcBorders>
          </w:tcPr>
          <w:p w:rsidR="00C525A2" w:rsidRPr="00C525A2" w:rsidRDefault="00C525A2" w:rsidP="00C525A2">
            <w:pPr>
              <w:jc w:val="both"/>
              <w:rPr>
                <w:rFonts w:asciiTheme="minorHAnsi" w:hAnsiTheme="minorHAnsi"/>
                <w:b/>
                <w:sz w:val="20"/>
              </w:rPr>
            </w:pPr>
            <w:r w:rsidRPr="00C525A2">
              <w:rPr>
                <w:rFonts w:asciiTheme="minorHAnsi" w:hAnsiTheme="minorHAnsi"/>
                <w:b/>
                <w:sz w:val="20"/>
              </w:rPr>
              <w:t>doc. Ing. Staňková, Ph.D.</w:t>
            </w:r>
          </w:p>
          <w:p w:rsidR="00C525A2" w:rsidRPr="00C525A2" w:rsidRDefault="00C525A2" w:rsidP="00C525A2">
            <w:pPr>
              <w:jc w:val="both"/>
              <w:rPr>
                <w:rFonts w:asciiTheme="minorHAnsi" w:hAnsiTheme="minorHAnsi"/>
                <w:sz w:val="20"/>
              </w:rPr>
            </w:pPr>
            <w:r w:rsidRPr="00C525A2">
              <w:rPr>
                <w:rFonts w:asciiTheme="minorHAnsi" w:hAnsiTheme="minorHAnsi"/>
                <w:sz w:val="20"/>
              </w:rPr>
              <w:t>doc. Ing. Pavla Staňková 60%</w:t>
            </w:r>
          </w:p>
          <w:p w:rsidR="00C525A2" w:rsidRPr="00C525A2" w:rsidRDefault="00C525A2" w:rsidP="00C525A2">
            <w:pPr>
              <w:jc w:val="both"/>
              <w:rPr>
                <w:rFonts w:ascii="Calibri" w:hAnsi="Calibri" w:cs="Calibri"/>
                <w:b/>
              </w:rPr>
            </w:pPr>
            <w:r w:rsidRPr="00C525A2">
              <w:rPr>
                <w:rFonts w:asciiTheme="minorHAnsi" w:hAnsiTheme="minorHAnsi"/>
                <w:b/>
                <w:sz w:val="20"/>
              </w:rPr>
              <w:t>Mgr.</w:t>
            </w:r>
            <w:r>
              <w:rPr>
                <w:rFonts w:asciiTheme="minorHAnsi" w:hAnsiTheme="minorHAnsi"/>
                <w:b/>
                <w:sz w:val="20"/>
              </w:rPr>
              <w:t xml:space="preserve"> et Ing.</w:t>
            </w:r>
            <w:r w:rsidRPr="00C525A2">
              <w:rPr>
                <w:rFonts w:asciiTheme="minorHAnsi" w:hAnsiTheme="minorHAnsi"/>
                <w:b/>
                <w:sz w:val="20"/>
              </w:rPr>
              <w:t xml:space="preserve"> Gabriela Culík Končitíková 40%</w:t>
            </w:r>
          </w:p>
        </w:tc>
      </w:tr>
      <w:tr w:rsidR="00835AC1" w:rsidRPr="00835AC1" w:rsidTr="00F95B1D">
        <w:trPr>
          <w:jc w:val="center"/>
        </w:trPr>
        <w:tc>
          <w:tcPr>
            <w:tcW w:w="3813" w:type="dxa"/>
            <w:tcBorders>
              <w:left w:val="single" w:sz="12" w:space="0" w:color="auto"/>
            </w:tcBorders>
          </w:tcPr>
          <w:p w:rsidR="00F95B1D" w:rsidRPr="00835AC1" w:rsidRDefault="00F95B1D" w:rsidP="003F6EB7">
            <w:pPr>
              <w:rPr>
                <w:rFonts w:ascii="Calibri" w:hAnsi="Calibri" w:cs="Calibri"/>
                <w:b/>
                <w:sz w:val="20"/>
              </w:rPr>
            </w:pPr>
            <w:r w:rsidRPr="00835AC1">
              <w:rPr>
                <w:rFonts w:ascii="Calibri" w:hAnsi="Calibri" w:cs="Calibri"/>
                <w:b/>
                <w:sz w:val="20"/>
              </w:rPr>
              <w:t>Podnikatelská akademie I</w:t>
            </w:r>
          </w:p>
        </w:tc>
        <w:tc>
          <w:tcPr>
            <w:tcW w:w="4096" w:type="dxa"/>
            <w:tcBorders>
              <w:right w:val="single" w:sz="12" w:space="0" w:color="auto"/>
            </w:tcBorders>
          </w:tcPr>
          <w:p w:rsidR="00F95B1D" w:rsidRPr="00835AC1" w:rsidRDefault="00F95B1D" w:rsidP="003F6EB7">
            <w:pPr>
              <w:jc w:val="both"/>
              <w:rPr>
                <w:rFonts w:ascii="Calibri" w:hAnsi="Calibri" w:cs="Calibri"/>
                <w:b/>
                <w:sz w:val="20"/>
              </w:rPr>
            </w:pPr>
            <w:r w:rsidRPr="00835AC1">
              <w:rPr>
                <w:rFonts w:ascii="Calibri" w:hAnsi="Calibri" w:cs="Calibri"/>
                <w:b/>
                <w:sz w:val="20"/>
              </w:rPr>
              <w:t>Ing. Petr Novák, Ph.D.</w:t>
            </w:r>
          </w:p>
          <w:p w:rsidR="00F95B1D" w:rsidRPr="00835AC1" w:rsidRDefault="00F95B1D" w:rsidP="003F6EB7">
            <w:pPr>
              <w:jc w:val="both"/>
              <w:rPr>
                <w:rFonts w:ascii="Calibri" w:hAnsi="Calibri" w:cs="Calibri"/>
                <w:sz w:val="20"/>
              </w:rPr>
            </w:pPr>
            <w:r w:rsidRPr="00835AC1">
              <w:rPr>
                <w:rFonts w:ascii="Calibri" w:hAnsi="Calibri" w:cs="Calibri"/>
                <w:sz w:val="20"/>
              </w:rPr>
              <w:t xml:space="preserve">Ing. Petr Novák, Ph.D. </w:t>
            </w:r>
            <w:r w:rsidR="00897D5A" w:rsidRPr="00835AC1">
              <w:rPr>
                <w:rFonts w:ascii="Calibri" w:hAnsi="Calibri" w:cs="Calibri"/>
                <w:sz w:val="20"/>
              </w:rPr>
              <w:t>7</w:t>
            </w:r>
            <w:r w:rsidRPr="00835AC1">
              <w:rPr>
                <w:rFonts w:ascii="Calibri" w:hAnsi="Calibri" w:cs="Calibri"/>
                <w:sz w:val="20"/>
              </w:rPr>
              <w:t>0%</w:t>
            </w:r>
          </w:p>
          <w:p w:rsidR="00F95B1D" w:rsidRPr="00064B95" w:rsidRDefault="00F95B1D" w:rsidP="003F6EB7">
            <w:pPr>
              <w:jc w:val="both"/>
              <w:rPr>
                <w:rFonts w:ascii="Calibri" w:hAnsi="Calibri" w:cs="Calibri"/>
                <w:b/>
                <w:i/>
                <w:sz w:val="20"/>
              </w:rPr>
            </w:pPr>
            <w:r w:rsidRPr="00064B95">
              <w:rPr>
                <w:rFonts w:ascii="Calibri" w:hAnsi="Calibri" w:cs="Calibri"/>
                <w:b/>
                <w:i/>
                <w:sz w:val="20"/>
              </w:rPr>
              <w:t>Ing. Petr Konečný 30%</w:t>
            </w:r>
          </w:p>
        </w:tc>
      </w:tr>
      <w:tr w:rsidR="00F95B1D" w:rsidRPr="00835AC1" w:rsidTr="00F21D4B">
        <w:trPr>
          <w:jc w:val="center"/>
        </w:trPr>
        <w:tc>
          <w:tcPr>
            <w:tcW w:w="3813" w:type="dxa"/>
            <w:tcBorders>
              <w:left w:val="single" w:sz="12" w:space="0" w:color="auto"/>
              <w:bottom w:val="single" w:sz="12" w:space="0" w:color="auto"/>
            </w:tcBorders>
          </w:tcPr>
          <w:p w:rsidR="00F95B1D" w:rsidRPr="00835AC1" w:rsidRDefault="00F95B1D" w:rsidP="003F6EB7">
            <w:pPr>
              <w:rPr>
                <w:rFonts w:ascii="Calibri" w:hAnsi="Calibri" w:cs="Calibri"/>
                <w:b/>
                <w:sz w:val="20"/>
              </w:rPr>
            </w:pPr>
            <w:r w:rsidRPr="00835AC1">
              <w:rPr>
                <w:rFonts w:ascii="Calibri" w:hAnsi="Calibri" w:cs="Calibri"/>
                <w:b/>
                <w:sz w:val="20"/>
              </w:rPr>
              <w:t>Podnikatelská akademie II</w:t>
            </w:r>
          </w:p>
        </w:tc>
        <w:tc>
          <w:tcPr>
            <w:tcW w:w="4096" w:type="dxa"/>
            <w:tcBorders>
              <w:bottom w:val="single" w:sz="12" w:space="0" w:color="auto"/>
              <w:right w:val="single" w:sz="12" w:space="0" w:color="auto"/>
            </w:tcBorders>
          </w:tcPr>
          <w:p w:rsidR="00897D5A" w:rsidRPr="00835AC1" w:rsidRDefault="00897D5A" w:rsidP="00897D5A">
            <w:pPr>
              <w:jc w:val="both"/>
              <w:rPr>
                <w:rFonts w:ascii="Calibri" w:hAnsi="Calibri" w:cs="Calibri"/>
                <w:b/>
                <w:sz w:val="20"/>
              </w:rPr>
            </w:pPr>
            <w:r w:rsidRPr="00835AC1">
              <w:rPr>
                <w:rFonts w:ascii="Calibri" w:hAnsi="Calibri" w:cs="Calibri"/>
                <w:b/>
                <w:sz w:val="20"/>
              </w:rPr>
              <w:t>doc. Ing. Boris Popesko, Ph.D.</w:t>
            </w:r>
          </w:p>
          <w:p w:rsidR="00897D5A" w:rsidRPr="00835AC1" w:rsidRDefault="00897D5A" w:rsidP="00897D5A">
            <w:pPr>
              <w:jc w:val="both"/>
              <w:rPr>
                <w:rFonts w:ascii="Calibri" w:hAnsi="Calibri" w:cs="Calibri"/>
                <w:sz w:val="20"/>
              </w:rPr>
            </w:pPr>
            <w:r w:rsidRPr="00835AC1">
              <w:rPr>
                <w:rFonts w:ascii="Calibri" w:hAnsi="Calibri" w:cs="Calibri"/>
                <w:sz w:val="20"/>
              </w:rPr>
              <w:t>doc. Ing. Boris Popesko, Ph.D. 70%</w:t>
            </w:r>
          </w:p>
          <w:p w:rsidR="00F95B1D" w:rsidRPr="00064B95" w:rsidRDefault="00897D5A" w:rsidP="00897D5A">
            <w:pPr>
              <w:jc w:val="both"/>
              <w:rPr>
                <w:rFonts w:ascii="Calibri" w:hAnsi="Calibri" w:cs="Calibri"/>
                <w:b/>
                <w:i/>
                <w:sz w:val="20"/>
              </w:rPr>
            </w:pPr>
            <w:r w:rsidRPr="00064B95">
              <w:rPr>
                <w:rFonts w:ascii="Calibri" w:hAnsi="Calibri" w:cs="Calibri"/>
                <w:b/>
                <w:i/>
                <w:sz w:val="20"/>
              </w:rPr>
              <w:t>Ing. Petr Konečný 30%</w:t>
            </w:r>
          </w:p>
        </w:tc>
      </w:tr>
    </w:tbl>
    <w:p w:rsidR="00E14C88" w:rsidRPr="00835AC1" w:rsidRDefault="00E14C88" w:rsidP="00E14C88">
      <w:pPr>
        <w:ind w:left="3540"/>
        <w:rPr>
          <w:rFonts w:ascii="Calibri" w:hAnsi="Calibri" w:cs="Calibri"/>
        </w:rPr>
      </w:pPr>
    </w:p>
    <w:p w:rsidR="00C525A2" w:rsidRPr="00AF76C0" w:rsidRDefault="00C525A2" w:rsidP="00C525A2">
      <w:pPr>
        <w:tabs>
          <w:tab w:val="left" w:pos="2835"/>
        </w:tabs>
        <w:spacing w:before="120" w:after="120"/>
        <w:jc w:val="both"/>
        <w:rPr>
          <w:rFonts w:asciiTheme="minorHAnsi" w:hAnsiTheme="minorHAnsi" w:cstheme="minorHAnsi"/>
          <w:sz w:val="22"/>
          <w:szCs w:val="22"/>
        </w:rPr>
      </w:pPr>
      <w:r w:rsidRPr="00AF76C0">
        <w:rPr>
          <w:rFonts w:asciiTheme="minorHAnsi" w:hAnsiTheme="minorHAnsi" w:cstheme="minorHAnsi"/>
          <w:b/>
          <w:sz w:val="22"/>
          <w:szCs w:val="22"/>
        </w:rPr>
        <w:t>Mgr. et Ing. Gabriela CULÍK KONČITÍKOVÁ</w:t>
      </w:r>
      <w:r w:rsidRPr="00AF76C0">
        <w:rPr>
          <w:rFonts w:asciiTheme="minorHAnsi" w:hAnsiTheme="minorHAnsi" w:cstheme="minorHAnsi"/>
          <w:sz w:val="22"/>
          <w:szCs w:val="22"/>
        </w:rPr>
        <w:t xml:space="preserve"> vystudovala Fakultu humanitních studií a Fakultu managementu a ekonomiky Univerzity Tomáše Bati ve Zlíně. Dlouhodobě se věnuje problematice Baťovy soustavy řízení a jejímu vyžití v praxi. Je autorkou či spoluautorkou několika knih zaměřených na podnikání a historii firmy Baťa, jako např. Stopami Tomáše Bati, Baťovský Zlín - Klub absolventů Baťovy školy práce: z historie po současnost, Baťovský Zlín – Mladé ženy, Baťovský Zlín – Mladí muži, Srdcem baťovec - Neobyčejné příběhy baťovců v cizině, Podnikové vzdělávání BAŤA, Služba, prodej, reklama, Baťa. Podílela se na vzniku Baťa Campu a Baťovy kavárny v rámci Dne kraje. Je nejmladší členkou výboru Klubu absolventů Baťovy školy práce. V letech 2014 a 2015 působila na pozici ředitelky obecně prospěšné společnosti Zlínský zámek a v současné době pracuje jako programová manažerka Nadace Tomáše Bati. Všech těchto zkušeností využívá na Fakultě managementu a ekonomiky Univerzity Tomáše Bati ve Zlíně, kde zabezpečuje přednášky předmětu Systém řízení Baťa. V současné době dokončuje studium doktorského studijního programu Ekonomika a management na Fakultě managementu a ekonomiky a v rámci disertační práce vytváří model pro aplikaci personálních zásad vytvářených firmou Baťa a. s. do roku 1945 do současného podnikatelského prostředí. Mgr. et Ing.</w:t>
      </w:r>
      <w:r w:rsidRPr="00AF76C0">
        <w:rPr>
          <w:rFonts w:asciiTheme="minorHAnsi" w:hAnsiTheme="minorHAnsi" w:cstheme="minorHAnsi"/>
          <w:b/>
          <w:sz w:val="22"/>
          <w:szCs w:val="22"/>
        </w:rPr>
        <w:t xml:space="preserve"> </w:t>
      </w:r>
      <w:r w:rsidRPr="00AF76C0">
        <w:rPr>
          <w:rFonts w:asciiTheme="minorHAnsi" w:hAnsiTheme="minorHAnsi" w:cstheme="minorHAnsi"/>
          <w:sz w:val="22"/>
          <w:szCs w:val="22"/>
        </w:rPr>
        <w:t>Culík Končitíková je autorkou a spoluautorkou 4 publikací indexovaných v databázi Scopus a 3 publikací indexovaných na Web of Science.</w:t>
      </w:r>
    </w:p>
    <w:p w:rsidR="00C525A2" w:rsidRDefault="00C525A2" w:rsidP="00C525A2">
      <w:pPr>
        <w:spacing w:before="120" w:after="120"/>
        <w:jc w:val="both"/>
        <w:rPr>
          <w:rFonts w:asciiTheme="minorHAnsi" w:hAnsiTheme="minorHAnsi" w:cstheme="minorHAnsi"/>
          <w:sz w:val="22"/>
          <w:szCs w:val="22"/>
        </w:rPr>
      </w:pPr>
      <w:r w:rsidRPr="00835AC1">
        <w:rPr>
          <w:rFonts w:asciiTheme="minorHAnsi" w:hAnsiTheme="minorHAnsi" w:cstheme="minorHAnsi"/>
          <w:b/>
          <w:sz w:val="22"/>
          <w:szCs w:val="22"/>
        </w:rPr>
        <w:t>Ing. Petr KONEČNÝ</w:t>
      </w:r>
      <w:r w:rsidRPr="00835AC1">
        <w:rPr>
          <w:rFonts w:asciiTheme="minorHAnsi" w:hAnsiTheme="minorHAnsi" w:cstheme="minorHAns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I přes řadu zkušeností v oblasti podnikání a její podpory se dále neustále vzdělává v této oblasti a prošel celou řadou vzdělávacích kurzů. Namátkou zmiňme kurzy Akademie Inovací (IPA Slovakia) – vzdělávací program pro výkonné manažery společnosti, dále pak školení hodnotitelů začínajících podniků metodou BLUES (Brain Logistics StartUp Evaluator) - Brain Logistics, Lean Start-up Workshop (Berman Group), Komplexní program Univerzity Karlovy v Praze pro vzdělávání v řízení přenosu znalostí a výchovu v inovačním podnikání a mnoho dalších. Své znalosti a zkušenosti již řadu let předává formou lektorování (např. vzdělávací agentura Marlin, s.r.o.) a spolupráci s Univerzitou Tomáše Bati při výuce a rozvíjení předmětů zaměřených na podnikání (Základy podnikání I, Z</w:t>
      </w:r>
      <w:r w:rsidR="00B70994">
        <w:rPr>
          <w:rFonts w:asciiTheme="minorHAnsi" w:hAnsiTheme="minorHAnsi" w:cstheme="minorHAnsi"/>
          <w:sz w:val="22"/>
          <w:szCs w:val="22"/>
        </w:rPr>
        <w:t>áklady podnikání II</w:t>
      </w:r>
      <w:r w:rsidRPr="00835AC1">
        <w:rPr>
          <w:rFonts w:asciiTheme="minorHAnsi" w:hAnsiTheme="minorHAnsi" w:cstheme="minorHAnsi"/>
          <w:sz w:val="22"/>
          <w:szCs w:val="22"/>
        </w:rPr>
        <w:t>)</w:t>
      </w:r>
      <w:r w:rsidR="00B70994">
        <w:rPr>
          <w:rFonts w:asciiTheme="minorHAnsi" w:hAnsiTheme="minorHAnsi" w:cstheme="minorHAnsi"/>
          <w:sz w:val="22"/>
          <w:szCs w:val="22"/>
        </w:rPr>
        <w:t>.</w:t>
      </w:r>
    </w:p>
    <w:p w:rsidR="00A23356" w:rsidRDefault="00A23356" w:rsidP="00C525A2">
      <w:pPr>
        <w:spacing w:before="120" w:after="120"/>
        <w:jc w:val="both"/>
        <w:rPr>
          <w:rFonts w:asciiTheme="minorHAnsi" w:hAnsiTheme="minorHAnsi" w:cstheme="minorHAnsi"/>
          <w:sz w:val="22"/>
          <w:szCs w:val="22"/>
        </w:rPr>
      </w:pPr>
      <w:r w:rsidRPr="008B7889">
        <w:rPr>
          <w:rFonts w:asciiTheme="minorHAnsi" w:hAnsiTheme="minorHAnsi" w:cstheme="minorHAnsi"/>
          <w:b/>
          <w:sz w:val="22"/>
          <w:szCs w:val="22"/>
        </w:rPr>
        <w:t>Ing. Jiří MAŇAS</w:t>
      </w:r>
      <w:r w:rsidRPr="00A23356">
        <w:rPr>
          <w:rFonts w:asciiTheme="minorHAnsi" w:hAnsiTheme="minorHAnsi" w:cstheme="minorHAnsi"/>
          <w:sz w:val="22"/>
          <w:szCs w:val="22"/>
        </w:rPr>
        <w:t xml:space="preserve"> vystudoval Fakultu managementu a ekonomiky Univerzity Tomáše Bati ve Zlíně, studijní program Průmyslové inženýrství. Od ukončení studia působí ve společnosti Barum Continental, a.s. Frenštát pod Radhoštěm na pozici průmyslového inženýra. Ve své profesi se zaměřuje zejména na implementaci štíhlých technik průmyslového inženýrství a optimalizaci stávajících výrobních procesů, v poslední době i s klíčovou orientaci na automatizaci a digitalizaci výroby. Je specialistem na inovaci </w:t>
      </w:r>
      <w:r w:rsidRPr="00A23356">
        <w:rPr>
          <w:rFonts w:asciiTheme="minorHAnsi" w:hAnsiTheme="minorHAnsi" w:cstheme="minorHAnsi"/>
          <w:sz w:val="22"/>
          <w:szCs w:val="22"/>
        </w:rPr>
        <w:lastRenderedPageBreak/>
        <w:t>výrobních procesů se zaměřením na plynulé materiálové a informační toky na výrobní pracoviště a organizaci pracovníků. Celé období své pracovní kariéry je členem výrobních týmů zlepšování, má četné kontakty se zahraničními výrobními firmami.</w:t>
      </w:r>
    </w:p>
    <w:p w:rsidR="00C525A2" w:rsidRPr="00835AC1" w:rsidRDefault="00C525A2" w:rsidP="00C525A2">
      <w:pPr>
        <w:spacing w:before="120" w:after="120"/>
        <w:jc w:val="both"/>
        <w:rPr>
          <w:rFonts w:ascii="Calibri" w:hAnsi="Calibri" w:cs="Calibri"/>
        </w:rPr>
      </w:pPr>
      <w:r w:rsidRPr="00835AC1">
        <w:rPr>
          <w:rFonts w:ascii="Calibri" w:hAnsi="Calibri" w:cs="Calibri"/>
          <w:b/>
          <w:sz w:val="22"/>
        </w:rPr>
        <w:t>Ing. Martin MUŠINSKÝ, Ph.D.</w:t>
      </w:r>
      <w:r w:rsidRPr="00835AC1">
        <w:rPr>
          <w:rFonts w:ascii="Calibri" w:hAnsi="Calibri" w:cs="Calibri"/>
          <w:sz w:val="22"/>
        </w:rPr>
        <w:t xml:space="preserve"> vystudoval Fakultu technologickou Univerzity Tomáše Bati ve Zlíně, studijní program Technologie a management, ve stejném studijním oboru úspěšně pokračoval i v doktorském studijním programu. Pracuje dlouhodobě v oblasti plánování a řízení lidských zdrojů pro společnost CONTINENTAL Barum Otrokovice, působí zde i jako lektor odborných dílenských workshopů. Podílí se na řadě dílenských workshopů orientovaných na motivaci zaměstnanců, zvyšování kvalifikační úrovně pracovníků, realizaci trainee pogramů pro výrobní zaměstnance. V současnosti zastává pozici Talent Management &amp; Organizational Development Country koordinátor. Je aktivním spolupracovníkem Ústavu průmyslového inženýrství a informačních systémů FAME UTB ve Zlíně ve vazbě na sdílení odborných znalostí z prostředí výrobních procesů</w:t>
      </w:r>
      <w:r w:rsidRPr="00835AC1">
        <w:rPr>
          <w:rFonts w:ascii="Calibri" w:hAnsi="Calibri" w:cs="Calibri"/>
        </w:rPr>
        <w:t>.</w:t>
      </w:r>
    </w:p>
    <w:p w:rsidR="00C525A2" w:rsidRPr="00835AC1" w:rsidRDefault="00C525A2" w:rsidP="00C525A2">
      <w:pPr>
        <w:spacing w:before="120" w:after="120"/>
        <w:jc w:val="both"/>
        <w:rPr>
          <w:rFonts w:ascii="Calibri" w:hAnsi="Calibri" w:cs="Calibri"/>
          <w:sz w:val="22"/>
        </w:rPr>
      </w:pPr>
      <w:r w:rsidRPr="00835AC1">
        <w:rPr>
          <w:rFonts w:ascii="Calibri" w:hAnsi="Calibri" w:cs="Calibri"/>
          <w:b/>
          <w:sz w:val="22"/>
        </w:rPr>
        <w:t>Ing. Zdeňek NOV</w:t>
      </w:r>
      <w:r w:rsidRPr="00835AC1">
        <w:rPr>
          <w:rFonts w:ascii="Calibri" w:hAnsi="Calibri" w:cs="Calibri" w:hint="eastAsia"/>
          <w:b/>
          <w:sz w:val="22"/>
        </w:rPr>
        <w:t>Á</w:t>
      </w:r>
      <w:r w:rsidRPr="00835AC1">
        <w:rPr>
          <w:rFonts w:ascii="Calibri" w:hAnsi="Calibri" w:cs="Calibri"/>
          <w:b/>
          <w:sz w:val="22"/>
        </w:rPr>
        <w:t>K, Ph.D.</w:t>
      </w:r>
      <w:r w:rsidRPr="00835AC1">
        <w:rPr>
          <w:rFonts w:ascii="Calibri" w:hAnsi="Calibri" w:cs="Calibri"/>
          <w:sz w:val="22"/>
        </w:rPr>
        <w:t xml:space="preserve"> vystudoval Fakultu managementu a ekonomiky Univerzity Tomáše Bati ve Zlíně, studijní program Podniková ekonomika. Po ukončení studia nastoupil na pozici specialistu ve společnosti Continental Barum Otrokovice, nejdřív pro sekci Výroba/Technika, následně i do oblasti plánování logistických procesů. Má několikaleté zkušenosti v</w:t>
      </w:r>
      <w:r w:rsidRPr="00835AC1">
        <w:rPr>
          <w:rFonts w:ascii="Calibri" w:hAnsi="Calibri" w:cs="Calibri" w:hint="eastAsia"/>
          <w:sz w:val="22"/>
        </w:rPr>
        <w:t> </w:t>
      </w:r>
      <w:r w:rsidRPr="00835AC1">
        <w:rPr>
          <w:rFonts w:ascii="Calibri" w:hAnsi="Calibri" w:cs="Calibri"/>
          <w:sz w:val="22"/>
        </w:rPr>
        <w:t>oblasti výroby a prodeje zboží, zbožíznalectví a výrobních technologií orientovaných na optimalizaci produktů, produktových struktur v</w:t>
      </w:r>
      <w:r w:rsidRPr="00835AC1">
        <w:rPr>
          <w:rFonts w:ascii="Calibri" w:hAnsi="Calibri" w:cs="Calibri" w:hint="eastAsia"/>
          <w:sz w:val="22"/>
        </w:rPr>
        <w:t> </w:t>
      </w:r>
      <w:r w:rsidRPr="00835AC1">
        <w:rPr>
          <w:rFonts w:ascii="Calibri" w:hAnsi="Calibri" w:cs="Calibri"/>
          <w:sz w:val="22"/>
        </w:rPr>
        <w:t>návaznosti na výrobní procesy.</w:t>
      </w:r>
    </w:p>
    <w:p w:rsidR="00C525A2" w:rsidRPr="00835AC1" w:rsidRDefault="00C525A2" w:rsidP="00C525A2">
      <w:pPr>
        <w:spacing w:before="120" w:after="120"/>
        <w:jc w:val="both"/>
        <w:rPr>
          <w:rFonts w:ascii="Calibri" w:hAnsi="Calibri" w:cs="Calibri"/>
          <w:sz w:val="22"/>
        </w:rPr>
      </w:pPr>
      <w:r w:rsidRPr="00835AC1">
        <w:rPr>
          <w:rFonts w:ascii="Calibri" w:hAnsi="Calibri" w:cs="Calibri"/>
          <w:b/>
          <w:sz w:val="22"/>
        </w:rPr>
        <w:t>Ing. Aleš PAPADAKIS</w:t>
      </w:r>
      <w:r w:rsidRPr="00835AC1">
        <w:rPr>
          <w:rFonts w:ascii="Calibri" w:hAnsi="Calibri" w:cs="Calibri"/>
          <w:sz w:val="22"/>
        </w:rPr>
        <w:t xml:space="preserve"> je absolventem Fakulty aplikované informatiky, studijního programu Bezpečnostní technologie, systémy a management. Po ukončení vysokoškolského studia působí kontinuálně na pozicí technik kvality, manažér kvality ve výrobně-obchodních logistických procesech. Má významné zkušenosti z</w:t>
      </w:r>
      <w:r w:rsidRPr="00835AC1">
        <w:rPr>
          <w:rFonts w:ascii="Calibri" w:hAnsi="Calibri" w:cs="Calibri" w:hint="eastAsia"/>
          <w:sz w:val="22"/>
        </w:rPr>
        <w:t> </w:t>
      </w:r>
      <w:r w:rsidRPr="00835AC1">
        <w:rPr>
          <w:rFonts w:ascii="Calibri" w:hAnsi="Calibri" w:cs="Calibri"/>
          <w:sz w:val="22"/>
        </w:rPr>
        <w:t>oblasti statistiky, SPC i Lean Managementu, které propojuje s</w:t>
      </w:r>
      <w:r w:rsidRPr="00835AC1">
        <w:rPr>
          <w:rFonts w:ascii="Calibri" w:hAnsi="Calibri" w:cs="Calibri" w:hint="eastAsia"/>
          <w:sz w:val="22"/>
        </w:rPr>
        <w:t> </w:t>
      </w:r>
      <w:r w:rsidRPr="00835AC1">
        <w:rPr>
          <w:rFonts w:ascii="Calibri" w:hAnsi="Calibri" w:cs="Calibri"/>
          <w:sz w:val="22"/>
        </w:rPr>
        <w:t>projektovým managementem. Z</w:t>
      </w:r>
      <w:r w:rsidRPr="00835AC1">
        <w:rPr>
          <w:rFonts w:ascii="Calibri" w:hAnsi="Calibri" w:cs="Calibri" w:hint="eastAsia"/>
          <w:sz w:val="22"/>
        </w:rPr>
        <w:t> </w:t>
      </w:r>
      <w:r w:rsidRPr="00835AC1">
        <w:rPr>
          <w:rFonts w:ascii="Calibri" w:hAnsi="Calibri" w:cs="Calibri"/>
          <w:sz w:val="22"/>
        </w:rPr>
        <w:t>uvedeného důvodu je velice zdatným odborníkem z</w:t>
      </w:r>
      <w:r w:rsidRPr="00835AC1">
        <w:rPr>
          <w:rFonts w:ascii="Calibri" w:hAnsi="Calibri" w:cs="Calibri" w:hint="eastAsia"/>
          <w:sz w:val="22"/>
        </w:rPr>
        <w:t> </w:t>
      </w:r>
      <w:r w:rsidRPr="00835AC1">
        <w:rPr>
          <w:rFonts w:ascii="Calibri" w:hAnsi="Calibri" w:cs="Calibri"/>
          <w:sz w:val="22"/>
        </w:rPr>
        <w:t xml:space="preserve">praxe pro nastavení systémového myšlení budoucích absolventů studijního programu Průmyslové inženýrství. </w:t>
      </w:r>
    </w:p>
    <w:p w:rsidR="00E14C88" w:rsidRPr="00835AC1" w:rsidRDefault="00E14C88" w:rsidP="00C525A2">
      <w:pPr>
        <w:spacing w:before="120" w:after="120"/>
        <w:jc w:val="both"/>
        <w:rPr>
          <w:rFonts w:ascii="Calibri" w:hAnsi="Calibri" w:cs="Calibri"/>
          <w:sz w:val="22"/>
        </w:rPr>
      </w:pPr>
      <w:r w:rsidRPr="00835AC1">
        <w:rPr>
          <w:rFonts w:ascii="Calibri" w:hAnsi="Calibri" w:cs="Calibri"/>
          <w:b/>
          <w:sz w:val="22"/>
        </w:rPr>
        <w:t>Ing. Markéta POPELKOVÁ</w:t>
      </w:r>
      <w:r w:rsidRPr="00835AC1">
        <w:rPr>
          <w:rFonts w:ascii="Calibri" w:hAnsi="Calibri" w:cs="Calibri"/>
          <w:sz w:val="22"/>
        </w:rPr>
        <w:t xml:space="preserve"> vystudovala Fakultu managementu a ekonomiky Univerzity Tomáše Bati ve Zlíně, studijní program Průmyslové inženýrství, v současnosti je studentkou kombinované formy doktorského studijního programu Ekonomika a management, se zaměřením na Průmyslové inženýrství. V současné době působí ve společnosti Continental Barum Otrokovice na oddělení kvality na pozici interní auditor/analytik dat, věnuje se problematice monitorování a vyhodnocování statistických dat, sběru dat v oblasti kvality procesů, zpracování a harmonizaci dokumentace v oblasti managementu kvality, pravidelně provádí procesní a systémové audity kvality, realizuje vzdělávání a školení pracovníků ve statistických metodách a metodách kvality i v oblasti TQM. Aktivně působí v projektech využívajících koncepty FMEA, PDCA, 8D a normy ISO 9001 pro oblast specifických požadavků zákazníků. V průběhu své profesionální praxe pracovala pro společnosti ModusLink, AVX, Timken, IBEROFON, Visteon. </w:t>
      </w:r>
    </w:p>
    <w:p w:rsidR="00E14C88" w:rsidRPr="00835AC1" w:rsidRDefault="00E14C88" w:rsidP="00C525A2">
      <w:pPr>
        <w:spacing w:before="120" w:after="120"/>
        <w:jc w:val="both"/>
        <w:rPr>
          <w:rFonts w:ascii="Calibri" w:hAnsi="Calibri" w:cs="Calibri"/>
          <w:sz w:val="22"/>
        </w:rPr>
      </w:pPr>
      <w:r w:rsidRPr="00835AC1">
        <w:rPr>
          <w:rFonts w:ascii="Calibri" w:hAnsi="Calibri" w:cs="Calibri"/>
          <w:b/>
          <w:sz w:val="22"/>
        </w:rPr>
        <w:t>Ing. Lucie ŤAVODOVÁ</w:t>
      </w:r>
      <w:r w:rsidRPr="00835AC1">
        <w:rPr>
          <w:rFonts w:ascii="Calibri" w:hAnsi="Calibri" w:cs="Calibri"/>
          <w:sz w:val="22"/>
        </w:rPr>
        <w:t xml:space="preserve"> vystudovala Fakultu managementu a ekonomiky Univerzity Tomáše Bati ve Zlíně, studijní program Průmyslové inženýrství. V současnosti působí na pozici průmyslového inženýra ve společnosti PROMENS Zlín. Zde se věnuje problematice implementace projektu standardizace pracovišť metodou 5S, spolupracuje na rozvoji dvou pilířů z WCM (World Class Manufacturing), působí jako člen týmu projektu KAIZEN a projektu SMED. Po ukončení vysokoškolského studia působila ve společnosti KOVÁRNA VIVA Zlín, kde auditovala výrobní procesy z pohledu správy, rozvoje zlepšování organizace a řízení, dále působila jako hlavní koordinátor procesu implementace konceptu Totálně produktivní údržby.</w:t>
      </w:r>
    </w:p>
    <w:p w:rsidR="00E14C88" w:rsidRPr="00835AC1" w:rsidRDefault="00E14C88" w:rsidP="00C525A2">
      <w:pPr>
        <w:spacing w:before="120" w:after="120"/>
        <w:jc w:val="both"/>
        <w:rPr>
          <w:rFonts w:ascii="Calibri" w:hAnsi="Calibri" w:cs="Calibri"/>
          <w:sz w:val="22"/>
        </w:rPr>
      </w:pPr>
      <w:r w:rsidRPr="00835AC1">
        <w:rPr>
          <w:rFonts w:ascii="Calibri" w:hAnsi="Calibri" w:cs="Calibri"/>
          <w:b/>
          <w:sz w:val="22"/>
        </w:rPr>
        <w:t>Ing. Veronika VAVRUŠOVÁ</w:t>
      </w:r>
      <w:r w:rsidRPr="00835AC1">
        <w:rPr>
          <w:rFonts w:ascii="Calibri" w:hAnsi="Calibri" w:cs="Calibri"/>
          <w:sz w:val="22"/>
        </w:rPr>
        <w:t xml:space="preserve"> vystudovala Fakultu managementu a ekonomiky Univerzity Tomáše Bati ve Zlíně, studijní program Průmyslové inženýrství. V současnosti působí na pozici průmyslového inženýra ve společnosti TNS Servis Slušovice. Profesně je zaměřená na implementaci vybraných metod průmyslového inženýrství v prostředí výrobních provozů, v posledních dvou letech se intenzivně věnuje i problematice zapojování kolaborativních robotů do výrobních činností s cílem zvyšovat výkonnost a </w:t>
      </w:r>
      <w:r w:rsidRPr="00835AC1">
        <w:rPr>
          <w:rFonts w:ascii="Calibri" w:hAnsi="Calibri" w:cs="Calibri"/>
          <w:sz w:val="22"/>
        </w:rPr>
        <w:lastRenderedPageBreak/>
        <w:t>produktivitu výrobních procesů. Organizovala řadu odborně zaměřených workshopů pro výrobní zaměstnance ve své společnosti, orientované na zvyšování produktivity a zlepšování procesů.</w:t>
      </w:r>
    </w:p>
    <w:p w:rsidR="00D17A36" w:rsidRPr="00E14C88" w:rsidRDefault="00D17A36" w:rsidP="00D17A36">
      <w:pPr>
        <w:spacing w:before="120" w:after="120"/>
        <w:jc w:val="both"/>
        <w:rPr>
          <w:rFonts w:ascii="Calibri" w:hAnsi="Calibri" w:cs="Calibri"/>
          <w:color w:val="00B050"/>
        </w:rPr>
      </w:pPr>
    </w:p>
    <w:p w:rsidR="00E14C88" w:rsidRPr="00E14C88" w:rsidRDefault="00E14C88" w:rsidP="00E14C88">
      <w:pPr>
        <w:pStyle w:val="Nadpis2"/>
        <w:jc w:val="center"/>
        <w:rPr>
          <w:rFonts w:ascii="Calibri" w:hAnsi="Calibri" w:cs="Calibri"/>
          <w:b/>
          <w:sz w:val="32"/>
        </w:rPr>
      </w:pPr>
      <w:r w:rsidRPr="00E14C88">
        <w:rPr>
          <w:rFonts w:ascii="Calibri" w:hAnsi="Calibri" w:cs="Calibri"/>
          <w:b/>
          <w:sz w:val="32"/>
        </w:rPr>
        <w:t>Specifické požadavky na zajištění studijního programu</w:t>
      </w:r>
    </w:p>
    <w:p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 xml:space="preserve">Uskutečňování studijního programu v kombinované a distanční formě studia </w:t>
      </w:r>
    </w:p>
    <w:p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Standard 7.1</w:t>
      </w:r>
    </w:p>
    <w:p w:rsidR="00BB24FD" w:rsidRPr="00835AC1" w:rsidRDefault="009F7820" w:rsidP="00BB24FD">
      <w:pPr>
        <w:jc w:val="both"/>
        <w:rPr>
          <w:rFonts w:asciiTheme="minorHAnsi" w:hAnsiTheme="minorHAnsi" w:cstheme="minorHAnsi"/>
          <w:sz w:val="22"/>
          <w:szCs w:val="22"/>
        </w:rPr>
      </w:pPr>
      <w:r w:rsidRPr="00835AC1">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w:t>
      </w:r>
      <w:r>
        <w:rPr>
          <w:rFonts w:asciiTheme="minorHAnsi" w:hAnsiTheme="minorHAnsi" w:cstheme="minorHAnsi"/>
          <w:color w:val="00B050"/>
          <w:sz w:val="22"/>
          <w:szCs w:val="22"/>
        </w:rPr>
        <w:t xml:space="preserve"> </w:t>
      </w:r>
      <w:hyperlink r:id="rId119" w:history="1">
        <w:r w:rsidRPr="00CA0FD2">
          <w:rPr>
            <w:rStyle w:val="Hypertextovodkaz"/>
            <w:rFonts w:asciiTheme="minorHAnsi" w:hAnsiTheme="minorHAnsi" w:cstheme="minorHAnsi"/>
            <w:i/>
            <w:sz w:val="22"/>
            <w:szCs w:val="22"/>
          </w:rPr>
          <w:t>LMS Moodle.</w:t>
        </w:r>
      </w:hyperlink>
      <w:r>
        <w:rPr>
          <w:rFonts w:asciiTheme="minorHAnsi" w:hAnsiTheme="minorHAnsi" w:cstheme="minorHAnsi"/>
          <w:color w:val="00B050"/>
          <w:sz w:val="22"/>
          <w:szCs w:val="22"/>
        </w:rPr>
        <w:t xml:space="preserve"> </w:t>
      </w:r>
      <w:r w:rsidRPr="00835AC1">
        <w:rPr>
          <w:rFonts w:asciiTheme="minorHAnsi" w:hAnsiTheme="minorHAnsi" w:cstheme="minorHAnsi"/>
          <w:sz w:val="22"/>
          <w:szCs w:val="22"/>
        </w:rPr>
        <w:t>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BB24FD" w:rsidRDefault="00BB24FD" w:rsidP="00D17A36">
      <w:pPr>
        <w:pStyle w:val="Nadpis3"/>
        <w:jc w:val="center"/>
        <w:rPr>
          <w:rFonts w:ascii="Calibri" w:hAnsi="Calibri" w:cs="Calibri"/>
          <w:b/>
          <w:color w:val="000000" w:themeColor="text1"/>
        </w:rPr>
      </w:pPr>
    </w:p>
    <w:p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Standard 7.2</w:t>
      </w:r>
    </w:p>
    <w:p w:rsidR="00E14C88" w:rsidRDefault="00E14C88" w:rsidP="003C44BF">
      <w:pPr>
        <w:spacing w:before="120" w:after="120"/>
        <w:jc w:val="both"/>
        <w:rPr>
          <w:rFonts w:ascii="Calibri" w:hAnsi="Calibri" w:cs="Calibri"/>
          <w:sz w:val="22"/>
        </w:rPr>
      </w:pPr>
      <w:r w:rsidRPr="00835AC1">
        <w:rPr>
          <w:rFonts w:ascii="Calibri" w:hAnsi="Calibri" w:cs="Calibri"/>
          <w:sz w:val="22"/>
        </w:rPr>
        <w:t xml:space="preserve">Ze studijního plánu studijního programu Průmyslové inženýrství vyplývá, že v každém semestru výuky student absolvuje min. 80 hodin přímé výuky povinných předmětů. Zároveň níže je přiložen studijní plán studijního programu Průmyslové inženýrství, který dokládá rozsah přímé výuky v kombinované formě studia. Tyto rozsahy jsou uvedeny také v kartách B-III u jednotlivých předmětů. </w:t>
      </w:r>
    </w:p>
    <w:p w:rsidR="00E14C88" w:rsidRPr="00835AC1" w:rsidRDefault="00E14C88" w:rsidP="00E14C88">
      <w:pPr>
        <w:tabs>
          <w:tab w:val="left" w:pos="2835"/>
        </w:tabs>
        <w:spacing w:before="120" w:after="120"/>
        <w:jc w:val="center"/>
        <w:rPr>
          <w:rFonts w:ascii="Calibri" w:hAnsi="Calibri" w:cs="Calibri"/>
          <w:i/>
        </w:rPr>
      </w:pPr>
      <w:r w:rsidRPr="00835AC1">
        <w:rPr>
          <w:rFonts w:ascii="Calibri" w:hAnsi="Calibri" w:cs="Calibri"/>
          <w:i/>
        </w:rPr>
        <w:t xml:space="preserve">Tab. </w:t>
      </w:r>
      <w:r w:rsidR="002337DB">
        <w:rPr>
          <w:rFonts w:ascii="Calibri" w:hAnsi="Calibri" w:cs="Calibri"/>
          <w:i/>
        </w:rPr>
        <w:t xml:space="preserve">5 </w:t>
      </w:r>
      <w:r w:rsidRPr="00835AC1">
        <w:rPr>
          <w:rFonts w:ascii="Calibri" w:hAnsi="Calibri" w:cs="Calibri"/>
          <w:i/>
        </w:rPr>
        <w:t>– Rozsah přímé výuky v kombinované formě studia ve studijním programu Průmyslové inženýrství</w:t>
      </w:r>
    </w:p>
    <w:tbl>
      <w:tblPr>
        <w:tblW w:w="8065" w:type="dxa"/>
        <w:jc w:val="center"/>
        <w:tblCellMar>
          <w:left w:w="70" w:type="dxa"/>
          <w:right w:w="70" w:type="dxa"/>
        </w:tblCellMar>
        <w:tblLook w:val="04A0" w:firstRow="1" w:lastRow="0" w:firstColumn="1" w:lastColumn="0" w:noHBand="0" w:noVBand="1"/>
      </w:tblPr>
      <w:tblGrid>
        <w:gridCol w:w="4096"/>
        <w:gridCol w:w="851"/>
        <w:gridCol w:w="850"/>
        <w:gridCol w:w="992"/>
        <w:gridCol w:w="567"/>
        <w:gridCol w:w="709"/>
      </w:tblGrid>
      <w:tr w:rsidR="00E14C88" w:rsidRPr="003C44BF" w:rsidTr="003F6EB7">
        <w:trPr>
          <w:trHeight w:val="315"/>
          <w:jc w:val="center"/>
        </w:trPr>
        <w:tc>
          <w:tcPr>
            <w:tcW w:w="4096" w:type="dxa"/>
            <w:vMerge w:val="restart"/>
            <w:tcBorders>
              <w:top w:val="single" w:sz="12" w:space="0" w:color="auto"/>
              <w:left w:val="single" w:sz="12" w:space="0" w:color="auto"/>
              <w:right w:val="single" w:sz="4" w:space="0" w:color="auto"/>
            </w:tcBorders>
            <w:shd w:val="clear" w:color="auto" w:fill="auto"/>
            <w:noWrap/>
            <w:vAlign w:val="bottom"/>
          </w:tcPr>
          <w:p w:rsidR="00E14C88" w:rsidRPr="003C44BF" w:rsidRDefault="00E14C88" w:rsidP="003C44BF">
            <w:pPr>
              <w:jc w:val="center"/>
              <w:rPr>
                <w:rFonts w:asciiTheme="minorHAnsi" w:hAnsiTheme="minorHAnsi" w:cstheme="minorHAnsi"/>
                <w:b/>
                <w:bCs/>
                <w:u w:val="single"/>
              </w:rPr>
            </w:pPr>
            <w:r w:rsidRPr="003C44BF">
              <w:rPr>
                <w:rFonts w:asciiTheme="minorHAnsi" w:hAnsiTheme="minorHAnsi" w:cstheme="minorHAnsi"/>
                <w:b/>
                <w:bCs/>
              </w:rPr>
              <w:t>Název předmětu</w:t>
            </w:r>
          </w:p>
        </w:tc>
        <w:tc>
          <w:tcPr>
            <w:tcW w:w="851" w:type="dxa"/>
            <w:vMerge w:val="restart"/>
            <w:tcBorders>
              <w:top w:val="single" w:sz="12" w:space="0" w:color="auto"/>
              <w:left w:val="nil"/>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Počet kreditů</w:t>
            </w:r>
          </w:p>
        </w:tc>
        <w:tc>
          <w:tcPr>
            <w:tcW w:w="850" w:type="dxa"/>
            <w:vMerge w:val="restart"/>
            <w:tcBorders>
              <w:top w:val="single" w:sz="12" w:space="0" w:color="auto"/>
              <w:left w:val="nil"/>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Rozsah KS</w:t>
            </w:r>
          </w:p>
        </w:tc>
        <w:tc>
          <w:tcPr>
            <w:tcW w:w="992" w:type="dxa"/>
            <w:vMerge w:val="restart"/>
            <w:tcBorders>
              <w:top w:val="single" w:sz="12" w:space="0" w:color="auto"/>
              <w:left w:val="nil"/>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Zakonč.</w:t>
            </w:r>
          </w:p>
        </w:tc>
        <w:tc>
          <w:tcPr>
            <w:tcW w:w="1276" w:type="dxa"/>
            <w:gridSpan w:val="2"/>
            <w:tcBorders>
              <w:top w:val="single" w:sz="12" w:space="0" w:color="auto"/>
              <w:left w:val="nil"/>
              <w:bottom w:val="single" w:sz="4" w:space="0" w:color="auto"/>
              <w:right w:val="single" w:sz="12" w:space="0" w:color="auto"/>
            </w:tcBorders>
            <w:shd w:val="clear" w:color="auto" w:fill="auto"/>
            <w:noWrap/>
            <w:vAlign w:val="bottom"/>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Předepsaný</w:t>
            </w:r>
          </w:p>
        </w:tc>
      </w:tr>
      <w:tr w:rsidR="00E14C88" w:rsidRPr="003C44BF" w:rsidTr="003F6EB7">
        <w:trPr>
          <w:trHeight w:val="315"/>
          <w:jc w:val="center"/>
        </w:trPr>
        <w:tc>
          <w:tcPr>
            <w:tcW w:w="4096" w:type="dxa"/>
            <w:vMerge/>
            <w:tcBorders>
              <w:left w:val="single" w:sz="12" w:space="0" w:color="auto"/>
              <w:bottom w:val="single" w:sz="12" w:space="0" w:color="auto"/>
              <w:right w:val="single" w:sz="4" w:space="0" w:color="auto"/>
            </w:tcBorders>
            <w:shd w:val="clear" w:color="auto" w:fill="auto"/>
            <w:noWrap/>
            <w:vAlign w:val="bottom"/>
          </w:tcPr>
          <w:p w:rsidR="00E14C88" w:rsidRPr="003C44BF" w:rsidRDefault="00E14C88" w:rsidP="003F6EB7">
            <w:pPr>
              <w:rPr>
                <w:rFonts w:asciiTheme="minorHAnsi" w:hAnsiTheme="minorHAnsi" w:cstheme="minorHAnsi"/>
                <w:b/>
                <w:bCs/>
                <w:u w:val="single"/>
              </w:rPr>
            </w:pPr>
          </w:p>
        </w:tc>
        <w:tc>
          <w:tcPr>
            <w:tcW w:w="851" w:type="dxa"/>
            <w:vMerge/>
            <w:tcBorders>
              <w:left w:val="nil"/>
              <w:bottom w:val="single" w:sz="12" w:space="0" w:color="auto"/>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p>
        </w:tc>
        <w:tc>
          <w:tcPr>
            <w:tcW w:w="850" w:type="dxa"/>
            <w:vMerge/>
            <w:tcBorders>
              <w:left w:val="nil"/>
              <w:bottom w:val="single" w:sz="12" w:space="0" w:color="auto"/>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p>
        </w:tc>
        <w:tc>
          <w:tcPr>
            <w:tcW w:w="992" w:type="dxa"/>
            <w:vMerge/>
            <w:tcBorders>
              <w:left w:val="nil"/>
              <w:bottom w:val="single" w:sz="12" w:space="0" w:color="auto"/>
              <w:right w:val="single" w:sz="4" w:space="0" w:color="auto"/>
            </w:tcBorders>
            <w:shd w:val="clear" w:color="auto" w:fill="auto"/>
            <w:noWrap/>
            <w:vAlign w:val="bottom"/>
          </w:tcPr>
          <w:p w:rsidR="00E14C88" w:rsidRPr="003C44BF" w:rsidRDefault="00E14C88" w:rsidP="003F6EB7">
            <w:pPr>
              <w:jc w:val="center"/>
              <w:rPr>
                <w:rFonts w:asciiTheme="minorHAnsi" w:hAnsiTheme="minorHAnsi" w:cstheme="minorHAnsi"/>
              </w:rPr>
            </w:pPr>
          </w:p>
        </w:tc>
        <w:tc>
          <w:tcPr>
            <w:tcW w:w="567" w:type="dxa"/>
            <w:tcBorders>
              <w:top w:val="single" w:sz="4" w:space="0" w:color="auto"/>
              <w:left w:val="nil"/>
              <w:bottom w:val="single" w:sz="12" w:space="0" w:color="auto"/>
              <w:right w:val="single" w:sz="4" w:space="0" w:color="auto"/>
            </w:tcBorders>
            <w:shd w:val="clear" w:color="auto" w:fill="auto"/>
            <w:noWrap/>
            <w:vAlign w:val="center"/>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roč.</w:t>
            </w:r>
          </w:p>
        </w:tc>
        <w:tc>
          <w:tcPr>
            <w:tcW w:w="709" w:type="dxa"/>
            <w:tcBorders>
              <w:top w:val="single" w:sz="4" w:space="0" w:color="auto"/>
              <w:left w:val="nil"/>
              <w:bottom w:val="single" w:sz="4" w:space="0" w:color="auto"/>
              <w:right w:val="single" w:sz="12" w:space="0" w:color="auto"/>
            </w:tcBorders>
            <w:shd w:val="clear" w:color="auto" w:fill="auto"/>
            <w:noWrap/>
            <w:vAlign w:val="center"/>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b/>
                <w:bCs/>
              </w:rPr>
              <w:t>sem.</w:t>
            </w:r>
          </w:p>
        </w:tc>
      </w:tr>
      <w:tr w:rsidR="00E14C88" w:rsidRPr="003C44BF" w:rsidTr="003F6EB7">
        <w:trPr>
          <w:trHeight w:val="315"/>
          <w:jc w:val="center"/>
        </w:trPr>
        <w:tc>
          <w:tcPr>
            <w:tcW w:w="8065" w:type="dxa"/>
            <w:gridSpan w:val="6"/>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E14C88" w:rsidRPr="003C44BF" w:rsidRDefault="00E14C88" w:rsidP="003F6EB7">
            <w:pPr>
              <w:rPr>
                <w:rFonts w:asciiTheme="minorHAnsi" w:hAnsiTheme="minorHAnsi" w:cstheme="minorHAnsi"/>
              </w:rPr>
            </w:pPr>
            <w:r w:rsidRPr="003C44BF">
              <w:rPr>
                <w:rFonts w:asciiTheme="minorHAnsi" w:hAnsiTheme="minorHAnsi" w:cstheme="minorHAnsi"/>
                <w:b/>
                <w:bCs/>
                <w:u w:val="single"/>
              </w:rPr>
              <w:t>1. ročník</w:t>
            </w:r>
            <w:r w:rsidRPr="003C44BF">
              <w:rPr>
                <w:rFonts w:asciiTheme="minorHAnsi" w:hAnsiTheme="minorHAnsi" w:cstheme="minorHAnsi"/>
              </w:rPr>
              <w:t> </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Informační technologie pro ekonomy</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1512A3" w:rsidP="003F6EB7">
            <w:pPr>
              <w:jc w:val="center"/>
              <w:rPr>
                <w:rFonts w:asciiTheme="minorHAnsi" w:hAnsiTheme="minorHAnsi" w:cstheme="minorHAnsi"/>
              </w:rPr>
            </w:pPr>
            <w:r>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C44BF">
            <w:pPr>
              <w:rPr>
                <w:rFonts w:asciiTheme="minorHAnsi" w:hAnsiTheme="minorHAnsi" w:cstheme="minorHAnsi"/>
                <w:b/>
                <w:bCs/>
              </w:rPr>
            </w:pPr>
            <w:r w:rsidRPr="003C44BF">
              <w:rPr>
                <w:rFonts w:asciiTheme="minorHAnsi" w:hAnsiTheme="minorHAnsi" w:cstheme="minorHAnsi"/>
                <w:b/>
                <w:bCs/>
              </w:rPr>
              <w:t>Matematika EI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C44BF">
            <w:pPr>
              <w:rPr>
                <w:rFonts w:asciiTheme="minorHAnsi" w:hAnsiTheme="minorHAnsi" w:cstheme="minorHAnsi"/>
                <w:b/>
                <w:bCs/>
              </w:rPr>
            </w:pPr>
            <w:r w:rsidRPr="003C44BF">
              <w:rPr>
                <w:rFonts w:asciiTheme="minorHAnsi" w:hAnsiTheme="minorHAnsi" w:cstheme="minorHAnsi"/>
                <w:b/>
                <w:bCs/>
              </w:rPr>
              <w:t xml:space="preserve">Mikroekonomie I   </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Management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Úvod do průmyslového inženýrství</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w:t>
            </w:r>
          </w:p>
        </w:tc>
      </w:tr>
      <w:tr w:rsidR="00271CE5" w:rsidRPr="003C44BF" w:rsidTr="003F6EB7">
        <w:trPr>
          <w:trHeight w:val="315"/>
          <w:jc w:val="center"/>
          <w:ins w:id="637" w:author="Michal Pilík" w:date="2018-09-15T12:55:00Z"/>
        </w:trPr>
        <w:tc>
          <w:tcPr>
            <w:tcW w:w="4096" w:type="dxa"/>
            <w:tcBorders>
              <w:top w:val="nil"/>
              <w:left w:val="single" w:sz="12" w:space="0" w:color="auto"/>
              <w:bottom w:val="single" w:sz="4" w:space="0" w:color="auto"/>
              <w:right w:val="single" w:sz="4" w:space="0" w:color="auto"/>
            </w:tcBorders>
            <w:shd w:val="clear" w:color="auto" w:fill="auto"/>
            <w:noWrap/>
            <w:vAlign w:val="bottom"/>
          </w:tcPr>
          <w:p w:rsidR="00271CE5" w:rsidRPr="003C44BF" w:rsidRDefault="00271CE5" w:rsidP="003F6EB7">
            <w:pPr>
              <w:rPr>
                <w:ins w:id="638" w:author="Michal Pilík" w:date="2018-09-15T12:55:00Z"/>
                <w:rFonts w:asciiTheme="minorHAnsi" w:hAnsiTheme="minorHAnsi" w:cstheme="minorHAnsi"/>
                <w:b/>
                <w:bCs/>
              </w:rPr>
            </w:pPr>
            <w:ins w:id="639" w:author="Michal Pilík" w:date="2018-09-15T12:56:00Z">
              <w:r>
                <w:rPr>
                  <w:rFonts w:asciiTheme="minorHAnsi" w:hAnsiTheme="minorHAnsi" w:cstheme="minorHAnsi"/>
                  <w:b/>
                  <w:bCs/>
                </w:rPr>
                <w:t>Cizí jazyk 1</w:t>
              </w:r>
            </w:ins>
            <w:ins w:id="640" w:author="Michal Pilík" w:date="2018-09-20T10:40:00Z">
              <w:r w:rsidR="00B0070D">
                <w:rPr>
                  <w:rFonts w:asciiTheme="minorHAnsi" w:hAnsiTheme="minorHAnsi" w:cstheme="minorHAnsi"/>
                  <w:b/>
                  <w:bCs/>
                </w:rPr>
                <w:t>*</w:t>
              </w:r>
            </w:ins>
          </w:p>
        </w:tc>
        <w:tc>
          <w:tcPr>
            <w:tcW w:w="851" w:type="dxa"/>
            <w:tcBorders>
              <w:top w:val="nil"/>
              <w:left w:val="nil"/>
              <w:bottom w:val="single" w:sz="4" w:space="0" w:color="auto"/>
              <w:right w:val="single" w:sz="4" w:space="0" w:color="auto"/>
            </w:tcBorders>
            <w:shd w:val="clear" w:color="auto" w:fill="auto"/>
            <w:noWrap/>
            <w:vAlign w:val="bottom"/>
          </w:tcPr>
          <w:p w:rsidR="00271CE5" w:rsidRPr="003C44BF" w:rsidRDefault="00271CE5" w:rsidP="003F6EB7">
            <w:pPr>
              <w:jc w:val="center"/>
              <w:rPr>
                <w:ins w:id="641" w:author="Michal Pilík" w:date="2018-09-15T12:55:00Z"/>
                <w:rFonts w:asciiTheme="minorHAnsi" w:hAnsiTheme="minorHAnsi" w:cstheme="minorHAnsi"/>
              </w:rPr>
            </w:pPr>
            <w:ins w:id="642" w:author="Michal Pilík" w:date="2018-09-15T12:57:00Z">
              <w:r>
                <w:rPr>
                  <w:rFonts w:asciiTheme="minorHAnsi" w:hAnsiTheme="minorHAnsi" w:cstheme="minorHAnsi"/>
                </w:rPr>
                <w:t>4</w:t>
              </w:r>
            </w:ins>
          </w:p>
        </w:tc>
        <w:tc>
          <w:tcPr>
            <w:tcW w:w="850" w:type="dxa"/>
            <w:tcBorders>
              <w:top w:val="nil"/>
              <w:left w:val="nil"/>
              <w:bottom w:val="single" w:sz="4" w:space="0" w:color="auto"/>
              <w:right w:val="single" w:sz="4" w:space="0" w:color="auto"/>
            </w:tcBorders>
            <w:shd w:val="clear" w:color="auto" w:fill="auto"/>
            <w:noWrap/>
            <w:vAlign w:val="bottom"/>
          </w:tcPr>
          <w:p w:rsidR="00271CE5" w:rsidRPr="003C44BF" w:rsidRDefault="00271CE5" w:rsidP="003F6EB7">
            <w:pPr>
              <w:jc w:val="center"/>
              <w:rPr>
                <w:ins w:id="643" w:author="Michal Pilík" w:date="2018-09-15T12:55:00Z"/>
                <w:rFonts w:asciiTheme="minorHAnsi" w:hAnsiTheme="minorHAnsi" w:cstheme="minorHAnsi"/>
                <w:b/>
                <w:bCs/>
              </w:rPr>
            </w:pPr>
            <w:ins w:id="644" w:author="Michal Pilík" w:date="2018-09-15T12:57:00Z">
              <w:r>
                <w:rPr>
                  <w:rFonts w:asciiTheme="minorHAnsi" w:hAnsiTheme="minorHAnsi" w:cstheme="minorHAnsi"/>
                  <w:b/>
                  <w:bCs/>
                </w:rPr>
                <w:t>10</w:t>
              </w:r>
            </w:ins>
          </w:p>
        </w:tc>
        <w:tc>
          <w:tcPr>
            <w:tcW w:w="992" w:type="dxa"/>
            <w:tcBorders>
              <w:top w:val="nil"/>
              <w:left w:val="nil"/>
              <w:bottom w:val="single" w:sz="4" w:space="0" w:color="auto"/>
              <w:right w:val="single" w:sz="4" w:space="0" w:color="auto"/>
            </w:tcBorders>
            <w:shd w:val="clear" w:color="auto" w:fill="auto"/>
            <w:noWrap/>
            <w:vAlign w:val="bottom"/>
          </w:tcPr>
          <w:p w:rsidR="00271CE5" w:rsidRPr="003C44BF" w:rsidRDefault="00CC6CEB" w:rsidP="003F6EB7">
            <w:pPr>
              <w:jc w:val="center"/>
              <w:rPr>
                <w:ins w:id="645" w:author="Michal Pilík" w:date="2018-09-15T12:55:00Z"/>
                <w:rFonts w:asciiTheme="minorHAnsi" w:hAnsiTheme="minorHAnsi" w:cstheme="minorHAnsi"/>
              </w:rPr>
            </w:pPr>
            <w:ins w:id="646" w:author="Michal Pilík" w:date="2018-09-15T12:58:00Z">
              <w:r>
                <w:rPr>
                  <w:rFonts w:asciiTheme="minorHAnsi" w:hAnsiTheme="minorHAnsi" w:cstheme="minorHAnsi"/>
                </w:rPr>
                <w:t>K</w:t>
              </w:r>
            </w:ins>
            <w:ins w:id="647" w:author="Michal Pilík" w:date="2018-09-15T12:57:00Z">
              <w:r w:rsidR="00271CE5">
                <w:rPr>
                  <w:rFonts w:asciiTheme="minorHAnsi" w:hAnsiTheme="minorHAnsi" w:cstheme="minorHAnsi"/>
                </w:rPr>
                <w:t>lz</w:t>
              </w:r>
            </w:ins>
          </w:p>
        </w:tc>
        <w:tc>
          <w:tcPr>
            <w:tcW w:w="567" w:type="dxa"/>
            <w:tcBorders>
              <w:top w:val="nil"/>
              <w:left w:val="nil"/>
              <w:bottom w:val="single" w:sz="4" w:space="0" w:color="auto"/>
              <w:right w:val="single" w:sz="4" w:space="0" w:color="auto"/>
            </w:tcBorders>
            <w:shd w:val="clear" w:color="auto" w:fill="auto"/>
            <w:noWrap/>
            <w:vAlign w:val="bottom"/>
          </w:tcPr>
          <w:p w:rsidR="00271CE5" w:rsidRPr="003C44BF" w:rsidRDefault="00271CE5" w:rsidP="003F6EB7">
            <w:pPr>
              <w:jc w:val="center"/>
              <w:rPr>
                <w:ins w:id="648" w:author="Michal Pilík" w:date="2018-09-15T12:55:00Z"/>
                <w:rFonts w:asciiTheme="minorHAnsi" w:hAnsiTheme="minorHAnsi" w:cstheme="minorHAnsi"/>
              </w:rPr>
            </w:pPr>
            <w:ins w:id="649" w:author="Michal Pilík" w:date="2018-09-15T12:57:00Z">
              <w:r>
                <w:rPr>
                  <w:rFonts w:asciiTheme="minorHAnsi" w:hAnsiTheme="minorHAnsi" w:cstheme="minorHAnsi"/>
                </w:rPr>
                <w:t>1</w:t>
              </w:r>
            </w:ins>
          </w:p>
        </w:tc>
        <w:tc>
          <w:tcPr>
            <w:tcW w:w="709" w:type="dxa"/>
            <w:tcBorders>
              <w:top w:val="nil"/>
              <w:left w:val="nil"/>
              <w:bottom w:val="single" w:sz="4" w:space="0" w:color="auto"/>
              <w:right w:val="single" w:sz="12" w:space="0" w:color="auto"/>
            </w:tcBorders>
            <w:shd w:val="clear" w:color="auto" w:fill="auto"/>
            <w:noWrap/>
            <w:vAlign w:val="bottom"/>
          </w:tcPr>
          <w:p w:rsidR="00271CE5" w:rsidRPr="003C44BF" w:rsidRDefault="00271CE5" w:rsidP="003F6EB7">
            <w:pPr>
              <w:jc w:val="center"/>
              <w:rPr>
                <w:ins w:id="650" w:author="Michal Pilík" w:date="2018-09-15T12:55:00Z"/>
                <w:rFonts w:asciiTheme="minorHAnsi" w:hAnsiTheme="minorHAnsi" w:cstheme="minorHAnsi"/>
              </w:rPr>
            </w:pPr>
            <w:ins w:id="651" w:author="Michal Pilík" w:date="2018-09-15T12:57:00Z">
              <w:r>
                <w:rPr>
                  <w:rFonts w:asciiTheme="minorHAnsi" w:hAnsiTheme="minorHAnsi" w:cstheme="minorHAnsi"/>
                </w:rPr>
                <w:t>Z</w:t>
              </w:r>
            </w:ins>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Nauka o zboží</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Řízení lidských zdrojů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C44BF">
            <w:pPr>
              <w:rPr>
                <w:rFonts w:asciiTheme="minorHAnsi" w:hAnsiTheme="minorHAnsi" w:cstheme="minorHAnsi"/>
                <w:b/>
                <w:bCs/>
              </w:rPr>
            </w:pPr>
            <w:r w:rsidRPr="003C44BF">
              <w:rPr>
                <w:rFonts w:asciiTheme="minorHAnsi" w:hAnsiTheme="minorHAnsi" w:cstheme="minorHAnsi"/>
                <w:b/>
                <w:bCs/>
              </w:rPr>
              <w:t>Makroekonomie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Produktový management</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E14C88"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E14C88" w:rsidRPr="003C44BF" w:rsidRDefault="00E14C88" w:rsidP="003F6EB7">
            <w:pPr>
              <w:rPr>
                <w:rFonts w:asciiTheme="minorHAnsi" w:hAnsiTheme="minorHAnsi" w:cstheme="minorHAnsi"/>
                <w:b/>
                <w:bCs/>
              </w:rPr>
            </w:pPr>
            <w:r w:rsidRPr="003C44BF">
              <w:rPr>
                <w:rFonts w:asciiTheme="minorHAnsi" w:hAnsiTheme="minorHAnsi" w:cstheme="minorHAnsi"/>
                <w:b/>
                <w:bCs/>
              </w:rPr>
              <w:t>Podniková ekonomika I</w:t>
            </w:r>
          </w:p>
        </w:tc>
        <w:tc>
          <w:tcPr>
            <w:tcW w:w="851"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E14C88" w:rsidRPr="003C44BF" w:rsidRDefault="00E14C88" w:rsidP="003F6EB7">
            <w:pPr>
              <w:jc w:val="center"/>
              <w:rPr>
                <w:rFonts w:asciiTheme="minorHAnsi" w:hAnsiTheme="minorHAnsi" w:cstheme="minorHAnsi"/>
              </w:rPr>
            </w:pPr>
            <w:r w:rsidRPr="003C44BF">
              <w:rPr>
                <w:rFonts w:asciiTheme="minorHAnsi" w:hAnsiTheme="minorHAnsi" w:cstheme="minorHAnsi"/>
              </w:rPr>
              <w:t>L</w:t>
            </w:r>
          </w:p>
        </w:tc>
      </w:tr>
      <w:tr w:rsidR="00271CE5" w:rsidRPr="003C44BF" w:rsidTr="003F6EB7">
        <w:trPr>
          <w:trHeight w:val="315"/>
          <w:jc w:val="center"/>
          <w:ins w:id="652" w:author="Michal Pilík" w:date="2018-09-15T12:55:00Z"/>
        </w:trPr>
        <w:tc>
          <w:tcPr>
            <w:tcW w:w="4096" w:type="dxa"/>
            <w:tcBorders>
              <w:top w:val="nil"/>
              <w:left w:val="single" w:sz="12" w:space="0" w:color="auto"/>
              <w:bottom w:val="single" w:sz="4" w:space="0" w:color="auto"/>
              <w:right w:val="single" w:sz="4" w:space="0" w:color="auto"/>
            </w:tcBorders>
            <w:shd w:val="clear" w:color="auto" w:fill="auto"/>
            <w:noWrap/>
            <w:vAlign w:val="bottom"/>
          </w:tcPr>
          <w:p w:rsidR="00271CE5" w:rsidRPr="003C44BF" w:rsidRDefault="00271CE5" w:rsidP="00271CE5">
            <w:pPr>
              <w:rPr>
                <w:ins w:id="653" w:author="Michal Pilík" w:date="2018-09-15T12:55:00Z"/>
                <w:rFonts w:asciiTheme="minorHAnsi" w:hAnsiTheme="minorHAnsi" w:cstheme="minorHAnsi"/>
                <w:b/>
                <w:bCs/>
              </w:rPr>
            </w:pPr>
            <w:ins w:id="654" w:author="Michal Pilík" w:date="2018-09-15T12:57:00Z">
              <w:r>
                <w:rPr>
                  <w:rFonts w:asciiTheme="minorHAnsi" w:hAnsiTheme="minorHAnsi" w:cstheme="minorHAnsi"/>
                  <w:b/>
                  <w:bCs/>
                </w:rPr>
                <w:t>Cizí jazyk 2</w:t>
              </w:r>
            </w:ins>
          </w:p>
        </w:tc>
        <w:tc>
          <w:tcPr>
            <w:tcW w:w="851" w:type="dxa"/>
            <w:tcBorders>
              <w:top w:val="nil"/>
              <w:left w:val="nil"/>
              <w:bottom w:val="single" w:sz="4" w:space="0" w:color="auto"/>
              <w:right w:val="single" w:sz="4" w:space="0" w:color="auto"/>
            </w:tcBorders>
            <w:shd w:val="clear" w:color="auto" w:fill="auto"/>
            <w:noWrap/>
            <w:vAlign w:val="bottom"/>
          </w:tcPr>
          <w:p w:rsidR="00271CE5" w:rsidRPr="003C44BF" w:rsidRDefault="00271CE5" w:rsidP="00271CE5">
            <w:pPr>
              <w:jc w:val="center"/>
              <w:rPr>
                <w:ins w:id="655" w:author="Michal Pilík" w:date="2018-09-15T12:55:00Z"/>
                <w:rFonts w:asciiTheme="minorHAnsi" w:hAnsiTheme="minorHAnsi" w:cstheme="minorHAnsi"/>
              </w:rPr>
            </w:pPr>
            <w:ins w:id="656" w:author="Michal Pilík" w:date="2018-09-15T12:57:00Z">
              <w:r>
                <w:rPr>
                  <w:rFonts w:asciiTheme="minorHAnsi" w:hAnsiTheme="minorHAnsi" w:cstheme="minorHAnsi"/>
                </w:rPr>
                <w:t>4</w:t>
              </w:r>
            </w:ins>
          </w:p>
        </w:tc>
        <w:tc>
          <w:tcPr>
            <w:tcW w:w="850" w:type="dxa"/>
            <w:tcBorders>
              <w:top w:val="nil"/>
              <w:left w:val="nil"/>
              <w:bottom w:val="single" w:sz="4" w:space="0" w:color="auto"/>
              <w:right w:val="single" w:sz="4" w:space="0" w:color="auto"/>
            </w:tcBorders>
            <w:shd w:val="clear" w:color="auto" w:fill="auto"/>
            <w:noWrap/>
            <w:vAlign w:val="bottom"/>
          </w:tcPr>
          <w:p w:rsidR="00271CE5" w:rsidRPr="003C44BF" w:rsidRDefault="00271CE5" w:rsidP="00271CE5">
            <w:pPr>
              <w:jc w:val="center"/>
              <w:rPr>
                <w:ins w:id="657" w:author="Michal Pilík" w:date="2018-09-15T12:55:00Z"/>
                <w:rFonts w:asciiTheme="minorHAnsi" w:hAnsiTheme="minorHAnsi" w:cstheme="minorHAnsi"/>
                <w:b/>
                <w:bCs/>
              </w:rPr>
            </w:pPr>
            <w:ins w:id="658" w:author="Michal Pilík" w:date="2018-09-15T12:57:00Z">
              <w:r>
                <w:rPr>
                  <w:rFonts w:asciiTheme="minorHAnsi" w:hAnsiTheme="minorHAnsi" w:cstheme="minorHAnsi"/>
                  <w:b/>
                  <w:bCs/>
                </w:rPr>
                <w:t>10</w:t>
              </w:r>
            </w:ins>
          </w:p>
        </w:tc>
        <w:tc>
          <w:tcPr>
            <w:tcW w:w="992" w:type="dxa"/>
            <w:tcBorders>
              <w:top w:val="nil"/>
              <w:left w:val="nil"/>
              <w:bottom w:val="single" w:sz="4" w:space="0" w:color="auto"/>
              <w:right w:val="single" w:sz="4" w:space="0" w:color="auto"/>
            </w:tcBorders>
            <w:shd w:val="clear" w:color="auto" w:fill="auto"/>
            <w:noWrap/>
            <w:vAlign w:val="bottom"/>
          </w:tcPr>
          <w:p w:rsidR="00271CE5" w:rsidRPr="003C44BF" w:rsidRDefault="00271CE5" w:rsidP="00271CE5">
            <w:pPr>
              <w:jc w:val="center"/>
              <w:rPr>
                <w:ins w:id="659" w:author="Michal Pilík" w:date="2018-09-15T12:55:00Z"/>
                <w:rFonts w:asciiTheme="minorHAnsi" w:hAnsiTheme="minorHAnsi" w:cstheme="minorHAnsi"/>
              </w:rPr>
            </w:pPr>
            <w:ins w:id="660" w:author="Michal Pilík" w:date="2018-09-15T12:57:00Z">
              <w:r w:rsidRPr="003C44BF">
                <w:rPr>
                  <w:rFonts w:asciiTheme="minorHAnsi" w:hAnsiTheme="minorHAnsi" w:cstheme="minorHAnsi"/>
                </w:rPr>
                <w:t>Zp, Zk</w:t>
              </w:r>
            </w:ins>
          </w:p>
        </w:tc>
        <w:tc>
          <w:tcPr>
            <w:tcW w:w="567" w:type="dxa"/>
            <w:tcBorders>
              <w:top w:val="nil"/>
              <w:left w:val="nil"/>
              <w:bottom w:val="single" w:sz="4" w:space="0" w:color="auto"/>
              <w:right w:val="single" w:sz="4" w:space="0" w:color="auto"/>
            </w:tcBorders>
            <w:shd w:val="clear" w:color="auto" w:fill="auto"/>
            <w:noWrap/>
            <w:vAlign w:val="bottom"/>
          </w:tcPr>
          <w:p w:rsidR="00271CE5" w:rsidRPr="003C44BF" w:rsidRDefault="00271CE5" w:rsidP="00271CE5">
            <w:pPr>
              <w:jc w:val="center"/>
              <w:rPr>
                <w:ins w:id="661" w:author="Michal Pilík" w:date="2018-09-15T12:55:00Z"/>
                <w:rFonts w:asciiTheme="minorHAnsi" w:hAnsiTheme="minorHAnsi" w:cstheme="minorHAnsi"/>
              </w:rPr>
            </w:pPr>
            <w:ins w:id="662" w:author="Michal Pilík" w:date="2018-09-15T12:57:00Z">
              <w:r>
                <w:rPr>
                  <w:rFonts w:asciiTheme="minorHAnsi" w:hAnsiTheme="minorHAnsi" w:cstheme="minorHAnsi"/>
                </w:rPr>
                <w:t>1</w:t>
              </w:r>
            </w:ins>
          </w:p>
        </w:tc>
        <w:tc>
          <w:tcPr>
            <w:tcW w:w="709" w:type="dxa"/>
            <w:tcBorders>
              <w:top w:val="nil"/>
              <w:left w:val="nil"/>
              <w:bottom w:val="single" w:sz="4" w:space="0" w:color="auto"/>
              <w:right w:val="single" w:sz="12" w:space="0" w:color="auto"/>
            </w:tcBorders>
            <w:shd w:val="clear" w:color="auto" w:fill="auto"/>
            <w:noWrap/>
            <w:vAlign w:val="bottom"/>
          </w:tcPr>
          <w:p w:rsidR="00271CE5" w:rsidRPr="003C44BF" w:rsidRDefault="00271CE5" w:rsidP="00271CE5">
            <w:pPr>
              <w:jc w:val="center"/>
              <w:rPr>
                <w:ins w:id="663" w:author="Michal Pilík" w:date="2018-09-15T12:55:00Z"/>
                <w:rFonts w:asciiTheme="minorHAnsi" w:hAnsiTheme="minorHAnsi" w:cstheme="minorHAnsi"/>
              </w:rPr>
            </w:pPr>
            <w:ins w:id="664" w:author="Michal Pilík" w:date="2018-09-15T12:57:00Z">
              <w:r>
                <w:rPr>
                  <w:rFonts w:asciiTheme="minorHAnsi" w:hAnsiTheme="minorHAnsi" w:cstheme="minorHAnsi"/>
                </w:rPr>
                <w:t>L</w:t>
              </w:r>
            </w:ins>
          </w:p>
        </w:tc>
      </w:tr>
      <w:tr w:rsidR="00271CE5"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RDefault="00271CE5" w:rsidP="00271CE5">
            <w:pPr>
              <w:rPr>
                <w:rFonts w:asciiTheme="minorHAnsi" w:hAnsiTheme="minorHAnsi" w:cstheme="minorHAnsi"/>
                <w:b/>
                <w:bCs/>
                <w:color w:val="000000"/>
              </w:rPr>
            </w:pPr>
            <w:r w:rsidRPr="003C44BF">
              <w:rPr>
                <w:rFonts w:asciiTheme="minorHAnsi" w:hAnsiTheme="minorHAnsi" w:cstheme="minorHAnsi"/>
                <w:b/>
                <w:bCs/>
                <w:color w:val="000000"/>
              </w:rPr>
              <w:t>Odborná praxe PI I</w:t>
            </w:r>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color w:val="000000"/>
              </w:rPr>
            </w:pPr>
            <w:r>
              <w:rPr>
                <w:rFonts w:asciiTheme="minorHAnsi" w:hAnsiTheme="minorHAnsi" w:cstheme="minorHAnsi"/>
                <w:b/>
                <w:bCs/>
                <w:color w:val="000000"/>
              </w:rPr>
              <w:t>12</w:t>
            </w:r>
            <w:r w:rsidRPr="003C44BF">
              <w:rPr>
                <w:rFonts w:asciiTheme="minorHAnsi" w:hAnsiTheme="minorHAnsi" w:cstheme="minorHAnsi"/>
                <w:b/>
                <w:bCs/>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L</w:t>
            </w:r>
          </w:p>
        </w:tc>
      </w:tr>
      <w:tr w:rsidR="00271CE5" w:rsidRPr="003C44BF" w:rsidDel="00CC6CEB" w:rsidTr="003F6EB7">
        <w:trPr>
          <w:trHeight w:val="315"/>
          <w:jc w:val="center"/>
          <w:del w:id="665" w:author="Michal Pilík" w:date="2018-09-15T12:58:00Z"/>
        </w:trPr>
        <w:tc>
          <w:tcPr>
            <w:tcW w:w="8065" w:type="dxa"/>
            <w:gridSpan w:val="6"/>
            <w:tcBorders>
              <w:top w:val="nil"/>
              <w:left w:val="single" w:sz="12" w:space="0" w:color="auto"/>
              <w:bottom w:val="single" w:sz="4" w:space="0" w:color="auto"/>
              <w:right w:val="single" w:sz="12" w:space="0" w:color="auto"/>
            </w:tcBorders>
            <w:shd w:val="clear" w:color="auto" w:fill="FFC000"/>
            <w:noWrap/>
            <w:vAlign w:val="bottom"/>
            <w:hideMark/>
          </w:tcPr>
          <w:p w:rsidR="00271CE5" w:rsidRPr="003C44BF" w:rsidDel="00CC6CEB" w:rsidRDefault="00271CE5" w:rsidP="00271CE5">
            <w:pPr>
              <w:rPr>
                <w:del w:id="666" w:author="Michal Pilík" w:date="2018-09-15T12:58:00Z"/>
                <w:rFonts w:asciiTheme="minorHAnsi" w:hAnsiTheme="minorHAnsi" w:cstheme="minorHAnsi"/>
              </w:rPr>
            </w:pPr>
            <w:del w:id="667" w:author="Michal Pilík" w:date="2018-09-15T12:58:00Z">
              <w:r w:rsidRPr="003C44BF" w:rsidDel="00CC6CEB">
                <w:rPr>
                  <w:rFonts w:asciiTheme="minorHAnsi" w:hAnsiTheme="minorHAnsi" w:cstheme="minorHAnsi"/>
                  <w:b/>
                  <w:bCs/>
                </w:rPr>
                <w:delText>Povinný cizí jazyk</w:delText>
              </w:r>
              <w:r w:rsidRPr="003C44BF" w:rsidDel="00CC6CEB">
                <w:rPr>
                  <w:rFonts w:asciiTheme="minorHAnsi" w:hAnsiTheme="minorHAnsi" w:cstheme="minorHAnsi"/>
                </w:rPr>
                <w:delText> </w:delText>
              </w:r>
            </w:del>
          </w:p>
        </w:tc>
      </w:tr>
      <w:tr w:rsidR="00271CE5" w:rsidRPr="003C44BF" w:rsidDel="00CC6CEB" w:rsidTr="003F6EB7">
        <w:trPr>
          <w:trHeight w:val="315"/>
          <w:jc w:val="center"/>
          <w:del w:id="668" w:author="Michal Pilík" w:date="2018-09-15T12:58:00Z"/>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Del="00CC6CEB" w:rsidRDefault="00271CE5" w:rsidP="00271CE5">
            <w:pPr>
              <w:rPr>
                <w:del w:id="669" w:author="Michal Pilík" w:date="2018-09-15T12:58:00Z"/>
                <w:rFonts w:asciiTheme="minorHAnsi" w:hAnsiTheme="minorHAnsi" w:cstheme="minorHAnsi"/>
                <w:b/>
                <w:bCs/>
              </w:rPr>
            </w:pPr>
            <w:del w:id="670" w:author="Michal Pilík" w:date="2018-09-15T12:58:00Z">
              <w:r w:rsidRPr="003C44BF" w:rsidDel="00CC6CEB">
                <w:rPr>
                  <w:rFonts w:asciiTheme="minorHAnsi" w:hAnsiTheme="minorHAnsi" w:cstheme="minorHAnsi"/>
                  <w:b/>
                  <w:bCs/>
                </w:rPr>
                <w:delText>Němčina - CJ1</w:delText>
              </w:r>
            </w:del>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671" w:author="Michal Pilík" w:date="2018-09-15T12:58:00Z"/>
                <w:rFonts w:asciiTheme="minorHAnsi" w:hAnsiTheme="minorHAnsi" w:cstheme="minorHAnsi"/>
              </w:rPr>
            </w:pPr>
            <w:del w:id="672" w:author="Michal Pilík" w:date="2018-09-15T12:58:00Z">
              <w:r w:rsidRPr="003C44BF" w:rsidDel="00CC6CEB">
                <w:rPr>
                  <w:rFonts w:asciiTheme="minorHAnsi" w:hAnsiTheme="minorHAnsi" w:cstheme="minorHAnsi"/>
                </w:rPr>
                <w:delText>4</w:delText>
              </w:r>
            </w:del>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673" w:author="Michal Pilík" w:date="2018-09-15T12:58:00Z"/>
                <w:rFonts w:asciiTheme="minorHAnsi" w:hAnsiTheme="minorHAnsi" w:cstheme="minorHAnsi"/>
                <w:b/>
                <w:bCs/>
              </w:rPr>
            </w:pPr>
            <w:del w:id="674" w:author="Michal Pilík" w:date="2018-09-15T12:58:00Z">
              <w:r w:rsidRPr="003C44BF" w:rsidDel="00CC6CEB">
                <w:rPr>
                  <w:rFonts w:asciiTheme="minorHAnsi" w:hAnsiTheme="minorHAnsi" w:cstheme="minorHAnsi"/>
                  <w:b/>
                  <w:bCs/>
                </w:rPr>
                <w:delText>10</w:delText>
              </w:r>
            </w:del>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675" w:author="Michal Pilík" w:date="2018-09-15T12:58:00Z"/>
                <w:rFonts w:asciiTheme="minorHAnsi" w:hAnsiTheme="minorHAnsi" w:cstheme="minorHAnsi"/>
              </w:rPr>
            </w:pPr>
            <w:del w:id="676" w:author="Michal Pilík" w:date="2018-09-15T12:58:00Z">
              <w:r w:rsidRPr="003C44BF" w:rsidDel="00CC6CEB">
                <w:rPr>
                  <w:rFonts w:asciiTheme="minorHAnsi" w:hAnsiTheme="minorHAnsi" w:cstheme="minorHAnsi"/>
                </w:rPr>
                <w:delText>Klz</w:delText>
              </w:r>
            </w:del>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677" w:author="Michal Pilík" w:date="2018-09-15T12:58:00Z"/>
                <w:rFonts w:asciiTheme="minorHAnsi" w:hAnsiTheme="minorHAnsi" w:cstheme="minorHAnsi"/>
              </w:rPr>
            </w:pPr>
            <w:del w:id="678" w:author="Michal Pilík" w:date="2018-09-15T12:58:00Z">
              <w:r w:rsidRPr="003C44BF" w:rsidDel="00CC6CEB">
                <w:rPr>
                  <w:rFonts w:asciiTheme="minorHAnsi" w:hAnsiTheme="minorHAnsi" w:cstheme="minorHAnsi"/>
                </w:rPr>
                <w:delText>1</w:delText>
              </w:r>
            </w:del>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Del="00CC6CEB" w:rsidRDefault="00271CE5" w:rsidP="00271CE5">
            <w:pPr>
              <w:jc w:val="center"/>
              <w:rPr>
                <w:del w:id="679" w:author="Michal Pilík" w:date="2018-09-15T12:58:00Z"/>
                <w:rFonts w:asciiTheme="minorHAnsi" w:hAnsiTheme="minorHAnsi" w:cstheme="minorHAnsi"/>
              </w:rPr>
            </w:pPr>
            <w:del w:id="680" w:author="Michal Pilík" w:date="2018-09-15T12:58:00Z">
              <w:r w:rsidRPr="003C44BF" w:rsidDel="00CC6CEB">
                <w:rPr>
                  <w:rFonts w:asciiTheme="minorHAnsi" w:hAnsiTheme="minorHAnsi" w:cstheme="minorHAnsi"/>
                </w:rPr>
                <w:delText>Z</w:delText>
              </w:r>
            </w:del>
          </w:p>
        </w:tc>
      </w:tr>
      <w:tr w:rsidR="00271CE5" w:rsidRPr="003C44BF" w:rsidDel="00CC6CEB" w:rsidTr="003F6EB7">
        <w:trPr>
          <w:trHeight w:val="315"/>
          <w:jc w:val="center"/>
          <w:del w:id="681" w:author="Michal Pilík" w:date="2018-09-15T12:58:00Z"/>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Del="00CC6CEB" w:rsidRDefault="00271CE5" w:rsidP="00271CE5">
            <w:pPr>
              <w:rPr>
                <w:del w:id="682" w:author="Michal Pilík" w:date="2018-09-15T12:58:00Z"/>
                <w:rFonts w:asciiTheme="minorHAnsi" w:hAnsiTheme="minorHAnsi" w:cstheme="minorHAnsi"/>
                <w:b/>
                <w:bCs/>
              </w:rPr>
            </w:pPr>
            <w:del w:id="683" w:author="Michal Pilík" w:date="2018-09-15T12:58:00Z">
              <w:r w:rsidRPr="003C44BF" w:rsidDel="00CC6CEB">
                <w:rPr>
                  <w:rFonts w:asciiTheme="minorHAnsi" w:hAnsiTheme="minorHAnsi" w:cstheme="minorHAnsi"/>
                  <w:b/>
                  <w:bCs/>
                </w:rPr>
                <w:delText>Němčina - CJ1</w:delText>
              </w:r>
            </w:del>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684" w:author="Michal Pilík" w:date="2018-09-15T12:58:00Z"/>
                <w:rFonts w:asciiTheme="minorHAnsi" w:hAnsiTheme="minorHAnsi" w:cstheme="minorHAnsi"/>
              </w:rPr>
            </w:pPr>
            <w:del w:id="685" w:author="Michal Pilík" w:date="2018-09-15T12:58:00Z">
              <w:r w:rsidRPr="003C44BF" w:rsidDel="00CC6CEB">
                <w:rPr>
                  <w:rFonts w:asciiTheme="minorHAnsi" w:hAnsiTheme="minorHAnsi" w:cstheme="minorHAnsi"/>
                </w:rPr>
                <w:delText>4</w:delText>
              </w:r>
            </w:del>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686" w:author="Michal Pilík" w:date="2018-09-15T12:58:00Z"/>
                <w:rFonts w:asciiTheme="minorHAnsi" w:hAnsiTheme="minorHAnsi" w:cstheme="minorHAnsi"/>
                <w:b/>
                <w:bCs/>
              </w:rPr>
            </w:pPr>
            <w:del w:id="687" w:author="Michal Pilík" w:date="2018-09-15T12:58:00Z">
              <w:r w:rsidRPr="003C44BF" w:rsidDel="00CC6CEB">
                <w:rPr>
                  <w:rFonts w:asciiTheme="minorHAnsi" w:hAnsiTheme="minorHAnsi" w:cstheme="minorHAnsi"/>
                  <w:b/>
                  <w:bCs/>
                </w:rPr>
                <w:delText>10</w:delText>
              </w:r>
            </w:del>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688" w:author="Michal Pilík" w:date="2018-09-15T12:58:00Z"/>
                <w:rFonts w:asciiTheme="minorHAnsi" w:hAnsiTheme="minorHAnsi" w:cstheme="minorHAnsi"/>
              </w:rPr>
            </w:pPr>
            <w:del w:id="689" w:author="Michal Pilík" w:date="2018-09-15T12:58:00Z">
              <w:r w:rsidRPr="003C44BF" w:rsidDel="00CC6CEB">
                <w:rPr>
                  <w:rFonts w:asciiTheme="minorHAnsi" w:hAnsiTheme="minorHAnsi" w:cstheme="minorHAnsi"/>
                </w:rPr>
                <w:delText>Zp, Zk</w:delText>
              </w:r>
            </w:del>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690" w:author="Michal Pilík" w:date="2018-09-15T12:58:00Z"/>
                <w:rFonts w:asciiTheme="minorHAnsi" w:hAnsiTheme="minorHAnsi" w:cstheme="minorHAnsi"/>
              </w:rPr>
            </w:pPr>
            <w:del w:id="691" w:author="Michal Pilík" w:date="2018-09-15T12:58:00Z">
              <w:r w:rsidRPr="003C44BF" w:rsidDel="00CC6CEB">
                <w:rPr>
                  <w:rFonts w:asciiTheme="minorHAnsi" w:hAnsiTheme="minorHAnsi" w:cstheme="minorHAnsi"/>
                </w:rPr>
                <w:delText>1</w:delText>
              </w:r>
            </w:del>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Del="00CC6CEB" w:rsidRDefault="00271CE5" w:rsidP="00271CE5">
            <w:pPr>
              <w:jc w:val="center"/>
              <w:rPr>
                <w:del w:id="692" w:author="Michal Pilík" w:date="2018-09-15T12:58:00Z"/>
                <w:rFonts w:asciiTheme="minorHAnsi" w:hAnsiTheme="minorHAnsi" w:cstheme="minorHAnsi"/>
              </w:rPr>
            </w:pPr>
            <w:del w:id="693" w:author="Michal Pilík" w:date="2018-09-15T12:58:00Z">
              <w:r w:rsidRPr="003C44BF" w:rsidDel="00CC6CEB">
                <w:rPr>
                  <w:rFonts w:asciiTheme="minorHAnsi" w:hAnsiTheme="minorHAnsi" w:cstheme="minorHAnsi"/>
                </w:rPr>
                <w:delText>L</w:delText>
              </w:r>
            </w:del>
          </w:p>
        </w:tc>
      </w:tr>
      <w:tr w:rsidR="00271CE5" w:rsidRPr="003C44BF" w:rsidDel="00CC6CEB" w:rsidTr="003F6EB7">
        <w:trPr>
          <w:trHeight w:val="315"/>
          <w:jc w:val="center"/>
          <w:del w:id="694" w:author="Michal Pilík" w:date="2018-09-15T12:58:00Z"/>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Del="00CC6CEB" w:rsidRDefault="00271CE5" w:rsidP="00271CE5">
            <w:pPr>
              <w:rPr>
                <w:del w:id="695" w:author="Michal Pilík" w:date="2018-09-15T12:58:00Z"/>
                <w:rFonts w:asciiTheme="minorHAnsi" w:hAnsiTheme="minorHAnsi" w:cstheme="minorHAnsi"/>
                <w:b/>
                <w:bCs/>
              </w:rPr>
            </w:pPr>
            <w:del w:id="696" w:author="Michal Pilík" w:date="2018-09-15T12:58:00Z">
              <w:r w:rsidRPr="003C44BF" w:rsidDel="00CC6CEB">
                <w:rPr>
                  <w:rFonts w:asciiTheme="minorHAnsi" w:hAnsiTheme="minorHAnsi" w:cstheme="minorHAnsi"/>
                  <w:b/>
                  <w:bCs/>
                </w:rPr>
                <w:delText>Angličtina - CJ1</w:delText>
              </w:r>
            </w:del>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697" w:author="Michal Pilík" w:date="2018-09-15T12:58:00Z"/>
                <w:rFonts w:asciiTheme="minorHAnsi" w:hAnsiTheme="minorHAnsi" w:cstheme="minorHAnsi"/>
              </w:rPr>
            </w:pPr>
            <w:del w:id="698" w:author="Michal Pilík" w:date="2018-09-15T12:58:00Z">
              <w:r w:rsidRPr="003C44BF" w:rsidDel="00CC6CEB">
                <w:rPr>
                  <w:rFonts w:asciiTheme="minorHAnsi" w:hAnsiTheme="minorHAnsi" w:cstheme="minorHAnsi"/>
                </w:rPr>
                <w:delText>4</w:delText>
              </w:r>
            </w:del>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699" w:author="Michal Pilík" w:date="2018-09-15T12:58:00Z"/>
                <w:rFonts w:asciiTheme="minorHAnsi" w:hAnsiTheme="minorHAnsi" w:cstheme="minorHAnsi"/>
                <w:b/>
                <w:bCs/>
              </w:rPr>
            </w:pPr>
            <w:del w:id="700" w:author="Michal Pilík" w:date="2018-09-15T12:58:00Z">
              <w:r w:rsidRPr="003C44BF" w:rsidDel="00CC6CEB">
                <w:rPr>
                  <w:rFonts w:asciiTheme="minorHAnsi" w:hAnsiTheme="minorHAnsi" w:cstheme="minorHAnsi"/>
                  <w:b/>
                  <w:bCs/>
                </w:rPr>
                <w:delText>10</w:delText>
              </w:r>
            </w:del>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701" w:author="Michal Pilík" w:date="2018-09-15T12:58:00Z"/>
                <w:rFonts w:asciiTheme="minorHAnsi" w:hAnsiTheme="minorHAnsi" w:cstheme="minorHAnsi"/>
              </w:rPr>
            </w:pPr>
            <w:del w:id="702" w:author="Michal Pilík" w:date="2018-09-15T12:58:00Z">
              <w:r w:rsidRPr="003C44BF" w:rsidDel="00CC6CEB">
                <w:rPr>
                  <w:rFonts w:asciiTheme="minorHAnsi" w:hAnsiTheme="minorHAnsi" w:cstheme="minorHAnsi"/>
                </w:rPr>
                <w:delText>Klz</w:delText>
              </w:r>
            </w:del>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Del="00CC6CEB" w:rsidRDefault="00271CE5" w:rsidP="00271CE5">
            <w:pPr>
              <w:jc w:val="center"/>
              <w:rPr>
                <w:del w:id="703" w:author="Michal Pilík" w:date="2018-09-15T12:58:00Z"/>
                <w:rFonts w:asciiTheme="minorHAnsi" w:hAnsiTheme="minorHAnsi" w:cstheme="minorHAnsi"/>
              </w:rPr>
            </w:pPr>
            <w:del w:id="704" w:author="Michal Pilík" w:date="2018-09-15T12:58:00Z">
              <w:r w:rsidRPr="003C44BF" w:rsidDel="00CC6CEB">
                <w:rPr>
                  <w:rFonts w:asciiTheme="minorHAnsi" w:hAnsiTheme="minorHAnsi" w:cstheme="minorHAnsi"/>
                </w:rPr>
                <w:delText>1</w:delText>
              </w:r>
            </w:del>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Del="00CC6CEB" w:rsidRDefault="00271CE5" w:rsidP="00271CE5">
            <w:pPr>
              <w:jc w:val="center"/>
              <w:rPr>
                <w:del w:id="705" w:author="Michal Pilík" w:date="2018-09-15T12:58:00Z"/>
                <w:rFonts w:asciiTheme="minorHAnsi" w:hAnsiTheme="minorHAnsi" w:cstheme="minorHAnsi"/>
              </w:rPr>
            </w:pPr>
            <w:del w:id="706" w:author="Michal Pilík" w:date="2018-09-15T12:58:00Z">
              <w:r w:rsidRPr="003C44BF" w:rsidDel="00CC6CEB">
                <w:rPr>
                  <w:rFonts w:asciiTheme="minorHAnsi" w:hAnsiTheme="minorHAnsi" w:cstheme="minorHAnsi"/>
                </w:rPr>
                <w:delText>Z</w:delText>
              </w:r>
            </w:del>
          </w:p>
        </w:tc>
      </w:tr>
      <w:tr w:rsidR="00271CE5" w:rsidRPr="003C44BF" w:rsidDel="00CC6CEB" w:rsidTr="003F6EB7">
        <w:trPr>
          <w:trHeight w:val="315"/>
          <w:jc w:val="center"/>
          <w:del w:id="707" w:author="Michal Pilík" w:date="2018-09-15T12:58:00Z"/>
        </w:trPr>
        <w:tc>
          <w:tcPr>
            <w:tcW w:w="4096" w:type="dxa"/>
            <w:tcBorders>
              <w:top w:val="nil"/>
              <w:left w:val="single" w:sz="12" w:space="0" w:color="auto"/>
              <w:bottom w:val="single" w:sz="12" w:space="0" w:color="auto"/>
              <w:right w:val="single" w:sz="4" w:space="0" w:color="auto"/>
            </w:tcBorders>
            <w:shd w:val="clear" w:color="auto" w:fill="auto"/>
            <w:noWrap/>
            <w:vAlign w:val="bottom"/>
            <w:hideMark/>
          </w:tcPr>
          <w:p w:rsidR="00271CE5" w:rsidRPr="003C44BF" w:rsidDel="00CC6CEB" w:rsidRDefault="00271CE5" w:rsidP="00271CE5">
            <w:pPr>
              <w:rPr>
                <w:del w:id="708" w:author="Michal Pilík" w:date="2018-09-15T12:58:00Z"/>
                <w:rFonts w:asciiTheme="minorHAnsi" w:hAnsiTheme="minorHAnsi" w:cstheme="minorHAnsi"/>
                <w:b/>
                <w:bCs/>
              </w:rPr>
            </w:pPr>
            <w:del w:id="709" w:author="Michal Pilík" w:date="2018-09-15T12:58:00Z">
              <w:r w:rsidRPr="003C44BF" w:rsidDel="00CC6CEB">
                <w:rPr>
                  <w:rFonts w:asciiTheme="minorHAnsi" w:hAnsiTheme="minorHAnsi" w:cstheme="minorHAnsi"/>
                  <w:b/>
                  <w:bCs/>
                </w:rPr>
                <w:delText>Angličtina - CJ1</w:delText>
              </w:r>
            </w:del>
          </w:p>
        </w:tc>
        <w:tc>
          <w:tcPr>
            <w:tcW w:w="851" w:type="dxa"/>
            <w:tcBorders>
              <w:top w:val="nil"/>
              <w:left w:val="nil"/>
              <w:bottom w:val="single" w:sz="12" w:space="0" w:color="auto"/>
              <w:right w:val="single" w:sz="4" w:space="0" w:color="auto"/>
            </w:tcBorders>
            <w:shd w:val="clear" w:color="auto" w:fill="auto"/>
            <w:noWrap/>
            <w:vAlign w:val="bottom"/>
            <w:hideMark/>
          </w:tcPr>
          <w:p w:rsidR="00271CE5" w:rsidRPr="003C44BF" w:rsidDel="00CC6CEB" w:rsidRDefault="00271CE5" w:rsidP="00271CE5">
            <w:pPr>
              <w:jc w:val="center"/>
              <w:rPr>
                <w:del w:id="710" w:author="Michal Pilík" w:date="2018-09-15T12:58:00Z"/>
                <w:rFonts w:asciiTheme="minorHAnsi" w:hAnsiTheme="minorHAnsi" w:cstheme="minorHAnsi"/>
              </w:rPr>
            </w:pPr>
            <w:del w:id="711" w:author="Michal Pilík" w:date="2018-09-15T12:58:00Z">
              <w:r w:rsidRPr="003C44BF" w:rsidDel="00CC6CEB">
                <w:rPr>
                  <w:rFonts w:asciiTheme="minorHAnsi" w:hAnsiTheme="minorHAnsi" w:cstheme="minorHAnsi"/>
                </w:rPr>
                <w:delText>4</w:delText>
              </w:r>
            </w:del>
          </w:p>
        </w:tc>
        <w:tc>
          <w:tcPr>
            <w:tcW w:w="850" w:type="dxa"/>
            <w:tcBorders>
              <w:top w:val="nil"/>
              <w:left w:val="nil"/>
              <w:bottom w:val="single" w:sz="12" w:space="0" w:color="auto"/>
              <w:right w:val="single" w:sz="4" w:space="0" w:color="auto"/>
            </w:tcBorders>
            <w:shd w:val="clear" w:color="auto" w:fill="auto"/>
            <w:noWrap/>
            <w:vAlign w:val="bottom"/>
            <w:hideMark/>
          </w:tcPr>
          <w:p w:rsidR="00271CE5" w:rsidRPr="003C44BF" w:rsidDel="00CC6CEB" w:rsidRDefault="00271CE5" w:rsidP="00271CE5">
            <w:pPr>
              <w:jc w:val="center"/>
              <w:rPr>
                <w:del w:id="712" w:author="Michal Pilík" w:date="2018-09-15T12:58:00Z"/>
                <w:rFonts w:asciiTheme="minorHAnsi" w:hAnsiTheme="minorHAnsi" w:cstheme="minorHAnsi"/>
                <w:b/>
                <w:bCs/>
              </w:rPr>
            </w:pPr>
            <w:del w:id="713" w:author="Michal Pilík" w:date="2018-09-15T12:58:00Z">
              <w:r w:rsidRPr="003C44BF" w:rsidDel="00CC6CEB">
                <w:rPr>
                  <w:rFonts w:asciiTheme="minorHAnsi" w:hAnsiTheme="minorHAnsi" w:cstheme="minorHAnsi"/>
                  <w:b/>
                  <w:bCs/>
                </w:rPr>
                <w:delText>10</w:delText>
              </w:r>
            </w:del>
          </w:p>
        </w:tc>
        <w:tc>
          <w:tcPr>
            <w:tcW w:w="992" w:type="dxa"/>
            <w:tcBorders>
              <w:top w:val="nil"/>
              <w:left w:val="nil"/>
              <w:bottom w:val="single" w:sz="12" w:space="0" w:color="auto"/>
              <w:right w:val="single" w:sz="4" w:space="0" w:color="auto"/>
            </w:tcBorders>
            <w:shd w:val="clear" w:color="auto" w:fill="auto"/>
            <w:noWrap/>
            <w:vAlign w:val="bottom"/>
            <w:hideMark/>
          </w:tcPr>
          <w:p w:rsidR="00271CE5" w:rsidRPr="003C44BF" w:rsidDel="00CC6CEB" w:rsidRDefault="00271CE5" w:rsidP="00271CE5">
            <w:pPr>
              <w:jc w:val="center"/>
              <w:rPr>
                <w:del w:id="714" w:author="Michal Pilík" w:date="2018-09-15T12:58:00Z"/>
                <w:rFonts w:asciiTheme="minorHAnsi" w:hAnsiTheme="minorHAnsi" w:cstheme="minorHAnsi"/>
              </w:rPr>
            </w:pPr>
            <w:del w:id="715" w:author="Michal Pilík" w:date="2018-09-15T12:58:00Z">
              <w:r w:rsidRPr="003C44BF" w:rsidDel="00CC6CEB">
                <w:rPr>
                  <w:rFonts w:asciiTheme="minorHAnsi" w:hAnsiTheme="minorHAnsi" w:cstheme="minorHAnsi"/>
                </w:rPr>
                <w:delText>Zp, Zk</w:delText>
              </w:r>
            </w:del>
          </w:p>
        </w:tc>
        <w:tc>
          <w:tcPr>
            <w:tcW w:w="567" w:type="dxa"/>
            <w:tcBorders>
              <w:top w:val="nil"/>
              <w:left w:val="nil"/>
              <w:bottom w:val="single" w:sz="12" w:space="0" w:color="auto"/>
              <w:right w:val="single" w:sz="4" w:space="0" w:color="auto"/>
            </w:tcBorders>
            <w:shd w:val="clear" w:color="auto" w:fill="auto"/>
            <w:noWrap/>
            <w:vAlign w:val="bottom"/>
            <w:hideMark/>
          </w:tcPr>
          <w:p w:rsidR="00271CE5" w:rsidRPr="003C44BF" w:rsidDel="00CC6CEB" w:rsidRDefault="00271CE5" w:rsidP="00271CE5">
            <w:pPr>
              <w:jc w:val="center"/>
              <w:rPr>
                <w:del w:id="716" w:author="Michal Pilík" w:date="2018-09-15T12:58:00Z"/>
                <w:rFonts w:asciiTheme="minorHAnsi" w:hAnsiTheme="minorHAnsi" w:cstheme="minorHAnsi"/>
              </w:rPr>
            </w:pPr>
            <w:del w:id="717" w:author="Michal Pilík" w:date="2018-09-15T12:58:00Z">
              <w:r w:rsidRPr="003C44BF" w:rsidDel="00CC6CEB">
                <w:rPr>
                  <w:rFonts w:asciiTheme="minorHAnsi" w:hAnsiTheme="minorHAnsi" w:cstheme="minorHAnsi"/>
                </w:rPr>
                <w:delText>1</w:delText>
              </w:r>
            </w:del>
          </w:p>
        </w:tc>
        <w:tc>
          <w:tcPr>
            <w:tcW w:w="709" w:type="dxa"/>
            <w:tcBorders>
              <w:top w:val="nil"/>
              <w:left w:val="nil"/>
              <w:bottom w:val="single" w:sz="12" w:space="0" w:color="auto"/>
              <w:right w:val="single" w:sz="12" w:space="0" w:color="auto"/>
            </w:tcBorders>
            <w:shd w:val="clear" w:color="auto" w:fill="auto"/>
            <w:noWrap/>
            <w:vAlign w:val="bottom"/>
            <w:hideMark/>
          </w:tcPr>
          <w:p w:rsidR="00271CE5" w:rsidRPr="003C44BF" w:rsidDel="00CC6CEB" w:rsidRDefault="00271CE5" w:rsidP="00271CE5">
            <w:pPr>
              <w:jc w:val="center"/>
              <w:rPr>
                <w:del w:id="718" w:author="Michal Pilík" w:date="2018-09-15T12:58:00Z"/>
                <w:rFonts w:asciiTheme="minorHAnsi" w:hAnsiTheme="minorHAnsi" w:cstheme="minorHAnsi"/>
              </w:rPr>
            </w:pPr>
            <w:del w:id="719" w:author="Michal Pilík" w:date="2018-09-15T12:58:00Z">
              <w:r w:rsidRPr="003C44BF" w:rsidDel="00CC6CEB">
                <w:rPr>
                  <w:rFonts w:asciiTheme="minorHAnsi" w:hAnsiTheme="minorHAnsi" w:cstheme="minorHAnsi"/>
                </w:rPr>
                <w:delText>L</w:delText>
              </w:r>
            </w:del>
          </w:p>
        </w:tc>
      </w:tr>
      <w:tr w:rsidR="00271CE5" w:rsidRPr="003C44BF" w:rsidTr="003F6EB7">
        <w:trPr>
          <w:trHeight w:val="315"/>
          <w:jc w:val="center"/>
        </w:trPr>
        <w:tc>
          <w:tcPr>
            <w:tcW w:w="8065" w:type="dxa"/>
            <w:gridSpan w:val="6"/>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271CE5" w:rsidRPr="003C44BF" w:rsidRDefault="00271CE5" w:rsidP="00271CE5">
            <w:pPr>
              <w:rPr>
                <w:rFonts w:asciiTheme="minorHAnsi" w:hAnsiTheme="minorHAnsi" w:cstheme="minorHAnsi"/>
              </w:rPr>
            </w:pPr>
            <w:r w:rsidRPr="003C44BF">
              <w:rPr>
                <w:rFonts w:asciiTheme="minorHAnsi" w:hAnsiTheme="minorHAnsi" w:cstheme="minorHAnsi"/>
                <w:b/>
                <w:bCs/>
                <w:u w:val="single"/>
              </w:rPr>
              <w:t>2. ročník</w:t>
            </w:r>
            <w:r w:rsidRPr="003C44BF">
              <w:rPr>
                <w:rFonts w:asciiTheme="minorHAnsi" w:hAnsiTheme="minorHAnsi" w:cstheme="minorHAnsi"/>
              </w:rPr>
              <w:t> </w:t>
            </w:r>
          </w:p>
        </w:tc>
      </w:tr>
      <w:tr w:rsidR="00271CE5" w:rsidRPr="003C44BF" w:rsidTr="003F6EB7">
        <w:trPr>
          <w:trHeight w:val="315"/>
          <w:jc w:val="center"/>
        </w:trPr>
        <w:tc>
          <w:tcPr>
            <w:tcW w:w="4096"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271CE5" w:rsidRPr="003C44BF" w:rsidRDefault="00271CE5" w:rsidP="00271CE5">
            <w:pPr>
              <w:rPr>
                <w:rFonts w:asciiTheme="minorHAnsi" w:hAnsiTheme="minorHAnsi" w:cstheme="minorHAnsi"/>
                <w:b/>
                <w:bCs/>
                <w:color w:val="000000"/>
              </w:rPr>
            </w:pPr>
            <w:r w:rsidRPr="003C44BF">
              <w:rPr>
                <w:rFonts w:asciiTheme="minorHAnsi" w:hAnsiTheme="minorHAnsi" w:cstheme="minorHAnsi"/>
                <w:b/>
                <w:bCs/>
                <w:color w:val="000000"/>
              </w:rPr>
              <w:t>Základy výrobních technologií</w:t>
            </w:r>
          </w:p>
        </w:tc>
        <w:tc>
          <w:tcPr>
            <w:tcW w:w="851" w:type="dxa"/>
            <w:tcBorders>
              <w:top w:val="single" w:sz="12" w:space="0" w:color="auto"/>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5</w:t>
            </w:r>
          </w:p>
        </w:tc>
        <w:tc>
          <w:tcPr>
            <w:tcW w:w="850" w:type="dxa"/>
            <w:tcBorders>
              <w:top w:val="single" w:sz="12" w:space="0" w:color="auto"/>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single" w:sz="12" w:space="0" w:color="auto"/>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Zp, Zk</w:t>
            </w:r>
          </w:p>
        </w:tc>
        <w:tc>
          <w:tcPr>
            <w:tcW w:w="567" w:type="dxa"/>
            <w:tcBorders>
              <w:top w:val="single" w:sz="12" w:space="0" w:color="auto"/>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709" w:type="dxa"/>
            <w:tcBorders>
              <w:top w:val="single" w:sz="12" w:space="0" w:color="auto"/>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w:t>
            </w:r>
          </w:p>
        </w:tc>
      </w:tr>
      <w:tr w:rsidR="00271CE5"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RDefault="00271CE5" w:rsidP="00271CE5">
            <w:pPr>
              <w:rPr>
                <w:rFonts w:asciiTheme="minorHAnsi" w:hAnsiTheme="minorHAnsi" w:cstheme="minorHAnsi"/>
                <w:b/>
                <w:bCs/>
                <w:color w:val="000000"/>
              </w:rPr>
            </w:pPr>
            <w:r w:rsidRPr="003C44BF">
              <w:rPr>
                <w:rFonts w:asciiTheme="minorHAnsi" w:hAnsiTheme="minorHAnsi" w:cstheme="minorHAnsi"/>
                <w:b/>
                <w:bCs/>
                <w:color w:val="000000"/>
              </w:rPr>
              <w:lastRenderedPageBreak/>
              <w:t>Projektový management v průmyslovém inženýrství I</w:t>
            </w:r>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w:t>
            </w:r>
          </w:p>
        </w:tc>
      </w:tr>
      <w:tr w:rsidR="00271CE5"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RDefault="00271CE5" w:rsidP="00271CE5">
            <w:pPr>
              <w:rPr>
                <w:rFonts w:asciiTheme="minorHAnsi" w:hAnsiTheme="minorHAnsi" w:cstheme="minorHAnsi"/>
                <w:b/>
                <w:bCs/>
              </w:rPr>
            </w:pPr>
            <w:r w:rsidRPr="003C44BF">
              <w:rPr>
                <w:rFonts w:asciiTheme="minorHAnsi" w:hAnsiTheme="minorHAnsi" w:cstheme="minorHAnsi"/>
                <w:b/>
                <w:bCs/>
              </w:rPr>
              <w:t>Podniková ekonomika II</w:t>
            </w:r>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w:t>
            </w:r>
          </w:p>
        </w:tc>
      </w:tr>
      <w:tr w:rsidR="00271CE5"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RDefault="00271CE5" w:rsidP="00271CE5">
            <w:pPr>
              <w:rPr>
                <w:rFonts w:asciiTheme="minorHAnsi" w:hAnsiTheme="minorHAnsi" w:cstheme="minorHAnsi"/>
                <w:b/>
                <w:bCs/>
                <w:color w:val="000000"/>
              </w:rPr>
            </w:pPr>
            <w:r w:rsidRPr="003C44BF">
              <w:rPr>
                <w:rFonts w:asciiTheme="minorHAnsi" w:hAnsiTheme="minorHAnsi" w:cstheme="minorHAnsi"/>
                <w:b/>
                <w:bCs/>
                <w:color w:val="000000"/>
              </w:rPr>
              <w:t>Technická příprava výroby</w:t>
            </w:r>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w:t>
            </w:r>
          </w:p>
        </w:tc>
      </w:tr>
      <w:tr w:rsidR="00271CE5" w:rsidRPr="003C44BF" w:rsidTr="00041842">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041842" w:rsidRDefault="00271CE5" w:rsidP="00271CE5">
            <w:pPr>
              <w:rPr>
                <w:rFonts w:asciiTheme="minorHAnsi" w:hAnsiTheme="minorHAnsi"/>
                <w:b/>
              </w:rPr>
            </w:pPr>
            <w:r w:rsidRPr="00041842">
              <w:rPr>
                <w:rFonts w:asciiTheme="minorHAnsi" w:hAnsiTheme="minorHAnsi"/>
                <w:b/>
              </w:rPr>
              <w:t>Úvod do studia systémů</w:t>
            </w:r>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w:t>
            </w:r>
          </w:p>
        </w:tc>
      </w:tr>
      <w:tr w:rsidR="00271CE5"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RDefault="00271CE5" w:rsidP="00271CE5">
            <w:pPr>
              <w:rPr>
                <w:rFonts w:asciiTheme="minorHAnsi" w:hAnsiTheme="minorHAnsi" w:cstheme="minorHAnsi"/>
                <w:b/>
                <w:bCs/>
                <w:color w:val="000000"/>
              </w:rPr>
            </w:pPr>
            <w:r w:rsidRPr="003C44BF">
              <w:rPr>
                <w:rFonts w:asciiTheme="minorHAnsi" w:hAnsiTheme="minorHAnsi" w:cstheme="minorHAnsi"/>
                <w:b/>
                <w:bCs/>
                <w:color w:val="000000"/>
              </w:rPr>
              <w:t>Odborná praxe PI II</w:t>
            </w:r>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color w:val="000000"/>
              </w:rPr>
            </w:pPr>
            <w:r>
              <w:rPr>
                <w:rFonts w:asciiTheme="minorHAnsi" w:hAnsiTheme="minorHAnsi" w:cstheme="minorHAnsi"/>
                <w:b/>
                <w:bCs/>
                <w:color w:val="000000"/>
              </w:rPr>
              <w:t>12</w:t>
            </w:r>
            <w:r w:rsidRPr="003C44BF">
              <w:rPr>
                <w:rFonts w:asciiTheme="minorHAnsi" w:hAnsiTheme="minorHAnsi" w:cstheme="minorHAnsi"/>
                <w:b/>
                <w:bCs/>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w:t>
            </w:r>
          </w:p>
        </w:tc>
      </w:tr>
      <w:tr w:rsidR="00CC6CEB" w:rsidRPr="003C44BF" w:rsidTr="003F6EB7">
        <w:trPr>
          <w:trHeight w:val="315"/>
          <w:jc w:val="center"/>
          <w:ins w:id="720" w:author="Michal Pilík" w:date="2018-09-15T12:57:00Z"/>
        </w:trPr>
        <w:tc>
          <w:tcPr>
            <w:tcW w:w="4096" w:type="dxa"/>
            <w:tcBorders>
              <w:top w:val="nil"/>
              <w:left w:val="single" w:sz="12" w:space="0" w:color="auto"/>
              <w:bottom w:val="single" w:sz="4" w:space="0" w:color="auto"/>
              <w:right w:val="single" w:sz="4" w:space="0" w:color="auto"/>
            </w:tcBorders>
            <w:shd w:val="clear" w:color="auto" w:fill="auto"/>
            <w:noWrap/>
            <w:vAlign w:val="bottom"/>
          </w:tcPr>
          <w:p w:rsidR="00CC6CEB" w:rsidRPr="003C44BF" w:rsidRDefault="00CC6CEB" w:rsidP="00CC6CEB">
            <w:pPr>
              <w:rPr>
                <w:ins w:id="721" w:author="Michal Pilík" w:date="2018-09-15T12:57:00Z"/>
                <w:rFonts w:asciiTheme="minorHAnsi" w:hAnsiTheme="minorHAnsi" w:cstheme="minorHAnsi"/>
                <w:b/>
                <w:bCs/>
                <w:color w:val="000000"/>
              </w:rPr>
            </w:pPr>
            <w:ins w:id="722" w:author="Michal Pilík" w:date="2018-09-15T12:58:00Z">
              <w:r>
                <w:rPr>
                  <w:rFonts w:asciiTheme="minorHAnsi" w:hAnsiTheme="minorHAnsi" w:cstheme="minorHAnsi"/>
                  <w:b/>
                  <w:bCs/>
                </w:rPr>
                <w:t>Cizí jazyk 3</w:t>
              </w:r>
            </w:ins>
          </w:p>
        </w:tc>
        <w:tc>
          <w:tcPr>
            <w:tcW w:w="851" w:type="dxa"/>
            <w:tcBorders>
              <w:top w:val="nil"/>
              <w:left w:val="nil"/>
              <w:bottom w:val="single" w:sz="4" w:space="0" w:color="auto"/>
              <w:right w:val="single" w:sz="4" w:space="0" w:color="auto"/>
            </w:tcBorders>
            <w:shd w:val="clear" w:color="auto" w:fill="auto"/>
            <w:noWrap/>
            <w:vAlign w:val="bottom"/>
          </w:tcPr>
          <w:p w:rsidR="00CC6CEB" w:rsidRPr="003C44BF" w:rsidRDefault="00CC6CEB" w:rsidP="00CC6CEB">
            <w:pPr>
              <w:jc w:val="center"/>
              <w:rPr>
                <w:ins w:id="723" w:author="Michal Pilík" w:date="2018-09-15T12:57:00Z"/>
                <w:rFonts w:asciiTheme="minorHAnsi" w:hAnsiTheme="minorHAnsi" w:cstheme="minorHAnsi"/>
              </w:rPr>
            </w:pPr>
            <w:ins w:id="724" w:author="Michal Pilík" w:date="2018-09-15T12:58:00Z">
              <w:r>
                <w:rPr>
                  <w:rFonts w:asciiTheme="minorHAnsi" w:hAnsiTheme="minorHAnsi" w:cstheme="minorHAnsi"/>
                </w:rPr>
                <w:t>4</w:t>
              </w:r>
            </w:ins>
          </w:p>
        </w:tc>
        <w:tc>
          <w:tcPr>
            <w:tcW w:w="850" w:type="dxa"/>
            <w:tcBorders>
              <w:top w:val="nil"/>
              <w:left w:val="nil"/>
              <w:bottom w:val="single" w:sz="4" w:space="0" w:color="auto"/>
              <w:right w:val="single" w:sz="4" w:space="0" w:color="auto"/>
            </w:tcBorders>
            <w:shd w:val="clear" w:color="auto" w:fill="auto"/>
            <w:noWrap/>
            <w:vAlign w:val="bottom"/>
          </w:tcPr>
          <w:p w:rsidR="00CC6CEB" w:rsidRDefault="00CC6CEB" w:rsidP="00CC6CEB">
            <w:pPr>
              <w:jc w:val="center"/>
              <w:rPr>
                <w:ins w:id="725" w:author="Michal Pilík" w:date="2018-09-15T12:57:00Z"/>
                <w:rFonts w:asciiTheme="minorHAnsi" w:hAnsiTheme="minorHAnsi" w:cstheme="minorHAnsi"/>
                <w:b/>
                <w:bCs/>
                <w:color w:val="000000"/>
              </w:rPr>
            </w:pPr>
            <w:ins w:id="726" w:author="Michal Pilík" w:date="2018-09-15T12:58:00Z">
              <w:r>
                <w:rPr>
                  <w:rFonts w:asciiTheme="minorHAnsi" w:hAnsiTheme="minorHAnsi" w:cstheme="minorHAnsi"/>
                  <w:b/>
                  <w:bCs/>
                </w:rPr>
                <w:t>10</w:t>
              </w:r>
            </w:ins>
          </w:p>
        </w:tc>
        <w:tc>
          <w:tcPr>
            <w:tcW w:w="992" w:type="dxa"/>
            <w:tcBorders>
              <w:top w:val="nil"/>
              <w:left w:val="nil"/>
              <w:bottom w:val="single" w:sz="4" w:space="0" w:color="auto"/>
              <w:right w:val="single" w:sz="4" w:space="0" w:color="auto"/>
            </w:tcBorders>
            <w:shd w:val="clear" w:color="auto" w:fill="auto"/>
            <w:noWrap/>
            <w:vAlign w:val="bottom"/>
          </w:tcPr>
          <w:p w:rsidR="00CC6CEB" w:rsidRPr="003C44BF" w:rsidRDefault="00CC6CEB" w:rsidP="00CC6CEB">
            <w:pPr>
              <w:jc w:val="center"/>
              <w:rPr>
                <w:ins w:id="727" w:author="Michal Pilík" w:date="2018-09-15T12:57:00Z"/>
                <w:rFonts w:asciiTheme="minorHAnsi" w:hAnsiTheme="minorHAnsi" w:cstheme="minorHAnsi"/>
              </w:rPr>
            </w:pPr>
            <w:ins w:id="728" w:author="Michal Pilík" w:date="2018-09-15T12:58:00Z">
              <w:r>
                <w:rPr>
                  <w:rFonts w:asciiTheme="minorHAnsi" w:hAnsiTheme="minorHAnsi" w:cstheme="minorHAnsi"/>
                </w:rPr>
                <w:t>Klz</w:t>
              </w:r>
            </w:ins>
          </w:p>
        </w:tc>
        <w:tc>
          <w:tcPr>
            <w:tcW w:w="567" w:type="dxa"/>
            <w:tcBorders>
              <w:top w:val="nil"/>
              <w:left w:val="nil"/>
              <w:bottom w:val="single" w:sz="4" w:space="0" w:color="auto"/>
              <w:right w:val="single" w:sz="4" w:space="0" w:color="auto"/>
            </w:tcBorders>
            <w:shd w:val="clear" w:color="auto" w:fill="auto"/>
            <w:noWrap/>
            <w:vAlign w:val="bottom"/>
          </w:tcPr>
          <w:p w:rsidR="00CC6CEB" w:rsidRPr="003C44BF" w:rsidRDefault="00CC6CEB" w:rsidP="00CC6CEB">
            <w:pPr>
              <w:jc w:val="center"/>
              <w:rPr>
                <w:ins w:id="729" w:author="Michal Pilík" w:date="2018-09-15T12:57:00Z"/>
                <w:rFonts w:asciiTheme="minorHAnsi" w:hAnsiTheme="minorHAnsi" w:cstheme="minorHAnsi"/>
              </w:rPr>
            </w:pPr>
            <w:ins w:id="730" w:author="Michal Pilík" w:date="2018-09-15T12:58:00Z">
              <w:r>
                <w:rPr>
                  <w:rFonts w:asciiTheme="minorHAnsi" w:hAnsiTheme="minorHAnsi" w:cstheme="minorHAnsi"/>
                </w:rPr>
                <w:t>2</w:t>
              </w:r>
            </w:ins>
          </w:p>
        </w:tc>
        <w:tc>
          <w:tcPr>
            <w:tcW w:w="709" w:type="dxa"/>
            <w:tcBorders>
              <w:top w:val="nil"/>
              <w:left w:val="nil"/>
              <w:bottom w:val="single" w:sz="4" w:space="0" w:color="auto"/>
              <w:right w:val="single" w:sz="12" w:space="0" w:color="auto"/>
            </w:tcBorders>
            <w:shd w:val="clear" w:color="auto" w:fill="auto"/>
            <w:noWrap/>
            <w:vAlign w:val="bottom"/>
          </w:tcPr>
          <w:p w:rsidR="00CC6CEB" w:rsidRPr="003C44BF" w:rsidRDefault="00CC6CEB" w:rsidP="00CC6CEB">
            <w:pPr>
              <w:jc w:val="center"/>
              <w:rPr>
                <w:ins w:id="731" w:author="Michal Pilík" w:date="2018-09-15T12:57:00Z"/>
                <w:rFonts w:asciiTheme="minorHAnsi" w:hAnsiTheme="minorHAnsi" w:cstheme="minorHAnsi"/>
              </w:rPr>
            </w:pPr>
            <w:ins w:id="732" w:author="Michal Pilík" w:date="2018-09-15T12:58:00Z">
              <w:r>
                <w:rPr>
                  <w:rFonts w:asciiTheme="minorHAnsi" w:hAnsiTheme="minorHAnsi" w:cstheme="minorHAnsi"/>
                </w:rPr>
                <w:t>Z</w:t>
              </w:r>
            </w:ins>
          </w:p>
        </w:tc>
      </w:tr>
      <w:tr w:rsidR="00271CE5"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RDefault="00271CE5" w:rsidP="00271CE5">
            <w:pPr>
              <w:rPr>
                <w:rFonts w:asciiTheme="minorHAnsi" w:hAnsiTheme="minorHAnsi" w:cstheme="minorHAnsi"/>
                <w:b/>
                <w:bCs/>
              </w:rPr>
            </w:pPr>
            <w:r w:rsidRPr="003C44BF">
              <w:rPr>
                <w:rFonts w:asciiTheme="minorHAnsi" w:hAnsiTheme="minorHAnsi" w:cstheme="minorHAnsi"/>
                <w:b/>
                <w:bCs/>
              </w:rPr>
              <w:t>Aplikovaná statistika I</w:t>
            </w:r>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Zp,Zk</w:t>
            </w:r>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L</w:t>
            </w:r>
          </w:p>
        </w:tc>
      </w:tr>
      <w:tr w:rsidR="00271CE5"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RDefault="00271CE5" w:rsidP="00271CE5">
            <w:pPr>
              <w:rPr>
                <w:rFonts w:asciiTheme="minorHAnsi" w:hAnsiTheme="minorHAnsi" w:cstheme="minorHAnsi"/>
                <w:b/>
                <w:bCs/>
              </w:rPr>
            </w:pPr>
            <w:r w:rsidRPr="003C44BF">
              <w:rPr>
                <w:rFonts w:asciiTheme="minorHAnsi" w:hAnsiTheme="minorHAnsi" w:cstheme="minorHAnsi"/>
                <w:b/>
                <w:bCs/>
              </w:rPr>
              <w:t>Logistika</w:t>
            </w:r>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4</w:t>
            </w:r>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L</w:t>
            </w:r>
          </w:p>
        </w:tc>
      </w:tr>
      <w:tr w:rsidR="00271CE5"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RDefault="00271CE5" w:rsidP="00271CE5">
            <w:pPr>
              <w:rPr>
                <w:rFonts w:asciiTheme="minorHAnsi" w:hAnsiTheme="minorHAnsi" w:cstheme="minorHAnsi"/>
                <w:b/>
                <w:bCs/>
              </w:rPr>
            </w:pPr>
            <w:r w:rsidRPr="003C44BF">
              <w:rPr>
                <w:rFonts w:asciiTheme="minorHAnsi" w:hAnsiTheme="minorHAnsi" w:cstheme="minorHAnsi"/>
                <w:b/>
                <w:bCs/>
              </w:rPr>
              <w:t>Projektový management v průmyslovém inženýrství II</w:t>
            </w:r>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L</w:t>
            </w:r>
          </w:p>
        </w:tc>
      </w:tr>
      <w:tr w:rsidR="00271CE5"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RDefault="00271CE5" w:rsidP="00271CE5">
            <w:pPr>
              <w:rPr>
                <w:rFonts w:asciiTheme="minorHAnsi" w:hAnsiTheme="minorHAnsi" w:cstheme="minorHAnsi"/>
                <w:b/>
                <w:bCs/>
              </w:rPr>
            </w:pPr>
            <w:r w:rsidRPr="003C44BF">
              <w:rPr>
                <w:rFonts w:asciiTheme="minorHAnsi" w:hAnsiTheme="minorHAnsi" w:cstheme="minorHAnsi"/>
                <w:b/>
                <w:bCs/>
              </w:rPr>
              <w:t>Manažerské účetnictví</w:t>
            </w:r>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6</w:t>
            </w:r>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L</w:t>
            </w:r>
          </w:p>
        </w:tc>
      </w:tr>
      <w:tr w:rsidR="00271CE5"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271CE5" w:rsidRPr="003C44BF" w:rsidRDefault="00271CE5" w:rsidP="00271CE5">
            <w:pPr>
              <w:rPr>
                <w:rFonts w:asciiTheme="minorHAnsi" w:hAnsiTheme="minorHAnsi" w:cstheme="minorHAnsi"/>
                <w:b/>
                <w:bCs/>
                <w:color w:val="000000"/>
              </w:rPr>
            </w:pPr>
            <w:r w:rsidRPr="003C44BF">
              <w:rPr>
                <w:rFonts w:asciiTheme="minorHAnsi" w:hAnsiTheme="minorHAnsi" w:cstheme="minorHAnsi"/>
                <w:b/>
                <w:bCs/>
                <w:color w:val="000000"/>
              </w:rPr>
              <w:t>Odborná praxe PI III</w:t>
            </w:r>
          </w:p>
        </w:tc>
        <w:tc>
          <w:tcPr>
            <w:tcW w:w="851"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b/>
                <w:bCs/>
                <w:color w:val="000000"/>
              </w:rPr>
            </w:pPr>
            <w:r>
              <w:rPr>
                <w:rFonts w:asciiTheme="minorHAnsi" w:hAnsiTheme="minorHAnsi" w:cstheme="minorHAnsi"/>
                <w:b/>
                <w:bCs/>
                <w:color w:val="000000"/>
              </w:rPr>
              <w:t>12</w:t>
            </w:r>
            <w:r w:rsidRPr="003C44BF">
              <w:rPr>
                <w:rFonts w:asciiTheme="minorHAnsi" w:hAnsiTheme="minorHAnsi" w:cstheme="minorHAnsi"/>
                <w:b/>
                <w:bCs/>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271CE5" w:rsidRPr="003C44BF" w:rsidRDefault="00271CE5" w:rsidP="00271CE5">
            <w:pPr>
              <w:jc w:val="center"/>
              <w:rPr>
                <w:rFonts w:asciiTheme="minorHAnsi" w:hAnsiTheme="minorHAnsi" w:cstheme="minorHAnsi"/>
              </w:rPr>
            </w:pPr>
            <w:r w:rsidRPr="003C44BF">
              <w:rPr>
                <w:rFonts w:asciiTheme="minorHAnsi" w:hAnsiTheme="minorHAnsi" w:cstheme="minorHAnsi"/>
              </w:rPr>
              <w:t>L</w:t>
            </w:r>
          </w:p>
        </w:tc>
      </w:tr>
      <w:tr w:rsidR="00CC6CEB" w:rsidRPr="003C44BF" w:rsidTr="003F6EB7">
        <w:trPr>
          <w:trHeight w:val="315"/>
          <w:jc w:val="center"/>
          <w:ins w:id="733" w:author="Michal Pilík" w:date="2018-09-15T12:57:00Z"/>
        </w:trPr>
        <w:tc>
          <w:tcPr>
            <w:tcW w:w="4096" w:type="dxa"/>
            <w:tcBorders>
              <w:top w:val="nil"/>
              <w:left w:val="single" w:sz="12" w:space="0" w:color="auto"/>
              <w:bottom w:val="single" w:sz="4" w:space="0" w:color="auto"/>
              <w:right w:val="single" w:sz="4" w:space="0" w:color="auto"/>
            </w:tcBorders>
            <w:shd w:val="clear" w:color="auto" w:fill="auto"/>
            <w:noWrap/>
            <w:vAlign w:val="bottom"/>
          </w:tcPr>
          <w:p w:rsidR="00CC6CEB" w:rsidRPr="003C44BF" w:rsidRDefault="00CC6CEB" w:rsidP="00CC6CEB">
            <w:pPr>
              <w:rPr>
                <w:ins w:id="734" w:author="Michal Pilík" w:date="2018-09-15T12:57:00Z"/>
                <w:rFonts w:asciiTheme="minorHAnsi" w:hAnsiTheme="minorHAnsi" w:cstheme="minorHAnsi"/>
                <w:b/>
                <w:bCs/>
                <w:color w:val="000000"/>
              </w:rPr>
            </w:pPr>
            <w:ins w:id="735" w:author="Michal Pilík" w:date="2018-09-15T12:58:00Z">
              <w:r>
                <w:rPr>
                  <w:rFonts w:asciiTheme="minorHAnsi" w:hAnsiTheme="minorHAnsi" w:cstheme="minorHAnsi"/>
                  <w:b/>
                  <w:bCs/>
                </w:rPr>
                <w:t>Cizí jazyk 4</w:t>
              </w:r>
            </w:ins>
          </w:p>
        </w:tc>
        <w:tc>
          <w:tcPr>
            <w:tcW w:w="851" w:type="dxa"/>
            <w:tcBorders>
              <w:top w:val="nil"/>
              <w:left w:val="nil"/>
              <w:bottom w:val="single" w:sz="4" w:space="0" w:color="auto"/>
              <w:right w:val="single" w:sz="4" w:space="0" w:color="auto"/>
            </w:tcBorders>
            <w:shd w:val="clear" w:color="auto" w:fill="auto"/>
            <w:noWrap/>
            <w:vAlign w:val="bottom"/>
          </w:tcPr>
          <w:p w:rsidR="00CC6CEB" w:rsidRPr="003C44BF" w:rsidRDefault="00CC6CEB" w:rsidP="00CC6CEB">
            <w:pPr>
              <w:jc w:val="center"/>
              <w:rPr>
                <w:ins w:id="736" w:author="Michal Pilík" w:date="2018-09-15T12:57:00Z"/>
                <w:rFonts w:asciiTheme="minorHAnsi" w:hAnsiTheme="minorHAnsi" w:cstheme="minorHAnsi"/>
              </w:rPr>
            </w:pPr>
            <w:ins w:id="737" w:author="Michal Pilík" w:date="2018-09-15T12:58:00Z">
              <w:r>
                <w:rPr>
                  <w:rFonts w:asciiTheme="minorHAnsi" w:hAnsiTheme="minorHAnsi" w:cstheme="minorHAnsi"/>
                </w:rPr>
                <w:t>4</w:t>
              </w:r>
            </w:ins>
          </w:p>
        </w:tc>
        <w:tc>
          <w:tcPr>
            <w:tcW w:w="850" w:type="dxa"/>
            <w:tcBorders>
              <w:top w:val="nil"/>
              <w:left w:val="nil"/>
              <w:bottom w:val="single" w:sz="4" w:space="0" w:color="auto"/>
              <w:right w:val="single" w:sz="4" w:space="0" w:color="auto"/>
            </w:tcBorders>
            <w:shd w:val="clear" w:color="auto" w:fill="auto"/>
            <w:noWrap/>
            <w:vAlign w:val="bottom"/>
          </w:tcPr>
          <w:p w:rsidR="00CC6CEB" w:rsidRDefault="00CC6CEB" w:rsidP="00CC6CEB">
            <w:pPr>
              <w:jc w:val="center"/>
              <w:rPr>
                <w:ins w:id="738" w:author="Michal Pilík" w:date="2018-09-15T12:57:00Z"/>
                <w:rFonts w:asciiTheme="minorHAnsi" w:hAnsiTheme="minorHAnsi" w:cstheme="minorHAnsi"/>
                <w:b/>
                <w:bCs/>
                <w:color w:val="000000"/>
              </w:rPr>
            </w:pPr>
            <w:ins w:id="739" w:author="Michal Pilík" w:date="2018-09-15T12:58:00Z">
              <w:r>
                <w:rPr>
                  <w:rFonts w:asciiTheme="minorHAnsi" w:hAnsiTheme="minorHAnsi" w:cstheme="minorHAnsi"/>
                  <w:b/>
                  <w:bCs/>
                </w:rPr>
                <w:t>10</w:t>
              </w:r>
            </w:ins>
          </w:p>
        </w:tc>
        <w:tc>
          <w:tcPr>
            <w:tcW w:w="992" w:type="dxa"/>
            <w:tcBorders>
              <w:top w:val="nil"/>
              <w:left w:val="nil"/>
              <w:bottom w:val="single" w:sz="4" w:space="0" w:color="auto"/>
              <w:right w:val="single" w:sz="4" w:space="0" w:color="auto"/>
            </w:tcBorders>
            <w:shd w:val="clear" w:color="auto" w:fill="auto"/>
            <w:noWrap/>
            <w:vAlign w:val="bottom"/>
          </w:tcPr>
          <w:p w:rsidR="00CC6CEB" w:rsidRPr="003C44BF" w:rsidRDefault="00CC6CEB" w:rsidP="00CC6CEB">
            <w:pPr>
              <w:jc w:val="center"/>
              <w:rPr>
                <w:ins w:id="740" w:author="Michal Pilík" w:date="2018-09-15T12:57:00Z"/>
                <w:rFonts w:asciiTheme="minorHAnsi" w:hAnsiTheme="minorHAnsi" w:cstheme="minorHAnsi"/>
              </w:rPr>
            </w:pPr>
            <w:ins w:id="741" w:author="Michal Pilík" w:date="2018-09-15T12:58:00Z">
              <w:r w:rsidRPr="003C44BF">
                <w:rPr>
                  <w:rFonts w:asciiTheme="minorHAnsi" w:hAnsiTheme="minorHAnsi" w:cstheme="minorHAnsi"/>
                </w:rPr>
                <w:t>Zp, Zk</w:t>
              </w:r>
            </w:ins>
          </w:p>
        </w:tc>
        <w:tc>
          <w:tcPr>
            <w:tcW w:w="567" w:type="dxa"/>
            <w:tcBorders>
              <w:top w:val="nil"/>
              <w:left w:val="nil"/>
              <w:bottom w:val="single" w:sz="4" w:space="0" w:color="auto"/>
              <w:right w:val="single" w:sz="4" w:space="0" w:color="auto"/>
            </w:tcBorders>
            <w:shd w:val="clear" w:color="auto" w:fill="auto"/>
            <w:noWrap/>
            <w:vAlign w:val="bottom"/>
          </w:tcPr>
          <w:p w:rsidR="00CC6CEB" w:rsidRPr="003C44BF" w:rsidRDefault="00CC6CEB" w:rsidP="00CC6CEB">
            <w:pPr>
              <w:jc w:val="center"/>
              <w:rPr>
                <w:ins w:id="742" w:author="Michal Pilík" w:date="2018-09-15T12:57:00Z"/>
                <w:rFonts w:asciiTheme="minorHAnsi" w:hAnsiTheme="minorHAnsi" w:cstheme="minorHAnsi"/>
              </w:rPr>
            </w:pPr>
            <w:ins w:id="743" w:author="Michal Pilík" w:date="2018-09-15T12:58:00Z">
              <w:r>
                <w:rPr>
                  <w:rFonts w:asciiTheme="minorHAnsi" w:hAnsiTheme="minorHAnsi" w:cstheme="minorHAnsi"/>
                </w:rPr>
                <w:t>2</w:t>
              </w:r>
            </w:ins>
          </w:p>
        </w:tc>
        <w:tc>
          <w:tcPr>
            <w:tcW w:w="709" w:type="dxa"/>
            <w:tcBorders>
              <w:top w:val="nil"/>
              <w:left w:val="nil"/>
              <w:bottom w:val="single" w:sz="4" w:space="0" w:color="auto"/>
              <w:right w:val="single" w:sz="12" w:space="0" w:color="auto"/>
            </w:tcBorders>
            <w:shd w:val="clear" w:color="auto" w:fill="auto"/>
            <w:noWrap/>
            <w:vAlign w:val="bottom"/>
          </w:tcPr>
          <w:p w:rsidR="00CC6CEB" w:rsidRPr="003C44BF" w:rsidRDefault="00CC6CEB" w:rsidP="00CC6CEB">
            <w:pPr>
              <w:jc w:val="center"/>
              <w:rPr>
                <w:ins w:id="744" w:author="Michal Pilík" w:date="2018-09-15T12:57:00Z"/>
                <w:rFonts w:asciiTheme="minorHAnsi" w:hAnsiTheme="minorHAnsi" w:cstheme="minorHAnsi"/>
              </w:rPr>
            </w:pPr>
            <w:ins w:id="745" w:author="Michal Pilík" w:date="2018-09-15T12:58:00Z">
              <w:r>
                <w:rPr>
                  <w:rFonts w:asciiTheme="minorHAnsi" w:hAnsiTheme="minorHAnsi" w:cstheme="minorHAnsi"/>
                </w:rPr>
                <w:t>Z</w:t>
              </w:r>
            </w:ins>
          </w:p>
        </w:tc>
      </w:tr>
      <w:tr w:rsidR="00CC6CEB" w:rsidRPr="003C44BF" w:rsidDel="00CC6CEB" w:rsidTr="003F6EB7">
        <w:trPr>
          <w:trHeight w:val="315"/>
          <w:jc w:val="center"/>
          <w:del w:id="746" w:author="Michal Pilík" w:date="2018-09-15T12:58:00Z"/>
        </w:trPr>
        <w:tc>
          <w:tcPr>
            <w:tcW w:w="8065" w:type="dxa"/>
            <w:gridSpan w:val="6"/>
            <w:tcBorders>
              <w:top w:val="nil"/>
              <w:left w:val="single" w:sz="12" w:space="0" w:color="auto"/>
              <w:bottom w:val="single" w:sz="4" w:space="0" w:color="auto"/>
              <w:right w:val="single" w:sz="12" w:space="0" w:color="auto"/>
            </w:tcBorders>
            <w:shd w:val="clear" w:color="auto" w:fill="FFC000"/>
            <w:noWrap/>
            <w:vAlign w:val="bottom"/>
            <w:hideMark/>
          </w:tcPr>
          <w:p w:rsidR="00CC6CEB" w:rsidRPr="003C44BF" w:rsidDel="00CC6CEB" w:rsidRDefault="00CC6CEB" w:rsidP="00CC6CEB">
            <w:pPr>
              <w:rPr>
                <w:del w:id="747" w:author="Michal Pilík" w:date="2018-09-15T12:58:00Z"/>
                <w:rFonts w:asciiTheme="minorHAnsi" w:hAnsiTheme="minorHAnsi" w:cstheme="minorHAnsi"/>
              </w:rPr>
            </w:pPr>
            <w:del w:id="748" w:author="Michal Pilík" w:date="2018-09-15T12:58:00Z">
              <w:r w:rsidRPr="003C44BF" w:rsidDel="00CC6CEB">
                <w:rPr>
                  <w:rFonts w:asciiTheme="minorHAnsi" w:hAnsiTheme="minorHAnsi" w:cstheme="minorHAnsi"/>
                  <w:b/>
                  <w:bCs/>
                </w:rPr>
                <w:delText>Povinný cizí jazyk</w:delText>
              </w:r>
              <w:r w:rsidRPr="003C44BF" w:rsidDel="00CC6CEB">
                <w:rPr>
                  <w:rFonts w:asciiTheme="minorHAnsi" w:hAnsiTheme="minorHAnsi" w:cstheme="minorHAnsi"/>
                </w:rPr>
                <w:delText>  </w:delText>
              </w:r>
            </w:del>
          </w:p>
        </w:tc>
      </w:tr>
      <w:tr w:rsidR="00CC6CEB" w:rsidRPr="003C44BF" w:rsidDel="00CC6CEB" w:rsidTr="003F6EB7">
        <w:trPr>
          <w:trHeight w:val="315"/>
          <w:jc w:val="center"/>
          <w:del w:id="749" w:author="Michal Pilík" w:date="2018-09-15T12:58:00Z"/>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Del="00CC6CEB" w:rsidRDefault="00CC6CEB" w:rsidP="00CC6CEB">
            <w:pPr>
              <w:rPr>
                <w:del w:id="750" w:author="Michal Pilík" w:date="2018-09-15T12:58:00Z"/>
                <w:rFonts w:asciiTheme="minorHAnsi" w:hAnsiTheme="minorHAnsi" w:cstheme="minorHAnsi"/>
                <w:b/>
                <w:bCs/>
              </w:rPr>
            </w:pPr>
            <w:del w:id="751" w:author="Michal Pilík" w:date="2018-09-15T12:58:00Z">
              <w:r w:rsidRPr="003C44BF" w:rsidDel="00CC6CEB">
                <w:rPr>
                  <w:rFonts w:asciiTheme="minorHAnsi" w:hAnsiTheme="minorHAnsi" w:cstheme="minorHAnsi"/>
                  <w:b/>
                  <w:bCs/>
                </w:rPr>
                <w:delText>Němčina - CJ1</w:delText>
              </w:r>
            </w:del>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52" w:author="Michal Pilík" w:date="2018-09-15T12:58:00Z"/>
                <w:rFonts w:asciiTheme="minorHAnsi" w:hAnsiTheme="minorHAnsi" w:cstheme="minorHAnsi"/>
              </w:rPr>
            </w:pPr>
            <w:del w:id="753" w:author="Michal Pilík" w:date="2018-09-15T12:58:00Z">
              <w:r w:rsidRPr="003C44BF" w:rsidDel="00CC6CEB">
                <w:rPr>
                  <w:rFonts w:asciiTheme="minorHAnsi" w:hAnsiTheme="minorHAnsi" w:cstheme="minorHAnsi"/>
                </w:rPr>
                <w:delText>4</w:delText>
              </w:r>
            </w:del>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54" w:author="Michal Pilík" w:date="2018-09-15T12:58:00Z"/>
                <w:rFonts w:asciiTheme="minorHAnsi" w:hAnsiTheme="minorHAnsi" w:cstheme="minorHAnsi"/>
                <w:b/>
                <w:bCs/>
              </w:rPr>
            </w:pPr>
            <w:del w:id="755" w:author="Michal Pilík" w:date="2018-09-15T12:58:00Z">
              <w:r w:rsidRPr="003C44BF" w:rsidDel="00CC6CEB">
                <w:rPr>
                  <w:rFonts w:asciiTheme="minorHAnsi" w:hAnsiTheme="minorHAnsi" w:cstheme="minorHAnsi"/>
                  <w:b/>
                  <w:bCs/>
                </w:rPr>
                <w:delText>10</w:delText>
              </w:r>
            </w:del>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56" w:author="Michal Pilík" w:date="2018-09-15T12:58:00Z"/>
                <w:rFonts w:asciiTheme="minorHAnsi" w:hAnsiTheme="minorHAnsi" w:cstheme="minorHAnsi"/>
              </w:rPr>
            </w:pPr>
            <w:del w:id="757" w:author="Michal Pilík" w:date="2018-09-15T12:58:00Z">
              <w:r w:rsidRPr="003C44BF" w:rsidDel="00CC6CEB">
                <w:rPr>
                  <w:rFonts w:asciiTheme="minorHAnsi" w:hAnsiTheme="minorHAnsi" w:cstheme="minorHAnsi"/>
                </w:rPr>
                <w:delText>Klz</w:delText>
              </w:r>
            </w:del>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58" w:author="Michal Pilík" w:date="2018-09-15T12:58:00Z"/>
                <w:rFonts w:asciiTheme="minorHAnsi" w:hAnsiTheme="minorHAnsi" w:cstheme="minorHAnsi"/>
              </w:rPr>
            </w:pPr>
            <w:del w:id="759" w:author="Michal Pilík" w:date="2018-09-15T12:58:00Z">
              <w:r w:rsidRPr="003C44BF" w:rsidDel="00CC6CEB">
                <w:rPr>
                  <w:rFonts w:asciiTheme="minorHAnsi" w:hAnsiTheme="minorHAnsi" w:cstheme="minorHAnsi"/>
                </w:rPr>
                <w:delText>2</w:delText>
              </w:r>
            </w:del>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Del="00CC6CEB" w:rsidRDefault="00CC6CEB" w:rsidP="00CC6CEB">
            <w:pPr>
              <w:jc w:val="center"/>
              <w:rPr>
                <w:del w:id="760" w:author="Michal Pilík" w:date="2018-09-15T12:58:00Z"/>
                <w:rFonts w:asciiTheme="minorHAnsi" w:hAnsiTheme="minorHAnsi" w:cstheme="minorHAnsi"/>
              </w:rPr>
            </w:pPr>
            <w:del w:id="761" w:author="Michal Pilík" w:date="2018-09-15T12:58:00Z">
              <w:r w:rsidRPr="003C44BF" w:rsidDel="00CC6CEB">
                <w:rPr>
                  <w:rFonts w:asciiTheme="minorHAnsi" w:hAnsiTheme="minorHAnsi" w:cstheme="minorHAnsi"/>
                </w:rPr>
                <w:delText>Z</w:delText>
              </w:r>
            </w:del>
          </w:p>
        </w:tc>
      </w:tr>
      <w:tr w:rsidR="00CC6CEB" w:rsidRPr="003C44BF" w:rsidDel="00CC6CEB" w:rsidTr="003F6EB7">
        <w:trPr>
          <w:trHeight w:val="315"/>
          <w:jc w:val="center"/>
          <w:del w:id="762" w:author="Michal Pilík" w:date="2018-09-15T12:58:00Z"/>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Del="00CC6CEB" w:rsidRDefault="00CC6CEB" w:rsidP="00CC6CEB">
            <w:pPr>
              <w:rPr>
                <w:del w:id="763" w:author="Michal Pilík" w:date="2018-09-15T12:58:00Z"/>
                <w:rFonts w:asciiTheme="minorHAnsi" w:hAnsiTheme="minorHAnsi" w:cstheme="minorHAnsi"/>
                <w:b/>
                <w:bCs/>
              </w:rPr>
            </w:pPr>
            <w:del w:id="764" w:author="Michal Pilík" w:date="2018-09-15T12:58:00Z">
              <w:r w:rsidRPr="003C44BF" w:rsidDel="00CC6CEB">
                <w:rPr>
                  <w:rFonts w:asciiTheme="minorHAnsi" w:hAnsiTheme="minorHAnsi" w:cstheme="minorHAnsi"/>
                  <w:b/>
                  <w:bCs/>
                </w:rPr>
                <w:delText>Němčina - CJ1</w:delText>
              </w:r>
            </w:del>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65" w:author="Michal Pilík" w:date="2018-09-15T12:58:00Z"/>
                <w:rFonts w:asciiTheme="minorHAnsi" w:hAnsiTheme="minorHAnsi" w:cstheme="minorHAnsi"/>
              </w:rPr>
            </w:pPr>
            <w:del w:id="766" w:author="Michal Pilík" w:date="2018-09-15T12:58:00Z">
              <w:r w:rsidRPr="003C44BF" w:rsidDel="00CC6CEB">
                <w:rPr>
                  <w:rFonts w:asciiTheme="minorHAnsi" w:hAnsiTheme="minorHAnsi" w:cstheme="minorHAnsi"/>
                </w:rPr>
                <w:delText>4</w:delText>
              </w:r>
            </w:del>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67" w:author="Michal Pilík" w:date="2018-09-15T12:58:00Z"/>
                <w:rFonts w:asciiTheme="minorHAnsi" w:hAnsiTheme="minorHAnsi" w:cstheme="minorHAnsi"/>
                <w:b/>
                <w:bCs/>
              </w:rPr>
            </w:pPr>
            <w:del w:id="768" w:author="Michal Pilík" w:date="2018-09-15T12:58:00Z">
              <w:r w:rsidRPr="003C44BF" w:rsidDel="00CC6CEB">
                <w:rPr>
                  <w:rFonts w:asciiTheme="minorHAnsi" w:hAnsiTheme="minorHAnsi" w:cstheme="minorHAnsi"/>
                  <w:b/>
                  <w:bCs/>
                </w:rPr>
                <w:delText>10</w:delText>
              </w:r>
            </w:del>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69" w:author="Michal Pilík" w:date="2018-09-15T12:58:00Z"/>
                <w:rFonts w:asciiTheme="minorHAnsi" w:hAnsiTheme="minorHAnsi" w:cstheme="minorHAnsi"/>
              </w:rPr>
            </w:pPr>
            <w:del w:id="770" w:author="Michal Pilík" w:date="2018-09-15T12:58:00Z">
              <w:r w:rsidRPr="003C44BF" w:rsidDel="00CC6CEB">
                <w:rPr>
                  <w:rFonts w:asciiTheme="minorHAnsi" w:hAnsiTheme="minorHAnsi" w:cstheme="minorHAnsi"/>
                </w:rPr>
                <w:delText>Zp, Zk</w:delText>
              </w:r>
            </w:del>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71" w:author="Michal Pilík" w:date="2018-09-15T12:58:00Z"/>
                <w:rFonts w:asciiTheme="minorHAnsi" w:hAnsiTheme="minorHAnsi" w:cstheme="minorHAnsi"/>
              </w:rPr>
            </w:pPr>
            <w:del w:id="772" w:author="Michal Pilík" w:date="2018-09-15T12:58:00Z">
              <w:r w:rsidRPr="003C44BF" w:rsidDel="00CC6CEB">
                <w:rPr>
                  <w:rFonts w:asciiTheme="minorHAnsi" w:hAnsiTheme="minorHAnsi" w:cstheme="minorHAnsi"/>
                </w:rPr>
                <w:delText>2</w:delText>
              </w:r>
            </w:del>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Del="00CC6CEB" w:rsidRDefault="00CC6CEB" w:rsidP="00CC6CEB">
            <w:pPr>
              <w:jc w:val="center"/>
              <w:rPr>
                <w:del w:id="773" w:author="Michal Pilík" w:date="2018-09-15T12:58:00Z"/>
                <w:rFonts w:asciiTheme="minorHAnsi" w:hAnsiTheme="minorHAnsi" w:cstheme="minorHAnsi"/>
              </w:rPr>
            </w:pPr>
            <w:del w:id="774" w:author="Michal Pilík" w:date="2018-09-15T12:58:00Z">
              <w:r w:rsidRPr="003C44BF" w:rsidDel="00CC6CEB">
                <w:rPr>
                  <w:rFonts w:asciiTheme="minorHAnsi" w:hAnsiTheme="minorHAnsi" w:cstheme="minorHAnsi"/>
                </w:rPr>
                <w:delText>L</w:delText>
              </w:r>
            </w:del>
          </w:p>
        </w:tc>
      </w:tr>
      <w:tr w:rsidR="00CC6CEB" w:rsidRPr="003C44BF" w:rsidDel="00CC6CEB" w:rsidTr="003F6EB7">
        <w:trPr>
          <w:trHeight w:val="315"/>
          <w:jc w:val="center"/>
          <w:del w:id="775" w:author="Michal Pilík" w:date="2018-09-15T12:58:00Z"/>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Del="00CC6CEB" w:rsidRDefault="00CC6CEB" w:rsidP="00CC6CEB">
            <w:pPr>
              <w:rPr>
                <w:del w:id="776" w:author="Michal Pilík" w:date="2018-09-15T12:58:00Z"/>
                <w:rFonts w:asciiTheme="minorHAnsi" w:hAnsiTheme="minorHAnsi" w:cstheme="minorHAnsi"/>
                <w:b/>
                <w:bCs/>
              </w:rPr>
            </w:pPr>
            <w:del w:id="777" w:author="Michal Pilík" w:date="2018-09-15T12:58:00Z">
              <w:r w:rsidRPr="003C44BF" w:rsidDel="00CC6CEB">
                <w:rPr>
                  <w:rFonts w:asciiTheme="minorHAnsi" w:hAnsiTheme="minorHAnsi" w:cstheme="minorHAnsi"/>
                  <w:b/>
                  <w:bCs/>
                </w:rPr>
                <w:delText>Angličtina - CJ1</w:delText>
              </w:r>
            </w:del>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78" w:author="Michal Pilík" w:date="2018-09-15T12:58:00Z"/>
                <w:rFonts w:asciiTheme="minorHAnsi" w:hAnsiTheme="minorHAnsi" w:cstheme="minorHAnsi"/>
              </w:rPr>
            </w:pPr>
            <w:del w:id="779" w:author="Michal Pilík" w:date="2018-09-15T12:58:00Z">
              <w:r w:rsidRPr="003C44BF" w:rsidDel="00CC6CEB">
                <w:rPr>
                  <w:rFonts w:asciiTheme="minorHAnsi" w:hAnsiTheme="minorHAnsi" w:cstheme="minorHAnsi"/>
                </w:rPr>
                <w:delText>4</w:delText>
              </w:r>
            </w:del>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80" w:author="Michal Pilík" w:date="2018-09-15T12:58:00Z"/>
                <w:rFonts w:asciiTheme="minorHAnsi" w:hAnsiTheme="minorHAnsi" w:cstheme="minorHAnsi"/>
                <w:b/>
                <w:bCs/>
              </w:rPr>
            </w:pPr>
            <w:del w:id="781" w:author="Michal Pilík" w:date="2018-09-15T12:58:00Z">
              <w:r w:rsidRPr="003C44BF" w:rsidDel="00CC6CEB">
                <w:rPr>
                  <w:rFonts w:asciiTheme="minorHAnsi" w:hAnsiTheme="minorHAnsi" w:cstheme="minorHAnsi"/>
                  <w:b/>
                  <w:bCs/>
                </w:rPr>
                <w:delText>10</w:delText>
              </w:r>
            </w:del>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82" w:author="Michal Pilík" w:date="2018-09-15T12:58:00Z"/>
                <w:rFonts w:asciiTheme="minorHAnsi" w:hAnsiTheme="minorHAnsi" w:cstheme="minorHAnsi"/>
              </w:rPr>
            </w:pPr>
            <w:del w:id="783" w:author="Michal Pilík" w:date="2018-09-15T12:58:00Z">
              <w:r w:rsidRPr="003C44BF" w:rsidDel="00CC6CEB">
                <w:rPr>
                  <w:rFonts w:asciiTheme="minorHAnsi" w:hAnsiTheme="minorHAnsi" w:cstheme="minorHAnsi"/>
                </w:rPr>
                <w:delText>Klz</w:delText>
              </w:r>
            </w:del>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Del="00CC6CEB" w:rsidRDefault="00CC6CEB" w:rsidP="00CC6CEB">
            <w:pPr>
              <w:jc w:val="center"/>
              <w:rPr>
                <w:del w:id="784" w:author="Michal Pilík" w:date="2018-09-15T12:58:00Z"/>
                <w:rFonts w:asciiTheme="minorHAnsi" w:hAnsiTheme="minorHAnsi" w:cstheme="minorHAnsi"/>
              </w:rPr>
            </w:pPr>
            <w:del w:id="785" w:author="Michal Pilík" w:date="2018-09-15T12:58:00Z">
              <w:r w:rsidRPr="003C44BF" w:rsidDel="00CC6CEB">
                <w:rPr>
                  <w:rFonts w:asciiTheme="minorHAnsi" w:hAnsiTheme="minorHAnsi" w:cstheme="minorHAnsi"/>
                </w:rPr>
                <w:delText>2</w:delText>
              </w:r>
            </w:del>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Del="00CC6CEB" w:rsidRDefault="00CC6CEB" w:rsidP="00CC6CEB">
            <w:pPr>
              <w:jc w:val="center"/>
              <w:rPr>
                <w:del w:id="786" w:author="Michal Pilík" w:date="2018-09-15T12:58:00Z"/>
                <w:rFonts w:asciiTheme="minorHAnsi" w:hAnsiTheme="minorHAnsi" w:cstheme="minorHAnsi"/>
              </w:rPr>
            </w:pPr>
            <w:del w:id="787" w:author="Michal Pilík" w:date="2018-09-15T12:58:00Z">
              <w:r w:rsidRPr="003C44BF" w:rsidDel="00CC6CEB">
                <w:rPr>
                  <w:rFonts w:asciiTheme="minorHAnsi" w:hAnsiTheme="minorHAnsi" w:cstheme="minorHAnsi"/>
                </w:rPr>
                <w:delText>Z</w:delText>
              </w:r>
            </w:del>
          </w:p>
        </w:tc>
      </w:tr>
      <w:tr w:rsidR="00CC6CEB" w:rsidRPr="003C44BF" w:rsidDel="00CC6CEB" w:rsidTr="003F6EB7">
        <w:trPr>
          <w:trHeight w:val="315"/>
          <w:jc w:val="center"/>
          <w:del w:id="788" w:author="Michal Pilík" w:date="2018-09-15T12:58:00Z"/>
        </w:trPr>
        <w:tc>
          <w:tcPr>
            <w:tcW w:w="4096" w:type="dxa"/>
            <w:tcBorders>
              <w:top w:val="nil"/>
              <w:left w:val="single" w:sz="12" w:space="0" w:color="auto"/>
              <w:bottom w:val="single" w:sz="12" w:space="0" w:color="auto"/>
              <w:right w:val="single" w:sz="4" w:space="0" w:color="auto"/>
            </w:tcBorders>
            <w:shd w:val="clear" w:color="auto" w:fill="auto"/>
            <w:noWrap/>
            <w:vAlign w:val="bottom"/>
            <w:hideMark/>
          </w:tcPr>
          <w:p w:rsidR="00CC6CEB" w:rsidRPr="003C44BF" w:rsidDel="00CC6CEB" w:rsidRDefault="00CC6CEB" w:rsidP="00CC6CEB">
            <w:pPr>
              <w:rPr>
                <w:del w:id="789" w:author="Michal Pilík" w:date="2018-09-15T12:58:00Z"/>
                <w:rFonts w:asciiTheme="minorHAnsi" w:hAnsiTheme="minorHAnsi" w:cstheme="minorHAnsi"/>
                <w:b/>
                <w:bCs/>
              </w:rPr>
            </w:pPr>
            <w:del w:id="790" w:author="Michal Pilík" w:date="2018-09-15T12:58:00Z">
              <w:r w:rsidRPr="003C44BF" w:rsidDel="00CC6CEB">
                <w:rPr>
                  <w:rFonts w:asciiTheme="minorHAnsi" w:hAnsiTheme="minorHAnsi" w:cstheme="minorHAnsi"/>
                  <w:b/>
                  <w:bCs/>
                </w:rPr>
                <w:delText>Angličtina - CJ1</w:delText>
              </w:r>
            </w:del>
          </w:p>
        </w:tc>
        <w:tc>
          <w:tcPr>
            <w:tcW w:w="851" w:type="dxa"/>
            <w:tcBorders>
              <w:top w:val="nil"/>
              <w:left w:val="nil"/>
              <w:bottom w:val="single" w:sz="12" w:space="0" w:color="auto"/>
              <w:right w:val="single" w:sz="4" w:space="0" w:color="auto"/>
            </w:tcBorders>
            <w:shd w:val="clear" w:color="auto" w:fill="auto"/>
            <w:noWrap/>
            <w:vAlign w:val="bottom"/>
            <w:hideMark/>
          </w:tcPr>
          <w:p w:rsidR="00CC6CEB" w:rsidRPr="003C44BF" w:rsidDel="00CC6CEB" w:rsidRDefault="00CC6CEB" w:rsidP="00CC6CEB">
            <w:pPr>
              <w:jc w:val="center"/>
              <w:rPr>
                <w:del w:id="791" w:author="Michal Pilík" w:date="2018-09-15T12:58:00Z"/>
                <w:rFonts w:asciiTheme="minorHAnsi" w:hAnsiTheme="minorHAnsi" w:cstheme="minorHAnsi"/>
              </w:rPr>
            </w:pPr>
            <w:del w:id="792" w:author="Michal Pilík" w:date="2018-09-15T12:58:00Z">
              <w:r w:rsidRPr="003C44BF" w:rsidDel="00CC6CEB">
                <w:rPr>
                  <w:rFonts w:asciiTheme="minorHAnsi" w:hAnsiTheme="minorHAnsi" w:cstheme="minorHAnsi"/>
                </w:rPr>
                <w:delText>4</w:delText>
              </w:r>
            </w:del>
          </w:p>
        </w:tc>
        <w:tc>
          <w:tcPr>
            <w:tcW w:w="850" w:type="dxa"/>
            <w:tcBorders>
              <w:top w:val="nil"/>
              <w:left w:val="nil"/>
              <w:bottom w:val="single" w:sz="12" w:space="0" w:color="auto"/>
              <w:right w:val="single" w:sz="4" w:space="0" w:color="auto"/>
            </w:tcBorders>
            <w:shd w:val="clear" w:color="auto" w:fill="auto"/>
            <w:noWrap/>
            <w:vAlign w:val="bottom"/>
            <w:hideMark/>
          </w:tcPr>
          <w:p w:rsidR="00CC6CEB" w:rsidRPr="003C44BF" w:rsidDel="00CC6CEB" w:rsidRDefault="00CC6CEB" w:rsidP="00CC6CEB">
            <w:pPr>
              <w:jc w:val="center"/>
              <w:rPr>
                <w:del w:id="793" w:author="Michal Pilík" w:date="2018-09-15T12:58:00Z"/>
                <w:rFonts w:asciiTheme="minorHAnsi" w:hAnsiTheme="minorHAnsi" w:cstheme="minorHAnsi"/>
                <w:b/>
                <w:bCs/>
              </w:rPr>
            </w:pPr>
            <w:del w:id="794" w:author="Michal Pilík" w:date="2018-09-15T12:58:00Z">
              <w:r w:rsidRPr="003C44BF" w:rsidDel="00CC6CEB">
                <w:rPr>
                  <w:rFonts w:asciiTheme="minorHAnsi" w:hAnsiTheme="minorHAnsi" w:cstheme="minorHAnsi"/>
                  <w:b/>
                  <w:bCs/>
                </w:rPr>
                <w:delText>10</w:delText>
              </w:r>
            </w:del>
          </w:p>
        </w:tc>
        <w:tc>
          <w:tcPr>
            <w:tcW w:w="992" w:type="dxa"/>
            <w:tcBorders>
              <w:top w:val="nil"/>
              <w:left w:val="nil"/>
              <w:bottom w:val="single" w:sz="12" w:space="0" w:color="auto"/>
              <w:right w:val="single" w:sz="4" w:space="0" w:color="auto"/>
            </w:tcBorders>
            <w:shd w:val="clear" w:color="auto" w:fill="auto"/>
            <w:noWrap/>
            <w:vAlign w:val="bottom"/>
            <w:hideMark/>
          </w:tcPr>
          <w:p w:rsidR="00CC6CEB" w:rsidRPr="003C44BF" w:rsidDel="00CC6CEB" w:rsidRDefault="00CC6CEB" w:rsidP="00CC6CEB">
            <w:pPr>
              <w:jc w:val="center"/>
              <w:rPr>
                <w:del w:id="795" w:author="Michal Pilík" w:date="2018-09-15T12:58:00Z"/>
                <w:rFonts w:asciiTheme="minorHAnsi" w:hAnsiTheme="minorHAnsi" w:cstheme="minorHAnsi"/>
              </w:rPr>
            </w:pPr>
            <w:del w:id="796" w:author="Michal Pilík" w:date="2018-09-15T12:58:00Z">
              <w:r w:rsidRPr="003C44BF" w:rsidDel="00CC6CEB">
                <w:rPr>
                  <w:rFonts w:asciiTheme="minorHAnsi" w:hAnsiTheme="minorHAnsi" w:cstheme="minorHAnsi"/>
                </w:rPr>
                <w:delText>Zp, Zk</w:delText>
              </w:r>
            </w:del>
          </w:p>
        </w:tc>
        <w:tc>
          <w:tcPr>
            <w:tcW w:w="567" w:type="dxa"/>
            <w:tcBorders>
              <w:top w:val="nil"/>
              <w:left w:val="nil"/>
              <w:bottom w:val="single" w:sz="12" w:space="0" w:color="auto"/>
              <w:right w:val="single" w:sz="4" w:space="0" w:color="auto"/>
            </w:tcBorders>
            <w:shd w:val="clear" w:color="auto" w:fill="auto"/>
            <w:noWrap/>
            <w:vAlign w:val="bottom"/>
            <w:hideMark/>
          </w:tcPr>
          <w:p w:rsidR="00CC6CEB" w:rsidRPr="003C44BF" w:rsidDel="00CC6CEB" w:rsidRDefault="00CC6CEB" w:rsidP="00CC6CEB">
            <w:pPr>
              <w:jc w:val="center"/>
              <w:rPr>
                <w:del w:id="797" w:author="Michal Pilík" w:date="2018-09-15T12:58:00Z"/>
                <w:rFonts w:asciiTheme="minorHAnsi" w:hAnsiTheme="minorHAnsi" w:cstheme="minorHAnsi"/>
              </w:rPr>
            </w:pPr>
            <w:del w:id="798" w:author="Michal Pilík" w:date="2018-09-15T12:58:00Z">
              <w:r w:rsidRPr="003C44BF" w:rsidDel="00CC6CEB">
                <w:rPr>
                  <w:rFonts w:asciiTheme="minorHAnsi" w:hAnsiTheme="minorHAnsi" w:cstheme="minorHAnsi"/>
                </w:rPr>
                <w:delText>2</w:delText>
              </w:r>
            </w:del>
          </w:p>
        </w:tc>
        <w:tc>
          <w:tcPr>
            <w:tcW w:w="709" w:type="dxa"/>
            <w:tcBorders>
              <w:top w:val="nil"/>
              <w:left w:val="nil"/>
              <w:bottom w:val="single" w:sz="12" w:space="0" w:color="auto"/>
              <w:right w:val="single" w:sz="12" w:space="0" w:color="auto"/>
            </w:tcBorders>
            <w:shd w:val="clear" w:color="auto" w:fill="auto"/>
            <w:noWrap/>
            <w:vAlign w:val="bottom"/>
            <w:hideMark/>
          </w:tcPr>
          <w:p w:rsidR="00CC6CEB" w:rsidRPr="003C44BF" w:rsidDel="00CC6CEB" w:rsidRDefault="00CC6CEB" w:rsidP="00CC6CEB">
            <w:pPr>
              <w:jc w:val="center"/>
              <w:rPr>
                <w:del w:id="799" w:author="Michal Pilík" w:date="2018-09-15T12:58:00Z"/>
                <w:rFonts w:asciiTheme="minorHAnsi" w:hAnsiTheme="minorHAnsi" w:cstheme="minorHAnsi"/>
              </w:rPr>
            </w:pPr>
            <w:del w:id="800" w:author="Michal Pilík" w:date="2018-09-15T12:58:00Z">
              <w:r w:rsidRPr="003C44BF" w:rsidDel="00CC6CEB">
                <w:rPr>
                  <w:rFonts w:asciiTheme="minorHAnsi" w:hAnsiTheme="minorHAnsi" w:cstheme="minorHAnsi"/>
                </w:rPr>
                <w:delText>L</w:delText>
              </w:r>
            </w:del>
          </w:p>
        </w:tc>
      </w:tr>
      <w:tr w:rsidR="00CC6CEB" w:rsidRPr="003C44BF" w:rsidTr="003F6EB7">
        <w:trPr>
          <w:trHeight w:val="315"/>
          <w:jc w:val="center"/>
        </w:trPr>
        <w:tc>
          <w:tcPr>
            <w:tcW w:w="8065" w:type="dxa"/>
            <w:gridSpan w:val="6"/>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C6CEB" w:rsidRPr="003C44BF" w:rsidRDefault="00CC6CEB" w:rsidP="00CC6CEB">
            <w:pPr>
              <w:rPr>
                <w:rFonts w:asciiTheme="minorHAnsi" w:hAnsiTheme="minorHAnsi" w:cstheme="minorHAnsi"/>
              </w:rPr>
            </w:pPr>
            <w:r w:rsidRPr="003C44BF">
              <w:rPr>
                <w:rFonts w:asciiTheme="minorHAnsi" w:hAnsiTheme="minorHAnsi" w:cstheme="minorHAnsi"/>
                <w:b/>
                <w:bCs/>
                <w:u w:val="single"/>
              </w:rPr>
              <w:t>3. ročník</w:t>
            </w:r>
            <w:r w:rsidRPr="003C44BF">
              <w:rPr>
                <w:rFonts w:asciiTheme="minorHAnsi" w:hAnsiTheme="minorHAnsi" w:cstheme="minorHAnsi"/>
              </w:rPr>
              <w:t> </w:t>
            </w:r>
          </w:p>
        </w:tc>
      </w:tr>
      <w:tr w:rsidR="00CC6CEB" w:rsidRPr="003C44BF" w:rsidTr="003F6EB7">
        <w:trPr>
          <w:trHeight w:val="315"/>
          <w:jc w:val="center"/>
        </w:trPr>
        <w:tc>
          <w:tcPr>
            <w:tcW w:w="4096"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C6CEB" w:rsidRPr="003C44BF" w:rsidRDefault="00CC6CEB" w:rsidP="00CC6CEB">
            <w:pPr>
              <w:rPr>
                <w:rFonts w:asciiTheme="minorHAnsi" w:hAnsiTheme="minorHAnsi" w:cstheme="minorHAnsi"/>
                <w:b/>
                <w:bCs/>
              </w:rPr>
            </w:pPr>
            <w:r w:rsidRPr="003C44BF">
              <w:rPr>
                <w:rFonts w:asciiTheme="minorHAnsi" w:hAnsiTheme="minorHAnsi" w:cstheme="minorHAnsi"/>
                <w:b/>
                <w:bCs/>
              </w:rPr>
              <w:t>Seminář k bakalářské práci</w:t>
            </w:r>
          </w:p>
        </w:tc>
        <w:tc>
          <w:tcPr>
            <w:tcW w:w="851" w:type="dxa"/>
            <w:tcBorders>
              <w:top w:val="single" w:sz="12" w:space="0" w:color="auto"/>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2</w:t>
            </w:r>
          </w:p>
        </w:tc>
        <w:tc>
          <w:tcPr>
            <w:tcW w:w="850" w:type="dxa"/>
            <w:tcBorders>
              <w:top w:val="single" w:sz="12" w:space="0" w:color="auto"/>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single" w:sz="12" w:space="0" w:color="auto"/>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Zp</w:t>
            </w:r>
          </w:p>
        </w:tc>
        <w:tc>
          <w:tcPr>
            <w:tcW w:w="567" w:type="dxa"/>
            <w:tcBorders>
              <w:top w:val="single" w:sz="12" w:space="0" w:color="auto"/>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709" w:type="dxa"/>
            <w:tcBorders>
              <w:top w:val="single" w:sz="12" w:space="0" w:color="auto"/>
              <w:left w:val="nil"/>
              <w:bottom w:val="single" w:sz="4" w:space="0" w:color="auto"/>
              <w:right w:val="single" w:sz="12"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w:t>
            </w:r>
          </w:p>
        </w:tc>
      </w:tr>
      <w:tr w:rsidR="00CC6CEB"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RDefault="00CC6CEB" w:rsidP="00CC6CEB">
            <w:pPr>
              <w:rPr>
                <w:rFonts w:asciiTheme="minorHAnsi" w:hAnsiTheme="minorHAnsi" w:cstheme="minorHAnsi"/>
                <w:b/>
                <w:bCs/>
              </w:rPr>
            </w:pPr>
            <w:r w:rsidRPr="003C44BF">
              <w:rPr>
                <w:rFonts w:asciiTheme="minorHAnsi" w:hAnsiTheme="minorHAnsi" w:cstheme="minorHAnsi"/>
                <w:b/>
                <w:bCs/>
              </w:rPr>
              <w:t>Aplikovaná statistika II</w:t>
            </w:r>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w:t>
            </w:r>
          </w:p>
        </w:tc>
      </w:tr>
      <w:tr w:rsidR="00CC6CEB"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RDefault="00CC6CEB" w:rsidP="00CC6CEB">
            <w:pPr>
              <w:rPr>
                <w:rFonts w:asciiTheme="minorHAnsi" w:hAnsiTheme="minorHAnsi" w:cstheme="minorHAnsi"/>
                <w:b/>
                <w:bCs/>
              </w:rPr>
            </w:pPr>
            <w:r w:rsidRPr="003C44BF">
              <w:rPr>
                <w:rFonts w:asciiTheme="minorHAnsi" w:hAnsiTheme="minorHAnsi" w:cstheme="minorHAnsi"/>
                <w:b/>
                <w:bCs/>
              </w:rPr>
              <w:t>Řízení a organizace výroby</w:t>
            </w:r>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w:t>
            </w:r>
          </w:p>
        </w:tc>
      </w:tr>
      <w:tr w:rsidR="00CC6CEB"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RDefault="00CC6CEB" w:rsidP="00CC6CEB">
            <w:pPr>
              <w:rPr>
                <w:rFonts w:asciiTheme="minorHAnsi" w:hAnsiTheme="minorHAnsi" w:cstheme="minorHAnsi"/>
                <w:b/>
                <w:bCs/>
              </w:rPr>
            </w:pPr>
            <w:r w:rsidRPr="003C44BF">
              <w:rPr>
                <w:rFonts w:asciiTheme="minorHAnsi" w:hAnsiTheme="minorHAnsi" w:cstheme="minorHAnsi"/>
                <w:b/>
                <w:bCs/>
              </w:rPr>
              <w:t>Základy kvantitativních metod</w:t>
            </w:r>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w:t>
            </w:r>
          </w:p>
        </w:tc>
      </w:tr>
      <w:tr w:rsidR="00CC6CEB"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RDefault="00CC6CEB" w:rsidP="00CC6CEB">
            <w:pPr>
              <w:rPr>
                <w:rFonts w:asciiTheme="minorHAnsi" w:hAnsiTheme="minorHAnsi" w:cstheme="minorHAnsi"/>
                <w:b/>
                <w:bCs/>
              </w:rPr>
            </w:pPr>
            <w:r w:rsidRPr="003C44BF">
              <w:rPr>
                <w:rFonts w:asciiTheme="minorHAnsi" w:hAnsiTheme="minorHAnsi" w:cstheme="minorHAnsi"/>
                <w:b/>
                <w:bCs/>
              </w:rPr>
              <w:t>Kvalita a metrologie</w:t>
            </w:r>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w:t>
            </w:r>
          </w:p>
        </w:tc>
      </w:tr>
      <w:tr w:rsidR="00CC6CEB"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RDefault="00CC6CEB" w:rsidP="00CC6CEB">
            <w:pPr>
              <w:rPr>
                <w:rFonts w:asciiTheme="minorHAnsi" w:hAnsiTheme="minorHAnsi" w:cstheme="minorHAnsi"/>
                <w:b/>
                <w:bCs/>
              </w:rPr>
            </w:pPr>
            <w:r w:rsidRPr="003C44BF">
              <w:rPr>
                <w:rFonts w:asciiTheme="minorHAnsi" w:hAnsiTheme="minorHAnsi" w:cstheme="minorHAnsi"/>
                <w:b/>
                <w:bCs/>
              </w:rPr>
              <w:t>Inovační management</w:t>
            </w:r>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w:t>
            </w:r>
          </w:p>
        </w:tc>
      </w:tr>
      <w:tr w:rsidR="00CC6CEB"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RDefault="00CC6CEB" w:rsidP="00CC6CEB">
            <w:pPr>
              <w:rPr>
                <w:rFonts w:asciiTheme="minorHAnsi" w:hAnsiTheme="minorHAnsi" w:cstheme="minorHAnsi"/>
                <w:b/>
                <w:bCs/>
                <w:color w:val="000000"/>
              </w:rPr>
            </w:pPr>
            <w:r w:rsidRPr="003C44BF">
              <w:rPr>
                <w:rFonts w:asciiTheme="minorHAnsi" w:hAnsiTheme="minorHAnsi" w:cstheme="minorHAnsi"/>
                <w:b/>
                <w:bCs/>
                <w:color w:val="000000"/>
              </w:rPr>
              <w:t>Odborná praxe PI IV</w:t>
            </w:r>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b/>
                <w:bCs/>
              </w:rPr>
            </w:pPr>
            <w:r>
              <w:rPr>
                <w:rFonts w:asciiTheme="minorHAnsi" w:hAnsiTheme="minorHAnsi" w:cstheme="minorHAnsi"/>
                <w:b/>
                <w:bCs/>
              </w:rPr>
              <w:t>12</w:t>
            </w:r>
            <w:r w:rsidRPr="003C44BF">
              <w:rPr>
                <w:rFonts w:asciiTheme="minorHAnsi" w:hAnsiTheme="minorHAnsi" w:cstheme="minorHAnsi"/>
                <w:b/>
                <w:bCs/>
              </w:rPr>
              <w:t>0</w:t>
            </w:r>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w:t>
            </w:r>
          </w:p>
        </w:tc>
      </w:tr>
      <w:tr w:rsidR="00CC6CEB"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RDefault="00CC6CEB" w:rsidP="00CC6CEB">
            <w:pPr>
              <w:rPr>
                <w:rFonts w:asciiTheme="minorHAnsi" w:hAnsiTheme="minorHAnsi" w:cstheme="minorHAnsi"/>
                <w:b/>
                <w:bCs/>
                <w:color w:val="000000"/>
              </w:rPr>
            </w:pPr>
            <w:r w:rsidRPr="003C44BF">
              <w:rPr>
                <w:rFonts w:asciiTheme="minorHAnsi" w:hAnsiTheme="minorHAnsi" w:cstheme="minorHAnsi"/>
                <w:b/>
                <w:bCs/>
                <w:color w:val="000000"/>
              </w:rPr>
              <w:t>Informační systémy v průmyslovém inženýrství</w:t>
            </w:r>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b/>
                <w:bCs/>
              </w:rPr>
            </w:pPr>
            <w:r w:rsidRPr="003C44BF">
              <w:rPr>
                <w:rFonts w:asciiTheme="minorHAnsi" w:hAnsiTheme="minorHAnsi" w:cstheme="minorHAnsi"/>
                <w:b/>
                <w:bCs/>
              </w:rPr>
              <w:t>15</w:t>
            </w:r>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L</w:t>
            </w:r>
          </w:p>
        </w:tc>
      </w:tr>
      <w:tr w:rsidR="00CC6CEB"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RDefault="00CC6CEB" w:rsidP="00CC6CEB">
            <w:pPr>
              <w:rPr>
                <w:rFonts w:asciiTheme="minorHAnsi" w:hAnsiTheme="minorHAnsi" w:cstheme="minorHAnsi"/>
                <w:b/>
                <w:bCs/>
                <w:color w:val="000000"/>
              </w:rPr>
            </w:pPr>
            <w:r w:rsidRPr="003C44BF">
              <w:rPr>
                <w:rFonts w:asciiTheme="minorHAnsi" w:hAnsiTheme="minorHAnsi" w:cstheme="minorHAnsi"/>
                <w:b/>
                <w:bCs/>
                <w:color w:val="000000"/>
              </w:rPr>
              <w:t>Průmysl 4.0 - digitalizace výrobních procesů</w:t>
            </w:r>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b/>
                <w:bCs/>
              </w:rPr>
            </w:pPr>
            <w:r w:rsidRPr="003C44BF">
              <w:rPr>
                <w:rFonts w:asciiTheme="minorHAnsi" w:hAnsiTheme="minorHAnsi" w:cstheme="minorHAnsi"/>
                <w:b/>
                <w:bCs/>
              </w:rPr>
              <w:t>10</w:t>
            </w:r>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Klz</w:t>
            </w:r>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L</w:t>
            </w:r>
          </w:p>
        </w:tc>
      </w:tr>
      <w:tr w:rsidR="00CC6CEB" w:rsidRPr="003C44BF" w:rsidTr="003F6EB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vAlign w:val="bottom"/>
            <w:hideMark/>
          </w:tcPr>
          <w:p w:rsidR="00CC6CEB" w:rsidRPr="003C44BF" w:rsidRDefault="00CC6CEB" w:rsidP="00CC6CEB">
            <w:pPr>
              <w:rPr>
                <w:rFonts w:asciiTheme="minorHAnsi" w:hAnsiTheme="minorHAnsi" w:cstheme="minorHAnsi"/>
                <w:b/>
                <w:bCs/>
              </w:rPr>
            </w:pPr>
            <w:r w:rsidRPr="003C44BF">
              <w:rPr>
                <w:rFonts w:asciiTheme="minorHAnsi" w:hAnsiTheme="minorHAnsi" w:cstheme="minorHAnsi"/>
                <w:b/>
                <w:bCs/>
              </w:rPr>
              <w:t>Právo pro ekonomy</w:t>
            </w:r>
          </w:p>
        </w:tc>
        <w:tc>
          <w:tcPr>
            <w:tcW w:w="851"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5</w:t>
            </w:r>
          </w:p>
        </w:tc>
        <w:tc>
          <w:tcPr>
            <w:tcW w:w="850"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b/>
                <w:bCs/>
              </w:rPr>
            </w:pPr>
            <w:r w:rsidRPr="003C44BF">
              <w:rPr>
                <w:rFonts w:asciiTheme="minorHAnsi" w:hAnsiTheme="minorHAnsi" w:cstheme="minorHAnsi"/>
                <w:b/>
                <w:bCs/>
              </w:rPr>
              <w:t>20</w:t>
            </w:r>
          </w:p>
        </w:tc>
        <w:tc>
          <w:tcPr>
            <w:tcW w:w="992"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Zp, Zk</w:t>
            </w:r>
          </w:p>
        </w:tc>
        <w:tc>
          <w:tcPr>
            <w:tcW w:w="567" w:type="dxa"/>
            <w:tcBorders>
              <w:top w:val="nil"/>
              <w:left w:val="nil"/>
              <w:bottom w:val="single" w:sz="4"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4" w:space="0" w:color="auto"/>
              <w:right w:val="single" w:sz="12"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L</w:t>
            </w:r>
          </w:p>
        </w:tc>
      </w:tr>
      <w:tr w:rsidR="00CC6CEB" w:rsidRPr="003C44BF" w:rsidTr="003F6EB7">
        <w:trPr>
          <w:trHeight w:val="315"/>
          <w:jc w:val="center"/>
        </w:trPr>
        <w:tc>
          <w:tcPr>
            <w:tcW w:w="4096" w:type="dxa"/>
            <w:tcBorders>
              <w:top w:val="nil"/>
              <w:left w:val="single" w:sz="12" w:space="0" w:color="auto"/>
              <w:bottom w:val="single" w:sz="12" w:space="0" w:color="auto"/>
              <w:right w:val="single" w:sz="4" w:space="0" w:color="auto"/>
            </w:tcBorders>
            <w:shd w:val="clear" w:color="auto" w:fill="auto"/>
            <w:noWrap/>
            <w:vAlign w:val="bottom"/>
            <w:hideMark/>
          </w:tcPr>
          <w:p w:rsidR="00CC6CEB" w:rsidRPr="003C44BF" w:rsidRDefault="00CC6CEB" w:rsidP="00CC6CEB">
            <w:pPr>
              <w:rPr>
                <w:rFonts w:asciiTheme="minorHAnsi" w:hAnsiTheme="minorHAnsi" w:cstheme="minorHAnsi"/>
                <w:b/>
                <w:bCs/>
                <w:color w:val="000000"/>
              </w:rPr>
            </w:pPr>
            <w:r w:rsidRPr="003C44BF">
              <w:rPr>
                <w:rFonts w:asciiTheme="minorHAnsi" w:hAnsiTheme="minorHAnsi" w:cstheme="minorHAnsi"/>
                <w:b/>
                <w:bCs/>
                <w:color w:val="000000"/>
              </w:rPr>
              <w:t>Příprava bakalářské práce a odborná praxe</w:t>
            </w:r>
          </w:p>
        </w:tc>
        <w:tc>
          <w:tcPr>
            <w:tcW w:w="851" w:type="dxa"/>
            <w:tcBorders>
              <w:top w:val="nil"/>
              <w:left w:val="nil"/>
              <w:bottom w:val="single" w:sz="12"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10</w:t>
            </w:r>
          </w:p>
        </w:tc>
        <w:tc>
          <w:tcPr>
            <w:tcW w:w="850" w:type="dxa"/>
            <w:tcBorders>
              <w:top w:val="nil"/>
              <w:left w:val="nil"/>
              <w:bottom w:val="single" w:sz="12"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b/>
                <w:bCs/>
              </w:rPr>
            </w:pPr>
            <w:r w:rsidRPr="003C44BF">
              <w:rPr>
                <w:rFonts w:asciiTheme="minorHAnsi" w:hAnsiTheme="minorHAnsi" w:cstheme="minorHAnsi"/>
                <w:b/>
                <w:bCs/>
              </w:rPr>
              <w:t>0</w:t>
            </w:r>
          </w:p>
        </w:tc>
        <w:tc>
          <w:tcPr>
            <w:tcW w:w="992" w:type="dxa"/>
            <w:tcBorders>
              <w:top w:val="nil"/>
              <w:left w:val="nil"/>
              <w:bottom w:val="single" w:sz="12"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Zp</w:t>
            </w:r>
          </w:p>
        </w:tc>
        <w:tc>
          <w:tcPr>
            <w:tcW w:w="567" w:type="dxa"/>
            <w:tcBorders>
              <w:top w:val="nil"/>
              <w:left w:val="nil"/>
              <w:bottom w:val="single" w:sz="12" w:space="0" w:color="auto"/>
              <w:right w:val="single" w:sz="4"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3</w:t>
            </w:r>
          </w:p>
        </w:tc>
        <w:tc>
          <w:tcPr>
            <w:tcW w:w="709" w:type="dxa"/>
            <w:tcBorders>
              <w:top w:val="nil"/>
              <w:left w:val="nil"/>
              <w:bottom w:val="single" w:sz="12" w:space="0" w:color="auto"/>
              <w:right w:val="single" w:sz="12" w:space="0" w:color="auto"/>
            </w:tcBorders>
            <w:shd w:val="clear" w:color="auto" w:fill="auto"/>
            <w:noWrap/>
            <w:vAlign w:val="bottom"/>
            <w:hideMark/>
          </w:tcPr>
          <w:p w:rsidR="00CC6CEB" w:rsidRPr="003C44BF" w:rsidRDefault="00CC6CEB" w:rsidP="00CC6CEB">
            <w:pPr>
              <w:jc w:val="center"/>
              <w:rPr>
                <w:rFonts w:asciiTheme="minorHAnsi" w:hAnsiTheme="minorHAnsi" w:cstheme="minorHAnsi"/>
              </w:rPr>
            </w:pPr>
            <w:r w:rsidRPr="003C44BF">
              <w:rPr>
                <w:rFonts w:asciiTheme="minorHAnsi" w:hAnsiTheme="minorHAnsi" w:cstheme="minorHAnsi"/>
              </w:rPr>
              <w:t>L</w:t>
            </w:r>
          </w:p>
        </w:tc>
      </w:tr>
    </w:tbl>
    <w:p w:rsidR="00E14C88" w:rsidRPr="00E14C88" w:rsidRDefault="00E14C88" w:rsidP="00B0070D">
      <w:pPr>
        <w:ind w:left="567"/>
        <w:rPr>
          <w:rFonts w:ascii="Calibri" w:hAnsi="Calibri" w:cs="Calibri"/>
        </w:rPr>
      </w:pPr>
      <w:r w:rsidRPr="00E14C88">
        <w:rPr>
          <w:rFonts w:ascii="Calibri" w:hAnsi="Calibri" w:cs="Calibri"/>
        </w:rPr>
        <w:tab/>
      </w:r>
      <w:ins w:id="801" w:author="Michal Pilík" w:date="2018-09-20T10:41:00Z">
        <w:r w:rsidR="00B0070D">
          <w:rPr>
            <w:rFonts w:ascii="Calibri" w:hAnsi="Calibri" w:cs="Calibri"/>
          </w:rPr>
          <w:t>*student si v 1. ročníku BSP vybere jeden cizí jazyk (angličtinu nebo němčinu), který studuje následující 4 semestry</w:t>
        </w:r>
      </w:ins>
    </w:p>
    <w:tbl>
      <w:tblPr>
        <w:tblW w:w="8080" w:type="dxa"/>
        <w:jc w:val="center"/>
        <w:tblCellMar>
          <w:left w:w="70" w:type="dxa"/>
          <w:right w:w="70" w:type="dxa"/>
        </w:tblCellMar>
        <w:tblLook w:val="04A0" w:firstRow="1" w:lastRow="0" w:firstColumn="1" w:lastColumn="0" w:noHBand="0" w:noVBand="1"/>
      </w:tblPr>
      <w:tblGrid>
        <w:gridCol w:w="3970"/>
        <w:gridCol w:w="850"/>
        <w:gridCol w:w="851"/>
        <w:gridCol w:w="850"/>
        <w:gridCol w:w="567"/>
        <w:gridCol w:w="992"/>
      </w:tblGrid>
      <w:tr w:rsidR="00E14C88" w:rsidRPr="00E14C88" w:rsidTr="003F6EB7">
        <w:trPr>
          <w:trHeight w:val="255"/>
          <w:jc w:val="center"/>
        </w:trPr>
        <w:tc>
          <w:tcPr>
            <w:tcW w:w="3970"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b/>
                <w:bCs/>
              </w:rPr>
            </w:pPr>
            <w:r w:rsidRPr="00E14C88">
              <w:rPr>
                <w:rFonts w:ascii="Calibri" w:hAnsi="Calibri" w:cs="Calibri"/>
                <w:b/>
                <w:bCs/>
              </w:rPr>
              <w:t>BLOK B - povinně volitelné předměty</w:t>
            </w:r>
          </w:p>
        </w:tc>
        <w:tc>
          <w:tcPr>
            <w:tcW w:w="850"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b/>
                <w:bCs/>
              </w:rPr>
            </w:pPr>
          </w:p>
        </w:tc>
        <w:tc>
          <w:tcPr>
            <w:tcW w:w="851"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rPr>
            </w:pPr>
          </w:p>
        </w:tc>
        <w:tc>
          <w:tcPr>
            <w:tcW w:w="850" w:type="dxa"/>
            <w:tcBorders>
              <w:top w:val="nil"/>
              <w:left w:val="nil"/>
              <w:bottom w:val="single" w:sz="12" w:space="0" w:color="auto"/>
              <w:right w:val="nil"/>
            </w:tcBorders>
            <w:shd w:val="clear" w:color="auto" w:fill="auto"/>
            <w:noWrap/>
            <w:vAlign w:val="bottom"/>
            <w:hideMark/>
          </w:tcPr>
          <w:p w:rsidR="00E14C88" w:rsidRPr="00E14C88" w:rsidRDefault="00E14C88" w:rsidP="003F6EB7">
            <w:pPr>
              <w:jc w:val="center"/>
              <w:rPr>
                <w:rFonts w:ascii="Calibri" w:hAnsi="Calibri" w:cs="Calibri"/>
              </w:rPr>
            </w:pPr>
          </w:p>
        </w:tc>
        <w:tc>
          <w:tcPr>
            <w:tcW w:w="567" w:type="dxa"/>
            <w:tcBorders>
              <w:top w:val="nil"/>
              <w:left w:val="nil"/>
              <w:bottom w:val="single" w:sz="12" w:space="0" w:color="auto"/>
              <w:right w:val="nil"/>
            </w:tcBorders>
            <w:shd w:val="clear" w:color="auto" w:fill="auto"/>
            <w:noWrap/>
            <w:vAlign w:val="bottom"/>
            <w:hideMark/>
          </w:tcPr>
          <w:p w:rsidR="00E14C88" w:rsidRPr="00E14C88" w:rsidRDefault="00E14C88" w:rsidP="003F6EB7">
            <w:pPr>
              <w:rPr>
                <w:rFonts w:ascii="Calibri" w:hAnsi="Calibri" w:cs="Calibri"/>
              </w:rPr>
            </w:pPr>
          </w:p>
        </w:tc>
        <w:tc>
          <w:tcPr>
            <w:tcW w:w="992" w:type="dxa"/>
            <w:tcBorders>
              <w:top w:val="nil"/>
              <w:left w:val="nil"/>
              <w:bottom w:val="nil"/>
              <w:right w:val="nil"/>
            </w:tcBorders>
            <w:shd w:val="clear" w:color="auto" w:fill="auto"/>
            <w:noWrap/>
            <w:vAlign w:val="bottom"/>
            <w:hideMark/>
          </w:tcPr>
          <w:p w:rsidR="00E14C88" w:rsidRPr="00E14C88" w:rsidRDefault="00E14C88" w:rsidP="003F6EB7">
            <w:pPr>
              <w:rPr>
                <w:rFonts w:ascii="Calibri" w:hAnsi="Calibri" w:cs="Calibri"/>
              </w:rPr>
            </w:pPr>
          </w:p>
        </w:tc>
      </w:tr>
      <w:tr w:rsidR="00E14C88" w:rsidRPr="00E14C88" w:rsidTr="003F6EB7">
        <w:trPr>
          <w:trHeight w:val="255"/>
          <w:jc w:val="center"/>
        </w:trPr>
        <w:tc>
          <w:tcPr>
            <w:tcW w:w="3970" w:type="dxa"/>
            <w:vMerge w:val="restart"/>
            <w:tcBorders>
              <w:top w:val="single" w:sz="12" w:space="0" w:color="auto"/>
              <w:left w:val="single" w:sz="12" w:space="0" w:color="auto"/>
              <w:bottom w:val="single" w:sz="4" w:space="0" w:color="000000"/>
              <w:right w:val="single" w:sz="4" w:space="0" w:color="auto"/>
            </w:tcBorders>
            <w:shd w:val="clear" w:color="auto" w:fill="auto"/>
            <w:vAlign w:val="center"/>
            <w:hideMark/>
          </w:tcPr>
          <w:p w:rsidR="00E14C88" w:rsidRPr="00E14C88" w:rsidRDefault="00E14C88" w:rsidP="003C44BF">
            <w:pPr>
              <w:jc w:val="center"/>
              <w:rPr>
                <w:rFonts w:ascii="Calibri" w:hAnsi="Calibri" w:cs="Calibri"/>
                <w:b/>
                <w:bCs/>
              </w:rPr>
            </w:pPr>
            <w:r w:rsidRPr="00E14C88">
              <w:rPr>
                <w:rFonts w:ascii="Calibri" w:hAnsi="Calibri" w:cs="Calibri"/>
                <w:b/>
                <w:bCs/>
              </w:rPr>
              <w:t>Název předmětu</w:t>
            </w:r>
          </w:p>
        </w:tc>
        <w:tc>
          <w:tcPr>
            <w:tcW w:w="850"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Počet kreditů</w:t>
            </w:r>
          </w:p>
        </w:tc>
        <w:tc>
          <w:tcPr>
            <w:tcW w:w="851"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Rozsah KS</w:t>
            </w:r>
          </w:p>
        </w:tc>
        <w:tc>
          <w:tcPr>
            <w:tcW w:w="850"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Zakonč.</w:t>
            </w:r>
          </w:p>
        </w:tc>
        <w:tc>
          <w:tcPr>
            <w:tcW w:w="1559" w:type="dxa"/>
            <w:gridSpan w:val="2"/>
            <w:tcBorders>
              <w:top w:val="single" w:sz="12" w:space="0" w:color="auto"/>
              <w:left w:val="nil"/>
              <w:bottom w:val="single" w:sz="4" w:space="0" w:color="auto"/>
              <w:right w:val="single" w:sz="12"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Předepsaný</w:t>
            </w:r>
          </w:p>
        </w:tc>
      </w:tr>
      <w:tr w:rsidR="00E14C88" w:rsidRPr="00E14C88" w:rsidTr="00860280">
        <w:trPr>
          <w:trHeight w:val="255"/>
          <w:jc w:val="center"/>
        </w:trPr>
        <w:tc>
          <w:tcPr>
            <w:tcW w:w="3970" w:type="dxa"/>
            <w:vMerge/>
            <w:tcBorders>
              <w:top w:val="single" w:sz="8" w:space="0" w:color="auto"/>
              <w:left w:val="single" w:sz="12"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851" w:type="dxa"/>
            <w:vMerge/>
            <w:tcBorders>
              <w:top w:val="single" w:sz="8" w:space="0" w:color="auto"/>
              <w:left w:val="single" w:sz="4"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rsidR="00E14C88" w:rsidRPr="00E14C88" w:rsidRDefault="00E14C88" w:rsidP="003F6EB7">
            <w:pPr>
              <w:rPr>
                <w:rFonts w:ascii="Calibri" w:hAnsi="Calibri" w:cs="Calibri"/>
                <w:b/>
                <w:bCs/>
              </w:rPr>
            </w:pPr>
          </w:p>
        </w:tc>
        <w:tc>
          <w:tcPr>
            <w:tcW w:w="567" w:type="dxa"/>
            <w:tcBorders>
              <w:top w:val="nil"/>
              <w:left w:val="nil"/>
              <w:bottom w:val="single" w:sz="12" w:space="0" w:color="auto"/>
              <w:right w:val="single" w:sz="4"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roč.</w:t>
            </w:r>
          </w:p>
        </w:tc>
        <w:tc>
          <w:tcPr>
            <w:tcW w:w="992" w:type="dxa"/>
            <w:tcBorders>
              <w:top w:val="nil"/>
              <w:left w:val="nil"/>
              <w:bottom w:val="single" w:sz="12" w:space="0" w:color="auto"/>
              <w:right w:val="single" w:sz="12" w:space="0" w:color="auto"/>
            </w:tcBorders>
            <w:shd w:val="clear" w:color="auto" w:fill="auto"/>
            <w:noWrap/>
            <w:vAlign w:val="center"/>
            <w:hideMark/>
          </w:tcPr>
          <w:p w:rsidR="00E14C88" w:rsidRPr="00E14C88" w:rsidRDefault="00E14C88" w:rsidP="003F6EB7">
            <w:pPr>
              <w:jc w:val="center"/>
              <w:rPr>
                <w:rFonts w:ascii="Calibri" w:hAnsi="Calibri" w:cs="Calibri"/>
                <w:b/>
                <w:bCs/>
              </w:rPr>
            </w:pPr>
            <w:r w:rsidRPr="00E14C88">
              <w:rPr>
                <w:rFonts w:ascii="Calibri" w:hAnsi="Calibri" w:cs="Calibri"/>
                <w:b/>
                <w:bCs/>
              </w:rPr>
              <w:t>sem.</w:t>
            </w:r>
          </w:p>
        </w:tc>
      </w:tr>
      <w:tr w:rsidR="00E14C88" w:rsidRPr="00E14C88" w:rsidTr="00860280">
        <w:trPr>
          <w:trHeight w:val="255"/>
          <w:jc w:val="center"/>
        </w:trPr>
        <w:tc>
          <w:tcPr>
            <w:tcW w:w="3970" w:type="dxa"/>
            <w:tcBorders>
              <w:top w:val="single" w:sz="12" w:space="0" w:color="auto"/>
              <w:left w:val="single" w:sz="12" w:space="0" w:color="auto"/>
              <w:bottom w:val="single" w:sz="8" w:space="0" w:color="auto"/>
              <w:right w:val="single" w:sz="4" w:space="0" w:color="auto"/>
            </w:tcBorders>
            <w:vAlign w:val="bottom"/>
          </w:tcPr>
          <w:p w:rsidR="00E14C88" w:rsidRPr="00E14C88" w:rsidRDefault="00E14C88" w:rsidP="003C44BF">
            <w:pPr>
              <w:rPr>
                <w:rFonts w:ascii="Calibri" w:hAnsi="Calibri" w:cs="Calibri"/>
                <w:b/>
                <w:bCs/>
              </w:rPr>
            </w:pPr>
            <w:r w:rsidRPr="00E14C88">
              <w:rPr>
                <w:rFonts w:ascii="Calibri" w:hAnsi="Calibri" w:cs="Calibri"/>
                <w:b/>
                <w:bCs/>
              </w:rPr>
              <w:t xml:space="preserve">Manažerská psychologie a sociologie </w:t>
            </w:r>
          </w:p>
        </w:tc>
        <w:tc>
          <w:tcPr>
            <w:tcW w:w="850" w:type="dxa"/>
            <w:tcBorders>
              <w:top w:val="single" w:sz="12" w:space="0" w:color="auto"/>
              <w:left w:val="single" w:sz="4" w:space="0" w:color="auto"/>
              <w:bottom w:val="single" w:sz="8" w:space="0" w:color="auto"/>
              <w:right w:val="single" w:sz="4" w:space="0" w:color="auto"/>
            </w:tcBorders>
            <w:vAlign w:val="bottom"/>
          </w:tcPr>
          <w:p w:rsidR="00E14C88" w:rsidRPr="00E14C88" w:rsidRDefault="003B38CE" w:rsidP="003F6EB7">
            <w:pPr>
              <w:jc w:val="center"/>
              <w:rPr>
                <w:rFonts w:ascii="Calibri" w:hAnsi="Calibri" w:cs="Calibri"/>
                <w:b/>
                <w:bCs/>
              </w:rPr>
            </w:pPr>
            <w:r>
              <w:rPr>
                <w:rFonts w:ascii="Calibri" w:hAnsi="Calibri" w:cs="Calibri"/>
              </w:rPr>
              <w:t>4</w:t>
            </w:r>
          </w:p>
        </w:tc>
        <w:tc>
          <w:tcPr>
            <w:tcW w:w="851" w:type="dxa"/>
            <w:tcBorders>
              <w:top w:val="single" w:sz="12"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15</w:t>
            </w:r>
          </w:p>
        </w:tc>
        <w:tc>
          <w:tcPr>
            <w:tcW w:w="850" w:type="dxa"/>
            <w:tcBorders>
              <w:top w:val="single" w:sz="12"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rPr>
              <w:t>Zp, Zk</w:t>
            </w:r>
          </w:p>
        </w:tc>
        <w:tc>
          <w:tcPr>
            <w:tcW w:w="567" w:type="dxa"/>
            <w:tcBorders>
              <w:top w:val="single" w:sz="12"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b/>
                <w:bCs/>
              </w:rPr>
            </w:pPr>
            <w:r w:rsidRPr="00E14C88">
              <w:rPr>
                <w:rFonts w:ascii="Calibri" w:hAnsi="Calibri" w:cs="Calibri"/>
              </w:rPr>
              <w:t>2,3</w:t>
            </w:r>
          </w:p>
        </w:tc>
        <w:tc>
          <w:tcPr>
            <w:tcW w:w="992" w:type="dxa"/>
            <w:tcBorders>
              <w:top w:val="single" w:sz="12"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b/>
                <w:bCs/>
              </w:rPr>
            </w:pPr>
            <w:r w:rsidRPr="00E14C88">
              <w:rPr>
                <w:rFonts w:ascii="Calibri" w:hAnsi="Calibri" w:cs="Calibri"/>
              </w:rPr>
              <w:t>Z</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Manažerské dovednosti a techniky</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15</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Systém řízení Baťa</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2</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Z</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Advanced Marketing and Management</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Z</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Počítačové zpracování dat</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1</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color w:val="000000"/>
              </w:rPr>
              <w:t>Software pro design produktů a procesů</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10</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2,3</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8"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Základy controllingu</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4</w:t>
            </w:r>
          </w:p>
        </w:tc>
        <w:tc>
          <w:tcPr>
            <w:tcW w:w="851" w:type="dxa"/>
            <w:tcBorders>
              <w:top w:val="single" w:sz="8" w:space="0" w:color="auto"/>
              <w:left w:val="single" w:sz="4" w:space="0" w:color="auto"/>
              <w:bottom w:val="single" w:sz="8" w:space="0" w:color="auto"/>
              <w:right w:val="single" w:sz="4" w:space="0" w:color="auto"/>
            </w:tcBorders>
            <w:vAlign w:val="bottom"/>
          </w:tcPr>
          <w:p w:rsidR="00E14C88" w:rsidRPr="00E14C88" w:rsidRDefault="00FD4CBE" w:rsidP="003F6EB7">
            <w:pPr>
              <w:jc w:val="center"/>
              <w:rPr>
                <w:rFonts w:ascii="Calibri" w:hAnsi="Calibri" w:cs="Calibri"/>
                <w:b/>
                <w:bCs/>
              </w:rPr>
            </w:pPr>
            <w:r>
              <w:rPr>
                <w:rFonts w:ascii="Calibri" w:hAnsi="Calibri" w:cs="Calibri"/>
                <w:b/>
                <w:bCs/>
              </w:rPr>
              <w:t>15</w:t>
            </w:r>
          </w:p>
        </w:tc>
        <w:tc>
          <w:tcPr>
            <w:tcW w:w="850" w:type="dxa"/>
            <w:tcBorders>
              <w:top w:val="single" w:sz="8" w:space="0" w:color="auto"/>
              <w:left w:val="single" w:sz="4" w:space="0" w:color="auto"/>
              <w:bottom w:val="single" w:sz="8"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Zp, Zk</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3</w:t>
            </w:r>
          </w:p>
        </w:tc>
        <w:tc>
          <w:tcPr>
            <w:tcW w:w="992" w:type="dxa"/>
            <w:tcBorders>
              <w:top w:val="single" w:sz="4" w:space="0" w:color="auto"/>
              <w:left w:val="nil"/>
              <w:bottom w:val="single" w:sz="4"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r w:rsidR="00E14C88" w:rsidRPr="00E14C88" w:rsidTr="00860280">
        <w:trPr>
          <w:trHeight w:val="255"/>
          <w:jc w:val="center"/>
        </w:trPr>
        <w:tc>
          <w:tcPr>
            <w:tcW w:w="3970" w:type="dxa"/>
            <w:tcBorders>
              <w:top w:val="single" w:sz="8" w:space="0" w:color="auto"/>
              <w:left w:val="single" w:sz="12" w:space="0" w:color="auto"/>
              <w:bottom w:val="single" w:sz="12" w:space="0" w:color="auto"/>
              <w:right w:val="single" w:sz="4" w:space="0" w:color="auto"/>
            </w:tcBorders>
            <w:vAlign w:val="bottom"/>
          </w:tcPr>
          <w:p w:rsidR="00E14C88" w:rsidRPr="00E14C88" w:rsidRDefault="00E14C88" w:rsidP="003F6EB7">
            <w:pPr>
              <w:rPr>
                <w:rFonts w:ascii="Calibri" w:hAnsi="Calibri" w:cs="Calibri"/>
                <w:b/>
                <w:bCs/>
              </w:rPr>
            </w:pPr>
            <w:r w:rsidRPr="00E14C88">
              <w:rPr>
                <w:rFonts w:ascii="Calibri" w:hAnsi="Calibri" w:cs="Calibri"/>
                <w:b/>
                <w:bCs/>
              </w:rPr>
              <w:t>Marketing I</w:t>
            </w:r>
          </w:p>
        </w:tc>
        <w:tc>
          <w:tcPr>
            <w:tcW w:w="850" w:type="dxa"/>
            <w:tcBorders>
              <w:top w:val="single" w:sz="8" w:space="0" w:color="auto"/>
              <w:left w:val="single" w:sz="4" w:space="0" w:color="auto"/>
              <w:bottom w:val="single" w:sz="12" w:space="0" w:color="auto"/>
              <w:right w:val="single" w:sz="4" w:space="0" w:color="auto"/>
            </w:tcBorders>
            <w:vAlign w:val="bottom"/>
          </w:tcPr>
          <w:p w:rsidR="00E14C88" w:rsidRPr="00E14C88" w:rsidRDefault="003B38CE" w:rsidP="003F6EB7">
            <w:pPr>
              <w:jc w:val="center"/>
              <w:rPr>
                <w:rFonts w:ascii="Calibri" w:hAnsi="Calibri" w:cs="Calibri"/>
              </w:rPr>
            </w:pPr>
            <w:r>
              <w:rPr>
                <w:rFonts w:ascii="Calibri" w:hAnsi="Calibri" w:cs="Calibri"/>
              </w:rPr>
              <w:t>5</w:t>
            </w:r>
          </w:p>
        </w:tc>
        <w:tc>
          <w:tcPr>
            <w:tcW w:w="851" w:type="dxa"/>
            <w:tcBorders>
              <w:top w:val="single" w:sz="8" w:space="0" w:color="auto"/>
              <w:left w:val="single" w:sz="4" w:space="0" w:color="auto"/>
              <w:bottom w:val="single" w:sz="12" w:space="0" w:color="auto"/>
              <w:right w:val="single" w:sz="4" w:space="0" w:color="auto"/>
            </w:tcBorders>
            <w:vAlign w:val="bottom"/>
          </w:tcPr>
          <w:p w:rsidR="00E14C88" w:rsidRPr="00E14C88" w:rsidRDefault="00E14C88" w:rsidP="003F6EB7">
            <w:pPr>
              <w:jc w:val="center"/>
              <w:rPr>
                <w:rFonts w:ascii="Calibri" w:hAnsi="Calibri" w:cs="Calibri"/>
                <w:b/>
                <w:bCs/>
              </w:rPr>
            </w:pPr>
            <w:r w:rsidRPr="00E14C88">
              <w:rPr>
                <w:rFonts w:ascii="Calibri" w:hAnsi="Calibri" w:cs="Calibri"/>
                <w:b/>
                <w:bCs/>
              </w:rPr>
              <w:t>15</w:t>
            </w:r>
          </w:p>
        </w:tc>
        <w:tc>
          <w:tcPr>
            <w:tcW w:w="850" w:type="dxa"/>
            <w:tcBorders>
              <w:top w:val="single" w:sz="8" w:space="0" w:color="auto"/>
              <w:left w:val="single" w:sz="4" w:space="0" w:color="auto"/>
              <w:bottom w:val="single" w:sz="12" w:space="0" w:color="auto"/>
              <w:right w:val="single" w:sz="4" w:space="0" w:color="auto"/>
            </w:tcBorders>
            <w:vAlign w:val="bottom"/>
          </w:tcPr>
          <w:p w:rsidR="00E14C88" w:rsidRPr="00E14C88" w:rsidRDefault="00E14C88" w:rsidP="003F6EB7">
            <w:pPr>
              <w:jc w:val="center"/>
              <w:rPr>
                <w:rFonts w:ascii="Calibri" w:hAnsi="Calibri" w:cs="Calibri"/>
              </w:rPr>
            </w:pPr>
            <w:r w:rsidRPr="00E14C88">
              <w:rPr>
                <w:rFonts w:ascii="Calibri" w:hAnsi="Calibri" w:cs="Calibri"/>
              </w:rPr>
              <w:t>Zp, Zk</w:t>
            </w:r>
          </w:p>
        </w:tc>
        <w:tc>
          <w:tcPr>
            <w:tcW w:w="567" w:type="dxa"/>
            <w:tcBorders>
              <w:top w:val="single" w:sz="4" w:space="0" w:color="auto"/>
              <w:left w:val="nil"/>
              <w:bottom w:val="single" w:sz="12" w:space="0" w:color="auto"/>
              <w:right w:val="single" w:sz="4"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2</w:t>
            </w:r>
          </w:p>
        </w:tc>
        <w:tc>
          <w:tcPr>
            <w:tcW w:w="992" w:type="dxa"/>
            <w:tcBorders>
              <w:top w:val="single" w:sz="4" w:space="0" w:color="auto"/>
              <w:left w:val="nil"/>
              <w:bottom w:val="single" w:sz="12" w:space="0" w:color="auto"/>
              <w:right w:val="single" w:sz="12" w:space="0" w:color="auto"/>
            </w:tcBorders>
            <w:shd w:val="clear" w:color="auto" w:fill="auto"/>
            <w:noWrap/>
            <w:vAlign w:val="bottom"/>
          </w:tcPr>
          <w:p w:rsidR="00E14C88" w:rsidRPr="00E14C88" w:rsidRDefault="00E14C88" w:rsidP="003F6EB7">
            <w:pPr>
              <w:jc w:val="center"/>
              <w:rPr>
                <w:rFonts w:ascii="Calibri" w:hAnsi="Calibri" w:cs="Calibri"/>
              </w:rPr>
            </w:pPr>
            <w:r w:rsidRPr="00E14C88">
              <w:rPr>
                <w:rFonts w:ascii="Calibri" w:hAnsi="Calibri" w:cs="Calibri"/>
              </w:rPr>
              <w:t>L</w:t>
            </w:r>
          </w:p>
        </w:tc>
      </w:tr>
    </w:tbl>
    <w:p w:rsidR="00E14C88" w:rsidRPr="00E14C88" w:rsidRDefault="00E14C88" w:rsidP="00E14C88">
      <w:pPr>
        <w:tabs>
          <w:tab w:val="left" w:pos="1215"/>
        </w:tabs>
        <w:rPr>
          <w:rFonts w:ascii="Calibri" w:hAnsi="Calibri" w:cs="Calibri"/>
        </w:rPr>
      </w:pPr>
    </w:p>
    <w:p w:rsidR="009C326B" w:rsidRPr="00835AC1" w:rsidRDefault="009C326B" w:rsidP="009C326B">
      <w:pPr>
        <w:jc w:val="both"/>
        <w:rPr>
          <w:rFonts w:asciiTheme="minorHAnsi" w:hAnsiTheme="minorHAnsi" w:cstheme="minorHAnsi"/>
          <w:sz w:val="22"/>
          <w:szCs w:val="22"/>
        </w:rPr>
      </w:pPr>
      <w:r w:rsidRPr="00835AC1">
        <w:rPr>
          <w:rFonts w:asciiTheme="minorHAnsi" w:hAnsiTheme="minorHAnsi" w:cstheme="minorHAnsi"/>
          <w:sz w:val="22"/>
          <w:szCs w:val="22"/>
        </w:rPr>
        <w:t>Specifika studijního programu Průmyslové inženýrství v kombinované formě studia:</w:t>
      </w:r>
    </w:p>
    <w:p w:rsidR="009C326B" w:rsidRPr="00835AC1" w:rsidRDefault="009C326B" w:rsidP="00693D56">
      <w:pPr>
        <w:pStyle w:val="Odstavecseseznamem"/>
        <w:numPr>
          <w:ilvl w:val="0"/>
          <w:numId w:val="91"/>
        </w:numPr>
        <w:spacing w:after="160"/>
        <w:jc w:val="both"/>
        <w:rPr>
          <w:rFonts w:asciiTheme="minorHAnsi" w:hAnsiTheme="minorHAnsi" w:cstheme="minorHAnsi"/>
          <w:sz w:val="22"/>
          <w:szCs w:val="22"/>
        </w:rPr>
      </w:pPr>
      <w:r w:rsidRPr="00835AC1">
        <w:rPr>
          <w:rFonts w:asciiTheme="minorHAnsi" w:hAnsiTheme="minorHAnsi" w:cstheme="minorHAnsi"/>
          <w:sz w:val="22"/>
          <w:szCs w:val="22"/>
        </w:rPr>
        <w:lastRenderedPageBreak/>
        <w:t>studenti nemají povinnost absolvovat v průběhu bakalářského studia povinné čtyři sportovní aktivit v rozsahu 4 kredity oproti studentům prezenční formy studia</w:t>
      </w:r>
      <w:r w:rsidR="002337DB">
        <w:rPr>
          <w:rFonts w:asciiTheme="minorHAnsi" w:hAnsiTheme="minorHAnsi" w:cstheme="minorHAnsi"/>
          <w:sz w:val="22"/>
          <w:szCs w:val="22"/>
        </w:rPr>
        <w:t>,</w:t>
      </w:r>
    </w:p>
    <w:p w:rsidR="009C326B" w:rsidRPr="00835AC1" w:rsidRDefault="009C326B" w:rsidP="00693D56">
      <w:pPr>
        <w:pStyle w:val="Odstavecseseznamem"/>
        <w:numPr>
          <w:ilvl w:val="0"/>
          <w:numId w:val="91"/>
        </w:numPr>
        <w:spacing w:after="160"/>
        <w:jc w:val="both"/>
        <w:rPr>
          <w:rFonts w:asciiTheme="minorHAnsi" w:hAnsiTheme="minorHAnsi" w:cstheme="minorHAnsi"/>
          <w:sz w:val="22"/>
          <w:szCs w:val="22"/>
        </w:rPr>
      </w:pPr>
      <w:r w:rsidRPr="00835AC1">
        <w:rPr>
          <w:rFonts w:asciiTheme="minorHAnsi" w:hAnsiTheme="minorHAnsi" w:cstheme="minorHAnsi"/>
          <w:sz w:val="22"/>
          <w:szCs w:val="22"/>
        </w:rPr>
        <w:t>studenti nemají povinnost absolvovat ve 3. ročníku povinný cizí jazyk (3 kredity)</w:t>
      </w:r>
      <w:r w:rsidR="002337DB">
        <w:rPr>
          <w:rFonts w:asciiTheme="minorHAnsi" w:hAnsiTheme="minorHAnsi" w:cstheme="minorHAnsi"/>
          <w:sz w:val="22"/>
          <w:szCs w:val="22"/>
        </w:rPr>
        <w:t>.</w:t>
      </w:r>
    </w:p>
    <w:p w:rsidR="009C326B" w:rsidRPr="00835AC1" w:rsidRDefault="009C326B" w:rsidP="009C326B">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Charakter kombinovaného studia neumožňuje organizaci sportovních aktivit a povinných jazyků ve 3. ročníku z důvodu rozsahu nabídky a časového přizpůsobení rozvrhů ani organizaci výuky volitelných předmětů (3 kredity).</w:t>
      </w:r>
    </w:p>
    <w:p w:rsidR="009C326B" w:rsidRPr="00835AC1" w:rsidRDefault="009C326B" w:rsidP="009C326B">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Studenti kombinovaného studia proto musejí získat adekvátně více kreditů z povinně volitelných předmětů </w:t>
      </w:r>
      <w:r w:rsidRPr="00835AC1">
        <w:rPr>
          <w:rFonts w:asciiTheme="minorHAnsi" w:hAnsiTheme="minorHAnsi" w:cstheme="minorHAnsi"/>
          <w:i/>
          <w:sz w:val="22"/>
          <w:szCs w:val="22"/>
        </w:rPr>
        <w:t>(viz příloha B-IIa – Studijní plány a návrh témat prací).</w:t>
      </w:r>
    </w:p>
    <w:p w:rsidR="00E14C88" w:rsidRPr="00835AC1" w:rsidRDefault="009C326B" w:rsidP="00D61182">
      <w:pPr>
        <w:spacing w:before="120" w:after="360"/>
        <w:jc w:val="both"/>
        <w:rPr>
          <w:rFonts w:asciiTheme="minorHAnsi" w:hAnsiTheme="minorHAnsi" w:cstheme="minorHAnsi"/>
          <w:sz w:val="22"/>
          <w:szCs w:val="22"/>
        </w:rPr>
      </w:pPr>
      <w:r w:rsidRPr="00835AC1">
        <w:rPr>
          <w:rFonts w:asciiTheme="minorHAnsi" w:hAnsiTheme="minorHAnsi" w:cstheme="minorHAnsi"/>
          <w:sz w:val="22"/>
          <w:szCs w:val="22"/>
        </w:rPr>
        <w:t>Studenti kombinovaného studia musejí rovněž absolvovat jeden odborný předmět v angličtině v rámci bakalářského studia.</w:t>
      </w:r>
    </w:p>
    <w:p w:rsidR="00A40684" w:rsidRPr="00835AC1" w:rsidRDefault="00A40684" w:rsidP="003D68F4">
      <w:pPr>
        <w:pStyle w:val="Nadpis3"/>
        <w:jc w:val="center"/>
        <w:rPr>
          <w:rFonts w:ascii="Calibri" w:hAnsi="Calibri" w:cs="Calibri"/>
          <w:b/>
          <w:color w:val="auto"/>
        </w:rPr>
      </w:pPr>
      <w:r w:rsidRPr="00835AC1">
        <w:rPr>
          <w:rFonts w:ascii="Calibri" w:hAnsi="Calibri" w:cs="Calibri"/>
          <w:b/>
          <w:color w:val="auto"/>
        </w:rPr>
        <w:t>Standard 7.3</w:t>
      </w:r>
    </w:p>
    <w:p w:rsidR="009F7820" w:rsidRPr="00835AC1" w:rsidRDefault="009F7820" w:rsidP="009F7820">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Studijní opory pro kombinovanou formu studia jsou umístěny pro každý předmět na </w:t>
      </w:r>
      <w:hyperlink r:id="rId120" w:history="1">
        <w:r w:rsidRPr="00CA0FD2">
          <w:rPr>
            <w:rStyle w:val="Hypertextovodkaz"/>
            <w:rFonts w:asciiTheme="minorHAnsi" w:hAnsiTheme="minorHAnsi" w:cstheme="minorHAnsi"/>
            <w:i/>
            <w:sz w:val="22"/>
            <w:szCs w:val="22"/>
          </w:rPr>
          <w:t>LMS Moodle</w:t>
        </w:r>
      </w:hyperlink>
      <w:r w:rsidRPr="00835AC1">
        <w:rPr>
          <w:rFonts w:asciiTheme="minorHAnsi" w:hAnsiTheme="minorHAnsi" w:cstheme="minorHAnsi"/>
          <w:sz w:val="22"/>
          <w:szCs w:val="22"/>
        </w:rPr>
        <w:t>, který je přístupný z webové adresy vyuka.fame.utb.cz.</w:t>
      </w:r>
    </w:p>
    <w:p w:rsidR="00A40684" w:rsidRPr="00835AC1" w:rsidRDefault="009F7820" w:rsidP="009F7820">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Podle</w:t>
      </w:r>
      <w:r w:rsidRPr="00EF7007">
        <w:rPr>
          <w:rFonts w:asciiTheme="minorHAnsi" w:hAnsiTheme="minorHAnsi" w:cstheme="minorHAnsi"/>
          <w:color w:val="00B050"/>
          <w:sz w:val="22"/>
          <w:szCs w:val="22"/>
        </w:rPr>
        <w:t xml:space="preserve"> </w:t>
      </w:r>
      <w:hyperlink r:id="rId121" w:history="1">
        <w:r w:rsidRPr="00CA0FD2">
          <w:rPr>
            <w:rStyle w:val="Hypertextovodkaz"/>
            <w:rFonts w:asciiTheme="minorHAnsi" w:hAnsiTheme="minorHAnsi" w:cstheme="minorHAnsi"/>
            <w:i/>
            <w:sz w:val="22"/>
            <w:szCs w:val="22"/>
          </w:rPr>
          <w:t>Vnitřního předpisu FaME</w:t>
        </w:r>
      </w:hyperlink>
      <w:r w:rsidRPr="00EF7007">
        <w:rPr>
          <w:rFonts w:asciiTheme="minorHAnsi" w:hAnsiTheme="minorHAnsi" w:cstheme="minorHAnsi"/>
          <w:color w:val="00B050"/>
          <w:sz w:val="22"/>
          <w:szCs w:val="22"/>
        </w:rPr>
        <w:t xml:space="preserve"> </w:t>
      </w:r>
      <w:r w:rsidR="00C15007" w:rsidRPr="00835AC1">
        <w:rPr>
          <w:rFonts w:asciiTheme="minorHAnsi" w:hAnsiTheme="minorHAnsi" w:cstheme="minorHAnsi"/>
          <w:sz w:val="22"/>
          <w:szCs w:val="22"/>
        </w:rPr>
        <w:t xml:space="preserve">(článek 7) </w:t>
      </w:r>
      <w:r w:rsidRPr="00835AC1">
        <w:rPr>
          <w:rFonts w:asciiTheme="minorHAnsi" w:hAnsiTheme="minorHAnsi" w:cstheme="minorHAnsi"/>
          <w:sz w:val="22"/>
          <w:szCs w:val="22"/>
        </w:rPr>
        <w:t>má každý akademický pracovník stanoveny konzultační hodiny v rozsahu 2h týdně. Dále je možno komunikovat s vyučujícím prostřednictvím e-mailu nebo v rámci LMS Moodle.</w:t>
      </w:r>
    </w:p>
    <w:p w:rsidR="00976AF6" w:rsidRDefault="00976AF6">
      <w:pPr>
        <w:rPr>
          <w:rFonts w:asciiTheme="minorHAnsi" w:hAnsiTheme="minorHAnsi" w:cstheme="minorHAnsi"/>
          <w:color w:val="00B050"/>
          <w:sz w:val="22"/>
          <w:szCs w:val="22"/>
        </w:rPr>
      </w:pPr>
      <w:r>
        <w:rPr>
          <w:rFonts w:asciiTheme="minorHAnsi" w:hAnsiTheme="minorHAnsi" w:cstheme="minorHAnsi"/>
          <w:color w:val="00B050"/>
          <w:sz w:val="22"/>
          <w:szCs w:val="22"/>
        </w:rPr>
        <w:br w:type="page"/>
      </w:r>
    </w:p>
    <w:p w:rsidR="00976AF6" w:rsidRDefault="00976AF6" w:rsidP="00976AF6">
      <w:pPr>
        <w:spacing w:before="4000"/>
        <w:jc w:val="center"/>
        <w:rPr>
          <w:rFonts w:asciiTheme="minorHAnsi" w:hAnsiTheme="minorHAnsi" w:cstheme="minorHAnsi"/>
          <w:b/>
          <w:sz w:val="52"/>
          <w:szCs w:val="32"/>
        </w:rPr>
      </w:pPr>
    </w:p>
    <w:p w:rsidR="00976AF6" w:rsidRPr="007E06D3" w:rsidRDefault="00976AF6" w:rsidP="00976AF6">
      <w:pPr>
        <w:spacing w:before="4000" w:after="3600"/>
        <w:jc w:val="center"/>
        <w:rPr>
          <w:rFonts w:asciiTheme="minorHAnsi" w:hAnsiTheme="minorHAnsi" w:cstheme="minorHAnsi"/>
          <w:b/>
          <w:sz w:val="48"/>
          <w:szCs w:val="28"/>
        </w:rPr>
      </w:pPr>
      <w:r>
        <w:rPr>
          <w:rFonts w:asciiTheme="minorHAnsi" w:hAnsiTheme="minorHAnsi" w:cstheme="minorHAnsi"/>
          <w:b/>
          <w:sz w:val="52"/>
          <w:szCs w:val="32"/>
        </w:rPr>
        <w:t>Příloha I: Rámcové smlouvy o spolupráci a zajištění praxe profesního bakalářského studijního programu Průmyslové inženýrství</w:t>
      </w:r>
    </w:p>
    <w:p w:rsidR="00976AF6" w:rsidRPr="00E14C88" w:rsidRDefault="00976AF6" w:rsidP="009F7820">
      <w:pPr>
        <w:spacing w:before="120" w:after="120"/>
        <w:jc w:val="both"/>
        <w:rPr>
          <w:rFonts w:ascii="Calibri" w:hAnsi="Calibri" w:cs="Calibri"/>
        </w:rPr>
      </w:pPr>
    </w:p>
    <w:sectPr w:rsidR="00976AF6" w:rsidRPr="00E14C88" w:rsidSect="00A952B2">
      <w:headerReference w:type="default" r:id="rId122"/>
      <w:footerReference w:type="even" r:id="rId123"/>
      <w:footerReference w:type="default" r:id="rId124"/>
      <w:headerReference w:type="first" r:id="rId125"/>
      <w:footerReference w:type="first" r:id="rId1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D13" w:rsidRDefault="00B77D13">
      <w:r>
        <w:separator/>
      </w:r>
    </w:p>
  </w:endnote>
  <w:endnote w:type="continuationSeparator" w:id="0">
    <w:p w:rsidR="00B77D13" w:rsidRDefault="00B77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 w:name="HelveticaCE">
    <w:altName w:val="MS Mincho"/>
    <w:panose1 w:val="00000000000000000000"/>
    <w:charset w:val="80"/>
    <w:family w:val="auto"/>
    <w:notTrueType/>
    <w:pitch w:val="default"/>
    <w:sig w:usb0="00000000" w:usb1="08070000" w:usb2="00000010" w:usb3="00000000" w:csb0="00020000"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DengXian">
    <w:altName w:val="等线"/>
    <w:panose1 w:val="02010600030101010101"/>
    <w:charset w:val="86"/>
    <w:family w:val="auto"/>
    <w:pitch w:val="variable"/>
    <w:sig w:usb0="00000000" w:usb1="38CF7CFA" w:usb2="00000016" w:usb3="00000000" w:csb0="0004000F" w:csb1="00000000"/>
  </w:font>
  <w:font w:name="TimesNewRomanPSMT">
    <w:altName w:val="Times New Roman"/>
    <w:charset w:val="EE"/>
    <w:family w:val="auto"/>
    <w:pitch w:val="variable"/>
  </w:font>
  <w:font w:name="-webkit-standard">
    <w:altName w:val="Times New Roman"/>
    <w:panose1 w:val="00000000000000000000"/>
    <w:charset w:val="00"/>
    <w:family w:val="roman"/>
    <w:notTrueType/>
    <w:pitch w:val="default"/>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D13" w:rsidRDefault="00B77D13"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77D13" w:rsidRDefault="00B77D13">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D13" w:rsidRPr="00F94273" w:rsidRDefault="00B77D13"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2E3477">
      <w:rPr>
        <w:rStyle w:val="slostrnky"/>
        <w:rFonts w:asciiTheme="minorHAnsi" w:hAnsiTheme="minorHAnsi" w:cstheme="minorHAnsi"/>
        <w:noProof/>
      </w:rPr>
      <w:t>164</w:t>
    </w:r>
    <w:r w:rsidRPr="00F94273">
      <w:rPr>
        <w:rStyle w:val="slostrnky"/>
        <w:rFonts w:asciiTheme="minorHAnsi" w:hAnsiTheme="minorHAnsi" w:cstheme="minorHAnsi"/>
      </w:rPr>
      <w:fldChar w:fldCharType="end"/>
    </w:r>
  </w:p>
  <w:p w:rsidR="00B77D13" w:rsidRDefault="00B77D13">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D13" w:rsidRPr="00F356C7" w:rsidRDefault="00B77D13" w:rsidP="00A952B2">
    <w:pPr>
      <w:pStyle w:val="Zpat"/>
      <w:rPr>
        <w:sz w:val="16"/>
        <w:szCs w:val="16"/>
      </w:rPr>
    </w:pPr>
    <w:r w:rsidRPr="00F356C7">
      <w:rPr>
        <w:sz w:val="16"/>
        <w:szCs w:val="16"/>
      </w:rPr>
      <w:t>verze 16.2.2017</w:t>
    </w:r>
  </w:p>
  <w:p w:rsidR="00B77D13" w:rsidRDefault="00B77D1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D13" w:rsidRDefault="00B77D13">
      <w:r>
        <w:separator/>
      </w:r>
    </w:p>
  </w:footnote>
  <w:footnote w:type="continuationSeparator" w:id="0">
    <w:p w:rsidR="00B77D13" w:rsidRDefault="00B77D13">
      <w:r>
        <w:continuationSeparator/>
      </w:r>
    </w:p>
  </w:footnote>
  <w:footnote w:id="1">
    <w:p w:rsidR="00B77D13" w:rsidRDefault="00B77D13">
      <w:pPr>
        <w:pStyle w:val="Textpoznpodarou"/>
      </w:pPr>
      <w:ins w:id="4" w:author="Michal Pilík" w:date="2018-09-15T12:40:00Z">
        <w:r>
          <w:rPr>
            <w:rStyle w:val="Znakapoznpodarou"/>
          </w:rPr>
          <w:footnoteRef/>
        </w:r>
        <w:r>
          <w:t xml:space="preserve"> Student si na začátku 1. ročníku BSP </w:t>
        </w:r>
      </w:ins>
      <w:ins w:id="5" w:author="Michal Pilík" w:date="2018-09-17T10:10:00Z">
        <w:r>
          <w:t>vybere</w:t>
        </w:r>
      </w:ins>
      <w:ins w:id="6" w:author="Michal Pilík" w:date="2018-09-15T12:40:00Z">
        <w:r>
          <w:t xml:space="preserve"> </w:t>
        </w:r>
      </w:ins>
      <w:ins w:id="7" w:author="Michal Pilík" w:date="2018-09-15T12:41:00Z">
        <w:r>
          <w:t xml:space="preserve">povinný </w:t>
        </w:r>
      </w:ins>
      <w:ins w:id="8" w:author="Michal Pilík" w:date="2018-09-15T12:40:00Z">
        <w:r>
          <w:t>cizí jazyk (Angličtina nebo Němčina), který studuje 4 semestry.</w:t>
        </w:r>
      </w:ins>
    </w:p>
  </w:footnote>
  <w:footnote w:id="2">
    <w:p w:rsidR="00B77D13" w:rsidRDefault="00B77D13">
      <w:pPr>
        <w:pStyle w:val="Textpoznpodarou"/>
      </w:pPr>
      <w:ins w:id="226" w:author="Michal Pilík" w:date="2018-09-15T12:50:00Z">
        <w:r>
          <w:rPr>
            <w:rStyle w:val="Znakapoznpodarou"/>
          </w:rPr>
          <w:footnoteRef/>
        </w:r>
        <w:r>
          <w:t xml:space="preserve"> Student si na začátku 1. ročníku BSP </w:t>
        </w:r>
      </w:ins>
      <w:ins w:id="227" w:author="Michal Pilík" w:date="2018-09-17T10:10:00Z">
        <w:r>
          <w:t>vybere</w:t>
        </w:r>
      </w:ins>
      <w:ins w:id="228" w:author="Michal Pilík" w:date="2018-09-15T12:50:00Z">
        <w:r>
          <w:t xml:space="preserve"> povinný cizí jazyk (Angličtina nebo Němčina), který studuje 4 semestry.</w:t>
        </w:r>
      </w:ins>
    </w:p>
  </w:footnote>
  <w:footnote w:id="3">
    <w:p w:rsidR="00B77D13" w:rsidRPr="003B141A" w:rsidRDefault="00B77D13"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B77D13" w:rsidRPr="003B141A" w:rsidRDefault="00B77D13"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B77D13" w:rsidRPr="003B141A" w:rsidRDefault="00B77D13" w:rsidP="00E14C88">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D13" w:rsidRDefault="00B77D13" w:rsidP="007614E9">
    <w:pPr>
      <w:pStyle w:val="Zhlav"/>
      <w:jc w:val="center"/>
    </w:pPr>
    <w:r w:rsidRPr="00F94273">
      <w:rPr>
        <w:rFonts w:asciiTheme="minorHAnsi" w:hAnsiTheme="minorHAnsi" w:cstheme="minorHAnsi"/>
      </w:rPr>
      <w:t>BSP Průmyslové inženýrství</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D13" w:rsidRPr="00773D66" w:rsidRDefault="00B77D13" w:rsidP="007614E9">
    <w:pPr>
      <w:pStyle w:val="Zhlav"/>
      <w:jc w:val="center"/>
      <w:rPr>
        <w:rFonts w:asciiTheme="minorHAnsi" w:hAnsiTheme="minorHAnsi" w:cstheme="minorHAnsi"/>
      </w:rPr>
    </w:pPr>
    <w:r w:rsidRPr="00773D66">
      <w:rPr>
        <w:rFonts w:asciiTheme="minorHAnsi" w:hAnsiTheme="minorHAnsi" w:cstheme="minorHAnsi"/>
      </w:rPr>
      <w:t>BSP Průmyslové inženýrství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E50BF0"/>
    <w:multiLevelType w:val="hybridMultilevel"/>
    <w:tmpl w:val="4CFCB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101D3E"/>
    <w:multiLevelType w:val="hybridMultilevel"/>
    <w:tmpl w:val="00980E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963AF9"/>
    <w:multiLevelType w:val="hybridMultilevel"/>
    <w:tmpl w:val="53A8C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C9D0AB5"/>
    <w:multiLevelType w:val="hybridMultilevel"/>
    <w:tmpl w:val="090426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02D524C"/>
    <w:multiLevelType w:val="hybridMultilevel"/>
    <w:tmpl w:val="EB8013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05954F0"/>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1505B6C"/>
    <w:multiLevelType w:val="hybridMultilevel"/>
    <w:tmpl w:val="1A908B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2BC6D6D"/>
    <w:multiLevelType w:val="hybridMultilevel"/>
    <w:tmpl w:val="68C0E9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429103F"/>
    <w:multiLevelType w:val="hybridMultilevel"/>
    <w:tmpl w:val="DA06C5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4B1075F"/>
    <w:multiLevelType w:val="hybridMultilevel"/>
    <w:tmpl w:val="DCB0F8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90D4AEC"/>
    <w:multiLevelType w:val="hybridMultilevel"/>
    <w:tmpl w:val="071E49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AAA18CC"/>
    <w:multiLevelType w:val="hybridMultilevel"/>
    <w:tmpl w:val="08A2A8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BD61D64"/>
    <w:multiLevelType w:val="hybridMultilevel"/>
    <w:tmpl w:val="5B0C70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C1C0690"/>
    <w:multiLevelType w:val="hybridMultilevel"/>
    <w:tmpl w:val="E0E2C90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34D76AD"/>
    <w:multiLevelType w:val="hybridMultilevel"/>
    <w:tmpl w:val="39E8F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B785D88"/>
    <w:multiLevelType w:val="hybridMultilevel"/>
    <w:tmpl w:val="D2A48F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CB377C0"/>
    <w:multiLevelType w:val="hybridMultilevel"/>
    <w:tmpl w:val="B50065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DDF0C44"/>
    <w:multiLevelType w:val="hybridMultilevel"/>
    <w:tmpl w:val="7096CC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43B6B33"/>
    <w:multiLevelType w:val="hybridMultilevel"/>
    <w:tmpl w:val="87AEC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5890A35"/>
    <w:multiLevelType w:val="hybridMultilevel"/>
    <w:tmpl w:val="90F443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7156BF5"/>
    <w:multiLevelType w:val="hybridMultilevel"/>
    <w:tmpl w:val="550074DA"/>
    <w:lvl w:ilvl="0" w:tplc="53C2956E">
      <w:numFmt w:val="bullet"/>
      <w:lvlText w:val="-"/>
      <w:lvlJc w:val="left"/>
      <w:pPr>
        <w:ind w:left="765" w:hanging="360"/>
      </w:pPr>
      <w:rPr>
        <w:rFonts w:ascii="Century Gothic" w:eastAsiaTheme="minorEastAsia" w:hAnsi="Century Gothic" w:cstheme="minorBidi"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5"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8931A6F"/>
    <w:multiLevelType w:val="hybridMultilevel"/>
    <w:tmpl w:val="B4E09A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9330AF1"/>
    <w:multiLevelType w:val="hybridMultilevel"/>
    <w:tmpl w:val="DF72DB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B266F2A"/>
    <w:multiLevelType w:val="hybridMultilevel"/>
    <w:tmpl w:val="7E309512"/>
    <w:lvl w:ilvl="0" w:tplc="62EC5B0E">
      <w:start w:val="1"/>
      <w:numFmt w:val="decimal"/>
      <w:lvlText w:val="%1."/>
      <w:lvlJc w:val="left"/>
      <w:pPr>
        <w:ind w:left="1080" w:hanging="360"/>
      </w:pPr>
      <w:rPr>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3CA53FED"/>
    <w:multiLevelType w:val="hybridMultilevel"/>
    <w:tmpl w:val="3FC4CE1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3E103A39"/>
    <w:multiLevelType w:val="hybridMultilevel"/>
    <w:tmpl w:val="92CC069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6"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8CB620F"/>
    <w:multiLevelType w:val="hybridMultilevel"/>
    <w:tmpl w:val="5BCC3A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9394BA4"/>
    <w:multiLevelType w:val="hybridMultilevel"/>
    <w:tmpl w:val="54DAC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BF23ACD"/>
    <w:multiLevelType w:val="hybridMultilevel"/>
    <w:tmpl w:val="396430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BFB2B7B"/>
    <w:multiLevelType w:val="hybridMultilevel"/>
    <w:tmpl w:val="6BE0C97C"/>
    <w:lvl w:ilvl="0" w:tplc="04050005">
      <w:start w:val="1"/>
      <w:numFmt w:val="bullet"/>
      <w:lvlText w:val=""/>
      <w:lvlJc w:val="left"/>
      <w:pPr>
        <w:ind w:left="758" w:hanging="360"/>
      </w:pPr>
      <w:rPr>
        <w:rFonts w:ascii="Wingdings" w:hAnsi="Wingdings" w:hint="default"/>
      </w:rPr>
    </w:lvl>
    <w:lvl w:ilvl="1" w:tplc="04050003" w:tentative="1">
      <w:start w:val="1"/>
      <w:numFmt w:val="bullet"/>
      <w:lvlText w:val="o"/>
      <w:lvlJc w:val="left"/>
      <w:pPr>
        <w:ind w:left="1478" w:hanging="360"/>
      </w:pPr>
      <w:rPr>
        <w:rFonts w:ascii="Courier New" w:hAnsi="Courier New" w:cs="Courier New" w:hint="default"/>
      </w:rPr>
    </w:lvl>
    <w:lvl w:ilvl="2" w:tplc="04050005" w:tentative="1">
      <w:start w:val="1"/>
      <w:numFmt w:val="bullet"/>
      <w:lvlText w:val=""/>
      <w:lvlJc w:val="left"/>
      <w:pPr>
        <w:ind w:left="2198" w:hanging="360"/>
      </w:pPr>
      <w:rPr>
        <w:rFonts w:ascii="Wingdings" w:hAnsi="Wingdings" w:hint="default"/>
      </w:rPr>
    </w:lvl>
    <w:lvl w:ilvl="3" w:tplc="04050001" w:tentative="1">
      <w:start w:val="1"/>
      <w:numFmt w:val="bullet"/>
      <w:lvlText w:val=""/>
      <w:lvlJc w:val="left"/>
      <w:pPr>
        <w:ind w:left="2918" w:hanging="360"/>
      </w:pPr>
      <w:rPr>
        <w:rFonts w:ascii="Symbol" w:hAnsi="Symbol" w:hint="default"/>
      </w:rPr>
    </w:lvl>
    <w:lvl w:ilvl="4" w:tplc="04050003" w:tentative="1">
      <w:start w:val="1"/>
      <w:numFmt w:val="bullet"/>
      <w:lvlText w:val="o"/>
      <w:lvlJc w:val="left"/>
      <w:pPr>
        <w:ind w:left="3638" w:hanging="360"/>
      </w:pPr>
      <w:rPr>
        <w:rFonts w:ascii="Courier New" w:hAnsi="Courier New" w:cs="Courier New" w:hint="default"/>
      </w:rPr>
    </w:lvl>
    <w:lvl w:ilvl="5" w:tplc="04050005" w:tentative="1">
      <w:start w:val="1"/>
      <w:numFmt w:val="bullet"/>
      <w:lvlText w:val=""/>
      <w:lvlJc w:val="left"/>
      <w:pPr>
        <w:ind w:left="4358" w:hanging="360"/>
      </w:pPr>
      <w:rPr>
        <w:rFonts w:ascii="Wingdings" w:hAnsi="Wingdings" w:hint="default"/>
      </w:rPr>
    </w:lvl>
    <w:lvl w:ilvl="6" w:tplc="04050001" w:tentative="1">
      <w:start w:val="1"/>
      <w:numFmt w:val="bullet"/>
      <w:lvlText w:val=""/>
      <w:lvlJc w:val="left"/>
      <w:pPr>
        <w:ind w:left="5078" w:hanging="360"/>
      </w:pPr>
      <w:rPr>
        <w:rFonts w:ascii="Symbol" w:hAnsi="Symbol" w:hint="default"/>
      </w:rPr>
    </w:lvl>
    <w:lvl w:ilvl="7" w:tplc="04050003" w:tentative="1">
      <w:start w:val="1"/>
      <w:numFmt w:val="bullet"/>
      <w:lvlText w:val="o"/>
      <w:lvlJc w:val="left"/>
      <w:pPr>
        <w:ind w:left="5798" w:hanging="360"/>
      </w:pPr>
      <w:rPr>
        <w:rFonts w:ascii="Courier New" w:hAnsi="Courier New" w:cs="Courier New" w:hint="default"/>
      </w:rPr>
    </w:lvl>
    <w:lvl w:ilvl="8" w:tplc="04050005" w:tentative="1">
      <w:start w:val="1"/>
      <w:numFmt w:val="bullet"/>
      <w:lvlText w:val=""/>
      <w:lvlJc w:val="left"/>
      <w:pPr>
        <w:ind w:left="6518"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F4D09BA"/>
    <w:multiLevelType w:val="hybridMultilevel"/>
    <w:tmpl w:val="A2A420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8AD3D81"/>
    <w:multiLevelType w:val="hybridMultilevel"/>
    <w:tmpl w:val="7D4A022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2"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C3D569A"/>
    <w:multiLevelType w:val="hybridMultilevel"/>
    <w:tmpl w:val="4BEE7B2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6" w15:restartNumberingAfterBreak="0">
    <w:nsid w:val="5C765F67"/>
    <w:multiLevelType w:val="hybridMultilevel"/>
    <w:tmpl w:val="5AE437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CD806C7"/>
    <w:multiLevelType w:val="hybridMultilevel"/>
    <w:tmpl w:val="36688B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60E571A8"/>
    <w:multiLevelType w:val="hybridMultilevel"/>
    <w:tmpl w:val="17AC83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82A51D5"/>
    <w:multiLevelType w:val="hybridMultilevel"/>
    <w:tmpl w:val="1876ED2C"/>
    <w:lvl w:ilvl="0" w:tplc="C74416D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99B328D"/>
    <w:multiLevelType w:val="hybridMultilevel"/>
    <w:tmpl w:val="FD2636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F961D0E"/>
    <w:multiLevelType w:val="hybridMultilevel"/>
    <w:tmpl w:val="AF3E8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70C17D12"/>
    <w:multiLevelType w:val="hybridMultilevel"/>
    <w:tmpl w:val="C054CC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72A62B14"/>
    <w:multiLevelType w:val="hybridMultilevel"/>
    <w:tmpl w:val="D8721C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98"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5EE7753"/>
    <w:multiLevelType w:val="hybridMultilevel"/>
    <w:tmpl w:val="0F129F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1"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3" w15:restartNumberingAfterBreak="0">
    <w:nsid w:val="7BA83B49"/>
    <w:multiLevelType w:val="hybridMultilevel"/>
    <w:tmpl w:val="436E6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1"/>
  </w:num>
  <w:num w:numId="2">
    <w:abstractNumId w:val="75"/>
  </w:num>
  <w:num w:numId="3">
    <w:abstractNumId w:val="51"/>
  </w:num>
  <w:num w:numId="4">
    <w:abstractNumId w:val="97"/>
  </w:num>
  <w:num w:numId="5">
    <w:abstractNumId w:val="0"/>
  </w:num>
  <w:num w:numId="6">
    <w:abstractNumId w:val="57"/>
  </w:num>
  <w:num w:numId="7">
    <w:abstractNumId w:val="35"/>
  </w:num>
  <w:num w:numId="8">
    <w:abstractNumId w:val="79"/>
  </w:num>
  <w:num w:numId="9">
    <w:abstractNumId w:val="47"/>
  </w:num>
  <w:num w:numId="10">
    <w:abstractNumId w:val="15"/>
  </w:num>
  <w:num w:numId="11">
    <w:abstractNumId w:val="23"/>
  </w:num>
  <w:num w:numId="12">
    <w:abstractNumId w:val="10"/>
  </w:num>
  <w:num w:numId="13">
    <w:abstractNumId w:val="73"/>
  </w:num>
  <w:num w:numId="14">
    <w:abstractNumId w:val="61"/>
  </w:num>
  <w:num w:numId="15">
    <w:abstractNumId w:val="45"/>
  </w:num>
  <w:num w:numId="16">
    <w:abstractNumId w:val="49"/>
  </w:num>
  <w:num w:numId="17">
    <w:abstractNumId w:val="52"/>
  </w:num>
  <w:num w:numId="18">
    <w:abstractNumId w:val="30"/>
  </w:num>
  <w:num w:numId="19">
    <w:abstractNumId w:val="20"/>
  </w:num>
  <w:num w:numId="20">
    <w:abstractNumId w:val="59"/>
  </w:num>
  <w:num w:numId="21">
    <w:abstractNumId w:val="72"/>
  </w:num>
  <w:num w:numId="22">
    <w:abstractNumId w:val="18"/>
  </w:num>
  <w:num w:numId="23">
    <w:abstractNumId w:val="33"/>
  </w:num>
  <w:num w:numId="24">
    <w:abstractNumId w:val="65"/>
  </w:num>
  <w:num w:numId="25">
    <w:abstractNumId w:val="17"/>
  </w:num>
  <w:num w:numId="26">
    <w:abstractNumId w:val="80"/>
  </w:num>
  <w:num w:numId="27">
    <w:abstractNumId w:val="93"/>
  </w:num>
  <w:num w:numId="28">
    <w:abstractNumId w:val="56"/>
  </w:num>
  <w:num w:numId="29">
    <w:abstractNumId w:val="28"/>
  </w:num>
  <w:num w:numId="30">
    <w:abstractNumId w:val="101"/>
  </w:num>
  <w:num w:numId="31">
    <w:abstractNumId w:val="24"/>
  </w:num>
  <w:num w:numId="32">
    <w:abstractNumId w:val="44"/>
  </w:num>
  <w:num w:numId="33">
    <w:abstractNumId w:val="58"/>
  </w:num>
  <w:num w:numId="34">
    <w:abstractNumId w:val="31"/>
  </w:num>
  <w:num w:numId="35">
    <w:abstractNumId w:val="7"/>
  </w:num>
  <w:num w:numId="36">
    <w:abstractNumId w:val="43"/>
  </w:num>
  <w:num w:numId="37">
    <w:abstractNumId w:val="76"/>
  </w:num>
  <w:num w:numId="38">
    <w:abstractNumId w:val="6"/>
  </w:num>
  <w:num w:numId="39">
    <w:abstractNumId w:val="99"/>
  </w:num>
  <w:num w:numId="40">
    <w:abstractNumId w:val="91"/>
  </w:num>
  <w:num w:numId="41">
    <w:abstractNumId w:val="5"/>
  </w:num>
  <w:num w:numId="42">
    <w:abstractNumId w:val="16"/>
  </w:num>
  <w:num w:numId="43">
    <w:abstractNumId w:val="37"/>
  </w:num>
  <w:num w:numId="44">
    <w:abstractNumId w:val="70"/>
  </w:num>
  <w:num w:numId="45">
    <w:abstractNumId w:val="83"/>
  </w:num>
  <w:num w:numId="46">
    <w:abstractNumId w:val="2"/>
  </w:num>
  <w:num w:numId="47">
    <w:abstractNumId w:val="67"/>
  </w:num>
  <w:num w:numId="48">
    <w:abstractNumId w:val="48"/>
  </w:num>
  <w:num w:numId="49">
    <w:abstractNumId w:val="82"/>
  </w:num>
  <w:num w:numId="50">
    <w:abstractNumId w:val="22"/>
  </w:num>
  <w:num w:numId="51">
    <w:abstractNumId w:val="36"/>
  </w:num>
  <w:num w:numId="52">
    <w:abstractNumId w:val="53"/>
  </w:num>
  <w:num w:numId="53">
    <w:abstractNumId w:val="74"/>
  </w:num>
  <w:num w:numId="54">
    <w:abstractNumId w:val="89"/>
  </w:num>
  <w:num w:numId="55">
    <w:abstractNumId w:val="38"/>
  </w:num>
  <w:num w:numId="56">
    <w:abstractNumId w:val="84"/>
  </w:num>
  <w:num w:numId="57">
    <w:abstractNumId w:val="1"/>
  </w:num>
  <w:num w:numId="58">
    <w:abstractNumId w:val="21"/>
  </w:num>
  <w:num w:numId="59">
    <w:abstractNumId w:val="90"/>
  </w:num>
  <w:num w:numId="60">
    <w:abstractNumId w:val="13"/>
  </w:num>
  <w:num w:numId="61">
    <w:abstractNumId w:val="39"/>
  </w:num>
  <w:num w:numId="62">
    <w:abstractNumId w:val="78"/>
  </w:num>
  <w:num w:numId="63">
    <w:abstractNumId w:val="40"/>
  </w:num>
  <w:num w:numId="64">
    <w:abstractNumId w:val="27"/>
  </w:num>
  <w:num w:numId="65">
    <w:abstractNumId w:val="62"/>
  </w:num>
  <w:num w:numId="66">
    <w:abstractNumId w:val="19"/>
  </w:num>
  <w:num w:numId="67">
    <w:abstractNumId w:val="63"/>
  </w:num>
  <w:num w:numId="68">
    <w:abstractNumId w:val="98"/>
  </w:num>
  <w:num w:numId="69">
    <w:abstractNumId w:val="100"/>
  </w:num>
  <w:num w:numId="70">
    <w:abstractNumId w:val="12"/>
  </w:num>
  <w:num w:numId="71">
    <w:abstractNumId w:val="26"/>
  </w:num>
  <w:num w:numId="72">
    <w:abstractNumId w:val="104"/>
  </w:num>
  <w:num w:numId="73">
    <w:abstractNumId w:val="92"/>
  </w:num>
  <w:num w:numId="74">
    <w:abstractNumId w:val="81"/>
  </w:num>
  <w:num w:numId="75">
    <w:abstractNumId w:val="87"/>
  </w:num>
  <w:num w:numId="76">
    <w:abstractNumId w:val="3"/>
  </w:num>
  <w:num w:numId="77">
    <w:abstractNumId w:val="29"/>
  </w:num>
  <w:num w:numId="78">
    <w:abstractNumId w:val="86"/>
  </w:num>
  <w:num w:numId="79">
    <w:abstractNumId w:val="77"/>
  </w:num>
  <w:num w:numId="80">
    <w:abstractNumId w:val="94"/>
  </w:num>
  <w:num w:numId="81">
    <w:abstractNumId w:val="46"/>
  </w:num>
  <w:num w:numId="82">
    <w:abstractNumId w:val="68"/>
  </w:num>
  <w:num w:numId="83">
    <w:abstractNumId w:val="95"/>
  </w:num>
  <w:num w:numId="84">
    <w:abstractNumId w:val="64"/>
  </w:num>
  <w:num w:numId="85">
    <w:abstractNumId w:val="55"/>
  </w:num>
  <w:num w:numId="86">
    <w:abstractNumId w:val="14"/>
  </w:num>
  <w:num w:numId="87">
    <w:abstractNumId w:val="69"/>
  </w:num>
  <w:num w:numId="88">
    <w:abstractNumId w:val="41"/>
  </w:num>
  <w:num w:numId="89">
    <w:abstractNumId w:val="25"/>
  </w:num>
  <w:num w:numId="90">
    <w:abstractNumId w:val="88"/>
  </w:num>
  <w:num w:numId="91">
    <w:abstractNumId w:val="32"/>
  </w:num>
  <w:num w:numId="92">
    <w:abstractNumId w:val="34"/>
  </w:num>
  <w:num w:numId="93">
    <w:abstractNumId w:val="8"/>
  </w:num>
  <w:num w:numId="94">
    <w:abstractNumId w:val="102"/>
  </w:num>
  <w:num w:numId="95">
    <w:abstractNumId w:val="11"/>
  </w:num>
  <w:num w:numId="96">
    <w:abstractNumId w:val="103"/>
  </w:num>
  <w:num w:numId="97">
    <w:abstractNumId w:val="85"/>
  </w:num>
  <w:num w:numId="98">
    <w:abstractNumId w:val="42"/>
  </w:num>
  <w:num w:numId="99">
    <w:abstractNumId w:val="54"/>
  </w:num>
  <w:num w:numId="100">
    <w:abstractNumId w:val="66"/>
  </w:num>
  <w:num w:numId="101">
    <w:abstractNumId w:val="9"/>
  </w:num>
  <w:num w:numId="102">
    <w:abstractNumId w:val="50"/>
  </w:num>
  <w:num w:numId="103">
    <w:abstractNumId w:val="4"/>
  </w:num>
  <w:num w:numId="104">
    <w:abstractNumId w:val="96"/>
  </w:num>
  <w:num w:numId="105">
    <w:abstractNumId w:val="60"/>
  </w:num>
  <w:numIdMacAtCleanup w:val="10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AD" w15:userId="S-1-5-21-770070720-3945125243-2690725130-18779"/>
  </w15:person>
  <w15:person w15:author="Trefilová Pavla">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35C46"/>
    <w:rsid w:val="00036FB3"/>
    <w:rsid w:val="00041842"/>
    <w:rsid w:val="0004584E"/>
    <w:rsid w:val="000474BE"/>
    <w:rsid w:val="0004757E"/>
    <w:rsid w:val="00064170"/>
    <w:rsid w:val="00064B95"/>
    <w:rsid w:val="000720E1"/>
    <w:rsid w:val="00074487"/>
    <w:rsid w:val="00076444"/>
    <w:rsid w:val="00077625"/>
    <w:rsid w:val="00086A4B"/>
    <w:rsid w:val="00090733"/>
    <w:rsid w:val="000A4A1E"/>
    <w:rsid w:val="000A7730"/>
    <w:rsid w:val="000B4C53"/>
    <w:rsid w:val="000B4EDC"/>
    <w:rsid w:val="000C04F9"/>
    <w:rsid w:val="000C1D58"/>
    <w:rsid w:val="000C66D8"/>
    <w:rsid w:val="000C66E2"/>
    <w:rsid w:val="000D6D70"/>
    <w:rsid w:val="000E655A"/>
    <w:rsid w:val="000F2492"/>
    <w:rsid w:val="000F67FE"/>
    <w:rsid w:val="001026D0"/>
    <w:rsid w:val="0010391B"/>
    <w:rsid w:val="00105801"/>
    <w:rsid w:val="0010772B"/>
    <w:rsid w:val="0011227D"/>
    <w:rsid w:val="00121A92"/>
    <w:rsid w:val="00124A69"/>
    <w:rsid w:val="00125405"/>
    <w:rsid w:val="00127986"/>
    <w:rsid w:val="001426D6"/>
    <w:rsid w:val="001431C2"/>
    <w:rsid w:val="0014388A"/>
    <w:rsid w:val="0014418E"/>
    <w:rsid w:val="00147012"/>
    <w:rsid w:val="001502E3"/>
    <w:rsid w:val="001512A3"/>
    <w:rsid w:val="001614B2"/>
    <w:rsid w:val="00165375"/>
    <w:rsid w:val="00167B3E"/>
    <w:rsid w:val="00174EC9"/>
    <w:rsid w:val="00175912"/>
    <w:rsid w:val="00176596"/>
    <w:rsid w:val="0018031A"/>
    <w:rsid w:val="00184270"/>
    <w:rsid w:val="001A353B"/>
    <w:rsid w:val="001B2483"/>
    <w:rsid w:val="001B2FB5"/>
    <w:rsid w:val="001B3EBE"/>
    <w:rsid w:val="001C4FDF"/>
    <w:rsid w:val="001C6516"/>
    <w:rsid w:val="001E5377"/>
    <w:rsid w:val="001F6BD2"/>
    <w:rsid w:val="00201133"/>
    <w:rsid w:val="0020727E"/>
    <w:rsid w:val="002115EF"/>
    <w:rsid w:val="00211C35"/>
    <w:rsid w:val="00214FD1"/>
    <w:rsid w:val="002159CA"/>
    <w:rsid w:val="00221928"/>
    <w:rsid w:val="002327C9"/>
    <w:rsid w:val="002337DB"/>
    <w:rsid w:val="002354FC"/>
    <w:rsid w:val="00245E65"/>
    <w:rsid w:val="002542C2"/>
    <w:rsid w:val="00260BA2"/>
    <w:rsid w:val="00271CE5"/>
    <w:rsid w:val="002743B2"/>
    <w:rsid w:val="00282F7D"/>
    <w:rsid w:val="002857D1"/>
    <w:rsid w:val="002955B8"/>
    <w:rsid w:val="002A1A32"/>
    <w:rsid w:val="002A72E9"/>
    <w:rsid w:val="002B32ED"/>
    <w:rsid w:val="002B387B"/>
    <w:rsid w:val="002B5325"/>
    <w:rsid w:val="002C2D2E"/>
    <w:rsid w:val="002C641E"/>
    <w:rsid w:val="002C75D0"/>
    <w:rsid w:val="002D273E"/>
    <w:rsid w:val="002D3235"/>
    <w:rsid w:val="002E3477"/>
    <w:rsid w:val="002F067A"/>
    <w:rsid w:val="002F7358"/>
    <w:rsid w:val="0030046F"/>
    <w:rsid w:val="003126B0"/>
    <w:rsid w:val="00312D69"/>
    <w:rsid w:val="00315899"/>
    <w:rsid w:val="00321B82"/>
    <w:rsid w:val="00325971"/>
    <w:rsid w:val="0033126B"/>
    <w:rsid w:val="00336550"/>
    <w:rsid w:val="00336910"/>
    <w:rsid w:val="0034438B"/>
    <w:rsid w:val="003547E0"/>
    <w:rsid w:val="00354993"/>
    <w:rsid w:val="00357A55"/>
    <w:rsid w:val="00363949"/>
    <w:rsid w:val="003650CF"/>
    <w:rsid w:val="00372440"/>
    <w:rsid w:val="00381B2D"/>
    <w:rsid w:val="00382354"/>
    <w:rsid w:val="00385392"/>
    <w:rsid w:val="00390A7C"/>
    <w:rsid w:val="0039758D"/>
    <w:rsid w:val="003A3C83"/>
    <w:rsid w:val="003A3D28"/>
    <w:rsid w:val="003A630A"/>
    <w:rsid w:val="003A79C0"/>
    <w:rsid w:val="003B38CE"/>
    <w:rsid w:val="003C00CF"/>
    <w:rsid w:val="003C0CD0"/>
    <w:rsid w:val="003C3084"/>
    <w:rsid w:val="003C44BF"/>
    <w:rsid w:val="003D68F4"/>
    <w:rsid w:val="003E32AE"/>
    <w:rsid w:val="003F0B88"/>
    <w:rsid w:val="003F45DB"/>
    <w:rsid w:val="003F45E0"/>
    <w:rsid w:val="003F48CA"/>
    <w:rsid w:val="003F493A"/>
    <w:rsid w:val="003F6EB7"/>
    <w:rsid w:val="003F78B0"/>
    <w:rsid w:val="00402E10"/>
    <w:rsid w:val="00406007"/>
    <w:rsid w:val="00406792"/>
    <w:rsid w:val="00406EBE"/>
    <w:rsid w:val="00417916"/>
    <w:rsid w:val="00420C04"/>
    <w:rsid w:val="00420C90"/>
    <w:rsid w:val="00421F5F"/>
    <w:rsid w:val="00432C43"/>
    <w:rsid w:val="00435364"/>
    <w:rsid w:val="0043629C"/>
    <w:rsid w:val="00443864"/>
    <w:rsid w:val="004444ED"/>
    <w:rsid w:val="004508CB"/>
    <w:rsid w:val="00455577"/>
    <w:rsid w:val="00462482"/>
    <w:rsid w:val="00466C1B"/>
    <w:rsid w:val="00474D83"/>
    <w:rsid w:val="00476506"/>
    <w:rsid w:val="004835FC"/>
    <w:rsid w:val="00485864"/>
    <w:rsid w:val="00486497"/>
    <w:rsid w:val="004874CC"/>
    <w:rsid w:val="00491B2E"/>
    <w:rsid w:val="004931F4"/>
    <w:rsid w:val="004A00B5"/>
    <w:rsid w:val="004B2429"/>
    <w:rsid w:val="004C313E"/>
    <w:rsid w:val="004C43D6"/>
    <w:rsid w:val="004D1097"/>
    <w:rsid w:val="004E772B"/>
    <w:rsid w:val="004F4391"/>
    <w:rsid w:val="004F44AF"/>
    <w:rsid w:val="0050053B"/>
    <w:rsid w:val="00505B07"/>
    <w:rsid w:val="00506F69"/>
    <w:rsid w:val="0051009C"/>
    <w:rsid w:val="00510B7A"/>
    <w:rsid w:val="0051411B"/>
    <w:rsid w:val="0051651A"/>
    <w:rsid w:val="005264F9"/>
    <w:rsid w:val="00546686"/>
    <w:rsid w:val="00550F84"/>
    <w:rsid w:val="00553895"/>
    <w:rsid w:val="00563C00"/>
    <w:rsid w:val="00576F8B"/>
    <w:rsid w:val="00590C6A"/>
    <w:rsid w:val="00591F6C"/>
    <w:rsid w:val="00595984"/>
    <w:rsid w:val="005A07D4"/>
    <w:rsid w:val="005A225B"/>
    <w:rsid w:val="005B19DB"/>
    <w:rsid w:val="005B2559"/>
    <w:rsid w:val="005C11EF"/>
    <w:rsid w:val="005C57D0"/>
    <w:rsid w:val="005C5BF6"/>
    <w:rsid w:val="005D0D34"/>
    <w:rsid w:val="005D460F"/>
    <w:rsid w:val="005D7BFC"/>
    <w:rsid w:val="005E1281"/>
    <w:rsid w:val="005E242A"/>
    <w:rsid w:val="005E4874"/>
    <w:rsid w:val="005E4A26"/>
    <w:rsid w:val="005E4B11"/>
    <w:rsid w:val="005F3F2F"/>
    <w:rsid w:val="005F401C"/>
    <w:rsid w:val="005F5644"/>
    <w:rsid w:val="00602B1A"/>
    <w:rsid w:val="00631C11"/>
    <w:rsid w:val="006330BA"/>
    <w:rsid w:val="0063409B"/>
    <w:rsid w:val="00636CFD"/>
    <w:rsid w:val="00637B4B"/>
    <w:rsid w:val="00642E1B"/>
    <w:rsid w:val="00642FC4"/>
    <w:rsid w:val="00645ECD"/>
    <w:rsid w:val="0064767B"/>
    <w:rsid w:val="00653AE7"/>
    <w:rsid w:val="0065772D"/>
    <w:rsid w:val="006646F6"/>
    <w:rsid w:val="00665A80"/>
    <w:rsid w:val="006718BE"/>
    <w:rsid w:val="0067258B"/>
    <w:rsid w:val="00672BEF"/>
    <w:rsid w:val="006731C5"/>
    <w:rsid w:val="00677E79"/>
    <w:rsid w:val="00681046"/>
    <w:rsid w:val="00681461"/>
    <w:rsid w:val="00682011"/>
    <w:rsid w:val="00685B0B"/>
    <w:rsid w:val="00693D56"/>
    <w:rsid w:val="00694BA8"/>
    <w:rsid w:val="006A34F6"/>
    <w:rsid w:val="006A5FDE"/>
    <w:rsid w:val="006A66C2"/>
    <w:rsid w:val="006A68C3"/>
    <w:rsid w:val="006B3DD9"/>
    <w:rsid w:val="006B3E7E"/>
    <w:rsid w:val="006C29D1"/>
    <w:rsid w:val="006C3B43"/>
    <w:rsid w:val="006C54F3"/>
    <w:rsid w:val="006C59E6"/>
    <w:rsid w:val="006C5A55"/>
    <w:rsid w:val="006D09F8"/>
    <w:rsid w:val="006D4A6A"/>
    <w:rsid w:val="006D5C1B"/>
    <w:rsid w:val="006E294F"/>
    <w:rsid w:val="006E29E2"/>
    <w:rsid w:val="006E3089"/>
    <w:rsid w:val="006F0BBA"/>
    <w:rsid w:val="006F1E8A"/>
    <w:rsid w:val="006F4471"/>
    <w:rsid w:val="006F4675"/>
    <w:rsid w:val="007044B0"/>
    <w:rsid w:val="007108D1"/>
    <w:rsid w:val="00714AD6"/>
    <w:rsid w:val="00726738"/>
    <w:rsid w:val="00730DA0"/>
    <w:rsid w:val="00733A3A"/>
    <w:rsid w:val="007370D7"/>
    <w:rsid w:val="00741D70"/>
    <w:rsid w:val="0074289E"/>
    <w:rsid w:val="0074490A"/>
    <w:rsid w:val="007518C0"/>
    <w:rsid w:val="00760FBC"/>
    <w:rsid w:val="007614E9"/>
    <w:rsid w:val="0076293C"/>
    <w:rsid w:val="0076399F"/>
    <w:rsid w:val="00767CE0"/>
    <w:rsid w:val="007712EF"/>
    <w:rsid w:val="00773D66"/>
    <w:rsid w:val="00775BDD"/>
    <w:rsid w:val="00775C30"/>
    <w:rsid w:val="007815DE"/>
    <w:rsid w:val="00783382"/>
    <w:rsid w:val="007867F2"/>
    <w:rsid w:val="0079235D"/>
    <w:rsid w:val="00796053"/>
    <w:rsid w:val="00796597"/>
    <w:rsid w:val="007A4EDC"/>
    <w:rsid w:val="007B16E8"/>
    <w:rsid w:val="007B1BB0"/>
    <w:rsid w:val="007B5472"/>
    <w:rsid w:val="007B7423"/>
    <w:rsid w:val="007C1DF9"/>
    <w:rsid w:val="007C226D"/>
    <w:rsid w:val="007C3A07"/>
    <w:rsid w:val="007C46B8"/>
    <w:rsid w:val="007D6785"/>
    <w:rsid w:val="007D6AFE"/>
    <w:rsid w:val="007E1ACF"/>
    <w:rsid w:val="007E2A3E"/>
    <w:rsid w:val="007E52E5"/>
    <w:rsid w:val="007E5506"/>
    <w:rsid w:val="007F21E8"/>
    <w:rsid w:val="007F534F"/>
    <w:rsid w:val="00804490"/>
    <w:rsid w:val="0080456A"/>
    <w:rsid w:val="00811ED3"/>
    <w:rsid w:val="00812157"/>
    <w:rsid w:val="008132D9"/>
    <w:rsid w:val="00816C9B"/>
    <w:rsid w:val="0081731F"/>
    <w:rsid w:val="00820414"/>
    <w:rsid w:val="00822A0F"/>
    <w:rsid w:val="00823340"/>
    <w:rsid w:val="00827B81"/>
    <w:rsid w:val="0083328B"/>
    <w:rsid w:val="00835AC1"/>
    <w:rsid w:val="00852712"/>
    <w:rsid w:val="00852F80"/>
    <w:rsid w:val="00855391"/>
    <w:rsid w:val="00860280"/>
    <w:rsid w:val="00862024"/>
    <w:rsid w:val="00862707"/>
    <w:rsid w:val="008735BA"/>
    <w:rsid w:val="00876F63"/>
    <w:rsid w:val="00883DF5"/>
    <w:rsid w:val="00884327"/>
    <w:rsid w:val="00891A16"/>
    <w:rsid w:val="00897D5A"/>
    <w:rsid w:val="008A4AFD"/>
    <w:rsid w:val="008B5083"/>
    <w:rsid w:val="008B5B3D"/>
    <w:rsid w:val="008B68BE"/>
    <w:rsid w:val="008B6E12"/>
    <w:rsid w:val="008B7889"/>
    <w:rsid w:val="008C7FAC"/>
    <w:rsid w:val="008D3A55"/>
    <w:rsid w:val="008D4CE0"/>
    <w:rsid w:val="008D5664"/>
    <w:rsid w:val="008E627C"/>
    <w:rsid w:val="008F2EE0"/>
    <w:rsid w:val="008F4558"/>
    <w:rsid w:val="00902DE3"/>
    <w:rsid w:val="00913344"/>
    <w:rsid w:val="009140A8"/>
    <w:rsid w:val="00914AAC"/>
    <w:rsid w:val="00916478"/>
    <w:rsid w:val="0092722B"/>
    <w:rsid w:val="0093109C"/>
    <w:rsid w:val="0093489A"/>
    <w:rsid w:val="00943C9C"/>
    <w:rsid w:val="00953D13"/>
    <w:rsid w:val="00957F88"/>
    <w:rsid w:val="00964CD1"/>
    <w:rsid w:val="0096759E"/>
    <w:rsid w:val="009713A5"/>
    <w:rsid w:val="00976AF6"/>
    <w:rsid w:val="0098090B"/>
    <w:rsid w:val="00980A7E"/>
    <w:rsid w:val="00983CE3"/>
    <w:rsid w:val="00987710"/>
    <w:rsid w:val="00993215"/>
    <w:rsid w:val="00996DDA"/>
    <w:rsid w:val="009A269C"/>
    <w:rsid w:val="009A3B5E"/>
    <w:rsid w:val="009A3BB4"/>
    <w:rsid w:val="009A4BDD"/>
    <w:rsid w:val="009B1F04"/>
    <w:rsid w:val="009B7CBD"/>
    <w:rsid w:val="009C326B"/>
    <w:rsid w:val="009D2D11"/>
    <w:rsid w:val="009D398C"/>
    <w:rsid w:val="009D4DB5"/>
    <w:rsid w:val="009D6100"/>
    <w:rsid w:val="009D71F5"/>
    <w:rsid w:val="009E0288"/>
    <w:rsid w:val="009E2F76"/>
    <w:rsid w:val="009F1D0A"/>
    <w:rsid w:val="009F5E61"/>
    <w:rsid w:val="009F7820"/>
    <w:rsid w:val="00A031AB"/>
    <w:rsid w:val="00A1232A"/>
    <w:rsid w:val="00A14445"/>
    <w:rsid w:val="00A149B5"/>
    <w:rsid w:val="00A1623F"/>
    <w:rsid w:val="00A229A6"/>
    <w:rsid w:val="00A23356"/>
    <w:rsid w:val="00A3027E"/>
    <w:rsid w:val="00A357A8"/>
    <w:rsid w:val="00A36421"/>
    <w:rsid w:val="00A40684"/>
    <w:rsid w:val="00A421CD"/>
    <w:rsid w:val="00A4574D"/>
    <w:rsid w:val="00A57E93"/>
    <w:rsid w:val="00A63237"/>
    <w:rsid w:val="00A664E0"/>
    <w:rsid w:val="00A8100F"/>
    <w:rsid w:val="00A94EF9"/>
    <w:rsid w:val="00A952B2"/>
    <w:rsid w:val="00AA0793"/>
    <w:rsid w:val="00AA1EEA"/>
    <w:rsid w:val="00AB0192"/>
    <w:rsid w:val="00AB3CA1"/>
    <w:rsid w:val="00AB3D52"/>
    <w:rsid w:val="00AC1890"/>
    <w:rsid w:val="00AC2C27"/>
    <w:rsid w:val="00AD44FC"/>
    <w:rsid w:val="00AD6223"/>
    <w:rsid w:val="00AD7414"/>
    <w:rsid w:val="00AE143F"/>
    <w:rsid w:val="00AE190B"/>
    <w:rsid w:val="00AE431B"/>
    <w:rsid w:val="00AE4ACA"/>
    <w:rsid w:val="00AE798E"/>
    <w:rsid w:val="00AF246D"/>
    <w:rsid w:val="00B006B2"/>
    <w:rsid w:val="00B0070D"/>
    <w:rsid w:val="00B0096A"/>
    <w:rsid w:val="00B04EAD"/>
    <w:rsid w:val="00B13B6F"/>
    <w:rsid w:val="00B1417E"/>
    <w:rsid w:val="00B17BB6"/>
    <w:rsid w:val="00B224FB"/>
    <w:rsid w:val="00B32D15"/>
    <w:rsid w:val="00B34BBB"/>
    <w:rsid w:val="00B4114C"/>
    <w:rsid w:val="00B448EC"/>
    <w:rsid w:val="00B45BD8"/>
    <w:rsid w:val="00B464A0"/>
    <w:rsid w:val="00B50100"/>
    <w:rsid w:val="00B5665A"/>
    <w:rsid w:val="00B60406"/>
    <w:rsid w:val="00B62641"/>
    <w:rsid w:val="00B70994"/>
    <w:rsid w:val="00B744C8"/>
    <w:rsid w:val="00B77D13"/>
    <w:rsid w:val="00B833E4"/>
    <w:rsid w:val="00B850BB"/>
    <w:rsid w:val="00B92991"/>
    <w:rsid w:val="00B934FF"/>
    <w:rsid w:val="00BB1502"/>
    <w:rsid w:val="00BB24FD"/>
    <w:rsid w:val="00BB3746"/>
    <w:rsid w:val="00BB3C3A"/>
    <w:rsid w:val="00BB5953"/>
    <w:rsid w:val="00BB6150"/>
    <w:rsid w:val="00BC2035"/>
    <w:rsid w:val="00BC3F45"/>
    <w:rsid w:val="00BD251E"/>
    <w:rsid w:val="00BD2AD5"/>
    <w:rsid w:val="00BE6AD8"/>
    <w:rsid w:val="00BF603E"/>
    <w:rsid w:val="00C01C73"/>
    <w:rsid w:val="00C03933"/>
    <w:rsid w:val="00C04FFF"/>
    <w:rsid w:val="00C06C10"/>
    <w:rsid w:val="00C12EDF"/>
    <w:rsid w:val="00C15007"/>
    <w:rsid w:val="00C2343D"/>
    <w:rsid w:val="00C25A16"/>
    <w:rsid w:val="00C34C01"/>
    <w:rsid w:val="00C36A92"/>
    <w:rsid w:val="00C51B31"/>
    <w:rsid w:val="00C525A2"/>
    <w:rsid w:val="00C52600"/>
    <w:rsid w:val="00C5611D"/>
    <w:rsid w:val="00C67AE9"/>
    <w:rsid w:val="00C70EFA"/>
    <w:rsid w:val="00C72016"/>
    <w:rsid w:val="00C73909"/>
    <w:rsid w:val="00C75C9A"/>
    <w:rsid w:val="00C75F6A"/>
    <w:rsid w:val="00C77B07"/>
    <w:rsid w:val="00C8670E"/>
    <w:rsid w:val="00C86B99"/>
    <w:rsid w:val="00C9219A"/>
    <w:rsid w:val="00C96370"/>
    <w:rsid w:val="00C965D8"/>
    <w:rsid w:val="00CA7C8B"/>
    <w:rsid w:val="00CB052B"/>
    <w:rsid w:val="00CB434E"/>
    <w:rsid w:val="00CB4CAB"/>
    <w:rsid w:val="00CC43DE"/>
    <w:rsid w:val="00CC6CEB"/>
    <w:rsid w:val="00CD228D"/>
    <w:rsid w:val="00CD68E3"/>
    <w:rsid w:val="00CD700E"/>
    <w:rsid w:val="00CE14E1"/>
    <w:rsid w:val="00CF03C9"/>
    <w:rsid w:val="00CF2B18"/>
    <w:rsid w:val="00CF38EE"/>
    <w:rsid w:val="00D036D3"/>
    <w:rsid w:val="00D05665"/>
    <w:rsid w:val="00D17A36"/>
    <w:rsid w:val="00D25D57"/>
    <w:rsid w:val="00D27291"/>
    <w:rsid w:val="00D27386"/>
    <w:rsid w:val="00D33B05"/>
    <w:rsid w:val="00D34115"/>
    <w:rsid w:val="00D3495B"/>
    <w:rsid w:val="00D36366"/>
    <w:rsid w:val="00D41AEF"/>
    <w:rsid w:val="00D42238"/>
    <w:rsid w:val="00D46A75"/>
    <w:rsid w:val="00D61182"/>
    <w:rsid w:val="00D61DF4"/>
    <w:rsid w:val="00D70041"/>
    <w:rsid w:val="00D70087"/>
    <w:rsid w:val="00D7178F"/>
    <w:rsid w:val="00D71D38"/>
    <w:rsid w:val="00D744D1"/>
    <w:rsid w:val="00D74DEC"/>
    <w:rsid w:val="00D76EF7"/>
    <w:rsid w:val="00D87AD4"/>
    <w:rsid w:val="00D87F99"/>
    <w:rsid w:val="00D949B7"/>
    <w:rsid w:val="00DA5CAD"/>
    <w:rsid w:val="00DA6AD0"/>
    <w:rsid w:val="00DB18BC"/>
    <w:rsid w:val="00DB1D95"/>
    <w:rsid w:val="00DB2A63"/>
    <w:rsid w:val="00DB5CEF"/>
    <w:rsid w:val="00DD0E6C"/>
    <w:rsid w:val="00DD1A07"/>
    <w:rsid w:val="00DD40A0"/>
    <w:rsid w:val="00DD5811"/>
    <w:rsid w:val="00DE7B5C"/>
    <w:rsid w:val="00DF1D5A"/>
    <w:rsid w:val="00DF295A"/>
    <w:rsid w:val="00DF50C6"/>
    <w:rsid w:val="00DF5F7F"/>
    <w:rsid w:val="00DF6CE1"/>
    <w:rsid w:val="00E06D82"/>
    <w:rsid w:val="00E1377A"/>
    <w:rsid w:val="00E14C88"/>
    <w:rsid w:val="00E17A40"/>
    <w:rsid w:val="00E36CD5"/>
    <w:rsid w:val="00E44045"/>
    <w:rsid w:val="00E55A2B"/>
    <w:rsid w:val="00E56328"/>
    <w:rsid w:val="00E63101"/>
    <w:rsid w:val="00E64C21"/>
    <w:rsid w:val="00E64F60"/>
    <w:rsid w:val="00E65BFE"/>
    <w:rsid w:val="00E66B0B"/>
    <w:rsid w:val="00E67B60"/>
    <w:rsid w:val="00E70553"/>
    <w:rsid w:val="00E70D31"/>
    <w:rsid w:val="00E8321F"/>
    <w:rsid w:val="00E84897"/>
    <w:rsid w:val="00E9161C"/>
    <w:rsid w:val="00EA217A"/>
    <w:rsid w:val="00EA3784"/>
    <w:rsid w:val="00EA490E"/>
    <w:rsid w:val="00EA4C9C"/>
    <w:rsid w:val="00EB43E9"/>
    <w:rsid w:val="00EB5CF4"/>
    <w:rsid w:val="00EC2003"/>
    <w:rsid w:val="00EC5C64"/>
    <w:rsid w:val="00EC67A5"/>
    <w:rsid w:val="00EC719C"/>
    <w:rsid w:val="00ED322D"/>
    <w:rsid w:val="00ED69AF"/>
    <w:rsid w:val="00ED6BAD"/>
    <w:rsid w:val="00EE39A7"/>
    <w:rsid w:val="00EF5146"/>
    <w:rsid w:val="00EF6249"/>
    <w:rsid w:val="00F07774"/>
    <w:rsid w:val="00F116EE"/>
    <w:rsid w:val="00F15CFC"/>
    <w:rsid w:val="00F2197A"/>
    <w:rsid w:val="00F21C7C"/>
    <w:rsid w:val="00F21D4B"/>
    <w:rsid w:val="00F220F7"/>
    <w:rsid w:val="00F3156F"/>
    <w:rsid w:val="00F3186A"/>
    <w:rsid w:val="00F34EA5"/>
    <w:rsid w:val="00F356C7"/>
    <w:rsid w:val="00F44336"/>
    <w:rsid w:val="00F507AA"/>
    <w:rsid w:val="00F50DC0"/>
    <w:rsid w:val="00F51A3C"/>
    <w:rsid w:val="00F620B5"/>
    <w:rsid w:val="00F66C0D"/>
    <w:rsid w:val="00F71A2D"/>
    <w:rsid w:val="00F82C5F"/>
    <w:rsid w:val="00F86ED4"/>
    <w:rsid w:val="00F87112"/>
    <w:rsid w:val="00F908E5"/>
    <w:rsid w:val="00F92D53"/>
    <w:rsid w:val="00F94273"/>
    <w:rsid w:val="00F946BE"/>
    <w:rsid w:val="00F95B1D"/>
    <w:rsid w:val="00FB2BFF"/>
    <w:rsid w:val="00FB39C1"/>
    <w:rsid w:val="00FB5167"/>
    <w:rsid w:val="00FB7AD4"/>
    <w:rsid w:val="00FC04F6"/>
    <w:rsid w:val="00FC0604"/>
    <w:rsid w:val="00FC356E"/>
    <w:rsid w:val="00FC3E01"/>
    <w:rsid w:val="00FD203A"/>
    <w:rsid w:val="00FD4CBE"/>
    <w:rsid w:val="00FE28D2"/>
    <w:rsid w:val="00FE3C05"/>
    <w:rsid w:val="00FF170D"/>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051916"/>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uiPriority w:val="99"/>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uiPriority w:val="99"/>
    <w:semiHidden/>
    <w:rsid w:val="00FF170D"/>
    <w:pPr>
      <w:widowControl w:val="0"/>
    </w:pPr>
  </w:style>
  <w:style w:type="character" w:customStyle="1" w:styleId="TextpoznpodarouChar">
    <w:name w:val="Text pozn. pod čarou Char"/>
    <w:basedOn w:val="Standardnpsmoodstavce"/>
    <w:link w:val="Textpoznpodarou"/>
    <w:uiPriority w:val="99"/>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65"/>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66"/>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hart" Target="charts/chart1.xml"/><Relationship Id="rId21" Type="http://schemas.openxmlformats.org/officeDocument/2006/relationships/hyperlink" Target="https://www.deutsch-perfekt.com/" TargetMode="External"/><Relationship Id="rId42" Type="http://schemas.openxmlformats.org/officeDocument/2006/relationships/hyperlink" Target="http://web.a.ebscohost.com/ehost/pdfviewer/pdfviewer?sid=e1bec196-660d-4cce-8555-fffe2198ddfd%40sessionmgr4005&amp;vid=0&amp;hid=4106" TargetMode="External"/><Relationship Id="rId47" Type="http://schemas.openxmlformats.org/officeDocument/2006/relationships/hyperlink" Target="https://doi.org/10.18848/2327-7998/CGP/v12i04/50809" TargetMode="External"/><Relationship Id="rId63" Type="http://schemas.openxmlformats.org/officeDocument/2006/relationships/hyperlink" Target="file:///C:\Users\xingy\AppData\Local\youdao\dict\Application\7.2.0.0703\resultui\dict\?keyword=of" TargetMode="External"/><Relationship Id="rId68" Type="http://schemas.openxmlformats.org/officeDocument/2006/relationships/hyperlink" Target="https://fame.utb.cz/veda-a-vyzkum/vedecko-vyzkumna-cinnost/svoc/" TargetMode="External"/><Relationship Id="rId84" Type="http://schemas.openxmlformats.org/officeDocument/2006/relationships/hyperlink" Target="https://www.utb.cz/univerzita/uredni-deska/ruzne/zprava-o-vnitrnim-hodnoceni-kvality-utb-ve-zline/" TargetMode="External"/><Relationship Id="rId89" Type="http://schemas.openxmlformats.org/officeDocument/2006/relationships/hyperlink" Target="https://jobcentrum.utb.cz/index.php?lang=cz" TargetMode="External"/><Relationship Id="rId112" Type="http://schemas.openxmlformats.org/officeDocument/2006/relationships/hyperlink" Target="https://fame.utb.cz/?mdocs-file=1673" TargetMode="External"/><Relationship Id="rId16" Type="http://schemas.openxmlformats.org/officeDocument/2006/relationships/hyperlink" Target="http://www.wirtschaftsdeutsch.de/lehrmaterialien/index.php" TargetMode="External"/><Relationship Id="rId107" Type="http://schemas.openxmlformats.org/officeDocument/2006/relationships/hyperlink" Target="https://fame.utb.cz/?mdocs-file=1673" TargetMode="External"/><Relationship Id="rId11" Type="http://schemas.openxmlformats.org/officeDocument/2006/relationships/hyperlink" Target="https://fame.utb.cz/wp-login.php" TargetMode="External"/><Relationship Id="rId32" Type="http://schemas.openxmlformats.org/officeDocument/2006/relationships/hyperlink" Target="http://www.deutschunddeutlich.de/" TargetMode="External"/><Relationship Id="rId37" Type="http://schemas.openxmlformats.org/officeDocument/2006/relationships/hyperlink" Target="https://doi.org/10.1386/macp.12.1.43_1" TargetMode="External"/><Relationship Id="rId53" Type="http://schemas.openxmlformats.org/officeDocument/2006/relationships/hyperlink" Target="https://search.proquest.com/docview/1916720788?pq-origsite=gscholar" TargetMode="External"/><Relationship Id="rId58" Type="http://schemas.openxmlformats.org/officeDocument/2006/relationships/hyperlink" Target="https://doi.org/10.1007/978-3-319-33622-0_22" TargetMode="External"/><Relationship Id="rId74" Type="http://schemas.openxmlformats.org/officeDocument/2006/relationships/hyperlink" Target="https://www.utb.cz/univerzita/o-univerzite/struktura/organy/rada-pro-vnitrni-hodnoceni/" TargetMode="External"/><Relationship Id="rId79" Type="http://schemas.openxmlformats.org/officeDocument/2006/relationships/hyperlink" Target="https://fame.utb.cz/?mdocs-file=1212" TargetMode="External"/><Relationship Id="rId102" Type="http://schemas.openxmlformats.org/officeDocument/2006/relationships/hyperlink" Target="https://fame.utb.cz/?mdocs-file=1673" TargetMode="External"/><Relationship Id="rId123" Type="http://schemas.openxmlformats.org/officeDocument/2006/relationships/footer" Target="footer1.xml"/><Relationship Id="rId128" Type="http://schemas.microsoft.com/office/2011/relationships/people" Target="people.xml"/><Relationship Id="rId5" Type="http://schemas.openxmlformats.org/officeDocument/2006/relationships/webSettings" Target="webSettings.xml"/><Relationship Id="rId90" Type="http://schemas.openxmlformats.org/officeDocument/2006/relationships/hyperlink" Target="https://jobcentrum.utb.cz/index.php?option=com_career&amp;view=offers&amp;Itemid=105&amp;lang=cz" TargetMode="External"/><Relationship Id="rId95" Type="http://schemas.openxmlformats.org/officeDocument/2006/relationships/hyperlink" Target="https://www.utb.cz/?mdocs-file=6496" TargetMode="External"/><Relationship Id="rId22" Type="http://schemas.openxmlformats.org/officeDocument/2006/relationships/hyperlink" Target="http://www.wirtschaftsdeutsch.de/lehrmaterialien/index.php" TargetMode="External"/><Relationship Id="rId27" Type="http://schemas.openxmlformats.org/officeDocument/2006/relationships/hyperlink" Target="https://www.hueber.de/seite/pg_lehren_unterrichtsplan_mot" TargetMode="External"/><Relationship Id="rId43" Type="http://schemas.openxmlformats.org/officeDocument/2006/relationships/hyperlink" Target="https://vsers.cz/wp-content/uploads/2017/02/Auspicia-2014-2-1.pdf" TargetMode="External"/><Relationship Id="rId48" Type="http://schemas.openxmlformats.org/officeDocument/2006/relationships/hyperlink" Target="https://doi.org/10.21003/ea.V166-20" TargetMode="External"/><Relationship Id="rId64" Type="http://schemas.openxmlformats.org/officeDocument/2006/relationships/hyperlink" Target="file:///C:\Users\xingy\AppData\Local\youdao\dict\Application\7.2.0.0703\resultui\dict\?keyword=China" TargetMode="External"/><Relationship Id="rId69" Type="http://schemas.openxmlformats.org/officeDocument/2006/relationships/hyperlink" Target="http://digilib.k.utb.cz" TargetMode="External"/><Relationship Id="rId113" Type="http://schemas.openxmlformats.org/officeDocument/2006/relationships/hyperlink" Target="https://www.utb.cz/?mdocs-file=6492" TargetMode="External"/><Relationship Id="rId118" Type="http://schemas.openxmlformats.org/officeDocument/2006/relationships/chart" Target="charts/chart2.xml"/><Relationship Id="rId80" Type="http://schemas.openxmlformats.org/officeDocument/2006/relationships/hyperlink" Target="https://www.utb.cz/univerzita/uredni-deska/vnitrni-normy-a-predpisy/vnitrni-predpisy/" TargetMode="External"/><Relationship Id="rId85" Type="http://schemas.openxmlformats.org/officeDocument/2006/relationships/hyperlink" Target="https://www.utb.cz/mdocs-posts/smernice-rektora-c-8-2018/" TargetMode="External"/><Relationship Id="rId12" Type="http://schemas.openxmlformats.org/officeDocument/2006/relationships/hyperlink" Target="http://www.scio.cz" TargetMode="External"/><Relationship Id="rId17" Type="http://schemas.openxmlformats.org/officeDocument/2006/relationships/hyperlink" Target="https://www.hueber.de/seite/pg_lehren_unterrichtsplan_mot" TargetMode="External"/><Relationship Id="rId33" Type="http://schemas.openxmlformats.org/officeDocument/2006/relationships/hyperlink" Target="https://doi.org/10.11118/actaun201563020525" TargetMode="External"/><Relationship Id="rId38" Type="http://schemas.openxmlformats.org/officeDocument/2006/relationships/hyperlink" Target="https://doi.org/10.1515/humaff-2016-0029" TargetMode="External"/><Relationship Id="rId59" Type="http://schemas.openxmlformats.org/officeDocument/2006/relationships/hyperlink" Target="https://doi.org/10.1007/978-3-319-06740-7_19" TargetMode="External"/><Relationship Id="rId103" Type="http://schemas.openxmlformats.org/officeDocument/2006/relationships/hyperlink" Target="https://www.utb.cz/?mdocs-file=6492" TargetMode="External"/><Relationship Id="rId108" Type="http://schemas.openxmlformats.org/officeDocument/2006/relationships/hyperlink" Target="https://fame.utb.cz/mdocs-posts/sd-01-2018/" TargetMode="External"/><Relationship Id="rId124" Type="http://schemas.openxmlformats.org/officeDocument/2006/relationships/footer" Target="footer2.xml"/><Relationship Id="rId129" Type="http://schemas.openxmlformats.org/officeDocument/2006/relationships/theme" Target="theme/theme1.xml"/><Relationship Id="rId54"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70" Type="http://schemas.openxmlformats.org/officeDocument/2006/relationships/hyperlink" Target="http://publikace.k.utb.cz" TargetMode="External"/><Relationship Id="rId75" Type="http://schemas.openxmlformats.org/officeDocument/2006/relationships/hyperlink" Target="https://www.utb.cz/?mdocs-file=1759" TargetMode="External"/><Relationship Id="rId91" Type="http://schemas.openxmlformats.org/officeDocument/2006/relationships/hyperlink" Target="https://jobcentrum.utb.cz/index.php?option=com_content&amp;view=article&amp;id=21&amp;Itemid=156&amp;lang=cz" TargetMode="External"/><Relationship Id="rId96" Type="http://schemas.openxmlformats.org/officeDocument/2006/relationships/hyperlink" Target="https://www.utb.cz/?mdocs-file=6474"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hueber.de/seite/pg_lehren_unterrichtsplan_mot" TargetMode="External"/><Relationship Id="rId28" Type="http://schemas.openxmlformats.org/officeDocument/2006/relationships/hyperlink" Target="https://www.schubert-verlag.de/aufgaben/arbeitsblaetter_a1_z/a1_arbeitsblaetter_index_z.htm" TargetMode="External"/><Relationship Id="rId49" Type="http://schemas.openxmlformats.org/officeDocument/2006/relationships/image" Target="media/image2.png"/><Relationship Id="rId114" Type="http://schemas.openxmlformats.org/officeDocument/2006/relationships/hyperlink" Target="https://fame.utb.cz/?mdocs-file=1673" TargetMode="External"/><Relationship Id="rId119" Type="http://schemas.openxmlformats.org/officeDocument/2006/relationships/hyperlink" Target="http://vyuka.fame.utb.cz" TargetMode="External"/><Relationship Id="rId44" Type="http://schemas.openxmlformats.org/officeDocument/2006/relationships/image" Target="media/image1.png"/><Relationship Id="rId60" Type="http://schemas.openxmlformats.org/officeDocument/2006/relationships/hyperlink" Target="file:///C:\Users\xingy\AppData\Local\youdao\dict\Application\7.2.0.0703\resultui\dict\?keyword=RUC" TargetMode="External"/><Relationship Id="rId65" Type="http://schemas.openxmlformats.org/officeDocument/2006/relationships/hyperlink" Target="http://www.ufu.utb.cz/konference/" TargetMode="External"/><Relationship Id="rId81" Type="http://schemas.openxmlformats.org/officeDocument/2006/relationships/hyperlink" Target="https://www.utb.cz/?mdocs-file=6492" TargetMode="External"/><Relationship Id="rId86" Type="http://schemas.openxmlformats.org/officeDocument/2006/relationships/hyperlink" Target="https://stag.utb.cz/portal/" TargetMode="External"/><Relationship Id="rId13" Type="http://schemas.openxmlformats.org/officeDocument/2006/relationships/hyperlink" Target="https://stag.utb.cz/portal/studium/prohlizeni.html" TargetMode="External"/><Relationship Id="rId18" Type="http://schemas.openxmlformats.org/officeDocument/2006/relationships/hyperlink" Target="https://www.deutsch-perfekt.com/" TargetMode="External"/><Relationship Id="rId39" Type="http://schemas.openxmlformats.org/officeDocument/2006/relationships/hyperlink" Target="http://icfe2017.tdt.edu.vn/sites/icfe2017/files/2017-09/ICFE2017-Proceedings.pdf" TargetMode="External"/><Relationship Id="rId109" Type="http://schemas.openxmlformats.org/officeDocument/2006/relationships/hyperlink" Target="https://fame.utb.cz/mdocs-posts/sd-06-2017/" TargetMode="External"/><Relationship Id="rId34" Type="http://schemas.openxmlformats.org/officeDocument/2006/relationships/hyperlink" Target="http://yadda.icm.edu.pl/yadda/element/bwmeta1.element.baztech-a1b5f487-140d-4b5c-9ac3-9ead225b55e9" TargetMode="External"/><Relationship Id="rId50" Type="http://schemas.openxmlformats.org/officeDocument/2006/relationships/hyperlink" Target="https://doi.org/10.1016/j.proeng.2015.01.488" TargetMode="External"/><Relationship Id="rId55" Type="http://schemas.openxmlformats.org/officeDocument/2006/relationships/hyperlink" Target="http://wseas.org/cms.action?id=6931" TargetMode="External"/><Relationship Id="rId76" Type="http://schemas.openxmlformats.org/officeDocument/2006/relationships/hyperlink" Target="https://www.utb.cz/univerzita/uredni-deska/vnitrni-normy-a-predpisy/vnitrni-predpisy/" TargetMode="External"/><Relationship Id="rId97" Type="http://schemas.openxmlformats.org/officeDocument/2006/relationships/hyperlink" Target="https://www.utb.cz/?mdocs-file=6506" TargetMode="External"/><Relationship Id="rId104" Type="http://schemas.openxmlformats.org/officeDocument/2006/relationships/hyperlink" Target="https://fame.utb.cz/?mdocs-file=1673" TargetMode="External"/><Relationship Id="rId120" Type="http://schemas.openxmlformats.org/officeDocument/2006/relationships/hyperlink" Target="http://vyuka.fame.utb.cz" TargetMode="External"/><Relationship Id="rId125"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image" Target="media/image3.gif"/><Relationship Id="rId92" Type="http://schemas.openxmlformats.org/officeDocument/2006/relationships/hyperlink" Target="http://portal.k.utb.cz" TargetMode="External"/><Relationship Id="rId2" Type="http://schemas.openxmlformats.org/officeDocument/2006/relationships/numbering" Target="numbering.xml"/><Relationship Id="rId29" Type="http://schemas.openxmlformats.org/officeDocument/2006/relationships/hyperlink" Target="http://www.deutschunddeutlich.de/" TargetMode="External"/><Relationship Id="rId24" Type="http://schemas.openxmlformats.org/officeDocument/2006/relationships/hyperlink" Target="https://www.deutsch-perfekt.com/" TargetMode="External"/><Relationship Id="rId40" Type="http://schemas.openxmlformats.org/officeDocument/2006/relationships/hyperlink" Target="https://doi.org/10.21003/ea.V164-20" TargetMode="External"/><Relationship Id="rId45" Type="http://schemas.openxmlformats.org/officeDocument/2006/relationships/hyperlink" Target="https://doi.org/10.1177/0734282916661663" TargetMode="External"/><Relationship Id="rId66" Type="http://schemas.openxmlformats.org/officeDocument/2006/relationships/hyperlink" Target="http://www.dokbat.utb.cz" TargetMode="External"/><Relationship Id="rId87" Type="http://schemas.openxmlformats.org/officeDocument/2006/relationships/hyperlink" Target="https://www.utb.cz/univerzita/uredni-deska/vnitrni-normy-a-predpisy/" TargetMode="External"/><Relationship Id="rId110" Type="http://schemas.openxmlformats.org/officeDocument/2006/relationships/hyperlink" Target="https://digilib.k.utb.cz" TargetMode="External"/><Relationship Id="rId115" Type="http://schemas.openxmlformats.org/officeDocument/2006/relationships/hyperlink" Target="http://portal.k.utb.cz/databases/alphabetical/" TargetMode="External"/><Relationship Id="rId61" Type="http://schemas.openxmlformats.org/officeDocument/2006/relationships/hyperlink" Target="file:///C:\Users\xingy\AppData\Local\youdao\dict\Application\7.2.0.0703\resultui\dict\?keyword=Renmin" TargetMode="External"/><Relationship Id="rId82" Type="http://schemas.openxmlformats.org/officeDocument/2006/relationships/hyperlink" Target="https://fame.utb.cz/?mdocs-file=1673" TargetMode="External"/><Relationship Id="rId19" Type="http://schemas.openxmlformats.org/officeDocument/2006/relationships/hyperlink" Target="http://www.wirtschaftsdeutsch.de/lehrmaterialien/index.php"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s://www.hueber.de/seite/pg_lehren_unterrichtsplan_mot" TargetMode="External"/><Relationship Id="rId35" Type="http://schemas.openxmlformats.org/officeDocument/2006/relationships/hyperlink" Target="http://www.ufu.utb.cz/konference/sbornik2015.pdf" TargetMode="External"/><Relationship Id="rId56" Type="http://schemas.openxmlformats.org/officeDocument/2006/relationships/hyperlink" Target="https://www.scopus.com/sourceid/15424?origin=recordpage" TargetMode="External"/><Relationship Id="rId77" Type="http://schemas.openxmlformats.org/officeDocument/2006/relationships/hyperlink" Target="https://www.utb.cz/mdocs-posts/sr_13_2017/" TargetMode="External"/><Relationship Id="rId100" Type="http://schemas.openxmlformats.org/officeDocument/2006/relationships/hyperlink" Target="https://fame.utb.cz/?mdocs-file=6005" TargetMode="External"/><Relationship Id="rId105" Type="http://schemas.openxmlformats.org/officeDocument/2006/relationships/hyperlink" Target="https://fame.utb.cz/mdocs-posts/sd-01-2018/" TargetMode="External"/><Relationship Id="rId126" Type="http://schemas.openxmlformats.org/officeDocument/2006/relationships/footer" Target="footer3.xm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s://doi.org/10.21003/ea.V162-13" TargetMode="External"/><Relationship Id="rId72" Type="http://schemas.openxmlformats.org/officeDocument/2006/relationships/hyperlink" Target="https://www.utb.cz/?mdocs-file=6474" TargetMode="External"/><Relationship Id="rId93" Type="http://schemas.openxmlformats.org/officeDocument/2006/relationships/hyperlink" Target="http://portal.k.utb.cz/databases/alphabetical" TargetMode="External"/><Relationship Id="rId98" Type="http://schemas.openxmlformats.org/officeDocument/2006/relationships/hyperlink" Target="https://www.utb.cz/?mdocs-file=7718" TargetMode="External"/><Relationship Id="rId121" Type="http://schemas.openxmlformats.org/officeDocument/2006/relationships/hyperlink" Target="https://fame.utb.cz/?mdocs-file=1673" TargetMode="External"/><Relationship Id="rId3" Type="http://schemas.openxmlformats.org/officeDocument/2006/relationships/styles" Target="styles.xml"/><Relationship Id="rId25" Type="http://schemas.openxmlformats.org/officeDocument/2006/relationships/hyperlink" Target="http://www.wirtschaftsdeutsch.de/lehrmaterialien/index.php" TargetMode="External"/><Relationship Id="rId46" Type="http://schemas.openxmlformats.org/officeDocument/2006/relationships/hyperlink" Target="https://doi.org/10.7441/joc.2016.04.01" TargetMode="External"/><Relationship Id="rId67" Type="http://schemas.openxmlformats.org/officeDocument/2006/relationships/hyperlink" Target="http://www.batovaskola.cz" TargetMode="External"/><Relationship Id="rId116" Type="http://schemas.openxmlformats.org/officeDocument/2006/relationships/hyperlink" Target="https://www.utb.cz/univerzita/uredni-deska/vnitrni-normy-a-predpisy/vnitrni-predpisy/" TargetMode="External"/><Relationship Id="rId20" Type="http://schemas.openxmlformats.org/officeDocument/2006/relationships/hyperlink" Target="https://www.hueber.de/seite/pg_lehren_unterrichtsplan_mot" TargetMode="External"/><Relationship Id="rId41" Type="http://schemas.openxmlformats.org/officeDocument/2006/relationships/hyperlink" Target="https://doi.org/10.21003/ea.V161-15" TargetMode="External"/><Relationship Id="rId62" Type="http://schemas.openxmlformats.org/officeDocument/2006/relationships/hyperlink" Target="file:///C:\Users\xingy\AppData\Local\youdao\dict\Application\7.2.0.0703\resultui\dict\?keyword=University" TargetMode="External"/><Relationship Id="rId83" Type="http://schemas.openxmlformats.org/officeDocument/2006/relationships/hyperlink" Target="https://www.utb.cz/univerzita/uredni-deska/ruzne/zprava-o-vnitrnim-hodnoceni-kvality-utb-ve-zline/" TargetMode="External"/><Relationship Id="rId88" Type="http://schemas.openxmlformats.org/officeDocument/2006/relationships/hyperlink" Target="https://fame.utb.cz/o-fakulte/uredni-deska/vnitrni-normy-a-predpisy/" TargetMode="External"/><Relationship Id="rId111" Type="http://schemas.openxmlformats.org/officeDocument/2006/relationships/hyperlink" Target="https://www.utb.cz/?mdocs-file=6492" TargetMode="External"/><Relationship Id="rId15" Type="http://schemas.openxmlformats.org/officeDocument/2006/relationships/hyperlink" Target="https://www.deutsch-perfekt.com/" TargetMode="External"/><Relationship Id="rId36" Type="http://schemas.openxmlformats.org/officeDocument/2006/relationships/hyperlink" Target="http://www.cjournal.cz/files/195.pdf" TargetMode="External"/><Relationship Id="rId57" Type="http://schemas.openxmlformats.org/officeDocument/2006/relationships/hyperlink" Target="https://doi.org/10.1007/978-3-319-57141-6_46" TargetMode="External"/><Relationship Id="rId106" Type="http://schemas.openxmlformats.org/officeDocument/2006/relationships/hyperlink" Target="https://www.utb.cz/?mdocs-file=6492" TargetMode="External"/><Relationship Id="rId127" Type="http://schemas.openxmlformats.org/officeDocument/2006/relationships/fontTable" Target="fontTable.xml"/><Relationship Id="rId10" Type="http://schemas.openxmlformats.org/officeDocument/2006/relationships/hyperlink" Target="https://www.utb.cz/wp-login.php" TargetMode="External"/><Relationship Id="rId31" Type="http://schemas.openxmlformats.org/officeDocument/2006/relationships/hyperlink" Target="https://www.schubert-verlag.de/aufgaben/arbeitsblaetter_a1_z/a1_arbeitsblaetter_index_z.htm" TargetMode="External"/><Relationship Id="rId52" Type="http://schemas.openxmlformats.org/officeDocument/2006/relationships/hyperlink" Target="http://dx.doi.org/10.9770/jssi.2017.6.1(8)" TargetMode="External"/><Relationship Id="rId73" Type="http://schemas.openxmlformats.org/officeDocument/2006/relationships/hyperlink" Target="https://www.utb.cz/?mdocs-file=6498" TargetMode="External"/><Relationship Id="rId78" Type="http://schemas.openxmlformats.org/officeDocument/2006/relationships/hyperlink" Target="https://www.utb.cz/?mdocs-file=9139" TargetMode="External"/><Relationship Id="rId94" Type="http://schemas.openxmlformats.org/officeDocument/2006/relationships/hyperlink" Target="https://jobcentrum.utb.cz/index.php?option=com_content&amp;view=article&amp;id=21&amp;Itemid=156&amp;lang=cz" TargetMode="External"/><Relationship Id="rId99" Type="http://schemas.openxmlformats.org/officeDocument/2006/relationships/hyperlink" Target="https://www.utb.cz/?mdocs-file=7724" TargetMode="External"/><Relationship Id="rId101" Type="http://schemas.openxmlformats.org/officeDocument/2006/relationships/hyperlink" Target="https://fame.utb.cz/o-fakulte/mezinarodni-vztahy/" TargetMode="External"/><Relationship Id="rId12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 Id="rId26" Type="http://schemas.openxmlformats.org/officeDocument/2006/relationships/hyperlink" Target="https://www.hueber.de/seite/pg_lehren_unterrichtsplan_m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FaME_BSP_PI!$H$4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AE4E-43B2-8B17-BD477C5A8C54}"/>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AE4E-43B2-8B17-BD477C5A8C54}"/>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AE4E-43B2-8B17-BD477C5A8C54}"/>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AE4E-43B2-8B17-BD477C5A8C54}"/>
              </c:ext>
            </c:extLst>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FaME_BSP_PI!$G$5:$G$8</c:f>
              <c:strCache>
                <c:ptCount val="4"/>
                <c:pt idx="0">
                  <c:v>profesoři</c:v>
                </c:pt>
                <c:pt idx="1">
                  <c:v>docenti</c:v>
                </c:pt>
                <c:pt idx="2">
                  <c:v>Ph.D.</c:v>
                </c:pt>
                <c:pt idx="3">
                  <c:v>lektoři</c:v>
                </c:pt>
              </c:strCache>
            </c:strRef>
          </c:cat>
          <c:val>
            <c:numRef>
              <c:f>FaME_BSP_PI!$H$5:$H$8</c:f>
              <c:numCache>
                <c:formatCode>General</c:formatCode>
                <c:ptCount val="4"/>
                <c:pt idx="0">
                  <c:v>1</c:v>
                </c:pt>
                <c:pt idx="1">
                  <c:v>12</c:v>
                </c:pt>
                <c:pt idx="2">
                  <c:v>24</c:v>
                </c:pt>
                <c:pt idx="3">
                  <c:v>7</c:v>
                </c:pt>
              </c:numCache>
            </c:numRef>
          </c:val>
          <c:extLst>
            <c:ext xmlns:c16="http://schemas.microsoft.com/office/drawing/2014/chart" uri="{C3380CC4-5D6E-409C-BE32-E72D297353CC}">
              <c16:uniqueId val="{00000008-AE4E-43B2-8B17-BD477C5A8C54}"/>
            </c:ext>
          </c:extLst>
        </c:ser>
        <c:dLbls>
          <c:showLegendKey val="0"/>
          <c:showVal val="0"/>
          <c:showCatName val="0"/>
          <c:showSerName val="0"/>
          <c:showPercent val="1"/>
          <c:showBubbleSize val="0"/>
          <c:showLeaderLines val="1"/>
        </c:dLbls>
        <c:firstSliceAng val="0"/>
        <c:holeSize val="50"/>
      </c:doughnutChart>
      <c:spPr>
        <a:solidFill>
          <a:sysClr val="window" lastClr="FFFFFF"/>
        </a:solid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FaME_BSP_PI!$Q$23</c:f>
              <c:strCache>
                <c:ptCount val="1"/>
                <c:pt idx="0">
                  <c:v>prof.</c:v>
                </c:pt>
              </c:strCache>
            </c:strRef>
          </c:tx>
          <c:spPr>
            <a:solidFill>
              <a:schemeClr val="accent1"/>
            </a:solidFill>
            <a:ln>
              <a:noFill/>
            </a:ln>
            <a:effectLst/>
          </c:spPr>
          <c:invertIfNegative val="0"/>
          <c:cat>
            <c:strRef>
              <c:f>FaME_BSP_PI!$P$24:$P$27</c:f>
              <c:strCache>
                <c:ptCount val="4"/>
                <c:pt idx="0">
                  <c:v>30-40</c:v>
                </c:pt>
                <c:pt idx="1">
                  <c:v>41-50</c:v>
                </c:pt>
                <c:pt idx="2">
                  <c:v>51-60</c:v>
                </c:pt>
                <c:pt idx="3">
                  <c:v>61+</c:v>
                </c:pt>
              </c:strCache>
            </c:strRef>
          </c:cat>
          <c:val>
            <c:numRef>
              <c:f>FaME_BSP_PI!$Q$24:$Q$27</c:f>
              <c:numCache>
                <c:formatCode>General</c:formatCode>
                <c:ptCount val="4"/>
                <c:pt idx="1">
                  <c:v>1</c:v>
                </c:pt>
              </c:numCache>
            </c:numRef>
          </c:val>
          <c:extLst>
            <c:ext xmlns:c16="http://schemas.microsoft.com/office/drawing/2014/chart" uri="{C3380CC4-5D6E-409C-BE32-E72D297353CC}">
              <c16:uniqueId val="{00000000-87C1-43BE-A0BA-2DAAE71061CA}"/>
            </c:ext>
          </c:extLst>
        </c:ser>
        <c:ser>
          <c:idx val="1"/>
          <c:order val="1"/>
          <c:tx>
            <c:strRef>
              <c:f>FaME_BSP_PI!$R$23</c:f>
              <c:strCache>
                <c:ptCount val="1"/>
                <c:pt idx="0">
                  <c:v>doc.</c:v>
                </c:pt>
              </c:strCache>
            </c:strRef>
          </c:tx>
          <c:spPr>
            <a:solidFill>
              <a:schemeClr val="accent2"/>
            </a:solidFill>
            <a:ln>
              <a:noFill/>
            </a:ln>
            <a:effectLst/>
          </c:spPr>
          <c:invertIfNegative val="0"/>
          <c:cat>
            <c:strRef>
              <c:f>FaME_BSP_PI!$P$24:$P$27</c:f>
              <c:strCache>
                <c:ptCount val="4"/>
                <c:pt idx="0">
                  <c:v>30-40</c:v>
                </c:pt>
                <c:pt idx="1">
                  <c:v>41-50</c:v>
                </c:pt>
                <c:pt idx="2">
                  <c:v>51-60</c:v>
                </c:pt>
                <c:pt idx="3">
                  <c:v>61+</c:v>
                </c:pt>
              </c:strCache>
            </c:strRef>
          </c:cat>
          <c:val>
            <c:numRef>
              <c:f>FaME_BSP_PI!$R$24:$R$27</c:f>
              <c:numCache>
                <c:formatCode>General</c:formatCode>
                <c:ptCount val="4"/>
                <c:pt idx="0">
                  <c:v>4</c:v>
                </c:pt>
                <c:pt idx="1">
                  <c:v>3</c:v>
                </c:pt>
                <c:pt idx="2">
                  <c:v>2</c:v>
                </c:pt>
                <c:pt idx="3">
                  <c:v>3</c:v>
                </c:pt>
              </c:numCache>
            </c:numRef>
          </c:val>
          <c:extLst>
            <c:ext xmlns:c16="http://schemas.microsoft.com/office/drawing/2014/chart" uri="{C3380CC4-5D6E-409C-BE32-E72D297353CC}">
              <c16:uniqueId val="{00000001-87C1-43BE-A0BA-2DAAE71061CA}"/>
            </c:ext>
          </c:extLst>
        </c:ser>
        <c:ser>
          <c:idx val="2"/>
          <c:order val="2"/>
          <c:tx>
            <c:strRef>
              <c:f>FaME_BSP_PI!$S$23</c:f>
              <c:strCache>
                <c:ptCount val="1"/>
                <c:pt idx="0">
                  <c:v>Ph.D.</c:v>
                </c:pt>
              </c:strCache>
            </c:strRef>
          </c:tx>
          <c:spPr>
            <a:solidFill>
              <a:schemeClr val="accent3"/>
            </a:solidFill>
            <a:ln>
              <a:noFill/>
            </a:ln>
            <a:effectLst/>
          </c:spPr>
          <c:invertIfNegative val="0"/>
          <c:cat>
            <c:strRef>
              <c:f>FaME_BSP_PI!$P$24:$P$27</c:f>
              <c:strCache>
                <c:ptCount val="4"/>
                <c:pt idx="0">
                  <c:v>30-40</c:v>
                </c:pt>
                <c:pt idx="1">
                  <c:v>41-50</c:v>
                </c:pt>
                <c:pt idx="2">
                  <c:v>51-60</c:v>
                </c:pt>
                <c:pt idx="3">
                  <c:v>61+</c:v>
                </c:pt>
              </c:strCache>
            </c:strRef>
          </c:cat>
          <c:val>
            <c:numRef>
              <c:f>FaME_BSP_PI!$S$24:$S$27</c:f>
              <c:numCache>
                <c:formatCode>General</c:formatCode>
                <c:ptCount val="4"/>
                <c:pt idx="0">
                  <c:v>15</c:v>
                </c:pt>
                <c:pt idx="1">
                  <c:v>4</c:v>
                </c:pt>
                <c:pt idx="2">
                  <c:v>2</c:v>
                </c:pt>
                <c:pt idx="3">
                  <c:v>3</c:v>
                </c:pt>
              </c:numCache>
            </c:numRef>
          </c:val>
          <c:extLst>
            <c:ext xmlns:c16="http://schemas.microsoft.com/office/drawing/2014/chart" uri="{C3380CC4-5D6E-409C-BE32-E72D297353CC}">
              <c16:uniqueId val="{00000002-87C1-43BE-A0BA-2DAAE71061CA}"/>
            </c:ext>
          </c:extLst>
        </c:ser>
        <c:ser>
          <c:idx val="3"/>
          <c:order val="3"/>
          <c:tx>
            <c:strRef>
              <c:f>FaME_BSP_PI!$T$23</c:f>
              <c:strCache>
                <c:ptCount val="1"/>
                <c:pt idx="0">
                  <c:v>lektoři</c:v>
                </c:pt>
              </c:strCache>
            </c:strRef>
          </c:tx>
          <c:spPr>
            <a:solidFill>
              <a:schemeClr val="accent4"/>
            </a:solidFill>
            <a:ln>
              <a:noFill/>
            </a:ln>
            <a:effectLst/>
          </c:spPr>
          <c:invertIfNegative val="0"/>
          <c:cat>
            <c:strRef>
              <c:f>FaME_BSP_PI!$P$24:$P$27</c:f>
              <c:strCache>
                <c:ptCount val="4"/>
                <c:pt idx="0">
                  <c:v>30-40</c:v>
                </c:pt>
                <c:pt idx="1">
                  <c:v>41-50</c:v>
                </c:pt>
                <c:pt idx="2">
                  <c:v>51-60</c:v>
                </c:pt>
                <c:pt idx="3">
                  <c:v>61+</c:v>
                </c:pt>
              </c:strCache>
            </c:strRef>
          </c:cat>
          <c:val>
            <c:numRef>
              <c:f>FaME_BSP_PI!$T$24:$T$27</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87C1-43BE-A0BA-2DAAE71061CA}"/>
            </c:ext>
          </c:extLst>
        </c:ser>
        <c:dLbls>
          <c:showLegendKey val="0"/>
          <c:showVal val="0"/>
          <c:showCatName val="0"/>
          <c:showSerName val="0"/>
          <c:showPercent val="0"/>
          <c:showBubbleSize val="0"/>
        </c:dLbls>
        <c:gapWidth val="219"/>
        <c:overlap val="-27"/>
        <c:axId val="-269738336"/>
        <c:axId val="-269743232"/>
      </c:barChart>
      <c:catAx>
        <c:axId val="-269738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69743232"/>
        <c:crosses val="autoZero"/>
        <c:auto val="1"/>
        <c:lblAlgn val="ctr"/>
        <c:lblOffset val="100"/>
        <c:noMultiLvlLbl val="0"/>
      </c:catAx>
      <c:valAx>
        <c:axId val="-2697432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6973833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096B4-C119-458E-B11D-A830E33B1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245</Pages>
  <Words>83383</Words>
  <Characters>542332</Characters>
  <Application>Microsoft Office Word</Application>
  <DocSecurity>0</DocSecurity>
  <Lines>4519</Lines>
  <Paragraphs>1248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30</cp:revision>
  <cp:lastPrinted>2018-08-10T08:21:00Z</cp:lastPrinted>
  <dcterms:created xsi:type="dcterms:W3CDTF">2018-09-15T10:22:00Z</dcterms:created>
  <dcterms:modified xsi:type="dcterms:W3CDTF">2018-09-21T08:03:00Z</dcterms:modified>
</cp:coreProperties>
</file>