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FD546" w14:textId="77777777" w:rsidR="00F64108" w:rsidRPr="006B64D1" w:rsidRDefault="00416FEF" w:rsidP="00FC6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 w:rsidRPr="006B64D1">
        <w:rPr>
          <w:b/>
          <w:sz w:val="26"/>
          <w:szCs w:val="26"/>
        </w:rPr>
        <w:t>A</w:t>
      </w:r>
      <w:r w:rsidR="004619CC">
        <w:rPr>
          <w:b/>
          <w:sz w:val="26"/>
          <w:szCs w:val="26"/>
        </w:rPr>
        <w:t>-I</w:t>
      </w:r>
      <w:r w:rsidRPr="006B64D1">
        <w:rPr>
          <w:b/>
          <w:sz w:val="26"/>
          <w:szCs w:val="26"/>
        </w:rPr>
        <w:t xml:space="preserve"> – Základní údaje o </w:t>
      </w:r>
      <w:r w:rsidR="0069575A">
        <w:rPr>
          <w:b/>
          <w:sz w:val="26"/>
          <w:szCs w:val="26"/>
        </w:rPr>
        <w:t>žádosti o akreditaci</w:t>
      </w:r>
    </w:p>
    <w:p w14:paraId="23B5B666" w14:textId="77777777" w:rsidR="00416FEF" w:rsidRDefault="00416FEF" w:rsidP="00416FEF">
      <w:pPr>
        <w:rPr>
          <w:b/>
          <w:sz w:val="28"/>
        </w:rPr>
      </w:pPr>
    </w:p>
    <w:p w14:paraId="0D2323FA" w14:textId="77777777" w:rsidR="00416FEF" w:rsidRDefault="00416FEF" w:rsidP="00416FEF">
      <w:pPr>
        <w:rPr>
          <w:b/>
          <w:sz w:val="28"/>
        </w:rPr>
      </w:pPr>
      <w:r>
        <w:rPr>
          <w:b/>
          <w:sz w:val="28"/>
        </w:rPr>
        <w:t>Název vysoké školy: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C92BCD">
        <w:rPr>
          <w:b/>
          <w:sz w:val="28"/>
        </w:rPr>
        <w:t>Univerzita Tomáše Bati ve Zlíně</w:t>
      </w:r>
    </w:p>
    <w:p w14:paraId="1827D4C9" w14:textId="77777777" w:rsidR="00416FEF" w:rsidRDefault="00416FEF" w:rsidP="00416FEF">
      <w:pPr>
        <w:ind w:left="3686" w:hanging="3686"/>
        <w:rPr>
          <w:b/>
          <w:sz w:val="28"/>
        </w:rPr>
      </w:pPr>
    </w:p>
    <w:p w14:paraId="4B1AE7E1" w14:textId="31BA01A8" w:rsidR="00416FEF" w:rsidDel="008972F8" w:rsidRDefault="00416FEF" w:rsidP="00416FEF">
      <w:pPr>
        <w:rPr>
          <w:del w:id="0" w:author="Michal Pilík" w:date="2018-09-04T12:10:00Z"/>
          <w:b/>
          <w:sz w:val="28"/>
        </w:rPr>
      </w:pPr>
    </w:p>
    <w:p w14:paraId="623E79CE" w14:textId="77777777" w:rsidR="00F26F4F" w:rsidRDefault="00F26F4F" w:rsidP="00416FEF">
      <w:pPr>
        <w:rPr>
          <w:b/>
          <w:sz w:val="28"/>
        </w:rPr>
      </w:pPr>
    </w:p>
    <w:p w14:paraId="11D3B03A" w14:textId="77777777" w:rsidR="00416FEF" w:rsidRDefault="00416FEF" w:rsidP="00416FEF">
      <w:pPr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="00C92BCD">
        <w:rPr>
          <w:b/>
          <w:sz w:val="28"/>
        </w:rPr>
        <w:t>Fakulta managementu a ekonomiky</w:t>
      </w:r>
    </w:p>
    <w:p w14:paraId="011C5320" w14:textId="77777777" w:rsidR="00416FEF" w:rsidRDefault="00416FEF" w:rsidP="00416FEF">
      <w:pPr>
        <w:ind w:left="3544" w:hanging="3544"/>
        <w:rPr>
          <w:b/>
          <w:sz w:val="28"/>
        </w:rPr>
      </w:pPr>
    </w:p>
    <w:p w14:paraId="36ADB2FD" w14:textId="63423779" w:rsidR="00F26F4F" w:rsidDel="008972F8" w:rsidRDefault="00F26F4F" w:rsidP="00416FEF">
      <w:pPr>
        <w:ind w:left="3544" w:hanging="3544"/>
        <w:rPr>
          <w:del w:id="1" w:author="Michal Pilík" w:date="2018-09-04T12:10:00Z"/>
          <w:b/>
          <w:sz w:val="28"/>
        </w:rPr>
      </w:pPr>
    </w:p>
    <w:p w14:paraId="40B86EE0" w14:textId="77777777" w:rsidR="00416FEF" w:rsidRDefault="00416FEF" w:rsidP="00416FEF">
      <w:pPr>
        <w:rPr>
          <w:b/>
          <w:sz w:val="28"/>
        </w:rPr>
      </w:pPr>
    </w:p>
    <w:p w14:paraId="7E8259F1" w14:textId="77777777" w:rsidR="00416FEF" w:rsidRDefault="00640FA6" w:rsidP="00416FEF">
      <w:pPr>
        <w:rPr>
          <w:b/>
          <w:sz w:val="28"/>
        </w:rPr>
      </w:pPr>
      <w:r>
        <w:rPr>
          <w:b/>
          <w:sz w:val="28"/>
        </w:rPr>
        <w:t>Obor řízení</w:t>
      </w:r>
      <w:r w:rsidR="00416FEF">
        <w:rPr>
          <w:b/>
          <w:sz w:val="28"/>
        </w:rPr>
        <w:t>:</w:t>
      </w:r>
      <w:r w:rsidR="00416FEF">
        <w:rPr>
          <w:b/>
          <w:sz w:val="28"/>
        </w:rPr>
        <w:tab/>
      </w:r>
      <w:r w:rsidR="00C92BCD">
        <w:rPr>
          <w:b/>
          <w:sz w:val="28"/>
        </w:rPr>
        <w:tab/>
      </w:r>
      <w:r w:rsidR="00C92BCD">
        <w:rPr>
          <w:b/>
          <w:sz w:val="28"/>
        </w:rPr>
        <w:tab/>
        <w:t>Management a ekonomika podniku</w:t>
      </w:r>
    </w:p>
    <w:p w14:paraId="69C17932" w14:textId="77777777" w:rsidR="00416FEF" w:rsidRDefault="00416FEF" w:rsidP="00416FEF">
      <w:pPr>
        <w:ind w:left="3544" w:hanging="3544"/>
        <w:rPr>
          <w:b/>
          <w:sz w:val="28"/>
        </w:rPr>
      </w:pPr>
    </w:p>
    <w:p w14:paraId="3E535CBD" w14:textId="5B568508" w:rsidR="00416FEF" w:rsidDel="008972F8" w:rsidRDefault="00416FEF" w:rsidP="00416FEF">
      <w:pPr>
        <w:rPr>
          <w:del w:id="2" w:author="Michal Pilík" w:date="2018-09-04T12:10:00Z"/>
          <w:b/>
          <w:sz w:val="28"/>
        </w:rPr>
      </w:pPr>
    </w:p>
    <w:p w14:paraId="1F1995E1" w14:textId="77777777" w:rsidR="00F26F4F" w:rsidRDefault="00F26F4F" w:rsidP="00416FEF">
      <w:pPr>
        <w:rPr>
          <w:b/>
          <w:sz w:val="28"/>
        </w:rPr>
      </w:pPr>
    </w:p>
    <w:p w14:paraId="33979CB3" w14:textId="77777777" w:rsidR="00C92BCD" w:rsidRPr="001A4636" w:rsidRDefault="00416FEF" w:rsidP="00416FEF">
      <w:pPr>
        <w:ind w:left="3544" w:hanging="3544"/>
        <w:rPr>
          <w:b/>
          <w:sz w:val="28"/>
          <w:szCs w:val="28"/>
        </w:rPr>
      </w:pPr>
      <w:r>
        <w:rPr>
          <w:b/>
          <w:sz w:val="28"/>
        </w:rPr>
        <w:t xml:space="preserve">Typ </w:t>
      </w:r>
      <w:r w:rsidR="00640FA6">
        <w:rPr>
          <w:b/>
          <w:sz w:val="28"/>
        </w:rPr>
        <w:t>řízení</w:t>
      </w:r>
      <w:r>
        <w:rPr>
          <w:b/>
          <w:sz w:val="28"/>
        </w:rPr>
        <w:t>:</w:t>
      </w:r>
      <w:r>
        <w:rPr>
          <w:sz w:val="28"/>
        </w:rPr>
        <w:tab/>
      </w:r>
      <w:r w:rsidR="00640FA6" w:rsidRPr="001A4636">
        <w:rPr>
          <w:b/>
          <w:sz w:val="28"/>
          <w:szCs w:val="28"/>
        </w:rPr>
        <w:t xml:space="preserve">habilitační řízení </w:t>
      </w:r>
      <w:r w:rsidR="00F46D51" w:rsidRPr="001A4636">
        <w:rPr>
          <w:b/>
          <w:sz w:val="28"/>
          <w:szCs w:val="28"/>
        </w:rPr>
        <w:t>a řízení</w:t>
      </w:r>
      <w:r w:rsidR="000F508E" w:rsidRPr="001A4636">
        <w:rPr>
          <w:b/>
          <w:sz w:val="28"/>
          <w:szCs w:val="28"/>
        </w:rPr>
        <w:t xml:space="preserve"> ke jmenování profesorem</w:t>
      </w:r>
    </w:p>
    <w:p w14:paraId="5A634F33" w14:textId="77777777" w:rsidR="000F508E" w:rsidRPr="001A4636" w:rsidRDefault="000F508E" w:rsidP="00416FEF">
      <w:pPr>
        <w:ind w:left="3544" w:hanging="3544"/>
        <w:rPr>
          <w:b/>
          <w:sz w:val="28"/>
          <w:szCs w:val="28"/>
        </w:rPr>
      </w:pPr>
    </w:p>
    <w:p w14:paraId="2EE23F01" w14:textId="77777777" w:rsidR="00F26F4F" w:rsidRDefault="00F26F4F" w:rsidP="00416FEF">
      <w:pPr>
        <w:ind w:left="3544" w:hanging="3544"/>
        <w:rPr>
          <w:b/>
          <w:sz w:val="28"/>
        </w:rPr>
      </w:pPr>
    </w:p>
    <w:p w14:paraId="3897DD49" w14:textId="77777777" w:rsidR="004619CC" w:rsidRDefault="00416FEF" w:rsidP="00C90043">
      <w:pPr>
        <w:rPr>
          <w:b/>
          <w:sz w:val="28"/>
        </w:rPr>
      </w:pPr>
      <w:r>
        <w:rPr>
          <w:b/>
          <w:sz w:val="28"/>
        </w:rPr>
        <w:t>Schvalující orgán:</w:t>
      </w:r>
      <w:r>
        <w:rPr>
          <w:b/>
          <w:sz w:val="28"/>
        </w:rPr>
        <w:tab/>
      </w:r>
      <w:r w:rsidR="000E766A">
        <w:rPr>
          <w:b/>
          <w:sz w:val="28"/>
        </w:rPr>
        <w:tab/>
      </w:r>
      <w:r w:rsidR="00C92BCD">
        <w:rPr>
          <w:b/>
          <w:sz w:val="28"/>
        </w:rPr>
        <w:t>Vědecká rada FaME UTB ve Zlíně</w:t>
      </w:r>
    </w:p>
    <w:p w14:paraId="3510FDC8" w14:textId="77777777" w:rsidR="004619CC" w:rsidRDefault="001A4636" w:rsidP="00C90043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Vědecká rada UTB ve Zlíně</w:t>
      </w:r>
    </w:p>
    <w:p w14:paraId="67E4A756" w14:textId="77777777" w:rsidR="004619CC" w:rsidRDefault="004619CC" w:rsidP="00C90043">
      <w:pPr>
        <w:rPr>
          <w:b/>
          <w:sz w:val="28"/>
        </w:rPr>
      </w:pPr>
    </w:p>
    <w:p w14:paraId="49F48B99" w14:textId="77777777" w:rsidR="004619CC" w:rsidRDefault="004619CC" w:rsidP="00C90043">
      <w:pPr>
        <w:rPr>
          <w:b/>
          <w:sz w:val="28"/>
        </w:rPr>
      </w:pPr>
    </w:p>
    <w:p w14:paraId="459C4200" w14:textId="58594A7E" w:rsidR="00C90043" w:rsidRDefault="00C90043">
      <w:pPr>
        <w:ind w:left="3540" w:hanging="3540"/>
        <w:rPr>
          <w:b/>
          <w:sz w:val="28"/>
        </w:rPr>
        <w:pPrChange w:id="3" w:author="Michal Pilík" w:date="2018-09-04T12:09:00Z">
          <w:pPr/>
        </w:pPrChange>
      </w:pPr>
      <w:r>
        <w:rPr>
          <w:b/>
          <w:sz w:val="28"/>
        </w:rPr>
        <w:t>Datum schválení žádosti:</w:t>
      </w:r>
      <w:r>
        <w:rPr>
          <w:b/>
          <w:sz w:val="28"/>
        </w:rPr>
        <w:tab/>
      </w:r>
      <w:ins w:id="4" w:author="Michal Pilík" w:date="2018-09-04T12:08:00Z">
        <w:r w:rsidR="008972F8">
          <w:rPr>
            <w:b/>
            <w:sz w:val="28"/>
          </w:rPr>
          <w:t>schváleno Vědeckou radou FaME dne           25. 5. 2018</w:t>
        </w:r>
      </w:ins>
    </w:p>
    <w:p w14:paraId="169CD68A" w14:textId="12EEF86F" w:rsidR="000E766A" w:rsidDel="008972F8" w:rsidRDefault="00416FEF" w:rsidP="00416FEF">
      <w:pPr>
        <w:rPr>
          <w:del w:id="5" w:author="Michal Pilík" w:date="2018-09-04T12:09:00Z"/>
          <w:b/>
          <w:sz w:val="28"/>
        </w:rPr>
      </w:pPr>
      <w:del w:id="6" w:author="Michal Pilík" w:date="2018-09-04T12:09:00Z">
        <w:r w:rsidDel="008972F8">
          <w:rPr>
            <w:b/>
            <w:sz w:val="28"/>
          </w:rPr>
          <w:tab/>
        </w:r>
        <w:r w:rsidDel="008972F8">
          <w:rPr>
            <w:b/>
            <w:sz w:val="28"/>
          </w:rPr>
          <w:tab/>
        </w:r>
      </w:del>
    </w:p>
    <w:p w14:paraId="19DF2C20" w14:textId="68561FD6" w:rsidR="000E766A" w:rsidDel="008972F8" w:rsidRDefault="000E766A" w:rsidP="00416FEF">
      <w:pPr>
        <w:rPr>
          <w:del w:id="7" w:author="Michal Pilík" w:date="2018-09-04T12:09:00Z"/>
          <w:b/>
          <w:sz w:val="28"/>
        </w:rPr>
      </w:pPr>
    </w:p>
    <w:p w14:paraId="21AC7FC0" w14:textId="5701ADFF" w:rsidR="00F26F4F" w:rsidDel="008972F8" w:rsidRDefault="00F26F4F" w:rsidP="00416FEF">
      <w:pPr>
        <w:rPr>
          <w:del w:id="8" w:author="Michal Pilík" w:date="2018-09-04T12:09:00Z"/>
          <w:b/>
          <w:sz w:val="28"/>
        </w:rPr>
      </w:pPr>
    </w:p>
    <w:p w14:paraId="71AD9E19" w14:textId="77777777" w:rsidR="00661C09" w:rsidRDefault="00661C09" w:rsidP="00416FEF">
      <w:pPr>
        <w:rPr>
          <w:b/>
          <w:sz w:val="28"/>
        </w:rPr>
      </w:pPr>
    </w:p>
    <w:p w14:paraId="2C970B83" w14:textId="77777777" w:rsidR="00640FA6" w:rsidRDefault="00C90043" w:rsidP="00416FEF">
      <w:pPr>
        <w:rPr>
          <w:b/>
          <w:sz w:val="28"/>
        </w:rPr>
      </w:pPr>
      <w:r>
        <w:rPr>
          <w:b/>
          <w:sz w:val="28"/>
        </w:rPr>
        <w:t>Odkaz na elektronickou podobu žádosti</w:t>
      </w:r>
      <w:r w:rsidR="00661C09">
        <w:rPr>
          <w:b/>
          <w:sz w:val="28"/>
        </w:rPr>
        <w:t>:</w:t>
      </w:r>
    </w:p>
    <w:p w14:paraId="39A15FC1" w14:textId="77777777" w:rsidR="00640FA6" w:rsidRDefault="00640FA6" w:rsidP="00416FEF">
      <w:pPr>
        <w:rPr>
          <w:b/>
          <w:sz w:val="28"/>
        </w:rPr>
      </w:pPr>
    </w:p>
    <w:p w14:paraId="7EE34DAB" w14:textId="4C9EB084" w:rsidR="00640FA6" w:rsidDel="008972F8" w:rsidRDefault="00640FA6" w:rsidP="00416FEF">
      <w:pPr>
        <w:rPr>
          <w:del w:id="9" w:author="Michal Pilík" w:date="2018-09-04T12:09:00Z"/>
          <w:b/>
          <w:sz w:val="28"/>
        </w:rPr>
      </w:pPr>
    </w:p>
    <w:p w14:paraId="7127A22A" w14:textId="224524A7" w:rsidR="00F26F4F" w:rsidDel="008972F8" w:rsidRDefault="00F26F4F" w:rsidP="00416FEF">
      <w:pPr>
        <w:rPr>
          <w:del w:id="10" w:author="Michal Pilík" w:date="2018-09-04T12:09:00Z"/>
          <w:b/>
          <w:sz w:val="28"/>
        </w:rPr>
      </w:pPr>
    </w:p>
    <w:p w14:paraId="188507A4" w14:textId="77777777" w:rsidR="000E766A" w:rsidRDefault="00640FA6" w:rsidP="00416FEF">
      <w:pPr>
        <w:rPr>
          <w:b/>
          <w:sz w:val="28"/>
        </w:rPr>
      </w:pPr>
      <w:r>
        <w:rPr>
          <w:b/>
          <w:sz w:val="28"/>
        </w:rPr>
        <w:t>Odkaz na</w:t>
      </w:r>
      <w:r w:rsidR="007660E7">
        <w:rPr>
          <w:b/>
          <w:sz w:val="28"/>
        </w:rPr>
        <w:t xml:space="preserve"> relevantní vnitřní předpisy</w:t>
      </w:r>
      <w:r w:rsidR="00C90043">
        <w:rPr>
          <w:b/>
          <w:sz w:val="28"/>
        </w:rPr>
        <w:t>:</w:t>
      </w:r>
    </w:p>
    <w:p w14:paraId="4282E516" w14:textId="1A80B12D" w:rsidR="00D55972" w:rsidRPr="008972F8" w:rsidDel="008972F8" w:rsidRDefault="007F0448" w:rsidP="00D55972">
      <w:pPr>
        <w:rPr>
          <w:del w:id="11" w:author="Michal Pilík" w:date="2018-09-04T12:10:00Z"/>
          <w:rStyle w:val="Hypertextovodkaz"/>
          <w:sz w:val="24"/>
          <w:szCs w:val="24"/>
          <w:rPrChange w:id="12" w:author="Michal Pilík" w:date="2018-09-04T12:09:00Z">
            <w:rPr>
              <w:del w:id="13" w:author="Michal Pilík" w:date="2018-09-04T12:10:00Z"/>
              <w:rStyle w:val="Hypertextovodkaz"/>
              <w:b/>
              <w:sz w:val="28"/>
            </w:rPr>
          </w:rPrChange>
        </w:rPr>
      </w:pPr>
      <w:del w:id="14" w:author="Michal Pilík" w:date="2018-09-04T12:10:00Z">
        <w:r w:rsidRPr="008972F8" w:rsidDel="008972F8">
          <w:rPr>
            <w:sz w:val="24"/>
            <w:szCs w:val="24"/>
            <w:rPrChange w:id="15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begin"/>
        </w:r>
        <w:r w:rsidR="00FB23E6" w:rsidRPr="008972F8" w:rsidDel="008972F8">
          <w:rPr>
            <w:sz w:val="24"/>
            <w:szCs w:val="24"/>
            <w:rPrChange w:id="16" w:author="Michal Pilík" w:date="2018-09-04T12:09:00Z">
              <w:rPr>
                <w:b/>
                <w:sz w:val="28"/>
              </w:rPr>
            </w:rPrChange>
          </w:rPr>
          <w:delInstrText>HYPERLINK "https://www.utb.cz/mdocs-posts/II-uplne-zneni-statutu-utb/"</w:delInstrText>
        </w:r>
        <w:r w:rsidRPr="008972F8" w:rsidDel="008972F8">
          <w:rPr>
            <w:sz w:val="24"/>
            <w:szCs w:val="24"/>
            <w:rPrChange w:id="17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separate"/>
        </w:r>
        <w:r w:rsidR="00D55972" w:rsidRPr="008972F8" w:rsidDel="008972F8">
          <w:rPr>
            <w:rStyle w:val="Hypertextovodkaz"/>
            <w:sz w:val="24"/>
            <w:szCs w:val="24"/>
            <w:rPrChange w:id="18" w:author="Michal Pilík" w:date="2018-09-04T12:09:00Z">
              <w:rPr>
                <w:rStyle w:val="Hypertextovodkaz"/>
                <w:b/>
                <w:sz w:val="28"/>
              </w:rPr>
            </w:rPrChange>
          </w:rPr>
          <w:delText>Statut UTB ve Zlíně</w:delText>
        </w:r>
      </w:del>
    </w:p>
    <w:p w14:paraId="329B53E9" w14:textId="66E7A683" w:rsidR="00EB706C" w:rsidRPr="008972F8" w:rsidDel="008972F8" w:rsidRDefault="007F0448" w:rsidP="00416FEF">
      <w:pPr>
        <w:rPr>
          <w:del w:id="19" w:author="Michal Pilík" w:date="2018-09-04T12:10:00Z"/>
          <w:rStyle w:val="Hypertextovodkaz"/>
          <w:sz w:val="24"/>
          <w:szCs w:val="24"/>
          <w:rPrChange w:id="20" w:author="Michal Pilík" w:date="2018-09-04T12:09:00Z">
            <w:rPr>
              <w:del w:id="21" w:author="Michal Pilík" w:date="2018-09-04T12:10:00Z"/>
              <w:rStyle w:val="Hypertextovodkaz"/>
              <w:b/>
              <w:sz w:val="28"/>
            </w:rPr>
          </w:rPrChange>
        </w:rPr>
      </w:pPr>
      <w:del w:id="22" w:author="Michal Pilík" w:date="2018-09-04T12:10:00Z">
        <w:r w:rsidRPr="008972F8" w:rsidDel="008972F8">
          <w:rPr>
            <w:sz w:val="24"/>
            <w:szCs w:val="24"/>
            <w:rPrChange w:id="23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end"/>
        </w:r>
        <w:r w:rsidR="00FB23E6" w:rsidRPr="008972F8" w:rsidDel="008972F8">
          <w:rPr>
            <w:sz w:val="24"/>
            <w:szCs w:val="24"/>
            <w:rPrChange w:id="24" w:author="Michal Pilík" w:date="2018-09-04T12:09:00Z">
              <w:rPr>
                <w:b/>
                <w:sz w:val="28"/>
              </w:rPr>
            </w:rPrChange>
          </w:rPr>
          <w:fldChar w:fldCharType="begin"/>
        </w:r>
        <w:r w:rsidR="00FB23E6" w:rsidRPr="008972F8" w:rsidDel="008972F8">
          <w:rPr>
            <w:sz w:val="24"/>
            <w:szCs w:val="24"/>
            <w:rPrChange w:id="25" w:author="Michal Pilík" w:date="2018-09-04T12:09:00Z">
              <w:rPr>
                <w:b/>
                <w:sz w:val="28"/>
              </w:rPr>
            </w:rPrChange>
          </w:rPr>
          <w:delInstrText xml:space="preserve"> HYPERLINK "https://www.utb.cz/mdocs-posts/rad_habilitace_utb/" </w:delInstrText>
        </w:r>
        <w:r w:rsidR="00FB23E6" w:rsidRPr="008972F8" w:rsidDel="008972F8">
          <w:rPr>
            <w:sz w:val="24"/>
            <w:szCs w:val="24"/>
            <w:rPrChange w:id="26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separate"/>
        </w:r>
        <w:r w:rsidR="00EB706C" w:rsidRPr="008972F8" w:rsidDel="008972F8">
          <w:rPr>
            <w:rStyle w:val="Hypertextovodkaz"/>
            <w:sz w:val="24"/>
            <w:szCs w:val="24"/>
            <w:rPrChange w:id="27" w:author="Michal Pilík" w:date="2018-09-04T12:09:00Z">
              <w:rPr>
                <w:rStyle w:val="Hypertextovodkaz"/>
                <w:b/>
                <w:sz w:val="28"/>
              </w:rPr>
            </w:rPrChange>
          </w:rPr>
          <w:delText>Řád HŘ a JŘ na UTB ve Zlíně</w:delText>
        </w:r>
      </w:del>
    </w:p>
    <w:p w14:paraId="0BEEE019" w14:textId="0FB48F39" w:rsidR="007C07F7" w:rsidRPr="008972F8" w:rsidDel="008972F8" w:rsidRDefault="00FB23E6" w:rsidP="00416FEF">
      <w:pPr>
        <w:rPr>
          <w:del w:id="28" w:author="Michal Pilík" w:date="2018-09-04T12:10:00Z"/>
          <w:rStyle w:val="Hypertextovodkaz"/>
          <w:sz w:val="24"/>
          <w:szCs w:val="24"/>
          <w:rPrChange w:id="29" w:author="Michal Pilík" w:date="2018-09-04T12:09:00Z">
            <w:rPr>
              <w:del w:id="30" w:author="Michal Pilík" w:date="2018-09-04T12:10:00Z"/>
              <w:rStyle w:val="Hypertextovodkaz"/>
              <w:b/>
              <w:sz w:val="28"/>
            </w:rPr>
          </w:rPrChange>
        </w:rPr>
      </w:pPr>
      <w:del w:id="31" w:author="Michal Pilík" w:date="2018-09-04T12:10:00Z">
        <w:r w:rsidRPr="008972F8" w:rsidDel="008972F8">
          <w:rPr>
            <w:sz w:val="24"/>
            <w:szCs w:val="24"/>
            <w:rPrChange w:id="32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end"/>
        </w:r>
        <w:r w:rsidR="00DA45D3" w:rsidRPr="008972F8" w:rsidDel="008972F8">
          <w:rPr>
            <w:sz w:val="24"/>
            <w:szCs w:val="24"/>
            <w:rPrChange w:id="33" w:author="Michal Pilík" w:date="2018-09-04T12:09:00Z">
              <w:rPr>
                <w:b/>
                <w:sz w:val="28"/>
              </w:rPr>
            </w:rPrChange>
          </w:rPr>
          <w:fldChar w:fldCharType="begin"/>
        </w:r>
      </w:del>
      <w:ins w:id="34" w:author="Roman Bobák" w:date="2018-08-31T14:08:00Z">
        <w:del w:id="35" w:author="Michal Pilík" w:date="2018-09-04T12:10:00Z">
          <w:r w:rsidR="008620C7" w:rsidRPr="008972F8" w:rsidDel="008972F8">
            <w:rPr>
              <w:sz w:val="24"/>
              <w:szCs w:val="24"/>
              <w:rPrChange w:id="36" w:author="Michal Pilík" w:date="2018-09-04T12:09:00Z">
                <w:rPr>
                  <w:b/>
                  <w:sz w:val="28"/>
                </w:rPr>
              </w:rPrChange>
            </w:rPr>
            <w:delInstrText>HYPERLINK "https://www.utb.cz/univerzita/uredni-deska/"</w:delInstrText>
          </w:r>
        </w:del>
      </w:ins>
      <w:del w:id="37" w:author="Michal Pilík" w:date="2018-09-04T12:10:00Z">
        <w:r w:rsidR="00DA45D3" w:rsidRPr="008972F8" w:rsidDel="008972F8">
          <w:rPr>
            <w:sz w:val="24"/>
            <w:szCs w:val="24"/>
            <w:rPrChange w:id="38" w:author="Michal Pilík" w:date="2018-09-04T12:09:00Z">
              <w:rPr>
                <w:b/>
                <w:sz w:val="28"/>
              </w:rPr>
            </w:rPrChange>
          </w:rPr>
          <w:delInstrText xml:space="preserve"> HYPERLINK "https://www.utb.cz/mdocs-posts/sr_26_2017/" </w:delInstrText>
        </w:r>
        <w:r w:rsidR="00DA45D3" w:rsidRPr="008972F8" w:rsidDel="008972F8">
          <w:rPr>
            <w:sz w:val="24"/>
            <w:szCs w:val="24"/>
            <w:rPrChange w:id="39" w:author="Michal Pilík" w:date="2018-09-04T12:09:00Z">
              <w:rPr>
                <w:b/>
                <w:sz w:val="28"/>
              </w:rPr>
            </w:rPrChange>
          </w:rPr>
          <w:fldChar w:fldCharType="separate"/>
        </w:r>
        <w:r w:rsidR="007C07F7" w:rsidRPr="008972F8" w:rsidDel="008972F8">
          <w:rPr>
            <w:rStyle w:val="Hypertextovodkaz"/>
            <w:sz w:val="24"/>
            <w:szCs w:val="24"/>
            <w:rPrChange w:id="40" w:author="Michal Pilík" w:date="2018-09-04T12:09:00Z">
              <w:rPr>
                <w:rStyle w:val="Hypertextovodkaz"/>
                <w:b/>
                <w:sz w:val="28"/>
              </w:rPr>
            </w:rPrChange>
          </w:rPr>
          <w:delText>SR UTB 26/2017 Forma zpracování vybraných dokladů k HŘ a JŘ na UTB</w:delText>
        </w:r>
      </w:del>
    </w:p>
    <w:p w14:paraId="6617D960" w14:textId="2578AFC2" w:rsidR="001A4636" w:rsidRPr="008972F8" w:rsidDel="008972F8" w:rsidRDefault="00DA45D3" w:rsidP="00416FEF">
      <w:pPr>
        <w:rPr>
          <w:del w:id="41" w:author="Michal Pilík" w:date="2018-09-04T12:10:00Z"/>
          <w:color w:val="2E74B5"/>
          <w:sz w:val="24"/>
          <w:szCs w:val="24"/>
          <w:u w:val="single"/>
          <w:rPrChange w:id="42" w:author="Michal Pilík" w:date="2018-09-04T12:09:00Z">
            <w:rPr>
              <w:del w:id="43" w:author="Michal Pilík" w:date="2018-09-04T12:10:00Z"/>
              <w:b/>
              <w:color w:val="2E74B5"/>
              <w:sz w:val="28"/>
              <w:u w:val="single"/>
            </w:rPr>
          </w:rPrChange>
        </w:rPr>
      </w:pPr>
      <w:del w:id="44" w:author="Michal Pilík" w:date="2018-09-04T12:10:00Z">
        <w:r w:rsidRPr="008972F8" w:rsidDel="008972F8">
          <w:rPr>
            <w:sz w:val="24"/>
            <w:szCs w:val="24"/>
            <w:rPrChange w:id="45" w:author="Michal Pilík" w:date="2018-09-04T12:09:00Z">
              <w:rPr>
                <w:b/>
                <w:sz w:val="28"/>
              </w:rPr>
            </w:rPrChange>
          </w:rPr>
          <w:fldChar w:fldCharType="end"/>
        </w:r>
        <w:r w:rsidR="008D4ED5" w:rsidRPr="008972F8" w:rsidDel="008972F8">
          <w:rPr>
            <w:sz w:val="24"/>
            <w:szCs w:val="24"/>
            <w:rPrChange w:id="46" w:author="Michal Pilík" w:date="2018-09-04T12:09:00Z">
              <w:rPr/>
            </w:rPrChange>
          </w:rPr>
          <w:fldChar w:fldCharType="begin"/>
        </w:r>
      </w:del>
      <w:ins w:id="47" w:author="Roman Bobák" w:date="2018-08-31T14:08:00Z">
        <w:del w:id="48" w:author="Michal Pilík" w:date="2018-09-04T12:10:00Z">
          <w:r w:rsidR="008620C7" w:rsidRPr="008972F8" w:rsidDel="008972F8">
            <w:rPr>
              <w:sz w:val="24"/>
              <w:szCs w:val="24"/>
              <w:rPrChange w:id="49" w:author="Michal Pilík" w:date="2018-09-04T12:09:00Z">
                <w:rPr/>
              </w:rPrChange>
            </w:rPr>
            <w:delInstrText>HYPERLINK "https://www.utb.cz/univerzita/uredni-deska/"</w:delInstrText>
          </w:r>
        </w:del>
      </w:ins>
      <w:del w:id="50" w:author="Michal Pilík" w:date="2018-09-04T12:10:00Z">
        <w:r w:rsidR="008D4ED5" w:rsidRPr="008972F8" w:rsidDel="008972F8">
          <w:rPr>
            <w:sz w:val="24"/>
            <w:szCs w:val="24"/>
            <w:rPrChange w:id="51" w:author="Michal Pilík" w:date="2018-09-04T12:09:00Z">
              <w:rPr/>
            </w:rPrChange>
          </w:rPr>
          <w:delInstrText xml:space="preserve"> HYPERLINK "https://www.utb.cz/mdocs-posts/sr_20_2017/" </w:delInstrText>
        </w:r>
        <w:r w:rsidR="008D4ED5" w:rsidRPr="008972F8" w:rsidDel="008972F8">
          <w:rPr>
            <w:sz w:val="24"/>
            <w:szCs w:val="24"/>
            <w:rPrChange w:id="52" w:author="Michal Pilík" w:date="2018-09-04T12:09:00Z">
              <w:rPr>
                <w:rStyle w:val="Hypertextovodkaz"/>
                <w:b/>
                <w:sz w:val="28"/>
              </w:rPr>
            </w:rPrChange>
          </w:rPr>
          <w:fldChar w:fldCharType="separate"/>
        </w:r>
        <w:r w:rsidR="001A4636" w:rsidRPr="008972F8" w:rsidDel="008972F8">
          <w:rPr>
            <w:rStyle w:val="Hypertextovodkaz"/>
            <w:sz w:val="24"/>
            <w:szCs w:val="24"/>
            <w:rPrChange w:id="53" w:author="Michal Pilík" w:date="2018-09-04T12:09:00Z">
              <w:rPr>
                <w:rStyle w:val="Hypertextovodkaz"/>
                <w:b/>
                <w:sz w:val="28"/>
              </w:rPr>
            </w:rPrChange>
          </w:rPr>
          <w:delText>SR UTB 20/2017 Poplatky za habilitační řízení a řízení ke jmenování profesorem</w:delText>
        </w:r>
        <w:r w:rsidR="008D4ED5" w:rsidRPr="008972F8" w:rsidDel="008972F8">
          <w:rPr>
            <w:rStyle w:val="Hypertextovodkaz"/>
            <w:sz w:val="24"/>
            <w:szCs w:val="24"/>
            <w:rPrChange w:id="54" w:author="Michal Pilík" w:date="2018-09-04T12:09:00Z">
              <w:rPr>
                <w:rStyle w:val="Hypertextovodkaz"/>
                <w:b/>
                <w:sz w:val="28"/>
              </w:rPr>
            </w:rPrChange>
          </w:rPr>
          <w:fldChar w:fldCharType="end"/>
        </w:r>
      </w:del>
    </w:p>
    <w:p w14:paraId="3BFB1DDA" w14:textId="0513C8A5" w:rsidR="007C07F7" w:rsidRPr="008972F8" w:rsidDel="008972F8" w:rsidRDefault="00DA45D3" w:rsidP="00416FEF">
      <w:pPr>
        <w:rPr>
          <w:del w:id="55" w:author="Michal Pilík" w:date="2018-09-04T12:10:00Z"/>
          <w:rStyle w:val="Hypertextovodkaz"/>
          <w:sz w:val="24"/>
          <w:szCs w:val="24"/>
          <w:rPrChange w:id="56" w:author="Michal Pilík" w:date="2018-09-04T12:09:00Z">
            <w:rPr>
              <w:del w:id="57" w:author="Michal Pilík" w:date="2018-09-04T12:10:00Z"/>
              <w:rStyle w:val="Hypertextovodkaz"/>
              <w:b/>
              <w:sz w:val="28"/>
            </w:rPr>
          </w:rPrChange>
        </w:rPr>
      </w:pPr>
      <w:del w:id="58" w:author="Michal Pilík" w:date="2018-09-04T12:10:00Z">
        <w:r w:rsidRPr="008972F8" w:rsidDel="008972F8">
          <w:rPr>
            <w:sz w:val="24"/>
            <w:szCs w:val="24"/>
            <w:rPrChange w:id="59" w:author="Michal Pilík" w:date="2018-09-04T12:09:00Z">
              <w:rPr>
                <w:b/>
                <w:color w:val="0563C1"/>
                <w:sz w:val="28"/>
                <w:u w:val="single"/>
              </w:rPr>
            </w:rPrChange>
          </w:rPr>
          <w:fldChar w:fldCharType="begin"/>
        </w:r>
        <w:r w:rsidRPr="008972F8" w:rsidDel="008972F8">
          <w:rPr>
            <w:sz w:val="24"/>
            <w:szCs w:val="24"/>
            <w:rPrChange w:id="60" w:author="Michal Pilík" w:date="2018-09-04T12:09:00Z">
              <w:rPr>
                <w:b/>
                <w:sz w:val="28"/>
              </w:rPr>
            </w:rPrChange>
          </w:rPr>
          <w:delInstrText xml:space="preserve"> HYPERLINK "https://fame.utb.cz/mdocs-posts/sd-11-2017/" </w:delInstrText>
        </w:r>
        <w:r w:rsidRPr="008972F8" w:rsidDel="008972F8">
          <w:rPr>
            <w:sz w:val="24"/>
            <w:szCs w:val="24"/>
            <w:rPrChange w:id="61" w:author="Michal Pilík" w:date="2018-09-04T12:09:00Z">
              <w:rPr>
                <w:b/>
                <w:sz w:val="28"/>
              </w:rPr>
            </w:rPrChange>
          </w:rPr>
          <w:fldChar w:fldCharType="separate"/>
        </w:r>
        <w:r w:rsidR="007C07F7" w:rsidRPr="008972F8" w:rsidDel="008972F8">
          <w:rPr>
            <w:rStyle w:val="Hypertextovodkaz"/>
            <w:sz w:val="24"/>
            <w:szCs w:val="24"/>
            <w:rPrChange w:id="62" w:author="Michal Pilík" w:date="2018-09-04T12:09:00Z">
              <w:rPr>
                <w:rStyle w:val="Hypertextovodkaz"/>
                <w:b/>
                <w:sz w:val="28"/>
              </w:rPr>
            </w:rPrChange>
          </w:rPr>
          <w:delText>SD FaME 11/2017 Směrnice pro HŘ a JŘ na FaME UTB ve Zlíně</w:delText>
        </w:r>
      </w:del>
    </w:p>
    <w:p w14:paraId="166C01FA" w14:textId="52927862" w:rsidR="008972F8" w:rsidRDefault="00DA45D3">
      <w:pPr>
        <w:rPr>
          <w:ins w:id="63" w:author="Michal Pilík" w:date="2018-09-04T12:09:00Z"/>
          <w:b/>
          <w:sz w:val="28"/>
        </w:rPr>
        <w:pPrChange w:id="64" w:author="Michal Pilík" w:date="2018-09-04T12:10:00Z">
          <w:pPr>
            <w:spacing w:after="120"/>
          </w:pPr>
        </w:pPrChange>
      </w:pPr>
      <w:del w:id="65" w:author="Michal Pilík" w:date="2018-09-04T12:10:00Z">
        <w:r w:rsidRPr="008972F8" w:rsidDel="008972F8">
          <w:rPr>
            <w:sz w:val="24"/>
            <w:szCs w:val="24"/>
            <w:rPrChange w:id="66" w:author="Michal Pilík" w:date="2018-09-04T12:09:00Z">
              <w:rPr>
                <w:b/>
                <w:sz w:val="28"/>
              </w:rPr>
            </w:rPrChange>
          </w:rPr>
          <w:fldChar w:fldCharType="end"/>
        </w:r>
      </w:del>
      <w:ins w:id="67" w:author="Michal Pilík" w:date="2018-09-04T12:09:00Z">
        <w:r w:rsidR="008972F8" w:rsidRPr="002B070F">
          <w:rPr>
            <w:sz w:val="24"/>
          </w:rPr>
          <w:t xml:space="preserve">Vnitřní předpisy </w:t>
        </w:r>
        <w:r w:rsidR="008972F8">
          <w:rPr>
            <w:sz w:val="24"/>
          </w:rPr>
          <w:t>UTB</w:t>
        </w:r>
        <w:r w:rsidR="008972F8" w:rsidRPr="002B070F">
          <w:rPr>
            <w:sz w:val="24"/>
          </w:rPr>
          <w:t>:</w:t>
        </w:r>
        <w:r w:rsidR="008972F8">
          <w:rPr>
            <w:sz w:val="24"/>
          </w:rPr>
          <w:t xml:space="preserve"> </w:t>
        </w:r>
        <w:r w:rsidR="008972F8">
          <w:fldChar w:fldCharType="begin"/>
        </w:r>
        <w:r w:rsidR="008972F8">
          <w:instrText xml:space="preserve"> HYPERLINK "https://www.utb.cz/univerzita/uredni-deska/vnitrni-normy-a-predpisy/vnitrni-predpisy/" </w:instrText>
        </w:r>
        <w:r w:rsidR="008972F8">
          <w:fldChar w:fldCharType="separate"/>
        </w:r>
        <w:r w:rsidR="008972F8" w:rsidRPr="000E5C1B">
          <w:rPr>
            <w:rStyle w:val="Hypertextovodkaz"/>
            <w:sz w:val="24"/>
          </w:rPr>
          <w:t>https://www.utb.cz/univerzita/uredni-deska/vnitrni-normy-a-predpisy/vnitrni-predpisy/</w:t>
        </w:r>
        <w:r w:rsidR="008972F8">
          <w:rPr>
            <w:rStyle w:val="Hypertextovodkaz"/>
            <w:sz w:val="24"/>
          </w:rPr>
          <w:fldChar w:fldCharType="end"/>
        </w:r>
        <w:r w:rsidR="008972F8" w:rsidRPr="000E5C1B">
          <w:rPr>
            <w:sz w:val="24"/>
          </w:rPr>
          <w:t xml:space="preserve"> </w:t>
        </w:r>
      </w:ins>
    </w:p>
    <w:p w14:paraId="48949695" w14:textId="0A881ED9" w:rsidR="008972F8" w:rsidRDefault="008972F8" w:rsidP="008972F8">
      <w:pPr>
        <w:spacing w:after="240"/>
        <w:rPr>
          <w:ins w:id="68" w:author="Michal Pilík" w:date="2018-09-04T12:10:00Z"/>
          <w:sz w:val="32"/>
        </w:rPr>
      </w:pPr>
      <w:ins w:id="69" w:author="Michal Pilík" w:date="2018-09-04T12:09:00Z">
        <w:r w:rsidRPr="002B070F">
          <w:rPr>
            <w:sz w:val="24"/>
          </w:rPr>
          <w:t xml:space="preserve">Vnitřní předpisy FaME: </w:t>
        </w:r>
        <w:r>
          <w:fldChar w:fldCharType="begin"/>
        </w:r>
        <w:r>
          <w:instrText xml:space="preserve"> HYPERLINK "https://fame.utb.cz/o-fakulte/uredni-deska/vnitrni-normy-a-predpisy/vnitrni-predpisy/" </w:instrText>
        </w:r>
        <w:r>
          <w:fldChar w:fldCharType="separate"/>
        </w:r>
        <w:r w:rsidRPr="006B19CF">
          <w:rPr>
            <w:rStyle w:val="Hypertextovodkaz"/>
            <w:sz w:val="24"/>
          </w:rPr>
          <w:t>https://fame.utb.cz/o-fakulte/uredni-deska/vnitrni-normy-a-predpisy/vnitrni-predpisy/</w:t>
        </w:r>
        <w:r>
          <w:rPr>
            <w:rStyle w:val="Hypertextovodkaz"/>
            <w:sz w:val="24"/>
          </w:rPr>
          <w:fldChar w:fldCharType="end"/>
        </w:r>
        <w:r>
          <w:rPr>
            <w:sz w:val="32"/>
          </w:rPr>
          <w:t xml:space="preserve"> </w:t>
        </w:r>
      </w:ins>
    </w:p>
    <w:p w14:paraId="339E42B3" w14:textId="77777777" w:rsidR="008972F8" w:rsidRPr="0074485A" w:rsidRDefault="008972F8" w:rsidP="008972F8">
      <w:pPr>
        <w:rPr>
          <w:ins w:id="70" w:author="Michal Pilík" w:date="2018-09-04T12:10:00Z"/>
          <w:rStyle w:val="Hypertextovodkaz"/>
          <w:sz w:val="24"/>
          <w:szCs w:val="24"/>
        </w:rPr>
      </w:pPr>
      <w:ins w:id="71" w:author="Michal Pilík" w:date="2018-09-04T12:10:00Z">
        <w:r w:rsidRPr="0074485A">
          <w:rPr>
            <w:sz w:val="24"/>
            <w:szCs w:val="24"/>
          </w:rPr>
          <w:fldChar w:fldCharType="begin"/>
        </w:r>
        <w:r w:rsidRPr="0074485A">
          <w:rPr>
            <w:sz w:val="24"/>
            <w:szCs w:val="24"/>
          </w:rPr>
          <w:instrText>HYPERLINK "https://www.utb.cz/mdocs-posts/II-uplne-zneni-statutu-utb/"</w:instrText>
        </w:r>
        <w:r w:rsidRPr="0074485A">
          <w:rPr>
            <w:sz w:val="24"/>
            <w:szCs w:val="24"/>
          </w:rPr>
          <w:fldChar w:fldCharType="separate"/>
        </w:r>
        <w:r w:rsidRPr="0074485A">
          <w:rPr>
            <w:rStyle w:val="Hypertextovodkaz"/>
            <w:sz w:val="24"/>
            <w:szCs w:val="24"/>
          </w:rPr>
          <w:t>Statut UTB ve Zlíně</w:t>
        </w:r>
      </w:ins>
    </w:p>
    <w:p w14:paraId="59718A8B" w14:textId="77777777" w:rsidR="008972F8" w:rsidRPr="0074485A" w:rsidRDefault="008972F8" w:rsidP="008972F8">
      <w:pPr>
        <w:rPr>
          <w:ins w:id="72" w:author="Michal Pilík" w:date="2018-09-04T12:10:00Z"/>
          <w:rStyle w:val="Hypertextovodkaz"/>
          <w:sz w:val="24"/>
          <w:szCs w:val="24"/>
        </w:rPr>
      </w:pPr>
      <w:ins w:id="73" w:author="Michal Pilík" w:date="2018-09-04T12:10:00Z">
        <w:r w:rsidRPr="0074485A">
          <w:rPr>
            <w:sz w:val="24"/>
            <w:szCs w:val="24"/>
          </w:rPr>
          <w:fldChar w:fldCharType="end"/>
        </w:r>
        <w:r w:rsidRPr="0074485A">
          <w:rPr>
            <w:sz w:val="24"/>
            <w:szCs w:val="24"/>
          </w:rPr>
          <w:fldChar w:fldCharType="begin"/>
        </w:r>
        <w:r w:rsidRPr="0074485A">
          <w:rPr>
            <w:sz w:val="24"/>
            <w:szCs w:val="24"/>
          </w:rPr>
          <w:instrText xml:space="preserve"> HYPERLINK "https://www.utb.cz/mdocs-posts/rad_habilitace_utb/" </w:instrText>
        </w:r>
        <w:r w:rsidRPr="0074485A">
          <w:rPr>
            <w:sz w:val="24"/>
            <w:szCs w:val="24"/>
          </w:rPr>
          <w:fldChar w:fldCharType="separate"/>
        </w:r>
        <w:r w:rsidRPr="0074485A">
          <w:rPr>
            <w:rStyle w:val="Hypertextovodkaz"/>
            <w:sz w:val="24"/>
            <w:szCs w:val="24"/>
          </w:rPr>
          <w:t>Řád HŘ a JŘ na UTB ve Zlíně</w:t>
        </w:r>
      </w:ins>
    </w:p>
    <w:p w14:paraId="73DCD534" w14:textId="77777777" w:rsidR="008972F8" w:rsidRPr="0074485A" w:rsidRDefault="008972F8" w:rsidP="008972F8">
      <w:pPr>
        <w:rPr>
          <w:ins w:id="74" w:author="Michal Pilík" w:date="2018-09-04T12:10:00Z"/>
          <w:rStyle w:val="Hypertextovodkaz"/>
          <w:sz w:val="24"/>
          <w:szCs w:val="24"/>
        </w:rPr>
      </w:pPr>
      <w:ins w:id="75" w:author="Michal Pilík" w:date="2018-09-04T12:10:00Z">
        <w:r w:rsidRPr="0074485A">
          <w:rPr>
            <w:sz w:val="24"/>
            <w:szCs w:val="24"/>
          </w:rPr>
          <w:fldChar w:fldCharType="end"/>
        </w:r>
        <w:r w:rsidRPr="0074485A">
          <w:rPr>
            <w:sz w:val="24"/>
            <w:szCs w:val="24"/>
          </w:rPr>
          <w:fldChar w:fldCharType="begin"/>
        </w:r>
        <w:r w:rsidRPr="0074485A">
          <w:rPr>
            <w:sz w:val="24"/>
            <w:szCs w:val="24"/>
          </w:rPr>
          <w:instrText>HYPERLINK "https://www.utb.cz/univerzita/uredni-deska/"</w:instrText>
        </w:r>
        <w:r w:rsidRPr="0074485A">
          <w:rPr>
            <w:sz w:val="24"/>
            <w:szCs w:val="24"/>
          </w:rPr>
          <w:fldChar w:fldCharType="separate"/>
        </w:r>
        <w:r w:rsidRPr="0074485A">
          <w:rPr>
            <w:rStyle w:val="Hypertextovodkaz"/>
            <w:sz w:val="24"/>
            <w:szCs w:val="24"/>
          </w:rPr>
          <w:t>SR UTB 26/2017 Forma zpracování vybraných dokladů k HŘ a JŘ na UTB</w:t>
        </w:r>
      </w:ins>
    </w:p>
    <w:p w14:paraId="79EC1C81" w14:textId="77777777" w:rsidR="008972F8" w:rsidRPr="0074485A" w:rsidRDefault="008972F8" w:rsidP="008972F8">
      <w:pPr>
        <w:rPr>
          <w:ins w:id="76" w:author="Michal Pilík" w:date="2018-09-04T12:10:00Z"/>
          <w:color w:val="2E74B5"/>
          <w:sz w:val="24"/>
          <w:szCs w:val="24"/>
          <w:u w:val="single"/>
        </w:rPr>
      </w:pPr>
      <w:ins w:id="77" w:author="Michal Pilík" w:date="2018-09-04T12:10:00Z">
        <w:r w:rsidRPr="0074485A">
          <w:rPr>
            <w:sz w:val="24"/>
            <w:szCs w:val="24"/>
          </w:rPr>
          <w:fldChar w:fldCharType="end"/>
        </w:r>
        <w:r w:rsidRPr="0074485A">
          <w:fldChar w:fldCharType="begin"/>
        </w:r>
        <w:r w:rsidRPr="0074485A">
          <w:rPr>
            <w:sz w:val="24"/>
            <w:szCs w:val="24"/>
          </w:rPr>
          <w:instrText>HYPERLINK "https://www.utb.cz/univerzita/uredni-deska/"</w:instrText>
        </w:r>
        <w:r w:rsidRPr="0074485A">
          <w:fldChar w:fldCharType="separate"/>
        </w:r>
        <w:r w:rsidRPr="0074485A">
          <w:rPr>
            <w:rStyle w:val="Hypertextovodkaz"/>
            <w:sz w:val="24"/>
            <w:szCs w:val="24"/>
          </w:rPr>
          <w:t>SR UTB 20/2017 Poplatky za habilitační řízení a řízení ke jmenování profesorem</w:t>
        </w:r>
        <w:r w:rsidRPr="0074485A">
          <w:rPr>
            <w:rStyle w:val="Hypertextovodkaz"/>
            <w:sz w:val="24"/>
            <w:szCs w:val="24"/>
          </w:rPr>
          <w:fldChar w:fldCharType="end"/>
        </w:r>
      </w:ins>
    </w:p>
    <w:p w14:paraId="720E815D" w14:textId="5CE3C8D2" w:rsidR="008972F8" w:rsidRDefault="008972F8" w:rsidP="008972F8">
      <w:pPr>
        <w:rPr>
          <w:ins w:id="78" w:author="Michal Pilík" w:date="2018-09-04T12:10:00Z"/>
          <w:rStyle w:val="Hypertextovodkaz"/>
          <w:sz w:val="24"/>
          <w:szCs w:val="24"/>
        </w:rPr>
      </w:pPr>
      <w:ins w:id="79" w:author="Michal Pilík" w:date="2018-09-04T12:10:00Z">
        <w:r w:rsidRPr="0074485A">
          <w:rPr>
            <w:sz w:val="24"/>
            <w:szCs w:val="24"/>
          </w:rPr>
          <w:fldChar w:fldCharType="begin"/>
        </w:r>
        <w:r w:rsidRPr="0074485A">
          <w:rPr>
            <w:sz w:val="24"/>
            <w:szCs w:val="24"/>
          </w:rPr>
          <w:instrText xml:space="preserve"> HYPERLINK "https://fame.utb.cz/mdocs-posts/sd-11-2017/" </w:instrText>
        </w:r>
        <w:r w:rsidRPr="0074485A">
          <w:rPr>
            <w:sz w:val="24"/>
            <w:szCs w:val="24"/>
          </w:rPr>
          <w:fldChar w:fldCharType="separate"/>
        </w:r>
        <w:r w:rsidRPr="0074485A">
          <w:rPr>
            <w:rStyle w:val="Hypertextovodkaz"/>
            <w:sz w:val="24"/>
            <w:szCs w:val="24"/>
          </w:rPr>
          <w:t>SD FaME 11/2017 Směrnice pro HŘ a JŘ na FaME UTB ve Zlíně</w:t>
        </w:r>
        <w:r>
          <w:rPr>
            <w:rStyle w:val="Hypertextovodkaz"/>
            <w:sz w:val="24"/>
            <w:szCs w:val="24"/>
          </w:rPr>
          <w:t xml:space="preserve"> </w:t>
        </w:r>
      </w:ins>
    </w:p>
    <w:p w14:paraId="299C11A8" w14:textId="77777777" w:rsidR="008972F8" w:rsidRPr="0074485A" w:rsidRDefault="008972F8" w:rsidP="008972F8">
      <w:pPr>
        <w:rPr>
          <w:ins w:id="80" w:author="Michal Pilík" w:date="2018-09-04T12:10:00Z"/>
          <w:rStyle w:val="Hypertextovodkaz"/>
          <w:sz w:val="24"/>
          <w:szCs w:val="24"/>
        </w:rPr>
      </w:pPr>
    </w:p>
    <w:p w14:paraId="6EB90511" w14:textId="12255F18" w:rsidR="008972F8" w:rsidDel="008972F8" w:rsidRDefault="008972F8">
      <w:pPr>
        <w:spacing w:after="240"/>
        <w:rPr>
          <w:del w:id="81" w:author="Michal Pilík" w:date="2018-09-04T12:09:00Z"/>
          <w:b/>
          <w:sz w:val="28"/>
        </w:rPr>
        <w:pPrChange w:id="82" w:author="Michal Pilík" w:date="2018-09-04T12:10:00Z">
          <w:pPr/>
        </w:pPrChange>
      </w:pPr>
      <w:ins w:id="83" w:author="Michal Pilík" w:date="2018-09-04T12:10:00Z">
        <w:r w:rsidRPr="0074485A">
          <w:rPr>
            <w:sz w:val="24"/>
            <w:szCs w:val="24"/>
          </w:rPr>
          <w:fldChar w:fldCharType="end"/>
        </w:r>
      </w:ins>
    </w:p>
    <w:p w14:paraId="5D2192D8" w14:textId="77777777" w:rsidR="003C73DE" w:rsidRDefault="00640FA6" w:rsidP="00416FEF">
      <w:pPr>
        <w:rPr>
          <w:b/>
          <w:sz w:val="28"/>
        </w:rPr>
      </w:pPr>
      <w:r>
        <w:rPr>
          <w:b/>
          <w:sz w:val="28"/>
        </w:rPr>
        <w:t xml:space="preserve">Odkaz </w:t>
      </w:r>
      <w:r w:rsidR="00661C09">
        <w:rPr>
          <w:b/>
          <w:sz w:val="28"/>
        </w:rPr>
        <w:t xml:space="preserve">na údaje o </w:t>
      </w:r>
      <w:r w:rsidR="00BA211E">
        <w:rPr>
          <w:b/>
          <w:sz w:val="28"/>
        </w:rPr>
        <w:t xml:space="preserve">zahájených a </w:t>
      </w:r>
      <w:r w:rsidR="00661C09">
        <w:rPr>
          <w:b/>
          <w:sz w:val="28"/>
        </w:rPr>
        <w:t>uskutečněných řízeních:</w:t>
      </w:r>
    </w:p>
    <w:p w14:paraId="6C0B4D05" w14:textId="77777777" w:rsidR="003C73DE" w:rsidRPr="008972F8" w:rsidRDefault="00922487" w:rsidP="00416FEF">
      <w:pPr>
        <w:rPr>
          <w:rStyle w:val="Hypertextovodkaz"/>
          <w:sz w:val="24"/>
          <w:szCs w:val="24"/>
          <w:rPrChange w:id="84" w:author="Michal Pilík" w:date="2018-09-04T12:10:00Z">
            <w:rPr>
              <w:rStyle w:val="Hypertextovodkaz"/>
              <w:b/>
              <w:sz w:val="28"/>
            </w:rPr>
          </w:rPrChange>
        </w:rPr>
      </w:pPr>
      <w:r w:rsidRPr="008972F8">
        <w:rPr>
          <w:sz w:val="24"/>
          <w:szCs w:val="24"/>
          <w:rPrChange w:id="85" w:author="Michal Pilík" w:date="2018-09-04T12:10:00Z">
            <w:rPr>
              <w:b/>
              <w:color w:val="0563C1"/>
              <w:sz w:val="28"/>
              <w:u w:val="single"/>
            </w:rPr>
          </w:rPrChange>
        </w:rPr>
        <w:fldChar w:fldCharType="begin"/>
      </w:r>
      <w:r w:rsidR="00DA45D3" w:rsidRPr="008972F8">
        <w:rPr>
          <w:sz w:val="24"/>
          <w:szCs w:val="24"/>
          <w:rPrChange w:id="86" w:author="Michal Pilík" w:date="2018-09-04T12:10:00Z">
            <w:rPr>
              <w:b/>
              <w:sz w:val="28"/>
            </w:rPr>
          </w:rPrChange>
        </w:rPr>
        <w:instrText>HYPERLINK "https://fame.utb.cz/veda-a-vyzkum/habilitacni-a-jmenovaci-rizeni/habilitacni-rizeni-2/" \o "Habilitační řízení na FaME  UTB"</w:instrText>
      </w:r>
      <w:r w:rsidRPr="008972F8">
        <w:rPr>
          <w:sz w:val="24"/>
          <w:szCs w:val="24"/>
          <w:rPrChange w:id="87" w:author="Michal Pilík" w:date="2018-09-04T12:10:00Z">
            <w:rPr>
              <w:b/>
              <w:color w:val="0563C1"/>
              <w:sz w:val="28"/>
              <w:u w:val="single"/>
            </w:rPr>
          </w:rPrChange>
        </w:rPr>
        <w:fldChar w:fldCharType="separate"/>
      </w:r>
      <w:r w:rsidRPr="008972F8">
        <w:rPr>
          <w:rStyle w:val="Hypertextovodkaz"/>
          <w:sz w:val="24"/>
          <w:szCs w:val="24"/>
          <w:rPrChange w:id="88" w:author="Michal Pilík" w:date="2018-09-04T12:10:00Z">
            <w:rPr>
              <w:rStyle w:val="Hypertextovodkaz"/>
              <w:b/>
              <w:sz w:val="28"/>
            </w:rPr>
          </w:rPrChange>
        </w:rPr>
        <w:t>Habilitační řízení</w:t>
      </w:r>
      <w:r w:rsidR="000F508E" w:rsidRPr="008972F8">
        <w:rPr>
          <w:rStyle w:val="Hypertextovodkaz"/>
          <w:sz w:val="24"/>
          <w:szCs w:val="24"/>
          <w:rPrChange w:id="89" w:author="Michal Pilík" w:date="2018-09-04T12:10:00Z">
            <w:rPr>
              <w:rStyle w:val="Hypertextovodkaz"/>
              <w:b/>
              <w:sz w:val="28"/>
            </w:rPr>
          </w:rPrChange>
        </w:rPr>
        <w:t xml:space="preserve"> na FaME UTB</w:t>
      </w:r>
    </w:p>
    <w:p w14:paraId="0896AFE2" w14:textId="77777777" w:rsidR="003C73DE" w:rsidRPr="008972F8" w:rsidRDefault="00922487" w:rsidP="00416FEF">
      <w:pPr>
        <w:rPr>
          <w:rStyle w:val="Hypertextovodkaz"/>
          <w:sz w:val="24"/>
          <w:szCs w:val="24"/>
          <w:rPrChange w:id="90" w:author="Michal Pilík" w:date="2018-09-04T12:10:00Z">
            <w:rPr>
              <w:rStyle w:val="Hypertextovodkaz"/>
              <w:b/>
              <w:sz w:val="28"/>
            </w:rPr>
          </w:rPrChange>
        </w:rPr>
      </w:pPr>
      <w:r w:rsidRPr="008972F8">
        <w:rPr>
          <w:sz w:val="24"/>
          <w:szCs w:val="24"/>
          <w:rPrChange w:id="91" w:author="Michal Pilík" w:date="2018-09-04T12:10:00Z">
            <w:rPr>
              <w:b/>
              <w:color w:val="0563C1"/>
              <w:sz w:val="28"/>
              <w:u w:val="single"/>
            </w:rPr>
          </w:rPrChange>
        </w:rPr>
        <w:fldChar w:fldCharType="end"/>
      </w:r>
      <w:r w:rsidR="000F508E" w:rsidRPr="008972F8">
        <w:rPr>
          <w:sz w:val="24"/>
          <w:szCs w:val="24"/>
          <w:rPrChange w:id="92" w:author="Michal Pilík" w:date="2018-09-04T12:10:00Z">
            <w:rPr>
              <w:b/>
              <w:sz w:val="28"/>
            </w:rPr>
          </w:rPrChange>
        </w:rPr>
        <w:fldChar w:fldCharType="begin"/>
      </w:r>
      <w:r w:rsidR="00FB23E6" w:rsidRPr="008972F8">
        <w:rPr>
          <w:sz w:val="24"/>
          <w:szCs w:val="24"/>
          <w:rPrChange w:id="93" w:author="Michal Pilík" w:date="2018-09-04T12:10:00Z">
            <w:rPr>
              <w:b/>
              <w:sz w:val="28"/>
            </w:rPr>
          </w:rPrChange>
        </w:rPr>
        <w:instrText>HYPERLINK "https://fame.utb.cz/veda-a-vyzkum/habilitacni-a-jmenovaci-rizeni/rizeni-ke-jmenovani-profesorem/"</w:instrText>
      </w:r>
      <w:r w:rsidR="000F508E" w:rsidRPr="008972F8">
        <w:rPr>
          <w:sz w:val="24"/>
          <w:szCs w:val="24"/>
          <w:rPrChange w:id="94" w:author="Michal Pilík" w:date="2018-09-04T12:10:00Z">
            <w:rPr>
              <w:b/>
              <w:color w:val="0563C1"/>
              <w:sz w:val="28"/>
              <w:u w:val="single"/>
            </w:rPr>
          </w:rPrChange>
        </w:rPr>
        <w:fldChar w:fldCharType="separate"/>
      </w:r>
      <w:r w:rsidRPr="008972F8">
        <w:rPr>
          <w:rStyle w:val="Hypertextovodkaz"/>
          <w:sz w:val="24"/>
          <w:szCs w:val="24"/>
          <w:rPrChange w:id="95" w:author="Michal Pilík" w:date="2018-09-04T12:10:00Z">
            <w:rPr>
              <w:rStyle w:val="Hypertextovodkaz"/>
              <w:b/>
              <w:sz w:val="28"/>
            </w:rPr>
          </w:rPrChange>
        </w:rPr>
        <w:t>Jmenovací řízení profesorem</w:t>
      </w:r>
      <w:r w:rsidR="000F508E" w:rsidRPr="008972F8">
        <w:rPr>
          <w:rStyle w:val="Hypertextovodkaz"/>
          <w:sz w:val="24"/>
          <w:szCs w:val="24"/>
          <w:rPrChange w:id="96" w:author="Michal Pilík" w:date="2018-09-04T12:10:00Z">
            <w:rPr>
              <w:rStyle w:val="Hypertextovodkaz"/>
              <w:b/>
              <w:sz w:val="28"/>
            </w:rPr>
          </w:rPrChange>
        </w:rPr>
        <w:t xml:space="preserve"> na FaME UTB</w:t>
      </w:r>
    </w:p>
    <w:p w14:paraId="17E61658" w14:textId="0879B467" w:rsidR="003C73DE" w:rsidRPr="008972F8" w:rsidRDefault="000F508E" w:rsidP="00416FEF">
      <w:pPr>
        <w:rPr>
          <w:ins w:id="97" w:author="Michal Pilík" w:date="2018-09-04T12:09:00Z"/>
          <w:rStyle w:val="Hypertextovodkaz"/>
          <w:sz w:val="24"/>
          <w:szCs w:val="24"/>
          <w:rPrChange w:id="98" w:author="Michal Pilík" w:date="2018-09-04T12:10:00Z">
            <w:rPr>
              <w:ins w:id="99" w:author="Michal Pilík" w:date="2018-09-04T12:09:00Z"/>
              <w:rStyle w:val="Hypertextovodkaz"/>
              <w:b/>
              <w:sz w:val="28"/>
            </w:rPr>
          </w:rPrChange>
        </w:rPr>
      </w:pPr>
      <w:r w:rsidRPr="008972F8">
        <w:rPr>
          <w:sz w:val="24"/>
          <w:szCs w:val="24"/>
          <w:rPrChange w:id="100" w:author="Michal Pilík" w:date="2018-09-04T12:10:00Z">
            <w:rPr>
              <w:b/>
              <w:color w:val="0563C1"/>
              <w:sz w:val="28"/>
              <w:u w:val="single"/>
            </w:rPr>
          </w:rPrChange>
        </w:rPr>
        <w:fldChar w:fldCharType="end"/>
      </w:r>
      <w:r w:rsidR="008972F8" w:rsidRPr="008972F8">
        <w:rPr>
          <w:sz w:val="24"/>
          <w:szCs w:val="24"/>
          <w:rPrChange w:id="101" w:author="Michal Pilík" w:date="2018-09-04T12:10:00Z">
            <w:rPr/>
          </w:rPrChange>
        </w:rPr>
        <w:fldChar w:fldCharType="begin"/>
      </w:r>
      <w:r w:rsidR="008972F8" w:rsidRPr="008972F8">
        <w:rPr>
          <w:sz w:val="24"/>
          <w:szCs w:val="24"/>
          <w:rPrChange w:id="102" w:author="Michal Pilík" w:date="2018-09-04T12:10:00Z">
            <w:rPr/>
          </w:rPrChange>
        </w:rPr>
        <w:instrText xml:space="preserve"> HYPERLINK "https://www.utb.cz/veda-a-vyzkum/habilitacni-a-jmenovaci-rizeni/zahajeni-ukonceni-rizeni/" </w:instrText>
      </w:r>
      <w:r w:rsidR="008972F8" w:rsidRPr="008972F8">
        <w:rPr>
          <w:sz w:val="24"/>
          <w:szCs w:val="24"/>
          <w:rPrChange w:id="103" w:author="Michal Pilík" w:date="2018-09-04T12:10:00Z">
            <w:rPr>
              <w:rStyle w:val="Hypertextovodkaz"/>
              <w:b/>
              <w:sz w:val="28"/>
            </w:rPr>
          </w:rPrChange>
        </w:rPr>
        <w:fldChar w:fldCharType="separate"/>
      </w:r>
      <w:r w:rsidR="006A205E" w:rsidRPr="008972F8">
        <w:rPr>
          <w:rStyle w:val="Hypertextovodkaz"/>
          <w:sz w:val="24"/>
          <w:szCs w:val="24"/>
          <w:rPrChange w:id="104" w:author="Michal Pilík" w:date="2018-09-04T12:10:00Z">
            <w:rPr>
              <w:rStyle w:val="Hypertextovodkaz"/>
              <w:b/>
              <w:sz w:val="28"/>
            </w:rPr>
          </w:rPrChange>
        </w:rPr>
        <w:t>Zahájení/ Ukončení řízení na UTB</w:t>
      </w:r>
      <w:r w:rsidR="008972F8" w:rsidRPr="008972F8">
        <w:rPr>
          <w:rStyle w:val="Hypertextovodkaz"/>
          <w:sz w:val="24"/>
          <w:szCs w:val="24"/>
          <w:rPrChange w:id="105" w:author="Michal Pilík" w:date="2018-09-04T12:10:00Z">
            <w:rPr>
              <w:rStyle w:val="Hypertextovodkaz"/>
              <w:b/>
              <w:sz w:val="28"/>
            </w:rPr>
          </w:rPrChange>
        </w:rPr>
        <w:fldChar w:fldCharType="end"/>
      </w:r>
    </w:p>
    <w:p w14:paraId="400A834C" w14:textId="26E887DD" w:rsidR="008972F8" w:rsidRDefault="008972F8" w:rsidP="00416FEF">
      <w:pPr>
        <w:rPr>
          <w:ins w:id="106" w:author="Michal Pilík" w:date="2018-09-04T12:09:00Z"/>
          <w:b/>
          <w:sz w:val="28"/>
        </w:rPr>
      </w:pPr>
    </w:p>
    <w:p w14:paraId="70AD5539" w14:textId="77777777" w:rsidR="008972F8" w:rsidRDefault="008972F8" w:rsidP="008972F8">
      <w:pPr>
        <w:rPr>
          <w:ins w:id="107" w:author="Michal Pilík" w:date="2018-09-04T12:09:00Z"/>
          <w:b/>
          <w:sz w:val="28"/>
        </w:rPr>
      </w:pPr>
      <w:ins w:id="108" w:author="Michal Pilík" w:date="2018-09-04T12:09:00Z">
        <w:r>
          <w:rPr>
            <w:b/>
            <w:sz w:val="28"/>
          </w:rPr>
          <w:t>Odkazy na interní stránky UTB a FaME:</w:t>
        </w:r>
      </w:ins>
    </w:p>
    <w:p w14:paraId="44AB7055" w14:textId="77777777" w:rsidR="008972F8" w:rsidRPr="00723898" w:rsidRDefault="008972F8" w:rsidP="008972F8">
      <w:pPr>
        <w:rPr>
          <w:ins w:id="109" w:author="Michal Pilík" w:date="2018-09-04T12:09:00Z"/>
          <w:b/>
          <w:sz w:val="24"/>
        </w:rPr>
      </w:pPr>
      <w:ins w:id="110" w:author="Michal Pilík" w:date="2018-09-04T12:09:00Z">
        <w:r w:rsidRPr="00723898">
          <w:rPr>
            <w:b/>
            <w:sz w:val="24"/>
          </w:rPr>
          <w:t xml:space="preserve">Univerzita Tomáše Bati </w:t>
        </w:r>
        <w:r w:rsidRPr="0015624F">
          <w:rPr>
            <w:sz w:val="24"/>
          </w:rPr>
          <w:t xml:space="preserve">- </w:t>
        </w:r>
        <w:r>
          <w:rPr>
            <w:sz w:val="24"/>
          </w:rPr>
          <w:fldChar w:fldCharType="begin"/>
        </w:r>
        <w:r>
          <w:rPr>
            <w:sz w:val="24"/>
          </w:rPr>
          <w:instrText xml:space="preserve"> HYPERLINK "</w:instrText>
        </w:r>
        <w:r w:rsidRPr="0015624F">
          <w:rPr>
            <w:sz w:val="24"/>
          </w:rPr>
          <w:instrText>https://www.utb.cz/wp-login.php</w:instrText>
        </w:r>
        <w:r>
          <w:rPr>
            <w:sz w:val="24"/>
          </w:rPr>
          <w:instrText xml:space="preserve">" </w:instrText>
        </w:r>
        <w:r>
          <w:rPr>
            <w:sz w:val="24"/>
          </w:rPr>
          <w:fldChar w:fldCharType="separate"/>
        </w:r>
        <w:r w:rsidRPr="0015624F">
          <w:rPr>
            <w:rStyle w:val="Hypertextovodkaz"/>
            <w:sz w:val="24"/>
          </w:rPr>
          <w:t>https://www.utb.cz/wp-login.php</w:t>
        </w:r>
        <w:r>
          <w:rPr>
            <w:sz w:val="24"/>
          </w:rPr>
          <w:fldChar w:fldCharType="end"/>
        </w:r>
        <w:r>
          <w:rPr>
            <w:sz w:val="24"/>
          </w:rPr>
          <w:t xml:space="preserve"> </w:t>
        </w:r>
      </w:ins>
    </w:p>
    <w:p w14:paraId="000133D7" w14:textId="77777777" w:rsidR="008972F8" w:rsidRDefault="008972F8" w:rsidP="008972F8">
      <w:pPr>
        <w:rPr>
          <w:ins w:id="111" w:author="Michal Pilík" w:date="2018-09-04T12:09:00Z"/>
          <w:sz w:val="24"/>
        </w:rPr>
      </w:pPr>
      <w:ins w:id="112" w:author="Michal Pilík" w:date="2018-09-04T12:09:00Z">
        <w:r w:rsidRPr="00723898">
          <w:rPr>
            <w:b/>
            <w:sz w:val="24"/>
          </w:rPr>
          <w:t xml:space="preserve">Fakulta managementu a ekonomiky </w:t>
        </w:r>
        <w:r w:rsidRPr="0015624F">
          <w:rPr>
            <w:sz w:val="24"/>
          </w:rPr>
          <w:t xml:space="preserve">- </w:t>
        </w:r>
        <w:r>
          <w:rPr>
            <w:sz w:val="24"/>
          </w:rPr>
          <w:fldChar w:fldCharType="begin"/>
        </w:r>
        <w:r>
          <w:rPr>
            <w:sz w:val="24"/>
          </w:rPr>
          <w:instrText xml:space="preserve"> HYPERLINK "</w:instrText>
        </w:r>
        <w:r w:rsidRPr="0015624F">
          <w:rPr>
            <w:sz w:val="24"/>
          </w:rPr>
          <w:instrText>https://fame.utb.cz/wp-login.php</w:instrText>
        </w:r>
        <w:r>
          <w:rPr>
            <w:sz w:val="24"/>
          </w:rPr>
          <w:instrText xml:space="preserve">" </w:instrText>
        </w:r>
        <w:r>
          <w:rPr>
            <w:sz w:val="24"/>
          </w:rPr>
          <w:fldChar w:fldCharType="separate"/>
        </w:r>
        <w:r w:rsidRPr="0015624F">
          <w:rPr>
            <w:rStyle w:val="Hypertextovodkaz"/>
            <w:sz w:val="24"/>
          </w:rPr>
          <w:t>https://fame.utb.cz/wp-login.php</w:t>
        </w:r>
        <w:r>
          <w:rPr>
            <w:sz w:val="24"/>
          </w:rPr>
          <w:fldChar w:fldCharType="end"/>
        </w:r>
        <w:r>
          <w:rPr>
            <w:sz w:val="24"/>
          </w:rPr>
          <w:t xml:space="preserve"> </w:t>
        </w:r>
      </w:ins>
    </w:p>
    <w:p w14:paraId="492E731B" w14:textId="77777777" w:rsidR="008972F8" w:rsidRDefault="008972F8" w:rsidP="008972F8">
      <w:pPr>
        <w:rPr>
          <w:ins w:id="113" w:author="Michal Pilík" w:date="2018-09-04T12:09:00Z"/>
          <w:sz w:val="24"/>
        </w:rPr>
      </w:pPr>
      <w:ins w:id="114" w:author="Michal Pilík" w:date="2018-09-04T12:09:00Z">
        <w:r>
          <w:rPr>
            <w:sz w:val="24"/>
          </w:rPr>
          <w:t>Login: akreditace@utb.cz</w:t>
        </w:r>
      </w:ins>
    </w:p>
    <w:p w14:paraId="1602AEE6" w14:textId="77777777" w:rsidR="008972F8" w:rsidRPr="0015624F" w:rsidRDefault="008972F8" w:rsidP="008972F8">
      <w:pPr>
        <w:spacing w:after="240"/>
        <w:rPr>
          <w:ins w:id="115" w:author="Michal Pilík" w:date="2018-09-04T12:09:00Z"/>
          <w:b/>
          <w:sz w:val="24"/>
        </w:rPr>
      </w:pPr>
      <w:ins w:id="116" w:author="Michal Pilík" w:date="2018-09-04T12:09:00Z">
        <w:r>
          <w:rPr>
            <w:sz w:val="24"/>
          </w:rPr>
          <w:t>Heslo: akreditaceutb062018</w:t>
        </w:r>
      </w:ins>
    </w:p>
    <w:p w14:paraId="41B0FCFB" w14:textId="77777777" w:rsidR="008972F8" w:rsidRDefault="008972F8" w:rsidP="00416FEF">
      <w:pPr>
        <w:rPr>
          <w:b/>
          <w:sz w:val="28"/>
        </w:rPr>
      </w:pPr>
    </w:p>
    <w:p w14:paraId="70F3EC02" w14:textId="73F07280" w:rsidR="003C73DE" w:rsidRDefault="00C92BCD" w:rsidP="00416FEF">
      <w:pPr>
        <w:rPr>
          <w:b/>
          <w:sz w:val="28"/>
        </w:rPr>
      </w:pPr>
      <w:del w:id="117" w:author="Michal Pilík" w:date="2018-09-04T12:10:00Z">
        <w:r w:rsidDel="008972F8">
          <w:rPr>
            <w:b/>
            <w:sz w:val="28"/>
          </w:rPr>
          <w:br w:type="page"/>
        </w:r>
      </w:del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6118"/>
      </w:tblGrid>
      <w:tr w:rsidR="003C73DE" w14:paraId="3D980C0A" w14:textId="77777777" w:rsidTr="00E07094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58B1F1DA" w14:textId="77777777" w:rsidR="003C73DE" w:rsidRDefault="003C73DE" w:rsidP="003C73DE">
            <w:pPr>
              <w:jc w:val="both"/>
              <w:rPr>
                <w:b/>
                <w:sz w:val="28"/>
              </w:rPr>
            </w:pPr>
            <w:r>
              <w:rPr>
                <w:b/>
                <w:sz w:val="26"/>
                <w:szCs w:val="26"/>
              </w:rPr>
              <w:t>B-I</w:t>
            </w:r>
            <w:r w:rsidRPr="006B64D1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Charakteristika oboru řízení</w:t>
            </w:r>
          </w:p>
        </w:tc>
      </w:tr>
      <w:tr w:rsidR="003C73DE" w14:paraId="24195987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D12BF4A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234143B0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9CE8D8F" w14:textId="77777777" w:rsidR="003C73DE" w:rsidRDefault="00C92BCD" w:rsidP="00E07094">
            <w:r>
              <w:t>Univerzita Tomáše Bati ve Zlíně</w:t>
            </w:r>
          </w:p>
        </w:tc>
      </w:tr>
      <w:tr w:rsidR="003C73DE" w14:paraId="3901C421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B8C5AD1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52850EC4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594655F" w14:textId="77777777" w:rsidR="003C73DE" w:rsidRDefault="00C92BCD" w:rsidP="00E07094">
            <w:r>
              <w:t>Fakulta managementu a ekonomiky</w:t>
            </w:r>
          </w:p>
        </w:tc>
      </w:tr>
      <w:tr w:rsidR="003C73DE" w14:paraId="4D39184F" w14:textId="77777777" w:rsidTr="00E07094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13CDFEEE" w14:textId="77777777" w:rsidR="003C73DE" w:rsidRDefault="003C73DE" w:rsidP="00E07094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60B9BB3D" w14:textId="77777777" w:rsidR="003C73DE" w:rsidRDefault="003C73DE" w:rsidP="00E07094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050F7A3" w14:textId="77777777" w:rsidR="003C73DE" w:rsidRDefault="00C92BCD" w:rsidP="00E07094">
            <w:r>
              <w:t>Management a ekonomika podniku</w:t>
            </w:r>
          </w:p>
        </w:tc>
      </w:tr>
      <w:tr w:rsidR="00D67689" w14:paraId="0EF84219" w14:textId="77777777" w:rsidTr="00D67689">
        <w:trPr>
          <w:trHeight w:val="391"/>
        </w:trPr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2665E5A" w14:textId="77777777" w:rsidR="00D67689" w:rsidRDefault="00D67689" w:rsidP="00E07094">
            <w:pPr>
              <w:jc w:val="both"/>
              <w:rPr>
                <w:b/>
              </w:rPr>
            </w:pPr>
            <w:r>
              <w:rPr>
                <w:b/>
              </w:rPr>
              <w:t>Typ oboru řízení</w:t>
            </w: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4C3E5964" w14:textId="77777777" w:rsidR="00D67689" w:rsidRDefault="00F46D51" w:rsidP="00A03C9F">
            <w:r>
              <w:t>h</w:t>
            </w:r>
            <w:r w:rsidR="00C92BCD">
              <w:t>abilitační řízení</w:t>
            </w:r>
            <w:r>
              <w:t xml:space="preserve"> a řízení</w:t>
            </w:r>
            <w:r w:rsidR="00A03C9F">
              <w:t xml:space="preserve"> ke jmenování profesorem</w:t>
            </w:r>
          </w:p>
        </w:tc>
      </w:tr>
      <w:tr w:rsidR="003C73DE" w14:paraId="2ACCC32E" w14:textId="77777777" w:rsidTr="00E07094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650C7AB8" w14:textId="77777777" w:rsidR="003C73DE" w:rsidRDefault="003C73DE" w:rsidP="003C73DE">
            <w:pPr>
              <w:jc w:val="both"/>
            </w:pPr>
            <w:r>
              <w:rPr>
                <w:b/>
              </w:rPr>
              <w:t>Charakteristika a vymezení oboru řízení</w:t>
            </w:r>
          </w:p>
        </w:tc>
      </w:tr>
      <w:tr w:rsidR="003C73DE" w14:paraId="699A6414" w14:textId="77777777" w:rsidTr="003C73DE">
        <w:trPr>
          <w:trHeight w:val="10592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C68897D" w14:textId="77777777" w:rsidR="003C73DE" w:rsidRDefault="003C73DE" w:rsidP="00E07094"/>
          <w:p w14:paraId="216F48B8" w14:textId="77777777" w:rsidR="00E352ED" w:rsidRDefault="00A03C9F" w:rsidP="00243C93">
            <w:pPr>
              <w:jc w:val="both"/>
            </w:pPr>
            <w:r>
              <w:t xml:space="preserve">Obor habilitačního řízení a řízení ke jmenování profesorem Management a ekonomika podniku přísluší do oblasti vzdělávání V. Ekonomické obory, základního tematického okruhu Podniková ekonomika. </w:t>
            </w:r>
            <w:r w:rsidR="00FF61B1">
              <w:t>Z pohledu klasifikace oborů CEP&amp;</w:t>
            </w:r>
            <w:r w:rsidR="00815910">
              <w:t xml:space="preserve"> CEZ</w:t>
            </w:r>
            <w:r w:rsidR="00FF61B1">
              <w:t>&amp;</w:t>
            </w:r>
            <w:r w:rsidR="00815910">
              <w:t xml:space="preserve"> RIV přísluší do oboru </w:t>
            </w:r>
            <w:r w:rsidR="00E72A57">
              <w:t xml:space="preserve">AH Ekonomie, eventuálně </w:t>
            </w:r>
            <w:r w:rsidR="00815910">
              <w:t>AE Řízení, správa a administrativa</w:t>
            </w:r>
            <w:r w:rsidR="000353A4">
              <w:t>, z pohledu klasifikace oborů M17+ do vědní oblasti 5.</w:t>
            </w:r>
            <w:r w:rsidR="00243C93">
              <w:t xml:space="preserve"> </w:t>
            </w:r>
            <w:r w:rsidR="000353A4">
              <w:t xml:space="preserve">Social Sciences FORD 50200 Economics and Business, Detailed FORD 50204 Business and Management. </w:t>
            </w:r>
          </w:p>
          <w:p w14:paraId="4545792F" w14:textId="77777777" w:rsidR="00E72A57" w:rsidRDefault="00E352ED" w:rsidP="00243C93">
            <w:pPr>
              <w:jc w:val="both"/>
            </w:pPr>
            <w:r>
              <w:t>Obor je v souladu se zaměřením vzdělávací a vědecko</w:t>
            </w:r>
            <w:r w:rsidR="00243C93">
              <w:t>-</w:t>
            </w:r>
            <w:r>
              <w:t xml:space="preserve">výzkumné činnosti Fakulty managementu a ekonomiky. Profilujícím studijním programem je Ekonomika a management ve všech třech stupních studia BSP, NMSP </w:t>
            </w:r>
            <w:r w:rsidR="00D55972">
              <w:br/>
            </w:r>
            <w:r>
              <w:t xml:space="preserve">a </w:t>
            </w:r>
            <w:r w:rsidR="00321396">
              <w:t xml:space="preserve">DSP, akreditovaný v českém i anglickém jazyce. </w:t>
            </w:r>
            <w:r w:rsidR="009568C7">
              <w:t>Převážná v</w:t>
            </w:r>
            <w:r w:rsidR="00321396">
              <w:t xml:space="preserve">ětšina uznaných vědeckých výstupů </w:t>
            </w:r>
            <w:r w:rsidR="009568C7">
              <w:t>akademických pracovníků fakulty za období 2008 – 2014 dle posledního hodnocení je orientována oborově do oblastí AE a AH.</w:t>
            </w:r>
          </w:p>
          <w:p w14:paraId="1546DEB6" w14:textId="77777777" w:rsidR="00D55972" w:rsidRDefault="00D55972" w:rsidP="00243C93">
            <w:pPr>
              <w:jc w:val="both"/>
            </w:pPr>
            <w:r>
              <w:t xml:space="preserve">Habilitační řízení bylo fakultě akreditováno v roce 2003 pod jednacím číslem </w:t>
            </w:r>
            <w:r w:rsidRPr="00321FA4">
              <w:t>23 192//2003-30</w:t>
            </w:r>
            <w:r>
              <w:t xml:space="preserve">, jmenovací řízení profesorem v roce 2007 pod jednacím </w:t>
            </w:r>
            <w:r w:rsidRPr="00321FA4">
              <w:t>číslem 17 771/2007-30/1.</w:t>
            </w:r>
          </w:p>
          <w:p w14:paraId="5ADAAF67" w14:textId="77777777" w:rsidR="008A7542" w:rsidRDefault="00A03C9F" w:rsidP="00243C93">
            <w:pPr>
              <w:jc w:val="both"/>
            </w:pPr>
            <w:r>
              <w:t xml:space="preserve">Obě řízení </w:t>
            </w:r>
            <w:r w:rsidR="009B425A">
              <w:t xml:space="preserve">pak </w:t>
            </w:r>
            <w:r>
              <w:t xml:space="preserve">byla </w:t>
            </w:r>
            <w:r w:rsidR="00FF61B1">
              <w:t>re</w:t>
            </w:r>
            <w:r>
              <w:t xml:space="preserve">akreditována pro FaME UTB ve Zlíně </w:t>
            </w:r>
            <w:r w:rsidR="00FF61B1">
              <w:t>v únoru 2011 pod jednacím číslem 13022/2011 s platností do 31.</w:t>
            </w:r>
            <w:r w:rsidR="00243C93">
              <w:t xml:space="preserve"> </w:t>
            </w:r>
            <w:r w:rsidR="00FF61B1">
              <w:t>8.</w:t>
            </w:r>
            <w:r w:rsidR="00243C93">
              <w:t xml:space="preserve"> </w:t>
            </w:r>
            <w:r w:rsidR="00FF61B1">
              <w:t>2019.</w:t>
            </w:r>
            <w:r w:rsidR="00BD7D4B">
              <w:t xml:space="preserve"> </w:t>
            </w:r>
            <w:ins w:id="118" w:author="Roman Bobák" w:date="2018-08-19T10:57:00Z">
              <w:r w:rsidR="00917AF5">
                <w:t>Jde o jediný obor habilitačního nebo jmenovacího řízení v</w:t>
              </w:r>
            </w:ins>
            <w:ins w:id="119" w:author="Roman Bobák" w:date="2018-08-19T10:59:00Z">
              <w:r w:rsidR="00917AF5">
                <w:t> </w:t>
              </w:r>
            </w:ins>
            <w:ins w:id="120" w:author="Roman Bobák" w:date="2018-08-19T10:57:00Z">
              <w:r w:rsidR="00917AF5">
                <w:t xml:space="preserve">oblasti </w:t>
              </w:r>
            </w:ins>
            <w:ins w:id="121" w:author="Roman Bobák" w:date="2018-08-19T10:59:00Z">
              <w:r w:rsidR="00917AF5">
                <w:t>Ekonomie uskutečňovaný nebo plánovaný na UTB ve Zlíně a jejich součástech.</w:t>
              </w:r>
            </w:ins>
          </w:p>
          <w:p w14:paraId="1287E09B" w14:textId="77777777" w:rsidR="008A7542" w:rsidRDefault="008A7542" w:rsidP="00243C93">
            <w:pPr>
              <w:jc w:val="both"/>
            </w:pPr>
            <w:r>
              <w:t>Počet úspěšně ukončených řízení po dosavadní dobu akreditace je uveden v následující tabulce.</w:t>
            </w:r>
          </w:p>
          <w:p w14:paraId="01C05A27" w14:textId="77777777" w:rsidR="00A03C9F" w:rsidRDefault="00A03C9F" w:rsidP="00243C93">
            <w:pPr>
              <w:jc w:val="both"/>
            </w:pPr>
          </w:p>
          <w:tbl>
            <w:tblPr>
              <w:tblW w:w="84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451"/>
              <w:gridCol w:w="509"/>
              <w:gridCol w:w="441"/>
              <w:gridCol w:w="499"/>
              <w:gridCol w:w="441"/>
              <w:gridCol w:w="499"/>
              <w:gridCol w:w="432"/>
              <w:gridCol w:w="488"/>
              <w:gridCol w:w="441"/>
              <w:gridCol w:w="499"/>
              <w:gridCol w:w="422"/>
              <w:gridCol w:w="478"/>
              <w:gridCol w:w="422"/>
              <w:gridCol w:w="478"/>
            </w:tblGrid>
            <w:tr w:rsidR="0003298D" w:rsidRPr="0003298D" w14:paraId="5D23E1AE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F345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9844A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2004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8E90F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2005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5CF6F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2006</w:t>
                  </w:r>
                </w:p>
              </w:tc>
              <w:tc>
                <w:tcPr>
                  <w:tcW w:w="92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7BB01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2007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1EF89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2008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34507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2009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00A0C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2010</w:t>
                  </w:r>
                </w:p>
              </w:tc>
            </w:tr>
            <w:tr w:rsidR="0003298D" w:rsidRPr="0003298D" w14:paraId="0A4287F8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5BAA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7A9A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A57DC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842D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A2262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5B402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7A99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1B8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E845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7564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5610B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08C3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F634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FB09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78EEB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</w:tr>
            <w:tr w:rsidR="0003298D" w:rsidRPr="0003298D" w14:paraId="5F1804E5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6EA38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počet </w:t>
                  </w:r>
                  <w:r w:rsidR="009B425A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zahájených </w:t>
                  </w: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na FaME celkem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437D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00B1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6BAE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FD6E03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23C1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8E1E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F2BB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BBF7C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1E266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4EAD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2A36F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4A4E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17FC8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EA3A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03298D" w:rsidRPr="0003298D" w14:paraId="029253FE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0A1E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z toho úspěšných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F02A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60A0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A7E7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2544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6FDD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595E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45C2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FA4C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115A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8535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62799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E694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A563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B1C8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03298D" w:rsidRPr="0003298D" w14:paraId="4677D0CA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CEEC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1D270" w14:textId="77777777" w:rsidR="0003298D" w:rsidRPr="0003298D" w:rsidRDefault="0003298D" w:rsidP="0003298D"/>
              </w:tc>
              <w:tc>
                <w:tcPr>
                  <w:tcW w:w="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30ABA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F34BE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75F8C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97345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8102F" w14:textId="77777777" w:rsidR="0003298D" w:rsidRPr="0003298D" w:rsidRDefault="0003298D" w:rsidP="0003298D"/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1A720" w14:textId="77777777" w:rsidR="0003298D" w:rsidRPr="0003298D" w:rsidRDefault="0003298D" w:rsidP="0003298D"/>
              </w:tc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55E79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63EB8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30EEDD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85BD8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832D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3B6AD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3F0C1" w14:textId="77777777" w:rsidR="0003298D" w:rsidRPr="0003298D" w:rsidRDefault="0003298D" w:rsidP="0003298D"/>
              </w:tc>
            </w:tr>
            <w:tr w:rsidR="0003298D" w:rsidRPr="0003298D" w14:paraId="44FC5E58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1A374" w14:textId="77777777" w:rsidR="0003298D" w:rsidRPr="0003298D" w:rsidRDefault="0003298D" w:rsidP="0003298D"/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8A3AF" w14:textId="77777777" w:rsidR="0003298D" w:rsidRPr="0003298D" w:rsidRDefault="0003298D" w:rsidP="0003298D"/>
              </w:tc>
              <w:tc>
                <w:tcPr>
                  <w:tcW w:w="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C44DF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ADFC0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6A030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C50AA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F7415" w14:textId="77777777" w:rsidR="0003298D" w:rsidRPr="0003298D" w:rsidRDefault="0003298D" w:rsidP="0003298D"/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519CE" w14:textId="77777777" w:rsidR="0003298D" w:rsidRPr="0003298D" w:rsidRDefault="0003298D" w:rsidP="0003298D"/>
              </w:tc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BB4F4" w14:textId="77777777" w:rsidR="0003298D" w:rsidRPr="0003298D" w:rsidRDefault="0003298D" w:rsidP="0003298D"/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9A232" w14:textId="77777777" w:rsidR="0003298D" w:rsidRPr="0003298D" w:rsidRDefault="0003298D" w:rsidP="0003298D"/>
              </w:tc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042C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F0525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5140A" w14:textId="77777777" w:rsidR="0003298D" w:rsidRPr="0003298D" w:rsidRDefault="0003298D" w:rsidP="0003298D"/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8E94EE" w14:textId="77777777" w:rsidR="0003298D" w:rsidRPr="0003298D" w:rsidRDefault="0003298D" w:rsidP="0003298D"/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44B5F" w14:textId="77777777" w:rsidR="0003298D" w:rsidRPr="0003298D" w:rsidRDefault="0003298D" w:rsidP="0003298D"/>
              </w:tc>
            </w:tr>
            <w:tr w:rsidR="0003298D" w:rsidRPr="0003298D" w14:paraId="3E08220A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C1FD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EA56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BCCEB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2277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92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C06E2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F7071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996C7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E269F8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2017</w:t>
                  </w:r>
                </w:p>
              </w:tc>
            </w:tr>
            <w:tr w:rsidR="0003298D" w:rsidRPr="0003298D" w14:paraId="7222646C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EB66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8159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0ED9D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87CDF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B52E0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72960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B2516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A955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FBDA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AF54D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151B4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85237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6CA11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D2CFF5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 xml:space="preserve">prof. 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0C56C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habil.</w:t>
                  </w:r>
                </w:p>
              </w:tc>
            </w:tr>
            <w:tr w:rsidR="0003298D" w:rsidRPr="0003298D" w14:paraId="4A22FF16" w14:textId="77777777" w:rsidTr="0003298D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3792C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počet </w:t>
                  </w:r>
                  <w:r w:rsidR="009B425A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 xml:space="preserve">zahájených </w:t>
                  </w: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na FaME celkem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C633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78488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434C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A0BF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AC43F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78ED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F7B9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50D2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6349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D1B4A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CBED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16F6E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CB39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427F8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03298D" w:rsidRPr="0003298D" w14:paraId="61834F33" w14:textId="77777777" w:rsidTr="0003298D">
              <w:trPr>
                <w:trHeight w:val="315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0CCCE" w14:textId="77777777" w:rsidR="0003298D" w:rsidRPr="0003298D" w:rsidRDefault="0003298D" w:rsidP="0003298D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z toho úspěšných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DBE33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6695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32A82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28E2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4283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87D3C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92EC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55DAB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731E0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14687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B6EF4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AC4C2D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32366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20415" w14:textId="77777777" w:rsidR="0003298D" w:rsidRPr="0003298D" w:rsidRDefault="0003298D" w:rsidP="000329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0329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058252DD" w14:textId="77777777" w:rsidR="003C73DE" w:rsidRDefault="003C73DE" w:rsidP="00E07094"/>
          <w:p w14:paraId="73B19B02" w14:textId="77777777" w:rsidR="00D55972" w:rsidRPr="00D55972" w:rsidRDefault="00D55972" w:rsidP="00D55972">
            <w:pPr>
              <w:jc w:val="both"/>
              <w:rPr>
                <w:rStyle w:val="Hypertextovodkaz"/>
                <w:b/>
              </w:rPr>
            </w:pPr>
            <w:r w:rsidRPr="00D55972">
              <w:t>Podrobnější informace o stavu všech zahájených a ukončených řízeních jsou dostupné na úřední desce UTB v sekci Habilitační řízení a řízení ke jmenování profesorem.</w:t>
            </w:r>
            <w:r w:rsidRPr="00D55972">
              <w:rPr>
                <w:b/>
                <w:sz w:val="28"/>
              </w:rPr>
              <w:t xml:space="preserve"> </w:t>
            </w:r>
            <w:hyperlink r:id="rId8" w:history="1">
              <w:r w:rsidRPr="00D55972">
                <w:rPr>
                  <w:rStyle w:val="Hypertextovodkaz"/>
                  <w:b/>
                  <w:sz w:val="18"/>
                  <w:szCs w:val="18"/>
                </w:rPr>
                <w:t>Zahájení/ Ukončení řízení na UTB</w:t>
              </w:r>
            </w:hyperlink>
            <w:r w:rsidRPr="00D55972">
              <w:rPr>
                <w:b/>
                <w:sz w:val="18"/>
                <w:szCs w:val="18"/>
              </w:rPr>
              <w:t xml:space="preserve">. </w:t>
            </w:r>
            <w:r w:rsidRPr="00D55972">
              <w:rPr>
                <w:sz w:val="18"/>
                <w:szCs w:val="18"/>
              </w:rPr>
              <w:t xml:space="preserve">Informace </w:t>
            </w:r>
            <w:r>
              <w:rPr>
                <w:sz w:val="18"/>
                <w:szCs w:val="18"/>
              </w:rPr>
              <w:br/>
            </w:r>
            <w:r w:rsidRPr="00D55972">
              <w:rPr>
                <w:sz w:val="18"/>
                <w:szCs w:val="18"/>
              </w:rPr>
              <w:t xml:space="preserve">o úspěšných řízeních jsou dostupné na fakultních www stránkách v sekci Věda a výzkum Habilitační řízení a řízení ke jmenování profesorem. </w:t>
            </w:r>
            <w:hyperlink r:id="rId9" w:tooltip="Habilitační řízení na FaME  UTB" w:history="1">
              <w:r w:rsidRPr="00D55972">
                <w:rPr>
                  <w:rStyle w:val="Hypertextovodkaz"/>
                  <w:b/>
                </w:rPr>
                <w:t xml:space="preserve">Habilitační řízení na FaME UTB </w:t>
              </w:r>
            </w:hyperlink>
            <w:r w:rsidRPr="00D55972">
              <w:rPr>
                <w:b/>
              </w:rPr>
              <w:fldChar w:fldCharType="begin"/>
            </w:r>
            <w:r w:rsidR="00273A42">
              <w:rPr>
                <w:b/>
              </w:rPr>
              <w:instrText>HYPERLINK "https://fame.utb.cz/veda-a-vyzkum/habilitacni-a-jmenovaci-rizeni/rizeni-ke-jmenovani-profesorem/"</w:instrText>
            </w:r>
            <w:r w:rsidRPr="00D55972">
              <w:rPr>
                <w:b/>
              </w:rPr>
              <w:fldChar w:fldCharType="separate"/>
            </w:r>
            <w:r w:rsidRPr="00D55972">
              <w:rPr>
                <w:rStyle w:val="Hypertextovodkaz"/>
                <w:b/>
              </w:rPr>
              <w:t>Jmenovací řízení profesorem na FaME UTB</w:t>
            </w:r>
            <w:r w:rsidRPr="00D55972">
              <w:rPr>
                <w:rStyle w:val="Hypertextovodkaz"/>
                <w:color w:val="auto"/>
                <w:u w:val="none"/>
              </w:rPr>
              <w:t>.</w:t>
            </w:r>
          </w:p>
          <w:p w14:paraId="7F949ACD" w14:textId="77777777" w:rsidR="00D55972" w:rsidRPr="00D55972" w:rsidRDefault="00D55972" w:rsidP="00D55972">
            <w:pPr>
              <w:jc w:val="both"/>
              <w:rPr>
                <w:b/>
              </w:rPr>
            </w:pPr>
            <w:r w:rsidRPr="00D55972">
              <w:rPr>
                <w:b/>
              </w:rPr>
              <w:fldChar w:fldCharType="end"/>
            </w:r>
          </w:p>
          <w:p w14:paraId="0303AD14" w14:textId="77777777" w:rsidR="00D55972" w:rsidRPr="007C412D" w:rsidRDefault="00D55972" w:rsidP="00D55972">
            <w:pPr>
              <w:jc w:val="both"/>
              <w:rPr>
                <w:sz w:val="28"/>
              </w:rPr>
            </w:pPr>
            <w:r w:rsidRPr="00D55972">
              <w:t>Fakulta je otevřená přijímání žádostí o zahájení řízení od pracovníků ostatních vysokých škol. Z 33 úspěšných habilitačních řízení bylo 11 pracovníků mimo UTB (z toho 1 zahraniční), z 5 úspěšných jmenovacích řízení to byli 2 pracovníci mimo UTB.</w:t>
            </w:r>
            <w:r>
              <w:t xml:space="preserve"> </w:t>
            </w:r>
          </w:p>
          <w:p w14:paraId="3F137C75" w14:textId="77777777" w:rsidR="00BE4725" w:rsidRDefault="00BE4725" w:rsidP="008A7542"/>
        </w:tc>
      </w:tr>
    </w:tbl>
    <w:p w14:paraId="62FE405C" w14:textId="77777777" w:rsidR="003C73DE" w:rsidRDefault="003C73DE" w:rsidP="00416FEF">
      <w:pPr>
        <w:rPr>
          <w:b/>
          <w:sz w:val="28"/>
        </w:rPr>
      </w:pPr>
    </w:p>
    <w:p w14:paraId="4EF7F53E" w14:textId="77777777" w:rsidR="003C73DE" w:rsidRDefault="003C73DE" w:rsidP="00416FEF">
      <w:pPr>
        <w:rPr>
          <w:ins w:id="122" w:author="Roman Bobák" w:date="2018-08-19T11:04:00Z"/>
          <w:b/>
          <w:sz w:val="28"/>
        </w:rPr>
      </w:pPr>
    </w:p>
    <w:p w14:paraId="198833FA" w14:textId="4EDEBFB1" w:rsidR="00917AF5" w:rsidDel="008972F8" w:rsidRDefault="00917AF5" w:rsidP="00416FEF">
      <w:pPr>
        <w:rPr>
          <w:del w:id="123" w:author="Michal Pilík" w:date="2018-09-04T12:11:00Z"/>
          <w:b/>
          <w:sz w:val="28"/>
        </w:rPr>
      </w:pPr>
    </w:p>
    <w:p w14:paraId="193EB93E" w14:textId="7EE8F69E" w:rsidR="00D67689" w:rsidDel="008972F8" w:rsidRDefault="00D67689" w:rsidP="00416FEF">
      <w:pPr>
        <w:rPr>
          <w:del w:id="124" w:author="Michal Pilík" w:date="2018-09-04T12:11:00Z"/>
          <w:b/>
          <w:sz w:val="28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6118"/>
      </w:tblGrid>
      <w:tr w:rsidR="00695939" w14:paraId="5DCEB5F4" w14:textId="77777777" w:rsidTr="005614FD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16553493" w14:textId="77777777" w:rsidR="00695939" w:rsidRDefault="003C73DE" w:rsidP="004619CC">
            <w:pPr>
              <w:jc w:val="both"/>
              <w:rPr>
                <w:b/>
                <w:sz w:val="28"/>
              </w:rPr>
            </w:pPr>
            <w:r>
              <w:rPr>
                <w:b/>
                <w:sz w:val="26"/>
                <w:szCs w:val="26"/>
              </w:rPr>
              <w:lastRenderedPageBreak/>
              <w:t>C</w:t>
            </w:r>
            <w:r w:rsidR="004619CC">
              <w:rPr>
                <w:b/>
                <w:sz w:val="26"/>
                <w:szCs w:val="26"/>
              </w:rPr>
              <w:t>-I</w:t>
            </w:r>
            <w:r w:rsidR="00695939" w:rsidRPr="006B64D1">
              <w:rPr>
                <w:b/>
                <w:sz w:val="26"/>
                <w:szCs w:val="26"/>
              </w:rPr>
              <w:t xml:space="preserve"> – Požadavky</w:t>
            </w:r>
            <w:r w:rsidR="00695939">
              <w:rPr>
                <w:b/>
                <w:sz w:val="26"/>
                <w:szCs w:val="26"/>
              </w:rPr>
              <w:t xml:space="preserve"> na uchazeče </w:t>
            </w:r>
            <w:r w:rsidR="00B535F0">
              <w:rPr>
                <w:b/>
                <w:sz w:val="26"/>
                <w:szCs w:val="26"/>
              </w:rPr>
              <w:t xml:space="preserve">o </w:t>
            </w:r>
            <w:r w:rsidR="00695939">
              <w:rPr>
                <w:b/>
                <w:sz w:val="26"/>
                <w:szCs w:val="26"/>
              </w:rPr>
              <w:t>habilitační řízení</w:t>
            </w:r>
            <w:r w:rsidR="004619CC">
              <w:rPr>
                <w:b/>
                <w:sz w:val="26"/>
                <w:szCs w:val="26"/>
              </w:rPr>
              <w:t>/</w:t>
            </w:r>
            <w:r w:rsidR="00695939">
              <w:rPr>
                <w:b/>
                <w:sz w:val="26"/>
                <w:szCs w:val="26"/>
              </w:rPr>
              <w:t>řízení ke jmenování profesorem</w:t>
            </w:r>
          </w:p>
        </w:tc>
      </w:tr>
      <w:tr w:rsidR="00695939" w14:paraId="3613A90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E274794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23F1CEDC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0E999C73" w14:textId="77777777" w:rsidR="00695939" w:rsidRDefault="003D2964" w:rsidP="005614FD">
            <w:r>
              <w:t>Univerzita Tomáše Bati ve Zlíně</w:t>
            </w:r>
          </w:p>
        </w:tc>
      </w:tr>
      <w:tr w:rsidR="00695939" w14:paraId="0E0801A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B48C67E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21F38BCB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746B12E" w14:textId="77777777" w:rsidR="00695939" w:rsidRDefault="003D2964" w:rsidP="005614FD">
            <w:r>
              <w:t>Fakulta managementu a ekonomiky</w:t>
            </w:r>
          </w:p>
        </w:tc>
      </w:tr>
      <w:tr w:rsidR="00695939" w14:paraId="56BC6B1A" w14:textId="77777777" w:rsidTr="005614FD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43482F7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4D911E03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53394297" w14:textId="77777777" w:rsidR="00695939" w:rsidRDefault="003D2964" w:rsidP="005614FD">
            <w:r>
              <w:t>Management a ekonomika podniku</w:t>
            </w:r>
          </w:p>
        </w:tc>
      </w:tr>
      <w:tr w:rsidR="00695939" w14:paraId="11F782CA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65B2E4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Schvalující orgán</w:t>
            </w:r>
          </w:p>
          <w:p w14:paraId="798CA4A0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7920" w14:textId="77777777" w:rsidR="00695939" w:rsidRDefault="003D2964" w:rsidP="005614FD">
            <w:r>
              <w:t>Vědecká rada FaME UTB ve Zlíně</w:t>
            </w:r>
          </w:p>
        </w:tc>
      </w:tr>
      <w:tr w:rsidR="00695939" w14:paraId="6E75723F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F6141C5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Schváleno dne</w:t>
            </w:r>
          </w:p>
          <w:p w14:paraId="3124F9DC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37D9" w14:textId="77777777" w:rsidR="00695939" w:rsidRDefault="009568C7" w:rsidP="005614FD">
            <w:r>
              <w:t>13.</w:t>
            </w:r>
            <w:r w:rsidR="00D55972">
              <w:t xml:space="preserve"> </w:t>
            </w:r>
            <w:r>
              <w:t>10.</w:t>
            </w:r>
            <w:r w:rsidR="00D55972">
              <w:t xml:space="preserve"> </w:t>
            </w:r>
            <w:r>
              <w:t>2017</w:t>
            </w:r>
          </w:p>
        </w:tc>
      </w:tr>
      <w:tr w:rsidR="00695939" w14:paraId="205D633F" w14:textId="77777777" w:rsidTr="005614FD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AACC2D0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Účinnost od</w:t>
            </w:r>
          </w:p>
          <w:p w14:paraId="40BA7D01" w14:textId="77777777" w:rsidR="00695939" w:rsidRDefault="00695939" w:rsidP="005614FD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683A" w14:textId="77777777" w:rsidR="00695939" w:rsidRDefault="009568C7" w:rsidP="005614FD">
            <w:r>
              <w:t>16.</w:t>
            </w:r>
            <w:r w:rsidR="00D55972">
              <w:t xml:space="preserve"> </w:t>
            </w:r>
            <w:r>
              <w:t>10.</w:t>
            </w:r>
            <w:r w:rsidR="00D55972">
              <w:t xml:space="preserve"> </w:t>
            </w:r>
            <w:r>
              <w:t>2017</w:t>
            </w:r>
          </w:p>
        </w:tc>
      </w:tr>
      <w:tr w:rsidR="00695939" w14:paraId="761DD6FA" w14:textId="77777777" w:rsidTr="005614FD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39B52A20" w14:textId="77777777" w:rsidR="00695939" w:rsidRDefault="00695939" w:rsidP="005614FD">
            <w:pPr>
              <w:jc w:val="both"/>
            </w:pPr>
            <w:r>
              <w:rPr>
                <w:b/>
              </w:rPr>
              <w:t>Požadavky kladené na uchazeče habilitačního řízení</w:t>
            </w:r>
          </w:p>
        </w:tc>
      </w:tr>
      <w:tr w:rsidR="00695939" w14:paraId="661C482E" w14:textId="77777777" w:rsidTr="005614FD">
        <w:trPr>
          <w:trHeight w:val="4851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1CD2E5A" w14:textId="77777777" w:rsidR="00D55972" w:rsidRPr="00D55972" w:rsidRDefault="00D55972" w:rsidP="00D55972">
            <w:pPr>
              <w:jc w:val="both"/>
            </w:pPr>
            <w:r w:rsidRPr="00D55972">
              <w:t>Podmínky pro zahájení habilitačního řízení a pro jeho průběh s vymezením pravomoci a odpovědnosti jednotlivých článků na něm se podílejících, včetně podmínek omezujících střet zájmů jsou  upraveny vnitřními předpisy a vnitřními normami na úrovni UTB i fakulty.</w:t>
            </w:r>
          </w:p>
          <w:p w14:paraId="67782482" w14:textId="77777777" w:rsidR="00D55972" w:rsidRPr="00273A42" w:rsidRDefault="00273A42" w:rsidP="00D55972">
            <w:pPr>
              <w:jc w:val="both"/>
              <w:rPr>
                <w:rStyle w:val="Hypertextovodkaz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>HYPERLINK "https://www.utb.cz/mdocs-posts/II-uplne-zneni-statutu-utb/"</w:instrText>
            </w:r>
            <w:r>
              <w:rPr>
                <w:b/>
              </w:rPr>
              <w:fldChar w:fldCharType="separate"/>
            </w:r>
            <w:r w:rsidR="00D55972" w:rsidRPr="00273A42">
              <w:rPr>
                <w:rStyle w:val="Hypertextovodkaz"/>
                <w:b/>
              </w:rPr>
              <w:t>Statut UTB ve Zlíně</w:t>
            </w:r>
          </w:p>
          <w:p w14:paraId="071D8C23" w14:textId="77777777" w:rsidR="00D55972" w:rsidRPr="00D55972" w:rsidRDefault="00273A42" w:rsidP="00D55972">
            <w:pPr>
              <w:jc w:val="both"/>
              <w:rPr>
                <w:b/>
              </w:rPr>
            </w:pPr>
            <w:r>
              <w:rPr>
                <w:b/>
              </w:rPr>
              <w:fldChar w:fldCharType="end"/>
            </w:r>
            <w:hyperlink r:id="rId10" w:history="1">
              <w:r w:rsidR="00D55972" w:rsidRPr="00D55972">
                <w:rPr>
                  <w:rStyle w:val="Hypertextovodkaz"/>
                  <w:b/>
                </w:rPr>
                <w:t>Řád HŘ a JŘ na UTB ve Zlíně</w:t>
              </w:r>
            </w:hyperlink>
          </w:p>
          <w:p w14:paraId="1395C653" w14:textId="5A63D330" w:rsidR="00D55972" w:rsidRPr="00D55972" w:rsidRDefault="008D4ED5" w:rsidP="00D55972">
            <w:pPr>
              <w:jc w:val="both"/>
              <w:rPr>
                <w:b/>
              </w:rPr>
            </w:pPr>
            <w:r>
              <w:fldChar w:fldCharType="begin"/>
            </w:r>
            <w:ins w:id="125" w:author="Roman Bobák" w:date="2018-08-31T14:09:00Z">
              <w:r w:rsidR="008620C7">
                <w:instrText>HYPERLINK "https://www.utb.cz/univerzita/uredni-deska/"</w:instrText>
              </w:r>
            </w:ins>
            <w:del w:id="126" w:author="Roman Bobák" w:date="2018-08-31T14:09:00Z">
              <w:r w:rsidDel="008620C7">
                <w:delInstrText xml:space="preserve"> HYPERLINK "https://www.utb.cz/mdocs-posts/sr_26_2017/" </w:delInstrText>
              </w:r>
            </w:del>
            <w:r>
              <w:fldChar w:fldCharType="separate"/>
            </w:r>
            <w:r w:rsidR="00D55972" w:rsidRPr="00D55972">
              <w:rPr>
                <w:rStyle w:val="Hypertextovodkaz"/>
                <w:b/>
              </w:rPr>
              <w:t>SR UTB 26/2017 Forma zpracování vybraných dokladů k HŘ a JŘ na UTB</w:t>
            </w:r>
            <w:r>
              <w:rPr>
                <w:rStyle w:val="Hypertextovodkaz"/>
                <w:b/>
              </w:rPr>
              <w:fldChar w:fldCharType="end"/>
            </w:r>
          </w:p>
          <w:p w14:paraId="73E62D0D" w14:textId="3A01562F" w:rsidR="00D55972" w:rsidRPr="00662368" w:rsidRDefault="00662368" w:rsidP="00D55972">
            <w:pPr>
              <w:jc w:val="both"/>
              <w:rPr>
                <w:rStyle w:val="Hypertextovodkaz"/>
                <w:b/>
              </w:rPr>
            </w:pPr>
            <w:r>
              <w:rPr>
                <w:b/>
                <w:color w:val="2E74B5"/>
                <w:u w:val="single"/>
              </w:rPr>
              <w:fldChar w:fldCharType="begin"/>
            </w:r>
            <w:ins w:id="127" w:author="Roman Bobák" w:date="2018-08-31T14:10:00Z">
              <w:r w:rsidR="008620C7">
                <w:rPr>
                  <w:b/>
                  <w:color w:val="2E74B5"/>
                  <w:u w:val="single"/>
                </w:rPr>
                <w:instrText>HYPERLINK "https://www.utb.cz/univerzita/uredni-deska/"</w:instrText>
              </w:r>
            </w:ins>
            <w:del w:id="128" w:author="Roman Bobák" w:date="2018-08-31T14:10:00Z">
              <w:r w:rsidDel="008620C7">
                <w:rPr>
                  <w:b/>
                  <w:color w:val="2E74B5"/>
                  <w:u w:val="single"/>
                </w:rPr>
                <w:delInstrText xml:space="preserve"> HYPERLINK "https://www.utb.cz/mdocs-posts/sr_20_2017/" </w:delInstrText>
              </w:r>
            </w:del>
            <w:r>
              <w:rPr>
                <w:b/>
                <w:color w:val="2E74B5"/>
                <w:u w:val="single"/>
              </w:rPr>
              <w:fldChar w:fldCharType="separate"/>
            </w:r>
            <w:r w:rsidR="00D55972" w:rsidRPr="00662368">
              <w:rPr>
                <w:rStyle w:val="Hypertextovodkaz"/>
                <w:b/>
              </w:rPr>
              <w:t>SR UTB 20/2017 Poplatky za habilitační řízení a řízení ke jmenování profesorem</w:t>
            </w:r>
          </w:p>
          <w:p w14:paraId="605B2FD3" w14:textId="77777777" w:rsidR="00D55972" w:rsidRPr="00D55972" w:rsidRDefault="00662368" w:rsidP="00D55972">
            <w:pPr>
              <w:jc w:val="both"/>
              <w:rPr>
                <w:b/>
              </w:rPr>
            </w:pPr>
            <w:r>
              <w:rPr>
                <w:b/>
                <w:color w:val="2E74B5"/>
                <w:u w:val="single"/>
              </w:rPr>
              <w:fldChar w:fldCharType="end"/>
            </w:r>
            <w:hyperlink r:id="rId11" w:history="1">
              <w:r w:rsidR="00D55972" w:rsidRPr="00D55972">
                <w:rPr>
                  <w:rStyle w:val="Hypertextovodkaz"/>
                  <w:b/>
                </w:rPr>
                <w:t>SD FaME 11/2017 Směrnice pro HŘ a JŘ na FaME UTB ve Zlíně</w:t>
              </w:r>
            </w:hyperlink>
          </w:p>
          <w:p w14:paraId="2546A545" w14:textId="77777777" w:rsidR="00D55972" w:rsidRPr="00D55972" w:rsidRDefault="00D55972" w:rsidP="00D55972">
            <w:pPr>
              <w:jc w:val="both"/>
            </w:pPr>
          </w:p>
          <w:p w14:paraId="223F05F6" w14:textId="77777777" w:rsidR="00695939" w:rsidRDefault="00D55972">
            <w:pPr>
              <w:jc w:val="both"/>
              <w:rPr>
                <w:ins w:id="129" w:author="Roman Bobák" w:date="2018-08-19T11:09:00Z"/>
              </w:rPr>
            </w:pPr>
            <w:r w:rsidRPr="00D55972">
              <w:t xml:space="preserve">Požadavky na uchazeče habilitačního řízení (autoevaluační kritéria) jsou součástí </w:t>
            </w:r>
            <w:hyperlink r:id="rId12" w:history="1">
              <w:r w:rsidRPr="00D55972">
                <w:rPr>
                  <w:rStyle w:val="Hypertextovodkaz"/>
                </w:rPr>
                <w:t>Směrnice děkana FaME 11/2017 Směrnice pro habilitační řízení a řízení ke jmenování profesorem.</w:t>
              </w:r>
            </w:hyperlink>
            <w:r w:rsidRPr="00D55972">
              <w:t xml:space="preserve"> Jsou přístupné na adrese </w:t>
            </w:r>
            <w:hyperlink r:id="rId13" w:history="1">
              <w:r w:rsidRPr="00D55972">
                <w:rPr>
                  <w:rStyle w:val="Hypertextovodkaz"/>
                </w:rPr>
                <w:t>Autorevaluační kritéria pro habilitační řízení</w:t>
              </w:r>
            </w:hyperlink>
            <w:r w:rsidRPr="00D55972">
              <w:t>. Byly schváleny Vědeckou radou FaME 13.</w:t>
            </w:r>
            <w:r>
              <w:t xml:space="preserve"> </w:t>
            </w:r>
            <w:r w:rsidRPr="00D55972">
              <w:t>10.</w:t>
            </w:r>
            <w:r>
              <w:t xml:space="preserve"> </w:t>
            </w:r>
            <w:r w:rsidRPr="00D55972">
              <w:t>2017 s účinností od 16.10.2017.</w:t>
            </w:r>
            <w:ins w:id="130" w:author="Roman Bobák" w:date="2018-08-19T11:05:00Z">
              <w:r w:rsidR="00917AF5">
                <w:t xml:space="preserve"> Na nejbližší VR  FaME budou předložený k</w:t>
              </w:r>
            </w:ins>
            <w:ins w:id="131" w:author="Roman Bobák" w:date="2018-08-19T11:06:00Z">
              <w:r w:rsidR="00917AF5">
                <w:t> </w:t>
              </w:r>
            </w:ins>
            <w:ins w:id="132" w:author="Roman Bobák" w:date="2018-08-19T11:05:00Z">
              <w:r w:rsidR="00917AF5">
                <w:t xml:space="preserve">projednání </w:t>
              </w:r>
            </w:ins>
            <w:ins w:id="133" w:author="Roman Bobák" w:date="2018-08-19T11:06:00Z">
              <w:r w:rsidR="00917AF5">
                <w:t xml:space="preserve">náměty </w:t>
              </w:r>
            </w:ins>
            <w:ins w:id="134" w:author="Roman Bobák" w:date="2018-08-19T11:08:00Z">
              <w:r w:rsidR="00202B36">
                <w:t>oponenta</w:t>
              </w:r>
            </w:ins>
            <w:ins w:id="135" w:author="Roman Bobák" w:date="2018-08-19T11:27:00Z">
              <w:r w:rsidR="00DC278F">
                <w:t xml:space="preserve"> pro hodnocení v RVH </w:t>
              </w:r>
            </w:ins>
            <w:ins w:id="136" w:author="Roman Bobák" w:date="2018-08-19T11:08:00Z">
              <w:r w:rsidR="00202B36">
                <w:t xml:space="preserve"> k</w:t>
              </w:r>
            </w:ins>
            <w:ins w:id="137" w:author="Roman Bobák" w:date="2018-08-19T11:09:00Z">
              <w:r w:rsidR="00202B36">
                <w:t> </w:t>
              </w:r>
            </w:ins>
            <w:ins w:id="138" w:author="Roman Bobák" w:date="2018-08-19T11:08:00Z">
              <w:r w:rsidR="00202B36">
                <w:t xml:space="preserve">úpravě </w:t>
              </w:r>
            </w:ins>
            <w:ins w:id="139" w:author="Roman Bobák" w:date="2018-08-19T11:09:00Z">
              <w:r w:rsidR="00202B36">
                <w:t>fakultních směrnic pro habilitační a jmenovací řízení</w:t>
              </w:r>
            </w:ins>
          </w:p>
          <w:p w14:paraId="66D46331" w14:textId="77777777" w:rsidR="00B1767E" w:rsidRDefault="00202B36">
            <w:pPr>
              <w:pStyle w:val="Odstavecseseznamem"/>
              <w:numPr>
                <w:ilvl w:val="0"/>
                <w:numId w:val="30"/>
              </w:numPr>
              <w:jc w:val="both"/>
              <w:rPr>
                <w:ins w:id="140" w:author="Roman Bobák" w:date="2018-08-19T11:42:00Z"/>
              </w:rPr>
              <w:pPrChange w:id="141" w:author="Roman Bobák" w:date="2018-08-19T11:17:00Z">
                <w:pPr>
                  <w:jc w:val="both"/>
                </w:pPr>
              </w:pPrChange>
            </w:pPr>
            <w:ins w:id="142" w:author="Roman Bobák" w:date="2018-08-19T11:11:00Z">
              <w:r>
                <w:t>Přesun požadavku na autorství vysokoškolských učebních textů z</w:t>
              </w:r>
            </w:ins>
            <w:ins w:id="143" w:author="Roman Bobák" w:date="2018-08-19T11:12:00Z">
              <w:r>
                <w:t> </w:t>
              </w:r>
            </w:ins>
            <w:ins w:id="144" w:author="Roman Bobák" w:date="2018-08-19T11:11:00Z">
              <w:r>
                <w:t xml:space="preserve">části </w:t>
              </w:r>
            </w:ins>
            <w:ins w:id="145" w:author="Roman Bobák" w:date="2018-08-19T11:12:00Z">
              <w:r>
                <w:t>A</w:t>
              </w:r>
            </w:ins>
            <w:ins w:id="146" w:author="Roman Bobák" w:date="2018-08-19T11:22:00Z">
              <w:r w:rsidR="00DC278F">
                <w:t>.2</w:t>
              </w:r>
            </w:ins>
            <w:ins w:id="147" w:author="Roman Bobák" w:date="2018-08-19T11:12:00Z">
              <w:r>
                <w:t xml:space="preserve"> do  části A</w:t>
              </w:r>
            </w:ins>
            <w:ins w:id="148" w:author="Roman Bobák" w:date="2018-08-19T11:22:00Z">
              <w:r w:rsidR="00DC278F">
                <w:t>.1</w:t>
              </w:r>
            </w:ins>
            <w:ins w:id="149" w:author="Roman Bobák" w:date="2018-08-19T11:27:00Z">
              <w:r w:rsidR="007550CF">
                <w:t xml:space="preserve"> </w:t>
              </w:r>
            </w:ins>
            <w:ins w:id="150" w:author="Roman Bobák" w:date="2018-08-19T11:12:00Z">
              <w:r>
                <w:t xml:space="preserve"> </w:t>
              </w:r>
            </w:ins>
          </w:p>
          <w:p w14:paraId="7CEE2ACF" w14:textId="77777777" w:rsidR="00202B36" w:rsidRDefault="00202B36">
            <w:pPr>
              <w:pStyle w:val="Odstavecseseznamem"/>
              <w:numPr>
                <w:ilvl w:val="0"/>
                <w:numId w:val="30"/>
              </w:numPr>
              <w:jc w:val="both"/>
              <w:rPr>
                <w:ins w:id="151" w:author="Roman Bobák" w:date="2018-08-19T11:19:00Z"/>
              </w:rPr>
              <w:pPrChange w:id="152" w:author="Roman Bobák" w:date="2018-08-19T11:17:00Z">
                <w:pPr>
                  <w:jc w:val="both"/>
                </w:pPr>
              </w:pPrChange>
            </w:pPr>
            <w:ins w:id="153" w:author="Roman Bobák" w:date="2018-08-19T11:16:00Z">
              <w:r>
                <w:t>Zvýraznění požadavku</w:t>
              </w:r>
            </w:ins>
            <w:ins w:id="154" w:author="Roman Bobák" w:date="2018-08-19T11:19:00Z">
              <w:r w:rsidR="00DC278F">
                <w:t xml:space="preserve"> pouze</w:t>
              </w:r>
            </w:ins>
            <w:ins w:id="155" w:author="Roman Bobák" w:date="2018-08-19T11:16:00Z">
              <w:r>
                <w:t xml:space="preserve"> externích</w:t>
              </w:r>
            </w:ins>
            <w:ins w:id="156" w:author="Roman Bobák" w:date="2018-08-19T11:17:00Z">
              <w:r>
                <w:t xml:space="preserve"> vědecko- výzkumných projektů v</w:t>
              </w:r>
            </w:ins>
            <w:ins w:id="157" w:author="Roman Bobák" w:date="2018-08-19T11:18:00Z">
              <w:r w:rsidR="00DC278F">
                <w:t> části B</w:t>
              </w:r>
            </w:ins>
            <w:ins w:id="158" w:author="Roman Bobák" w:date="2018-08-19T11:23:00Z">
              <w:r w:rsidR="00DC278F">
                <w:t xml:space="preserve">.1 </w:t>
              </w:r>
            </w:ins>
            <w:ins w:id="159" w:author="Roman Bobák" w:date="2018-08-19T11:18:00Z">
              <w:r w:rsidR="00DC278F">
                <w:t xml:space="preserve"> </w:t>
              </w:r>
            </w:ins>
          </w:p>
          <w:p w14:paraId="57ED4980" w14:textId="77777777" w:rsidR="00B1767E" w:rsidRDefault="00DC278F">
            <w:pPr>
              <w:pStyle w:val="Odstavecseseznamem"/>
              <w:numPr>
                <w:ilvl w:val="0"/>
                <w:numId w:val="30"/>
              </w:numPr>
              <w:jc w:val="both"/>
              <w:rPr>
                <w:ins w:id="160" w:author="Roman Bobák" w:date="2018-08-19T11:43:00Z"/>
              </w:rPr>
              <w:pPrChange w:id="161" w:author="Roman Bobák" w:date="2018-08-19T11:43:00Z">
                <w:pPr>
                  <w:jc w:val="both"/>
                </w:pPr>
              </w:pPrChange>
            </w:pPr>
            <w:ins w:id="162" w:author="Roman Bobák" w:date="2018-08-19T11:20:00Z">
              <w:r>
                <w:t>V části C</w:t>
              </w:r>
            </w:ins>
            <w:ins w:id="163" w:author="Roman Bobák" w:date="2018-08-19T11:23:00Z">
              <w:r>
                <w:t>.1 bod 2 upravit požadavek na 2</w:t>
              </w:r>
            </w:ins>
            <w:ins w:id="164" w:author="Roman Bobák" w:date="2018-08-19T11:26:00Z">
              <w:r>
                <w:t xml:space="preserve"> časopisecké výstupy s minimálním podílem v součtu 100 %</w:t>
              </w:r>
            </w:ins>
          </w:p>
          <w:p w14:paraId="4529888B" w14:textId="77777777" w:rsidR="007550CF" w:rsidRDefault="007550CF">
            <w:pPr>
              <w:pStyle w:val="Odstavecseseznamem"/>
              <w:numPr>
                <w:ilvl w:val="0"/>
                <w:numId w:val="30"/>
              </w:numPr>
              <w:jc w:val="both"/>
              <w:rPr>
                <w:ins w:id="165" w:author="Roman Bobák" w:date="2018-08-19T11:32:00Z"/>
              </w:rPr>
              <w:pPrChange w:id="166" w:author="Roman Bobák" w:date="2018-08-19T11:43:00Z">
                <w:pPr>
                  <w:jc w:val="both"/>
                </w:pPr>
              </w:pPrChange>
            </w:pPr>
            <w:ins w:id="167" w:author="Roman Bobák" w:date="2018-08-19T11:29:00Z">
              <w:r>
                <w:t>V části C.1 bod 4</w:t>
              </w:r>
            </w:ins>
            <w:ins w:id="168" w:author="Roman Bobák" w:date="2018-08-19T11:31:00Z">
              <w:r>
                <w:t xml:space="preserve">  zvážit vypuštění databáze ERIH</w:t>
              </w:r>
            </w:ins>
            <w:ins w:id="169" w:author="Roman Bobák" w:date="2018-08-19T11:32:00Z">
              <w:r>
                <w:t xml:space="preserve"> +  u habilitačního řízení</w:t>
              </w:r>
            </w:ins>
          </w:p>
          <w:p w14:paraId="65681C8D" w14:textId="77777777" w:rsidR="007550CF" w:rsidRDefault="007550CF">
            <w:pPr>
              <w:pStyle w:val="Odstavecseseznamem"/>
              <w:jc w:val="both"/>
              <w:pPrChange w:id="170" w:author="Roman Bobák" w:date="2018-08-19T11:36:00Z">
                <w:pPr>
                  <w:jc w:val="both"/>
                </w:pPr>
              </w:pPrChange>
            </w:pPr>
          </w:p>
        </w:tc>
      </w:tr>
      <w:tr w:rsidR="00695939" w14:paraId="2548DC1D" w14:textId="77777777" w:rsidTr="005614FD">
        <w:trPr>
          <w:trHeight w:val="187"/>
        </w:trPr>
        <w:tc>
          <w:tcPr>
            <w:tcW w:w="9286" w:type="dxa"/>
            <w:gridSpan w:val="2"/>
            <w:shd w:val="clear" w:color="auto" w:fill="F7CAAC"/>
          </w:tcPr>
          <w:p w14:paraId="6609E952" w14:textId="77777777" w:rsidR="00695939" w:rsidRDefault="00695939" w:rsidP="005614FD">
            <w:pPr>
              <w:jc w:val="both"/>
            </w:pPr>
            <w:r>
              <w:rPr>
                <w:b/>
              </w:rPr>
              <w:t xml:space="preserve">Požadavky kladené na uchazeče řízení ke jmenování profesorem </w:t>
            </w:r>
          </w:p>
        </w:tc>
      </w:tr>
      <w:tr w:rsidR="00695939" w14:paraId="1D7CB2BA" w14:textId="77777777" w:rsidTr="005614FD">
        <w:trPr>
          <w:trHeight w:val="4276"/>
        </w:trPr>
        <w:tc>
          <w:tcPr>
            <w:tcW w:w="9286" w:type="dxa"/>
            <w:gridSpan w:val="2"/>
            <w:shd w:val="clear" w:color="auto" w:fill="FFFFFF"/>
          </w:tcPr>
          <w:p w14:paraId="7730F888" w14:textId="77777777" w:rsidR="00D55972" w:rsidRPr="00D55972" w:rsidRDefault="00D55972" w:rsidP="00D55972">
            <w:pPr>
              <w:jc w:val="both"/>
            </w:pPr>
            <w:r w:rsidRPr="00D55972">
              <w:t xml:space="preserve">Podmínky pro zahájení řízení ke jmenování profesorem a pro jeho průběh s vymezením pravomoci </w:t>
            </w:r>
            <w:r w:rsidR="004B49FA">
              <w:br/>
            </w:r>
            <w:r w:rsidRPr="00D55972">
              <w:t>a odpovědnosti jednotlivých článků</w:t>
            </w:r>
            <w:ins w:id="171" w:author="Roman Bobák" w:date="2018-08-19T11:30:00Z">
              <w:r w:rsidR="007550CF">
                <w:t xml:space="preserve"> </w:t>
              </w:r>
            </w:ins>
            <w:r w:rsidRPr="00D55972">
              <w:t xml:space="preserve"> na něm se podílejících, včetně podmínek omezujících střet zájmů jsou  upraveny vnitřními předpisy a vnitřními normami na úrovni UTB i fakulty.</w:t>
            </w:r>
          </w:p>
          <w:p w14:paraId="2CBB7BDC" w14:textId="77777777" w:rsidR="00662368" w:rsidRPr="00273A42" w:rsidRDefault="00662368" w:rsidP="00662368">
            <w:pPr>
              <w:jc w:val="both"/>
              <w:rPr>
                <w:rStyle w:val="Hypertextovodkaz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>HYPERLINK "https://www.utb.cz/mdocs-posts/II-uplne-zneni-statutu-utb/"</w:instrText>
            </w:r>
            <w:r>
              <w:rPr>
                <w:b/>
              </w:rPr>
              <w:fldChar w:fldCharType="separate"/>
            </w:r>
            <w:r w:rsidRPr="00273A42">
              <w:rPr>
                <w:rStyle w:val="Hypertextovodkaz"/>
                <w:b/>
              </w:rPr>
              <w:t>Statut UTB ve Zlíně</w:t>
            </w:r>
          </w:p>
          <w:p w14:paraId="2F8B638A" w14:textId="77777777" w:rsidR="00662368" w:rsidRPr="00D55972" w:rsidRDefault="00662368" w:rsidP="00662368">
            <w:pPr>
              <w:jc w:val="both"/>
              <w:rPr>
                <w:b/>
              </w:rPr>
            </w:pPr>
            <w:r>
              <w:rPr>
                <w:b/>
              </w:rPr>
              <w:fldChar w:fldCharType="end"/>
            </w:r>
            <w:hyperlink r:id="rId14" w:history="1">
              <w:r w:rsidRPr="00D55972">
                <w:rPr>
                  <w:rStyle w:val="Hypertextovodkaz"/>
                  <w:b/>
                </w:rPr>
                <w:t>Řád HŘ a JŘ na UTB ve Zlíně</w:t>
              </w:r>
            </w:hyperlink>
          </w:p>
          <w:p w14:paraId="11767CF4" w14:textId="451205A4" w:rsidR="00662368" w:rsidRPr="00D55972" w:rsidRDefault="008D4ED5" w:rsidP="00662368">
            <w:pPr>
              <w:jc w:val="both"/>
              <w:rPr>
                <w:b/>
              </w:rPr>
            </w:pPr>
            <w:r>
              <w:fldChar w:fldCharType="begin"/>
            </w:r>
            <w:ins w:id="172" w:author="Roman Bobák" w:date="2018-08-31T14:11:00Z">
              <w:r w:rsidR="008620C7">
                <w:instrText>HYPERLINK "https://www.utb.cz/univerzita/uredni-deska/"</w:instrText>
              </w:r>
            </w:ins>
            <w:del w:id="173" w:author="Roman Bobák" w:date="2018-08-31T14:11:00Z">
              <w:r w:rsidDel="008620C7">
                <w:delInstrText xml:space="preserve"> HYPERLINK "https://www.utb.cz/mdocs-posts/sr_26_2017/" </w:delInstrText>
              </w:r>
            </w:del>
            <w:r>
              <w:fldChar w:fldCharType="separate"/>
            </w:r>
            <w:r w:rsidR="00662368" w:rsidRPr="00D55972">
              <w:rPr>
                <w:rStyle w:val="Hypertextovodkaz"/>
                <w:b/>
              </w:rPr>
              <w:t>SR UTB 26/2017 Forma zpracování vybraných dokladů k HŘ a JŘ na UTB</w:t>
            </w:r>
            <w:r>
              <w:rPr>
                <w:rStyle w:val="Hypertextovodkaz"/>
                <w:b/>
              </w:rPr>
              <w:fldChar w:fldCharType="end"/>
            </w:r>
          </w:p>
          <w:p w14:paraId="09A44BA0" w14:textId="7FEECDE6" w:rsidR="00662368" w:rsidRPr="00662368" w:rsidRDefault="00662368" w:rsidP="00662368">
            <w:pPr>
              <w:jc w:val="both"/>
              <w:rPr>
                <w:rStyle w:val="Hypertextovodkaz"/>
                <w:b/>
              </w:rPr>
            </w:pPr>
            <w:r>
              <w:rPr>
                <w:b/>
                <w:color w:val="2E74B5"/>
                <w:u w:val="single"/>
              </w:rPr>
              <w:fldChar w:fldCharType="begin"/>
            </w:r>
            <w:ins w:id="174" w:author="Roman Bobák" w:date="2018-08-31T14:12:00Z">
              <w:r w:rsidR="008620C7">
                <w:rPr>
                  <w:b/>
                  <w:color w:val="2E74B5"/>
                  <w:u w:val="single"/>
                </w:rPr>
                <w:instrText>HYPERLINK "https://www.utb.cz/univerzita/uredni-deska/"</w:instrText>
              </w:r>
            </w:ins>
            <w:del w:id="175" w:author="Roman Bobák" w:date="2018-08-31T14:12:00Z">
              <w:r w:rsidDel="008620C7">
                <w:rPr>
                  <w:b/>
                  <w:color w:val="2E74B5"/>
                  <w:u w:val="single"/>
                </w:rPr>
                <w:delInstrText xml:space="preserve"> HYPERLINK "https://www.utb.cz/mdocs-posts/sr_20_2017/" </w:delInstrText>
              </w:r>
            </w:del>
            <w:r>
              <w:rPr>
                <w:b/>
                <w:color w:val="2E74B5"/>
                <w:u w:val="single"/>
              </w:rPr>
              <w:fldChar w:fldCharType="separate"/>
            </w:r>
            <w:r w:rsidRPr="00662368">
              <w:rPr>
                <w:rStyle w:val="Hypertextovodkaz"/>
                <w:b/>
              </w:rPr>
              <w:t>SR UTB 20/2017 Poplatky za habilitační řízení a řízení ke jmenování profesorem</w:t>
            </w:r>
          </w:p>
          <w:p w14:paraId="7EF5E854" w14:textId="77777777" w:rsidR="00662368" w:rsidRPr="00D55972" w:rsidRDefault="00662368" w:rsidP="00662368">
            <w:pPr>
              <w:jc w:val="both"/>
              <w:rPr>
                <w:b/>
              </w:rPr>
            </w:pPr>
            <w:r>
              <w:rPr>
                <w:b/>
                <w:color w:val="2E74B5"/>
                <w:u w:val="single"/>
              </w:rPr>
              <w:fldChar w:fldCharType="end"/>
            </w:r>
            <w:hyperlink r:id="rId15" w:history="1">
              <w:r w:rsidRPr="00D55972">
                <w:rPr>
                  <w:rStyle w:val="Hypertextovodkaz"/>
                  <w:b/>
                </w:rPr>
                <w:t>SD FaME 11/2017 Směrnice pro HŘ a JŘ na FaME UTB ve Zlíně</w:t>
              </w:r>
            </w:hyperlink>
          </w:p>
          <w:p w14:paraId="3ADEC8FD" w14:textId="77777777" w:rsidR="00D55972" w:rsidRPr="00D55972" w:rsidRDefault="00D55972" w:rsidP="00D55972">
            <w:pPr>
              <w:jc w:val="both"/>
            </w:pPr>
          </w:p>
          <w:p w14:paraId="0FD17019" w14:textId="77777777" w:rsidR="00D55972" w:rsidRPr="00D55972" w:rsidRDefault="00D55972" w:rsidP="00D55972">
            <w:pPr>
              <w:jc w:val="both"/>
            </w:pPr>
            <w:r w:rsidRPr="00D55972">
              <w:t xml:space="preserve">Požadavky na uchazeče řízení ke jmenování profesorem (autoevaluační kritéria) jsou součástí </w:t>
            </w:r>
            <w:hyperlink r:id="rId16" w:history="1">
              <w:r w:rsidRPr="00D55972">
                <w:rPr>
                  <w:rStyle w:val="Hypertextovodkaz"/>
                </w:rPr>
                <w:t>Směrnice děkana FaME 11/2017 Směrnice pro habilitační řízení a řízení ke jmenování profesorem.</w:t>
              </w:r>
            </w:hyperlink>
            <w:r w:rsidRPr="00D55972">
              <w:t xml:space="preserve"> Jsou přístupné na adrese </w:t>
            </w:r>
          </w:p>
          <w:p w14:paraId="70C62EEB" w14:textId="77777777" w:rsidR="007550CF" w:rsidRDefault="0033230F" w:rsidP="007550CF">
            <w:pPr>
              <w:jc w:val="both"/>
              <w:rPr>
                <w:ins w:id="176" w:author="Roman Bobák" w:date="2018-08-19T11:38:00Z"/>
              </w:rPr>
            </w:pPr>
            <w:hyperlink r:id="rId17" w:history="1">
              <w:r w:rsidR="00D55972" w:rsidRPr="00D55972">
                <w:rPr>
                  <w:rStyle w:val="Hypertextovodkaz"/>
                </w:rPr>
                <w:t>Autorevaluační kriteria pro profesorské řízení</w:t>
              </w:r>
            </w:hyperlink>
            <w:r w:rsidR="00D55972" w:rsidRPr="00D55972">
              <w:t>. Byly schváleny Vědeckou radou FaME 13.</w:t>
            </w:r>
            <w:r w:rsidR="00D55972">
              <w:t xml:space="preserve"> </w:t>
            </w:r>
            <w:r w:rsidR="00D55972" w:rsidRPr="00D55972">
              <w:t>10.</w:t>
            </w:r>
            <w:r w:rsidR="00D55972">
              <w:t xml:space="preserve"> </w:t>
            </w:r>
            <w:r w:rsidR="00D55972" w:rsidRPr="00D55972">
              <w:t>2017 s účinností od 16.</w:t>
            </w:r>
            <w:r w:rsidR="00D55972">
              <w:t xml:space="preserve"> 1</w:t>
            </w:r>
            <w:r w:rsidR="00D55972" w:rsidRPr="00D55972">
              <w:t>0.</w:t>
            </w:r>
            <w:r w:rsidR="00D55972">
              <w:t xml:space="preserve"> </w:t>
            </w:r>
            <w:r w:rsidR="00D55972" w:rsidRPr="00D55972">
              <w:t>2017.</w:t>
            </w:r>
            <w:ins w:id="177" w:author="Roman Bobák" w:date="2018-08-19T11:36:00Z">
              <w:r w:rsidR="007550CF">
                <w:t xml:space="preserve"> Na nejbližší VR  FaME budou předložený k projednání náměty oponenta pro hodnocení v RVH  k úpravě fakultních směrnic pro habilitační a jmenovací řízení</w:t>
              </w:r>
            </w:ins>
          </w:p>
          <w:p w14:paraId="7E02E447" w14:textId="77777777" w:rsidR="00B1767E" w:rsidRDefault="00B1767E">
            <w:pPr>
              <w:pStyle w:val="Odstavecseseznamem"/>
              <w:numPr>
                <w:ilvl w:val="0"/>
                <w:numId w:val="31"/>
              </w:numPr>
              <w:jc w:val="both"/>
              <w:rPr>
                <w:ins w:id="178" w:author="Roman Bobák" w:date="2018-08-19T11:43:00Z"/>
              </w:rPr>
              <w:pPrChange w:id="179" w:author="Roman Bobák" w:date="2018-08-19T11:38:00Z">
                <w:pPr>
                  <w:jc w:val="both"/>
                </w:pPr>
              </w:pPrChange>
            </w:pPr>
            <w:ins w:id="180" w:author="Roman Bobák" w:date="2018-08-19T11:39:00Z">
              <w:r>
                <w:t>V části  A.1  bod 1</w:t>
              </w:r>
            </w:ins>
            <w:ins w:id="181" w:author="Roman Bobák" w:date="2018-08-19T11:40:00Z">
              <w:r>
                <w:t xml:space="preserve"> a 3 zvážit použití termínu  obor</w:t>
              </w:r>
            </w:ins>
            <w:ins w:id="182" w:author="Roman Bobák" w:date="2018-08-19T11:42:00Z">
              <w:r>
                <w:t xml:space="preserve">  </w:t>
              </w:r>
            </w:ins>
          </w:p>
          <w:p w14:paraId="4FFC822F" w14:textId="77777777" w:rsidR="00B1767E" w:rsidRDefault="00B1767E">
            <w:pPr>
              <w:pStyle w:val="Odstavecseseznamem"/>
              <w:numPr>
                <w:ilvl w:val="0"/>
                <w:numId w:val="31"/>
              </w:numPr>
              <w:jc w:val="both"/>
              <w:rPr>
                <w:ins w:id="183" w:author="Roman Bobák" w:date="2018-08-19T11:41:00Z"/>
              </w:rPr>
              <w:pPrChange w:id="184" w:author="Roman Bobák" w:date="2018-08-19T11:38:00Z">
                <w:pPr>
                  <w:jc w:val="both"/>
                </w:pPr>
              </w:pPrChange>
            </w:pPr>
            <w:ins w:id="185" w:author="Roman Bobák" w:date="2018-08-19T11:43:00Z">
              <w:r>
                <w:t xml:space="preserve">V části B.1 </w:t>
              </w:r>
            </w:ins>
            <w:ins w:id="186" w:author="Roman Bobák" w:date="2018-08-19T11:44:00Z">
              <w:r>
                <w:t xml:space="preserve"> zvýšit</w:t>
              </w:r>
            </w:ins>
            <w:ins w:id="187" w:author="Roman Bobák" w:date="2018-08-19T11:45:00Z">
              <w:r>
                <w:t xml:space="preserve"> požadovaný  minimální podíl z 30% na 50%</w:t>
              </w:r>
            </w:ins>
          </w:p>
          <w:p w14:paraId="251B31CC" w14:textId="77777777" w:rsidR="00B1767E" w:rsidRDefault="00B1767E">
            <w:pPr>
              <w:pStyle w:val="Odstavecseseznamem"/>
              <w:numPr>
                <w:ilvl w:val="0"/>
                <w:numId w:val="31"/>
              </w:numPr>
              <w:jc w:val="both"/>
              <w:rPr>
                <w:ins w:id="188" w:author="Roman Bobák" w:date="2018-08-19T11:37:00Z"/>
              </w:rPr>
              <w:pPrChange w:id="189" w:author="Roman Bobák" w:date="2018-08-19T11:38:00Z">
                <w:pPr>
                  <w:jc w:val="both"/>
                </w:pPr>
              </w:pPrChange>
            </w:pPr>
            <w:ins w:id="190" w:author="Roman Bobák" w:date="2018-08-19T11:46:00Z">
              <w:r>
                <w:t>V části C by měly být požadavky na profesora ve všech bodech dvojnásobné oproti požadavkům na docenta</w:t>
              </w:r>
            </w:ins>
          </w:p>
          <w:p w14:paraId="1F522818" w14:textId="77777777" w:rsidR="007550CF" w:rsidRDefault="007550CF" w:rsidP="007550CF">
            <w:pPr>
              <w:jc w:val="both"/>
              <w:rPr>
                <w:ins w:id="191" w:author="Roman Bobák" w:date="2018-08-19T11:36:00Z"/>
              </w:rPr>
            </w:pPr>
          </w:p>
          <w:p w14:paraId="2DD8D10D" w14:textId="77777777" w:rsidR="00D55972" w:rsidRDefault="00D55972" w:rsidP="00D55972">
            <w:pPr>
              <w:jc w:val="both"/>
            </w:pPr>
          </w:p>
          <w:p w14:paraId="71D89944" w14:textId="77777777" w:rsidR="00695939" w:rsidRDefault="00695939" w:rsidP="005614FD"/>
        </w:tc>
      </w:tr>
    </w:tbl>
    <w:p w14:paraId="53E14822" w14:textId="77777777" w:rsidR="00695939" w:rsidRDefault="00695939" w:rsidP="00416FEF">
      <w:pPr>
        <w:rPr>
          <w:b/>
          <w:sz w:val="28"/>
        </w:rPr>
      </w:pPr>
    </w:p>
    <w:p w14:paraId="049933E5" w14:textId="1D92ADC9" w:rsidR="00877A9B" w:rsidDel="008972F8" w:rsidRDefault="00877A9B" w:rsidP="00416FEF">
      <w:pPr>
        <w:rPr>
          <w:del w:id="192" w:author="Michal Pilík" w:date="2018-09-04T12:11:00Z"/>
          <w:b/>
          <w:sz w:val="28"/>
        </w:rPr>
      </w:pPr>
    </w:p>
    <w:p w14:paraId="04688F1E" w14:textId="60C461E2" w:rsidR="00877A9B" w:rsidDel="008972F8" w:rsidRDefault="00877A9B" w:rsidP="00416FEF">
      <w:pPr>
        <w:rPr>
          <w:del w:id="193" w:author="Michal Pilík" w:date="2018-09-04T12:11:00Z"/>
          <w:b/>
          <w:sz w:val="28"/>
        </w:rPr>
      </w:pPr>
    </w:p>
    <w:p w14:paraId="3A472AD8" w14:textId="740FE16C" w:rsidR="00877A9B" w:rsidDel="008972F8" w:rsidRDefault="00877A9B" w:rsidP="00416FEF">
      <w:pPr>
        <w:rPr>
          <w:del w:id="194" w:author="Michal Pilík" w:date="2018-09-04T12:11:00Z"/>
          <w:b/>
          <w:sz w:val="28"/>
        </w:rPr>
      </w:pPr>
    </w:p>
    <w:p w14:paraId="57437C1B" w14:textId="17847CA3" w:rsidR="00695939" w:rsidDel="008972F8" w:rsidRDefault="00695939" w:rsidP="00416FEF">
      <w:pPr>
        <w:rPr>
          <w:del w:id="195" w:author="Michal Pilík" w:date="2018-09-04T12:11:00Z"/>
          <w:b/>
          <w:sz w:val="28"/>
        </w:rPr>
      </w:pPr>
    </w:p>
    <w:p w14:paraId="49C7A4DC" w14:textId="77777777" w:rsidR="008972F8" w:rsidRDefault="008972F8">
      <w:pPr>
        <w:rPr>
          <w:ins w:id="196" w:author="Michal Pilík" w:date="2018-09-04T12:11:00Z"/>
        </w:rPr>
      </w:pPr>
      <w:ins w:id="197" w:author="Michal Pilík" w:date="2018-09-04T12:11:00Z">
        <w:r>
          <w:br w:type="page"/>
        </w:r>
      </w:ins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2733"/>
        <w:gridCol w:w="2653"/>
        <w:gridCol w:w="902"/>
        <w:gridCol w:w="799"/>
      </w:tblGrid>
      <w:tr w:rsidR="00661C09" w14:paraId="4DA6D547" w14:textId="77777777" w:rsidTr="00033F68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2FCF744" w14:textId="02BA8D34" w:rsidR="00661C09" w:rsidRPr="006B64D1" w:rsidRDefault="003C73DE" w:rsidP="008F743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D</w:t>
            </w:r>
            <w:r w:rsidR="004619CC">
              <w:rPr>
                <w:b/>
                <w:sz w:val="26"/>
                <w:szCs w:val="26"/>
              </w:rPr>
              <w:t>-I</w:t>
            </w:r>
            <w:r w:rsidR="00661C09" w:rsidRPr="006B64D1">
              <w:rPr>
                <w:b/>
                <w:sz w:val="26"/>
                <w:szCs w:val="26"/>
              </w:rPr>
              <w:t xml:space="preserve"> – Související vědecká nebo umělecká činnost</w:t>
            </w:r>
          </w:p>
        </w:tc>
      </w:tr>
      <w:tr w:rsidR="00661C09" w14:paraId="2EEE79E6" w14:textId="77777777" w:rsidTr="00033F68">
        <w:tc>
          <w:tcPr>
            <w:tcW w:w="4968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1450DC03" w14:textId="77777777" w:rsidR="00661C09" w:rsidRDefault="00661C09" w:rsidP="00F3045C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4354" w:type="dxa"/>
            <w:gridSpan w:val="3"/>
            <w:tcBorders>
              <w:top w:val="double" w:sz="4" w:space="0" w:color="auto"/>
            </w:tcBorders>
          </w:tcPr>
          <w:p w14:paraId="7D15230C" w14:textId="77777777" w:rsidR="00661C09" w:rsidRDefault="003D2964" w:rsidP="003D2964">
            <w:r>
              <w:t>Univerzita Tomáše Bati ve Zlíně</w:t>
            </w:r>
          </w:p>
        </w:tc>
      </w:tr>
      <w:tr w:rsidR="00661C09" w14:paraId="7A66B709" w14:textId="77777777" w:rsidTr="00033F68">
        <w:tc>
          <w:tcPr>
            <w:tcW w:w="4968" w:type="dxa"/>
            <w:gridSpan w:val="2"/>
            <w:shd w:val="clear" w:color="auto" w:fill="F7CAAC"/>
          </w:tcPr>
          <w:p w14:paraId="0DC72DD2" w14:textId="77777777" w:rsidR="00661C09" w:rsidRDefault="00661C09" w:rsidP="00F3045C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4354" w:type="dxa"/>
            <w:gridSpan w:val="3"/>
          </w:tcPr>
          <w:p w14:paraId="2D358CC9" w14:textId="77777777" w:rsidR="00661C09" w:rsidRDefault="003D2964" w:rsidP="003D2964">
            <w:r>
              <w:t>Fakulta managementu a ekonomiky</w:t>
            </w:r>
          </w:p>
        </w:tc>
      </w:tr>
      <w:tr w:rsidR="00661C09" w14:paraId="312A9332" w14:textId="77777777" w:rsidTr="00033F68">
        <w:tc>
          <w:tcPr>
            <w:tcW w:w="4968" w:type="dxa"/>
            <w:gridSpan w:val="2"/>
            <w:shd w:val="clear" w:color="auto" w:fill="F7CAAC"/>
          </w:tcPr>
          <w:p w14:paraId="5188C111" w14:textId="77777777" w:rsidR="00661C09" w:rsidRDefault="00661C09" w:rsidP="00661C09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4354" w:type="dxa"/>
            <w:gridSpan w:val="3"/>
          </w:tcPr>
          <w:p w14:paraId="06637921" w14:textId="77777777" w:rsidR="00661C09" w:rsidRDefault="003D2964" w:rsidP="003D2964">
            <w:r>
              <w:t>Management a ekonomika podniku</w:t>
            </w:r>
          </w:p>
        </w:tc>
      </w:tr>
      <w:tr w:rsidR="00661C09" w14:paraId="2D6C8FEA" w14:textId="77777777" w:rsidTr="00033F68">
        <w:trPr>
          <w:trHeight w:val="318"/>
        </w:trPr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F7CAAC"/>
          </w:tcPr>
          <w:p w14:paraId="495DC572" w14:textId="77777777" w:rsidR="00661C09" w:rsidRPr="00BE6289" w:rsidRDefault="00661C09" w:rsidP="00661C09">
            <w:pPr>
              <w:rPr>
                <w:b/>
              </w:rPr>
            </w:pPr>
            <w:r w:rsidRPr="00E02195">
              <w:rPr>
                <w:b/>
              </w:rPr>
              <w:t>Přehled řešených grantů a projektů</w:t>
            </w:r>
            <w:r>
              <w:rPr>
                <w:b/>
              </w:rPr>
              <w:t xml:space="preserve"> souvisejících s oborem řízení</w:t>
            </w:r>
          </w:p>
        </w:tc>
      </w:tr>
      <w:tr w:rsidR="008F7F86" w14:paraId="2D563EE0" w14:textId="77777777" w:rsidTr="00033F68">
        <w:trPr>
          <w:cantSplit/>
        </w:trPr>
        <w:tc>
          <w:tcPr>
            <w:tcW w:w="2235" w:type="dxa"/>
            <w:shd w:val="clear" w:color="auto" w:fill="F7CAAC"/>
          </w:tcPr>
          <w:p w14:paraId="38D9D442" w14:textId="77777777" w:rsidR="008F7F86" w:rsidRPr="00E02195" w:rsidRDefault="008F7F86" w:rsidP="003D3488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386" w:type="dxa"/>
            <w:gridSpan w:val="2"/>
            <w:shd w:val="clear" w:color="auto" w:fill="F7CAAC"/>
          </w:tcPr>
          <w:p w14:paraId="17B0B00F" w14:textId="77777777" w:rsidR="008F7F86" w:rsidRPr="00E02195" w:rsidRDefault="008F7F86" w:rsidP="00367FDC">
            <w:pPr>
              <w:jc w:val="both"/>
              <w:rPr>
                <w:b/>
              </w:rPr>
            </w:pPr>
            <w:r w:rsidRPr="00E02195">
              <w:rPr>
                <w:b/>
              </w:rPr>
              <w:t>Názvy grantů a projektů získaných pro vědeckou</w:t>
            </w:r>
            <w:r w:rsidR="00367FDC">
              <w:rPr>
                <w:b/>
              </w:rPr>
              <w:t xml:space="preserve"> nebo</w:t>
            </w:r>
            <w:r w:rsidRPr="00E02195">
              <w:rPr>
                <w:b/>
              </w:rPr>
              <w:t xml:space="preserve"> uměleckou činnost </w:t>
            </w:r>
            <w:r>
              <w:rPr>
                <w:b/>
              </w:rPr>
              <w:t>související s oborem řízení</w:t>
            </w:r>
          </w:p>
        </w:tc>
        <w:tc>
          <w:tcPr>
            <w:tcW w:w="902" w:type="dxa"/>
            <w:shd w:val="clear" w:color="auto" w:fill="F7CAAC"/>
          </w:tcPr>
          <w:p w14:paraId="705EFF3F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799" w:type="dxa"/>
            <w:shd w:val="clear" w:color="auto" w:fill="F7CAAC"/>
          </w:tcPr>
          <w:p w14:paraId="0772FEE3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61A90CA0" w14:textId="77777777" w:rsidR="008F7F86" w:rsidRDefault="008F7F86" w:rsidP="00F3045C">
            <w:pPr>
              <w:jc w:val="center"/>
              <w:rPr>
                <w:b/>
                <w:sz w:val="24"/>
              </w:rPr>
            </w:pPr>
          </w:p>
        </w:tc>
      </w:tr>
      <w:tr w:rsidR="008F7F86" w14:paraId="39BFC30E" w14:textId="77777777" w:rsidTr="00033F68">
        <w:tc>
          <w:tcPr>
            <w:tcW w:w="2235" w:type="dxa"/>
          </w:tcPr>
          <w:p w14:paraId="60B6EEAA" w14:textId="77777777" w:rsidR="008F7F86" w:rsidRPr="003B563B" w:rsidRDefault="003D2964" w:rsidP="003B563B">
            <w:r w:rsidRPr="003B563B">
              <w:t>doc. Ing. Boris Popesko, Ph.D.</w:t>
            </w:r>
          </w:p>
        </w:tc>
        <w:tc>
          <w:tcPr>
            <w:tcW w:w="5386" w:type="dxa"/>
            <w:gridSpan w:val="2"/>
          </w:tcPr>
          <w:p w14:paraId="64EEE10C" w14:textId="77777777" w:rsidR="008F7F86" w:rsidRPr="003B563B" w:rsidRDefault="003D2964" w:rsidP="003B563B">
            <w:r w:rsidRPr="003B563B">
              <w:rPr>
                <w:bCs/>
              </w:rPr>
              <w:t>Determinanty struktury systémů rozpočetnictví a měření výkonnosti a jejich vliv na chování a výkonnost organizace</w:t>
            </w:r>
          </w:p>
        </w:tc>
        <w:tc>
          <w:tcPr>
            <w:tcW w:w="902" w:type="dxa"/>
          </w:tcPr>
          <w:p w14:paraId="3B3C7BC7" w14:textId="77777777" w:rsidR="008F7F86" w:rsidRPr="003B563B" w:rsidRDefault="003D2964" w:rsidP="003B563B">
            <w:r w:rsidRPr="003B563B">
              <w:t>GA ČR</w:t>
            </w:r>
          </w:p>
        </w:tc>
        <w:tc>
          <w:tcPr>
            <w:tcW w:w="799" w:type="dxa"/>
          </w:tcPr>
          <w:p w14:paraId="1A6542C8" w14:textId="77777777" w:rsidR="008F7F86" w:rsidRPr="003B563B" w:rsidRDefault="003D2964" w:rsidP="003B563B">
            <w:pPr>
              <w:rPr>
                <w:color w:val="0000FF"/>
              </w:rPr>
            </w:pPr>
            <w:r w:rsidRPr="003B563B">
              <w:t>2017-2019</w:t>
            </w:r>
          </w:p>
        </w:tc>
      </w:tr>
      <w:tr w:rsidR="001D22F2" w14:paraId="49169C5E" w14:textId="77777777" w:rsidTr="00033F68">
        <w:tc>
          <w:tcPr>
            <w:tcW w:w="2235" w:type="dxa"/>
          </w:tcPr>
          <w:p w14:paraId="0CAAC61B" w14:textId="77777777" w:rsidR="001D22F2" w:rsidRPr="003B563B" w:rsidRDefault="001D22F2" w:rsidP="003B563B">
            <w:r w:rsidRPr="003B563B">
              <w:t>prof. Dr. Ing. Drahomíra Pavelková</w:t>
            </w:r>
          </w:p>
        </w:tc>
        <w:tc>
          <w:tcPr>
            <w:tcW w:w="5386" w:type="dxa"/>
            <w:gridSpan w:val="2"/>
          </w:tcPr>
          <w:p w14:paraId="0E7EC15E" w14:textId="77777777" w:rsidR="001D22F2" w:rsidRPr="003B563B" w:rsidRDefault="001D22F2" w:rsidP="003B563B">
            <w:r w:rsidRPr="003B563B">
              <w:rPr>
                <w:bCs/>
              </w:rPr>
              <w:t>Metodika tvorby modelu predikce sektorové a podnikové výkonnosti v makroekonomických souvislostech</w:t>
            </w:r>
          </w:p>
        </w:tc>
        <w:tc>
          <w:tcPr>
            <w:tcW w:w="902" w:type="dxa"/>
          </w:tcPr>
          <w:p w14:paraId="2FCCF889" w14:textId="77777777" w:rsidR="001D22F2" w:rsidRPr="003B563B" w:rsidRDefault="001D22F2" w:rsidP="003B563B">
            <w:r w:rsidRPr="003B563B">
              <w:t>GA ČR</w:t>
            </w:r>
          </w:p>
        </w:tc>
        <w:tc>
          <w:tcPr>
            <w:tcW w:w="799" w:type="dxa"/>
          </w:tcPr>
          <w:p w14:paraId="65675AE3" w14:textId="77777777" w:rsidR="001D22F2" w:rsidRPr="003B563B" w:rsidRDefault="001D22F2" w:rsidP="003B563B">
            <w:r w:rsidRPr="003B563B">
              <w:t>2016-2018</w:t>
            </w:r>
          </w:p>
        </w:tc>
      </w:tr>
      <w:tr w:rsidR="001D22F2" w14:paraId="048FC907" w14:textId="77777777" w:rsidTr="00033F68">
        <w:tc>
          <w:tcPr>
            <w:tcW w:w="2235" w:type="dxa"/>
          </w:tcPr>
          <w:p w14:paraId="03799D31" w14:textId="77777777" w:rsidR="001D22F2" w:rsidRPr="003B563B" w:rsidRDefault="001D22F2" w:rsidP="003B563B">
            <w:r w:rsidRPr="003B563B">
              <w:t>doc. PhDr. Ing. Aleš Gregar, CSc.</w:t>
            </w:r>
          </w:p>
        </w:tc>
        <w:tc>
          <w:tcPr>
            <w:tcW w:w="5386" w:type="dxa"/>
            <w:gridSpan w:val="2"/>
          </w:tcPr>
          <w:p w14:paraId="6B900883" w14:textId="77777777" w:rsidR="001D22F2" w:rsidRPr="003B563B" w:rsidRDefault="001D22F2" w:rsidP="003B563B">
            <w:r w:rsidRPr="003B563B">
              <w:t>Výkonový potenciál pracovníků 50+ a specifické formy řízení lidských zdrojů podniku</w:t>
            </w:r>
          </w:p>
        </w:tc>
        <w:tc>
          <w:tcPr>
            <w:tcW w:w="902" w:type="dxa"/>
          </w:tcPr>
          <w:p w14:paraId="0FA36DC6" w14:textId="77777777" w:rsidR="001D22F2" w:rsidRPr="003B563B" w:rsidRDefault="001D22F2" w:rsidP="003B563B">
            <w:r w:rsidRPr="003B563B">
              <w:t>TA ČR</w:t>
            </w:r>
          </w:p>
        </w:tc>
        <w:tc>
          <w:tcPr>
            <w:tcW w:w="799" w:type="dxa"/>
          </w:tcPr>
          <w:p w14:paraId="0BB6F2DD" w14:textId="77777777" w:rsidR="001D22F2" w:rsidRPr="003B563B" w:rsidRDefault="001D22F2" w:rsidP="003B563B">
            <w:r w:rsidRPr="003B563B">
              <w:t>2012-2013</w:t>
            </w:r>
          </w:p>
        </w:tc>
      </w:tr>
      <w:tr w:rsidR="001D22F2" w14:paraId="548E3EF9" w14:textId="77777777" w:rsidTr="00033F68">
        <w:tc>
          <w:tcPr>
            <w:tcW w:w="2235" w:type="dxa"/>
          </w:tcPr>
          <w:p w14:paraId="1B1FC2A0" w14:textId="77777777" w:rsidR="001D22F2" w:rsidRPr="003B563B" w:rsidRDefault="001D22F2" w:rsidP="003B563B">
            <w:r w:rsidRPr="003B563B">
              <w:t>prof. Dr. Ing. Drahomíra Pavelková</w:t>
            </w:r>
          </w:p>
        </w:tc>
        <w:tc>
          <w:tcPr>
            <w:tcW w:w="5386" w:type="dxa"/>
            <w:gridSpan w:val="2"/>
          </w:tcPr>
          <w:p w14:paraId="2C7A26A1" w14:textId="77777777" w:rsidR="001D22F2" w:rsidRPr="003B563B" w:rsidRDefault="001D22F2" w:rsidP="003B563B">
            <w:r w:rsidRPr="003B563B">
              <w:t>Klastrová politika České republiky a jejích regionů pro globální konkurenceschopnost a udržitelný růst</w:t>
            </w:r>
          </w:p>
        </w:tc>
        <w:tc>
          <w:tcPr>
            <w:tcW w:w="902" w:type="dxa"/>
          </w:tcPr>
          <w:p w14:paraId="6528B24C" w14:textId="77777777" w:rsidR="001D22F2" w:rsidRPr="003B563B" w:rsidRDefault="001D22F2" w:rsidP="003B563B">
            <w:r w:rsidRPr="003B563B">
              <w:t>TA ČR</w:t>
            </w:r>
          </w:p>
        </w:tc>
        <w:tc>
          <w:tcPr>
            <w:tcW w:w="799" w:type="dxa"/>
          </w:tcPr>
          <w:p w14:paraId="654CF635" w14:textId="77777777" w:rsidR="001D22F2" w:rsidRPr="003B563B" w:rsidRDefault="001D22F2" w:rsidP="003B563B">
            <w:r w:rsidRPr="003B563B">
              <w:t>2012-2013</w:t>
            </w:r>
          </w:p>
        </w:tc>
      </w:tr>
      <w:tr w:rsidR="001D22F2" w14:paraId="14605ACC" w14:textId="77777777" w:rsidTr="00033F68">
        <w:tc>
          <w:tcPr>
            <w:tcW w:w="2235" w:type="dxa"/>
          </w:tcPr>
          <w:p w14:paraId="7012A9A0" w14:textId="77777777" w:rsidR="001D22F2" w:rsidRPr="003B563B" w:rsidRDefault="001D22F2" w:rsidP="003B563B">
            <w:r w:rsidRPr="003B563B">
              <w:t xml:space="preserve">Ing. </w:t>
            </w:r>
            <w:smartTag w:uri="urn:schemas-microsoft-com:office:smarttags" w:element="PersonName">
              <w:smartTagPr>
                <w:attr w:name="ProductID" w:val="Adriana Kn￡pkov￡"/>
              </w:smartTagPr>
              <w:r w:rsidRPr="003B563B">
                <w:t>Adriana Knápková</w:t>
              </w:r>
            </w:smartTag>
            <w:r w:rsidRPr="003B563B">
              <w:t>, Ph.D.</w:t>
            </w:r>
          </w:p>
        </w:tc>
        <w:tc>
          <w:tcPr>
            <w:tcW w:w="5386" w:type="dxa"/>
            <w:gridSpan w:val="2"/>
          </w:tcPr>
          <w:p w14:paraId="170250CB" w14:textId="77777777" w:rsidR="001D22F2" w:rsidRPr="003B563B" w:rsidRDefault="001D22F2" w:rsidP="003B563B">
            <w:r w:rsidRPr="003B563B">
              <w:t>Tvorba modelu pro měření a řízení výkonnosti podniků</w:t>
            </w:r>
          </w:p>
        </w:tc>
        <w:tc>
          <w:tcPr>
            <w:tcW w:w="902" w:type="dxa"/>
          </w:tcPr>
          <w:p w14:paraId="4EE2445A" w14:textId="77777777" w:rsidR="001D22F2" w:rsidRPr="003B563B" w:rsidRDefault="001D22F2" w:rsidP="003B563B">
            <w:r w:rsidRPr="003B563B">
              <w:t>GA ČR</w:t>
            </w:r>
          </w:p>
        </w:tc>
        <w:tc>
          <w:tcPr>
            <w:tcW w:w="799" w:type="dxa"/>
          </w:tcPr>
          <w:p w14:paraId="59650AE8" w14:textId="77777777" w:rsidR="001D22F2" w:rsidRPr="003B563B" w:rsidRDefault="001D22F2" w:rsidP="003B563B">
            <w:r w:rsidRPr="003B563B">
              <w:t>2009-2011</w:t>
            </w:r>
          </w:p>
        </w:tc>
      </w:tr>
      <w:tr w:rsidR="004B49FA" w14:paraId="646D650F" w14:textId="77777777" w:rsidTr="00B10E1A"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14:paraId="4F8808E5" w14:textId="77777777" w:rsidR="004B49FA" w:rsidRPr="004B49FA" w:rsidRDefault="004B49FA" w:rsidP="004B49FA">
            <w:pPr>
              <w:jc w:val="both"/>
            </w:pPr>
            <w:r w:rsidRPr="004B49FA">
              <w:t xml:space="preserve">Základní přehled všech </w:t>
            </w:r>
            <w:r w:rsidR="00904555">
              <w:t xml:space="preserve">v minulosti </w:t>
            </w:r>
            <w:r w:rsidRPr="004B49FA">
              <w:t>řešených projektů na fakultě je přístupný na webovských stránkách fakulty v sekci Věda a výzkum</w:t>
            </w:r>
            <w:r w:rsidR="00904555">
              <w:t xml:space="preserve"> podle jednotlivých oblastí výzkumu</w:t>
            </w:r>
            <w:r w:rsidRPr="004B49FA">
              <w:t xml:space="preserve"> </w:t>
            </w:r>
            <w:hyperlink r:id="rId18" w:history="1">
              <w:r w:rsidR="00904555" w:rsidRPr="00904555">
                <w:rPr>
                  <w:rStyle w:val="Hypertextovodkaz"/>
                </w:rPr>
                <w:t>Klíčové oblasti výzkumu</w:t>
              </w:r>
            </w:hyperlink>
            <w:r w:rsidR="00904555">
              <w:t>, aktuální ř</w:t>
            </w:r>
            <w:r w:rsidRPr="004B49FA">
              <w:t>ešené projekty</w:t>
            </w:r>
            <w:r w:rsidR="00904555">
              <w:t xml:space="preserve"> v odkazu </w:t>
            </w:r>
            <w:r w:rsidRPr="004B49FA">
              <w:t xml:space="preserve"> </w:t>
            </w:r>
            <w:hyperlink r:id="rId19" w:history="1">
              <w:r w:rsidRPr="004B49FA">
                <w:rPr>
                  <w:rStyle w:val="Hypertextovodkaz"/>
                </w:rPr>
                <w:t>Řešené vědecko-výzkumné a inovační projekty</w:t>
              </w:r>
            </w:hyperlink>
            <w:r w:rsidRPr="004B49FA">
              <w:t>. Hlavní vymezené směry výzkumu na fakultě</w:t>
            </w:r>
          </w:p>
          <w:p w14:paraId="30CA094A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Podnikání a podnikatelství (Podnikání MSP, Sociální podnikání)</w:t>
            </w:r>
          </w:p>
          <w:p w14:paraId="51D33C64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Řízení výkonnosti firem (Řízení a měření výkonnosti podniků a klastrů, Nástroje manaž</w:t>
            </w:r>
            <w:r>
              <w:t>e</w:t>
            </w:r>
            <w:r w:rsidRPr="004B49FA">
              <w:t>rského účetnictví v řízení výkonnosti, Digitální transformace a chování trhů, Kvalita účetních informací)</w:t>
            </w:r>
          </w:p>
          <w:p w14:paraId="2FC0A05F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Průmysl 4.0 (Modelování procesů pro Industry 4.0)</w:t>
            </w:r>
          </w:p>
          <w:p w14:paraId="0BD52066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Znalostní management a řízení lidského kapitálu (Řízení lidského kapitálu, Trh práce)</w:t>
            </w:r>
          </w:p>
          <w:p w14:paraId="0A48B243" w14:textId="77777777" w:rsidR="004B49FA" w:rsidRPr="004B49FA" w:rsidRDefault="004B49FA" w:rsidP="004B49FA">
            <w:pPr>
              <w:numPr>
                <w:ilvl w:val="0"/>
                <w:numId w:val="28"/>
              </w:numPr>
              <w:jc w:val="both"/>
            </w:pPr>
            <w:r w:rsidRPr="004B49FA">
              <w:t>Veřejné politiky (Veřejné politiky, Řízení efektivnosti zdravotnických organizací)</w:t>
            </w:r>
          </w:p>
          <w:p w14:paraId="21EB7993" w14:textId="77777777" w:rsidR="004B49FA" w:rsidRPr="004B49FA" w:rsidRDefault="004B49FA" w:rsidP="004B49FA">
            <w:pPr>
              <w:jc w:val="both"/>
            </w:pPr>
            <w:r w:rsidRPr="004B49FA">
              <w:t xml:space="preserve">souvisí s oblastí vzdělávání Ekonomické obory a s oborem habilitačního a jmenovacího řízení Management </w:t>
            </w:r>
            <w:r>
              <w:br/>
            </w:r>
            <w:r w:rsidRPr="004B49FA">
              <w:t xml:space="preserve">a ekonomika podniku. </w:t>
            </w:r>
          </w:p>
          <w:p w14:paraId="61A3CFF2" w14:textId="77777777" w:rsidR="004B49FA" w:rsidRPr="003B563B" w:rsidRDefault="004B49FA" w:rsidP="004B49FA">
            <w:pPr>
              <w:jc w:val="both"/>
            </w:pPr>
            <w:r w:rsidRPr="004B49FA">
              <w:t>Z mezinárodních vědecko</w:t>
            </w:r>
            <w:r>
              <w:t>-</w:t>
            </w:r>
            <w:r w:rsidRPr="004B49FA">
              <w:t>výzkumných projektů je fakulta spoluřešitelem projektu Horizont 2020 H2020 731264 SHAPE- ENERGY: Social Sciences and Humanities for Advancing Policy in European Energy pro období 2017</w:t>
            </w:r>
            <w:r>
              <w:t>-</w:t>
            </w:r>
            <w:r w:rsidRPr="004B49FA">
              <w:t xml:space="preserve">2019. V roce 2016 byly řešeny dva projekty Norských fondů NF-CZ07-ICP-4-338-2016 Building a research team in the field of social economy as sources of sustainable economic growth of post- industrial European regions </w:t>
            </w:r>
            <w:r>
              <w:br/>
            </w:r>
            <w:r w:rsidRPr="004B49FA">
              <w:t>a NF-CZ07-ICP-4-345-2016 Optimalizační modely a statistické zpracování v poptávkově orientovaných úlohách pro podporu marketingových rozhodnutí a jeden projekt V4 No. 21520157 V4 cluster policies and their influence on the viability of cluster organizations.</w:t>
            </w:r>
          </w:p>
        </w:tc>
      </w:tr>
      <w:tr w:rsidR="003D2964" w14:paraId="25D089C8" w14:textId="77777777" w:rsidTr="00033F68">
        <w:trPr>
          <w:trHeight w:val="283"/>
        </w:trPr>
        <w:tc>
          <w:tcPr>
            <w:tcW w:w="9322" w:type="dxa"/>
            <w:gridSpan w:val="5"/>
            <w:shd w:val="clear" w:color="auto" w:fill="FABF8F"/>
          </w:tcPr>
          <w:p w14:paraId="53CACABD" w14:textId="77777777" w:rsidR="003D2964" w:rsidRPr="000B01AF" w:rsidRDefault="003D2964" w:rsidP="003D2964">
            <w:pPr>
              <w:rPr>
                <w:b/>
              </w:rPr>
            </w:pPr>
            <w:r w:rsidRPr="000B01AF">
              <w:rPr>
                <w:b/>
              </w:rPr>
              <w:t xml:space="preserve">Přehled o nejvýznamnější publikační a další </w:t>
            </w:r>
            <w:r>
              <w:rPr>
                <w:b/>
              </w:rPr>
              <w:t>vědecké nebo umělecké</w:t>
            </w:r>
            <w:r w:rsidRPr="000B01AF">
              <w:rPr>
                <w:b/>
              </w:rPr>
              <w:t xml:space="preserve"> činnosti</w:t>
            </w:r>
            <w:r>
              <w:rPr>
                <w:b/>
              </w:rPr>
              <w:t xml:space="preserve"> s mezinárodním rozsahem</w:t>
            </w:r>
          </w:p>
        </w:tc>
      </w:tr>
      <w:tr w:rsidR="003D2964" w:rsidRPr="004B49FA" w14:paraId="3CAB90C3" w14:textId="77777777" w:rsidTr="00033F68">
        <w:trPr>
          <w:trHeight w:val="2980"/>
        </w:trPr>
        <w:tc>
          <w:tcPr>
            <w:tcW w:w="9322" w:type="dxa"/>
            <w:gridSpan w:val="5"/>
            <w:shd w:val="clear" w:color="auto" w:fill="auto"/>
          </w:tcPr>
          <w:p w14:paraId="4C427E52" w14:textId="57D4A96A" w:rsidR="00B26C90" w:rsidRDefault="00B26C90" w:rsidP="00B26C90">
            <w:pPr>
              <w:rPr>
                <w:ins w:id="198" w:author="Roman Bobák" w:date="2018-08-20T12:10:00Z"/>
                <w:b/>
              </w:rPr>
            </w:pPr>
            <w:commentRangeStart w:id="199"/>
            <w:r w:rsidRPr="004B49FA">
              <w:rPr>
                <w:b/>
              </w:rPr>
              <w:t>Jimp</w:t>
            </w:r>
            <w:commentRangeEnd w:id="199"/>
            <w:r w:rsidR="00EC417A">
              <w:rPr>
                <w:rStyle w:val="Odkaznakoment"/>
              </w:rPr>
              <w:commentReference w:id="199"/>
            </w:r>
          </w:p>
          <w:p w14:paraId="19B47630" w14:textId="77777777" w:rsidR="00204D82" w:rsidRPr="00F30608" w:rsidRDefault="00204D82" w:rsidP="00204D82">
            <w:pPr>
              <w:rPr>
                <w:ins w:id="200" w:author="Roman Bobák" w:date="2018-08-20T12:10:00Z"/>
              </w:rPr>
            </w:pPr>
            <w:ins w:id="201" w:author="Roman Bobák" w:date="2018-08-20T12:10:00Z">
              <w:r w:rsidRPr="00F30608">
                <w:t xml:space="preserve">PAVELKOVÁ, D. et al.  Passenger Car Sales Projections: Measuring the Accuracy of a Sales Forecasting Model. </w:t>
              </w:r>
              <w:r w:rsidRPr="00F30608">
                <w:rPr>
                  <w:i/>
                </w:rPr>
                <w:t>Ekonomický časopis/Journal of Economics</w:t>
              </w:r>
              <w:r w:rsidRPr="00F30608">
                <w:t>, roč. 66, č. 3, s. 227 – 249, 2018.  ISSN 0013-3035. (30 %)</w:t>
              </w:r>
            </w:ins>
          </w:p>
          <w:p w14:paraId="3B26DBDD" w14:textId="77777777" w:rsidR="00204D82" w:rsidRPr="00F30608" w:rsidRDefault="00204D82" w:rsidP="00204D82">
            <w:pPr>
              <w:rPr>
                <w:ins w:id="202" w:author="Roman Bobák" w:date="2018-08-20T12:10:00Z"/>
              </w:rPr>
            </w:pPr>
            <w:ins w:id="203" w:author="Roman Bobák" w:date="2018-08-20T12:10:00Z">
              <w:r w:rsidRPr="00F30608">
                <w:rPr>
                  <w:caps/>
                </w:rPr>
                <w:t>Matoskova, J.; Kovářík, M</w:t>
              </w:r>
              <w:r w:rsidRPr="00F30608">
                <w:t xml:space="preserve">., Development of a Situational Judgment Test as a Predictor of College Student Performance, </w:t>
              </w:r>
              <w:r w:rsidRPr="00F30608">
                <w:rPr>
                  <w:i/>
                </w:rPr>
                <w:t>Journal of Psychoeducational Assestmnet</w:t>
              </w:r>
              <w:r w:rsidRPr="00F30608">
                <w:t>, Roč. 35, č. 8, s. 768-784, ISSN: 0734-2829</w:t>
              </w:r>
            </w:ins>
          </w:p>
          <w:p w14:paraId="5CCD919D" w14:textId="77777777" w:rsidR="00204D82" w:rsidRPr="00F30608" w:rsidRDefault="00204D82" w:rsidP="00204D82">
            <w:pPr>
              <w:rPr>
                <w:ins w:id="204" w:author="Roman Bobák" w:date="2018-08-20T12:10:00Z"/>
              </w:rPr>
            </w:pPr>
            <w:ins w:id="205" w:author="Roman Bobák" w:date="2018-08-20T12:10:00Z">
              <w:r w:rsidRPr="00F30608">
                <w:t xml:space="preserve">MOLNAR, V; FEDORKO, G.; TUCEK, D.; TUCKOVA Z., Proposal and verification of a methodology for the measurement of local muscular load via datalogger, </w:t>
              </w:r>
              <w:r w:rsidRPr="00F30608">
                <w:rPr>
                  <w:i/>
                </w:rPr>
                <w:t>Measurement</w:t>
              </w:r>
              <w:r w:rsidRPr="00F30608">
                <w:t>, 2018, Vol. 121</w:t>
              </w:r>
            </w:ins>
          </w:p>
          <w:p w14:paraId="55581631" w14:textId="77777777" w:rsidR="00204D82" w:rsidRPr="00F30608" w:rsidRDefault="00204D82" w:rsidP="00204D82">
            <w:pPr>
              <w:rPr>
                <w:ins w:id="206" w:author="Roman Bobák" w:date="2018-08-20T12:10:00Z"/>
              </w:rPr>
            </w:pPr>
            <w:ins w:id="207" w:author="Roman Bobák" w:date="2018-08-20T12:10:00Z">
              <w:r w:rsidRPr="00F30608">
                <w:t xml:space="preserve">BELÁS, J.; RAHMAN, A.; RAHMAN, T.; SCHONFELD, J. Financial Constraints on Innovative SMEs: Empirical Evidence from the Visegrad Countries. </w:t>
              </w:r>
              <w:r w:rsidRPr="00F30608">
                <w:rPr>
                  <w:i/>
                </w:rPr>
                <w:t>Inzinerine Ekonomika-Engineering Economics</w:t>
              </w:r>
              <w:r w:rsidRPr="00F30608">
                <w:t>, 2017, roč. 28, č. 5, s. 552-563. ISSN 1392-2785.</w:t>
              </w:r>
            </w:ins>
          </w:p>
          <w:p w14:paraId="2F582DB1" w14:textId="77777777" w:rsidR="00204D82" w:rsidRPr="00F30608" w:rsidRDefault="00204D82" w:rsidP="00204D82">
            <w:pPr>
              <w:rPr>
                <w:ins w:id="208" w:author="Roman Bobák" w:date="2018-08-20T12:10:00Z"/>
              </w:rPr>
            </w:pPr>
            <w:ins w:id="209" w:author="Roman Bobák" w:date="2018-08-20T12:10:00Z">
              <w:r w:rsidRPr="00F30608">
                <w:t xml:space="preserve">KWARTENG, M. A., PILÍK, M.; JUŘIČKOVÁ, E. Mining Interest In Online Shoppers’ Data: An Association Rule Mining Approach. </w:t>
              </w:r>
              <w:r w:rsidRPr="00F30608">
                <w:rPr>
                  <w:i/>
                </w:rPr>
                <w:t>Acta Polytechnica Hungarica</w:t>
              </w:r>
              <w:r w:rsidRPr="00F30608">
                <w:t>, 2017, roč. 14, č. 7, s. 143-160. ISSN 1785-8860.</w:t>
              </w:r>
            </w:ins>
          </w:p>
          <w:p w14:paraId="64DDBB9C" w14:textId="77777777" w:rsidR="00204D82" w:rsidRPr="00F30608" w:rsidRDefault="00204D82" w:rsidP="00204D82">
            <w:pPr>
              <w:rPr>
                <w:ins w:id="210" w:author="Roman Bobák" w:date="2018-08-20T12:10:00Z"/>
              </w:rPr>
            </w:pPr>
            <w:ins w:id="211" w:author="Roman Bobák" w:date="2018-08-20T12:10:00Z">
              <w:r w:rsidRPr="00F30608">
                <w:t xml:space="preserve">KOVÁŘÍK, M.; SARGA, L.; KLIMEK, P., Usage of control charts for time series analysis in financial management, </w:t>
              </w:r>
              <w:r w:rsidRPr="006A1C42">
                <w:rPr>
                  <w:i/>
                </w:rPr>
                <w:t>Journal of Business Economics and Management</w:t>
              </w:r>
              <w:r w:rsidRPr="00F30608">
                <w:t>, 2015, roč. 16, č. 1, s. 138-158, ISSN 1611-1699</w:t>
              </w:r>
            </w:ins>
          </w:p>
          <w:p w14:paraId="2973477C" w14:textId="77777777" w:rsidR="00204D82" w:rsidRPr="00F30608" w:rsidRDefault="00204D82" w:rsidP="00204D82">
            <w:pPr>
              <w:rPr>
                <w:ins w:id="212" w:author="Roman Bobák" w:date="2018-08-20T12:10:00Z"/>
              </w:rPr>
            </w:pPr>
            <w:ins w:id="213" w:author="Roman Bobák" w:date="2018-08-20T12:10:00Z">
              <w:r w:rsidRPr="00F30608">
                <w:t xml:space="preserve">POPESKO, B., NOVAK, P., PAPADAKI, Š., HRABEC, D., Are the traditional budgets still prevalent? The survey of the Czech Firms Budgeting Practices, </w:t>
              </w:r>
              <w:r w:rsidRPr="00F30608">
                <w:rPr>
                  <w:i/>
                </w:rPr>
                <w:t>Transformation in Business and Economics</w:t>
              </w:r>
              <w:r w:rsidRPr="00F30608">
                <w:t>, 14(3C):42-57, 2015, ISSN: 1648-4460</w:t>
              </w:r>
            </w:ins>
          </w:p>
          <w:p w14:paraId="468A2488" w14:textId="6A079804" w:rsidR="00204D82" w:rsidRPr="00F30608" w:rsidRDefault="00204D82" w:rsidP="00204D82">
            <w:pPr>
              <w:rPr>
                <w:ins w:id="214" w:author="Roman Bobák" w:date="2018-08-20T12:10:00Z"/>
              </w:rPr>
            </w:pPr>
            <w:ins w:id="215" w:author="Roman Bobák" w:date="2018-08-20T12:10:00Z">
              <w:r w:rsidRPr="00F30608">
                <w:t>JIRCIKOVA, E.; PAVELKOVA, D.; BIALIC-DAVENDRA, M.; et al., The Age of C</w:t>
              </w:r>
            </w:ins>
            <w:ins w:id="216" w:author="Roman Bobák" w:date="2018-08-20T12:11:00Z">
              <w:r>
                <w:t>l</w:t>
              </w:r>
            </w:ins>
            <w:ins w:id="217" w:author="Roman Bobák" w:date="2018-08-20T12:10:00Z">
              <w:r w:rsidRPr="00F30608">
                <w:t xml:space="preserve">usters and its Influence on their Activity Preferences, </w:t>
              </w:r>
              <w:r w:rsidRPr="006A1C42">
                <w:rPr>
                  <w:i/>
                </w:rPr>
                <w:t>Technological and Economic Development of Economy</w:t>
              </w:r>
              <w:r w:rsidRPr="00F30608">
                <w:t>, 2013, Roč. 19, č. 4, s. 621-637, ISSN: 2029-4913</w:t>
              </w:r>
            </w:ins>
          </w:p>
          <w:p w14:paraId="3CA84FFF" w14:textId="77777777" w:rsidR="00204D82" w:rsidRPr="004B49FA" w:rsidRDefault="00204D82" w:rsidP="00204D82">
            <w:pPr>
              <w:rPr>
                <w:ins w:id="218" w:author="Roman Bobák" w:date="2018-08-20T12:10:00Z"/>
              </w:rPr>
            </w:pPr>
            <w:ins w:id="219" w:author="Roman Bobák" w:date="2018-08-20T12:10:00Z">
              <w:r w:rsidRPr="004B49FA">
                <w:t xml:space="preserve">SAHA, Nibedita; CHATTERJEE, Bani; GREGAR, Aleš; SÁHA, Petr. The impact of SHRM on sustainable organizational learning and performance development. </w:t>
              </w:r>
              <w:r w:rsidRPr="004B49FA">
                <w:rPr>
                  <w:i/>
                  <w:iCs/>
                </w:rPr>
                <w:t>International Journal of Organizational Leadership</w:t>
              </w:r>
              <w:r w:rsidRPr="004B49FA">
                <w:t xml:space="preserve">, 2016, roč. 5, č. 1, s. 63-75. ISSN 2383-1103. </w:t>
              </w:r>
            </w:ins>
          </w:p>
          <w:p w14:paraId="2011B444" w14:textId="77777777" w:rsidR="00204D82" w:rsidRDefault="00204D82" w:rsidP="00204D82">
            <w:pPr>
              <w:rPr>
                <w:ins w:id="220" w:author="Roman Bobák" w:date="2018-08-20T12:10:00Z"/>
              </w:rPr>
            </w:pPr>
            <w:ins w:id="221" w:author="Roman Bobák" w:date="2018-08-20T12:10:00Z">
              <w:r w:rsidRPr="004B49FA">
                <w:lastRenderedPageBreak/>
                <w:t xml:space="preserve">OSAKWE, Christian Nedu; CIUNOVA, Anita; AJAYI, Joseph Omotosho; CHOVANCOVÁ, Miloslava. Modelling the Brand Performance of SMEs in a Fast-growing African Economy: The Complementary Role of Brand Orientation and Customer Retention Orientation. </w:t>
              </w:r>
              <w:r w:rsidRPr="004B49FA">
                <w:rPr>
                  <w:i/>
                  <w:iCs/>
                </w:rPr>
                <w:t>Economic Computation and Economic Cybernetics Studies and Research</w:t>
              </w:r>
              <w:r w:rsidRPr="004B49FA">
                <w:t xml:space="preserve">, 2015, roč. 49, č. 4, s. 243-260. ISSN 1842-3264. </w:t>
              </w:r>
            </w:ins>
          </w:p>
          <w:p w14:paraId="14742818" w14:textId="77777777" w:rsidR="00204D82" w:rsidRPr="004B49FA" w:rsidRDefault="00204D82" w:rsidP="00B26C90">
            <w:pPr>
              <w:rPr>
                <w:b/>
              </w:rPr>
            </w:pPr>
          </w:p>
          <w:p w14:paraId="2DF4E043" w14:textId="7DEA0465" w:rsidR="00B26C90" w:rsidRPr="004B49FA" w:rsidDel="00204D82" w:rsidRDefault="00B26C90" w:rsidP="00B26C90">
            <w:pPr>
              <w:rPr>
                <w:del w:id="222" w:author="Roman Bobák" w:date="2018-08-20T12:10:00Z"/>
              </w:rPr>
            </w:pPr>
            <w:del w:id="223" w:author="Roman Bobák" w:date="2018-08-20T12:10:00Z">
              <w:r w:rsidRPr="004B49FA" w:rsidDel="00204D82">
                <w:delText xml:space="preserve">SAHA, Nibedita; CHATTERJEE, Bani; GREGAR, Aleš; SÁHA, Petr. The impact of SHRM on sustainable organizational learning and performance development. </w:delText>
              </w:r>
              <w:r w:rsidRPr="004B49FA" w:rsidDel="00204D82">
                <w:rPr>
                  <w:i/>
                  <w:iCs/>
                </w:rPr>
                <w:delText>International Journal of Organizational Leadership</w:delText>
              </w:r>
              <w:r w:rsidRPr="004B49FA" w:rsidDel="00204D82">
                <w:delText xml:space="preserve">, 2016, roč. 5, č. 1, s. 63-75. ISSN 2383-1103. </w:delText>
              </w:r>
            </w:del>
          </w:p>
          <w:p w14:paraId="264C4754" w14:textId="39B21004" w:rsidR="00B26C90" w:rsidRPr="004B49FA" w:rsidDel="00204D82" w:rsidRDefault="00B26C90" w:rsidP="00B26C90">
            <w:pPr>
              <w:rPr>
                <w:del w:id="224" w:author="Roman Bobák" w:date="2018-08-20T12:10:00Z"/>
              </w:rPr>
            </w:pPr>
            <w:del w:id="225" w:author="Roman Bobák" w:date="2018-08-20T12:10:00Z">
              <w:r w:rsidRPr="004B49FA" w:rsidDel="00204D82">
                <w:delText xml:space="preserve">PAVELKOVÁ, Drahomíra; BEDNÁŘ, Pavel; BIALIC-DAVENDRA, Magdalena Lucyna; KNÁPKOVÁ, Adriana. Internationalisation Activities of the Cluster Organisations: Factors Which Influence Them. </w:delText>
              </w:r>
              <w:r w:rsidRPr="004B49FA" w:rsidDel="00204D82">
                <w:rPr>
                  <w:i/>
                  <w:iCs/>
                </w:rPr>
                <w:delText>Transformations in Business &amp; Economics</w:delText>
              </w:r>
              <w:r w:rsidRPr="004B49FA" w:rsidDel="00204D82">
                <w:delText xml:space="preserve">, 2015, roč. 14, č. 3c, s. 316-332. ISSN 1648-4460. </w:delText>
              </w:r>
            </w:del>
          </w:p>
          <w:p w14:paraId="575924F3" w14:textId="05923ED2" w:rsidR="00B26C90" w:rsidRPr="004B49FA" w:rsidDel="00204D82" w:rsidRDefault="00B26C90" w:rsidP="00B26C90">
            <w:pPr>
              <w:rPr>
                <w:del w:id="226" w:author="Roman Bobák" w:date="2018-08-20T12:10:00Z"/>
              </w:rPr>
            </w:pPr>
            <w:del w:id="227" w:author="Roman Bobák" w:date="2018-08-20T12:10:00Z">
              <w:r w:rsidRPr="004B49FA" w:rsidDel="00204D82">
                <w:delText xml:space="preserve">POPESKO, Boris; NOVÁK, Petr; PAPADAKI, Šárka; HRABEC, Dušan. ARE THE TRADITIONAL BUDGETS STILL PREVALENT: THE SURVEY OF THE CZECH FIRMS BUDGETING PRACTICES. </w:delText>
              </w:r>
              <w:r w:rsidRPr="004B49FA" w:rsidDel="00204D82">
                <w:rPr>
                  <w:i/>
                  <w:iCs/>
                </w:rPr>
                <w:delText>Transformations in Business &amp; Economics</w:delText>
              </w:r>
              <w:r w:rsidRPr="004B49FA" w:rsidDel="00204D82">
                <w:delText xml:space="preserve">, 2015, roč. 14, č. 3C, s. 42-57. ISSN 1648-4460. </w:delText>
              </w:r>
            </w:del>
          </w:p>
          <w:p w14:paraId="11EB6A67" w14:textId="55D30DE7" w:rsidR="00B26C90" w:rsidRPr="004B49FA" w:rsidDel="00204D82" w:rsidRDefault="00B26C90" w:rsidP="00B26C90">
            <w:pPr>
              <w:rPr>
                <w:del w:id="228" w:author="Roman Bobák" w:date="2018-08-20T12:10:00Z"/>
              </w:rPr>
            </w:pPr>
            <w:del w:id="229" w:author="Roman Bobák" w:date="2018-08-20T12:10:00Z">
              <w:r w:rsidRPr="004B49FA" w:rsidDel="00204D82">
                <w:delText xml:space="preserve">OSAKWE, Christian Nedu; CIUNOVA, Anita; AJAYI, Joseph Omotosho; CHOVANCOVÁ, Miloslava. Modelling the Brand Performance of SMEs in a Fast-growing African Economy: The Complementary Role of Brand Orientation and Customer Retention Orientation. </w:delText>
              </w:r>
              <w:r w:rsidRPr="004B49FA" w:rsidDel="00204D82">
                <w:rPr>
                  <w:i/>
                  <w:iCs/>
                </w:rPr>
                <w:delText>Economic Computation and Economic Cybernetics Studies and Research</w:delText>
              </w:r>
              <w:r w:rsidRPr="004B49FA" w:rsidDel="00204D82">
                <w:delText xml:space="preserve">, 2015, roč. 49, č. 4, s. 243-260. ISSN 1842-3264. </w:delText>
              </w:r>
            </w:del>
          </w:p>
          <w:p w14:paraId="0F5DA905" w14:textId="1CA35B0B" w:rsidR="00B26C90" w:rsidRPr="004B49FA" w:rsidDel="00204D82" w:rsidRDefault="00B26C90" w:rsidP="00B26C90">
            <w:pPr>
              <w:rPr>
                <w:del w:id="230" w:author="Roman Bobák" w:date="2018-08-20T12:10:00Z"/>
              </w:rPr>
            </w:pPr>
            <w:del w:id="231" w:author="Roman Bobák" w:date="2018-08-20T12:10:00Z">
              <w:r w:rsidRPr="004B49FA" w:rsidDel="00204D82">
                <w:delText xml:space="preserve">POPESKO, Boris; NOVÁK, Petr; SVĚTLÍK, Martin. Applying the activity-based costing method to calculate the cost of hospitalization in the ent department. </w:delText>
              </w:r>
              <w:r w:rsidRPr="004B49FA" w:rsidDel="00204D82">
                <w:rPr>
                  <w:i/>
                  <w:iCs/>
                </w:rPr>
                <w:delText>Technics Technologies Education Management (TTEM)</w:delText>
              </w:r>
              <w:r w:rsidRPr="004B49FA" w:rsidDel="00204D82">
                <w:delText xml:space="preserve">, 2014, roč. 9, č. 2, s. 317-324. ISSN 1840-1503. </w:delText>
              </w:r>
            </w:del>
          </w:p>
          <w:p w14:paraId="1729CFC1" w14:textId="2671C03C" w:rsidR="00B26C90" w:rsidRPr="004B49FA" w:rsidDel="00204D82" w:rsidRDefault="00B26C90" w:rsidP="00B26C90">
            <w:pPr>
              <w:rPr>
                <w:del w:id="232" w:author="Roman Bobák" w:date="2018-08-20T12:10:00Z"/>
              </w:rPr>
            </w:pPr>
            <w:del w:id="233" w:author="Roman Bobák" w:date="2018-08-20T12:10:00Z">
              <w:r w:rsidRPr="004B49FA" w:rsidDel="00204D82">
                <w:rPr>
                  <w:i/>
                  <w:iCs/>
                </w:rPr>
                <w:delText>Entrepreneurship (Ecie 2013), Vol 1</w:delText>
              </w:r>
              <w:r w:rsidRPr="004B49FA" w:rsidDel="00204D82">
                <w:delText xml:space="preserve">, 2013, roč. Neuveden, č. Neuveden, s. 333-339. ISSN 2049-1050. </w:delText>
              </w:r>
            </w:del>
          </w:p>
          <w:p w14:paraId="3A13D5A9" w14:textId="77777777" w:rsidR="003D2964" w:rsidRPr="004B49FA" w:rsidRDefault="00B26C90" w:rsidP="003D2964">
            <w:pPr>
              <w:rPr>
                <w:b/>
              </w:rPr>
            </w:pPr>
            <w:r w:rsidRPr="004B49FA">
              <w:rPr>
                <w:b/>
              </w:rPr>
              <w:t>Monografie</w:t>
            </w:r>
          </w:p>
          <w:p w14:paraId="25F8973A" w14:textId="77777777" w:rsidR="00B26C90" w:rsidRPr="004B49FA" w:rsidRDefault="00B26C90" w:rsidP="00FC5477">
            <w:r w:rsidRPr="004B49FA">
              <w:t xml:space="preserve">PAVELKOVÁ, Drahomíra; BEDNÁŘ, Pavel; BIALIC-DAVENDRA, Magdalena Lucyna; BŘUSKOVÁ, Pavla; </w:t>
            </w:r>
          </w:p>
          <w:p w14:paraId="4CCE55F3" w14:textId="77777777" w:rsidR="00B26C90" w:rsidRPr="004B49FA" w:rsidRDefault="00B26C90" w:rsidP="003D2964">
            <w:r w:rsidRPr="004B49FA">
              <w:t xml:space="preserve">BIALIC-DAVENDRA, Magdalena Lucyna; PAVELKOVÁ, Drahomíra; VEJMĚLKOVÁ, Eva. </w:t>
            </w:r>
            <w:r w:rsidRPr="004B49FA">
              <w:rPr>
                <w:i/>
                <w:iCs/>
              </w:rPr>
              <w:t>The Clusters Phenomenon in the Selected Central European Countries</w:t>
            </w:r>
            <w:r w:rsidRPr="004B49FA">
              <w:t>. 1 Newcastle upon Tyne, UK : Cambridge Scholars Publishing, 2014. 203 s. neuveden. ISBN 1-4438-5539-1.</w:t>
            </w:r>
          </w:p>
          <w:p w14:paraId="22C428DD" w14:textId="77777777" w:rsidR="00B26C90" w:rsidRPr="004B49FA" w:rsidRDefault="00B26C90" w:rsidP="003D2964">
            <w:r w:rsidRPr="004B49FA">
              <w:t xml:space="preserve">TUČEK, David; HRABAL, Martin; TRČKA, Lukáš. </w:t>
            </w:r>
            <w:r w:rsidRPr="004B49FA">
              <w:rPr>
                <w:i/>
                <w:iCs/>
              </w:rPr>
              <w:t>Procesní řízení v praxi podniků a vysokých škol</w:t>
            </w:r>
            <w:r w:rsidRPr="004B49FA">
              <w:t>. 1 Praha: Wolters Kluwer ČR, 2014. 272 s. neuveden. ISBN 978-80-7478-674-7.</w:t>
            </w:r>
          </w:p>
          <w:p w14:paraId="5A607B1A" w14:textId="77777777" w:rsidR="00B26C90" w:rsidRPr="004B49FA" w:rsidRDefault="00B26C90" w:rsidP="003D2964">
            <w:r w:rsidRPr="004B49FA">
              <w:t xml:space="preserve">PAVELKOVÁ, Drahomíra; KNÁPKOVÁ, Adriana. </w:t>
            </w:r>
            <w:r w:rsidRPr="004B49FA">
              <w:rPr>
                <w:i/>
                <w:iCs/>
              </w:rPr>
              <w:t>Výkonnost podniku z pohledu finančního manažera</w:t>
            </w:r>
            <w:r w:rsidRPr="004B49FA">
              <w:t>. 3 Praha: Linde spol. s r.o., 2012. 333 s. 1. ISBN 978-80-7201-872-7.</w:t>
            </w:r>
          </w:p>
          <w:p w14:paraId="425F85F6" w14:textId="77777777" w:rsidR="00972912" w:rsidRPr="004B49FA" w:rsidRDefault="00972912" w:rsidP="004B49FA">
            <w:r w:rsidRPr="004B49FA">
              <w:t xml:space="preserve">KNÁPKOVÁ, Adriana; PAVELKOVÁ, Drahomíra; CHODÚR, Miroslav. </w:t>
            </w:r>
            <w:r w:rsidRPr="004B49FA">
              <w:rPr>
                <w:i/>
                <w:iCs/>
              </w:rPr>
              <w:t>Měření a řízení výkonnosti podniku</w:t>
            </w:r>
            <w:r w:rsidRPr="004B49FA">
              <w:t>. 1 Praha: Linde spol. s r.o., 2011. 110 s. 1. ISBN 978-80-7201-882-6.</w:t>
            </w:r>
          </w:p>
          <w:p w14:paraId="65A30F53" w14:textId="77777777" w:rsidR="004B49FA" w:rsidRPr="004B49FA" w:rsidRDefault="004B49FA" w:rsidP="004B49FA"/>
          <w:p w14:paraId="3B8FBEA4" w14:textId="77777777" w:rsidR="004B49FA" w:rsidRPr="004B49FA" w:rsidRDefault="004B49FA" w:rsidP="004B49FA">
            <w:pPr>
              <w:jc w:val="both"/>
            </w:pPr>
            <w:r w:rsidRPr="004B49FA">
              <w:t>Z pohledu hodnocení tvůrčích výstupů fakulty podle platných metodik hodnocení výzkumu a vývoje za posledních 10 let dosáhla fakulta následující výsledky v porovnání s ostatními ekonomickými fakultami v</w:t>
            </w:r>
            <w:r>
              <w:t> </w:t>
            </w:r>
            <w:r w:rsidRPr="004B49FA">
              <w:t>ČR</w:t>
            </w:r>
            <w:r>
              <w:t>.</w:t>
            </w:r>
          </w:p>
          <w:p w14:paraId="14916B1A" w14:textId="77777777" w:rsidR="004B49FA" w:rsidRPr="004B49FA" w:rsidRDefault="004B49FA" w:rsidP="004B49FA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3056"/>
              <w:gridCol w:w="3056"/>
            </w:tblGrid>
            <w:tr w:rsidR="004B49FA" w:rsidRPr="004B49FA" w14:paraId="3BA63418" w14:textId="77777777" w:rsidTr="00B10E1A">
              <w:tc>
                <w:tcPr>
                  <w:tcW w:w="3055" w:type="dxa"/>
                  <w:shd w:val="clear" w:color="auto" w:fill="auto"/>
                </w:tcPr>
                <w:p w14:paraId="29C68FE6" w14:textId="77777777" w:rsidR="004B49FA" w:rsidRPr="004B49FA" w:rsidRDefault="004B49FA" w:rsidP="004B49FA">
                  <w:pPr>
                    <w:jc w:val="both"/>
                  </w:pPr>
                  <w:r w:rsidRPr="004B49FA">
                    <w:t>Rok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418B4106" w14:textId="77777777" w:rsidR="004B49FA" w:rsidRPr="004B49FA" w:rsidRDefault="004B49FA" w:rsidP="004B49FA">
                  <w:pPr>
                    <w:jc w:val="both"/>
                  </w:pPr>
                  <w:r w:rsidRPr="004B49FA">
                    <w:t>Počet započitatelných bodů za uznané výsledky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164A4E30" w14:textId="77777777" w:rsidR="004B49FA" w:rsidRPr="004B49FA" w:rsidRDefault="004B49FA" w:rsidP="004B49FA">
                  <w:pPr>
                    <w:jc w:val="both"/>
                  </w:pPr>
                  <w:r w:rsidRPr="004B49FA">
                    <w:t>Místo mezi ekonomickými fakultami</w:t>
                  </w:r>
                </w:p>
              </w:tc>
            </w:tr>
            <w:tr w:rsidR="004B49FA" w:rsidRPr="004B49FA" w14:paraId="1BD7BEE7" w14:textId="77777777" w:rsidTr="00B10E1A">
              <w:tc>
                <w:tcPr>
                  <w:tcW w:w="3055" w:type="dxa"/>
                  <w:shd w:val="clear" w:color="auto" w:fill="auto"/>
                </w:tcPr>
                <w:p w14:paraId="72296072" w14:textId="77777777" w:rsidR="004B49FA" w:rsidRPr="004B49FA" w:rsidRDefault="004B49FA" w:rsidP="004B49FA">
                  <w:pPr>
                    <w:jc w:val="both"/>
                  </w:pPr>
                  <w:r w:rsidRPr="004B49FA">
                    <w:t>2009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865EC8D" w14:textId="77777777" w:rsidR="004B49FA" w:rsidRPr="004B49FA" w:rsidRDefault="004B49FA" w:rsidP="004B49FA">
                  <w:pPr>
                    <w:jc w:val="both"/>
                  </w:pPr>
                  <w:r w:rsidRPr="004B49FA">
                    <w:t>2311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930AFDF" w14:textId="77777777" w:rsidR="004B49FA" w:rsidRPr="004B49FA" w:rsidRDefault="004B49FA" w:rsidP="004B49FA">
                  <w:pPr>
                    <w:jc w:val="both"/>
                  </w:pPr>
                  <w:r w:rsidRPr="004B49FA">
                    <w:t>13</w:t>
                  </w:r>
                </w:p>
              </w:tc>
            </w:tr>
            <w:tr w:rsidR="004B49FA" w:rsidRPr="004B49FA" w14:paraId="6C6C17CC" w14:textId="77777777" w:rsidTr="00B10E1A">
              <w:tc>
                <w:tcPr>
                  <w:tcW w:w="3055" w:type="dxa"/>
                  <w:shd w:val="clear" w:color="auto" w:fill="auto"/>
                </w:tcPr>
                <w:p w14:paraId="3EC362EF" w14:textId="77777777" w:rsidR="004B49FA" w:rsidRPr="004B49FA" w:rsidRDefault="004B49FA" w:rsidP="004B49FA">
                  <w:pPr>
                    <w:jc w:val="both"/>
                  </w:pPr>
                  <w:r w:rsidRPr="004B49FA">
                    <w:t>2010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8B73B72" w14:textId="77777777" w:rsidR="004B49FA" w:rsidRPr="004B49FA" w:rsidRDefault="004B49FA" w:rsidP="004B49FA">
                  <w:pPr>
                    <w:jc w:val="both"/>
                  </w:pPr>
                  <w:r w:rsidRPr="004B49FA">
                    <w:t>2957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8706F56" w14:textId="77777777" w:rsidR="004B49FA" w:rsidRPr="004B49FA" w:rsidRDefault="004B49FA" w:rsidP="004B49FA">
                  <w:pPr>
                    <w:jc w:val="both"/>
                  </w:pPr>
                  <w:r w:rsidRPr="004B49FA">
                    <w:t>12</w:t>
                  </w:r>
                </w:p>
              </w:tc>
            </w:tr>
            <w:tr w:rsidR="004B49FA" w:rsidRPr="004B49FA" w14:paraId="3D22F3BD" w14:textId="77777777" w:rsidTr="00B10E1A">
              <w:tc>
                <w:tcPr>
                  <w:tcW w:w="3055" w:type="dxa"/>
                  <w:shd w:val="clear" w:color="auto" w:fill="auto"/>
                </w:tcPr>
                <w:p w14:paraId="09D9D9FC" w14:textId="77777777" w:rsidR="004B49FA" w:rsidRPr="004B49FA" w:rsidRDefault="004B49FA" w:rsidP="004B49FA">
                  <w:pPr>
                    <w:jc w:val="both"/>
                  </w:pPr>
                  <w:r w:rsidRPr="004B49FA">
                    <w:t>2011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58C492E" w14:textId="77777777" w:rsidR="004B49FA" w:rsidRPr="004B49FA" w:rsidRDefault="004B49FA" w:rsidP="004B49FA">
                  <w:pPr>
                    <w:jc w:val="both"/>
                  </w:pPr>
                  <w:r w:rsidRPr="004B49FA">
                    <w:t>3859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1E018C3" w14:textId="77777777" w:rsidR="004B49FA" w:rsidRPr="004B49FA" w:rsidRDefault="004B49FA" w:rsidP="004B49FA">
                  <w:pPr>
                    <w:jc w:val="both"/>
                  </w:pPr>
                  <w:r w:rsidRPr="004B49FA">
                    <w:t>10</w:t>
                  </w:r>
                </w:p>
              </w:tc>
            </w:tr>
            <w:tr w:rsidR="004B49FA" w:rsidRPr="004B49FA" w14:paraId="39A12AAB" w14:textId="77777777" w:rsidTr="00B10E1A">
              <w:tc>
                <w:tcPr>
                  <w:tcW w:w="3055" w:type="dxa"/>
                  <w:shd w:val="clear" w:color="auto" w:fill="auto"/>
                </w:tcPr>
                <w:p w14:paraId="00ED8017" w14:textId="77777777" w:rsidR="004B49FA" w:rsidRPr="004B49FA" w:rsidRDefault="004B49FA" w:rsidP="004B49FA">
                  <w:pPr>
                    <w:jc w:val="both"/>
                  </w:pPr>
                  <w:r w:rsidRPr="004B49FA">
                    <w:t>2012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257B172" w14:textId="77777777" w:rsidR="004B49FA" w:rsidRPr="004B49FA" w:rsidRDefault="004B49FA" w:rsidP="004B49FA">
                  <w:pPr>
                    <w:jc w:val="both"/>
                  </w:pPr>
                  <w:r w:rsidRPr="004B49FA">
                    <w:t>5827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93F3A01" w14:textId="77777777" w:rsidR="004B49FA" w:rsidRPr="004B49FA" w:rsidRDefault="004B49FA" w:rsidP="004B49FA">
                  <w:pPr>
                    <w:jc w:val="both"/>
                  </w:pPr>
                  <w:r w:rsidRPr="004B49FA">
                    <w:t>4</w:t>
                  </w:r>
                </w:p>
              </w:tc>
            </w:tr>
            <w:tr w:rsidR="004B49FA" w:rsidRPr="004B49FA" w14:paraId="6E267CE5" w14:textId="77777777" w:rsidTr="00B10E1A">
              <w:tc>
                <w:tcPr>
                  <w:tcW w:w="3055" w:type="dxa"/>
                  <w:shd w:val="clear" w:color="auto" w:fill="auto"/>
                </w:tcPr>
                <w:p w14:paraId="76EEAC4C" w14:textId="77777777" w:rsidR="004B49FA" w:rsidRPr="004B49FA" w:rsidRDefault="004B49FA" w:rsidP="004B49FA">
                  <w:pPr>
                    <w:jc w:val="both"/>
                  </w:pPr>
                  <w:r w:rsidRPr="004B49FA">
                    <w:t>2013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D54D912" w14:textId="77777777" w:rsidR="004B49FA" w:rsidRPr="004B49FA" w:rsidRDefault="004B49FA" w:rsidP="004B49FA">
                  <w:pPr>
                    <w:jc w:val="both"/>
                  </w:pPr>
                  <w:r w:rsidRPr="004B49FA">
                    <w:t>6305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B184BF2" w14:textId="77777777" w:rsidR="004B49FA" w:rsidRPr="004B49FA" w:rsidRDefault="004B49FA" w:rsidP="004B49FA">
                  <w:pPr>
                    <w:jc w:val="both"/>
                  </w:pPr>
                  <w:r w:rsidRPr="004B49FA">
                    <w:t>6</w:t>
                  </w:r>
                </w:p>
              </w:tc>
            </w:tr>
            <w:tr w:rsidR="004B49FA" w:rsidRPr="004B49FA" w14:paraId="17670275" w14:textId="77777777" w:rsidTr="00B10E1A">
              <w:tc>
                <w:tcPr>
                  <w:tcW w:w="3055" w:type="dxa"/>
                  <w:shd w:val="clear" w:color="auto" w:fill="auto"/>
                </w:tcPr>
                <w:p w14:paraId="5592524E" w14:textId="77777777" w:rsidR="004B49FA" w:rsidRPr="004B49FA" w:rsidRDefault="004B49FA" w:rsidP="004B49FA">
                  <w:pPr>
                    <w:jc w:val="both"/>
                  </w:pPr>
                  <w:r w:rsidRPr="004B49FA">
                    <w:t>2014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96C5094" w14:textId="77777777" w:rsidR="004B49FA" w:rsidRPr="004B49FA" w:rsidRDefault="004B49FA" w:rsidP="004B49FA">
                  <w:pPr>
                    <w:jc w:val="both"/>
                  </w:pPr>
                  <w:r w:rsidRPr="004B49FA">
                    <w:t>6264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B5C1A39" w14:textId="77777777" w:rsidR="004B49FA" w:rsidRPr="004B49FA" w:rsidRDefault="004B49FA" w:rsidP="004B49FA">
                  <w:pPr>
                    <w:jc w:val="both"/>
                  </w:pPr>
                  <w:r w:rsidRPr="004B49FA">
                    <w:t>8</w:t>
                  </w:r>
                </w:p>
              </w:tc>
            </w:tr>
            <w:tr w:rsidR="004B49FA" w:rsidRPr="004B49FA" w14:paraId="0295196F" w14:textId="77777777" w:rsidTr="00B10E1A">
              <w:tc>
                <w:tcPr>
                  <w:tcW w:w="3055" w:type="dxa"/>
                  <w:shd w:val="clear" w:color="auto" w:fill="auto"/>
                </w:tcPr>
                <w:p w14:paraId="65D5FED2" w14:textId="77777777" w:rsidR="004B49FA" w:rsidRPr="004B49FA" w:rsidRDefault="004B49FA" w:rsidP="004B49FA">
                  <w:pPr>
                    <w:jc w:val="both"/>
                  </w:pPr>
                  <w:r w:rsidRPr="004B49FA">
                    <w:t>2015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D9DA098" w14:textId="77777777" w:rsidR="004B49FA" w:rsidRPr="004B49FA" w:rsidRDefault="004B49FA" w:rsidP="004B49FA">
                  <w:pPr>
                    <w:jc w:val="both"/>
                  </w:pPr>
                  <w:r w:rsidRPr="004B49FA">
                    <w:t>5862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326CD0D" w14:textId="77777777" w:rsidR="004B49FA" w:rsidRPr="004B49FA" w:rsidRDefault="004B49FA" w:rsidP="004B49FA">
                  <w:pPr>
                    <w:jc w:val="both"/>
                  </w:pPr>
                  <w:r w:rsidRPr="004B49FA">
                    <w:t>9</w:t>
                  </w:r>
                </w:p>
              </w:tc>
            </w:tr>
          </w:tbl>
          <w:p w14:paraId="2CFD6329" w14:textId="77777777" w:rsidR="004B49FA" w:rsidRPr="004B49FA" w:rsidRDefault="004B49FA" w:rsidP="004B49FA">
            <w:pPr>
              <w:jc w:val="both"/>
            </w:pPr>
          </w:p>
          <w:p w14:paraId="0FD1F056" w14:textId="77777777" w:rsidR="004B49FA" w:rsidRDefault="004B49FA" w:rsidP="004B49FA">
            <w:pPr>
              <w:jc w:val="both"/>
            </w:pPr>
            <w:r w:rsidRPr="004B49FA">
              <w:t>Pro porovnání tvůrčích výstupů akademických pracovníků mezi jednotlivými fakultami UTB a ekonomickými fakultami ostatních vysokých škol se používají výsledky monitorovacího a analytického systému Scimetrics.</w:t>
            </w:r>
          </w:p>
          <w:p w14:paraId="03FDDA47" w14:textId="77777777" w:rsidR="004B49FA" w:rsidRPr="004B49FA" w:rsidRDefault="004B49FA" w:rsidP="004B49FA">
            <w:pPr>
              <w:jc w:val="both"/>
              <w:rPr>
                <w:b/>
              </w:rPr>
            </w:pPr>
          </w:p>
        </w:tc>
      </w:tr>
      <w:tr w:rsidR="003D2964" w14:paraId="73D7A21D" w14:textId="77777777" w:rsidTr="00033F68">
        <w:trPr>
          <w:trHeight w:val="283"/>
        </w:trPr>
        <w:tc>
          <w:tcPr>
            <w:tcW w:w="9322" w:type="dxa"/>
            <w:gridSpan w:val="5"/>
            <w:shd w:val="clear" w:color="auto" w:fill="FABF8F"/>
          </w:tcPr>
          <w:p w14:paraId="1CDD60CF" w14:textId="77777777" w:rsidR="003D2964" w:rsidRPr="00193BFD" w:rsidRDefault="003D2964" w:rsidP="003D2964">
            <w:pPr>
              <w:rPr>
                <w:b/>
              </w:rPr>
            </w:pPr>
            <w:r w:rsidRPr="00193BFD">
              <w:rPr>
                <w:b/>
              </w:rPr>
              <w:lastRenderedPageBreak/>
              <w:t>Informace o další</w:t>
            </w:r>
            <w:r>
              <w:rPr>
                <w:b/>
              </w:rPr>
              <w:t>m</w:t>
            </w:r>
            <w:r w:rsidRPr="00193BFD">
              <w:rPr>
                <w:b/>
              </w:rPr>
              <w:t xml:space="preserve"> zapojení </w:t>
            </w:r>
            <w:r>
              <w:rPr>
                <w:b/>
              </w:rPr>
              <w:t xml:space="preserve">vysoké školy </w:t>
            </w:r>
            <w:r w:rsidRPr="00193BFD">
              <w:rPr>
                <w:b/>
              </w:rPr>
              <w:t>do mezinárodní spolupráce</w:t>
            </w:r>
            <w:r>
              <w:rPr>
                <w:b/>
              </w:rPr>
              <w:t xml:space="preserve"> související s oborem řízení</w:t>
            </w:r>
          </w:p>
        </w:tc>
      </w:tr>
      <w:tr w:rsidR="003D2964" w14:paraId="0FC57169" w14:textId="77777777" w:rsidTr="00033F68">
        <w:trPr>
          <w:trHeight w:val="4025"/>
        </w:trPr>
        <w:tc>
          <w:tcPr>
            <w:tcW w:w="9322" w:type="dxa"/>
            <w:gridSpan w:val="5"/>
          </w:tcPr>
          <w:p w14:paraId="3273263A" w14:textId="77777777" w:rsidR="003D2964" w:rsidRDefault="00831B91" w:rsidP="003D2964">
            <w:r w:rsidRPr="00831B91">
              <w:t xml:space="preserve">Fakulta </w:t>
            </w:r>
            <w:r>
              <w:t>je pořadatelem periodicky se opakujících věd</w:t>
            </w:r>
            <w:r w:rsidR="00243C93">
              <w:t>eckých mezinárodních konferencí:</w:t>
            </w:r>
          </w:p>
          <w:p w14:paraId="068E43EF" w14:textId="77777777" w:rsidR="00831B91" w:rsidRDefault="00831B91" w:rsidP="00831B91">
            <w:pPr>
              <w:numPr>
                <w:ilvl w:val="0"/>
                <w:numId w:val="21"/>
              </w:numPr>
            </w:pPr>
            <w:r>
              <w:t>Finance a výkonnost firem ve vědě, výuce a praxi (200</w:t>
            </w:r>
            <w:r w:rsidR="0042313C">
              <w:t>3, 2005, 2007,</w:t>
            </w:r>
            <w:r w:rsidR="00243C93">
              <w:t xml:space="preserve"> </w:t>
            </w:r>
            <w:r w:rsidR="0042313C">
              <w:t>2009,</w:t>
            </w:r>
            <w:r w:rsidR="00243C93">
              <w:t xml:space="preserve"> </w:t>
            </w:r>
            <w:r w:rsidR="0042313C">
              <w:t>2011, 2013,</w:t>
            </w:r>
            <w:r w:rsidR="00243C93">
              <w:t xml:space="preserve"> </w:t>
            </w:r>
            <w:r w:rsidR="0042313C">
              <w:t>2015,</w:t>
            </w:r>
            <w:r w:rsidR="00243C93">
              <w:t xml:space="preserve"> </w:t>
            </w:r>
            <w:r w:rsidR="0042313C">
              <w:t xml:space="preserve">2017), sborníky konference jsou od roku 2011 indexovány v databázi </w:t>
            </w:r>
            <w:r w:rsidR="00AF024E">
              <w:t>WoS</w:t>
            </w:r>
          </w:p>
          <w:p w14:paraId="1AD0D888" w14:textId="77777777" w:rsidR="00831B91" w:rsidRDefault="0042313C" w:rsidP="00831B91">
            <w:pPr>
              <w:numPr>
                <w:ilvl w:val="0"/>
                <w:numId w:val="21"/>
              </w:numPr>
            </w:pPr>
            <w:r>
              <w:t>Konference věnované t</w:t>
            </w:r>
            <w:r w:rsidR="00831B91">
              <w:t>vůrčí</w:t>
            </w:r>
            <w:r>
              <w:t>mu</w:t>
            </w:r>
            <w:r w:rsidR="00831B91">
              <w:t xml:space="preserve"> odkaz Tomáše Bati pro současné podnikání </w:t>
            </w:r>
            <w:r>
              <w:t xml:space="preserve">(2001, 2005, </w:t>
            </w:r>
            <w:r w:rsidR="00A37361">
              <w:t xml:space="preserve">2010, </w:t>
            </w:r>
            <w:r>
              <w:t>2014</w:t>
            </w:r>
            <w:r w:rsidR="0009211D">
              <w:t>)</w:t>
            </w:r>
          </w:p>
          <w:p w14:paraId="590F8F6E" w14:textId="77777777" w:rsidR="0009211D" w:rsidRDefault="0009211D" w:rsidP="00831B91">
            <w:pPr>
              <w:numPr>
                <w:ilvl w:val="0"/>
                <w:numId w:val="21"/>
              </w:numPr>
            </w:pPr>
            <w:r>
              <w:t xml:space="preserve">DOKBAT mezinárodní vědecká konference pro studenty </w:t>
            </w:r>
            <w:r w:rsidR="00243C93">
              <w:t>doktorských studijních programů</w:t>
            </w:r>
            <w:r>
              <w:t xml:space="preserve"> (2005,</w:t>
            </w:r>
            <w:r w:rsidR="00243C93">
              <w:t xml:space="preserve"> </w:t>
            </w:r>
            <w:r>
              <w:t>2006,</w:t>
            </w:r>
            <w:r w:rsidR="00243C93">
              <w:t xml:space="preserve"> </w:t>
            </w:r>
            <w:r>
              <w:t>2007,</w:t>
            </w:r>
            <w:r w:rsidR="00243C93">
              <w:t xml:space="preserve"> </w:t>
            </w:r>
            <w:r>
              <w:t>2008,</w:t>
            </w:r>
            <w:r w:rsidR="00243C93">
              <w:t xml:space="preserve"> </w:t>
            </w:r>
            <w:r>
              <w:t>2009,</w:t>
            </w:r>
            <w:r w:rsidR="00243C93">
              <w:t xml:space="preserve"> </w:t>
            </w:r>
            <w:r>
              <w:t>2010,</w:t>
            </w:r>
            <w:r w:rsidR="00243C93">
              <w:t xml:space="preserve"> </w:t>
            </w:r>
            <w:r>
              <w:t>2011,</w:t>
            </w:r>
            <w:r w:rsidR="00243C93">
              <w:t xml:space="preserve"> </w:t>
            </w:r>
            <w:r>
              <w:t>2012,</w:t>
            </w:r>
            <w:r w:rsidR="00243C93">
              <w:t xml:space="preserve"> </w:t>
            </w:r>
            <w:r>
              <w:t>2013,</w:t>
            </w:r>
            <w:r w:rsidR="00243C93">
              <w:t xml:space="preserve"> </w:t>
            </w:r>
            <w:r>
              <w:t>2014,</w:t>
            </w:r>
            <w:r w:rsidR="00243C93">
              <w:t xml:space="preserve"> </w:t>
            </w:r>
            <w:r>
              <w:t>2015,</w:t>
            </w:r>
            <w:r w:rsidR="00243C93">
              <w:t xml:space="preserve"> </w:t>
            </w:r>
            <w:r>
              <w:t>2016,</w:t>
            </w:r>
            <w:r w:rsidR="00243C93">
              <w:t xml:space="preserve"> </w:t>
            </w:r>
            <w:r>
              <w:t>2017)</w:t>
            </w:r>
            <w:r w:rsidR="00243C93">
              <w:t>.</w:t>
            </w:r>
          </w:p>
          <w:p w14:paraId="44FE4760" w14:textId="77777777" w:rsidR="00A37361" w:rsidRDefault="00C91C06" w:rsidP="0041143B">
            <w:pPr>
              <w:numPr>
                <w:ilvl w:val="0"/>
                <w:numId w:val="21"/>
              </w:numPr>
            </w:pPr>
            <w:r>
              <w:t xml:space="preserve">Od roku 2014 se </w:t>
            </w:r>
            <w:r w:rsidR="00AF024E">
              <w:t xml:space="preserve">FaME </w:t>
            </w:r>
            <w:r>
              <w:t xml:space="preserve">podílí </w:t>
            </w:r>
            <w:r w:rsidR="00AF024E">
              <w:t xml:space="preserve">spolu </w:t>
            </w:r>
            <w:r>
              <w:t>s dalšími partnery na organizaci mezinárodní vědecké konference ICFE International Conference on Finance and Economics, která se koná ve Vietnamu v Ho Chi Min City (2014, 2015,</w:t>
            </w:r>
            <w:r w:rsidR="00AF024E">
              <w:t xml:space="preserve"> </w:t>
            </w:r>
            <w:r>
              <w:t>2016,</w:t>
            </w:r>
            <w:r w:rsidR="00AF024E">
              <w:t xml:space="preserve"> </w:t>
            </w:r>
            <w:r>
              <w:t>2017)</w:t>
            </w:r>
            <w:r w:rsidR="00AF024E">
              <w:t>.</w:t>
            </w:r>
            <w:r>
              <w:t xml:space="preserve"> sborníky </w:t>
            </w:r>
            <w:r w:rsidR="00FC5477">
              <w:t>z</w:t>
            </w:r>
            <w:r>
              <w:t> konferencí jsou indexovány v</w:t>
            </w:r>
            <w:r w:rsidR="00AF024E">
              <w:t> databázi WoS</w:t>
            </w:r>
            <w:r>
              <w:t>.</w:t>
            </w:r>
          </w:p>
          <w:p w14:paraId="6A051499" w14:textId="77777777" w:rsidR="0041143B" w:rsidRDefault="0041143B" w:rsidP="00FC5477">
            <w:pPr>
              <w:jc w:val="both"/>
            </w:pPr>
            <w:r>
              <w:t xml:space="preserve">Fakulta je od roku 2009 vydavatelem mezinárodního vědeckého časopisu Journal of Competitiveness </w:t>
            </w:r>
            <w:hyperlink r:id="rId22" w:history="1">
              <w:r w:rsidRPr="0041143B">
                <w:rPr>
                  <w:rStyle w:val="Hypertextovodkaz"/>
                </w:rPr>
                <w:t>http://www.cjournal.cz</w:t>
              </w:r>
            </w:hyperlink>
            <w:r w:rsidR="00724D45">
              <w:t xml:space="preserve"> indexovaného od roku 2016 v databázi WoS Emerging Sources Citation Index.</w:t>
            </w:r>
          </w:p>
          <w:p w14:paraId="5FF432E8" w14:textId="77777777" w:rsidR="00724D45" w:rsidRDefault="00724D45" w:rsidP="00FC5477">
            <w:pPr>
              <w:jc w:val="both"/>
            </w:pPr>
            <w:r>
              <w:t>Fakulta je od začátku vydávání mezinárodního vědeckého časopisu E</w:t>
            </w:r>
            <w:r w:rsidR="00FC5477">
              <w:t>+</w:t>
            </w:r>
            <w:r w:rsidR="00086788">
              <w:t xml:space="preserve">M Economics and Management </w:t>
            </w:r>
            <w:hyperlink r:id="rId23" w:history="1">
              <w:r w:rsidR="00086788" w:rsidRPr="00086788">
                <w:rPr>
                  <w:rStyle w:val="Hypertextovodkaz"/>
                </w:rPr>
                <w:t>http://www.ekonomie-management.cz</w:t>
              </w:r>
            </w:hyperlink>
            <w:r w:rsidR="00086788">
              <w:t xml:space="preserve"> indexovaného v databázi WoS.</w:t>
            </w:r>
          </w:p>
          <w:p w14:paraId="3651DBC1" w14:textId="77777777" w:rsidR="00086788" w:rsidRPr="00831B91" w:rsidRDefault="0052588D" w:rsidP="00FC5477">
            <w:pPr>
              <w:jc w:val="both"/>
            </w:pPr>
            <w:r>
              <w:t xml:space="preserve">Přehled o mezinárodní spolupráci, </w:t>
            </w:r>
            <w:r w:rsidR="002A375B">
              <w:t xml:space="preserve">řešených a ukončených </w:t>
            </w:r>
            <w:r w:rsidR="004B49FA">
              <w:t xml:space="preserve">vzdělávacích </w:t>
            </w:r>
            <w:r w:rsidR="002A375B">
              <w:t xml:space="preserve">projektech, počtu partnerských organizací a členství v mezinárodních organizacích je zveřejněn na www stránkách fakulty </w:t>
            </w:r>
            <w:hyperlink r:id="rId24" w:history="1">
              <w:r w:rsidR="00877A9B">
                <w:rPr>
                  <w:rStyle w:val="Hypertextovodkaz"/>
                </w:rPr>
                <w:t>https://fame.utb.cz/o-fakulte/mezinarodni-vztahy/mezinarodni-projekty/</w:t>
              </w:r>
            </w:hyperlink>
            <w:r w:rsidR="00FC5477">
              <w:t>.</w:t>
            </w:r>
          </w:p>
          <w:p w14:paraId="7D683D0C" w14:textId="77777777" w:rsidR="003D2964" w:rsidRDefault="003D2964" w:rsidP="003D2964">
            <w:pPr>
              <w:rPr>
                <w:b/>
              </w:rPr>
            </w:pPr>
          </w:p>
          <w:p w14:paraId="22FAEF92" w14:textId="77777777" w:rsidR="003D2964" w:rsidRDefault="003D2964" w:rsidP="00972912">
            <w:pPr>
              <w:rPr>
                <w:b/>
              </w:rPr>
            </w:pPr>
          </w:p>
        </w:tc>
      </w:tr>
    </w:tbl>
    <w:p w14:paraId="249C738E" w14:textId="77777777" w:rsidR="003B563B" w:rsidRDefault="003B563B" w:rsidP="00661C09"/>
    <w:p w14:paraId="2109E116" w14:textId="77777777" w:rsidR="00695939" w:rsidRDefault="003B563B" w:rsidP="00416FEF">
      <w:pPr>
        <w:rPr>
          <w:b/>
          <w:sz w:val="28"/>
        </w:rPr>
      </w:pPr>
      <w: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2552"/>
        <w:gridCol w:w="2551"/>
        <w:gridCol w:w="2268"/>
      </w:tblGrid>
      <w:tr w:rsidR="00695939" w14:paraId="6A92FA2B" w14:textId="77777777" w:rsidTr="00033F68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30CBBF2" w14:textId="77777777" w:rsidR="00695939" w:rsidRPr="00695939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E</w:t>
            </w:r>
            <w:r w:rsidR="004619CC">
              <w:rPr>
                <w:b/>
                <w:sz w:val="26"/>
                <w:szCs w:val="26"/>
              </w:rPr>
              <w:t>-I</w:t>
            </w:r>
            <w:r w:rsidR="00695939" w:rsidRPr="00695939">
              <w:rPr>
                <w:b/>
                <w:sz w:val="26"/>
                <w:szCs w:val="26"/>
              </w:rPr>
              <w:t xml:space="preserve"> – </w:t>
            </w:r>
            <w:r w:rsidR="004619CC">
              <w:rPr>
                <w:b/>
                <w:sz w:val="26"/>
                <w:szCs w:val="26"/>
              </w:rPr>
              <w:t>Související d</w:t>
            </w:r>
            <w:r w:rsidR="00695939" w:rsidRPr="00695939">
              <w:rPr>
                <w:b/>
                <w:sz w:val="26"/>
                <w:szCs w:val="26"/>
              </w:rPr>
              <w:t>oktorský studijní program</w:t>
            </w:r>
          </w:p>
        </w:tc>
      </w:tr>
      <w:tr w:rsidR="00695939" w14:paraId="2A289116" w14:textId="77777777" w:rsidTr="00033F68">
        <w:tc>
          <w:tcPr>
            <w:tcW w:w="450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39439DC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4819" w:type="dxa"/>
            <w:gridSpan w:val="2"/>
            <w:tcBorders>
              <w:top w:val="double" w:sz="4" w:space="0" w:color="auto"/>
            </w:tcBorders>
          </w:tcPr>
          <w:p w14:paraId="087C7887" w14:textId="77777777" w:rsidR="00695939" w:rsidRDefault="00972912" w:rsidP="00F46D51">
            <w:r>
              <w:t>Univerzita Tomáše Bati ve Zlíně</w:t>
            </w:r>
          </w:p>
        </w:tc>
      </w:tr>
      <w:tr w:rsidR="00695939" w14:paraId="3EB6F0F0" w14:textId="77777777" w:rsidTr="00033F68">
        <w:tc>
          <w:tcPr>
            <w:tcW w:w="4503" w:type="dxa"/>
            <w:gridSpan w:val="2"/>
            <w:shd w:val="clear" w:color="auto" w:fill="F7CAAC"/>
          </w:tcPr>
          <w:p w14:paraId="7152BBC0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4819" w:type="dxa"/>
            <w:gridSpan w:val="2"/>
          </w:tcPr>
          <w:p w14:paraId="0DF9AEE3" w14:textId="77777777" w:rsidR="00695939" w:rsidRDefault="00972912" w:rsidP="00F46D51">
            <w:r>
              <w:t>Fakulta managementu a ekonomiky</w:t>
            </w:r>
          </w:p>
        </w:tc>
      </w:tr>
      <w:tr w:rsidR="00695939" w14:paraId="6733B16A" w14:textId="77777777" w:rsidTr="00033F68">
        <w:tc>
          <w:tcPr>
            <w:tcW w:w="4503" w:type="dxa"/>
            <w:gridSpan w:val="2"/>
            <w:shd w:val="clear" w:color="auto" w:fill="F7CAAC"/>
          </w:tcPr>
          <w:p w14:paraId="0B46030E" w14:textId="77777777" w:rsidR="00695939" w:rsidRDefault="00695939" w:rsidP="005614FD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4819" w:type="dxa"/>
            <w:gridSpan w:val="2"/>
          </w:tcPr>
          <w:p w14:paraId="17EFD7BA" w14:textId="77777777" w:rsidR="00695939" w:rsidRDefault="00972912" w:rsidP="00F46D51">
            <w:r>
              <w:t>Management a ekonomika podniku</w:t>
            </w:r>
          </w:p>
        </w:tc>
      </w:tr>
      <w:tr w:rsidR="00695939" w14:paraId="7E3BAD5F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452A2E36" w14:textId="77777777" w:rsidR="00695939" w:rsidRPr="00BE6289" w:rsidRDefault="001E50C4" w:rsidP="005614FD">
            <w:pPr>
              <w:rPr>
                <w:b/>
              </w:rPr>
            </w:pPr>
            <w:r>
              <w:rPr>
                <w:b/>
              </w:rPr>
              <w:t>Název doktorského studijního programu odpovídající</w:t>
            </w:r>
            <w:r w:rsidR="00C61F9E">
              <w:rPr>
                <w:b/>
              </w:rPr>
              <w:t>ho</w:t>
            </w:r>
            <w:r>
              <w:rPr>
                <w:b/>
              </w:rPr>
              <w:t xml:space="preserve"> oboru řízení</w:t>
            </w:r>
          </w:p>
        </w:tc>
      </w:tr>
      <w:tr w:rsidR="001E50C4" w14:paraId="3E52162D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2771AF5" w14:textId="77777777" w:rsidR="001E50C4" w:rsidRDefault="00972912" w:rsidP="005614FD">
            <w:pPr>
              <w:rPr>
                <w:b/>
              </w:rPr>
            </w:pPr>
            <w:r>
              <w:rPr>
                <w:b/>
              </w:rPr>
              <w:t>Ekonomika a management</w:t>
            </w:r>
            <w:r w:rsidR="00C61CB1">
              <w:rPr>
                <w:b/>
              </w:rPr>
              <w:t xml:space="preserve"> obor Management a ekonomika</w:t>
            </w:r>
          </w:p>
        </w:tc>
      </w:tr>
      <w:tr w:rsidR="0020682E" w14:paraId="75850EDF" w14:textId="77777777" w:rsidTr="00033F68">
        <w:tc>
          <w:tcPr>
            <w:tcW w:w="1951" w:type="dxa"/>
            <w:shd w:val="clear" w:color="auto" w:fill="FBD4B4"/>
          </w:tcPr>
          <w:p w14:paraId="6E2988C6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4A70F842" w14:textId="57ACF6F4" w:rsidR="0020682E" w:rsidRPr="001E50C4" w:rsidRDefault="00972912">
            <w:pPr>
              <w:jc w:val="center"/>
              <w:rPr>
                <w:b/>
              </w:rPr>
            </w:pPr>
            <w:del w:id="234" w:author="Roman Bobák" w:date="2018-08-20T12:00:00Z">
              <w:r w:rsidDel="0020109B">
                <w:rPr>
                  <w:b/>
                </w:rPr>
                <w:delText>2001/2002</w:delText>
              </w:r>
            </w:del>
            <w:ins w:id="235" w:author="Roman Bobák" w:date="2018-08-20T12:01:00Z">
              <w:r w:rsidR="0020109B">
                <w:rPr>
                  <w:b/>
                </w:rPr>
                <w:t>200</w:t>
              </w:r>
            </w:ins>
            <w:ins w:id="236" w:author="Roman Bobák" w:date="2018-08-20T12:03:00Z">
              <w:r w:rsidR="0020109B">
                <w:rPr>
                  <w:b/>
                </w:rPr>
                <w:t>1</w:t>
              </w:r>
            </w:ins>
          </w:p>
        </w:tc>
        <w:tc>
          <w:tcPr>
            <w:tcW w:w="2551" w:type="dxa"/>
            <w:shd w:val="clear" w:color="auto" w:fill="FBD4B4"/>
          </w:tcPr>
          <w:p w14:paraId="6AF0DE35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3589761D" w14:textId="77777777" w:rsidR="0020682E" w:rsidRPr="001E50C4" w:rsidRDefault="00972912" w:rsidP="005614F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20682E" w14:paraId="416E0428" w14:textId="77777777" w:rsidTr="00033F68">
        <w:tc>
          <w:tcPr>
            <w:tcW w:w="1951" w:type="dxa"/>
            <w:shd w:val="clear" w:color="auto" w:fill="FBD4B4"/>
          </w:tcPr>
          <w:p w14:paraId="0C988723" w14:textId="77777777" w:rsidR="0020682E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52850296" w14:textId="77777777" w:rsidR="0020682E" w:rsidRPr="001E50C4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53C10929" w14:textId="77777777" w:rsidR="0020682E" w:rsidRDefault="0020682E" w:rsidP="005614FD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FB0A36">
              <w:rPr>
                <w:b/>
              </w:rPr>
              <w:t xml:space="preserve">úspěšných </w:t>
            </w:r>
            <w:r>
              <w:rPr>
                <w:b/>
              </w:rPr>
              <w:t>absolventů</w:t>
            </w:r>
          </w:p>
        </w:tc>
        <w:tc>
          <w:tcPr>
            <w:tcW w:w="2268" w:type="dxa"/>
            <w:shd w:val="clear" w:color="auto" w:fill="FBD4B4"/>
          </w:tcPr>
          <w:p w14:paraId="2F894D7A" w14:textId="77777777" w:rsidR="0020682E" w:rsidRPr="001E50C4" w:rsidRDefault="0020682E" w:rsidP="006B081B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6B081B">
              <w:rPr>
                <w:b/>
              </w:rPr>
              <w:t>neúspěšných</w:t>
            </w:r>
            <w:r>
              <w:rPr>
                <w:b/>
              </w:rPr>
              <w:t xml:space="preserve"> studentů</w:t>
            </w:r>
          </w:p>
        </w:tc>
      </w:tr>
      <w:tr w:rsidR="0020682E" w14:paraId="5878F9AF" w14:textId="77777777" w:rsidTr="00033F68">
        <w:tc>
          <w:tcPr>
            <w:tcW w:w="1951" w:type="dxa"/>
          </w:tcPr>
          <w:p w14:paraId="34A24D45" w14:textId="77777777" w:rsidR="0020682E" w:rsidRPr="00A36D8C" w:rsidRDefault="00972912" w:rsidP="00972912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517B28A2" w14:textId="77777777" w:rsidR="0020682E" w:rsidRPr="00A36D8C" w:rsidRDefault="002B70B1" w:rsidP="005614FD">
            <w:pPr>
              <w:jc w:val="center"/>
            </w:pPr>
            <w:r>
              <w:t>38</w:t>
            </w:r>
          </w:p>
        </w:tc>
        <w:tc>
          <w:tcPr>
            <w:tcW w:w="2551" w:type="dxa"/>
          </w:tcPr>
          <w:p w14:paraId="7CD29D26" w14:textId="77777777" w:rsidR="0020682E" w:rsidRPr="00A36D8C" w:rsidRDefault="007E5F44" w:rsidP="005614FD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36E3B3E4" w14:textId="77777777" w:rsidR="0020682E" w:rsidRPr="00A36D8C" w:rsidRDefault="002B70B1" w:rsidP="005614FD">
            <w:pPr>
              <w:jc w:val="center"/>
            </w:pPr>
            <w:r>
              <w:t>2</w:t>
            </w:r>
          </w:p>
        </w:tc>
      </w:tr>
      <w:tr w:rsidR="0020682E" w14:paraId="23589CC5" w14:textId="77777777" w:rsidTr="00033F68">
        <w:tc>
          <w:tcPr>
            <w:tcW w:w="1951" w:type="dxa"/>
          </w:tcPr>
          <w:p w14:paraId="340F8FD5" w14:textId="77777777" w:rsidR="0020682E" w:rsidRPr="00A36D8C" w:rsidRDefault="00972912" w:rsidP="005614FD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540DAF60" w14:textId="77777777" w:rsidR="0020682E" w:rsidRPr="00A36D8C" w:rsidRDefault="002B70B1" w:rsidP="002B70B1">
            <w:pPr>
              <w:jc w:val="center"/>
            </w:pPr>
            <w:r>
              <w:t>44</w:t>
            </w:r>
          </w:p>
        </w:tc>
        <w:tc>
          <w:tcPr>
            <w:tcW w:w="2551" w:type="dxa"/>
          </w:tcPr>
          <w:p w14:paraId="2C0DDD47" w14:textId="77777777" w:rsidR="0020682E" w:rsidRPr="00A36D8C" w:rsidRDefault="007E5F44" w:rsidP="005614FD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2AEEB9BF" w14:textId="77777777" w:rsidR="0020682E" w:rsidRPr="00A36D8C" w:rsidRDefault="002B70B1" w:rsidP="005614FD">
            <w:pPr>
              <w:jc w:val="center"/>
            </w:pPr>
            <w:r>
              <w:t>5</w:t>
            </w:r>
          </w:p>
        </w:tc>
      </w:tr>
      <w:tr w:rsidR="0020682E" w14:paraId="76C0F37F" w14:textId="77777777" w:rsidTr="00033F68">
        <w:tc>
          <w:tcPr>
            <w:tcW w:w="1951" w:type="dxa"/>
          </w:tcPr>
          <w:p w14:paraId="1982F6E1" w14:textId="77777777" w:rsidR="0020682E" w:rsidRPr="00A36D8C" w:rsidRDefault="00972912" w:rsidP="005614FD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5045C9E3" w14:textId="77777777" w:rsidR="0020682E" w:rsidRPr="00A36D8C" w:rsidRDefault="002B70B1" w:rsidP="005614FD">
            <w:pPr>
              <w:jc w:val="center"/>
            </w:pPr>
            <w:r>
              <w:t>48</w:t>
            </w:r>
          </w:p>
        </w:tc>
        <w:tc>
          <w:tcPr>
            <w:tcW w:w="2551" w:type="dxa"/>
          </w:tcPr>
          <w:p w14:paraId="205EF37E" w14:textId="77777777" w:rsidR="0020682E" w:rsidRPr="00A36D8C" w:rsidRDefault="007E5F44" w:rsidP="005614FD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14:paraId="75AFDD12" w14:textId="77777777" w:rsidR="0020682E" w:rsidRPr="00A36D8C" w:rsidRDefault="002B70B1" w:rsidP="005614FD">
            <w:pPr>
              <w:jc w:val="center"/>
            </w:pPr>
            <w:r>
              <w:t>22</w:t>
            </w:r>
          </w:p>
        </w:tc>
      </w:tr>
      <w:tr w:rsidR="0020682E" w14:paraId="4E04F3C4" w14:textId="77777777" w:rsidTr="00033F68">
        <w:tc>
          <w:tcPr>
            <w:tcW w:w="1951" w:type="dxa"/>
          </w:tcPr>
          <w:p w14:paraId="634A47FF" w14:textId="77777777" w:rsidR="0020682E" w:rsidRPr="00A36D8C" w:rsidRDefault="00972912" w:rsidP="00972912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33B8DB07" w14:textId="77777777" w:rsidR="0020682E" w:rsidRPr="00A36D8C" w:rsidRDefault="002B70B1" w:rsidP="005614FD">
            <w:pPr>
              <w:jc w:val="center"/>
            </w:pPr>
            <w:r>
              <w:t>49</w:t>
            </w:r>
          </w:p>
        </w:tc>
        <w:tc>
          <w:tcPr>
            <w:tcW w:w="2551" w:type="dxa"/>
          </w:tcPr>
          <w:p w14:paraId="55B769C4" w14:textId="77777777" w:rsidR="0020682E" w:rsidRPr="00A36D8C" w:rsidRDefault="007E5F44" w:rsidP="005614FD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78617651" w14:textId="77777777" w:rsidR="0020682E" w:rsidRPr="00A36D8C" w:rsidRDefault="002B70B1" w:rsidP="005614FD">
            <w:pPr>
              <w:jc w:val="center"/>
            </w:pPr>
            <w:r>
              <w:t>25</w:t>
            </w:r>
          </w:p>
        </w:tc>
      </w:tr>
      <w:tr w:rsidR="0020682E" w14:paraId="7CFCE7F8" w14:textId="77777777" w:rsidTr="00033F68">
        <w:tc>
          <w:tcPr>
            <w:tcW w:w="1951" w:type="dxa"/>
          </w:tcPr>
          <w:p w14:paraId="2F08873D" w14:textId="77777777" w:rsidR="0020682E" w:rsidRPr="00A36D8C" w:rsidRDefault="00972912" w:rsidP="00972912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7538EB40" w14:textId="77777777" w:rsidR="0020682E" w:rsidRPr="00A36D8C" w:rsidRDefault="002B70B1" w:rsidP="005614FD">
            <w:pPr>
              <w:jc w:val="center"/>
            </w:pPr>
            <w:r>
              <w:t>51</w:t>
            </w:r>
          </w:p>
        </w:tc>
        <w:tc>
          <w:tcPr>
            <w:tcW w:w="2551" w:type="dxa"/>
          </w:tcPr>
          <w:p w14:paraId="23A5EA04" w14:textId="77777777" w:rsidR="0020682E" w:rsidRPr="00A36D8C" w:rsidRDefault="007E5F44" w:rsidP="005614FD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14:paraId="2F0F675B" w14:textId="77777777" w:rsidR="0020682E" w:rsidRPr="00A36D8C" w:rsidRDefault="002B70B1" w:rsidP="005614FD">
            <w:pPr>
              <w:jc w:val="center"/>
            </w:pPr>
            <w:r>
              <w:t>20</w:t>
            </w:r>
          </w:p>
        </w:tc>
      </w:tr>
      <w:tr w:rsidR="0020682E" w14:paraId="1DD2200C" w14:textId="77777777" w:rsidTr="00033F68">
        <w:tc>
          <w:tcPr>
            <w:tcW w:w="1951" w:type="dxa"/>
          </w:tcPr>
          <w:p w14:paraId="0D5C141A" w14:textId="77777777" w:rsidR="0020682E" w:rsidRPr="00A36D8C" w:rsidRDefault="00972912" w:rsidP="00972912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207BD86D" w14:textId="77777777" w:rsidR="0020682E" w:rsidRPr="00A36D8C" w:rsidRDefault="002B70B1" w:rsidP="005614FD">
            <w:pPr>
              <w:jc w:val="center"/>
            </w:pPr>
            <w:r>
              <w:t>87</w:t>
            </w:r>
          </w:p>
        </w:tc>
        <w:tc>
          <w:tcPr>
            <w:tcW w:w="2551" w:type="dxa"/>
          </w:tcPr>
          <w:p w14:paraId="4A2AA32A" w14:textId="77777777" w:rsidR="0020682E" w:rsidRPr="00A36D8C" w:rsidRDefault="007E5F44" w:rsidP="005614FD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14:paraId="60C26CBB" w14:textId="77777777" w:rsidR="0020682E" w:rsidRPr="00A36D8C" w:rsidRDefault="002B70B1" w:rsidP="005614FD">
            <w:pPr>
              <w:jc w:val="center"/>
            </w:pPr>
            <w:r>
              <w:t>19</w:t>
            </w:r>
          </w:p>
        </w:tc>
      </w:tr>
      <w:tr w:rsidR="0020682E" w14:paraId="0A9E100F" w14:textId="77777777" w:rsidTr="00033F68">
        <w:tc>
          <w:tcPr>
            <w:tcW w:w="1951" w:type="dxa"/>
          </w:tcPr>
          <w:p w14:paraId="2124253B" w14:textId="77777777" w:rsidR="0020682E" w:rsidRPr="00A36D8C" w:rsidRDefault="00C61CB1" w:rsidP="00C61CB1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02B51D1B" w14:textId="77777777" w:rsidR="0020682E" w:rsidRPr="00A36D8C" w:rsidRDefault="002B70B1" w:rsidP="002A375B">
            <w:pPr>
              <w:jc w:val="center"/>
            </w:pPr>
            <w:r>
              <w:t>100</w:t>
            </w:r>
          </w:p>
        </w:tc>
        <w:tc>
          <w:tcPr>
            <w:tcW w:w="2551" w:type="dxa"/>
          </w:tcPr>
          <w:p w14:paraId="792A5206" w14:textId="77777777" w:rsidR="0020682E" w:rsidRPr="00A36D8C" w:rsidRDefault="007E5F44" w:rsidP="005614FD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14:paraId="67999961" w14:textId="77777777" w:rsidR="0020682E" w:rsidRPr="00A36D8C" w:rsidRDefault="002B70B1" w:rsidP="005614FD">
            <w:pPr>
              <w:jc w:val="center"/>
            </w:pPr>
            <w:r>
              <w:t>16</w:t>
            </w:r>
          </w:p>
        </w:tc>
      </w:tr>
      <w:tr w:rsidR="0020682E" w14:paraId="537B5B79" w14:textId="77777777" w:rsidTr="00033F68">
        <w:tc>
          <w:tcPr>
            <w:tcW w:w="1951" w:type="dxa"/>
          </w:tcPr>
          <w:p w14:paraId="6CDABF8D" w14:textId="77777777" w:rsidR="0020682E" w:rsidRPr="00A36D8C" w:rsidRDefault="00C61CB1" w:rsidP="005614FD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1EF37597" w14:textId="77777777" w:rsidR="0020682E" w:rsidRPr="00A36D8C" w:rsidRDefault="002B70B1" w:rsidP="002A375B">
            <w:pPr>
              <w:jc w:val="center"/>
            </w:pPr>
            <w:r>
              <w:t>132</w:t>
            </w:r>
          </w:p>
        </w:tc>
        <w:tc>
          <w:tcPr>
            <w:tcW w:w="2551" w:type="dxa"/>
          </w:tcPr>
          <w:p w14:paraId="7CF2F4F3" w14:textId="77777777" w:rsidR="0020682E" w:rsidRPr="00A36D8C" w:rsidRDefault="007E5F44" w:rsidP="005614FD">
            <w:pPr>
              <w:jc w:val="center"/>
            </w:pPr>
            <w:r>
              <w:t>12</w:t>
            </w:r>
          </w:p>
        </w:tc>
        <w:tc>
          <w:tcPr>
            <w:tcW w:w="2268" w:type="dxa"/>
          </w:tcPr>
          <w:p w14:paraId="0FABF8FA" w14:textId="77777777" w:rsidR="0020682E" w:rsidRPr="00A36D8C" w:rsidRDefault="002B70B1" w:rsidP="005614FD">
            <w:pPr>
              <w:jc w:val="center"/>
            </w:pPr>
            <w:r>
              <w:t>44</w:t>
            </w:r>
          </w:p>
        </w:tc>
      </w:tr>
      <w:tr w:rsidR="00F26F4F" w:rsidRPr="00BE6289" w14:paraId="10ACB1D0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3E7103D4" w14:textId="77777777" w:rsidR="00F26F4F" w:rsidRPr="00BE6289" w:rsidRDefault="00F26F4F" w:rsidP="005614FD">
            <w:pPr>
              <w:rPr>
                <w:b/>
              </w:rPr>
            </w:pPr>
            <w:r>
              <w:rPr>
                <w:b/>
              </w:rPr>
              <w:t>Název doktorského studijního programu odpovídajícího oboru řízení</w:t>
            </w:r>
          </w:p>
        </w:tc>
      </w:tr>
      <w:tr w:rsidR="00F26F4F" w14:paraId="223CAEBB" w14:textId="77777777" w:rsidTr="00033F68">
        <w:trPr>
          <w:trHeight w:val="318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C2E2B37" w14:textId="77777777" w:rsidR="00F26F4F" w:rsidRDefault="002B70B1" w:rsidP="005614FD">
            <w:pPr>
              <w:rPr>
                <w:b/>
              </w:rPr>
            </w:pPr>
            <w:r>
              <w:rPr>
                <w:b/>
              </w:rPr>
              <w:t>Economics and management field Management and Economics</w:t>
            </w:r>
          </w:p>
        </w:tc>
      </w:tr>
      <w:tr w:rsidR="0020682E" w:rsidRPr="001E50C4" w14:paraId="2F6B3386" w14:textId="77777777" w:rsidTr="00033F68">
        <w:tc>
          <w:tcPr>
            <w:tcW w:w="1951" w:type="dxa"/>
            <w:shd w:val="clear" w:color="auto" w:fill="FBD4B4"/>
          </w:tcPr>
          <w:p w14:paraId="0D07F5EE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Uskutečňován od</w:t>
            </w:r>
          </w:p>
        </w:tc>
        <w:tc>
          <w:tcPr>
            <w:tcW w:w="2552" w:type="dxa"/>
            <w:shd w:val="clear" w:color="auto" w:fill="auto"/>
          </w:tcPr>
          <w:p w14:paraId="05727592" w14:textId="624BBAFD" w:rsidR="0020682E" w:rsidRPr="001E50C4" w:rsidRDefault="0020109B">
            <w:pPr>
              <w:jc w:val="center"/>
              <w:rPr>
                <w:b/>
              </w:rPr>
            </w:pPr>
            <w:ins w:id="237" w:author="Roman Bobák" w:date="2018-08-20T12:03:00Z">
              <w:r>
                <w:rPr>
                  <w:b/>
                </w:rPr>
                <w:t>200</w:t>
              </w:r>
            </w:ins>
            <w:ins w:id="238" w:author="Roman Bobák" w:date="2018-08-20T12:20:00Z">
              <w:r w:rsidR="0034507B">
                <w:rPr>
                  <w:b/>
                </w:rPr>
                <w:t>6</w:t>
              </w:r>
            </w:ins>
            <w:del w:id="239" w:author="Roman Bobák" w:date="2018-08-20T12:02:00Z">
              <w:r w:rsidR="002B70B1" w:rsidDel="0020109B">
                <w:rPr>
                  <w:b/>
                </w:rPr>
                <w:delText>2006/2007</w:delText>
              </w:r>
            </w:del>
          </w:p>
        </w:tc>
        <w:tc>
          <w:tcPr>
            <w:tcW w:w="2551" w:type="dxa"/>
            <w:shd w:val="clear" w:color="auto" w:fill="FBD4B4"/>
          </w:tcPr>
          <w:p w14:paraId="131507CE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Uskutečňován do</w:t>
            </w:r>
          </w:p>
        </w:tc>
        <w:tc>
          <w:tcPr>
            <w:tcW w:w="2268" w:type="dxa"/>
            <w:shd w:val="clear" w:color="auto" w:fill="auto"/>
          </w:tcPr>
          <w:p w14:paraId="28D9324B" w14:textId="77777777" w:rsidR="0020682E" w:rsidRPr="001E50C4" w:rsidRDefault="002B70B1" w:rsidP="003553F2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20682E" w:rsidRPr="001E50C4" w14:paraId="2A1A104F" w14:textId="77777777" w:rsidTr="00033F68">
        <w:tc>
          <w:tcPr>
            <w:tcW w:w="1951" w:type="dxa"/>
            <w:shd w:val="clear" w:color="auto" w:fill="FBD4B4"/>
          </w:tcPr>
          <w:p w14:paraId="3EA47213" w14:textId="77777777" w:rsidR="0020682E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Akademický rok</w:t>
            </w:r>
          </w:p>
        </w:tc>
        <w:tc>
          <w:tcPr>
            <w:tcW w:w="2552" w:type="dxa"/>
            <w:shd w:val="clear" w:color="auto" w:fill="FBD4B4"/>
          </w:tcPr>
          <w:p w14:paraId="45B906F0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>Počet zapsaných studentů</w:t>
            </w:r>
          </w:p>
        </w:tc>
        <w:tc>
          <w:tcPr>
            <w:tcW w:w="2551" w:type="dxa"/>
            <w:shd w:val="clear" w:color="auto" w:fill="FBD4B4"/>
          </w:tcPr>
          <w:p w14:paraId="664BFC54" w14:textId="77777777" w:rsidR="0020682E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FB0A36">
              <w:rPr>
                <w:b/>
              </w:rPr>
              <w:t xml:space="preserve">úspěšných </w:t>
            </w:r>
            <w:r>
              <w:rPr>
                <w:b/>
              </w:rPr>
              <w:t>absolventů</w:t>
            </w:r>
          </w:p>
        </w:tc>
        <w:tc>
          <w:tcPr>
            <w:tcW w:w="2268" w:type="dxa"/>
            <w:shd w:val="clear" w:color="auto" w:fill="FBD4B4"/>
          </w:tcPr>
          <w:p w14:paraId="0C1C05E0" w14:textId="77777777" w:rsidR="0020682E" w:rsidRPr="001E50C4" w:rsidRDefault="0020682E" w:rsidP="003553F2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r w:rsidR="006B081B">
              <w:rPr>
                <w:b/>
              </w:rPr>
              <w:t xml:space="preserve">neúspěšných </w:t>
            </w:r>
            <w:r>
              <w:rPr>
                <w:b/>
              </w:rPr>
              <w:t>studentů</w:t>
            </w:r>
          </w:p>
        </w:tc>
      </w:tr>
      <w:tr w:rsidR="00845A75" w14:paraId="462AF0C0" w14:textId="77777777" w:rsidTr="00033F68">
        <w:tc>
          <w:tcPr>
            <w:tcW w:w="1951" w:type="dxa"/>
          </w:tcPr>
          <w:p w14:paraId="44F06770" w14:textId="77777777" w:rsidR="00845A75" w:rsidRPr="00A36D8C" w:rsidRDefault="00845A75" w:rsidP="00845A75">
            <w:pPr>
              <w:jc w:val="center"/>
            </w:pPr>
            <w:r w:rsidRPr="00A36D8C">
              <w:t>2017/2018</w:t>
            </w:r>
          </w:p>
        </w:tc>
        <w:tc>
          <w:tcPr>
            <w:tcW w:w="2552" w:type="dxa"/>
          </w:tcPr>
          <w:p w14:paraId="55BD0B21" w14:textId="77777777" w:rsidR="00845A75" w:rsidRPr="007E5F44" w:rsidRDefault="002B70B1" w:rsidP="00845A75">
            <w:pPr>
              <w:jc w:val="center"/>
            </w:pPr>
            <w:r>
              <w:t>35</w:t>
            </w:r>
          </w:p>
        </w:tc>
        <w:tc>
          <w:tcPr>
            <w:tcW w:w="2551" w:type="dxa"/>
          </w:tcPr>
          <w:p w14:paraId="5060C9DA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2C2C9A5F" w14:textId="77777777" w:rsidR="00845A75" w:rsidRPr="007E5F44" w:rsidRDefault="002B70B1" w:rsidP="00845A75">
            <w:pPr>
              <w:jc w:val="center"/>
            </w:pPr>
            <w:r>
              <w:t>1</w:t>
            </w:r>
          </w:p>
        </w:tc>
      </w:tr>
      <w:tr w:rsidR="00845A75" w14:paraId="3B3C2873" w14:textId="77777777" w:rsidTr="00033F68">
        <w:tc>
          <w:tcPr>
            <w:tcW w:w="1951" w:type="dxa"/>
          </w:tcPr>
          <w:p w14:paraId="7862BF1A" w14:textId="77777777" w:rsidR="00845A75" w:rsidRPr="00A36D8C" w:rsidRDefault="00845A75" w:rsidP="00845A75">
            <w:pPr>
              <w:jc w:val="center"/>
            </w:pPr>
            <w:r w:rsidRPr="00A36D8C">
              <w:t>2016/2017</w:t>
            </w:r>
          </w:p>
        </w:tc>
        <w:tc>
          <w:tcPr>
            <w:tcW w:w="2552" w:type="dxa"/>
          </w:tcPr>
          <w:p w14:paraId="7F4A41FA" w14:textId="77777777" w:rsidR="00845A75" w:rsidRPr="007E5F44" w:rsidRDefault="002B70B1" w:rsidP="00845A75">
            <w:pPr>
              <w:jc w:val="center"/>
            </w:pPr>
            <w:r>
              <w:t>24</w:t>
            </w:r>
          </w:p>
        </w:tc>
        <w:tc>
          <w:tcPr>
            <w:tcW w:w="2551" w:type="dxa"/>
          </w:tcPr>
          <w:p w14:paraId="5ED205A3" w14:textId="77777777" w:rsidR="00845A75" w:rsidRPr="007E5F44" w:rsidRDefault="007E5F44" w:rsidP="00845A75">
            <w:pPr>
              <w:jc w:val="center"/>
            </w:pPr>
            <w:r w:rsidRPr="007E5F44">
              <w:t>1</w:t>
            </w:r>
          </w:p>
        </w:tc>
        <w:tc>
          <w:tcPr>
            <w:tcW w:w="2268" w:type="dxa"/>
          </w:tcPr>
          <w:p w14:paraId="3A2F14C2" w14:textId="77777777" w:rsidR="00845A75" w:rsidRPr="007E5F44" w:rsidRDefault="002B70B1" w:rsidP="00845A75">
            <w:pPr>
              <w:jc w:val="center"/>
            </w:pPr>
            <w:r>
              <w:t>6</w:t>
            </w:r>
          </w:p>
        </w:tc>
      </w:tr>
      <w:tr w:rsidR="00845A75" w14:paraId="1DACBAD2" w14:textId="77777777" w:rsidTr="00033F68">
        <w:tc>
          <w:tcPr>
            <w:tcW w:w="1951" w:type="dxa"/>
          </w:tcPr>
          <w:p w14:paraId="0DE892AE" w14:textId="77777777" w:rsidR="00845A75" w:rsidRPr="00A36D8C" w:rsidRDefault="00845A75" w:rsidP="00845A75">
            <w:pPr>
              <w:jc w:val="center"/>
            </w:pPr>
            <w:r w:rsidRPr="00A36D8C">
              <w:t>2015/2016</w:t>
            </w:r>
          </w:p>
        </w:tc>
        <w:tc>
          <w:tcPr>
            <w:tcW w:w="2552" w:type="dxa"/>
          </w:tcPr>
          <w:p w14:paraId="2E4FDAF4" w14:textId="77777777" w:rsidR="00845A75" w:rsidRPr="007E5F44" w:rsidRDefault="002B70B1" w:rsidP="00845A75">
            <w:pPr>
              <w:jc w:val="center"/>
            </w:pPr>
            <w:r>
              <w:t>18</w:t>
            </w:r>
          </w:p>
        </w:tc>
        <w:tc>
          <w:tcPr>
            <w:tcW w:w="2551" w:type="dxa"/>
          </w:tcPr>
          <w:p w14:paraId="488F8FE4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46900215" w14:textId="77777777" w:rsidR="00845A75" w:rsidRPr="007E5F44" w:rsidRDefault="002B70B1" w:rsidP="00845A75">
            <w:pPr>
              <w:jc w:val="center"/>
            </w:pPr>
            <w:r>
              <w:t>4</w:t>
            </w:r>
          </w:p>
        </w:tc>
      </w:tr>
      <w:tr w:rsidR="00845A75" w14:paraId="4D387D6A" w14:textId="77777777" w:rsidTr="00033F68">
        <w:tc>
          <w:tcPr>
            <w:tcW w:w="1951" w:type="dxa"/>
          </w:tcPr>
          <w:p w14:paraId="0687BFF1" w14:textId="77777777" w:rsidR="00845A75" w:rsidRPr="00A36D8C" w:rsidRDefault="00845A75" w:rsidP="00845A75">
            <w:pPr>
              <w:jc w:val="center"/>
            </w:pPr>
            <w:r w:rsidRPr="00A36D8C">
              <w:t>2014/2015</w:t>
            </w:r>
          </w:p>
        </w:tc>
        <w:tc>
          <w:tcPr>
            <w:tcW w:w="2552" w:type="dxa"/>
          </w:tcPr>
          <w:p w14:paraId="20DB3620" w14:textId="77777777" w:rsidR="00845A75" w:rsidRPr="007E5F44" w:rsidRDefault="002B70B1" w:rsidP="00845A75">
            <w:pPr>
              <w:jc w:val="center"/>
            </w:pPr>
            <w:r>
              <w:t>21</w:t>
            </w:r>
          </w:p>
        </w:tc>
        <w:tc>
          <w:tcPr>
            <w:tcW w:w="2551" w:type="dxa"/>
          </w:tcPr>
          <w:p w14:paraId="14B83E99" w14:textId="77777777" w:rsidR="00845A75" w:rsidRPr="007E5F44" w:rsidRDefault="007E5F44" w:rsidP="00845A75">
            <w:pPr>
              <w:jc w:val="center"/>
            </w:pPr>
            <w:r w:rsidRPr="007E5F44">
              <w:t>2</w:t>
            </w:r>
          </w:p>
        </w:tc>
        <w:tc>
          <w:tcPr>
            <w:tcW w:w="2268" w:type="dxa"/>
          </w:tcPr>
          <w:p w14:paraId="7B46264E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2564872B" w14:textId="77777777" w:rsidTr="00033F68">
        <w:tc>
          <w:tcPr>
            <w:tcW w:w="1951" w:type="dxa"/>
          </w:tcPr>
          <w:p w14:paraId="0B3027C0" w14:textId="77777777" w:rsidR="00845A75" w:rsidRPr="00A36D8C" w:rsidRDefault="00845A75" w:rsidP="00845A75">
            <w:pPr>
              <w:jc w:val="center"/>
            </w:pPr>
            <w:r w:rsidRPr="00A36D8C">
              <w:t>2013/2014</w:t>
            </w:r>
          </w:p>
        </w:tc>
        <w:tc>
          <w:tcPr>
            <w:tcW w:w="2552" w:type="dxa"/>
          </w:tcPr>
          <w:p w14:paraId="517194DD" w14:textId="77777777" w:rsidR="00845A75" w:rsidRPr="007E5F44" w:rsidRDefault="002B70B1" w:rsidP="00845A75">
            <w:pPr>
              <w:jc w:val="center"/>
            </w:pPr>
            <w:r>
              <w:t>13</w:t>
            </w:r>
          </w:p>
        </w:tc>
        <w:tc>
          <w:tcPr>
            <w:tcW w:w="2551" w:type="dxa"/>
          </w:tcPr>
          <w:p w14:paraId="0D68D142" w14:textId="77777777" w:rsidR="00845A75" w:rsidRPr="007E5F44" w:rsidRDefault="007E5F44" w:rsidP="00845A75">
            <w:pPr>
              <w:jc w:val="center"/>
            </w:pPr>
            <w:r w:rsidRPr="007E5F44">
              <w:t>3</w:t>
            </w:r>
          </w:p>
        </w:tc>
        <w:tc>
          <w:tcPr>
            <w:tcW w:w="2268" w:type="dxa"/>
          </w:tcPr>
          <w:p w14:paraId="093084D5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24D9F86C" w14:textId="77777777" w:rsidTr="00033F68">
        <w:tc>
          <w:tcPr>
            <w:tcW w:w="1951" w:type="dxa"/>
          </w:tcPr>
          <w:p w14:paraId="1CA24168" w14:textId="77777777" w:rsidR="00845A75" w:rsidRPr="00A36D8C" w:rsidRDefault="00845A75" w:rsidP="00845A75">
            <w:pPr>
              <w:jc w:val="center"/>
            </w:pPr>
            <w:r w:rsidRPr="00A36D8C">
              <w:t>2012/2013</w:t>
            </w:r>
          </w:p>
        </w:tc>
        <w:tc>
          <w:tcPr>
            <w:tcW w:w="2552" w:type="dxa"/>
          </w:tcPr>
          <w:p w14:paraId="17B402E2" w14:textId="77777777" w:rsidR="00845A75" w:rsidRPr="007E5F44" w:rsidRDefault="002B70B1" w:rsidP="00845A75">
            <w:pPr>
              <w:jc w:val="center"/>
            </w:pPr>
            <w:r>
              <w:t>17</w:t>
            </w:r>
          </w:p>
        </w:tc>
        <w:tc>
          <w:tcPr>
            <w:tcW w:w="2551" w:type="dxa"/>
          </w:tcPr>
          <w:p w14:paraId="6FDF523E" w14:textId="77777777" w:rsidR="00845A75" w:rsidRPr="007E5F44" w:rsidRDefault="007E5F44" w:rsidP="00845A75">
            <w:pPr>
              <w:jc w:val="center"/>
            </w:pPr>
            <w:r w:rsidRPr="007E5F44">
              <w:t>9</w:t>
            </w:r>
          </w:p>
        </w:tc>
        <w:tc>
          <w:tcPr>
            <w:tcW w:w="2268" w:type="dxa"/>
          </w:tcPr>
          <w:p w14:paraId="656312ED" w14:textId="77777777" w:rsidR="00845A75" w:rsidRPr="007E5F44" w:rsidRDefault="002B70B1" w:rsidP="00845A75">
            <w:pPr>
              <w:jc w:val="center"/>
            </w:pPr>
            <w:r>
              <w:t>2</w:t>
            </w:r>
          </w:p>
        </w:tc>
      </w:tr>
      <w:tr w:rsidR="00845A75" w14:paraId="4E6D6D9C" w14:textId="77777777" w:rsidTr="00033F68">
        <w:tc>
          <w:tcPr>
            <w:tcW w:w="1951" w:type="dxa"/>
          </w:tcPr>
          <w:p w14:paraId="591C1768" w14:textId="77777777" w:rsidR="00845A75" w:rsidRPr="00A36D8C" w:rsidRDefault="00845A75" w:rsidP="00845A75">
            <w:pPr>
              <w:jc w:val="center"/>
            </w:pPr>
            <w:r w:rsidRPr="00A36D8C">
              <w:t>2011/2012</w:t>
            </w:r>
          </w:p>
        </w:tc>
        <w:tc>
          <w:tcPr>
            <w:tcW w:w="2552" w:type="dxa"/>
          </w:tcPr>
          <w:p w14:paraId="25BAD842" w14:textId="77777777" w:rsidR="00845A75" w:rsidRPr="007E5F44" w:rsidRDefault="002B70B1" w:rsidP="00845A75">
            <w:pPr>
              <w:jc w:val="center"/>
            </w:pPr>
            <w:r>
              <w:t>17</w:t>
            </w:r>
          </w:p>
        </w:tc>
        <w:tc>
          <w:tcPr>
            <w:tcW w:w="2551" w:type="dxa"/>
          </w:tcPr>
          <w:p w14:paraId="0C072FE6" w14:textId="77777777" w:rsidR="00845A75" w:rsidRPr="007E5F44" w:rsidRDefault="007E5F44" w:rsidP="00845A75">
            <w:pPr>
              <w:jc w:val="center"/>
            </w:pPr>
            <w:r w:rsidRPr="007E5F44">
              <w:t>6</w:t>
            </w:r>
          </w:p>
        </w:tc>
        <w:tc>
          <w:tcPr>
            <w:tcW w:w="2268" w:type="dxa"/>
          </w:tcPr>
          <w:p w14:paraId="0AC54ED1" w14:textId="77777777" w:rsidR="00845A75" w:rsidRPr="007E5F44" w:rsidRDefault="002B70B1" w:rsidP="00845A75">
            <w:pPr>
              <w:jc w:val="center"/>
            </w:pPr>
            <w:r>
              <w:t>1</w:t>
            </w:r>
          </w:p>
        </w:tc>
      </w:tr>
      <w:tr w:rsidR="00845A75" w14:paraId="47CCB9A0" w14:textId="77777777" w:rsidTr="00033F68">
        <w:tc>
          <w:tcPr>
            <w:tcW w:w="1951" w:type="dxa"/>
          </w:tcPr>
          <w:p w14:paraId="5712D0AA" w14:textId="77777777" w:rsidR="00845A75" w:rsidRPr="00A36D8C" w:rsidRDefault="00845A75" w:rsidP="00845A75">
            <w:pPr>
              <w:jc w:val="center"/>
            </w:pPr>
            <w:r w:rsidRPr="00A36D8C">
              <w:t>2010/2011</w:t>
            </w:r>
          </w:p>
        </w:tc>
        <w:tc>
          <w:tcPr>
            <w:tcW w:w="2552" w:type="dxa"/>
          </w:tcPr>
          <w:p w14:paraId="07DBDF2E" w14:textId="77777777" w:rsidR="00845A75" w:rsidRPr="007E5F44" w:rsidRDefault="002B70B1" w:rsidP="00845A75">
            <w:pPr>
              <w:jc w:val="center"/>
            </w:pPr>
            <w:r>
              <w:t>24</w:t>
            </w:r>
          </w:p>
        </w:tc>
        <w:tc>
          <w:tcPr>
            <w:tcW w:w="2551" w:type="dxa"/>
          </w:tcPr>
          <w:p w14:paraId="190D9DE3" w14:textId="77777777" w:rsidR="00845A75" w:rsidRPr="007E5F44" w:rsidRDefault="007E5F44" w:rsidP="00845A75">
            <w:pPr>
              <w:jc w:val="center"/>
            </w:pPr>
            <w:r w:rsidRPr="007E5F44">
              <w:t>5</w:t>
            </w:r>
          </w:p>
        </w:tc>
        <w:tc>
          <w:tcPr>
            <w:tcW w:w="2268" w:type="dxa"/>
          </w:tcPr>
          <w:p w14:paraId="3A6ECD74" w14:textId="77777777" w:rsidR="00845A75" w:rsidRPr="007E5F44" w:rsidRDefault="002B70B1" w:rsidP="00845A75">
            <w:pPr>
              <w:jc w:val="center"/>
            </w:pPr>
            <w:r>
              <w:t>4</w:t>
            </w:r>
          </w:p>
        </w:tc>
      </w:tr>
      <w:tr w:rsidR="00B85B0D" w14:paraId="2A1AC947" w14:textId="77777777" w:rsidTr="00C61A3D">
        <w:trPr>
          <w:trHeight w:val="318"/>
          <w:ins w:id="240" w:author="Roman Bobák" w:date="2018-08-19T12:39:00Z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1350558" w14:textId="1D3AB6F5" w:rsidR="00B85B0D" w:rsidRDefault="00B85B0D" w:rsidP="00C61A3D">
            <w:pPr>
              <w:rPr>
                <w:ins w:id="241" w:author="Roman Bobák" w:date="2018-08-19T12:39:00Z"/>
                <w:b/>
              </w:rPr>
            </w:pPr>
            <w:ins w:id="242" w:author="Roman Bobák" w:date="2018-08-19T12:40:00Z">
              <w:r>
                <w:rPr>
                  <w:b/>
                </w:rPr>
                <w:t>Hospodářská politika a správa obor Finance</w:t>
              </w:r>
            </w:ins>
          </w:p>
        </w:tc>
      </w:tr>
      <w:tr w:rsidR="00B85B0D" w:rsidRPr="001E50C4" w14:paraId="2B216289" w14:textId="77777777" w:rsidTr="00C61A3D">
        <w:trPr>
          <w:ins w:id="243" w:author="Roman Bobák" w:date="2018-08-19T12:39:00Z"/>
        </w:trPr>
        <w:tc>
          <w:tcPr>
            <w:tcW w:w="1951" w:type="dxa"/>
            <w:shd w:val="clear" w:color="auto" w:fill="FBD4B4"/>
          </w:tcPr>
          <w:p w14:paraId="60A86722" w14:textId="77777777" w:rsidR="00B85B0D" w:rsidRPr="001E50C4" w:rsidRDefault="00B85B0D" w:rsidP="00C61A3D">
            <w:pPr>
              <w:jc w:val="center"/>
              <w:rPr>
                <w:ins w:id="244" w:author="Roman Bobák" w:date="2018-08-19T12:39:00Z"/>
                <w:b/>
              </w:rPr>
            </w:pPr>
            <w:ins w:id="245" w:author="Roman Bobák" w:date="2018-08-19T12:39:00Z">
              <w:r>
                <w:rPr>
                  <w:b/>
                </w:rPr>
                <w:t>Uskutečňován od</w:t>
              </w:r>
            </w:ins>
          </w:p>
        </w:tc>
        <w:tc>
          <w:tcPr>
            <w:tcW w:w="2552" w:type="dxa"/>
            <w:shd w:val="clear" w:color="auto" w:fill="auto"/>
          </w:tcPr>
          <w:p w14:paraId="378961FD" w14:textId="57A2780F" w:rsidR="00B85B0D" w:rsidRPr="001E50C4" w:rsidRDefault="0034507B">
            <w:pPr>
              <w:jc w:val="center"/>
              <w:rPr>
                <w:ins w:id="246" w:author="Roman Bobák" w:date="2018-08-19T12:39:00Z"/>
                <w:b/>
              </w:rPr>
            </w:pPr>
            <w:ins w:id="247" w:author="Roman Bobák" w:date="2018-08-20T12:04:00Z">
              <w:r>
                <w:rPr>
                  <w:b/>
                </w:rPr>
                <w:t>2007</w:t>
              </w:r>
            </w:ins>
          </w:p>
        </w:tc>
        <w:tc>
          <w:tcPr>
            <w:tcW w:w="2551" w:type="dxa"/>
            <w:shd w:val="clear" w:color="auto" w:fill="FBD4B4"/>
          </w:tcPr>
          <w:p w14:paraId="2C80EA33" w14:textId="77777777" w:rsidR="00B85B0D" w:rsidRPr="001E50C4" w:rsidRDefault="00B85B0D" w:rsidP="00C61A3D">
            <w:pPr>
              <w:jc w:val="center"/>
              <w:rPr>
                <w:ins w:id="248" w:author="Roman Bobák" w:date="2018-08-19T12:39:00Z"/>
                <w:b/>
              </w:rPr>
            </w:pPr>
            <w:ins w:id="249" w:author="Roman Bobák" w:date="2018-08-19T12:39:00Z">
              <w:r>
                <w:rPr>
                  <w:b/>
                </w:rPr>
                <w:t>Uskutečňován do</w:t>
              </w:r>
            </w:ins>
          </w:p>
        </w:tc>
        <w:tc>
          <w:tcPr>
            <w:tcW w:w="2268" w:type="dxa"/>
            <w:shd w:val="clear" w:color="auto" w:fill="auto"/>
          </w:tcPr>
          <w:p w14:paraId="68A55E59" w14:textId="77777777" w:rsidR="00B85B0D" w:rsidRPr="001E50C4" w:rsidRDefault="00B85B0D" w:rsidP="00C61A3D">
            <w:pPr>
              <w:jc w:val="center"/>
              <w:rPr>
                <w:ins w:id="250" w:author="Roman Bobák" w:date="2018-08-19T12:39:00Z"/>
                <w:b/>
              </w:rPr>
            </w:pPr>
            <w:ins w:id="251" w:author="Roman Bobák" w:date="2018-08-19T12:39:00Z">
              <w:r>
                <w:rPr>
                  <w:b/>
                </w:rPr>
                <w:t>P</w:t>
              </w:r>
            </w:ins>
          </w:p>
        </w:tc>
      </w:tr>
      <w:tr w:rsidR="00B85B0D" w:rsidRPr="001E50C4" w14:paraId="2E522B4E" w14:textId="77777777" w:rsidTr="00C61A3D">
        <w:trPr>
          <w:ins w:id="252" w:author="Roman Bobák" w:date="2018-08-19T12:39:00Z"/>
        </w:trPr>
        <w:tc>
          <w:tcPr>
            <w:tcW w:w="1951" w:type="dxa"/>
            <w:shd w:val="clear" w:color="auto" w:fill="FBD4B4"/>
          </w:tcPr>
          <w:p w14:paraId="3ACDF251" w14:textId="77777777" w:rsidR="00B85B0D" w:rsidRDefault="00B85B0D" w:rsidP="00C61A3D">
            <w:pPr>
              <w:jc w:val="center"/>
              <w:rPr>
                <w:ins w:id="253" w:author="Roman Bobák" w:date="2018-08-19T12:39:00Z"/>
                <w:b/>
              </w:rPr>
            </w:pPr>
            <w:ins w:id="254" w:author="Roman Bobák" w:date="2018-08-19T12:39:00Z">
              <w:r>
                <w:rPr>
                  <w:b/>
                </w:rPr>
                <w:t>Akademický rok</w:t>
              </w:r>
            </w:ins>
          </w:p>
        </w:tc>
        <w:tc>
          <w:tcPr>
            <w:tcW w:w="2552" w:type="dxa"/>
            <w:shd w:val="clear" w:color="auto" w:fill="FBD4B4"/>
          </w:tcPr>
          <w:p w14:paraId="09D5F162" w14:textId="77777777" w:rsidR="00B85B0D" w:rsidRPr="001E50C4" w:rsidRDefault="00B85B0D" w:rsidP="00C61A3D">
            <w:pPr>
              <w:jc w:val="center"/>
              <w:rPr>
                <w:ins w:id="255" w:author="Roman Bobák" w:date="2018-08-19T12:39:00Z"/>
                <w:b/>
              </w:rPr>
            </w:pPr>
            <w:ins w:id="256" w:author="Roman Bobák" w:date="2018-08-19T12:39:00Z">
              <w:r>
                <w:rPr>
                  <w:b/>
                </w:rPr>
                <w:t>Počet zapsaných studentů</w:t>
              </w:r>
            </w:ins>
          </w:p>
        </w:tc>
        <w:tc>
          <w:tcPr>
            <w:tcW w:w="2551" w:type="dxa"/>
            <w:shd w:val="clear" w:color="auto" w:fill="FBD4B4"/>
          </w:tcPr>
          <w:p w14:paraId="6F99FBEA" w14:textId="77777777" w:rsidR="00B85B0D" w:rsidRDefault="00B85B0D" w:rsidP="00C61A3D">
            <w:pPr>
              <w:jc w:val="center"/>
              <w:rPr>
                <w:ins w:id="257" w:author="Roman Bobák" w:date="2018-08-19T12:39:00Z"/>
                <w:b/>
              </w:rPr>
            </w:pPr>
            <w:ins w:id="258" w:author="Roman Bobák" w:date="2018-08-19T12:39:00Z">
              <w:r>
                <w:rPr>
                  <w:b/>
                </w:rPr>
                <w:t>Počet úspěšných absolventů</w:t>
              </w:r>
            </w:ins>
          </w:p>
        </w:tc>
        <w:tc>
          <w:tcPr>
            <w:tcW w:w="2268" w:type="dxa"/>
            <w:shd w:val="clear" w:color="auto" w:fill="FBD4B4"/>
          </w:tcPr>
          <w:p w14:paraId="01622C82" w14:textId="77777777" w:rsidR="00B85B0D" w:rsidRPr="001E50C4" w:rsidRDefault="00B85B0D" w:rsidP="00C61A3D">
            <w:pPr>
              <w:jc w:val="center"/>
              <w:rPr>
                <w:ins w:id="259" w:author="Roman Bobák" w:date="2018-08-19T12:39:00Z"/>
                <w:b/>
              </w:rPr>
            </w:pPr>
            <w:ins w:id="260" w:author="Roman Bobák" w:date="2018-08-19T12:39:00Z">
              <w:r>
                <w:rPr>
                  <w:b/>
                </w:rPr>
                <w:t>Počet neúspěšných studentů</w:t>
              </w:r>
            </w:ins>
          </w:p>
        </w:tc>
      </w:tr>
      <w:tr w:rsidR="00B85B0D" w:rsidRPr="00A36D8C" w14:paraId="4E95DC05" w14:textId="77777777" w:rsidTr="00C61A3D">
        <w:trPr>
          <w:ins w:id="261" w:author="Roman Bobák" w:date="2018-08-19T12:39:00Z"/>
        </w:trPr>
        <w:tc>
          <w:tcPr>
            <w:tcW w:w="1951" w:type="dxa"/>
          </w:tcPr>
          <w:p w14:paraId="21540C08" w14:textId="77777777" w:rsidR="00B85B0D" w:rsidRPr="00A36D8C" w:rsidRDefault="00B85B0D" w:rsidP="00C61A3D">
            <w:pPr>
              <w:jc w:val="center"/>
              <w:rPr>
                <w:ins w:id="262" w:author="Roman Bobák" w:date="2018-08-19T12:39:00Z"/>
              </w:rPr>
            </w:pPr>
            <w:ins w:id="263" w:author="Roman Bobák" w:date="2018-08-19T12:39:00Z">
              <w:r w:rsidRPr="00A36D8C">
                <w:t>2017/2018</w:t>
              </w:r>
            </w:ins>
          </w:p>
        </w:tc>
        <w:tc>
          <w:tcPr>
            <w:tcW w:w="2552" w:type="dxa"/>
          </w:tcPr>
          <w:p w14:paraId="305E52D4" w14:textId="42412555" w:rsidR="00B85B0D" w:rsidRPr="00A36D8C" w:rsidRDefault="00BF01C0" w:rsidP="00C61A3D">
            <w:pPr>
              <w:jc w:val="center"/>
              <w:rPr>
                <w:ins w:id="264" w:author="Roman Bobák" w:date="2018-08-19T12:39:00Z"/>
              </w:rPr>
            </w:pPr>
            <w:ins w:id="265" w:author="Drábková Martina" w:date="2018-08-20T08:45:00Z">
              <w:r>
                <w:t>9</w:t>
              </w:r>
            </w:ins>
          </w:p>
        </w:tc>
        <w:tc>
          <w:tcPr>
            <w:tcW w:w="2551" w:type="dxa"/>
          </w:tcPr>
          <w:p w14:paraId="2D9C6EE3" w14:textId="33F32921" w:rsidR="00B85B0D" w:rsidRPr="00A36D8C" w:rsidRDefault="00BF01C0" w:rsidP="00C61A3D">
            <w:pPr>
              <w:jc w:val="center"/>
              <w:rPr>
                <w:ins w:id="266" w:author="Roman Bobák" w:date="2018-08-19T12:39:00Z"/>
              </w:rPr>
            </w:pPr>
            <w:ins w:id="267" w:author="Drábková Martina" w:date="2018-08-20T08:45:00Z">
              <w:r>
                <w:t>1</w:t>
              </w:r>
            </w:ins>
          </w:p>
        </w:tc>
        <w:tc>
          <w:tcPr>
            <w:tcW w:w="2268" w:type="dxa"/>
          </w:tcPr>
          <w:p w14:paraId="6556D0D1" w14:textId="2BB058B7" w:rsidR="00B85B0D" w:rsidRPr="00A36D8C" w:rsidRDefault="00BF01C0" w:rsidP="00C61A3D">
            <w:pPr>
              <w:jc w:val="center"/>
              <w:rPr>
                <w:ins w:id="268" w:author="Roman Bobák" w:date="2018-08-19T12:39:00Z"/>
              </w:rPr>
            </w:pPr>
            <w:ins w:id="269" w:author="Drábková Martina" w:date="2018-08-20T08:46:00Z">
              <w:r>
                <w:t>1</w:t>
              </w:r>
            </w:ins>
          </w:p>
        </w:tc>
      </w:tr>
      <w:tr w:rsidR="00B85B0D" w:rsidRPr="00A36D8C" w14:paraId="33BDD0FF" w14:textId="77777777" w:rsidTr="00C61A3D">
        <w:trPr>
          <w:ins w:id="270" w:author="Roman Bobák" w:date="2018-08-19T12:39:00Z"/>
        </w:trPr>
        <w:tc>
          <w:tcPr>
            <w:tcW w:w="1951" w:type="dxa"/>
          </w:tcPr>
          <w:p w14:paraId="66269829" w14:textId="77777777" w:rsidR="00B85B0D" w:rsidRPr="00A36D8C" w:rsidRDefault="00B85B0D" w:rsidP="00C61A3D">
            <w:pPr>
              <w:jc w:val="center"/>
              <w:rPr>
                <w:ins w:id="271" w:author="Roman Bobák" w:date="2018-08-19T12:39:00Z"/>
              </w:rPr>
            </w:pPr>
            <w:ins w:id="272" w:author="Roman Bobák" w:date="2018-08-19T12:39:00Z">
              <w:r w:rsidRPr="00A36D8C">
                <w:t>2016/2017</w:t>
              </w:r>
            </w:ins>
          </w:p>
        </w:tc>
        <w:tc>
          <w:tcPr>
            <w:tcW w:w="2552" w:type="dxa"/>
          </w:tcPr>
          <w:p w14:paraId="71A84FC2" w14:textId="0BFE72B5" w:rsidR="00B85B0D" w:rsidRPr="00A36D8C" w:rsidRDefault="00BF01C0" w:rsidP="00C61A3D">
            <w:pPr>
              <w:jc w:val="center"/>
              <w:rPr>
                <w:ins w:id="273" w:author="Roman Bobák" w:date="2018-08-19T12:39:00Z"/>
              </w:rPr>
            </w:pPr>
            <w:ins w:id="274" w:author="Drábková Martina" w:date="2018-08-20T08:45:00Z">
              <w:r>
                <w:t>10</w:t>
              </w:r>
            </w:ins>
          </w:p>
        </w:tc>
        <w:tc>
          <w:tcPr>
            <w:tcW w:w="2551" w:type="dxa"/>
          </w:tcPr>
          <w:p w14:paraId="6108B0C6" w14:textId="752014F5" w:rsidR="00B85B0D" w:rsidRPr="00A36D8C" w:rsidRDefault="00BF01C0" w:rsidP="00C61A3D">
            <w:pPr>
              <w:jc w:val="center"/>
              <w:rPr>
                <w:ins w:id="275" w:author="Roman Bobák" w:date="2018-08-19T12:39:00Z"/>
              </w:rPr>
            </w:pPr>
            <w:ins w:id="276" w:author="Drábková Martina" w:date="2018-08-20T08:46:00Z">
              <w:r>
                <w:t>1</w:t>
              </w:r>
            </w:ins>
          </w:p>
        </w:tc>
        <w:tc>
          <w:tcPr>
            <w:tcW w:w="2268" w:type="dxa"/>
          </w:tcPr>
          <w:p w14:paraId="257279F7" w14:textId="1B504AC4" w:rsidR="00B85B0D" w:rsidRPr="00A36D8C" w:rsidRDefault="00BF01C0" w:rsidP="00C61A3D">
            <w:pPr>
              <w:jc w:val="center"/>
              <w:rPr>
                <w:ins w:id="277" w:author="Roman Bobák" w:date="2018-08-19T12:39:00Z"/>
              </w:rPr>
            </w:pPr>
            <w:ins w:id="278" w:author="Drábková Martina" w:date="2018-08-20T08:46:00Z">
              <w:r>
                <w:t>1</w:t>
              </w:r>
            </w:ins>
          </w:p>
        </w:tc>
      </w:tr>
      <w:tr w:rsidR="00B85B0D" w:rsidRPr="00A36D8C" w14:paraId="6B93A122" w14:textId="77777777" w:rsidTr="00C61A3D">
        <w:trPr>
          <w:ins w:id="279" w:author="Roman Bobák" w:date="2018-08-19T12:39:00Z"/>
        </w:trPr>
        <w:tc>
          <w:tcPr>
            <w:tcW w:w="1951" w:type="dxa"/>
          </w:tcPr>
          <w:p w14:paraId="14079F6E" w14:textId="77777777" w:rsidR="00B85B0D" w:rsidRPr="00A36D8C" w:rsidRDefault="00B85B0D" w:rsidP="00C61A3D">
            <w:pPr>
              <w:jc w:val="center"/>
              <w:rPr>
                <w:ins w:id="280" w:author="Roman Bobák" w:date="2018-08-19T12:39:00Z"/>
              </w:rPr>
            </w:pPr>
            <w:ins w:id="281" w:author="Roman Bobák" w:date="2018-08-19T12:39:00Z">
              <w:r w:rsidRPr="00A36D8C">
                <w:t>2015/2016</w:t>
              </w:r>
            </w:ins>
          </w:p>
        </w:tc>
        <w:tc>
          <w:tcPr>
            <w:tcW w:w="2552" w:type="dxa"/>
          </w:tcPr>
          <w:p w14:paraId="037BFBCF" w14:textId="25E40856" w:rsidR="00B85B0D" w:rsidRPr="00A36D8C" w:rsidRDefault="00BF01C0" w:rsidP="00C61A3D">
            <w:pPr>
              <w:jc w:val="center"/>
              <w:rPr>
                <w:ins w:id="282" w:author="Roman Bobák" w:date="2018-08-19T12:39:00Z"/>
              </w:rPr>
            </w:pPr>
            <w:ins w:id="283" w:author="Drábková Martina" w:date="2018-08-20T08:45:00Z">
              <w:r>
                <w:t>14</w:t>
              </w:r>
            </w:ins>
          </w:p>
        </w:tc>
        <w:tc>
          <w:tcPr>
            <w:tcW w:w="2551" w:type="dxa"/>
          </w:tcPr>
          <w:p w14:paraId="4677D432" w14:textId="1CA1DAE7" w:rsidR="00B85B0D" w:rsidRPr="00A36D8C" w:rsidRDefault="00BF01C0" w:rsidP="00C61A3D">
            <w:pPr>
              <w:jc w:val="center"/>
              <w:rPr>
                <w:ins w:id="284" w:author="Roman Bobák" w:date="2018-08-19T12:39:00Z"/>
              </w:rPr>
            </w:pPr>
            <w:ins w:id="285" w:author="Drábková Martina" w:date="2018-08-20T08:45:00Z">
              <w:r>
                <w:t>4</w:t>
              </w:r>
            </w:ins>
          </w:p>
        </w:tc>
        <w:tc>
          <w:tcPr>
            <w:tcW w:w="2268" w:type="dxa"/>
          </w:tcPr>
          <w:p w14:paraId="7E144B24" w14:textId="31A3A2EC" w:rsidR="00B85B0D" w:rsidRPr="00A36D8C" w:rsidRDefault="00BF01C0" w:rsidP="00C61A3D">
            <w:pPr>
              <w:jc w:val="center"/>
              <w:rPr>
                <w:ins w:id="286" w:author="Roman Bobák" w:date="2018-08-19T12:39:00Z"/>
              </w:rPr>
            </w:pPr>
            <w:ins w:id="287" w:author="Drábková Martina" w:date="2018-08-20T08:46:00Z">
              <w:r>
                <w:t>2</w:t>
              </w:r>
            </w:ins>
          </w:p>
        </w:tc>
      </w:tr>
      <w:tr w:rsidR="00B85B0D" w:rsidRPr="00A36D8C" w14:paraId="7BC6193C" w14:textId="77777777" w:rsidTr="00C61A3D">
        <w:trPr>
          <w:ins w:id="288" w:author="Roman Bobák" w:date="2018-08-19T12:39:00Z"/>
        </w:trPr>
        <w:tc>
          <w:tcPr>
            <w:tcW w:w="1951" w:type="dxa"/>
          </w:tcPr>
          <w:p w14:paraId="19997556" w14:textId="77777777" w:rsidR="00B85B0D" w:rsidRPr="00A36D8C" w:rsidRDefault="00B85B0D" w:rsidP="00C61A3D">
            <w:pPr>
              <w:jc w:val="center"/>
              <w:rPr>
                <w:ins w:id="289" w:author="Roman Bobák" w:date="2018-08-19T12:39:00Z"/>
              </w:rPr>
            </w:pPr>
            <w:ins w:id="290" w:author="Roman Bobák" w:date="2018-08-19T12:39:00Z">
              <w:r w:rsidRPr="00A36D8C">
                <w:t>2014/2015</w:t>
              </w:r>
            </w:ins>
          </w:p>
        </w:tc>
        <w:tc>
          <w:tcPr>
            <w:tcW w:w="2552" w:type="dxa"/>
          </w:tcPr>
          <w:p w14:paraId="2F3731F2" w14:textId="68B87F45" w:rsidR="00B85B0D" w:rsidRPr="00A36D8C" w:rsidRDefault="00BF01C0" w:rsidP="00C61A3D">
            <w:pPr>
              <w:jc w:val="center"/>
              <w:rPr>
                <w:ins w:id="291" w:author="Roman Bobák" w:date="2018-08-19T12:39:00Z"/>
              </w:rPr>
            </w:pPr>
            <w:ins w:id="292" w:author="Drábková Martina" w:date="2018-08-20T08:45:00Z">
              <w:r>
                <w:t>13</w:t>
              </w:r>
            </w:ins>
          </w:p>
        </w:tc>
        <w:tc>
          <w:tcPr>
            <w:tcW w:w="2551" w:type="dxa"/>
          </w:tcPr>
          <w:p w14:paraId="7383D240" w14:textId="3F94ABED" w:rsidR="00B85B0D" w:rsidRPr="00A36D8C" w:rsidRDefault="00BF01C0" w:rsidP="00C61A3D">
            <w:pPr>
              <w:jc w:val="center"/>
              <w:rPr>
                <w:ins w:id="293" w:author="Roman Bobák" w:date="2018-08-19T12:39:00Z"/>
              </w:rPr>
            </w:pPr>
            <w:ins w:id="294" w:author="Drábková Martina" w:date="2018-08-20T08:45:00Z">
              <w:r>
                <w:t>2</w:t>
              </w:r>
            </w:ins>
          </w:p>
        </w:tc>
        <w:tc>
          <w:tcPr>
            <w:tcW w:w="2268" w:type="dxa"/>
          </w:tcPr>
          <w:p w14:paraId="2325CA14" w14:textId="6BAA6D2D" w:rsidR="00B85B0D" w:rsidRPr="00A36D8C" w:rsidRDefault="00BF01C0" w:rsidP="00C61A3D">
            <w:pPr>
              <w:jc w:val="center"/>
              <w:rPr>
                <w:ins w:id="295" w:author="Roman Bobák" w:date="2018-08-19T12:39:00Z"/>
              </w:rPr>
            </w:pPr>
            <w:ins w:id="296" w:author="Drábková Martina" w:date="2018-08-20T08:46:00Z">
              <w:r>
                <w:t>3</w:t>
              </w:r>
            </w:ins>
          </w:p>
        </w:tc>
      </w:tr>
      <w:tr w:rsidR="00B85B0D" w:rsidRPr="00A36D8C" w14:paraId="2EF36996" w14:textId="77777777" w:rsidTr="00C61A3D">
        <w:trPr>
          <w:ins w:id="297" w:author="Roman Bobák" w:date="2018-08-19T12:39:00Z"/>
        </w:trPr>
        <w:tc>
          <w:tcPr>
            <w:tcW w:w="1951" w:type="dxa"/>
          </w:tcPr>
          <w:p w14:paraId="79C306EF" w14:textId="77777777" w:rsidR="00B85B0D" w:rsidRPr="00A36D8C" w:rsidRDefault="00B85B0D" w:rsidP="00C61A3D">
            <w:pPr>
              <w:jc w:val="center"/>
              <w:rPr>
                <w:ins w:id="298" w:author="Roman Bobák" w:date="2018-08-19T12:39:00Z"/>
              </w:rPr>
            </w:pPr>
            <w:ins w:id="299" w:author="Roman Bobák" w:date="2018-08-19T12:39:00Z">
              <w:r w:rsidRPr="00A36D8C">
                <w:t>2013/2014</w:t>
              </w:r>
            </w:ins>
          </w:p>
        </w:tc>
        <w:tc>
          <w:tcPr>
            <w:tcW w:w="2552" w:type="dxa"/>
          </w:tcPr>
          <w:p w14:paraId="49EDEDA5" w14:textId="491627A0" w:rsidR="00B85B0D" w:rsidRPr="00A36D8C" w:rsidRDefault="00BF01C0" w:rsidP="00C61A3D">
            <w:pPr>
              <w:jc w:val="center"/>
              <w:rPr>
                <w:ins w:id="300" w:author="Roman Bobák" w:date="2018-08-19T12:39:00Z"/>
              </w:rPr>
            </w:pPr>
            <w:ins w:id="301" w:author="Drábková Martina" w:date="2018-08-20T08:45:00Z">
              <w:r>
                <w:t>12</w:t>
              </w:r>
            </w:ins>
          </w:p>
        </w:tc>
        <w:tc>
          <w:tcPr>
            <w:tcW w:w="2551" w:type="dxa"/>
          </w:tcPr>
          <w:p w14:paraId="47C29F4B" w14:textId="66D05717" w:rsidR="00B85B0D" w:rsidRPr="00A36D8C" w:rsidRDefault="00BF01C0" w:rsidP="00C61A3D">
            <w:pPr>
              <w:jc w:val="center"/>
              <w:rPr>
                <w:ins w:id="302" w:author="Roman Bobák" w:date="2018-08-19T12:39:00Z"/>
              </w:rPr>
            </w:pPr>
            <w:ins w:id="303" w:author="Drábková Martina" w:date="2018-08-20T08:45:00Z">
              <w:r>
                <w:t>4</w:t>
              </w:r>
            </w:ins>
          </w:p>
        </w:tc>
        <w:tc>
          <w:tcPr>
            <w:tcW w:w="2268" w:type="dxa"/>
          </w:tcPr>
          <w:p w14:paraId="1065DD9C" w14:textId="4C1AE486" w:rsidR="00B85B0D" w:rsidRPr="00A36D8C" w:rsidRDefault="00BF01C0" w:rsidP="00C61A3D">
            <w:pPr>
              <w:jc w:val="center"/>
              <w:rPr>
                <w:ins w:id="304" w:author="Roman Bobák" w:date="2018-08-19T12:39:00Z"/>
              </w:rPr>
            </w:pPr>
            <w:ins w:id="305" w:author="Drábková Martina" w:date="2018-08-20T08:46:00Z">
              <w:r>
                <w:t>3</w:t>
              </w:r>
            </w:ins>
          </w:p>
        </w:tc>
      </w:tr>
      <w:tr w:rsidR="00B85B0D" w:rsidRPr="00A36D8C" w14:paraId="75347BA7" w14:textId="77777777" w:rsidTr="00C61A3D">
        <w:trPr>
          <w:ins w:id="306" w:author="Roman Bobák" w:date="2018-08-19T12:39:00Z"/>
        </w:trPr>
        <w:tc>
          <w:tcPr>
            <w:tcW w:w="1951" w:type="dxa"/>
          </w:tcPr>
          <w:p w14:paraId="4B267702" w14:textId="77777777" w:rsidR="00B85B0D" w:rsidRPr="00A36D8C" w:rsidRDefault="00B85B0D" w:rsidP="00C61A3D">
            <w:pPr>
              <w:jc w:val="center"/>
              <w:rPr>
                <w:ins w:id="307" w:author="Roman Bobák" w:date="2018-08-19T12:39:00Z"/>
              </w:rPr>
            </w:pPr>
            <w:ins w:id="308" w:author="Roman Bobák" w:date="2018-08-19T12:39:00Z">
              <w:r w:rsidRPr="00A36D8C">
                <w:t>2012/2013</w:t>
              </w:r>
            </w:ins>
          </w:p>
        </w:tc>
        <w:tc>
          <w:tcPr>
            <w:tcW w:w="2552" w:type="dxa"/>
          </w:tcPr>
          <w:p w14:paraId="1DB06790" w14:textId="554D1845" w:rsidR="00B85B0D" w:rsidRPr="00A36D8C" w:rsidRDefault="00BF01C0" w:rsidP="00C61A3D">
            <w:pPr>
              <w:jc w:val="center"/>
              <w:rPr>
                <w:ins w:id="309" w:author="Roman Bobák" w:date="2018-08-19T12:39:00Z"/>
              </w:rPr>
            </w:pPr>
            <w:ins w:id="310" w:author="Drábková Martina" w:date="2018-08-20T08:45:00Z">
              <w:r>
                <w:t>14</w:t>
              </w:r>
            </w:ins>
          </w:p>
        </w:tc>
        <w:tc>
          <w:tcPr>
            <w:tcW w:w="2551" w:type="dxa"/>
          </w:tcPr>
          <w:p w14:paraId="1381BF01" w14:textId="3596CE8B" w:rsidR="00B85B0D" w:rsidRPr="00A36D8C" w:rsidRDefault="00BF01C0" w:rsidP="00C61A3D">
            <w:pPr>
              <w:jc w:val="center"/>
              <w:rPr>
                <w:ins w:id="311" w:author="Roman Bobák" w:date="2018-08-19T12:39:00Z"/>
              </w:rPr>
            </w:pPr>
            <w:ins w:id="312" w:author="Drábková Martina" w:date="2018-08-20T08:45:00Z">
              <w:r>
                <w:t>2</w:t>
              </w:r>
            </w:ins>
          </w:p>
        </w:tc>
        <w:tc>
          <w:tcPr>
            <w:tcW w:w="2268" w:type="dxa"/>
          </w:tcPr>
          <w:p w14:paraId="73894BF9" w14:textId="65D4BDB2" w:rsidR="00B85B0D" w:rsidRPr="00A36D8C" w:rsidRDefault="00BF01C0" w:rsidP="00C61A3D">
            <w:pPr>
              <w:jc w:val="center"/>
              <w:rPr>
                <w:ins w:id="313" w:author="Roman Bobák" w:date="2018-08-19T12:39:00Z"/>
              </w:rPr>
            </w:pPr>
            <w:ins w:id="314" w:author="Drábková Martina" w:date="2018-08-20T08:46:00Z">
              <w:r>
                <w:t>1</w:t>
              </w:r>
            </w:ins>
          </w:p>
        </w:tc>
      </w:tr>
      <w:tr w:rsidR="00B85B0D" w:rsidRPr="00A36D8C" w14:paraId="754E0288" w14:textId="77777777" w:rsidTr="00C61A3D">
        <w:trPr>
          <w:ins w:id="315" w:author="Roman Bobák" w:date="2018-08-19T12:39:00Z"/>
        </w:trPr>
        <w:tc>
          <w:tcPr>
            <w:tcW w:w="1951" w:type="dxa"/>
          </w:tcPr>
          <w:p w14:paraId="79789A98" w14:textId="77777777" w:rsidR="00B85B0D" w:rsidRPr="00A36D8C" w:rsidRDefault="00B85B0D" w:rsidP="00C61A3D">
            <w:pPr>
              <w:jc w:val="center"/>
              <w:rPr>
                <w:ins w:id="316" w:author="Roman Bobák" w:date="2018-08-19T12:39:00Z"/>
              </w:rPr>
            </w:pPr>
            <w:ins w:id="317" w:author="Roman Bobák" w:date="2018-08-19T12:39:00Z">
              <w:r w:rsidRPr="00A36D8C">
                <w:t>2011/2012</w:t>
              </w:r>
            </w:ins>
          </w:p>
        </w:tc>
        <w:tc>
          <w:tcPr>
            <w:tcW w:w="2552" w:type="dxa"/>
          </w:tcPr>
          <w:p w14:paraId="22CFACD6" w14:textId="53A2E464" w:rsidR="00B85B0D" w:rsidRPr="00A36D8C" w:rsidRDefault="00BF01C0" w:rsidP="00C61A3D">
            <w:pPr>
              <w:jc w:val="center"/>
              <w:rPr>
                <w:ins w:id="318" w:author="Roman Bobák" w:date="2018-08-19T12:39:00Z"/>
              </w:rPr>
            </w:pPr>
            <w:ins w:id="319" w:author="Drábková Martina" w:date="2018-08-20T08:44:00Z">
              <w:r>
                <w:t>16</w:t>
              </w:r>
            </w:ins>
          </w:p>
        </w:tc>
        <w:tc>
          <w:tcPr>
            <w:tcW w:w="2551" w:type="dxa"/>
          </w:tcPr>
          <w:p w14:paraId="14264BB6" w14:textId="50448CA7" w:rsidR="00B85B0D" w:rsidRPr="00A36D8C" w:rsidRDefault="00BF01C0" w:rsidP="00C61A3D">
            <w:pPr>
              <w:jc w:val="center"/>
              <w:rPr>
                <w:ins w:id="320" w:author="Roman Bobák" w:date="2018-08-19T12:39:00Z"/>
              </w:rPr>
            </w:pPr>
            <w:ins w:id="321" w:author="Drábková Martina" w:date="2018-08-20T08:46:00Z">
              <w:r>
                <w:t>3</w:t>
              </w:r>
            </w:ins>
          </w:p>
        </w:tc>
        <w:tc>
          <w:tcPr>
            <w:tcW w:w="2268" w:type="dxa"/>
          </w:tcPr>
          <w:p w14:paraId="1C3340EA" w14:textId="3C6588DC" w:rsidR="00B85B0D" w:rsidRPr="00A36D8C" w:rsidRDefault="00BF01C0" w:rsidP="00C61A3D">
            <w:pPr>
              <w:jc w:val="center"/>
              <w:rPr>
                <w:ins w:id="322" w:author="Roman Bobák" w:date="2018-08-19T12:39:00Z"/>
              </w:rPr>
            </w:pPr>
            <w:ins w:id="323" w:author="Drábková Martina" w:date="2018-08-20T08:46:00Z">
              <w:r>
                <w:t>2</w:t>
              </w:r>
            </w:ins>
          </w:p>
        </w:tc>
      </w:tr>
      <w:tr w:rsidR="00B85B0D" w:rsidRPr="00A36D8C" w14:paraId="6FC6603B" w14:textId="77777777" w:rsidTr="00C61A3D">
        <w:trPr>
          <w:ins w:id="324" w:author="Roman Bobák" w:date="2018-08-19T12:39:00Z"/>
        </w:trPr>
        <w:tc>
          <w:tcPr>
            <w:tcW w:w="1951" w:type="dxa"/>
          </w:tcPr>
          <w:p w14:paraId="4CC41E15" w14:textId="77777777" w:rsidR="00B85B0D" w:rsidRPr="00A36D8C" w:rsidRDefault="00B85B0D" w:rsidP="00C61A3D">
            <w:pPr>
              <w:jc w:val="center"/>
              <w:rPr>
                <w:ins w:id="325" w:author="Roman Bobák" w:date="2018-08-19T12:39:00Z"/>
              </w:rPr>
            </w:pPr>
            <w:ins w:id="326" w:author="Roman Bobák" w:date="2018-08-19T12:39:00Z">
              <w:r w:rsidRPr="00A36D8C">
                <w:t>2010/2011</w:t>
              </w:r>
            </w:ins>
          </w:p>
        </w:tc>
        <w:tc>
          <w:tcPr>
            <w:tcW w:w="2552" w:type="dxa"/>
          </w:tcPr>
          <w:p w14:paraId="1AC2DD14" w14:textId="12058AF5" w:rsidR="00B85B0D" w:rsidRPr="00A36D8C" w:rsidRDefault="00C61A3D" w:rsidP="00C61A3D">
            <w:pPr>
              <w:jc w:val="center"/>
              <w:rPr>
                <w:ins w:id="327" w:author="Roman Bobák" w:date="2018-08-19T12:39:00Z"/>
              </w:rPr>
            </w:pPr>
            <w:ins w:id="328" w:author="Drábková Martina" w:date="2018-08-20T08:29:00Z">
              <w:r>
                <w:t>12</w:t>
              </w:r>
            </w:ins>
          </w:p>
        </w:tc>
        <w:tc>
          <w:tcPr>
            <w:tcW w:w="2551" w:type="dxa"/>
          </w:tcPr>
          <w:p w14:paraId="40A80CC0" w14:textId="684F19C1" w:rsidR="00B85B0D" w:rsidRPr="00A36D8C" w:rsidRDefault="00BF01C0" w:rsidP="00C61A3D">
            <w:pPr>
              <w:jc w:val="center"/>
              <w:rPr>
                <w:ins w:id="329" w:author="Roman Bobák" w:date="2018-08-19T12:39:00Z"/>
              </w:rPr>
            </w:pPr>
            <w:ins w:id="330" w:author="Drábková Martina" w:date="2018-08-20T08:46:00Z">
              <w:r>
                <w:t>4</w:t>
              </w:r>
            </w:ins>
          </w:p>
        </w:tc>
        <w:tc>
          <w:tcPr>
            <w:tcW w:w="2268" w:type="dxa"/>
          </w:tcPr>
          <w:p w14:paraId="09FDFC58" w14:textId="1C2FFE72" w:rsidR="00B85B0D" w:rsidRPr="00A36D8C" w:rsidRDefault="00BF01C0" w:rsidP="00C61A3D">
            <w:pPr>
              <w:jc w:val="center"/>
              <w:rPr>
                <w:ins w:id="331" w:author="Roman Bobák" w:date="2018-08-19T12:39:00Z"/>
              </w:rPr>
            </w:pPr>
            <w:ins w:id="332" w:author="Drábková Martina" w:date="2018-08-20T08:46:00Z">
              <w:r>
                <w:t>1</w:t>
              </w:r>
            </w:ins>
          </w:p>
        </w:tc>
      </w:tr>
      <w:tr w:rsidR="00B85B0D" w:rsidRPr="00BE6289" w14:paraId="07213FA8" w14:textId="77777777" w:rsidTr="00C61A3D">
        <w:trPr>
          <w:trHeight w:val="318"/>
          <w:ins w:id="333" w:author="Roman Bobák" w:date="2018-08-19T12:39:00Z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2866B457" w14:textId="77777777" w:rsidR="00B85B0D" w:rsidRPr="00BE6289" w:rsidRDefault="00B85B0D" w:rsidP="00C61A3D">
            <w:pPr>
              <w:rPr>
                <w:ins w:id="334" w:author="Roman Bobák" w:date="2018-08-19T12:39:00Z"/>
                <w:b/>
              </w:rPr>
            </w:pPr>
            <w:ins w:id="335" w:author="Roman Bobák" w:date="2018-08-19T12:39:00Z">
              <w:r>
                <w:rPr>
                  <w:b/>
                </w:rPr>
                <w:t>Název doktorského studijního programu odpovídajícího oboru řízení</w:t>
              </w:r>
            </w:ins>
          </w:p>
        </w:tc>
      </w:tr>
      <w:tr w:rsidR="00B85B0D" w14:paraId="3C27CAC1" w14:textId="77777777" w:rsidTr="00C61A3D">
        <w:trPr>
          <w:trHeight w:val="318"/>
          <w:ins w:id="336" w:author="Roman Bobák" w:date="2018-08-19T12:39:00Z"/>
        </w:trPr>
        <w:tc>
          <w:tcPr>
            <w:tcW w:w="932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193BF8A" w14:textId="63C045FB" w:rsidR="00B85B0D" w:rsidRDefault="00B85B0D">
            <w:pPr>
              <w:rPr>
                <w:ins w:id="337" w:author="Roman Bobák" w:date="2018-08-19T12:39:00Z"/>
                <w:b/>
              </w:rPr>
            </w:pPr>
            <w:ins w:id="338" w:author="Roman Bobák" w:date="2018-08-19T12:39:00Z">
              <w:r>
                <w:rPr>
                  <w:b/>
                </w:rPr>
                <w:t xml:space="preserve">Economic Policy and </w:t>
              </w:r>
            </w:ins>
            <w:ins w:id="339" w:author="Roman Bobák" w:date="2018-08-19T12:48:00Z">
              <w:r>
                <w:rPr>
                  <w:b/>
                </w:rPr>
                <w:t>Administration</w:t>
              </w:r>
            </w:ins>
            <w:ins w:id="340" w:author="Roman Bobák" w:date="2018-08-19T12:39:00Z">
              <w:r>
                <w:rPr>
                  <w:b/>
                </w:rPr>
                <w:t xml:space="preserve"> </w:t>
              </w:r>
            </w:ins>
            <w:ins w:id="341" w:author="Roman Bobák" w:date="2018-08-19T12:49:00Z">
              <w:r>
                <w:rPr>
                  <w:b/>
                </w:rPr>
                <w:t xml:space="preserve"> </w:t>
              </w:r>
            </w:ins>
            <w:ins w:id="342" w:author="Roman Bobák" w:date="2018-08-19T12:39:00Z">
              <w:r>
                <w:rPr>
                  <w:b/>
                </w:rPr>
                <w:t xml:space="preserve">field </w:t>
              </w:r>
            </w:ins>
            <w:ins w:id="343" w:author="Roman Bobák" w:date="2018-08-19T12:48:00Z">
              <w:r>
                <w:rPr>
                  <w:b/>
                </w:rPr>
                <w:t xml:space="preserve"> Finance </w:t>
              </w:r>
            </w:ins>
          </w:p>
        </w:tc>
      </w:tr>
      <w:tr w:rsidR="00B85B0D" w:rsidRPr="001E50C4" w14:paraId="315EB792" w14:textId="77777777" w:rsidTr="00C61A3D">
        <w:trPr>
          <w:ins w:id="344" w:author="Roman Bobák" w:date="2018-08-19T12:39:00Z"/>
        </w:trPr>
        <w:tc>
          <w:tcPr>
            <w:tcW w:w="1951" w:type="dxa"/>
            <w:shd w:val="clear" w:color="auto" w:fill="FBD4B4"/>
          </w:tcPr>
          <w:p w14:paraId="5D9A1BBD" w14:textId="77777777" w:rsidR="00B85B0D" w:rsidRPr="001E50C4" w:rsidRDefault="00B85B0D" w:rsidP="00C61A3D">
            <w:pPr>
              <w:jc w:val="center"/>
              <w:rPr>
                <w:ins w:id="345" w:author="Roman Bobák" w:date="2018-08-19T12:39:00Z"/>
                <w:b/>
              </w:rPr>
            </w:pPr>
            <w:ins w:id="346" w:author="Roman Bobák" w:date="2018-08-19T12:39:00Z">
              <w:r>
                <w:rPr>
                  <w:b/>
                </w:rPr>
                <w:t>Uskutečňován od</w:t>
              </w:r>
            </w:ins>
          </w:p>
        </w:tc>
        <w:tc>
          <w:tcPr>
            <w:tcW w:w="2552" w:type="dxa"/>
            <w:shd w:val="clear" w:color="auto" w:fill="auto"/>
          </w:tcPr>
          <w:p w14:paraId="7C270264" w14:textId="6EE37349" w:rsidR="00B85B0D" w:rsidRPr="001E50C4" w:rsidRDefault="0034507B" w:rsidP="00C61A3D">
            <w:pPr>
              <w:jc w:val="center"/>
              <w:rPr>
                <w:ins w:id="347" w:author="Roman Bobák" w:date="2018-08-19T12:39:00Z"/>
                <w:b/>
              </w:rPr>
            </w:pPr>
            <w:ins w:id="348" w:author="Roman Bobák" w:date="2018-08-20T12:05:00Z">
              <w:r>
                <w:rPr>
                  <w:b/>
                </w:rPr>
                <w:t>2007</w:t>
              </w:r>
            </w:ins>
          </w:p>
        </w:tc>
        <w:tc>
          <w:tcPr>
            <w:tcW w:w="2551" w:type="dxa"/>
            <w:shd w:val="clear" w:color="auto" w:fill="FBD4B4"/>
          </w:tcPr>
          <w:p w14:paraId="7F93A345" w14:textId="77777777" w:rsidR="00B85B0D" w:rsidRPr="001E50C4" w:rsidRDefault="00B85B0D" w:rsidP="00C61A3D">
            <w:pPr>
              <w:jc w:val="center"/>
              <w:rPr>
                <w:ins w:id="349" w:author="Roman Bobák" w:date="2018-08-19T12:39:00Z"/>
                <w:b/>
              </w:rPr>
            </w:pPr>
            <w:ins w:id="350" w:author="Roman Bobák" w:date="2018-08-19T12:39:00Z">
              <w:r>
                <w:rPr>
                  <w:b/>
                </w:rPr>
                <w:t>Uskutečňován do</w:t>
              </w:r>
            </w:ins>
          </w:p>
        </w:tc>
        <w:tc>
          <w:tcPr>
            <w:tcW w:w="2268" w:type="dxa"/>
            <w:shd w:val="clear" w:color="auto" w:fill="auto"/>
          </w:tcPr>
          <w:p w14:paraId="5DEB9277" w14:textId="77777777" w:rsidR="00B85B0D" w:rsidRPr="001E50C4" w:rsidRDefault="00B85B0D" w:rsidP="00C61A3D">
            <w:pPr>
              <w:jc w:val="center"/>
              <w:rPr>
                <w:ins w:id="351" w:author="Roman Bobák" w:date="2018-08-19T12:39:00Z"/>
                <w:b/>
              </w:rPr>
            </w:pPr>
            <w:ins w:id="352" w:author="Roman Bobák" w:date="2018-08-19T12:39:00Z">
              <w:r>
                <w:rPr>
                  <w:b/>
                </w:rPr>
                <w:t>P</w:t>
              </w:r>
            </w:ins>
          </w:p>
        </w:tc>
      </w:tr>
      <w:tr w:rsidR="00B85B0D" w:rsidRPr="001E50C4" w14:paraId="5635489D" w14:textId="77777777" w:rsidTr="00C61A3D">
        <w:trPr>
          <w:ins w:id="353" w:author="Roman Bobák" w:date="2018-08-19T12:39:00Z"/>
        </w:trPr>
        <w:tc>
          <w:tcPr>
            <w:tcW w:w="1951" w:type="dxa"/>
            <w:shd w:val="clear" w:color="auto" w:fill="FBD4B4"/>
          </w:tcPr>
          <w:p w14:paraId="19B53BCD" w14:textId="77777777" w:rsidR="00B85B0D" w:rsidRDefault="00B85B0D" w:rsidP="00C61A3D">
            <w:pPr>
              <w:jc w:val="center"/>
              <w:rPr>
                <w:ins w:id="354" w:author="Roman Bobák" w:date="2018-08-19T12:39:00Z"/>
                <w:b/>
              </w:rPr>
            </w:pPr>
            <w:ins w:id="355" w:author="Roman Bobák" w:date="2018-08-19T12:39:00Z">
              <w:r>
                <w:rPr>
                  <w:b/>
                </w:rPr>
                <w:t>Akademický rok</w:t>
              </w:r>
            </w:ins>
          </w:p>
        </w:tc>
        <w:tc>
          <w:tcPr>
            <w:tcW w:w="2552" w:type="dxa"/>
            <w:shd w:val="clear" w:color="auto" w:fill="FBD4B4"/>
          </w:tcPr>
          <w:p w14:paraId="58C3E031" w14:textId="77777777" w:rsidR="00B85B0D" w:rsidRPr="001E50C4" w:rsidRDefault="00B85B0D" w:rsidP="00C61A3D">
            <w:pPr>
              <w:jc w:val="center"/>
              <w:rPr>
                <w:ins w:id="356" w:author="Roman Bobák" w:date="2018-08-19T12:39:00Z"/>
                <w:b/>
              </w:rPr>
            </w:pPr>
            <w:ins w:id="357" w:author="Roman Bobák" w:date="2018-08-19T12:39:00Z">
              <w:r>
                <w:rPr>
                  <w:b/>
                </w:rPr>
                <w:t>Počet zapsaných studentů</w:t>
              </w:r>
            </w:ins>
          </w:p>
        </w:tc>
        <w:tc>
          <w:tcPr>
            <w:tcW w:w="2551" w:type="dxa"/>
            <w:shd w:val="clear" w:color="auto" w:fill="FBD4B4"/>
          </w:tcPr>
          <w:p w14:paraId="6D7CA4E5" w14:textId="77777777" w:rsidR="00B85B0D" w:rsidRDefault="00B85B0D" w:rsidP="00C61A3D">
            <w:pPr>
              <w:jc w:val="center"/>
              <w:rPr>
                <w:ins w:id="358" w:author="Roman Bobák" w:date="2018-08-19T12:39:00Z"/>
                <w:b/>
              </w:rPr>
            </w:pPr>
            <w:ins w:id="359" w:author="Roman Bobák" w:date="2018-08-19T12:39:00Z">
              <w:r>
                <w:rPr>
                  <w:b/>
                </w:rPr>
                <w:t>Počet úspěšných absolventů</w:t>
              </w:r>
            </w:ins>
          </w:p>
        </w:tc>
        <w:tc>
          <w:tcPr>
            <w:tcW w:w="2268" w:type="dxa"/>
            <w:shd w:val="clear" w:color="auto" w:fill="FBD4B4"/>
          </w:tcPr>
          <w:p w14:paraId="61CED103" w14:textId="77777777" w:rsidR="00B85B0D" w:rsidRPr="001E50C4" w:rsidRDefault="00B85B0D" w:rsidP="00C61A3D">
            <w:pPr>
              <w:jc w:val="center"/>
              <w:rPr>
                <w:ins w:id="360" w:author="Roman Bobák" w:date="2018-08-19T12:39:00Z"/>
                <w:b/>
              </w:rPr>
            </w:pPr>
            <w:ins w:id="361" w:author="Roman Bobák" w:date="2018-08-19T12:39:00Z">
              <w:r>
                <w:rPr>
                  <w:b/>
                </w:rPr>
                <w:t>Počet neúspěšných studentů</w:t>
              </w:r>
            </w:ins>
          </w:p>
        </w:tc>
      </w:tr>
      <w:tr w:rsidR="00B85B0D" w:rsidRPr="007E5F44" w14:paraId="7F3C9800" w14:textId="77777777" w:rsidTr="00C61A3D">
        <w:trPr>
          <w:ins w:id="362" w:author="Roman Bobák" w:date="2018-08-19T12:39:00Z"/>
        </w:trPr>
        <w:tc>
          <w:tcPr>
            <w:tcW w:w="1951" w:type="dxa"/>
          </w:tcPr>
          <w:p w14:paraId="552F97C9" w14:textId="77777777" w:rsidR="00B85B0D" w:rsidRPr="00A36D8C" w:rsidRDefault="00B85B0D" w:rsidP="00C61A3D">
            <w:pPr>
              <w:jc w:val="center"/>
              <w:rPr>
                <w:ins w:id="363" w:author="Roman Bobák" w:date="2018-08-19T12:39:00Z"/>
              </w:rPr>
            </w:pPr>
            <w:ins w:id="364" w:author="Roman Bobák" w:date="2018-08-19T12:39:00Z">
              <w:r w:rsidRPr="00A36D8C">
                <w:t>2017/2018</w:t>
              </w:r>
            </w:ins>
          </w:p>
        </w:tc>
        <w:tc>
          <w:tcPr>
            <w:tcW w:w="2552" w:type="dxa"/>
          </w:tcPr>
          <w:p w14:paraId="1DDED150" w14:textId="2A32FFFA" w:rsidR="00B85B0D" w:rsidRPr="007E5F44" w:rsidRDefault="00BF01C0" w:rsidP="00C61A3D">
            <w:pPr>
              <w:jc w:val="center"/>
              <w:rPr>
                <w:ins w:id="365" w:author="Roman Bobák" w:date="2018-08-19T12:39:00Z"/>
              </w:rPr>
            </w:pPr>
            <w:ins w:id="366" w:author="Drábková Martina" w:date="2018-08-20T08:46:00Z">
              <w:r>
                <w:t>10</w:t>
              </w:r>
            </w:ins>
          </w:p>
        </w:tc>
        <w:tc>
          <w:tcPr>
            <w:tcW w:w="2551" w:type="dxa"/>
          </w:tcPr>
          <w:p w14:paraId="0810B4FF" w14:textId="43B7D7C1" w:rsidR="00B85B0D" w:rsidRPr="007E5F44" w:rsidRDefault="00BF01C0" w:rsidP="00C61A3D">
            <w:pPr>
              <w:jc w:val="center"/>
              <w:rPr>
                <w:ins w:id="367" w:author="Roman Bobák" w:date="2018-08-19T12:39:00Z"/>
              </w:rPr>
            </w:pPr>
            <w:ins w:id="368" w:author="Drábková Martina" w:date="2018-08-20T08:47:00Z">
              <w:r>
                <w:t>4</w:t>
              </w:r>
            </w:ins>
          </w:p>
        </w:tc>
        <w:tc>
          <w:tcPr>
            <w:tcW w:w="2268" w:type="dxa"/>
          </w:tcPr>
          <w:p w14:paraId="03FC4054" w14:textId="3AED9DC3" w:rsidR="00B85B0D" w:rsidRPr="007E5F44" w:rsidRDefault="00BF01C0" w:rsidP="00C61A3D">
            <w:pPr>
              <w:jc w:val="center"/>
              <w:rPr>
                <w:ins w:id="369" w:author="Roman Bobák" w:date="2018-08-19T12:39:00Z"/>
              </w:rPr>
            </w:pPr>
            <w:ins w:id="370" w:author="Drábková Martina" w:date="2018-08-20T08:49:00Z">
              <w:r>
                <w:t>3</w:t>
              </w:r>
            </w:ins>
          </w:p>
        </w:tc>
      </w:tr>
      <w:tr w:rsidR="00B85B0D" w:rsidRPr="007E5F44" w14:paraId="4C616CDC" w14:textId="77777777" w:rsidTr="00C61A3D">
        <w:trPr>
          <w:ins w:id="371" w:author="Roman Bobák" w:date="2018-08-19T12:39:00Z"/>
        </w:trPr>
        <w:tc>
          <w:tcPr>
            <w:tcW w:w="1951" w:type="dxa"/>
          </w:tcPr>
          <w:p w14:paraId="52A02EC3" w14:textId="77777777" w:rsidR="00B85B0D" w:rsidRPr="00A36D8C" w:rsidRDefault="00B85B0D" w:rsidP="00C61A3D">
            <w:pPr>
              <w:jc w:val="center"/>
              <w:rPr>
                <w:ins w:id="372" w:author="Roman Bobák" w:date="2018-08-19T12:39:00Z"/>
              </w:rPr>
            </w:pPr>
            <w:ins w:id="373" w:author="Roman Bobák" w:date="2018-08-19T12:39:00Z">
              <w:r w:rsidRPr="00A36D8C">
                <w:t>2016/2017</w:t>
              </w:r>
            </w:ins>
          </w:p>
        </w:tc>
        <w:tc>
          <w:tcPr>
            <w:tcW w:w="2552" w:type="dxa"/>
          </w:tcPr>
          <w:p w14:paraId="662EC4EE" w14:textId="1975D058" w:rsidR="00B85B0D" w:rsidRPr="007E5F44" w:rsidRDefault="00BF01C0" w:rsidP="00C61A3D">
            <w:pPr>
              <w:jc w:val="center"/>
              <w:rPr>
                <w:ins w:id="374" w:author="Roman Bobák" w:date="2018-08-19T12:39:00Z"/>
              </w:rPr>
            </w:pPr>
            <w:ins w:id="375" w:author="Drábková Martina" w:date="2018-08-20T08:46:00Z">
              <w:r>
                <w:t>12</w:t>
              </w:r>
            </w:ins>
          </w:p>
        </w:tc>
        <w:tc>
          <w:tcPr>
            <w:tcW w:w="2551" w:type="dxa"/>
          </w:tcPr>
          <w:p w14:paraId="2B45D35A" w14:textId="1D1AD4C2" w:rsidR="00B85B0D" w:rsidRPr="007E5F44" w:rsidRDefault="00BF01C0" w:rsidP="00C61A3D">
            <w:pPr>
              <w:jc w:val="center"/>
              <w:rPr>
                <w:ins w:id="376" w:author="Roman Bobák" w:date="2018-08-19T12:39:00Z"/>
              </w:rPr>
            </w:pPr>
            <w:ins w:id="377" w:author="Drábková Martina" w:date="2018-08-20T08:48:00Z">
              <w:r>
                <w:t>0</w:t>
              </w:r>
            </w:ins>
          </w:p>
        </w:tc>
        <w:tc>
          <w:tcPr>
            <w:tcW w:w="2268" w:type="dxa"/>
          </w:tcPr>
          <w:p w14:paraId="30C9E4F6" w14:textId="4FEEDB26" w:rsidR="00B85B0D" w:rsidRPr="007E5F44" w:rsidRDefault="00BF01C0" w:rsidP="00C61A3D">
            <w:pPr>
              <w:jc w:val="center"/>
              <w:rPr>
                <w:ins w:id="378" w:author="Roman Bobák" w:date="2018-08-19T12:39:00Z"/>
              </w:rPr>
            </w:pPr>
            <w:ins w:id="379" w:author="Drábková Martina" w:date="2018-08-20T08:49:00Z">
              <w:r>
                <w:t>2</w:t>
              </w:r>
            </w:ins>
          </w:p>
        </w:tc>
      </w:tr>
      <w:tr w:rsidR="00B85B0D" w:rsidRPr="007E5F44" w14:paraId="3F22E7F7" w14:textId="77777777" w:rsidTr="00C61A3D">
        <w:trPr>
          <w:ins w:id="380" w:author="Roman Bobák" w:date="2018-08-19T12:39:00Z"/>
        </w:trPr>
        <w:tc>
          <w:tcPr>
            <w:tcW w:w="1951" w:type="dxa"/>
          </w:tcPr>
          <w:p w14:paraId="509A164D" w14:textId="77777777" w:rsidR="00B85B0D" w:rsidRPr="00A36D8C" w:rsidRDefault="00B85B0D" w:rsidP="00C61A3D">
            <w:pPr>
              <w:jc w:val="center"/>
              <w:rPr>
                <w:ins w:id="381" w:author="Roman Bobák" w:date="2018-08-19T12:39:00Z"/>
              </w:rPr>
            </w:pPr>
            <w:ins w:id="382" w:author="Roman Bobák" w:date="2018-08-19T12:39:00Z">
              <w:r w:rsidRPr="00A36D8C">
                <w:t>2015/2016</w:t>
              </w:r>
            </w:ins>
          </w:p>
        </w:tc>
        <w:tc>
          <w:tcPr>
            <w:tcW w:w="2552" w:type="dxa"/>
          </w:tcPr>
          <w:p w14:paraId="425674C5" w14:textId="5134670B" w:rsidR="00B85B0D" w:rsidRPr="007E5F44" w:rsidRDefault="00BF01C0" w:rsidP="00C61A3D">
            <w:pPr>
              <w:jc w:val="center"/>
              <w:rPr>
                <w:ins w:id="383" w:author="Roman Bobák" w:date="2018-08-19T12:39:00Z"/>
              </w:rPr>
            </w:pPr>
            <w:ins w:id="384" w:author="Drábková Martina" w:date="2018-08-20T08:47:00Z">
              <w:r>
                <w:t>14</w:t>
              </w:r>
            </w:ins>
          </w:p>
        </w:tc>
        <w:tc>
          <w:tcPr>
            <w:tcW w:w="2551" w:type="dxa"/>
          </w:tcPr>
          <w:p w14:paraId="09CA7985" w14:textId="647AC1D9" w:rsidR="00B85B0D" w:rsidRPr="007E5F44" w:rsidRDefault="00BF01C0" w:rsidP="00C61A3D">
            <w:pPr>
              <w:jc w:val="center"/>
              <w:rPr>
                <w:ins w:id="385" w:author="Roman Bobák" w:date="2018-08-19T12:39:00Z"/>
              </w:rPr>
            </w:pPr>
            <w:ins w:id="386" w:author="Drábková Martina" w:date="2018-08-20T08:48:00Z">
              <w:r>
                <w:t>0</w:t>
              </w:r>
            </w:ins>
          </w:p>
        </w:tc>
        <w:tc>
          <w:tcPr>
            <w:tcW w:w="2268" w:type="dxa"/>
          </w:tcPr>
          <w:p w14:paraId="37A48F86" w14:textId="7BDF4AF0" w:rsidR="00B85B0D" w:rsidRPr="007E5F44" w:rsidRDefault="00BF01C0" w:rsidP="00C61A3D">
            <w:pPr>
              <w:jc w:val="center"/>
              <w:rPr>
                <w:ins w:id="387" w:author="Roman Bobák" w:date="2018-08-19T12:39:00Z"/>
              </w:rPr>
            </w:pPr>
            <w:ins w:id="388" w:author="Drábková Martina" w:date="2018-08-20T08:49:00Z">
              <w:r>
                <w:t>0</w:t>
              </w:r>
            </w:ins>
          </w:p>
        </w:tc>
      </w:tr>
      <w:tr w:rsidR="00B85B0D" w:rsidRPr="007E5F44" w14:paraId="4E04E316" w14:textId="77777777" w:rsidTr="00C61A3D">
        <w:trPr>
          <w:ins w:id="389" w:author="Roman Bobák" w:date="2018-08-19T12:39:00Z"/>
        </w:trPr>
        <w:tc>
          <w:tcPr>
            <w:tcW w:w="1951" w:type="dxa"/>
          </w:tcPr>
          <w:p w14:paraId="3929B1DE" w14:textId="77777777" w:rsidR="00B85B0D" w:rsidRPr="00A36D8C" w:rsidRDefault="00B85B0D" w:rsidP="00C61A3D">
            <w:pPr>
              <w:jc w:val="center"/>
              <w:rPr>
                <w:ins w:id="390" w:author="Roman Bobák" w:date="2018-08-19T12:39:00Z"/>
              </w:rPr>
            </w:pPr>
            <w:ins w:id="391" w:author="Roman Bobák" w:date="2018-08-19T12:39:00Z">
              <w:r w:rsidRPr="00A36D8C">
                <w:t>2014/2015</w:t>
              </w:r>
            </w:ins>
          </w:p>
        </w:tc>
        <w:tc>
          <w:tcPr>
            <w:tcW w:w="2552" w:type="dxa"/>
          </w:tcPr>
          <w:p w14:paraId="0F9961E6" w14:textId="1A17FD0D" w:rsidR="00B85B0D" w:rsidRPr="007E5F44" w:rsidRDefault="00BF01C0" w:rsidP="00C61A3D">
            <w:pPr>
              <w:jc w:val="center"/>
              <w:rPr>
                <w:ins w:id="392" w:author="Roman Bobák" w:date="2018-08-19T12:39:00Z"/>
              </w:rPr>
            </w:pPr>
            <w:ins w:id="393" w:author="Drábková Martina" w:date="2018-08-20T08:47:00Z">
              <w:r>
                <w:t>7</w:t>
              </w:r>
            </w:ins>
          </w:p>
        </w:tc>
        <w:tc>
          <w:tcPr>
            <w:tcW w:w="2551" w:type="dxa"/>
          </w:tcPr>
          <w:p w14:paraId="0A4D7CA4" w14:textId="272C7E77" w:rsidR="00B85B0D" w:rsidRPr="007E5F44" w:rsidRDefault="00BF01C0" w:rsidP="00C61A3D">
            <w:pPr>
              <w:jc w:val="center"/>
              <w:rPr>
                <w:ins w:id="394" w:author="Roman Bobák" w:date="2018-08-19T12:39:00Z"/>
              </w:rPr>
            </w:pPr>
            <w:ins w:id="395" w:author="Drábková Martina" w:date="2018-08-20T08:48:00Z">
              <w:r>
                <w:t>1</w:t>
              </w:r>
            </w:ins>
          </w:p>
        </w:tc>
        <w:tc>
          <w:tcPr>
            <w:tcW w:w="2268" w:type="dxa"/>
          </w:tcPr>
          <w:p w14:paraId="59B34903" w14:textId="5ED6C3C1" w:rsidR="00B85B0D" w:rsidRPr="007E5F44" w:rsidRDefault="00BF01C0" w:rsidP="00C61A3D">
            <w:pPr>
              <w:jc w:val="center"/>
              <w:rPr>
                <w:ins w:id="396" w:author="Roman Bobák" w:date="2018-08-19T12:39:00Z"/>
              </w:rPr>
            </w:pPr>
            <w:ins w:id="397" w:author="Drábková Martina" w:date="2018-08-20T08:49:00Z">
              <w:r>
                <w:t>0</w:t>
              </w:r>
            </w:ins>
          </w:p>
        </w:tc>
      </w:tr>
      <w:tr w:rsidR="00B85B0D" w:rsidRPr="007E5F44" w14:paraId="033AEFEB" w14:textId="77777777" w:rsidTr="00C61A3D">
        <w:trPr>
          <w:ins w:id="398" w:author="Roman Bobák" w:date="2018-08-19T12:39:00Z"/>
        </w:trPr>
        <w:tc>
          <w:tcPr>
            <w:tcW w:w="1951" w:type="dxa"/>
          </w:tcPr>
          <w:p w14:paraId="2C88AB85" w14:textId="77777777" w:rsidR="00B85B0D" w:rsidRPr="00A36D8C" w:rsidRDefault="00B85B0D" w:rsidP="00C61A3D">
            <w:pPr>
              <w:jc w:val="center"/>
              <w:rPr>
                <w:ins w:id="399" w:author="Roman Bobák" w:date="2018-08-19T12:39:00Z"/>
              </w:rPr>
            </w:pPr>
            <w:ins w:id="400" w:author="Roman Bobák" w:date="2018-08-19T12:39:00Z">
              <w:r w:rsidRPr="00A36D8C">
                <w:t>2013/2014</w:t>
              </w:r>
            </w:ins>
          </w:p>
        </w:tc>
        <w:tc>
          <w:tcPr>
            <w:tcW w:w="2552" w:type="dxa"/>
          </w:tcPr>
          <w:p w14:paraId="1228CFB5" w14:textId="38985EDB" w:rsidR="00B85B0D" w:rsidRPr="007E5F44" w:rsidRDefault="00BF01C0" w:rsidP="00C61A3D">
            <w:pPr>
              <w:jc w:val="center"/>
              <w:rPr>
                <w:ins w:id="401" w:author="Roman Bobák" w:date="2018-08-19T12:39:00Z"/>
              </w:rPr>
            </w:pPr>
            <w:ins w:id="402" w:author="Drábková Martina" w:date="2018-08-20T08:47:00Z">
              <w:r>
                <w:t>6</w:t>
              </w:r>
            </w:ins>
          </w:p>
        </w:tc>
        <w:tc>
          <w:tcPr>
            <w:tcW w:w="2551" w:type="dxa"/>
          </w:tcPr>
          <w:p w14:paraId="42B503AF" w14:textId="505E5886" w:rsidR="00B85B0D" w:rsidRPr="007E5F44" w:rsidRDefault="00BF01C0" w:rsidP="00C61A3D">
            <w:pPr>
              <w:jc w:val="center"/>
              <w:rPr>
                <w:ins w:id="403" w:author="Roman Bobák" w:date="2018-08-19T12:39:00Z"/>
              </w:rPr>
            </w:pPr>
            <w:ins w:id="404" w:author="Drábková Martina" w:date="2018-08-20T08:47:00Z">
              <w:r>
                <w:t>1</w:t>
              </w:r>
            </w:ins>
          </w:p>
        </w:tc>
        <w:tc>
          <w:tcPr>
            <w:tcW w:w="2268" w:type="dxa"/>
          </w:tcPr>
          <w:p w14:paraId="355B1B81" w14:textId="578181AC" w:rsidR="00B85B0D" w:rsidRPr="007E5F44" w:rsidRDefault="00BF01C0" w:rsidP="00C61A3D">
            <w:pPr>
              <w:jc w:val="center"/>
              <w:rPr>
                <w:ins w:id="405" w:author="Roman Bobák" w:date="2018-08-19T12:39:00Z"/>
              </w:rPr>
            </w:pPr>
            <w:ins w:id="406" w:author="Drábková Martina" w:date="2018-08-20T08:48:00Z">
              <w:r>
                <w:t>1</w:t>
              </w:r>
            </w:ins>
          </w:p>
        </w:tc>
      </w:tr>
      <w:tr w:rsidR="00B85B0D" w:rsidRPr="007E5F44" w14:paraId="78CAE8F9" w14:textId="77777777" w:rsidTr="00C61A3D">
        <w:trPr>
          <w:ins w:id="407" w:author="Roman Bobák" w:date="2018-08-19T12:39:00Z"/>
        </w:trPr>
        <w:tc>
          <w:tcPr>
            <w:tcW w:w="1951" w:type="dxa"/>
          </w:tcPr>
          <w:p w14:paraId="0712CBDD" w14:textId="77777777" w:rsidR="00B85B0D" w:rsidRPr="00A36D8C" w:rsidRDefault="00B85B0D" w:rsidP="00C61A3D">
            <w:pPr>
              <w:jc w:val="center"/>
              <w:rPr>
                <w:ins w:id="408" w:author="Roman Bobák" w:date="2018-08-19T12:39:00Z"/>
              </w:rPr>
            </w:pPr>
            <w:ins w:id="409" w:author="Roman Bobák" w:date="2018-08-19T12:39:00Z">
              <w:r w:rsidRPr="00A36D8C">
                <w:t>2012/2013</w:t>
              </w:r>
            </w:ins>
          </w:p>
        </w:tc>
        <w:tc>
          <w:tcPr>
            <w:tcW w:w="2552" w:type="dxa"/>
          </w:tcPr>
          <w:p w14:paraId="77238752" w14:textId="1596711E" w:rsidR="00B85B0D" w:rsidRPr="007E5F44" w:rsidRDefault="00BF01C0" w:rsidP="00C61A3D">
            <w:pPr>
              <w:jc w:val="center"/>
              <w:rPr>
                <w:ins w:id="410" w:author="Roman Bobák" w:date="2018-08-19T12:39:00Z"/>
              </w:rPr>
            </w:pPr>
            <w:ins w:id="411" w:author="Drábková Martina" w:date="2018-08-20T08:47:00Z">
              <w:r>
                <w:t>5</w:t>
              </w:r>
            </w:ins>
          </w:p>
        </w:tc>
        <w:tc>
          <w:tcPr>
            <w:tcW w:w="2551" w:type="dxa"/>
          </w:tcPr>
          <w:p w14:paraId="290B41CD" w14:textId="23D4B38D" w:rsidR="00B85B0D" w:rsidRPr="007E5F44" w:rsidRDefault="00BF01C0" w:rsidP="00C61A3D">
            <w:pPr>
              <w:jc w:val="center"/>
              <w:rPr>
                <w:ins w:id="412" w:author="Roman Bobák" w:date="2018-08-19T12:39:00Z"/>
              </w:rPr>
            </w:pPr>
            <w:ins w:id="413" w:author="Drábková Martina" w:date="2018-08-20T08:47:00Z">
              <w:r>
                <w:t>2</w:t>
              </w:r>
            </w:ins>
          </w:p>
        </w:tc>
        <w:tc>
          <w:tcPr>
            <w:tcW w:w="2268" w:type="dxa"/>
          </w:tcPr>
          <w:p w14:paraId="2FE82B1E" w14:textId="6F74DB2F" w:rsidR="00B85B0D" w:rsidRPr="007E5F44" w:rsidRDefault="00BF01C0" w:rsidP="00C61A3D">
            <w:pPr>
              <w:jc w:val="center"/>
              <w:rPr>
                <w:ins w:id="414" w:author="Roman Bobák" w:date="2018-08-19T12:39:00Z"/>
              </w:rPr>
            </w:pPr>
            <w:ins w:id="415" w:author="Drábková Martina" w:date="2018-08-20T08:48:00Z">
              <w:r>
                <w:t>1</w:t>
              </w:r>
            </w:ins>
          </w:p>
        </w:tc>
      </w:tr>
      <w:tr w:rsidR="00B85B0D" w:rsidRPr="007E5F44" w14:paraId="6B42EE9C" w14:textId="77777777" w:rsidTr="00C61A3D">
        <w:trPr>
          <w:ins w:id="416" w:author="Roman Bobák" w:date="2018-08-19T12:39:00Z"/>
        </w:trPr>
        <w:tc>
          <w:tcPr>
            <w:tcW w:w="1951" w:type="dxa"/>
          </w:tcPr>
          <w:p w14:paraId="1B5898D0" w14:textId="77777777" w:rsidR="00B85B0D" w:rsidRPr="00A36D8C" w:rsidRDefault="00B85B0D" w:rsidP="00C61A3D">
            <w:pPr>
              <w:jc w:val="center"/>
              <w:rPr>
                <w:ins w:id="417" w:author="Roman Bobák" w:date="2018-08-19T12:39:00Z"/>
              </w:rPr>
            </w:pPr>
            <w:ins w:id="418" w:author="Roman Bobák" w:date="2018-08-19T12:39:00Z">
              <w:r w:rsidRPr="00A36D8C">
                <w:t>2011/2012</w:t>
              </w:r>
            </w:ins>
          </w:p>
        </w:tc>
        <w:tc>
          <w:tcPr>
            <w:tcW w:w="2552" w:type="dxa"/>
          </w:tcPr>
          <w:p w14:paraId="30EB1CE2" w14:textId="1923FF87" w:rsidR="00B85B0D" w:rsidRPr="007E5F44" w:rsidRDefault="00BF01C0" w:rsidP="00C61A3D">
            <w:pPr>
              <w:jc w:val="center"/>
              <w:rPr>
                <w:ins w:id="419" w:author="Roman Bobák" w:date="2018-08-19T12:39:00Z"/>
              </w:rPr>
            </w:pPr>
            <w:ins w:id="420" w:author="Drábková Martina" w:date="2018-08-20T08:47:00Z">
              <w:r>
                <w:t>6</w:t>
              </w:r>
            </w:ins>
          </w:p>
        </w:tc>
        <w:tc>
          <w:tcPr>
            <w:tcW w:w="2551" w:type="dxa"/>
          </w:tcPr>
          <w:p w14:paraId="46BFE238" w14:textId="4BA4532C" w:rsidR="00B85B0D" w:rsidRPr="007E5F44" w:rsidRDefault="00BF01C0" w:rsidP="00C61A3D">
            <w:pPr>
              <w:jc w:val="center"/>
              <w:rPr>
                <w:ins w:id="421" w:author="Roman Bobák" w:date="2018-08-19T12:39:00Z"/>
              </w:rPr>
            </w:pPr>
            <w:ins w:id="422" w:author="Drábková Martina" w:date="2018-08-20T08:47:00Z">
              <w:r>
                <w:t>2</w:t>
              </w:r>
            </w:ins>
          </w:p>
        </w:tc>
        <w:tc>
          <w:tcPr>
            <w:tcW w:w="2268" w:type="dxa"/>
          </w:tcPr>
          <w:p w14:paraId="4A564932" w14:textId="4E41CF26" w:rsidR="00B85B0D" w:rsidRPr="007E5F44" w:rsidRDefault="00BF01C0" w:rsidP="00C61A3D">
            <w:pPr>
              <w:jc w:val="center"/>
              <w:rPr>
                <w:ins w:id="423" w:author="Roman Bobák" w:date="2018-08-19T12:39:00Z"/>
              </w:rPr>
            </w:pPr>
            <w:ins w:id="424" w:author="Drábková Martina" w:date="2018-08-20T08:50:00Z">
              <w:r>
                <w:t>0</w:t>
              </w:r>
            </w:ins>
          </w:p>
        </w:tc>
      </w:tr>
      <w:tr w:rsidR="00B85B0D" w:rsidRPr="007E5F44" w14:paraId="38DB7E72" w14:textId="77777777" w:rsidTr="00C61A3D">
        <w:trPr>
          <w:ins w:id="425" w:author="Roman Bobák" w:date="2018-08-19T12:39:00Z"/>
        </w:trPr>
        <w:tc>
          <w:tcPr>
            <w:tcW w:w="1951" w:type="dxa"/>
          </w:tcPr>
          <w:p w14:paraId="01C8C2A6" w14:textId="77777777" w:rsidR="00B85B0D" w:rsidRPr="00A36D8C" w:rsidRDefault="00B85B0D" w:rsidP="00C61A3D">
            <w:pPr>
              <w:jc w:val="center"/>
              <w:rPr>
                <w:ins w:id="426" w:author="Roman Bobák" w:date="2018-08-19T12:39:00Z"/>
              </w:rPr>
            </w:pPr>
            <w:ins w:id="427" w:author="Roman Bobák" w:date="2018-08-19T12:39:00Z">
              <w:r w:rsidRPr="00A36D8C">
                <w:t>2010/2011</w:t>
              </w:r>
            </w:ins>
          </w:p>
        </w:tc>
        <w:tc>
          <w:tcPr>
            <w:tcW w:w="2552" w:type="dxa"/>
          </w:tcPr>
          <w:p w14:paraId="0DE0040B" w14:textId="78440048" w:rsidR="00B85B0D" w:rsidRPr="007E5F44" w:rsidRDefault="00BF01C0" w:rsidP="00C61A3D">
            <w:pPr>
              <w:jc w:val="center"/>
              <w:rPr>
                <w:ins w:id="428" w:author="Roman Bobák" w:date="2018-08-19T12:39:00Z"/>
              </w:rPr>
            </w:pPr>
            <w:ins w:id="429" w:author="Drábková Martina" w:date="2018-08-20T08:47:00Z">
              <w:r>
                <w:t>6</w:t>
              </w:r>
            </w:ins>
          </w:p>
        </w:tc>
        <w:tc>
          <w:tcPr>
            <w:tcW w:w="2551" w:type="dxa"/>
          </w:tcPr>
          <w:p w14:paraId="6607D424" w14:textId="6D99C55D" w:rsidR="00B85B0D" w:rsidRPr="007E5F44" w:rsidRDefault="00BF01C0" w:rsidP="00C61A3D">
            <w:pPr>
              <w:jc w:val="center"/>
              <w:rPr>
                <w:ins w:id="430" w:author="Roman Bobák" w:date="2018-08-19T12:39:00Z"/>
              </w:rPr>
            </w:pPr>
            <w:ins w:id="431" w:author="Drábková Martina" w:date="2018-08-20T08:47:00Z">
              <w:r>
                <w:t>2</w:t>
              </w:r>
            </w:ins>
          </w:p>
        </w:tc>
        <w:tc>
          <w:tcPr>
            <w:tcW w:w="2268" w:type="dxa"/>
          </w:tcPr>
          <w:p w14:paraId="5562581F" w14:textId="2A016EDC" w:rsidR="00B85B0D" w:rsidRPr="007E5F44" w:rsidRDefault="00BF01C0" w:rsidP="00C61A3D">
            <w:pPr>
              <w:jc w:val="center"/>
              <w:rPr>
                <w:ins w:id="432" w:author="Roman Bobák" w:date="2018-08-19T12:39:00Z"/>
              </w:rPr>
            </w:pPr>
            <w:ins w:id="433" w:author="Drábková Martina" w:date="2018-08-20T08:50:00Z">
              <w:r>
                <w:t>0</w:t>
              </w:r>
            </w:ins>
          </w:p>
        </w:tc>
      </w:tr>
    </w:tbl>
    <w:p w14:paraId="13FA0AD7" w14:textId="77777777" w:rsidR="004619CC" w:rsidRDefault="004619CC" w:rsidP="00416FEF">
      <w:pPr>
        <w:rPr>
          <w:b/>
          <w:sz w:val="28"/>
        </w:rPr>
      </w:pPr>
    </w:p>
    <w:p w14:paraId="7A7E9A2A" w14:textId="77777777" w:rsidR="00C2379E" w:rsidRPr="00C2379E" w:rsidRDefault="00C2379E" w:rsidP="00C2379E">
      <w:pPr>
        <w:jc w:val="both"/>
      </w:pPr>
      <w:r w:rsidRPr="00C2379E">
        <w:lastRenderedPageBreak/>
        <w:t>Fakulta má akreditované dva doktorské studijní programy P6208 Ekonomika a management obor 6208V038 Management a ekonomika a P6202 Hospodářská politika a správa obor 6202V010 Finance. Oba jsou akreditovány v českém i anglickém jazyce. Svým zaměřením patří oba do oblasti V. Ekonomické obory základních tematických okruhů Podniková ekonomika a Finance, oba svým zaměřením mají vztah k oboru habilitačního řízení Management a ekonomika podniku. Podrobnější přehled o počtech uchazečů a absolventů po celou dobu trvání programů je na webových stránkách fakulty v sekci Věda a výzkum</w:t>
      </w:r>
      <w:r>
        <w:t xml:space="preserve"> - </w:t>
      </w:r>
      <w:r w:rsidRPr="00C2379E">
        <w:t xml:space="preserve">Absolventi </w:t>
      </w:r>
      <w:hyperlink r:id="rId25" w:history="1">
        <w:r w:rsidRPr="00C2379E">
          <w:rPr>
            <w:rStyle w:val="Hypertextovodkaz"/>
          </w:rPr>
          <w:t>Absolventi doktorských studijních programů fakulty</w:t>
        </w:r>
      </w:hyperlink>
      <w:r w:rsidRPr="00C2379E">
        <w:t>.</w:t>
      </w:r>
    </w:p>
    <w:p w14:paraId="65ED4912" w14:textId="77777777" w:rsidR="00C2379E" w:rsidRPr="00C2379E" w:rsidRDefault="00C2379E" w:rsidP="00C2379E">
      <w:pPr>
        <w:jc w:val="both"/>
      </w:pPr>
      <w:r w:rsidRPr="00C2379E">
        <w:t xml:space="preserve">Vnitřní předpisy a normy upravující průběh studia v DSP jsou zveřejněny na úřední desce UTB a fakulty </w:t>
      </w:r>
      <w:hyperlink r:id="rId26" w:history="1">
        <w:r w:rsidRPr="00C2379E">
          <w:rPr>
            <w:rStyle w:val="Hypertextovodkaz"/>
          </w:rPr>
          <w:t>Studijní a zkušební řád UTB (Část třetí Ustanovení pro studium v DSP)</w:t>
        </w:r>
      </w:hyperlink>
      <w:r>
        <w:t>.</w:t>
      </w:r>
      <w:r w:rsidRPr="00C2379E">
        <w:t xml:space="preserve"> </w:t>
      </w:r>
      <w:hyperlink r:id="rId27" w:history="1">
        <w:r w:rsidRPr="00C2379E">
          <w:rPr>
            <w:rStyle w:val="Hypertextovodkaz"/>
          </w:rPr>
          <w:t>Pravidla průběhu studia ve studijních programech FaME (Část třetí Ustanovení pro studium v DSP)</w:t>
        </w:r>
      </w:hyperlink>
      <w:r w:rsidRPr="00C2379E">
        <w:t>. Složení oborových rad DSP a jejich jednací řády jsou zveřejněny na w</w:t>
      </w:r>
      <w:r>
        <w:t xml:space="preserve">ebových </w:t>
      </w:r>
      <w:r w:rsidRPr="00C2379E">
        <w:t xml:space="preserve">stránkách fakulty </w:t>
      </w:r>
      <w:r>
        <w:t xml:space="preserve">v </w:t>
      </w:r>
      <w:r w:rsidRPr="00C2379E">
        <w:t>sekc</w:t>
      </w:r>
      <w:r>
        <w:t>i</w:t>
      </w:r>
      <w:r w:rsidRPr="00C2379E">
        <w:t xml:space="preserve"> Věda a výzkum</w:t>
      </w:r>
      <w:r>
        <w:t xml:space="preserve"> </w:t>
      </w:r>
      <w:r w:rsidRPr="00C2379E">
        <w:t xml:space="preserve">- Ph.D. studium - Oborová rada </w:t>
      </w:r>
      <w:hyperlink r:id="rId28" w:history="1">
        <w:r w:rsidRPr="00C2379E">
          <w:rPr>
            <w:rStyle w:val="Hypertextovodkaz"/>
          </w:rPr>
          <w:t>Oborové rady DSP</w:t>
        </w:r>
      </w:hyperlink>
      <w:r w:rsidRPr="00C2379E">
        <w:t>.</w:t>
      </w:r>
    </w:p>
    <w:p w14:paraId="5B1935A4" w14:textId="77777777" w:rsidR="00C2379E" w:rsidRPr="00754357" w:rsidRDefault="00C2379E" w:rsidP="00C2379E">
      <w:pPr>
        <w:jc w:val="both"/>
      </w:pPr>
      <w:r w:rsidRPr="00C2379E">
        <w:t xml:space="preserve">Jak vyplývá z údajů o vývoji personální struktury fakulty v částech F- I, F-II, F-V má pro vývoj oboru habilitačního a jmenovacího řízení existence těchto doktorských programů zásadní význam. Většina docentů </w:t>
      </w:r>
      <w:r>
        <w:br/>
      </w:r>
      <w:r w:rsidRPr="00C2379E">
        <w:t>a odborných asistentů působících v oboru habilitačního a jmenovacího řízení je absolventy těchto programů</w:t>
      </w:r>
      <w:r>
        <w:t>.</w:t>
      </w:r>
    </w:p>
    <w:p w14:paraId="712BC950" w14:textId="77777777" w:rsidR="0020682E" w:rsidRDefault="0020682E" w:rsidP="00C2379E">
      <w:pPr>
        <w:jc w:val="both"/>
        <w:rPr>
          <w:b/>
          <w:sz w:val="28"/>
        </w:rPr>
      </w:pPr>
    </w:p>
    <w:p w14:paraId="37D7021E" w14:textId="77777777" w:rsidR="004619CC" w:rsidRDefault="004619CC" w:rsidP="00416FEF">
      <w:pPr>
        <w:rPr>
          <w:ins w:id="434" w:author="Roman Bobák" w:date="2018-08-19T13:11:00Z"/>
          <w:b/>
          <w:sz w:val="28"/>
        </w:rPr>
      </w:pPr>
    </w:p>
    <w:p w14:paraId="4EA9555C" w14:textId="77777777" w:rsidR="001317D7" w:rsidRDefault="001317D7" w:rsidP="00416FEF">
      <w:pPr>
        <w:rPr>
          <w:ins w:id="435" w:author="Roman Bobák" w:date="2018-08-19T13:11:00Z"/>
          <w:b/>
          <w:sz w:val="28"/>
        </w:rPr>
      </w:pPr>
    </w:p>
    <w:p w14:paraId="513C87C8" w14:textId="77777777" w:rsidR="001317D7" w:rsidRDefault="001317D7" w:rsidP="00416FEF">
      <w:pPr>
        <w:rPr>
          <w:ins w:id="436" w:author="Roman Bobák" w:date="2018-08-19T13:11:00Z"/>
          <w:b/>
          <w:sz w:val="28"/>
        </w:rPr>
      </w:pPr>
    </w:p>
    <w:p w14:paraId="1A31E9F0" w14:textId="77777777" w:rsidR="001317D7" w:rsidRDefault="001317D7" w:rsidP="00416FEF">
      <w:pPr>
        <w:rPr>
          <w:ins w:id="437" w:author="Roman Bobák" w:date="2018-08-19T13:11:00Z"/>
          <w:b/>
          <w:sz w:val="28"/>
        </w:rPr>
      </w:pPr>
    </w:p>
    <w:p w14:paraId="07E84D58" w14:textId="77777777" w:rsidR="001317D7" w:rsidRDefault="001317D7" w:rsidP="00416FEF">
      <w:pPr>
        <w:rPr>
          <w:ins w:id="438" w:author="Roman Bobák" w:date="2018-08-19T13:11:00Z"/>
          <w:b/>
          <w:sz w:val="28"/>
        </w:rPr>
      </w:pPr>
    </w:p>
    <w:p w14:paraId="75EBE270" w14:textId="77777777" w:rsidR="001317D7" w:rsidRDefault="001317D7" w:rsidP="00416FEF">
      <w:pPr>
        <w:rPr>
          <w:ins w:id="439" w:author="Roman Bobák" w:date="2018-08-19T13:11:00Z"/>
          <w:b/>
          <w:sz w:val="28"/>
        </w:rPr>
      </w:pPr>
    </w:p>
    <w:p w14:paraId="755AC8BD" w14:textId="77777777" w:rsidR="001317D7" w:rsidRDefault="001317D7" w:rsidP="00416FEF">
      <w:pPr>
        <w:rPr>
          <w:ins w:id="440" w:author="Roman Bobák" w:date="2018-08-19T13:11:00Z"/>
          <w:b/>
          <w:sz w:val="28"/>
        </w:rPr>
      </w:pPr>
    </w:p>
    <w:p w14:paraId="36D3E3C9" w14:textId="77777777" w:rsidR="001317D7" w:rsidRDefault="001317D7" w:rsidP="00416FEF">
      <w:pPr>
        <w:rPr>
          <w:ins w:id="441" w:author="Roman Bobák" w:date="2018-08-19T13:11:00Z"/>
          <w:b/>
          <w:sz w:val="28"/>
        </w:rPr>
      </w:pPr>
    </w:p>
    <w:p w14:paraId="79D669DC" w14:textId="77777777" w:rsidR="001317D7" w:rsidRDefault="001317D7" w:rsidP="00416FEF">
      <w:pPr>
        <w:rPr>
          <w:ins w:id="442" w:author="Roman Bobák" w:date="2018-08-19T13:11:00Z"/>
          <w:b/>
          <w:sz w:val="28"/>
        </w:rPr>
      </w:pPr>
    </w:p>
    <w:p w14:paraId="31A826F1" w14:textId="77777777" w:rsidR="001317D7" w:rsidRDefault="001317D7" w:rsidP="00416FEF">
      <w:pPr>
        <w:rPr>
          <w:ins w:id="443" w:author="Roman Bobák" w:date="2018-08-19T13:11:00Z"/>
          <w:b/>
          <w:sz w:val="28"/>
        </w:rPr>
      </w:pPr>
    </w:p>
    <w:p w14:paraId="1AEAB582" w14:textId="77777777" w:rsidR="001317D7" w:rsidRDefault="001317D7" w:rsidP="00416FEF">
      <w:pPr>
        <w:rPr>
          <w:ins w:id="444" w:author="Roman Bobák" w:date="2018-08-19T13:11:00Z"/>
          <w:b/>
          <w:sz w:val="28"/>
        </w:rPr>
      </w:pPr>
    </w:p>
    <w:p w14:paraId="3941FA6B" w14:textId="77777777" w:rsidR="001317D7" w:rsidRDefault="001317D7" w:rsidP="00416FEF">
      <w:pPr>
        <w:rPr>
          <w:ins w:id="445" w:author="Roman Bobák" w:date="2018-08-19T13:11:00Z"/>
          <w:b/>
          <w:sz w:val="28"/>
        </w:rPr>
      </w:pPr>
    </w:p>
    <w:p w14:paraId="3330AB92" w14:textId="77777777" w:rsidR="001317D7" w:rsidRDefault="001317D7" w:rsidP="00416FEF">
      <w:pPr>
        <w:rPr>
          <w:ins w:id="446" w:author="Roman Bobák" w:date="2018-08-19T13:11:00Z"/>
          <w:b/>
          <w:sz w:val="28"/>
        </w:rPr>
      </w:pPr>
    </w:p>
    <w:p w14:paraId="6D32CB90" w14:textId="77777777" w:rsidR="001317D7" w:rsidRDefault="001317D7" w:rsidP="00416FEF">
      <w:pPr>
        <w:rPr>
          <w:ins w:id="447" w:author="Roman Bobák" w:date="2018-08-19T13:11:00Z"/>
          <w:b/>
          <w:sz w:val="28"/>
        </w:rPr>
      </w:pPr>
    </w:p>
    <w:p w14:paraId="50B8571C" w14:textId="77777777" w:rsidR="001317D7" w:rsidRDefault="001317D7" w:rsidP="00416FEF">
      <w:pPr>
        <w:rPr>
          <w:ins w:id="448" w:author="Roman Bobák" w:date="2018-08-19T13:11:00Z"/>
          <w:b/>
          <w:sz w:val="28"/>
        </w:rPr>
      </w:pPr>
    </w:p>
    <w:p w14:paraId="4AF2BA7E" w14:textId="77777777" w:rsidR="001317D7" w:rsidRDefault="001317D7" w:rsidP="00416FEF">
      <w:pPr>
        <w:rPr>
          <w:ins w:id="449" w:author="Roman Bobák" w:date="2018-08-19T13:11:00Z"/>
          <w:b/>
          <w:sz w:val="28"/>
        </w:rPr>
      </w:pPr>
    </w:p>
    <w:p w14:paraId="5CE94E23" w14:textId="77777777" w:rsidR="001317D7" w:rsidRDefault="001317D7" w:rsidP="00416FEF">
      <w:pPr>
        <w:rPr>
          <w:ins w:id="450" w:author="Roman Bobák" w:date="2018-08-19T13:11:00Z"/>
          <w:b/>
          <w:sz w:val="28"/>
        </w:rPr>
      </w:pPr>
    </w:p>
    <w:p w14:paraId="7D6770CC" w14:textId="77777777" w:rsidR="001317D7" w:rsidRDefault="001317D7" w:rsidP="00416FEF">
      <w:pPr>
        <w:rPr>
          <w:ins w:id="451" w:author="Roman Bobák" w:date="2018-08-19T13:11:00Z"/>
          <w:b/>
          <w:sz w:val="28"/>
        </w:rPr>
      </w:pPr>
    </w:p>
    <w:p w14:paraId="045F4B62" w14:textId="77777777" w:rsidR="001317D7" w:rsidRDefault="001317D7" w:rsidP="00416FEF">
      <w:pPr>
        <w:rPr>
          <w:ins w:id="452" w:author="Roman Bobák" w:date="2018-08-19T13:11:00Z"/>
          <w:b/>
          <w:sz w:val="28"/>
        </w:rPr>
      </w:pPr>
    </w:p>
    <w:p w14:paraId="56DB9916" w14:textId="77777777" w:rsidR="001317D7" w:rsidRDefault="001317D7" w:rsidP="00416FEF">
      <w:pPr>
        <w:rPr>
          <w:ins w:id="453" w:author="Roman Bobák" w:date="2018-08-19T13:11:00Z"/>
          <w:b/>
          <w:sz w:val="28"/>
        </w:rPr>
      </w:pPr>
    </w:p>
    <w:p w14:paraId="418CBA75" w14:textId="77777777" w:rsidR="001317D7" w:rsidRDefault="001317D7" w:rsidP="00416FEF">
      <w:pPr>
        <w:rPr>
          <w:ins w:id="454" w:author="Roman Bobák" w:date="2018-08-19T13:11:00Z"/>
          <w:b/>
          <w:sz w:val="28"/>
        </w:rPr>
      </w:pPr>
    </w:p>
    <w:p w14:paraId="4ED9EFB2" w14:textId="77777777" w:rsidR="001317D7" w:rsidRDefault="001317D7" w:rsidP="00416FEF">
      <w:pPr>
        <w:rPr>
          <w:ins w:id="455" w:author="Roman Bobák" w:date="2018-08-19T13:11:00Z"/>
          <w:b/>
          <w:sz w:val="28"/>
        </w:rPr>
      </w:pPr>
    </w:p>
    <w:p w14:paraId="19CD6DA9" w14:textId="77777777" w:rsidR="001317D7" w:rsidRDefault="001317D7" w:rsidP="00416FEF">
      <w:pPr>
        <w:rPr>
          <w:ins w:id="456" w:author="Roman Bobák" w:date="2018-08-19T13:11:00Z"/>
          <w:b/>
          <w:sz w:val="28"/>
        </w:rPr>
      </w:pPr>
    </w:p>
    <w:p w14:paraId="78F4B8BE" w14:textId="77777777" w:rsidR="001317D7" w:rsidRDefault="001317D7" w:rsidP="00416FEF">
      <w:pPr>
        <w:rPr>
          <w:ins w:id="457" w:author="Roman Bobák" w:date="2018-08-19T13:11:00Z"/>
          <w:b/>
          <w:sz w:val="28"/>
        </w:rPr>
      </w:pPr>
    </w:p>
    <w:p w14:paraId="5F6054BF" w14:textId="77777777" w:rsidR="001317D7" w:rsidRDefault="001317D7" w:rsidP="00416FEF">
      <w:pPr>
        <w:rPr>
          <w:ins w:id="458" w:author="Roman Bobák" w:date="2018-08-19T13:11:00Z"/>
          <w:b/>
          <w:sz w:val="28"/>
        </w:rPr>
      </w:pPr>
    </w:p>
    <w:p w14:paraId="0DA009D1" w14:textId="77777777" w:rsidR="001317D7" w:rsidRDefault="001317D7" w:rsidP="00416FEF">
      <w:pPr>
        <w:rPr>
          <w:ins w:id="459" w:author="Roman Bobák" w:date="2018-08-19T13:11:00Z"/>
          <w:b/>
          <w:sz w:val="28"/>
        </w:rPr>
      </w:pPr>
    </w:p>
    <w:p w14:paraId="4FA55604" w14:textId="77777777" w:rsidR="001317D7" w:rsidRDefault="001317D7" w:rsidP="00416FEF">
      <w:pPr>
        <w:rPr>
          <w:b/>
          <w:sz w:val="28"/>
        </w:rPr>
      </w:pPr>
    </w:p>
    <w:p w14:paraId="4E78FCB5" w14:textId="77777777" w:rsidR="004619CC" w:rsidRDefault="004619CC" w:rsidP="00416FEF">
      <w:pPr>
        <w:rPr>
          <w:b/>
          <w:sz w:val="28"/>
        </w:rPr>
      </w:pPr>
    </w:p>
    <w:p w14:paraId="1283945B" w14:textId="77777777" w:rsidR="004619CC" w:rsidRDefault="004619CC" w:rsidP="00416FEF">
      <w:pPr>
        <w:rPr>
          <w:b/>
          <w:sz w:val="28"/>
        </w:rPr>
      </w:pPr>
    </w:p>
    <w:p w14:paraId="5CDF3069" w14:textId="77777777" w:rsidR="004619CC" w:rsidRDefault="004619CC" w:rsidP="00416FEF">
      <w:pPr>
        <w:rPr>
          <w:b/>
          <w:sz w:val="28"/>
        </w:rPr>
      </w:pPr>
    </w:p>
    <w:p w14:paraId="795125AD" w14:textId="77777777" w:rsidR="004619CC" w:rsidRDefault="004619CC" w:rsidP="00416FEF">
      <w:pPr>
        <w:rPr>
          <w:b/>
          <w:sz w:val="28"/>
        </w:rPr>
      </w:pPr>
    </w:p>
    <w:p w14:paraId="391F4F84" w14:textId="77777777" w:rsidR="004619CC" w:rsidRDefault="004619CC" w:rsidP="00416FEF">
      <w:pPr>
        <w:rPr>
          <w:b/>
          <w:sz w:val="28"/>
        </w:rPr>
      </w:pPr>
    </w:p>
    <w:p w14:paraId="013A4390" w14:textId="77777777" w:rsidR="005323AC" w:rsidRDefault="005323AC" w:rsidP="00416FEF">
      <w:pPr>
        <w:rPr>
          <w:b/>
          <w:sz w:val="28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3969"/>
        <w:gridCol w:w="1807"/>
      </w:tblGrid>
      <w:tr w:rsidR="007A6524" w14:paraId="046CDC6A" w14:textId="77777777" w:rsidTr="00F3045C">
        <w:tc>
          <w:tcPr>
            <w:tcW w:w="9286" w:type="dxa"/>
            <w:gridSpan w:val="3"/>
            <w:tcBorders>
              <w:bottom w:val="double" w:sz="4" w:space="0" w:color="auto"/>
            </w:tcBorders>
            <w:shd w:val="clear" w:color="auto" w:fill="BDD6EE"/>
          </w:tcPr>
          <w:p w14:paraId="333E9F2A" w14:textId="77777777" w:rsidR="007A6524" w:rsidRPr="006B64D1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</w:t>
            </w:r>
            <w:r w:rsidR="004619CC">
              <w:rPr>
                <w:b/>
                <w:sz w:val="26"/>
                <w:szCs w:val="26"/>
              </w:rPr>
              <w:t>-I</w:t>
            </w:r>
            <w:r w:rsidR="007A6524" w:rsidRPr="006B64D1">
              <w:rPr>
                <w:b/>
                <w:sz w:val="26"/>
                <w:szCs w:val="26"/>
              </w:rPr>
              <w:t xml:space="preserve"> – Přehled akademických pracovníků</w:t>
            </w:r>
            <w:r w:rsidR="00193BFD">
              <w:rPr>
                <w:b/>
                <w:sz w:val="26"/>
                <w:szCs w:val="26"/>
              </w:rPr>
              <w:t xml:space="preserve"> zajišťujících </w:t>
            </w:r>
            <w:r w:rsidR="003052A9">
              <w:rPr>
                <w:b/>
                <w:sz w:val="26"/>
                <w:szCs w:val="26"/>
              </w:rPr>
              <w:t xml:space="preserve">obor </w:t>
            </w:r>
            <w:r w:rsidR="00193BFD">
              <w:rPr>
                <w:b/>
                <w:sz w:val="26"/>
                <w:szCs w:val="26"/>
              </w:rPr>
              <w:t>řízení</w:t>
            </w:r>
          </w:p>
        </w:tc>
      </w:tr>
      <w:tr w:rsidR="007A6524" w14:paraId="16F3EAB7" w14:textId="77777777" w:rsidTr="00F3045C">
        <w:tc>
          <w:tcPr>
            <w:tcW w:w="3510" w:type="dxa"/>
            <w:tcBorders>
              <w:top w:val="double" w:sz="4" w:space="0" w:color="auto"/>
            </w:tcBorders>
            <w:shd w:val="clear" w:color="auto" w:fill="F7CAAC"/>
          </w:tcPr>
          <w:p w14:paraId="5F50786E" w14:textId="77777777" w:rsidR="007A6524" w:rsidRDefault="007A6524" w:rsidP="00F3045C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5776" w:type="dxa"/>
            <w:gridSpan w:val="2"/>
            <w:tcBorders>
              <w:top w:val="double" w:sz="4" w:space="0" w:color="auto"/>
            </w:tcBorders>
          </w:tcPr>
          <w:p w14:paraId="2D28F2B6" w14:textId="77777777" w:rsidR="007A6524" w:rsidRDefault="00C61CB1" w:rsidP="00F3045C">
            <w:pPr>
              <w:jc w:val="both"/>
            </w:pPr>
            <w:r>
              <w:t>Univerzita Tomáše Bati ve Zlíně</w:t>
            </w:r>
          </w:p>
        </w:tc>
      </w:tr>
      <w:tr w:rsidR="007A6524" w14:paraId="425930D5" w14:textId="77777777" w:rsidTr="00F3045C">
        <w:tc>
          <w:tcPr>
            <w:tcW w:w="3510" w:type="dxa"/>
            <w:shd w:val="clear" w:color="auto" w:fill="F7CAAC"/>
          </w:tcPr>
          <w:p w14:paraId="2680239B" w14:textId="77777777" w:rsidR="007A6524" w:rsidRDefault="007A6524" w:rsidP="00F3045C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5776" w:type="dxa"/>
            <w:gridSpan w:val="2"/>
          </w:tcPr>
          <w:p w14:paraId="1CE2C2D5" w14:textId="77777777" w:rsidR="007A6524" w:rsidRDefault="00C61CB1" w:rsidP="00F3045C">
            <w:pPr>
              <w:jc w:val="both"/>
            </w:pPr>
            <w:r>
              <w:t>Fakulta managementu a ekonomiky</w:t>
            </w:r>
          </w:p>
        </w:tc>
      </w:tr>
      <w:tr w:rsidR="007A6524" w14:paraId="1D3B10D7" w14:textId="77777777" w:rsidTr="00F3045C">
        <w:tc>
          <w:tcPr>
            <w:tcW w:w="3510" w:type="dxa"/>
            <w:shd w:val="clear" w:color="auto" w:fill="F7CAAC"/>
          </w:tcPr>
          <w:p w14:paraId="72B331D8" w14:textId="77777777" w:rsidR="007A6524" w:rsidRPr="006B64D1" w:rsidRDefault="007A6524" w:rsidP="007A6524">
            <w:pPr>
              <w:jc w:val="both"/>
              <w:rPr>
                <w:b/>
              </w:rPr>
            </w:pPr>
            <w:r w:rsidRPr="006B64D1">
              <w:rPr>
                <w:b/>
              </w:rPr>
              <w:t>Název oboru řízení</w:t>
            </w:r>
          </w:p>
        </w:tc>
        <w:tc>
          <w:tcPr>
            <w:tcW w:w="5776" w:type="dxa"/>
            <w:gridSpan w:val="2"/>
          </w:tcPr>
          <w:p w14:paraId="5F8C1CD5" w14:textId="77777777" w:rsidR="007A6524" w:rsidRPr="006B64D1" w:rsidRDefault="00C61CB1" w:rsidP="00F3045C">
            <w:pPr>
              <w:jc w:val="both"/>
            </w:pPr>
            <w:r>
              <w:t>Management a ekonomika podniku</w:t>
            </w:r>
          </w:p>
        </w:tc>
      </w:tr>
      <w:tr w:rsidR="00F03443" w14:paraId="24A6AB01" w14:textId="77777777" w:rsidTr="006B081B">
        <w:tc>
          <w:tcPr>
            <w:tcW w:w="3510" w:type="dxa"/>
            <w:shd w:val="clear" w:color="auto" w:fill="F7CAAC"/>
          </w:tcPr>
          <w:p w14:paraId="7E01CC70" w14:textId="77777777" w:rsidR="00F03443" w:rsidRPr="006B64D1" w:rsidRDefault="00F03443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3969" w:type="dxa"/>
            <w:shd w:val="clear" w:color="auto" w:fill="F7CAAC"/>
          </w:tcPr>
          <w:p w14:paraId="260CD7B4" w14:textId="77777777" w:rsidR="00F03443" w:rsidRPr="006B64D1" w:rsidRDefault="00F03443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1807" w:type="dxa"/>
            <w:shd w:val="clear" w:color="auto" w:fill="F7CAAC"/>
          </w:tcPr>
          <w:p w14:paraId="55BBE756" w14:textId="77777777" w:rsidR="00F03443" w:rsidRPr="006B64D1" w:rsidRDefault="00F03443" w:rsidP="00F03443">
            <w:pPr>
              <w:jc w:val="both"/>
              <w:rPr>
                <w:b/>
              </w:rPr>
            </w:pPr>
            <w:r w:rsidRPr="006B64D1">
              <w:rPr>
                <w:b/>
              </w:rPr>
              <w:t>Rok narození</w:t>
            </w:r>
          </w:p>
        </w:tc>
      </w:tr>
      <w:tr w:rsidR="00F03443" w14:paraId="21A4CA3C" w14:textId="77777777" w:rsidTr="006B081B">
        <w:tc>
          <w:tcPr>
            <w:tcW w:w="3510" w:type="dxa"/>
          </w:tcPr>
          <w:p w14:paraId="28FB1A42" w14:textId="77777777" w:rsidR="00F03443" w:rsidRDefault="00C61CB1" w:rsidP="00F3045C">
            <w:pPr>
              <w:jc w:val="both"/>
            </w:pPr>
            <w:r>
              <w:t>Belás Jaroslav</w:t>
            </w:r>
          </w:p>
        </w:tc>
        <w:tc>
          <w:tcPr>
            <w:tcW w:w="3969" w:type="dxa"/>
          </w:tcPr>
          <w:p w14:paraId="442B2819" w14:textId="77777777" w:rsidR="00F03443" w:rsidRDefault="00C61CB1" w:rsidP="00C61CB1">
            <w:pPr>
              <w:jc w:val="both"/>
            </w:pPr>
            <w:r>
              <w:t>prof. Ing. PhD.</w:t>
            </w:r>
          </w:p>
        </w:tc>
        <w:tc>
          <w:tcPr>
            <w:tcW w:w="1807" w:type="dxa"/>
          </w:tcPr>
          <w:p w14:paraId="46AE23EB" w14:textId="77777777" w:rsidR="00F03443" w:rsidRDefault="002B70B1" w:rsidP="00F3045C">
            <w:pPr>
              <w:jc w:val="both"/>
            </w:pPr>
            <w:r>
              <w:t>1960</w:t>
            </w:r>
          </w:p>
        </w:tc>
      </w:tr>
      <w:tr w:rsidR="00F03443" w14:paraId="492033D2" w14:textId="77777777" w:rsidTr="006B081B">
        <w:tc>
          <w:tcPr>
            <w:tcW w:w="3510" w:type="dxa"/>
          </w:tcPr>
          <w:p w14:paraId="49EF2DCC" w14:textId="77777777" w:rsidR="00F03443" w:rsidRDefault="00C61CB1" w:rsidP="00F3045C">
            <w:pPr>
              <w:jc w:val="both"/>
            </w:pPr>
            <w:r>
              <w:t>Chromjaková Felicita</w:t>
            </w:r>
          </w:p>
        </w:tc>
        <w:tc>
          <w:tcPr>
            <w:tcW w:w="3969" w:type="dxa"/>
          </w:tcPr>
          <w:p w14:paraId="77BCC851" w14:textId="77777777" w:rsidR="00F03443" w:rsidRDefault="00C61CB1" w:rsidP="00F3045C">
            <w:pPr>
              <w:jc w:val="both"/>
            </w:pPr>
            <w:r>
              <w:t>prof. Ing. PhD.</w:t>
            </w:r>
          </w:p>
        </w:tc>
        <w:tc>
          <w:tcPr>
            <w:tcW w:w="1807" w:type="dxa"/>
          </w:tcPr>
          <w:p w14:paraId="205DCA22" w14:textId="77777777" w:rsidR="00F03443" w:rsidRDefault="00A36D8C" w:rsidP="00F3045C">
            <w:pPr>
              <w:jc w:val="both"/>
            </w:pPr>
            <w:r>
              <w:t>1968</w:t>
            </w:r>
          </w:p>
        </w:tc>
      </w:tr>
      <w:tr w:rsidR="00EC0ACD" w14:paraId="5CD0322A" w14:textId="77777777" w:rsidTr="006B081B">
        <w:tc>
          <w:tcPr>
            <w:tcW w:w="3510" w:type="dxa"/>
          </w:tcPr>
          <w:p w14:paraId="7370E557" w14:textId="77777777" w:rsidR="00EC0ACD" w:rsidRDefault="00EC0ACD" w:rsidP="00EC0ACD">
            <w:pPr>
              <w:jc w:val="both"/>
            </w:pPr>
            <w:r>
              <w:t>Pavelková Drahomíra</w:t>
            </w:r>
          </w:p>
        </w:tc>
        <w:tc>
          <w:tcPr>
            <w:tcW w:w="3969" w:type="dxa"/>
          </w:tcPr>
          <w:p w14:paraId="4D1B2394" w14:textId="77777777" w:rsidR="00EC0ACD" w:rsidRDefault="00EC0ACD" w:rsidP="00EC0ACD">
            <w:pPr>
              <w:jc w:val="both"/>
            </w:pPr>
            <w:r>
              <w:t>prof. Dr. Ing.</w:t>
            </w:r>
          </w:p>
        </w:tc>
        <w:tc>
          <w:tcPr>
            <w:tcW w:w="1807" w:type="dxa"/>
          </w:tcPr>
          <w:p w14:paraId="2530D10A" w14:textId="77777777" w:rsidR="00EC0ACD" w:rsidRDefault="00EC0ACD" w:rsidP="00EC0ACD">
            <w:pPr>
              <w:jc w:val="both"/>
            </w:pPr>
            <w:r>
              <w:t>1963</w:t>
            </w:r>
          </w:p>
        </w:tc>
      </w:tr>
      <w:tr w:rsidR="00EC0ACD" w14:paraId="1214897D" w14:textId="77777777" w:rsidTr="006B081B">
        <w:tc>
          <w:tcPr>
            <w:tcW w:w="3510" w:type="dxa"/>
          </w:tcPr>
          <w:p w14:paraId="3A2164AD" w14:textId="77777777" w:rsidR="00EC0ACD" w:rsidRDefault="00EC0ACD" w:rsidP="00EC0ACD">
            <w:pPr>
              <w:jc w:val="both"/>
            </w:pPr>
            <w:r>
              <w:t>Knápková Adriana</w:t>
            </w:r>
          </w:p>
        </w:tc>
        <w:tc>
          <w:tcPr>
            <w:tcW w:w="3969" w:type="dxa"/>
          </w:tcPr>
          <w:p w14:paraId="2E201E82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213F3D04" w14:textId="77777777" w:rsidR="00EC0ACD" w:rsidRDefault="00EC0ACD" w:rsidP="00EC0ACD">
            <w:pPr>
              <w:jc w:val="both"/>
            </w:pPr>
            <w:r>
              <w:t>1977</w:t>
            </w:r>
          </w:p>
        </w:tc>
      </w:tr>
      <w:tr w:rsidR="00EC0ACD" w14:paraId="6536EB4F" w14:textId="77777777" w:rsidTr="006B081B">
        <w:tc>
          <w:tcPr>
            <w:tcW w:w="3510" w:type="dxa"/>
          </w:tcPr>
          <w:p w14:paraId="38EB3B61" w14:textId="77777777" w:rsidR="00EC0ACD" w:rsidRDefault="00EC0ACD" w:rsidP="00EC0ACD">
            <w:pPr>
              <w:jc w:val="both"/>
            </w:pPr>
            <w:r>
              <w:t>Popesko Boris</w:t>
            </w:r>
          </w:p>
        </w:tc>
        <w:tc>
          <w:tcPr>
            <w:tcW w:w="3969" w:type="dxa"/>
          </w:tcPr>
          <w:p w14:paraId="3351D035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64AD3E2B" w14:textId="77777777" w:rsidR="00EC0ACD" w:rsidRDefault="00EC0ACD" w:rsidP="00EC0ACD">
            <w:pPr>
              <w:jc w:val="both"/>
            </w:pPr>
            <w:r>
              <w:t>1978</w:t>
            </w:r>
          </w:p>
        </w:tc>
      </w:tr>
      <w:tr w:rsidR="00EC0ACD" w14:paraId="38DE086A" w14:textId="77777777" w:rsidTr="006B081B">
        <w:tc>
          <w:tcPr>
            <w:tcW w:w="3510" w:type="dxa"/>
          </w:tcPr>
          <w:p w14:paraId="06EE20ED" w14:textId="77777777" w:rsidR="00EC0ACD" w:rsidRDefault="00EC0ACD" w:rsidP="00EC0ACD">
            <w:pPr>
              <w:jc w:val="both"/>
            </w:pPr>
            <w:r>
              <w:t>Tuček David</w:t>
            </w:r>
          </w:p>
        </w:tc>
        <w:tc>
          <w:tcPr>
            <w:tcW w:w="3969" w:type="dxa"/>
          </w:tcPr>
          <w:p w14:paraId="7871D4CC" w14:textId="77777777" w:rsidR="00EC0ACD" w:rsidRDefault="00EC0ACD" w:rsidP="00EC0ACD">
            <w:pPr>
              <w:jc w:val="both"/>
            </w:pPr>
            <w:r>
              <w:t>doc. Ing. Ph.D.</w:t>
            </w:r>
          </w:p>
        </w:tc>
        <w:tc>
          <w:tcPr>
            <w:tcW w:w="1807" w:type="dxa"/>
          </w:tcPr>
          <w:p w14:paraId="41FD98DC" w14:textId="77777777" w:rsidR="00EC0ACD" w:rsidRDefault="00EC0ACD" w:rsidP="00EC0ACD">
            <w:pPr>
              <w:jc w:val="both"/>
            </w:pPr>
            <w:r>
              <w:t>1975</w:t>
            </w:r>
          </w:p>
        </w:tc>
      </w:tr>
    </w:tbl>
    <w:p w14:paraId="38F591D7" w14:textId="77777777" w:rsidR="00B10ECC" w:rsidRDefault="00B10ECC" w:rsidP="00416FEF">
      <w:pPr>
        <w:rPr>
          <w:b/>
          <w:sz w:val="28"/>
        </w:rPr>
      </w:pPr>
    </w:p>
    <w:p w14:paraId="3FE8BBF3" w14:textId="77777777" w:rsidR="002A64A0" w:rsidRPr="002A64A0" w:rsidRDefault="002A64A0" w:rsidP="002A64A0">
      <w:pPr>
        <w:jc w:val="both"/>
      </w:pPr>
      <w:r w:rsidRPr="002A64A0">
        <w:t>Přehled celkového fyzického počtu pracovníků fakulty v kvalifikační struktuře za dobu její existence je vyjádřen v následujících tabulkách</w:t>
      </w:r>
      <w:r>
        <w:t>.</w:t>
      </w:r>
    </w:p>
    <w:p w14:paraId="5E7F20C2" w14:textId="77777777" w:rsidR="002A64A0" w:rsidRPr="002A64A0" w:rsidRDefault="002A64A0" w:rsidP="002A64A0"/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20"/>
      </w:tblGrid>
      <w:tr w:rsidR="002A64A0" w:rsidRPr="002A64A0" w14:paraId="7C1B1F97" w14:textId="77777777" w:rsidTr="00B10E1A">
        <w:trPr>
          <w:jc w:val="center"/>
        </w:trPr>
        <w:tc>
          <w:tcPr>
            <w:tcW w:w="0" w:type="auto"/>
          </w:tcPr>
          <w:p w14:paraId="4E189741" w14:textId="77777777" w:rsidR="002A64A0" w:rsidRPr="002A64A0" w:rsidRDefault="002A64A0" w:rsidP="00B10E1A"/>
        </w:tc>
        <w:tc>
          <w:tcPr>
            <w:tcW w:w="0" w:type="auto"/>
          </w:tcPr>
          <w:p w14:paraId="206F7E3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2001</w:t>
            </w:r>
          </w:p>
        </w:tc>
        <w:tc>
          <w:tcPr>
            <w:tcW w:w="0" w:type="auto"/>
          </w:tcPr>
          <w:p w14:paraId="7049E981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2002</w:t>
            </w:r>
          </w:p>
        </w:tc>
        <w:tc>
          <w:tcPr>
            <w:tcW w:w="0" w:type="auto"/>
          </w:tcPr>
          <w:p w14:paraId="5E8FFEC9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2003</w:t>
            </w:r>
          </w:p>
        </w:tc>
        <w:tc>
          <w:tcPr>
            <w:tcW w:w="0" w:type="auto"/>
          </w:tcPr>
          <w:p w14:paraId="552E47D9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2004</w:t>
            </w:r>
          </w:p>
        </w:tc>
        <w:tc>
          <w:tcPr>
            <w:tcW w:w="0" w:type="auto"/>
          </w:tcPr>
          <w:p w14:paraId="6B874013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2005</w:t>
            </w:r>
          </w:p>
        </w:tc>
        <w:tc>
          <w:tcPr>
            <w:tcW w:w="0" w:type="auto"/>
          </w:tcPr>
          <w:p w14:paraId="3EB1F67D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2006</w:t>
            </w:r>
          </w:p>
        </w:tc>
        <w:tc>
          <w:tcPr>
            <w:tcW w:w="0" w:type="auto"/>
          </w:tcPr>
          <w:p w14:paraId="4C49EE4E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2007</w:t>
            </w:r>
          </w:p>
        </w:tc>
        <w:tc>
          <w:tcPr>
            <w:tcW w:w="0" w:type="auto"/>
          </w:tcPr>
          <w:p w14:paraId="4B47F875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2008</w:t>
            </w:r>
          </w:p>
        </w:tc>
        <w:tc>
          <w:tcPr>
            <w:tcW w:w="0" w:type="auto"/>
          </w:tcPr>
          <w:p w14:paraId="23137D5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2009</w:t>
            </w:r>
          </w:p>
        </w:tc>
        <w:tc>
          <w:tcPr>
            <w:tcW w:w="620" w:type="dxa"/>
          </w:tcPr>
          <w:p w14:paraId="3DBC4E78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2010</w:t>
            </w:r>
          </w:p>
        </w:tc>
      </w:tr>
      <w:tr w:rsidR="002A64A0" w:rsidRPr="002A64A0" w14:paraId="5DBBB9BD" w14:textId="77777777" w:rsidTr="00B10E1A">
        <w:trPr>
          <w:jc w:val="center"/>
        </w:trPr>
        <w:tc>
          <w:tcPr>
            <w:tcW w:w="0" w:type="auto"/>
          </w:tcPr>
          <w:p w14:paraId="3797E76E" w14:textId="77777777" w:rsidR="002A64A0" w:rsidRPr="002A64A0" w:rsidRDefault="002A64A0" w:rsidP="00B10E1A">
            <w:r w:rsidRPr="002A64A0">
              <w:t>Profesoři fyzické počty</w:t>
            </w:r>
          </w:p>
        </w:tc>
        <w:tc>
          <w:tcPr>
            <w:tcW w:w="0" w:type="auto"/>
          </w:tcPr>
          <w:p w14:paraId="59963F4D" w14:textId="77777777" w:rsidR="002A64A0" w:rsidRPr="002A64A0" w:rsidRDefault="002A64A0" w:rsidP="00B10E1A">
            <w:pPr>
              <w:jc w:val="center"/>
            </w:pPr>
            <w:r w:rsidRPr="002A64A0">
              <w:t>9</w:t>
            </w:r>
          </w:p>
        </w:tc>
        <w:tc>
          <w:tcPr>
            <w:tcW w:w="0" w:type="auto"/>
          </w:tcPr>
          <w:p w14:paraId="74074CBA" w14:textId="77777777" w:rsidR="002A64A0" w:rsidRPr="002A64A0" w:rsidRDefault="002A64A0" w:rsidP="00B10E1A">
            <w:pPr>
              <w:jc w:val="center"/>
            </w:pPr>
            <w:r w:rsidRPr="002A64A0">
              <w:t>10</w:t>
            </w:r>
          </w:p>
        </w:tc>
        <w:tc>
          <w:tcPr>
            <w:tcW w:w="0" w:type="auto"/>
          </w:tcPr>
          <w:p w14:paraId="57178104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3BBD63A0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6BA3BD8D" w14:textId="77777777" w:rsidR="002A64A0" w:rsidRPr="002A64A0" w:rsidRDefault="002A64A0" w:rsidP="00B10E1A">
            <w:pPr>
              <w:jc w:val="center"/>
            </w:pPr>
            <w:r w:rsidRPr="002A64A0">
              <w:t>11</w:t>
            </w:r>
          </w:p>
        </w:tc>
        <w:tc>
          <w:tcPr>
            <w:tcW w:w="0" w:type="auto"/>
          </w:tcPr>
          <w:p w14:paraId="03ABAE8E" w14:textId="77777777" w:rsidR="002A64A0" w:rsidRPr="002A64A0" w:rsidRDefault="002A64A0" w:rsidP="00B10E1A">
            <w:pPr>
              <w:jc w:val="center"/>
            </w:pPr>
            <w:r w:rsidRPr="002A64A0">
              <w:t>12</w:t>
            </w:r>
          </w:p>
        </w:tc>
        <w:tc>
          <w:tcPr>
            <w:tcW w:w="0" w:type="auto"/>
          </w:tcPr>
          <w:p w14:paraId="6C543974" w14:textId="77777777" w:rsidR="002A64A0" w:rsidRPr="002A64A0" w:rsidRDefault="002A64A0" w:rsidP="00B10E1A">
            <w:pPr>
              <w:jc w:val="center"/>
            </w:pPr>
            <w:r w:rsidRPr="002A64A0">
              <w:t>13</w:t>
            </w:r>
          </w:p>
        </w:tc>
        <w:tc>
          <w:tcPr>
            <w:tcW w:w="0" w:type="auto"/>
          </w:tcPr>
          <w:p w14:paraId="762CF5FF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35E63657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620" w:type="dxa"/>
          </w:tcPr>
          <w:p w14:paraId="5BBF8770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</w:tr>
      <w:tr w:rsidR="002A64A0" w:rsidRPr="002A64A0" w14:paraId="57CBD518" w14:textId="77777777" w:rsidTr="00B10E1A">
        <w:trPr>
          <w:jc w:val="center"/>
        </w:trPr>
        <w:tc>
          <w:tcPr>
            <w:tcW w:w="0" w:type="auto"/>
          </w:tcPr>
          <w:p w14:paraId="05D170A3" w14:textId="77777777" w:rsidR="002A64A0" w:rsidRPr="002A64A0" w:rsidRDefault="002A64A0" w:rsidP="00B10E1A">
            <w:r w:rsidRPr="002A64A0">
              <w:t>Docenti fyzické počty</w:t>
            </w:r>
          </w:p>
        </w:tc>
        <w:tc>
          <w:tcPr>
            <w:tcW w:w="0" w:type="auto"/>
          </w:tcPr>
          <w:p w14:paraId="4EDAE30C" w14:textId="77777777" w:rsidR="002A64A0" w:rsidRPr="002A64A0" w:rsidRDefault="002A64A0" w:rsidP="00B10E1A">
            <w:pPr>
              <w:jc w:val="center"/>
            </w:pPr>
            <w:r w:rsidRPr="002A64A0">
              <w:t>13</w:t>
            </w:r>
          </w:p>
        </w:tc>
        <w:tc>
          <w:tcPr>
            <w:tcW w:w="0" w:type="auto"/>
          </w:tcPr>
          <w:p w14:paraId="3E45284A" w14:textId="77777777" w:rsidR="002A64A0" w:rsidRPr="002A64A0" w:rsidRDefault="002A64A0" w:rsidP="00B10E1A">
            <w:pPr>
              <w:jc w:val="center"/>
            </w:pPr>
            <w:r w:rsidRPr="002A64A0">
              <w:t>17</w:t>
            </w:r>
          </w:p>
        </w:tc>
        <w:tc>
          <w:tcPr>
            <w:tcW w:w="0" w:type="auto"/>
          </w:tcPr>
          <w:p w14:paraId="7E276C0E" w14:textId="77777777" w:rsidR="002A64A0" w:rsidRPr="002A64A0" w:rsidRDefault="002A64A0" w:rsidP="00B10E1A">
            <w:pPr>
              <w:jc w:val="center"/>
            </w:pPr>
            <w:r w:rsidRPr="002A64A0">
              <w:t>18</w:t>
            </w:r>
          </w:p>
        </w:tc>
        <w:tc>
          <w:tcPr>
            <w:tcW w:w="0" w:type="auto"/>
          </w:tcPr>
          <w:p w14:paraId="496958BC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697E03AE" w14:textId="77777777" w:rsidR="002A64A0" w:rsidRPr="002A64A0" w:rsidRDefault="002A64A0" w:rsidP="00B10E1A">
            <w:pPr>
              <w:jc w:val="center"/>
            </w:pPr>
            <w:r w:rsidRPr="002A64A0">
              <w:t>17</w:t>
            </w:r>
          </w:p>
        </w:tc>
        <w:tc>
          <w:tcPr>
            <w:tcW w:w="0" w:type="auto"/>
          </w:tcPr>
          <w:p w14:paraId="22600CD2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59D88943" w14:textId="77777777" w:rsidR="002A64A0" w:rsidRPr="002A64A0" w:rsidRDefault="002A64A0" w:rsidP="00B10E1A">
            <w:pPr>
              <w:jc w:val="center"/>
            </w:pPr>
            <w:r w:rsidRPr="002A64A0">
              <w:t>23</w:t>
            </w:r>
          </w:p>
        </w:tc>
        <w:tc>
          <w:tcPr>
            <w:tcW w:w="0" w:type="auto"/>
          </w:tcPr>
          <w:p w14:paraId="6316B949" w14:textId="77777777" w:rsidR="002A64A0" w:rsidRPr="002A64A0" w:rsidRDefault="002A64A0" w:rsidP="00B10E1A">
            <w:pPr>
              <w:jc w:val="center"/>
            </w:pPr>
            <w:r w:rsidRPr="002A64A0">
              <w:t>20</w:t>
            </w:r>
          </w:p>
        </w:tc>
        <w:tc>
          <w:tcPr>
            <w:tcW w:w="0" w:type="auto"/>
          </w:tcPr>
          <w:p w14:paraId="79CF1F93" w14:textId="77777777" w:rsidR="002A64A0" w:rsidRPr="002A64A0" w:rsidRDefault="002A64A0" w:rsidP="00B10E1A">
            <w:pPr>
              <w:jc w:val="center"/>
            </w:pPr>
            <w:r w:rsidRPr="002A64A0">
              <w:t>19</w:t>
            </w:r>
          </w:p>
        </w:tc>
        <w:tc>
          <w:tcPr>
            <w:tcW w:w="620" w:type="dxa"/>
          </w:tcPr>
          <w:p w14:paraId="19FB467C" w14:textId="77777777" w:rsidR="002A64A0" w:rsidRPr="002A64A0" w:rsidRDefault="002A64A0" w:rsidP="00B10E1A">
            <w:pPr>
              <w:jc w:val="center"/>
            </w:pPr>
            <w:r w:rsidRPr="002A64A0">
              <w:t>22</w:t>
            </w:r>
          </w:p>
        </w:tc>
      </w:tr>
      <w:tr w:rsidR="002A64A0" w:rsidRPr="002A64A0" w14:paraId="7FAE7EA9" w14:textId="77777777" w:rsidTr="00B10E1A">
        <w:trPr>
          <w:jc w:val="center"/>
        </w:trPr>
        <w:tc>
          <w:tcPr>
            <w:tcW w:w="0" w:type="auto"/>
          </w:tcPr>
          <w:p w14:paraId="41BACF96" w14:textId="77777777" w:rsidR="002A64A0" w:rsidRPr="002A64A0" w:rsidRDefault="002A64A0" w:rsidP="002A64A0">
            <w:r w:rsidRPr="002A64A0">
              <w:t>Odborní asistenti, asistenti a lektoři, vědečtí a projektoví pracovníci fyzické počty</w:t>
            </w:r>
          </w:p>
        </w:tc>
        <w:tc>
          <w:tcPr>
            <w:tcW w:w="0" w:type="auto"/>
          </w:tcPr>
          <w:p w14:paraId="36BA8D7A" w14:textId="77777777" w:rsidR="002A64A0" w:rsidRPr="002A64A0" w:rsidRDefault="002A64A0" w:rsidP="00B10E1A">
            <w:pPr>
              <w:jc w:val="center"/>
            </w:pPr>
            <w:r w:rsidRPr="002A64A0">
              <w:t>45</w:t>
            </w:r>
          </w:p>
        </w:tc>
        <w:tc>
          <w:tcPr>
            <w:tcW w:w="0" w:type="auto"/>
          </w:tcPr>
          <w:p w14:paraId="2DD24EF3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  <w:tc>
          <w:tcPr>
            <w:tcW w:w="0" w:type="auto"/>
          </w:tcPr>
          <w:p w14:paraId="782B7AA5" w14:textId="77777777" w:rsidR="002A64A0" w:rsidRPr="002A64A0" w:rsidRDefault="002A64A0" w:rsidP="00B10E1A">
            <w:pPr>
              <w:jc w:val="center"/>
            </w:pPr>
            <w:r w:rsidRPr="002A64A0">
              <w:t>77</w:t>
            </w:r>
          </w:p>
        </w:tc>
        <w:tc>
          <w:tcPr>
            <w:tcW w:w="0" w:type="auto"/>
          </w:tcPr>
          <w:p w14:paraId="370CF8E3" w14:textId="77777777" w:rsidR="002A64A0" w:rsidRPr="002A64A0" w:rsidRDefault="002A64A0" w:rsidP="00B10E1A">
            <w:pPr>
              <w:jc w:val="center"/>
            </w:pPr>
            <w:r w:rsidRPr="002A64A0">
              <w:t>63</w:t>
            </w:r>
          </w:p>
        </w:tc>
        <w:tc>
          <w:tcPr>
            <w:tcW w:w="0" w:type="auto"/>
          </w:tcPr>
          <w:p w14:paraId="07B4FA81" w14:textId="77777777" w:rsidR="002A64A0" w:rsidRPr="002A64A0" w:rsidRDefault="002A64A0" w:rsidP="00B10E1A">
            <w:pPr>
              <w:jc w:val="center"/>
            </w:pPr>
            <w:r w:rsidRPr="002A64A0">
              <w:t>69</w:t>
            </w:r>
          </w:p>
        </w:tc>
        <w:tc>
          <w:tcPr>
            <w:tcW w:w="0" w:type="auto"/>
          </w:tcPr>
          <w:p w14:paraId="44FAD8C4" w14:textId="77777777" w:rsidR="002A64A0" w:rsidRPr="002A64A0" w:rsidRDefault="002A64A0" w:rsidP="00B10E1A">
            <w:pPr>
              <w:jc w:val="center"/>
            </w:pPr>
            <w:r w:rsidRPr="002A64A0">
              <w:t>56</w:t>
            </w:r>
          </w:p>
        </w:tc>
        <w:tc>
          <w:tcPr>
            <w:tcW w:w="0" w:type="auto"/>
          </w:tcPr>
          <w:p w14:paraId="665AAFFE" w14:textId="77777777" w:rsidR="002A64A0" w:rsidRPr="002A64A0" w:rsidRDefault="002A64A0" w:rsidP="00B10E1A">
            <w:pPr>
              <w:jc w:val="center"/>
            </w:pPr>
            <w:r w:rsidRPr="002A64A0">
              <w:t>60</w:t>
            </w:r>
          </w:p>
        </w:tc>
        <w:tc>
          <w:tcPr>
            <w:tcW w:w="0" w:type="auto"/>
          </w:tcPr>
          <w:p w14:paraId="401E867B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  <w:tc>
          <w:tcPr>
            <w:tcW w:w="0" w:type="auto"/>
          </w:tcPr>
          <w:p w14:paraId="6E19E30A" w14:textId="77777777" w:rsidR="002A64A0" w:rsidRPr="002A64A0" w:rsidRDefault="002A64A0" w:rsidP="00B10E1A">
            <w:pPr>
              <w:jc w:val="center"/>
            </w:pPr>
            <w:r w:rsidRPr="002A64A0">
              <w:t>60</w:t>
            </w:r>
          </w:p>
        </w:tc>
        <w:tc>
          <w:tcPr>
            <w:tcW w:w="620" w:type="dxa"/>
          </w:tcPr>
          <w:p w14:paraId="7227E5F9" w14:textId="77777777" w:rsidR="002A64A0" w:rsidRPr="002A64A0" w:rsidRDefault="002A64A0" w:rsidP="00B10E1A">
            <w:pPr>
              <w:jc w:val="center"/>
            </w:pPr>
            <w:r w:rsidRPr="002A64A0">
              <w:t>61</w:t>
            </w:r>
          </w:p>
        </w:tc>
      </w:tr>
      <w:tr w:rsidR="002A64A0" w:rsidRPr="002A64A0" w14:paraId="53D4D5DA" w14:textId="77777777" w:rsidTr="00B10E1A">
        <w:trPr>
          <w:jc w:val="center"/>
        </w:trPr>
        <w:tc>
          <w:tcPr>
            <w:tcW w:w="0" w:type="auto"/>
          </w:tcPr>
          <w:p w14:paraId="643E0750" w14:textId="77777777" w:rsidR="002A64A0" w:rsidRPr="002A64A0" w:rsidRDefault="002A64A0" w:rsidP="00B10E1A">
            <w:r w:rsidRPr="002A64A0">
              <w:t>Ostatní pracovníci fyzické počty</w:t>
            </w:r>
          </w:p>
        </w:tc>
        <w:tc>
          <w:tcPr>
            <w:tcW w:w="0" w:type="auto"/>
          </w:tcPr>
          <w:p w14:paraId="3AAB73E3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5E898D8D" w14:textId="77777777" w:rsidR="002A64A0" w:rsidRPr="002A64A0" w:rsidRDefault="002A64A0" w:rsidP="00B10E1A">
            <w:pPr>
              <w:jc w:val="center"/>
            </w:pPr>
            <w:r w:rsidRPr="002A64A0">
              <w:t>15</w:t>
            </w:r>
          </w:p>
        </w:tc>
        <w:tc>
          <w:tcPr>
            <w:tcW w:w="0" w:type="auto"/>
          </w:tcPr>
          <w:p w14:paraId="5E083C01" w14:textId="77777777" w:rsidR="002A64A0" w:rsidRPr="002A64A0" w:rsidRDefault="002A64A0" w:rsidP="00B10E1A">
            <w:pPr>
              <w:jc w:val="center"/>
            </w:pPr>
            <w:r w:rsidRPr="002A64A0">
              <w:t>16</w:t>
            </w:r>
          </w:p>
        </w:tc>
        <w:tc>
          <w:tcPr>
            <w:tcW w:w="0" w:type="auto"/>
          </w:tcPr>
          <w:p w14:paraId="7CF2CDC6" w14:textId="77777777" w:rsidR="002A64A0" w:rsidRPr="002A64A0" w:rsidRDefault="002A64A0" w:rsidP="00B10E1A">
            <w:pPr>
              <w:jc w:val="center"/>
            </w:pPr>
            <w:r w:rsidRPr="002A64A0">
              <w:t>19</w:t>
            </w:r>
          </w:p>
        </w:tc>
        <w:tc>
          <w:tcPr>
            <w:tcW w:w="0" w:type="auto"/>
          </w:tcPr>
          <w:p w14:paraId="09CD15DA" w14:textId="77777777" w:rsidR="002A64A0" w:rsidRPr="002A64A0" w:rsidRDefault="002A64A0" w:rsidP="00B10E1A">
            <w:pPr>
              <w:jc w:val="center"/>
            </w:pPr>
            <w:r w:rsidRPr="002A64A0">
              <w:t>21</w:t>
            </w:r>
          </w:p>
        </w:tc>
        <w:tc>
          <w:tcPr>
            <w:tcW w:w="0" w:type="auto"/>
          </w:tcPr>
          <w:p w14:paraId="1BCBF57C" w14:textId="77777777" w:rsidR="002A64A0" w:rsidRPr="002A64A0" w:rsidRDefault="002A64A0" w:rsidP="00B10E1A">
            <w:pPr>
              <w:jc w:val="center"/>
            </w:pPr>
            <w:r w:rsidRPr="002A64A0">
              <w:t>23</w:t>
            </w:r>
          </w:p>
        </w:tc>
        <w:tc>
          <w:tcPr>
            <w:tcW w:w="0" w:type="auto"/>
          </w:tcPr>
          <w:p w14:paraId="7A954CBE" w14:textId="77777777" w:rsidR="002A64A0" w:rsidRPr="002A64A0" w:rsidRDefault="002A64A0" w:rsidP="00B10E1A">
            <w:pPr>
              <w:jc w:val="center"/>
            </w:pPr>
            <w:r w:rsidRPr="002A64A0">
              <w:t>31</w:t>
            </w:r>
          </w:p>
        </w:tc>
        <w:tc>
          <w:tcPr>
            <w:tcW w:w="0" w:type="auto"/>
          </w:tcPr>
          <w:p w14:paraId="4CAE05CA" w14:textId="77777777" w:rsidR="002A64A0" w:rsidRPr="002A64A0" w:rsidRDefault="002A64A0" w:rsidP="00B10E1A">
            <w:pPr>
              <w:jc w:val="center"/>
            </w:pPr>
            <w:r w:rsidRPr="002A64A0">
              <w:t>34</w:t>
            </w:r>
          </w:p>
        </w:tc>
        <w:tc>
          <w:tcPr>
            <w:tcW w:w="0" w:type="auto"/>
          </w:tcPr>
          <w:p w14:paraId="4B20FE75" w14:textId="77777777" w:rsidR="002A64A0" w:rsidRPr="002A64A0" w:rsidRDefault="002A64A0" w:rsidP="00B10E1A">
            <w:pPr>
              <w:jc w:val="center"/>
            </w:pPr>
            <w:r w:rsidRPr="002A64A0">
              <w:t>40</w:t>
            </w:r>
          </w:p>
        </w:tc>
        <w:tc>
          <w:tcPr>
            <w:tcW w:w="620" w:type="dxa"/>
          </w:tcPr>
          <w:p w14:paraId="4BCEB3CE" w14:textId="77777777" w:rsidR="002A64A0" w:rsidRPr="002A64A0" w:rsidRDefault="002A64A0" w:rsidP="00B10E1A">
            <w:pPr>
              <w:jc w:val="center"/>
            </w:pPr>
            <w:r w:rsidRPr="002A64A0">
              <w:t>39</w:t>
            </w:r>
          </w:p>
        </w:tc>
      </w:tr>
      <w:tr w:rsidR="002A64A0" w:rsidRPr="002A64A0" w14:paraId="2E8BD271" w14:textId="77777777" w:rsidTr="00B10E1A">
        <w:trPr>
          <w:jc w:val="center"/>
        </w:trPr>
        <w:tc>
          <w:tcPr>
            <w:tcW w:w="0" w:type="auto"/>
          </w:tcPr>
          <w:p w14:paraId="271CFB3E" w14:textId="77777777" w:rsidR="002A64A0" w:rsidRPr="002A64A0" w:rsidRDefault="002A64A0" w:rsidP="00B10E1A">
            <w:r w:rsidRPr="002A64A0">
              <w:t>Pracovníci celkem fyzické počty</w:t>
            </w:r>
          </w:p>
        </w:tc>
        <w:tc>
          <w:tcPr>
            <w:tcW w:w="0" w:type="auto"/>
          </w:tcPr>
          <w:p w14:paraId="1DDF3458" w14:textId="77777777" w:rsidR="002A64A0" w:rsidRPr="002A64A0" w:rsidRDefault="002A64A0" w:rsidP="00B10E1A">
            <w:pPr>
              <w:jc w:val="center"/>
            </w:pPr>
            <w:r w:rsidRPr="002A64A0">
              <w:t>82</w:t>
            </w:r>
          </w:p>
        </w:tc>
        <w:tc>
          <w:tcPr>
            <w:tcW w:w="0" w:type="auto"/>
          </w:tcPr>
          <w:p w14:paraId="16E7DE00" w14:textId="77777777" w:rsidR="002A64A0" w:rsidRPr="002A64A0" w:rsidRDefault="002A64A0" w:rsidP="00B10E1A">
            <w:pPr>
              <w:jc w:val="center"/>
            </w:pPr>
            <w:r w:rsidRPr="002A64A0">
              <w:t>103</w:t>
            </w:r>
          </w:p>
        </w:tc>
        <w:tc>
          <w:tcPr>
            <w:tcW w:w="0" w:type="auto"/>
          </w:tcPr>
          <w:p w14:paraId="583C6B28" w14:textId="77777777" w:rsidR="002A64A0" w:rsidRPr="002A64A0" w:rsidRDefault="002A64A0" w:rsidP="00B10E1A">
            <w:pPr>
              <w:jc w:val="center"/>
            </w:pPr>
            <w:r w:rsidRPr="002A64A0">
              <w:t>123</w:t>
            </w:r>
          </w:p>
        </w:tc>
        <w:tc>
          <w:tcPr>
            <w:tcW w:w="0" w:type="auto"/>
          </w:tcPr>
          <w:p w14:paraId="20E7D079" w14:textId="77777777" w:rsidR="002A64A0" w:rsidRPr="002A64A0" w:rsidRDefault="002A64A0" w:rsidP="00B10E1A">
            <w:pPr>
              <w:jc w:val="center"/>
            </w:pPr>
            <w:r w:rsidRPr="002A64A0">
              <w:t>114</w:t>
            </w:r>
          </w:p>
        </w:tc>
        <w:tc>
          <w:tcPr>
            <w:tcW w:w="0" w:type="auto"/>
          </w:tcPr>
          <w:p w14:paraId="78357DDB" w14:textId="77777777" w:rsidR="002A64A0" w:rsidRPr="002A64A0" w:rsidRDefault="002A64A0" w:rsidP="00B10E1A">
            <w:pPr>
              <w:jc w:val="center"/>
            </w:pPr>
            <w:r w:rsidRPr="002A64A0">
              <w:t>118</w:t>
            </w:r>
          </w:p>
        </w:tc>
        <w:tc>
          <w:tcPr>
            <w:tcW w:w="0" w:type="auto"/>
          </w:tcPr>
          <w:p w14:paraId="372A3AD6" w14:textId="77777777" w:rsidR="002A64A0" w:rsidRPr="002A64A0" w:rsidRDefault="002A64A0" w:rsidP="00B10E1A">
            <w:pPr>
              <w:jc w:val="center"/>
            </w:pPr>
            <w:r w:rsidRPr="002A64A0">
              <w:t>111</w:t>
            </w:r>
          </w:p>
        </w:tc>
        <w:tc>
          <w:tcPr>
            <w:tcW w:w="0" w:type="auto"/>
          </w:tcPr>
          <w:p w14:paraId="6A1FFC61" w14:textId="77777777" w:rsidR="002A64A0" w:rsidRPr="002A64A0" w:rsidRDefault="002A64A0" w:rsidP="00B10E1A">
            <w:pPr>
              <w:jc w:val="center"/>
            </w:pPr>
            <w:r w:rsidRPr="002A64A0">
              <w:t>127</w:t>
            </w:r>
          </w:p>
        </w:tc>
        <w:tc>
          <w:tcPr>
            <w:tcW w:w="0" w:type="auto"/>
          </w:tcPr>
          <w:p w14:paraId="682210DE" w14:textId="77777777" w:rsidR="002A64A0" w:rsidRPr="002A64A0" w:rsidRDefault="002A64A0" w:rsidP="00B10E1A">
            <w:pPr>
              <w:jc w:val="center"/>
            </w:pPr>
            <w:r w:rsidRPr="002A64A0">
              <w:t>130</w:t>
            </w:r>
          </w:p>
        </w:tc>
        <w:tc>
          <w:tcPr>
            <w:tcW w:w="0" w:type="auto"/>
          </w:tcPr>
          <w:p w14:paraId="7DEE099C" w14:textId="77777777" w:rsidR="002A64A0" w:rsidRPr="002A64A0" w:rsidRDefault="002A64A0" w:rsidP="00B10E1A">
            <w:pPr>
              <w:jc w:val="center"/>
            </w:pPr>
            <w:r w:rsidRPr="002A64A0">
              <w:t>134</w:t>
            </w:r>
          </w:p>
        </w:tc>
        <w:tc>
          <w:tcPr>
            <w:tcW w:w="620" w:type="dxa"/>
          </w:tcPr>
          <w:p w14:paraId="2FF39444" w14:textId="77777777" w:rsidR="002A64A0" w:rsidRPr="002A64A0" w:rsidRDefault="002A64A0" w:rsidP="00B10E1A">
            <w:pPr>
              <w:jc w:val="center"/>
            </w:pPr>
            <w:r w:rsidRPr="002A64A0">
              <w:t>137</w:t>
            </w:r>
          </w:p>
        </w:tc>
      </w:tr>
    </w:tbl>
    <w:p w14:paraId="4514F571" w14:textId="77777777" w:rsidR="002A64A0" w:rsidRPr="002A64A0" w:rsidRDefault="002A64A0" w:rsidP="002A64A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2A64A0" w:rsidRPr="002A64A0" w14:paraId="2D470130" w14:textId="77777777" w:rsidTr="00B10E1A">
        <w:trPr>
          <w:jc w:val="center"/>
        </w:trPr>
        <w:tc>
          <w:tcPr>
            <w:tcW w:w="5538" w:type="dxa"/>
          </w:tcPr>
          <w:p w14:paraId="5018D953" w14:textId="77777777" w:rsidR="002A64A0" w:rsidRPr="002A64A0" w:rsidRDefault="002A64A0" w:rsidP="00B10E1A"/>
        </w:tc>
        <w:tc>
          <w:tcPr>
            <w:tcW w:w="0" w:type="auto"/>
          </w:tcPr>
          <w:p w14:paraId="645626DB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2011</w:t>
            </w:r>
          </w:p>
        </w:tc>
        <w:tc>
          <w:tcPr>
            <w:tcW w:w="0" w:type="auto"/>
          </w:tcPr>
          <w:p w14:paraId="581D9A5D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2012</w:t>
            </w:r>
          </w:p>
        </w:tc>
        <w:tc>
          <w:tcPr>
            <w:tcW w:w="0" w:type="auto"/>
          </w:tcPr>
          <w:p w14:paraId="02B7D6D4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2013</w:t>
            </w:r>
          </w:p>
        </w:tc>
        <w:tc>
          <w:tcPr>
            <w:tcW w:w="0" w:type="auto"/>
          </w:tcPr>
          <w:p w14:paraId="61B92BDA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2014</w:t>
            </w:r>
          </w:p>
        </w:tc>
        <w:tc>
          <w:tcPr>
            <w:tcW w:w="0" w:type="auto"/>
          </w:tcPr>
          <w:p w14:paraId="17D423D1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2015</w:t>
            </w:r>
          </w:p>
        </w:tc>
        <w:tc>
          <w:tcPr>
            <w:tcW w:w="0" w:type="auto"/>
          </w:tcPr>
          <w:p w14:paraId="406EB655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2016</w:t>
            </w:r>
          </w:p>
        </w:tc>
        <w:tc>
          <w:tcPr>
            <w:tcW w:w="0" w:type="auto"/>
          </w:tcPr>
          <w:p w14:paraId="7255B790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2017</w:t>
            </w:r>
          </w:p>
        </w:tc>
        <w:tc>
          <w:tcPr>
            <w:tcW w:w="0" w:type="auto"/>
          </w:tcPr>
          <w:p w14:paraId="5D70039A" w14:textId="77777777" w:rsidR="002A64A0" w:rsidRPr="002A64A0" w:rsidRDefault="002A64A0" w:rsidP="00B10E1A">
            <w:pPr>
              <w:rPr>
                <w:b/>
                <w:bCs/>
              </w:rPr>
            </w:pPr>
            <w:r w:rsidRPr="002A64A0">
              <w:rPr>
                <w:b/>
                <w:bCs/>
              </w:rPr>
              <w:t>2018</w:t>
            </w:r>
          </w:p>
        </w:tc>
      </w:tr>
      <w:tr w:rsidR="002A64A0" w:rsidRPr="002A64A0" w14:paraId="4D6C9EE4" w14:textId="77777777" w:rsidTr="00B10E1A">
        <w:trPr>
          <w:jc w:val="center"/>
        </w:trPr>
        <w:tc>
          <w:tcPr>
            <w:tcW w:w="5538" w:type="dxa"/>
          </w:tcPr>
          <w:p w14:paraId="18056AE7" w14:textId="77777777" w:rsidR="002A64A0" w:rsidRPr="002A64A0" w:rsidRDefault="002A64A0" w:rsidP="00B10E1A">
            <w:r w:rsidRPr="002A64A0">
              <w:t>Profesoři fyzické počty</w:t>
            </w:r>
          </w:p>
        </w:tc>
        <w:tc>
          <w:tcPr>
            <w:tcW w:w="0" w:type="auto"/>
            <w:vAlign w:val="bottom"/>
          </w:tcPr>
          <w:p w14:paraId="22E2D8F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</w:t>
            </w:r>
          </w:p>
        </w:tc>
        <w:tc>
          <w:tcPr>
            <w:tcW w:w="0" w:type="auto"/>
            <w:vAlign w:val="bottom"/>
          </w:tcPr>
          <w:p w14:paraId="73A951CA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8</w:t>
            </w:r>
          </w:p>
        </w:tc>
        <w:tc>
          <w:tcPr>
            <w:tcW w:w="0" w:type="auto"/>
            <w:vAlign w:val="bottom"/>
          </w:tcPr>
          <w:p w14:paraId="41B3B41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14:paraId="261073A8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14:paraId="6031A85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6C139679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468098BE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4E70835E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</w:t>
            </w:r>
          </w:p>
        </w:tc>
      </w:tr>
      <w:tr w:rsidR="002A64A0" w:rsidRPr="002A64A0" w14:paraId="7C7CB890" w14:textId="77777777" w:rsidTr="00B10E1A">
        <w:trPr>
          <w:jc w:val="center"/>
        </w:trPr>
        <w:tc>
          <w:tcPr>
            <w:tcW w:w="5538" w:type="dxa"/>
          </w:tcPr>
          <w:p w14:paraId="5B186053" w14:textId="77777777" w:rsidR="002A64A0" w:rsidRPr="002A64A0" w:rsidRDefault="002A64A0" w:rsidP="00B10E1A">
            <w:r w:rsidRPr="002A64A0">
              <w:t>Docenti fyzické počty</w:t>
            </w:r>
          </w:p>
        </w:tc>
        <w:tc>
          <w:tcPr>
            <w:tcW w:w="0" w:type="auto"/>
            <w:vAlign w:val="bottom"/>
          </w:tcPr>
          <w:p w14:paraId="513445A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14:paraId="5D607739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14:paraId="58CAACF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14:paraId="725A186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23</w:t>
            </w:r>
          </w:p>
        </w:tc>
        <w:tc>
          <w:tcPr>
            <w:tcW w:w="0" w:type="auto"/>
            <w:vAlign w:val="bottom"/>
          </w:tcPr>
          <w:p w14:paraId="0566383A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23</w:t>
            </w:r>
          </w:p>
        </w:tc>
        <w:tc>
          <w:tcPr>
            <w:tcW w:w="0" w:type="auto"/>
          </w:tcPr>
          <w:p w14:paraId="3D87CDA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14:paraId="1DE87B0C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20</w:t>
            </w:r>
          </w:p>
        </w:tc>
        <w:tc>
          <w:tcPr>
            <w:tcW w:w="0" w:type="auto"/>
          </w:tcPr>
          <w:p w14:paraId="7AC541DD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19</w:t>
            </w:r>
          </w:p>
        </w:tc>
      </w:tr>
      <w:tr w:rsidR="002A64A0" w:rsidRPr="002A64A0" w14:paraId="02E0B28E" w14:textId="77777777" w:rsidTr="00B10E1A">
        <w:trPr>
          <w:jc w:val="center"/>
        </w:trPr>
        <w:tc>
          <w:tcPr>
            <w:tcW w:w="5538" w:type="dxa"/>
          </w:tcPr>
          <w:p w14:paraId="57C16120" w14:textId="77777777" w:rsidR="002A64A0" w:rsidRPr="002A64A0" w:rsidRDefault="002A64A0" w:rsidP="002A64A0">
            <w:r w:rsidRPr="002A64A0">
              <w:t>Odborní asistenti, asistenti a lektoři, vědečtí a projektoví pracovníci fyzické počty</w:t>
            </w:r>
          </w:p>
        </w:tc>
        <w:tc>
          <w:tcPr>
            <w:tcW w:w="0" w:type="auto"/>
            <w:vAlign w:val="bottom"/>
          </w:tcPr>
          <w:p w14:paraId="30B7E95C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41</w:t>
            </w:r>
          </w:p>
        </w:tc>
        <w:tc>
          <w:tcPr>
            <w:tcW w:w="0" w:type="auto"/>
            <w:vAlign w:val="bottom"/>
          </w:tcPr>
          <w:p w14:paraId="1A803502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37</w:t>
            </w:r>
          </w:p>
        </w:tc>
        <w:tc>
          <w:tcPr>
            <w:tcW w:w="0" w:type="auto"/>
            <w:vAlign w:val="bottom"/>
          </w:tcPr>
          <w:p w14:paraId="437E4540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38</w:t>
            </w:r>
          </w:p>
        </w:tc>
        <w:tc>
          <w:tcPr>
            <w:tcW w:w="0" w:type="auto"/>
            <w:vAlign w:val="bottom"/>
          </w:tcPr>
          <w:p w14:paraId="5E33729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38</w:t>
            </w:r>
          </w:p>
        </w:tc>
        <w:tc>
          <w:tcPr>
            <w:tcW w:w="0" w:type="auto"/>
            <w:vAlign w:val="bottom"/>
          </w:tcPr>
          <w:p w14:paraId="76BF78CB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35</w:t>
            </w:r>
          </w:p>
        </w:tc>
        <w:tc>
          <w:tcPr>
            <w:tcW w:w="0" w:type="auto"/>
          </w:tcPr>
          <w:p w14:paraId="2A8A0C91" w14:textId="77777777" w:rsidR="002A64A0" w:rsidRDefault="002A64A0" w:rsidP="00B10E1A">
            <w:pPr>
              <w:jc w:val="right"/>
              <w:rPr>
                <w:color w:val="000000"/>
              </w:rPr>
            </w:pPr>
          </w:p>
          <w:p w14:paraId="0D10E43B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47</w:t>
            </w:r>
          </w:p>
        </w:tc>
        <w:tc>
          <w:tcPr>
            <w:tcW w:w="0" w:type="auto"/>
          </w:tcPr>
          <w:p w14:paraId="5C105ED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</w:p>
          <w:p w14:paraId="7B13027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49</w:t>
            </w:r>
          </w:p>
        </w:tc>
        <w:tc>
          <w:tcPr>
            <w:tcW w:w="0" w:type="auto"/>
          </w:tcPr>
          <w:p w14:paraId="2351ACED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</w:p>
          <w:p w14:paraId="0F63CDF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65</w:t>
            </w:r>
          </w:p>
        </w:tc>
      </w:tr>
      <w:tr w:rsidR="002A64A0" w:rsidRPr="002A64A0" w14:paraId="06F7FC44" w14:textId="77777777" w:rsidTr="00B10E1A">
        <w:trPr>
          <w:jc w:val="center"/>
        </w:trPr>
        <w:tc>
          <w:tcPr>
            <w:tcW w:w="5538" w:type="dxa"/>
          </w:tcPr>
          <w:p w14:paraId="012EABCF" w14:textId="77777777" w:rsidR="002A64A0" w:rsidRPr="002A64A0" w:rsidRDefault="002A64A0" w:rsidP="00B10E1A">
            <w:r w:rsidRPr="002A64A0">
              <w:t>Ostatní pracovníci fyzické počty</w:t>
            </w:r>
          </w:p>
        </w:tc>
        <w:tc>
          <w:tcPr>
            <w:tcW w:w="0" w:type="auto"/>
          </w:tcPr>
          <w:p w14:paraId="7681DCD8" w14:textId="77777777" w:rsidR="002A64A0" w:rsidRPr="002A64A0" w:rsidRDefault="002A64A0" w:rsidP="00B10E1A">
            <w:pPr>
              <w:jc w:val="right"/>
            </w:pPr>
            <w:r w:rsidRPr="002A64A0">
              <w:t>60</w:t>
            </w:r>
          </w:p>
        </w:tc>
        <w:tc>
          <w:tcPr>
            <w:tcW w:w="0" w:type="auto"/>
          </w:tcPr>
          <w:p w14:paraId="6F024797" w14:textId="77777777" w:rsidR="002A64A0" w:rsidRPr="002A64A0" w:rsidRDefault="002A64A0" w:rsidP="00B10E1A">
            <w:pPr>
              <w:jc w:val="right"/>
            </w:pPr>
            <w:r w:rsidRPr="002A64A0">
              <w:t>63</w:t>
            </w:r>
          </w:p>
        </w:tc>
        <w:tc>
          <w:tcPr>
            <w:tcW w:w="0" w:type="auto"/>
          </w:tcPr>
          <w:p w14:paraId="45816610" w14:textId="77777777" w:rsidR="002A64A0" w:rsidRPr="002A64A0" w:rsidRDefault="002A64A0" w:rsidP="00B10E1A">
            <w:pPr>
              <w:jc w:val="right"/>
            </w:pPr>
            <w:r w:rsidRPr="002A64A0">
              <w:t>61</w:t>
            </w:r>
          </w:p>
        </w:tc>
        <w:tc>
          <w:tcPr>
            <w:tcW w:w="0" w:type="auto"/>
          </w:tcPr>
          <w:p w14:paraId="1035578C" w14:textId="77777777" w:rsidR="002A64A0" w:rsidRPr="002A64A0" w:rsidRDefault="002A64A0" w:rsidP="00B10E1A">
            <w:pPr>
              <w:jc w:val="right"/>
            </w:pPr>
            <w:r w:rsidRPr="002A64A0">
              <w:t>55</w:t>
            </w:r>
          </w:p>
        </w:tc>
        <w:tc>
          <w:tcPr>
            <w:tcW w:w="0" w:type="auto"/>
          </w:tcPr>
          <w:p w14:paraId="696C4044" w14:textId="77777777" w:rsidR="002A64A0" w:rsidRPr="002A64A0" w:rsidRDefault="002A64A0" w:rsidP="00B10E1A">
            <w:pPr>
              <w:jc w:val="right"/>
            </w:pPr>
            <w:r w:rsidRPr="002A64A0">
              <w:t>56</w:t>
            </w:r>
          </w:p>
        </w:tc>
        <w:tc>
          <w:tcPr>
            <w:tcW w:w="0" w:type="auto"/>
          </w:tcPr>
          <w:p w14:paraId="78EA698F" w14:textId="77777777" w:rsidR="002A64A0" w:rsidRPr="002A64A0" w:rsidRDefault="002A64A0" w:rsidP="00B10E1A">
            <w:pPr>
              <w:jc w:val="right"/>
            </w:pPr>
            <w:r w:rsidRPr="002A64A0">
              <w:t>30</w:t>
            </w:r>
          </w:p>
        </w:tc>
        <w:tc>
          <w:tcPr>
            <w:tcW w:w="0" w:type="auto"/>
          </w:tcPr>
          <w:p w14:paraId="53E092A0" w14:textId="77777777" w:rsidR="002A64A0" w:rsidRPr="002A64A0" w:rsidRDefault="002A64A0" w:rsidP="00B10E1A">
            <w:pPr>
              <w:jc w:val="right"/>
            </w:pPr>
            <w:r w:rsidRPr="002A64A0">
              <w:t>30</w:t>
            </w:r>
          </w:p>
        </w:tc>
        <w:tc>
          <w:tcPr>
            <w:tcW w:w="0" w:type="auto"/>
          </w:tcPr>
          <w:p w14:paraId="6965F1BE" w14:textId="77777777" w:rsidR="002A64A0" w:rsidRPr="002A64A0" w:rsidRDefault="002A64A0" w:rsidP="00B10E1A">
            <w:pPr>
              <w:jc w:val="right"/>
            </w:pPr>
            <w:r w:rsidRPr="002A64A0">
              <w:t>27</w:t>
            </w:r>
          </w:p>
        </w:tc>
      </w:tr>
      <w:tr w:rsidR="002A64A0" w14:paraId="77AA802D" w14:textId="77777777" w:rsidTr="00B10E1A">
        <w:trPr>
          <w:jc w:val="center"/>
        </w:trPr>
        <w:tc>
          <w:tcPr>
            <w:tcW w:w="5538" w:type="dxa"/>
          </w:tcPr>
          <w:p w14:paraId="729561F1" w14:textId="77777777" w:rsidR="002A64A0" w:rsidRPr="002A64A0" w:rsidRDefault="002A64A0" w:rsidP="00B10E1A">
            <w:r w:rsidRPr="002A64A0">
              <w:t>Pracovníci celkem fyzické počty</w:t>
            </w:r>
          </w:p>
        </w:tc>
        <w:tc>
          <w:tcPr>
            <w:tcW w:w="0" w:type="auto"/>
            <w:vAlign w:val="bottom"/>
          </w:tcPr>
          <w:p w14:paraId="67DB3EF4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133</w:t>
            </w:r>
          </w:p>
        </w:tc>
        <w:tc>
          <w:tcPr>
            <w:tcW w:w="0" w:type="auto"/>
            <w:vAlign w:val="bottom"/>
          </w:tcPr>
          <w:p w14:paraId="610AFFC3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128</w:t>
            </w:r>
          </w:p>
        </w:tc>
        <w:tc>
          <w:tcPr>
            <w:tcW w:w="0" w:type="auto"/>
            <w:vAlign w:val="bottom"/>
          </w:tcPr>
          <w:p w14:paraId="7E02D5F8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127</w:t>
            </w:r>
          </w:p>
        </w:tc>
        <w:tc>
          <w:tcPr>
            <w:tcW w:w="0" w:type="auto"/>
            <w:vAlign w:val="bottom"/>
          </w:tcPr>
          <w:p w14:paraId="4DD78E25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121</w:t>
            </w:r>
          </w:p>
        </w:tc>
        <w:tc>
          <w:tcPr>
            <w:tcW w:w="0" w:type="auto"/>
            <w:vAlign w:val="bottom"/>
          </w:tcPr>
          <w:p w14:paraId="6174EF71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120</w:t>
            </w:r>
          </w:p>
        </w:tc>
        <w:tc>
          <w:tcPr>
            <w:tcW w:w="0" w:type="auto"/>
          </w:tcPr>
          <w:p w14:paraId="5E129F43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104</w:t>
            </w:r>
          </w:p>
        </w:tc>
        <w:tc>
          <w:tcPr>
            <w:tcW w:w="0" w:type="auto"/>
          </w:tcPr>
          <w:p w14:paraId="0B74A5AF" w14:textId="77777777" w:rsidR="002A64A0" w:rsidRPr="002A64A0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105</w:t>
            </w:r>
          </w:p>
        </w:tc>
        <w:tc>
          <w:tcPr>
            <w:tcW w:w="0" w:type="auto"/>
          </w:tcPr>
          <w:p w14:paraId="1504E3F9" w14:textId="77777777" w:rsidR="002A64A0" w:rsidRPr="00E02F8F" w:rsidRDefault="002A64A0" w:rsidP="00B10E1A">
            <w:pPr>
              <w:jc w:val="right"/>
              <w:rPr>
                <w:color w:val="000000"/>
              </w:rPr>
            </w:pPr>
            <w:r w:rsidRPr="002A64A0">
              <w:rPr>
                <w:color w:val="000000"/>
              </w:rPr>
              <w:t>117</w:t>
            </w:r>
          </w:p>
        </w:tc>
      </w:tr>
    </w:tbl>
    <w:p w14:paraId="63042B71" w14:textId="77777777" w:rsidR="002A64A0" w:rsidRDefault="002A64A0" w:rsidP="00416FEF">
      <w:pPr>
        <w:rPr>
          <w:b/>
          <w:sz w:val="28"/>
        </w:rPr>
      </w:pPr>
    </w:p>
    <w:p w14:paraId="320379E0" w14:textId="77777777" w:rsidR="005323AC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2410"/>
        <w:gridCol w:w="1559"/>
        <w:gridCol w:w="1807"/>
      </w:tblGrid>
      <w:tr w:rsidR="00B10ECC" w:rsidRPr="006B64D1" w14:paraId="7753B8A5" w14:textId="77777777" w:rsidTr="003D3488">
        <w:tc>
          <w:tcPr>
            <w:tcW w:w="9286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A674876" w14:textId="77777777" w:rsidR="00B10ECC" w:rsidRPr="006B64D1" w:rsidRDefault="003C73DE" w:rsidP="00B10E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</w:t>
            </w:r>
            <w:r w:rsidR="004619CC">
              <w:rPr>
                <w:b/>
                <w:sz w:val="26"/>
                <w:szCs w:val="26"/>
              </w:rPr>
              <w:t>-II</w:t>
            </w:r>
            <w:r w:rsidR="00B10ECC" w:rsidRPr="006B64D1">
              <w:rPr>
                <w:b/>
                <w:sz w:val="26"/>
                <w:szCs w:val="26"/>
              </w:rPr>
              <w:t xml:space="preserve"> – Přehled akademických pracovníků</w:t>
            </w:r>
            <w:r w:rsidR="00B10ECC">
              <w:rPr>
                <w:b/>
                <w:sz w:val="26"/>
                <w:szCs w:val="26"/>
              </w:rPr>
              <w:t xml:space="preserve"> s perspektivou habilitace</w:t>
            </w:r>
          </w:p>
        </w:tc>
      </w:tr>
      <w:tr w:rsidR="006B081B" w:rsidRPr="006B64D1" w14:paraId="55F92CA7" w14:textId="77777777" w:rsidTr="006B081B">
        <w:tc>
          <w:tcPr>
            <w:tcW w:w="3510" w:type="dxa"/>
            <w:shd w:val="clear" w:color="auto" w:fill="F7CAAC"/>
          </w:tcPr>
          <w:p w14:paraId="61DF93B7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410" w:type="dxa"/>
            <w:shd w:val="clear" w:color="auto" w:fill="F7CAAC"/>
          </w:tcPr>
          <w:p w14:paraId="5932C465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1559" w:type="dxa"/>
            <w:shd w:val="clear" w:color="auto" w:fill="F7CAAC"/>
          </w:tcPr>
          <w:p w14:paraId="0BA54CA2" w14:textId="77777777" w:rsidR="006B081B" w:rsidRPr="006B64D1" w:rsidRDefault="006B081B" w:rsidP="003D3488">
            <w:pPr>
              <w:jc w:val="both"/>
              <w:rPr>
                <w:b/>
              </w:rPr>
            </w:pPr>
            <w:r w:rsidRPr="006B64D1">
              <w:rPr>
                <w:b/>
              </w:rPr>
              <w:t>Rok narození</w:t>
            </w:r>
          </w:p>
        </w:tc>
        <w:tc>
          <w:tcPr>
            <w:tcW w:w="1807" w:type="dxa"/>
            <w:shd w:val="clear" w:color="auto" w:fill="F7CAAC"/>
          </w:tcPr>
          <w:p w14:paraId="5F799294" w14:textId="77777777" w:rsidR="006B081B" w:rsidRPr="006B64D1" w:rsidRDefault="00AE33F5" w:rsidP="00AE33F5">
            <w:pPr>
              <w:rPr>
                <w:b/>
              </w:rPr>
            </w:pPr>
            <w:r>
              <w:rPr>
                <w:b/>
              </w:rPr>
              <w:t>R</w:t>
            </w:r>
            <w:r w:rsidR="006B081B">
              <w:rPr>
                <w:b/>
              </w:rPr>
              <w:t>ok zahájení habilitačního řízení</w:t>
            </w:r>
          </w:p>
        </w:tc>
      </w:tr>
      <w:tr w:rsidR="00492C42" w14:paraId="486D6EBA" w14:textId="77777777" w:rsidTr="006B081B">
        <w:tc>
          <w:tcPr>
            <w:tcW w:w="3510" w:type="dxa"/>
          </w:tcPr>
          <w:p w14:paraId="5332EA4B" w14:textId="77777777" w:rsidR="00492C42" w:rsidRDefault="00492C42" w:rsidP="00492C42">
            <w:pPr>
              <w:jc w:val="both"/>
            </w:pPr>
            <w:r>
              <w:t>Bejtkovský Jiří</w:t>
            </w:r>
          </w:p>
        </w:tc>
        <w:tc>
          <w:tcPr>
            <w:tcW w:w="2410" w:type="dxa"/>
          </w:tcPr>
          <w:p w14:paraId="6353211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729C4D4" w14:textId="77777777" w:rsidR="00492C42" w:rsidRDefault="00492C42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6870BF72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13F227A2" w14:textId="77777777" w:rsidTr="006B081B">
        <w:tc>
          <w:tcPr>
            <w:tcW w:w="3510" w:type="dxa"/>
          </w:tcPr>
          <w:p w14:paraId="293DA825" w14:textId="77777777" w:rsidR="00492C42" w:rsidRDefault="00492C42" w:rsidP="00492C42">
            <w:pPr>
              <w:jc w:val="both"/>
            </w:pPr>
            <w:r>
              <w:t>Benyahya Petra</w:t>
            </w:r>
          </w:p>
        </w:tc>
        <w:tc>
          <w:tcPr>
            <w:tcW w:w="2410" w:type="dxa"/>
          </w:tcPr>
          <w:p w14:paraId="3D684D5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656CABEB" w14:textId="77777777" w:rsidR="00492C42" w:rsidRDefault="00492C42" w:rsidP="00492C42">
            <w:pPr>
              <w:jc w:val="both"/>
            </w:pPr>
            <w:r>
              <w:t>1978</w:t>
            </w:r>
          </w:p>
        </w:tc>
        <w:tc>
          <w:tcPr>
            <w:tcW w:w="1807" w:type="dxa"/>
          </w:tcPr>
          <w:p w14:paraId="150C4CFC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5460B8B3" w14:textId="77777777" w:rsidTr="006B081B">
        <w:tc>
          <w:tcPr>
            <w:tcW w:w="3510" w:type="dxa"/>
          </w:tcPr>
          <w:p w14:paraId="4BE71B49" w14:textId="77777777" w:rsidR="00492C42" w:rsidRDefault="00492C42" w:rsidP="00492C42">
            <w:pPr>
              <w:jc w:val="both"/>
            </w:pPr>
            <w:r>
              <w:t>Dobeš Kamil</w:t>
            </w:r>
          </w:p>
        </w:tc>
        <w:tc>
          <w:tcPr>
            <w:tcW w:w="2410" w:type="dxa"/>
          </w:tcPr>
          <w:p w14:paraId="7C0EAA8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59B0727A" w14:textId="77777777" w:rsidR="00492C42" w:rsidRDefault="00492C42" w:rsidP="00492C42">
            <w:pPr>
              <w:jc w:val="both"/>
            </w:pPr>
            <w:r>
              <w:t>1978</w:t>
            </w:r>
          </w:p>
        </w:tc>
        <w:tc>
          <w:tcPr>
            <w:tcW w:w="1807" w:type="dxa"/>
          </w:tcPr>
          <w:p w14:paraId="61249B25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7FC92723" w14:textId="77777777" w:rsidTr="006B081B">
        <w:tc>
          <w:tcPr>
            <w:tcW w:w="3510" w:type="dxa"/>
          </w:tcPr>
          <w:p w14:paraId="1D9A9833" w14:textId="77777777" w:rsidR="00492C42" w:rsidRDefault="00492C42" w:rsidP="00492C42">
            <w:pPr>
              <w:jc w:val="both"/>
            </w:pPr>
            <w:r>
              <w:t>Horáková Monika</w:t>
            </w:r>
          </w:p>
        </w:tc>
        <w:tc>
          <w:tcPr>
            <w:tcW w:w="2410" w:type="dxa"/>
          </w:tcPr>
          <w:p w14:paraId="4ECDA8F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42D77CF8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5FE21840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4F0317BB" w14:textId="77777777" w:rsidTr="006B081B">
        <w:tc>
          <w:tcPr>
            <w:tcW w:w="3510" w:type="dxa"/>
          </w:tcPr>
          <w:p w14:paraId="62EF6C63" w14:textId="77777777" w:rsidR="00492C42" w:rsidRDefault="00492C42" w:rsidP="00492C42">
            <w:pPr>
              <w:jc w:val="both"/>
            </w:pPr>
            <w:r>
              <w:t>Hrušecká Denisa</w:t>
            </w:r>
          </w:p>
        </w:tc>
        <w:tc>
          <w:tcPr>
            <w:tcW w:w="2410" w:type="dxa"/>
          </w:tcPr>
          <w:p w14:paraId="161E09C7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969DBC8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0D213BE2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1396F01D" w14:textId="77777777" w:rsidTr="006B081B">
        <w:tc>
          <w:tcPr>
            <w:tcW w:w="3510" w:type="dxa"/>
          </w:tcPr>
          <w:p w14:paraId="44B2377A" w14:textId="77777777" w:rsidR="00492C42" w:rsidRDefault="00492C42" w:rsidP="00492C42">
            <w:pPr>
              <w:jc w:val="both"/>
            </w:pPr>
            <w:r>
              <w:t>Juřičková Eva</w:t>
            </w:r>
          </w:p>
        </w:tc>
        <w:tc>
          <w:tcPr>
            <w:tcW w:w="2410" w:type="dxa"/>
          </w:tcPr>
          <w:p w14:paraId="0407154C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EC8AD26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13A7488C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13457271" w14:textId="77777777" w:rsidTr="006B081B">
        <w:tc>
          <w:tcPr>
            <w:tcW w:w="3510" w:type="dxa"/>
          </w:tcPr>
          <w:p w14:paraId="2086466E" w14:textId="77777777" w:rsidR="00492C42" w:rsidRDefault="00492C42" w:rsidP="00492C42">
            <w:pPr>
              <w:jc w:val="both"/>
            </w:pPr>
            <w:r>
              <w:t>Kozubíková Ludmila</w:t>
            </w:r>
          </w:p>
        </w:tc>
        <w:tc>
          <w:tcPr>
            <w:tcW w:w="2410" w:type="dxa"/>
          </w:tcPr>
          <w:p w14:paraId="5A489EC9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F006108" w14:textId="77777777" w:rsidR="00492C42" w:rsidRDefault="00492C42" w:rsidP="00492C42">
            <w:pPr>
              <w:jc w:val="both"/>
            </w:pPr>
            <w:r>
              <w:t>1977</w:t>
            </w:r>
          </w:p>
        </w:tc>
        <w:tc>
          <w:tcPr>
            <w:tcW w:w="1807" w:type="dxa"/>
          </w:tcPr>
          <w:p w14:paraId="3C974BD8" w14:textId="77777777" w:rsidR="00492C42" w:rsidRDefault="00492C42" w:rsidP="00492C42">
            <w:pPr>
              <w:jc w:val="both"/>
            </w:pPr>
            <w:r>
              <w:t>2020</w:t>
            </w:r>
          </w:p>
        </w:tc>
      </w:tr>
      <w:tr w:rsidR="00492C42" w14:paraId="7D047038" w14:textId="77777777" w:rsidTr="006B081B">
        <w:tc>
          <w:tcPr>
            <w:tcW w:w="3510" w:type="dxa"/>
          </w:tcPr>
          <w:p w14:paraId="6A440BC6" w14:textId="77777777" w:rsidR="00492C42" w:rsidRDefault="00492C42" w:rsidP="00492C42">
            <w:pPr>
              <w:jc w:val="both"/>
            </w:pPr>
            <w:r>
              <w:t>Kramoliš Jan</w:t>
            </w:r>
          </w:p>
        </w:tc>
        <w:tc>
          <w:tcPr>
            <w:tcW w:w="2410" w:type="dxa"/>
          </w:tcPr>
          <w:p w14:paraId="4F84AA02" w14:textId="77777777" w:rsidR="00492C42" w:rsidRDefault="00492C42" w:rsidP="00492C42">
            <w:pPr>
              <w:jc w:val="both"/>
            </w:pPr>
            <w:r>
              <w:t>Mgr. Ph.D.</w:t>
            </w:r>
          </w:p>
        </w:tc>
        <w:tc>
          <w:tcPr>
            <w:tcW w:w="1559" w:type="dxa"/>
          </w:tcPr>
          <w:p w14:paraId="2F7AEAF7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1994D036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103F9DD8" w14:textId="77777777" w:rsidTr="006B081B">
        <w:tc>
          <w:tcPr>
            <w:tcW w:w="3510" w:type="dxa"/>
          </w:tcPr>
          <w:p w14:paraId="2E5214EC" w14:textId="77777777" w:rsidR="00492C42" w:rsidRDefault="00492C42" w:rsidP="00492C42">
            <w:pPr>
              <w:jc w:val="both"/>
            </w:pPr>
            <w:r>
              <w:t>Macurová Lucie</w:t>
            </w:r>
          </w:p>
        </w:tc>
        <w:tc>
          <w:tcPr>
            <w:tcW w:w="2410" w:type="dxa"/>
          </w:tcPr>
          <w:p w14:paraId="1DF96FE3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5461C41" w14:textId="77777777" w:rsidR="00492C42" w:rsidRDefault="00226223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6DB69359" w14:textId="77777777" w:rsidR="00492C42" w:rsidRDefault="00492C42" w:rsidP="00492C42">
            <w:pPr>
              <w:jc w:val="both"/>
            </w:pPr>
            <w:r>
              <w:t>2023</w:t>
            </w:r>
          </w:p>
        </w:tc>
      </w:tr>
      <w:tr w:rsidR="00492C42" w14:paraId="0F414F32" w14:textId="77777777" w:rsidTr="006B081B">
        <w:tc>
          <w:tcPr>
            <w:tcW w:w="3510" w:type="dxa"/>
          </w:tcPr>
          <w:p w14:paraId="73971925" w14:textId="77777777" w:rsidR="00492C42" w:rsidRDefault="00492C42" w:rsidP="00492C42">
            <w:pPr>
              <w:jc w:val="both"/>
            </w:pPr>
            <w:r>
              <w:t>Matošková Jana</w:t>
            </w:r>
          </w:p>
        </w:tc>
        <w:tc>
          <w:tcPr>
            <w:tcW w:w="2410" w:type="dxa"/>
          </w:tcPr>
          <w:p w14:paraId="06AC8AB2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45171A8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63820D33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50505B47" w14:textId="77777777" w:rsidTr="006B081B">
        <w:tc>
          <w:tcPr>
            <w:tcW w:w="3510" w:type="dxa"/>
          </w:tcPr>
          <w:p w14:paraId="5787F9B2" w14:textId="77777777" w:rsidR="00492C42" w:rsidRDefault="00492C42" w:rsidP="00492C42">
            <w:pPr>
              <w:jc w:val="both"/>
            </w:pPr>
            <w:r>
              <w:t>Mikeska Martin</w:t>
            </w:r>
          </w:p>
        </w:tc>
        <w:tc>
          <w:tcPr>
            <w:tcW w:w="2410" w:type="dxa"/>
          </w:tcPr>
          <w:p w14:paraId="1682F4E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38FA60EB" w14:textId="77777777" w:rsidR="00492C42" w:rsidRDefault="00492C42" w:rsidP="00492C42">
            <w:pPr>
              <w:jc w:val="both"/>
            </w:pPr>
            <w:r>
              <w:t>1977</w:t>
            </w:r>
          </w:p>
        </w:tc>
        <w:tc>
          <w:tcPr>
            <w:tcW w:w="1807" w:type="dxa"/>
          </w:tcPr>
          <w:p w14:paraId="7864DBC7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4989CA58" w14:textId="77777777" w:rsidTr="006B081B">
        <w:tc>
          <w:tcPr>
            <w:tcW w:w="3510" w:type="dxa"/>
          </w:tcPr>
          <w:p w14:paraId="35CA818B" w14:textId="77777777" w:rsidR="00492C42" w:rsidRDefault="00492C42" w:rsidP="00492C42">
            <w:pPr>
              <w:jc w:val="both"/>
            </w:pPr>
            <w:r>
              <w:t>Novák Petr</w:t>
            </w:r>
          </w:p>
        </w:tc>
        <w:tc>
          <w:tcPr>
            <w:tcW w:w="2410" w:type="dxa"/>
          </w:tcPr>
          <w:p w14:paraId="34D887AA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71D95A40" w14:textId="77777777" w:rsidR="00492C42" w:rsidRDefault="00492C42" w:rsidP="00492C42">
            <w:pPr>
              <w:jc w:val="both"/>
            </w:pPr>
            <w:r>
              <w:t>1979</w:t>
            </w:r>
          </w:p>
        </w:tc>
        <w:tc>
          <w:tcPr>
            <w:tcW w:w="1807" w:type="dxa"/>
          </w:tcPr>
          <w:p w14:paraId="3A682CC1" w14:textId="77777777" w:rsidR="00492C42" w:rsidRDefault="00492C42" w:rsidP="00492C42">
            <w:pPr>
              <w:jc w:val="both"/>
            </w:pPr>
            <w:r>
              <w:t>2018</w:t>
            </w:r>
          </w:p>
        </w:tc>
      </w:tr>
      <w:tr w:rsidR="00492C42" w14:paraId="10E8F96B" w14:textId="77777777" w:rsidTr="006B081B">
        <w:tc>
          <w:tcPr>
            <w:tcW w:w="3510" w:type="dxa"/>
          </w:tcPr>
          <w:p w14:paraId="462470D4" w14:textId="77777777" w:rsidR="00492C42" w:rsidRDefault="00492C42" w:rsidP="00492C42">
            <w:pPr>
              <w:jc w:val="both"/>
            </w:pPr>
            <w:r>
              <w:t>Pálka Přemysl</w:t>
            </w:r>
          </w:p>
        </w:tc>
        <w:tc>
          <w:tcPr>
            <w:tcW w:w="2410" w:type="dxa"/>
          </w:tcPr>
          <w:p w14:paraId="7F094D34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22E3BC14" w14:textId="77777777" w:rsidR="00492C42" w:rsidRDefault="00492C42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15B30C3B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0495649B" w14:textId="77777777" w:rsidTr="006B081B">
        <w:tc>
          <w:tcPr>
            <w:tcW w:w="3510" w:type="dxa"/>
          </w:tcPr>
          <w:p w14:paraId="54B54A5F" w14:textId="77777777" w:rsidR="00492C42" w:rsidRDefault="00492C42" w:rsidP="00492C42">
            <w:pPr>
              <w:jc w:val="both"/>
            </w:pPr>
            <w:r>
              <w:t>Papadaki Šárka</w:t>
            </w:r>
          </w:p>
        </w:tc>
        <w:tc>
          <w:tcPr>
            <w:tcW w:w="2410" w:type="dxa"/>
          </w:tcPr>
          <w:p w14:paraId="49F309CF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0BCC283D" w14:textId="77777777" w:rsidR="00492C42" w:rsidRDefault="00492C42" w:rsidP="00492C42">
            <w:pPr>
              <w:jc w:val="both"/>
            </w:pPr>
            <w:r>
              <w:t>1984</w:t>
            </w:r>
          </w:p>
        </w:tc>
        <w:tc>
          <w:tcPr>
            <w:tcW w:w="1807" w:type="dxa"/>
          </w:tcPr>
          <w:p w14:paraId="32305E10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  <w:tr w:rsidR="00492C42" w14:paraId="498275CF" w14:textId="77777777" w:rsidTr="006B081B">
        <w:tc>
          <w:tcPr>
            <w:tcW w:w="3510" w:type="dxa"/>
          </w:tcPr>
          <w:p w14:paraId="72414B26" w14:textId="77777777" w:rsidR="00492C42" w:rsidRDefault="00492C42" w:rsidP="00492C42">
            <w:pPr>
              <w:jc w:val="both"/>
            </w:pPr>
            <w:r>
              <w:t>Pivnička Michal</w:t>
            </w:r>
          </w:p>
        </w:tc>
        <w:tc>
          <w:tcPr>
            <w:tcW w:w="2410" w:type="dxa"/>
          </w:tcPr>
          <w:p w14:paraId="4DECDD86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12FB4D1A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4DC995BE" w14:textId="77777777" w:rsidR="00492C42" w:rsidRDefault="00492C42" w:rsidP="00492C42">
            <w:pPr>
              <w:jc w:val="both"/>
            </w:pPr>
            <w:r>
              <w:t>2023</w:t>
            </w:r>
          </w:p>
        </w:tc>
      </w:tr>
      <w:tr w:rsidR="00492C42" w14:paraId="6FD0502B" w14:textId="77777777" w:rsidTr="006B081B">
        <w:tc>
          <w:tcPr>
            <w:tcW w:w="3510" w:type="dxa"/>
          </w:tcPr>
          <w:p w14:paraId="2CEE7399" w14:textId="77777777" w:rsidR="00492C42" w:rsidRDefault="00492C42" w:rsidP="00492C42">
            <w:pPr>
              <w:jc w:val="both"/>
            </w:pPr>
            <w:r>
              <w:t>Slinták Karel</w:t>
            </w:r>
          </w:p>
        </w:tc>
        <w:tc>
          <w:tcPr>
            <w:tcW w:w="2410" w:type="dxa"/>
          </w:tcPr>
          <w:p w14:paraId="52D56F8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61254C30" w14:textId="77777777" w:rsidR="00492C42" w:rsidRDefault="00492C42" w:rsidP="00492C42">
            <w:pPr>
              <w:jc w:val="both"/>
            </w:pPr>
            <w:r>
              <w:t>1981</w:t>
            </w:r>
          </w:p>
        </w:tc>
        <w:tc>
          <w:tcPr>
            <w:tcW w:w="1807" w:type="dxa"/>
          </w:tcPr>
          <w:p w14:paraId="6EE8B0B7" w14:textId="77777777" w:rsidR="00492C42" w:rsidRDefault="00492C42" w:rsidP="00492C42">
            <w:pPr>
              <w:jc w:val="both"/>
            </w:pPr>
            <w:r>
              <w:t>2019</w:t>
            </w:r>
          </w:p>
        </w:tc>
      </w:tr>
      <w:tr w:rsidR="00492C42" w14:paraId="1BDAF1D9" w14:textId="77777777" w:rsidTr="006B081B">
        <w:tc>
          <w:tcPr>
            <w:tcW w:w="3510" w:type="dxa"/>
          </w:tcPr>
          <w:p w14:paraId="25A06CD8" w14:textId="77777777" w:rsidR="00492C42" w:rsidRDefault="00492C42" w:rsidP="00492C42">
            <w:pPr>
              <w:jc w:val="both"/>
            </w:pPr>
            <w:r>
              <w:t>Vydrová Janka</w:t>
            </w:r>
          </w:p>
        </w:tc>
        <w:tc>
          <w:tcPr>
            <w:tcW w:w="2410" w:type="dxa"/>
          </w:tcPr>
          <w:p w14:paraId="167C719D" w14:textId="77777777" w:rsidR="00492C42" w:rsidRDefault="00492C42" w:rsidP="00492C42">
            <w:pPr>
              <w:jc w:val="both"/>
            </w:pPr>
            <w:r>
              <w:t>Ing. Ph.D.</w:t>
            </w:r>
          </w:p>
        </w:tc>
        <w:tc>
          <w:tcPr>
            <w:tcW w:w="1559" w:type="dxa"/>
          </w:tcPr>
          <w:p w14:paraId="3F1F5107" w14:textId="77777777" w:rsidR="00492C42" w:rsidRDefault="00226223" w:rsidP="00492C42">
            <w:pPr>
              <w:jc w:val="both"/>
            </w:pPr>
            <w:r>
              <w:t>1982</w:t>
            </w:r>
          </w:p>
        </w:tc>
        <w:tc>
          <w:tcPr>
            <w:tcW w:w="1807" w:type="dxa"/>
          </w:tcPr>
          <w:p w14:paraId="2F744DD7" w14:textId="77777777" w:rsidR="00492C42" w:rsidRDefault="00492C42" w:rsidP="00492C42">
            <w:pPr>
              <w:jc w:val="both"/>
            </w:pPr>
            <w:r>
              <w:t>2022</w:t>
            </w:r>
          </w:p>
        </w:tc>
      </w:tr>
    </w:tbl>
    <w:p w14:paraId="397CC2E9" w14:textId="77777777" w:rsidR="005323AC" w:rsidRDefault="005323AC" w:rsidP="00416FEF">
      <w:pPr>
        <w:rPr>
          <w:b/>
          <w:sz w:val="28"/>
        </w:rPr>
      </w:pPr>
    </w:p>
    <w:p w14:paraId="024E3D83" w14:textId="77777777" w:rsidR="00226223" w:rsidRPr="003D55FC" w:rsidRDefault="00226223" w:rsidP="00226223">
      <w:pPr>
        <w:jc w:val="both"/>
      </w:pPr>
      <w:r w:rsidRPr="00226223">
        <w:t xml:space="preserve">V naprosté většině jde o absolventy doktorských studijních programů </w:t>
      </w:r>
      <w:r>
        <w:t xml:space="preserve">akreditovaných </w:t>
      </w:r>
      <w:r w:rsidRPr="00226223">
        <w:t>na fakultě. Všichni vykazují vzdělávací a tvůrčí aktivity v oblastech souvisejících s oborem habilitačního a jmenovacího řízení. Uvedený orientační termín přihlášení se k habilitačnímu řízení vyplývá z plánů osobního rozvoje jednotlivých akademických pracovníků, které byly aktualizovány na ústavech v roce 2017 a projednány řediteli ústavů s děkan</w:t>
      </w:r>
      <w:r>
        <w:t>em</w:t>
      </w:r>
      <w:r w:rsidRPr="00226223">
        <w:t xml:space="preserve"> fakulty.</w:t>
      </w:r>
    </w:p>
    <w:p w14:paraId="0E9A8E67" w14:textId="77777777" w:rsidR="005323AC" w:rsidRDefault="005323AC" w:rsidP="00416FEF">
      <w:pPr>
        <w:rPr>
          <w:b/>
          <w:sz w:val="28"/>
        </w:rPr>
      </w:pPr>
    </w:p>
    <w:p w14:paraId="5A55C7A8" w14:textId="77777777" w:rsidR="004619CC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1134"/>
        <w:gridCol w:w="1276"/>
        <w:gridCol w:w="3367"/>
      </w:tblGrid>
      <w:tr w:rsidR="00732B5E" w14:paraId="5820BE6E" w14:textId="77777777" w:rsidTr="00F3045C">
        <w:tc>
          <w:tcPr>
            <w:tcW w:w="9286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27D95864" w14:textId="77777777" w:rsidR="00732B5E" w:rsidRPr="006B64D1" w:rsidRDefault="003C73DE" w:rsidP="004619C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</w:t>
            </w:r>
            <w:r w:rsidR="004619CC">
              <w:rPr>
                <w:b/>
                <w:sz w:val="26"/>
                <w:szCs w:val="26"/>
              </w:rPr>
              <w:t>-III</w:t>
            </w:r>
            <w:r w:rsidR="00732B5E" w:rsidRPr="006B64D1">
              <w:rPr>
                <w:b/>
                <w:sz w:val="26"/>
                <w:szCs w:val="26"/>
              </w:rPr>
              <w:t xml:space="preserve"> – </w:t>
            </w:r>
            <w:r w:rsidR="003052A9">
              <w:rPr>
                <w:b/>
                <w:sz w:val="26"/>
                <w:szCs w:val="26"/>
              </w:rPr>
              <w:t xml:space="preserve">Členové </w:t>
            </w:r>
            <w:r w:rsidR="00732B5E" w:rsidRPr="006B64D1">
              <w:rPr>
                <w:b/>
                <w:sz w:val="26"/>
                <w:szCs w:val="26"/>
              </w:rPr>
              <w:t>vědecké/umělecké rady vysoké školy</w:t>
            </w:r>
          </w:p>
        </w:tc>
      </w:tr>
      <w:tr w:rsidR="003052A9" w14:paraId="21C2CE4D" w14:textId="77777777" w:rsidTr="003052A9">
        <w:tc>
          <w:tcPr>
            <w:tcW w:w="3509" w:type="dxa"/>
            <w:shd w:val="clear" w:color="auto" w:fill="F7CAAC"/>
          </w:tcPr>
          <w:p w14:paraId="7B367473" w14:textId="77777777" w:rsidR="003052A9" w:rsidRPr="006B64D1" w:rsidRDefault="003052A9" w:rsidP="00640616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410" w:type="dxa"/>
            <w:gridSpan w:val="2"/>
            <w:shd w:val="clear" w:color="auto" w:fill="F7CAAC"/>
          </w:tcPr>
          <w:p w14:paraId="731E4E98" w14:textId="77777777" w:rsidR="003052A9" w:rsidRPr="006B64D1" w:rsidRDefault="003052A9" w:rsidP="00F3045C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F7CAAC"/>
          </w:tcPr>
          <w:p w14:paraId="6CBA0FEE" w14:textId="77777777" w:rsidR="003052A9" w:rsidRPr="006B64D1" w:rsidRDefault="003052A9" w:rsidP="007C77B4">
            <w:pPr>
              <w:rPr>
                <w:b/>
              </w:rPr>
            </w:pPr>
            <w:r>
              <w:rPr>
                <w:b/>
              </w:rPr>
              <w:t>Považován za významného odborníka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oboru</w:t>
            </w:r>
          </w:p>
          <w:p w14:paraId="39022143" w14:textId="77777777" w:rsidR="003052A9" w:rsidRPr="006B64D1" w:rsidRDefault="003052A9" w:rsidP="007C77B4">
            <w:pPr>
              <w:rPr>
                <w:b/>
              </w:rPr>
            </w:pPr>
          </w:p>
        </w:tc>
      </w:tr>
      <w:tr w:rsidR="00226223" w14:paraId="1F73A645" w14:textId="77777777" w:rsidTr="003052A9">
        <w:tc>
          <w:tcPr>
            <w:tcW w:w="3509" w:type="dxa"/>
          </w:tcPr>
          <w:p w14:paraId="497113F9" w14:textId="77777777" w:rsidR="00226223" w:rsidRPr="0068441F" w:rsidRDefault="00226223" w:rsidP="00226223">
            <w:pPr>
              <w:jc w:val="both"/>
            </w:pPr>
            <w:r>
              <w:t>Hynek Josef</w:t>
            </w:r>
          </w:p>
        </w:tc>
        <w:tc>
          <w:tcPr>
            <w:tcW w:w="2410" w:type="dxa"/>
            <w:gridSpan w:val="2"/>
          </w:tcPr>
          <w:p w14:paraId="1218138C" w14:textId="77777777" w:rsidR="00226223" w:rsidRPr="0068441F" w:rsidRDefault="00226223" w:rsidP="00226223">
            <w:pPr>
              <w:jc w:val="both"/>
            </w:pPr>
            <w:r>
              <w:t>prof. RNDr. MBA Ph.D.</w:t>
            </w:r>
          </w:p>
        </w:tc>
        <w:tc>
          <w:tcPr>
            <w:tcW w:w="3367" w:type="dxa"/>
            <w:shd w:val="clear" w:color="auto" w:fill="auto"/>
          </w:tcPr>
          <w:p w14:paraId="40B29E67" w14:textId="77777777" w:rsidR="00226223" w:rsidRPr="00226223" w:rsidRDefault="00226223" w:rsidP="00226223">
            <w:pPr>
              <w:jc w:val="both"/>
            </w:pPr>
            <w:r w:rsidRPr="00226223">
              <w:t>Management a ekonomika podniku</w:t>
            </w:r>
          </w:p>
        </w:tc>
      </w:tr>
      <w:tr w:rsidR="00226223" w14:paraId="7724FD4C" w14:textId="77777777" w:rsidTr="003052A9">
        <w:tc>
          <w:tcPr>
            <w:tcW w:w="3509" w:type="dxa"/>
          </w:tcPr>
          <w:p w14:paraId="32BE582B" w14:textId="77777777" w:rsidR="00226223" w:rsidRPr="0068441F" w:rsidRDefault="00226223" w:rsidP="00226223">
            <w:pPr>
              <w:jc w:val="both"/>
            </w:pPr>
            <w:r>
              <w:t>Pavelková Drahomíra</w:t>
            </w:r>
          </w:p>
        </w:tc>
        <w:tc>
          <w:tcPr>
            <w:tcW w:w="2410" w:type="dxa"/>
            <w:gridSpan w:val="2"/>
          </w:tcPr>
          <w:p w14:paraId="4B493ED0" w14:textId="77777777" w:rsidR="00226223" w:rsidRPr="0068441F" w:rsidRDefault="00226223" w:rsidP="00226223">
            <w:pPr>
              <w:jc w:val="both"/>
            </w:pPr>
            <w:r>
              <w:t xml:space="preserve">prof. Dr. Ing. </w:t>
            </w:r>
          </w:p>
        </w:tc>
        <w:tc>
          <w:tcPr>
            <w:tcW w:w="3367" w:type="dxa"/>
            <w:shd w:val="clear" w:color="auto" w:fill="auto"/>
          </w:tcPr>
          <w:p w14:paraId="53FB9F8E" w14:textId="77777777" w:rsidR="00226223" w:rsidRPr="00226223" w:rsidRDefault="00226223" w:rsidP="00226223">
            <w:pPr>
              <w:jc w:val="both"/>
            </w:pPr>
            <w:r w:rsidRPr="00226223">
              <w:t>Management a ekonomika podniku, Finance</w:t>
            </w:r>
          </w:p>
        </w:tc>
      </w:tr>
      <w:tr w:rsidR="00417D95" w14:paraId="252F9CCA" w14:textId="77777777" w:rsidTr="003052A9">
        <w:trPr>
          <w:trHeight w:val="20"/>
        </w:trPr>
        <w:tc>
          <w:tcPr>
            <w:tcW w:w="4643" w:type="dxa"/>
            <w:gridSpan w:val="2"/>
            <w:shd w:val="clear" w:color="auto" w:fill="FABF8F"/>
          </w:tcPr>
          <w:p w14:paraId="61165055" w14:textId="77777777" w:rsidR="00417D95" w:rsidRDefault="00417D95" w:rsidP="00417D95">
            <w:r>
              <w:rPr>
                <w:b/>
              </w:rPr>
              <w:t>Odkaz na úplné složení vědecké/umělecké rady vysoké školy</w:t>
            </w:r>
          </w:p>
        </w:tc>
        <w:tc>
          <w:tcPr>
            <w:tcW w:w="4643" w:type="dxa"/>
            <w:gridSpan w:val="2"/>
            <w:shd w:val="clear" w:color="auto" w:fill="auto"/>
          </w:tcPr>
          <w:p w14:paraId="3014B34F" w14:textId="77777777" w:rsidR="00417D95" w:rsidRDefault="0033230F" w:rsidP="00417D95">
            <w:hyperlink r:id="rId29" w:history="1">
              <w:r w:rsidR="003E3E65">
                <w:rPr>
                  <w:rStyle w:val="Hypertextovodkaz"/>
                </w:rPr>
                <w:t>Vědecká rada UTB</w:t>
              </w:r>
            </w:hyperlink>
          </w:p>
        </w:tc>
      </w:tr>
    </w:tbl>
    <w:p w14:paraId="2E9EC8FA" w14:textId="77777777" w:rsidR="005323AC" w:rsidRPr="00EC0ACD" w:rsidRDefault="005323AC" w:rsidP="00416FEF">
      <w:pPr>
        <w:rPr>
          <w:b/>
          <w:sz w:val="24"/>
          <w:szCs w:val="24"/>
        </w:rPr>
      </w:pPr>
    </w:p>
    <w:p w14:paraId="1C90DF43" w14:textId="77777777" w:rsidR="00226223" w:rsidRPr="00A94476" w:rsidRDefault="00226223" w:rsidP="00226223">
      <w:pPr>
        <w:jc w:val="both"/>
      </w:pPr>
      <w:r w:rsidRPr="00226223">
        <w:t xml:space="preserve">Jako představitelé oborů vzdělávací a tvůrčí činnosti fakulty související s obory habilitačního a jmenovacího řízení byli do Vědecké rady UTB delegováni prof. RNDr. Josef Hynek, MBA, Ph.D. z Univerzity Hradec Králové, </w:t>
      </w:r>
      <w:r>
        <w:t>I</w:t>
      </w:r>
      <w:r w:rsidRPr="00226223">
        <w:t xml:space="preserve">ng. Radomír Lapčík, LL.M z Moravského peněžního ústavu, </w:t>
      </w:r>
      <w:r>
        <w:t>I</w:t>
      </w:r>
      <w:r w:rsidRPr="00226223">
        <w:t xml:space="preserve">ng. Jiří Rosenfeld, CS. ze Slováckých strojíren a.s Uherský Brod, </w:t>
      </w:r>
      <w:r>
        <w:t>I</w:t>
      </w:r>
      <w:r w:rsidRPr="00226223">
        <w:t>ng. Čestmír Vančura z Kovárny Viva, a.s. Interními členy za fakultu jsou prof. Dr. Ing. Drahomíra Pavelková, doc. Ing. Adriana Knápková, Ph.D. a doc. PhDr.</w:t>
      </w:r>
      <w:r>
        <w:t xml:space="preserve"> I</w:t>
      </w:r>
      <w:r w:rsidRPr="00226223">
        <w:t>ng. Aleš Gregar, CS.</w:t>
      </w:r>
      <w:r>
        <w:t xml:space="preserve"> </w:t>
      </w:r>
    </w:p>
    <w:p w14:paraId="7CD1C8E8" w14:textId="77777777" w:rsidR="00732B5E" w:rsidRDefault="005323AC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5"/>
        <w:gridCol w:w="1204"/>
        <w:gridCol w:w="1355"/>
        <w:gridCol w:w="3038"/>
      </w:tblGrid>
      <w:tr w:rsidR="00033F68" w:rsidRPr="006B64D1" w14:paraId="2882EA51" w14:textId="77777777" w:rsidTr="00033F68">
        <w:tc>
          <w:tcPr>
            <w:tcW w:w="9322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171555A2" w14:textId="77777777" w:rsidR="00033F68" w:rsidRPr="006B64D1" w:rsidRDefault="00033F68" w:rsidP="00CB72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F-IV</w:t>
            </w:r>
            <w:r w:rsidRPr="006B64D1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 xml:space="preserve">Členové </w:t>
            </w:r>
            <w:r w:rsidRPr="006B64D1">
              <w:rPr>
                <w:b/>
                <w:sz w:val="26"/>
                <w:szCs w:val="26"/>
              </w:rPr>
              <w:t xml:space="preserve">vědecké/umělecké rady </w:t>
            </w:r>
            <w:r>
              <w:rPr>
                <w:b/>
                <w:sz w:val="26"/>
                <w:szCs w:val="26"/>
              </w:rPr>
              <w:t xml:space="preserve">součásti </w:t>
            </w:r>
            <w:r w:rsidRPr="006B64D1">
              <w:rPr>
                <w:b/>
                <w:sz w:val="26"/>
                <w:szCs w:val="26"/>
              </w:rPr>
              <w:t>vysoké školy</w:t>
            </w:r>
          </w:p>
        </w:tc>
      </w:tr>
      <w:tr w:rsidR="00033F68" w:rsidRPr="006B64D1" w14:paraId="6E8EF70E" w14:textId="77777777" w:rsidTr="00033F68">
        <w:tc>
          <w:tcPr>
            <w:tcW w:w="3725" w:type="dxa"/>
            <w:shd w:val="clear" w:color="auto" w:fill="F7CAAC"/>
          </w:tcPr>
          <w:p w14:paraId="4163DD53" w14:textId="77777777" w:rsidR="00033F68" w:rsidRPr="006B64D1" w:rsidRDefault="00033F68" w:rsidP="00CB726E">
            <w:pPr>
              <w:jc w:val="both"/>
              <w:rPr>
                <w:b/>
              </w:rPr>
            </w:pPr>
            <w:r w:rsidRPr="006B64D1">
              <w:rPr>
                <w:b/>
              </w:rPr>
              <w:t>Příjmení, jméno</w:t>
            </w:r>
          </w:p>
        </w:tc>
        <w:tc>
          <w:tcPr>
            <w:tcW w:w="2559" w:type="dxa"/>
            <w:gridSpan w:val="2"/>
            <w:shd w:val="clear" w:color="auto" w:fill="F7CAAC"/>
          </w:tcPr>
          <w:p w14:paraId="2F2E7FF6" w14:textId="77777777" w:rsidR="00033F68" w:rsidRPr="006B64D1" w:rsidRDefault="00033F68" w:rsidP="00CB726E">
            <w:pPr>
              <w:jc w:val="both"/>
              <w:rPr>
                <w:b/>
              </w:rPr>
            </w:pPr>
            <w:r w:rsidRPr="006B64D1">
              <w:rPr>
                <w:b/>
              </w:rPr>
              <w:t>Akademické tituly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7CAAC"/>
          </w:tcPr>
          <w:p w14:paraId="25EFCCCC" w14:textId="77777777" w:rsidR="00033F68" w:rsidRPr="006B64D1" w:rsidRDefault="00033F68" w:rsidP="00CB726E">
            <w:pPr>
              <w:rPr>
                <w:b/>
              </w:rPr>
            </w:pPr>
            <w:r>
              <w:rPr>
                <w:b/>
              </w:rPr>
              <w:t>Považován za významného odborníka v oboru</w:t>
            </w:r>
          </w:p>
          <w:p w14:paraId="7B906C12" w14:textId="77777777" w:rsidR="00033F68" w:rsidRPr="006B64D1" w:rsidRDefault="00033F68" w:rsidP="00CB726E">
            <w:pPr>
              <w:rPr>
                <w:b/>
              </w:rPr>
            </w:pPr>
          </w:p>
        </w:tc>
      </w:tr>
      <w:tr w:rsidR="001F5E0C" w14:paraId="4072F5F1" w14:textId="77777777" w:rsidTr="00033F68">
        <w:tc>
          <w:tcPr>
            <w:tcW w:w="3725" w:type="dxa"/>
          </w:tcPr>
          <w:p w14:paraId="7DA8D27D" w14:textId="77777777" w:rsidR="001F5E0C" w:rsidRDefault="001F5E0C" w:rsidP="001F5E0C">
            <w:pPr>
              <w:jc w:val="both"/>
            </w:pPr>
            <w:r>
              <w:t>Sipko Juraj</w:t>
            </w:r>
          </w:p>
        </w:tc>
        <w:tc>
          <w:tcPr>
            <w:tcW w:w="2559" w:type="dxa"/>
            <w:gridSpan w:val="2"/>
          </w:tcPr>
          <w:p w14:paraId="509FEFBC" w14:textId="77777777" w:rsidR="001F5E0C" w:rsidRDefault="001F5E0C" w:rsidP="001F5E0C">
            <w:pPr>
              <w:jc w:val="both"/>
            </w:pPr>
            <w:r>
              <w:t>prof. Ing. PhD. MBA</w:t>
            </w:r>
          </w:p>
        </w:tc>
        <w:tc>
          <w:tcPr>
            <w:tcW w:w="3038" w:type="dxa"/>
            <w:shd w:val="clear" w:color="auto" w:fill="auto"/>
          </w:tcPr>
          <w:p w14:paraId="22BCCF8C" w14:textId="77777777" w:rsidR="001F5E0C" w:rsidRPr="001F5E0C" w:rsidRDefault="001F5E0C" w:rsidP="001F5E0C">
            <w:pPr>
              <w:jc w:val="both"/>
            </w:pPr>
            <w:r w:rsidRPr="001F5E0C">
              <w:t>Management a ekonomika podniku Ekonomie</w:t>
            </w:r>
          </w:p>
        </w:tc>
      </w:tr>
      <w:tr w:rsidR="001F5E0C" w14:paraId="7B4F3A62" w14:textId="77777777" w:rsidTr="00033F68">
        <w:tc>
          <w:tcPr>
            <w:tcW w:w="3725" w:type="dxa"/>
          </w:tcPr>
          <w:p w14:paraId="1551EE5A" w14:textId="77777777" w:rsidR="001F5E0C" w:rsidRDefault="001F5E0C" w:rsidP="001F5E0C">
            <w:pPr>
              <w:jc w:val="both"/>
            </w:pPr>
            <w:r>
              <w:t>Žižka Miroslav</w:t>
            </w:r>
          </w:p>
        </w:tc>
        <w:tc>
          <w:tcPr>
            <w:tcW w:w="2559" w:type="dxa"/>
            <w:gridSpan w:val="2"/>
          </w:tcPr>
          <w:p w14:paraId="0331B755" w14:textId="77777777" w:rsidR="001F5E0C" w:rsidRDefault="001F5E0C" w:rsidP="001F5E0C">
            <w:pPr>
              <w:jc w:val="both"/>
            </w:pPr>
            <w:r>
              <w:t>prof. Ing. Ph.D.</w:t>
            </w:r>
          </w:p>
        </w:tc>
        <w:tc>
          <w:tcPr>
            <w:tcW w:w="3038" w:type="dxa"/>
            <w:shd w:val="clear" w:color="auto" w:fill="auto"/>
          </w:tcPr>
          <w:p w14:paraId="2552FA0B" w14:textId="77777777" w:rsidR="001F5E0C" w:rsidRPr="001F5E0C" w:rsidRDefault="001F5E0C" w:rsidP="001F5E0C">
            <w:pPr>
              <w:jc w:val="both"/>
            </w:pPr>
            <w:r w:rsidRPr="001F5E0C">
              <w:t>Management a ekonomika podniku</w:t>
            </w:r>
          </w:p>
        </w:tc>
      </w:tr>
      <w:tr w:rsidR="00F46D51" w14:paraId="45A0142A" w14:textId="77777777" w:rsidTr="00033F68">
        <w:trPr>
          <w:trHeight w:val="70"/>
        </w:trPr>
        <w:tc>
          <w:tcPr>
            <w:tcW w:w="4929" w:type="dxa"/>
            <w:gridSpan w:val="2"/>
            <w:shd w:val="clear" w:color="auto" w:fill="FABF8F"/>
          </w:tcPr>
          <w:p w14:paraId="297FAFE6" w14:textId="77777777" w:rsidR="00F46D51" w:rsidRPr="001F5E0C" w:rsidRDefault="00F46D51" w:rsidP="00F46D51">
            <w:pPr>
              <w:rPr>
                <w:b/>
              </w:rPr>
            </w:pPr>
            <w:r w:rsidRPr="001F5E0C">
              <w:rPr>
                <w:b/>
              </w:rPr>
              <w:t xml:space="preserve">Odkaz na úplné složení vědecké/umělecké rady </w:t>
            </w:r>
          </w:p>
          <w:p w14:paraId="228BCC6B" w14:textId="77777777" w:rsidR="00F46D51" w:rsidRPr="001F5E0C" w:rsidRDefault="00F46D51" w:rsidP="00F46D51">
            <w:pPr>
              <w:rPr>
                <w:b/>
              </w:rPr>
            </w:pPr>
            <w:r w:rsidRPr="001F5E0C">
              <w:rPr>
                <w:b/>
              </w:rPr>
              <w:t>součásti vysoké školy</w:t>
            </w:r>
          </w:p>
        </w:tc>
        <w:tc>
          <w:tcPr>
            <w:tcW w:w="4393" w:type="dxa"/>
            <w:gridSpan w:val="2"/>
            <w:shd w:val="clear" w:color="auto" w:fill="auto"/>
          </w:tcPr>
          <w:p w14:paraId="682DF1BF" w14:textId="77777777" w:rsidR="00F46D51" w:rsidRPr="001F5E0C" w:rsidRDefault="0033230F" w:rsidP="00F46D51">
            <w:hyperlink r:id="rId30" w:history="1">
              <w:r w:rsidR="001F5E0C" w:rsidRPr="001F5E0C">
                <w:rPr>
                  <w:rStyle w:val="Hypertextovodkaz"/>
                </w:rPr>
                <w:t>Vědecká rada FaME UTB</w:t>
              </w:r>
            </w:hyperlink>
          </w:p>
        </w:tc>
      </w:tr>
    </w:tbl>
    <w:p w14:paraId="293258B0" w14:textId="77777777" w:rsidR="001F5E0C" w:rsidRDefault="001F5E0C" w:rsidP="001F5E0C">
      <w:pPr>
        <w:rPr>
          <w:b/>
          <w:sz w:val="28"/>
        </w:rPr>
      </w:pPr>
    </w:p>
    <w:p w14:paraId="0B813214" w14:textId="77777777" w:rsidR="001F5E0C" w:rsidRPr="00E63A55" w:rsidRDefault="001F5E0C" w:rsidP="001F5E0C">
      <w:pPr>
        <w:jc w:val="both"/>
      </w:pPr>
      <w:r w:rsidRPr="001F5E0C">
        <w:t xml:space="preserve">Vědecká rada FaME je složena s významných odborníků působících v oborech Management a ekonomika, Ekonomie, Finance a Veřejná správa. Oba specifikovaní členové získali titul profesor jmenovacím řízením v oboru Management a ekonomika podniku na </w:t>
      </w:r>
      <w:r>
        <w:t xml:space="preserve">FaME </w:t>
      </w:r>
      <w:r w:rsidRPr="001F5E0C">
        <w:t>UTB ve Zlíně.</w:t>
      </w:r>
      <w:r>
        <w:t xml:space="preserve"> </w:t>
      </w:r>
    </w:p>
    <w:p w14:paraId="766AF072" w14:textId="77777777" w:rsidR="001F5E0C" w:rsidRDefault="001F5E0C" w:rsidP="001F5E0C">
      <w:pPr>
        <w:jc w:val="both"/>
        <w:rPr>
          <w:b/>
          <w:sz w:val="28"/>
        </w:rPr>
      </w:pPr>
    </w:p>
    <w:p w14:paraId="7F9734AE" w14:textId="77777777" w:rsidR="00C84865" w:rsidRDefault="00845A75" w:rsidP="00416FEF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033F68" w14:paraId="5EBB4095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6CCED5F" w14:textId="77777777" w:rsidR="00033F68" w:rsidRPr="006B64D1" w:rsidRDefault="00033F68" w:rsidP="00CB726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033F68" w14:paraId="229186FF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0A9839F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22B4F65" w14:textId="77777777" w:rsidR="00033F68" w:rsidRDefault="00F46D51" w:rsidP="00CB726E">
            <w:pPr>
              <w:jc w:val="both"/>
            </w:pPr>
            <w:r>
              <w:t>Univerzita Tomáše Bati ve Zlíně</w:t>
            </w:r>
          </w:p>
        </w:tc>
      </w:tr>
      <w:tr w:rsidR="00033F68" w14:paraId="68FA6B8F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3F4AC0B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C78FFCF" w14:textId="77777777" w:rsidR="00033F68" w:rsidRDefault="00F46D51" w:rsidP="00CB726E">
            <w:pPr>
              <w:jc w:val="both"/>
            </w:pPr>
            <w:r>
              <w:t>Fakulta managementu a ekonomiky</w:t>
            </w:r>
          </w:p>
        </w:tc>
      </w:tr>
      <w:tr w:rsidR="00033F68" w14:paraId="617998F7" w14:textId="77777777" w:rsidTr="004C00C7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9FD321A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177F187" w14:textId="77777777" w:rsidR="00033F68" w:rsidRDefault="00F46D51" w:rsidP="00F46D51">
            <w:pPr>
              <w:jc w:val="both"/>
            </w:pPr>
            <w:r>
              <w:t>Management a ekonomika podniku</w:t>
            </w:r>
          </w:p>
        </w:tc>
      </w:tr>
      <w:tr w:rsidR="00033F68" w14:paraId="2FEBB15E" w14:textId="77777777" w:rsidTr="004C00C7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0EE1C2B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19BB4855" w14:textId="382335B4" w:rsidR="00033F68" w:rsidRDefault="004C00C7" w:rsidP="00CB726E">
            <w:pPr>
              <w:jc w:val="both"/>
            </w:pPr>
            <w:r>
              <w:t xml:space="preserve">Jaroslav </w:t>
            </w:r>
            <w:r w:rsidR="0033230F">
              <w:t>BELÁS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0D2ACE3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D3F494B" w14:textId="77777777" w:rsidR="00033F68" w:rsidRDefault="004C00C7" w:rsidP="00CB726E">
            <w:pPr>
              <w:jc w:val="both"/>
            </w:pPr>
            <w:r>
              <w:t>prof. Ing. PhD.</w:t>
            </w:r>
          </w:p>
        </w:tc>
      </w:tr>
      <w:tr w:rsidR="00033F68" w14:paraId="0DFF4EE4" w14:textId="77777777" w:rsidTr="004C00C7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00002504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2098B0F8" w14:textId="77777777" w:rsidR="00033F68" w:rsidRDefault="004C00C7" w:rsidP="00CB726E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CC9DB83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6F6E172" w14:textId="77777777" w:rsidR="00033F68" w:rsidRDefault="004C00C7" w:rsidP="00CB726E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833966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E1CB10B" w14:textId="77777777" w:rsidR="00033F68" w:rsidRDefault="004C00C7" w:rsidP="00CB726E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DC100D6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049E5BC" w14:textId="77777777" w:rsidR="00033F68" w:rsidRDefault="004C00C7" w:rsidP="00CB726E">
            <w:pPr>
              <w:jc w:val="both"/>
            </w:pPr>
            <w:r>
              <w:t>N</w:t>
            </w:r>
          </w:p>
        </w:tc>
      </w:tr>
      <w:tr w:rsidR="00033F68" w14:paraId="60CCA0E6" w14:textId="77777777" w:rsidTr="004C00C7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6824265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E39CDB2" w14:textId="77777777" w:rsidR="00033F68" w:rsidRDefault="004C00C7" w:rsidP="00CB726E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A94F79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FEA173F" w14:textId="77777777" w:rsidR="00033F68" w:rsidRDefault="004C00C7" w:rsidP="00CB726E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8A8DC0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86CCBA0" w14:textId="77777777" w:rsidR="00033F68" w:rsidRDefault="004C00C7" w:rsidP="00CB726E">
            <w:pPr>
              <w:jc w:val="both"/>
            </w:pPr>
            <w:r>
              <w:t>N</w:t>
            </w:r>
          </w:p>
        </w:tc>
      </w:tr>
      <w:tr w:rsidR="00033F68" w14:paraId="49B62622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545875A" w14:textId="77777777" w:rsidR="00033F68" w:rsidRDefault="00033F68" w:rsidP="00CB726E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7663B78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8045824" w14:textId="77777777" w:rsidR="00033F68" w:rsidRDefault="00620E0C" w:rsidP="00CB726E">
            <w:pPr>
              <w:jc w:val="both"/>
              <w:rPr>
                <w:b/>
              </w:rPr>
            </w:pPr>
            <w:r>
              <w:rPr>
                <w:b/>
              </w:rPr>
              <w:t>R</w:t>
            </w:r>
            <w:r w:rsidR="00033F68">
              <w:rPr>
                <w:b/>
              </w:rPr>
              <w:t>ozsah</w:t>
            </w:r>
          </w:p>
        </w:tc>
      </w:tr>
      <w:tr w:rsidR="004C00C7" w14:paraId="2C561EC5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BE1C402" w14:textId="77777777" w:rsidR="004C00C7" w:rsidRDefault="004C00C7" w:rsidP="004C00C7">
            <w:pPr>
              <w:jc w:val="both"/>
            </w:pPr>
            <w:r>
              <w:t>Paneurópska vysoká škola Bratislava</w:t>
            </w:r>
          </w:p>
        </w:tc>
        <w:tc>
          <w:tcPr>
            <w:tcW w:w="1701" w:type="dxa"/>
            <w:gridSpan w:val="4"/>
          </w:tcPr>
          <w:p w14:paraId="4F2982E0" w14:textId="77777777" w:rsidR="004C00C7" w:rsidRDefault="004C00C7" w:rsidP="004C00C7">
            <w:pPr>
              <w:jc w:val="both"/>
            </w:pPr>
            <w:r>
              <w:t>PP do 31. 8. 2018</w:t>
            </w:r>
          </w:p>
        </w:tc>
        <w:tc>
          <w:tcPr>
            <w:tcW w:w="1563" w:type="dxa"/>
            <w:gridSpan w:val="4"/>
          </w:tcPr>
          <w:p w14:paraId="068EB8D9" w14:textId="77777777" w:rsidR="004C00C7" w:rsidRDefault="004C00C7" w:rsidP="004C00C7">
            <w:pPr>
              <w:jc w:val="both"/>
            </w:pPr>
          </w:p>
        </w:tc>
      </w:tr>
      <w:tr w:rsidR="00033F68" w14:paraId="0BCF8628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EE73F68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087882CE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123EBC6E" w14:textId="77777777" w:rsidR="00033F68" w:rsidRDefault="00033F68" w:rsidP="00CB726E">
            <w:pPr>
              <w:jc w:val="both"/>
            </w:pPr>
          </w:p>
        </w:tc>
      </w:tr>
      <w:tr w:rsidR="00033F68" w14:paraId="193A72E8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35A56DE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2BC34E2D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7E9AF1C8" w14:textId="77777777" w:rsidR="00033F68" w:rsidRDefault="00033F68" w:rsidP="00CB726E">
            <w:pPr>
              <w:jc w:val="both"/>
            </w:pPr>
          </w:p>
        </w:tc>
      </w:tr>
      <w:tr w:rsidR="00033F68" w14:paraId="0820A31A" w14:textId="77777777" w:rsidTr="004C00C7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7256DB76" w14:textId="77777777" w:rsidR="00033F68" w:rsidRDefault="00033F68" w:rsidP="00CB726E">
            <w:pPr>
              <w:jc w:val="both"/>
            </w:pPr>
          </w:p>
        </w:tc>
        <w:tc>
          <w:tcPr>
            <w:tcW w:w="1701" w:type="dxa"/>
            <w:gridSpan w:val="4"/>
          </w:tcPr>
          <w:p w14:paraId="092E2C04" w14:textId="77777777" w:rsidR="00033F68" w:rsidRDefault="00033F68" w:rsidP="00CB726E">
            <w:pPr>
              <w:jc w:val="both"/>
            </w:pPr>
          </w:p>
        </w:tc>
        <w:tc>
          <w:tcPr>
            <w:tcW w:w="1563" w:type="dxa"/>
            <w:gridSpan w:val="4"/>
          </w:tcPr>
          <w:p w14:paraId="4B5B4987" w14:textId="77777777" w:rsidR="00033F68" w:rsidRDefault="00033F68" w:rsidP="00CB726E">
            <w:pPr>
              <w:jc w:val="both"/>
            </w:pPr>
          </w:p>
        </w:tc>
      </w:tr>
      <w:tr w:rsidR="00033F68" w14:paraId="7E7C19DE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71DD4DD" w14:textId="77777777" w:rsidR="00033F68" w:rsidRDefault="00033F68" w:rsidP="00CB726E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033F68" w14:paraId="174D68AC" w14:textId="77777777" w:rsidTr="004C00C7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9F955F4" w14:textId="77777777" w:rsidR="004C00C7" w:rsidRDefault="004C00C7" w:rsidP="004C00C7">
            <w:pPr>
              <w:pStyle w:val="Odstavecseseznamem"/>
              <w:overflowPunct w:val="0"/>
              <w:autoSpaceDE w:val="0"/>
              <w:autoSpaceDN w:val="0"/>
              <w:adjustRightInd w:val="0"/>
              <w:ind w:left="0"/>
            </w:pPr>
            <w:r>
              <w:rPr>
                <w:b/>
              </w:rPr>
              <w:t>1996-1999</w:t>
            </w:r>
            <w:r>
              <w:t xml:space="preserve"> - Ekonomická univerzita Bratislava, Fakulta národohospodářská, obor Finance (</w:t>
            </w:r>
            <w:r>
              <w:rPr>
                <w:b/>
              </w:rPr>
              <w:t>PhD.</w:t>
            </w:r>
            <w:r>
              <w:t>)</w:t>
            </w:r>
          </w:p>
          <w:p w14:paraId="6D6358AA" w14:textId="77777777" w:rsidR="00033F68" w:rsidRDefault="004C00C7" w:rsidP="004C00C7">
            <w:pPr>
              <w:jc w:val="both"/>
              <w:rPr>
                <w:b/>
              </w:rPr>
            </w:pPr>
            <w:r>
              <w:rPr>
                <w:b/>
              </w:rPr>
              <w:t>1979-1983</w:t>
            </w:r>
            <w:r>
              <w:t xml:space="preserve"> - Ekonomická univerzita Bratislava, Fakulta národohospodářská, obor Finance (</w:t>
            </w:r>
            <w:r>
              <w:rPr>
                <w:b/>
              </w:rPr>
              <w:t>Ing.</w:t>
            </w:r>
            <w:r>
              <w:t>)</w:t>
            </w:r>
          </w:p>
        </w:tc>
      </w:tr>
      <w:tr w:rsidR="00033F68" w14:paraId="39373A74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FB54C27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33F68" w14:paraId="29F26E4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6CA3628" w14:textId="77777777" w:rsidR="004C00C7" w:rsidRDefault="004C00C7" w:rsidP="004C00C7">
            <w:pPr>
              <w:tabs>
                <w:tab w:val="left" w:pos="2127"/>
              </w:tabs>
              <w:autoSpaceDE w:val="0"/>
              <w:autoSpaceDN w:val="0"/>
              <w:adjustRightInd w:val="0"/>
            </w:pPr>
            <w:r>
              <w:rPr>
                <w:b/>
              </w:rPr>
              <w:t>1983-2000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Všeobecná úvěrová banka Bratislava, Obor praxe: Management</w:t>
            </w:r>
          </w:p>
          <w:p w14:paraId="668C50FB" w14:textId="77777777" w:rsidR="004C00C7" w:rsidRDefault="004C00C7" w:rsidP="004C00C7">
            <w:pPr>
              <w:jc w:val="both"/>
            </w:pPr>
            <w:r>
              <w:rPr>
                <w:b/>
              </w:rPr>
              <w:t>2000-2001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Investiční a rozvojová banka Bratislava, Odbor praxe: Management</w:t>
            </w:r>
          </w:p>
          <w:p w14:paraId="300B8CB8" w14:textId="77777777" w:rsidR="004C00C7" w:rsidRDefault="004C00C7" w:rsidP="004C00C7">
            <w:pPr>
              <w:jc w:val="both"/>
            </w:pPr>
            <w:r>
              <w:rPr>
                <w:b/>
              </w:rPr>
              <w:t>2001-2010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 w:rsidR="002E1779">
              <w:t xml:space="preserve">  </w:t>
            </w:r>
            <w:r>
              <w:t>JBC Považská Bystrica, Obor praxe: Podnikání a management</w:t>
            </w:r>
          </w:p>
          <w:p w14:paraId="46223906" w14:textId="77777777" w:rsidR="00033F68" w:rsidRDefault="004C00C7" w:rsidP="002E1779">
            <w:pPr>
              <w:jc w:val="both"/>
            </w:pPr>
            <w:r>
              <w:rPr>
                <w:b/>
              </w:rPr>
              <w:t>2010-dosud</w:t>
            </w:r>
            <w:r>
              <w:t xml:space="preserve"> </w:t>
            </w:r>
            <w:r w:rsidR="002E1779"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</w:tc>
      </w:tr>
      <w:tr w:rsidR="00033F68" w14:paraId="1B34710E" w14:textId="77777777" w:rsidTr="004C00C7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7D5E20" w14:textId="77777777" w:rsidR="00033F68" w:rsidRDefault="00033F68" w:rsidP="00CB726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90E4A3" w14:textId="77777777" w:rsidR="00033F68" w:rsidRDefault="00033F68" w:rsidP="006B081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A03A74" w14:textId="77777777" w:rsidR="00033F68" w:rsidRDefault="00033F68" w:rsidP="00CB726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2EF2392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4C00C7" w14:paraId="043865A9" w14:textId="77777777" w:rsidTr="004C00C7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F7D5" w14:textId="77777777" w:rsidR="004C00C7" w:rsidRDefault="004C00C7" w:rsidP="004C00C7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6BE" w14:textId="77777777" w:rsidR="004C00C7" w:rsidRDefault="004C00C7" w:rsidP="004C00C7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CAC4" w14:textId="77777777" w:rsidR="004C00C7" w:rsidRDefault="004C00C7" w:rsidP="004C00C7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AD8D54" w14:textId="77777777" w:rsidR="004C00C7" w:rsidRDefault="004C00C7" w:rsidP="004C00C7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C13BE55" w14:textId="77777777" w:rsidR="004C00C7" w:rsidRDefault="004C00C7" w:rsidP="004C00C7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79B599" w14:textId="77777777" w:rsidR="004C00C7" w:rsidRDefault="004C00C7" w:rsidP="004C00C7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4C00C7" w14:paraId="0EC77433" w14:textId="77777777" w:rsidTr="004C00C7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A0A4EB" w14:textId="77777777" w:rsidR="004C00C7" w:rsidRDefault="004C00C7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7E37867" w14:textId="77777777" w:rsidR="004C00C7" w:rsidRDefault="004C00C7" w:rsidP="004C00C7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8EE7A1" w14:textId="77777777" w:rsidR="004C00C7" w:rsidRDefault="004C00C7" w:rsidP="004C00C7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DEA9" w14:textId="0CF3EACA" w:rsidR="004C00C7" w:rsidRDefault="004C00C7" w:rsidP="004C00C7">
            <w:pPr>
              <w:jc w:val="both"/>
              <w:rPr>
                <w:b/>
              </w:rPr>
            </w:pPr>
            <w:del w:id="460" w:author="Trefilová Pavla" w:date="2018-09-04T14:46:00Z">
              <w:r w:rsidDel="0033230F">
                <w:rPr>
                  <w:b/>
                </w:rPr>
                <w:delText>167</w:delText>
              </w:r>
            </w:del>
            <w:ins w:id="461" w:author="Trefilová Pavla" w:date="2018-09-04T14:46:00Z">
              <w:r w:rsidR="0033230F">
                <w:rPr>
                  <w:b/>
                </w:rPr>
                <w:t>230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C4B3" w14:textId="1258B357" w:rsidR="004C00C7" w:rsidRDefault="004C00C7" w:rsidP="004C00C7">
            <w:pPr>
              <w:jc w:val="both"/>
              <w:rPr>
                <w:b/>
              </w:rPr>
            </w:pPr>
            <w:del w:id="462" w:author="Trefilová Pavla" w:date="2018-09-04T14:46:00Z">
              <w:r w:rsidDel="0033230F">
                <w:rPr>
                  <w:b/>
                </w:rPr>
                <w:delText>189</w:delText>
              </w:r>
            </w:del>
            <w:ins w:id="463" w:author="Trefilová Pavla" w:date="2018-09-04T14:46:00Z">
              <w:r w:rsidR="0033230F">
                <w:rPr>
                  <w:b/>
                </w:rPr>
                <w:t>308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CF8F" w14:textId="77777777" w:rsidR="004C00C7" w:rsidRDefault="004C00C7" w:rsidP="004C00C7">
            <w:pPr>
              <w:jc w:val="both"/>
              <w:rPr>
                <w:b/>
              </w:rPr>
            </w:pPr>
            <w:r>
              <w:rPr>
                <w:b/>
              </w:rPr>
              <w:t>740</w:t>
            </w:r>
          </w:p>
        </w:tc>
      </w:tr>
      <w:tr w:rsidR="004C00C7" w14:paraId="14409D0B" w14:textId="77777777" w:rsidTr="004C00C7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7470" w14:textId="77777777" w:rsidR="004C00C7" w:rsidRDefault="004C00C7" w:rsidP="004C00C7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B118" w14:textId="77777777" w:rsidR="004C00C7" w:rsidRDefault="004C00C7" w:rsidP="004C00C7">
            <w:pPr>
              <w:jc w:val="both"/>
            </w:pPr>
            <w: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DFB5" w14:textId="77777777" w:rsidR="004C00C7" w:rsidRDefault="004C00C7" w:rsidP="004C00C7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CB24" w14:textId="77777777" w:rsidR="004C00C7" w:rsidRDefault="004C00C7" w:rsidP="004C00C7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FA3F" w14:textId="77777777" w:rsidR="004C00C7" w:rsidRDefault="004C00C7" w:rsidP="004C00C7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22F63" w14:textId="77777777" w:rsidR="004C00C7" w:rsidRDefault="004C00C7" w:rsidP="004C00C7">
            <w:pPr>
              <w:jc w:val="both"/>
              <w:rPr>
                <w:b/>
              </w:rPr>
            </w:pPr>
          </w:p>
        </w:tc>
      </w:tr>
      <w:tr w:rsidR="00033F68" w14:paraId="4F911DB9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DD56BB1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33F68" w14:paraId="3BAC38E7" w14:textId="77777777" w:rsidTr="004C00C7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D2E136F" w14:textId="77777777" w:rsidR="00033F68" w:rsidRDefault="00A6149D" w:rsidP="00CB726E">
            <w:pPr>
              <w:jc w:val="both"/>
              <w:rPr>
                <w:b/>
              </w:rPr>
            </w:pPr>
            <w:r w:rsidRPr="00914926">
              <w:t>Garantování předmětů z oblasti podnikové ekonomiky a bankovnictví (např. Firms and Competitiveness, Ekonomika podniku pro neekonomy, Podnikové finance).</w:t>
            </w:r>
          </w:p>
        </w:tc>
      </w:tr>
      <w:tr w:rsidR="00033F68" w14:paraId="50992084" w14:textId="77777777" w:rsidTr="004C00C7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90FDCDE" w14:textId="77777777" w:rsidR="00033F68" w:rsidRDefault="00033F68" w:rsidP="00CB726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33F68" w14:paraId="4C104BDD" w14:textId="77777777" w:rsidTr="004C00C7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D814910" w14:textId="77777777" w:rsidR="004C00C7" w:rsidRDefault="004C00C7" w:rsidP="0033230F">
            <w:pPr>
              <w:spacing w:before="40" w:after="20"/>
              <w:jc w:val="both"/>
              <w:rPr>
                <w:b/>
                <w:bCs/>
                <w:spacing w:val="-8"/>
                <w:u w:val="single"/>
                <w:lang w:val="sk-SK"/>
              </w:rPr>
              <w:pPrChange w:id="464" w:author="Trefilová Pavla" w:date="2018-09-04T14:46:00Z">
                <w:pPr>
                  <w:spacing w:before="40" w:after="20"/>
                </w:pPr>
              </w:pPrChange>
            </w:pPr>
            <w:r>
              <w:rPr>
                <w:caps/>
              </w:rPr>
              <w:t>Belas, J., Gavurova, B., Schonfeld, J., Zvarikova, K., Kacerauskas, T</w:t>
            </w:r>
            <w:r>
              <w:t xml:space="preserve">. Social and Economic Factors Affecting the Entrepreneurial Intention of University Students. </w:t>
            </w:r>
            <w:r>
              <w:rPr>
                <w:i/>
              </w:rPr>
              <w:t>Transformations in Business &amp; Economics,</w:t>
            </w:r>
            <w:r>
              <w:t xml:space="preserve"> 2017, Vol. 16, No 3 (42), pp. 220-239. ISSN 1648-4460 (40%).</w:t>
            </w:r>
          </w:p>
          <w:p w14:paraId="03DCADE1" w14:textId="77777777" w:rsidR="004C00C7" w:rsidRDefault="004C00C7" w:rsidP="0033230F">
            <w:pPr>
              <w:pStyle w:val="Default"/>
              <w:jc w:val="both"/>
              <w:rPr>
                <w:bCs/>
                <w:spacing w:val="-8"/>
                <w:sz w:val="20"/>
                <w:szCs w:val="20"/>
                <w:u w:val="single"/>
                <w:lang w:val="sk-SK"/>
              </w:rPr>
              <w:pPrChange w:id="465" w:author="Trefilová Pavla" w:date="2018-09-04T14:46:00Z">
                <w:pPr>
                  <w:pStyle w:val="Default"/>
                </w:pPr>
              </w:pPrChange>
            </w:pPr>
            <w:r>
              <w:rPr>
                <w:caps/>
                <w:sz w:val="20"/>
                <w:szCs w:val="20"/>
              </w:rPr>
              <w:t xml:space="preserve">Belás, J., Rahman, A., Rahman, T., Schonfeld, J. </w:t>
            </w:r>
            <w:r>
              <w:rPr>
                <w:sz w:val="20"/>
                <w:szCs w:val="20"/>
              </w:rPr>
              <w:t xml:space="preserve">Financial Constraints on Innovative SMEs: Empirical Evidence from the Visegrad Countries. </w:t>
            </w:r>
            <w:r>
              <w:rPr>
                <w:i/>
                <w:sz w:val="20"/>
                <w:szCs w:val="20"/>
              </w:rPr>
              <w:t>Inzinerine Ekonomika-Engineering Economics</w:t>
            </w:r>
            <w:r>
              <w:rPr>
                <w:sz w:val="20"/>
                <w:szCs w:val="20"/>
              </w:rPr>
              <w:t xml:space="preserve">, 2017, 28(5), 552-563. ISSN </w:t>
            </w:r>
            <w:r>
              <w:rPr>
                <w:bCs/>
                <w:iCs/>
                <w:sz w:val="20"/>
                <w:szCs w:val="20"/>
              </w:rPr>
              <w:t>1392-2785 (30%).</w:t>
            </w:r>
          </w:p>
          <w:p w14:paraId="440733A8" w14:textId="77777777" w:rsidR="004C00C7" w:rsidRDefault="004C00C7" w:rsidP="0033230F">
            <w:pPr>
              <w:spacing w:before="40" w:after="20"/>
              <w:jc w:val="both"/>
              <w:rPr>
                <w:bCs/>
                <w:spacing w:val="-8"/>
                <w:u w:val="single"/>
                <w:lang w:val="sk-SK"/>
              </w:rPr>
              <w:pPrChange w:id="466" w:author="Trefilová Pavla" w:date="2018-09-04T14:46:00Z">
                <w:pPr>
                  <w:spacing w:before="40" w:after="20"/>
                </w:pPr>
              </w:pPrChange>
            </w:pPr>
            <w:r>
              <w:rPr>
                <w:caps/>
              </w:rPr>
              <w:t>Belás J., Sopková G.</w:t>
            </w:r>
            <w:r>
              <w:t xml:space="preserve"> Significant determinants of the competitive environment for SMEs in the context of financial and credit risks. </w:t>
            </w:r>
            <w:r>
              <w:rPr>
                <w:i/>
              </w:rPr>
              <w:t>Journal of International Studies,</w:t>
            </w:r>
            <w:r>
              <w:t xml:space="preserve"> 2016, Vol. 9, No 2, pp. 139-149. 2016. ISSN</w:t>
            </w:r>
            <w:r>
              <w:rPr>
                <w:b/>
                <w:i/>
              </w:rPr>
              <w:t xml:space="preserve"> </w:t>
            </w:r>
            <w:r>
              <w:t>2071-8330 (90%).</w:t>
            </w:r>
          </w:p>
          <w:p w14:paraId="6355803B" w14:textId="77777777" w:rsidR="004C00C7" w:rsidRDefault="004C00C7" w:rsidP="0033230F">
            <w:pPr>
              <w:spacing w:before="40" w:after="20"/>
              <w:jc w:val="both"/>
              <w:rPr>
                <w:caps/>
                <w:lang w:val="en-US" w:eastAsia="sk-SK"/>
              </w:rPr>
              <w:pPrChange w:id="467" w:author="Trefilová Pavla" w:date="2018-09-04T14:46:00Z">
                <w:pPr>
                  <w:spacing w:before="40" w:after="20"/>
                </w:pPr>
              </w:pPrChange>
            </w:pPr>
            <w:r>
              <w:rPr>
                <w:caps/>
                <w:lang w:val="en-US"/>
              </w:rPr>
              <w:t>Belás, J., Bilan, Y., Demjan, V., Sipko, J.</w:t>
            </w:r>
            <w:r>
              <w:rPr>
                <w:lang w:val="en-US"/>
              </w:rPr>
              <w:t xml:space="preserve"> Entrepreneurship in SME Segment: Case Study from the Czech Republic and Slovakia. </w:t>
            </w:r>
            <w:r>
              <w:rPr>
                <w:i/>
                <w:iCs/>
                <w:lang w:val="en-US"/>
              </w:rPr>
              <w:t>Amfiteatru Economic</w:t>
            </w:r>
            <w:r>
              <w:rPr>
                <w:lang w:val="en-US"/>
              </w:rPr>
              <w:t xml:space="preserve">, 2015, 17(38), pp. 308-326. ISSN </w:t>
            </w:r>
            <w:r>
              <w:rPr>
                <w:sz w:val="18"/>
                <w:szCs w:val="18"/>
              </w:rPr>
              <w:t>1582-9146 (60%)</w:t>
            </w:r>
            <w:r>
              <w:rPr>
                <w:caps/>
                <w:lang w:val="en-US" w:eastAsia="sk-SK"/>
              </w:rPr>
              <w:t>.</w:t>
            </w:r>
          </w:p>
          <w:p w14:paraId="62254D38" w14:textId="77777777" w:rsidR="00033F68" w:rsidRDefault="004C00C7" w:rsidP="0033230F">
            <w:pPr>
              <w:jc w:val="both"/>
              <w:rPr>
                <w:b/>
              </w:rPr>
              <w:pPrChange w:id="468" w:author="Trefilová Pavla" w:date="2018-09-04T14:46:00Z">
                <w:pPr>
                  <w:jc w:val="both"/>
                </w:pPr>
              </w:pPrChange>
            </w:pPr>
            <w:r>
              <w:rPr>
                <w:caps/>
                <w:lang w:val="en-US" w:eastAsia="sk-SK"/>
              </w:rPr>
              <w:t>Belás, J., Demjan, V., Habánik, J., Hudáková, M., Sipko, J.</w:t>
            </w:r>
            <w:r>
              <w:rPr>
                <w:lang w:val="en-US" w:eastAsia="sk-SK"/>
              </w:rPr>
              <w:t xml:space="preserve"> The business environment of Small and medium-sized companies in selected regions of the Czech Republic and Slovakia. </w:t>
            </w:r>
            <w:r>
              <w:rPr>
                <w:i/>
                <w:iCs/>
                <w:lang w:val="en-US" w:eastAsia="sk-SK"/>
              </w:rPr>
              <w:t>E+M</w:t>
            </w:r>
            <w:r>
              <w:rPr>
                <w:i/>
                <w:lang w:val="en-US" w:eastAsia="sk-SK"/>
              </w:rPr>
              <w:t xml:space="preserve"> </w:t>
            </w:r>
            <w:r>
              <w:rPr>
                <w:i/>
                <w:iCs/>
                <w:lang w:val="en-US" w:eastAsia="sk-SK"/>
              </w:rPr>
              <w:t>Ekonomie a Management</w:t>
            </w:r>
            <w:r>
              <w:rPr>
                <w:iCs/>
                <w:lang w:val="en-US" w:eastAsia="sk-SK"/>
              </w:rPr>
              <w:t>,</w:t>
            </w:r>
            <w:r>
              <w:rPr>
                <w:lang w:val="en-US" w:eastAsia="sk-SK"/>
              </w:rPr>
              <w:t xml:space="preserve"> 2015, Vol. 18, Issue 1, pp. 95-110.</w:t>
            </w:r>
            <w:r>
              <w:rPr>
                <w:bCs/>
                <w:iCs/>
                <w:lang w:val="en-US"/>
              </w:rPr>
              <w:t xml:space="preserve"> ISSN </w:t>
            </w:r>
            <w:r>
              <w:t>1212-3609 (80%).</w:t>
            </w:r>
          </w:p>
        </w:tc>
      </w:tr>
      <w:tr w:rsidR="004C00C7" w14:paraId="0248BD9A" w14:textId="77777777" w:rsidTr="004C00C7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3B340E" w14:textId="77777777" w:rsidR="004C00C7" w:rsidRDefault="004C00C7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4C00C7" w14:paraId="3017C8B3" w14:textId="77777777" w:rsidTr="004C00C7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7F7B" w14:textId="77777777" w:rsidR="004C00C7" w:rsidRDefault="004C00C7">
            <w:r>
              <w:t>1999-2010 – Ekonomická univerzita Bratislava, akademický pracovník, práca na dohodu</w:t>
            </w:r>
          </w:p>
          <w:p w14:paraId="4A8D76EA" w14:textId="77777777" w:rsidR="004C00C7" w:rsidRDefault="004C00C7">
            <w:r>
              <w:t>2013- dosud – Paneurópska vysoká škola Bratislava, akademický pracovník, čiastočný úväzok</w:t>
            </w:r>
          </w:p>
        </w:tc>
      </w:tr>
      <w:tr w:rsidR="006B081B" w14:paraId="6691BC16" w14:textId="77777777" w:rsidTr="004C00C7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B7B3EC4" w14:textId="77777777" w:rsidR="006B081B" w:rsidRDefault="006B081B" w:rsidP="00F170D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223A078" w14:textId="77777777" w:rsidR="006B081B" w:rsidRDefault="006B081B" w:rsidP="00F170D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0BD00F70" w14:textId="77777777" w:rsidR="006B081B" w:rsidRDefault="006B081B" w:rsidP="00F170D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7ECE81F" w14:textId="77777777" w:rsidR="006B081B" w:rsidRDefault="006B081B" w:rsidP="00F170DB">
            <w:pPr>
              <w:jc w:val="both"/>
            </w:pPr>
          </w:p>
        </w:tc>
      </w:tr>
    </w:tbl>
    <w:p w14:paraId="7FE97520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82E617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A3F445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404E37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65D656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808C89D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5C1512C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A97EB9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1357D4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A74590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F7EE07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1754211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E79CA9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C88F7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0D7E6C43" w14:textId="7EEFA9BD" w:rsidR="00B7510B" w:rsidRDefault="00B7510B" w:rsidP="00B7510B">
            <w:pPr>
              <w:jc w:val="both"/>
            </w:pPr>
            <w:r>
              <w:t xml:space="preserve">Felicita </w:t>
            </w:r>
            <w:r w:rsidR="0033230F">
              <w:t>CHROMJAKOVÁ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60BF8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4507A89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13E020B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15EB1A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8D1BACA" w14:textId="77777777" w:rsidR="00B7510B" w:rsidRDefault="00B7510B" w:rsidP="00B7510B">
            <w:pPr>
              <w:jc w:val="both"/>
            </w:pPr>
            <w:r>
              <w:t>1968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0F7CBE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D55FB6A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69AE8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FD92BCA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971BC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B64C4D5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8A661F0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853870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76F4DF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40EC85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6284949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290384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1CBF5EE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F7C076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1207E9B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49CD2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F551E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EBDC12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4348D7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F2353DD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29550C18" w14:textId="77777777" w:rsidR="00B7510B" w:rsidRDefault="00B7510B" w:rsidP="00B7510B">
            <w:pPr>
              <w:jc w:val="both"/>
            </w:pPr>
          </w:p>
        </w:tc>
      </w:tr>
      <w:tr w:rsidR="00B7510B" w14:paraId="164EE36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0A78CC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6D043B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EC2E818" w14:textId="77777777" w:rsidR="00B7510B" w:rsidRDefault="00B7510B" w:rsidP="00B7510B">
            <w:pPr>
              <w:jc w:val="both"/>
            </w:pPr>
          </w:p>
        </w:tc>
      </w:tr>
      <w:tr w:rsidR="00B7510B" w14:paraId="217A664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B766B2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8F90890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4CA570D" w14:textId="77777777" w:rsidR="00B7510B" w:rsidRDefault="00B7510B" w:rsidP="00B7510B">
            <w:pPr>
              <w:jc w:val="both"/>
            </w:pPr>
          </w:p>
        </w:tc>
      </w:tr>
      <w:tr w:rsidR="00B7510B" w14:paraId="7E3F7DF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6FB2F32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F2824CC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02186DF8" w14:textId="77777777" w:rsidR="00B7510B" w:rsidRDefault="00B7510B" w:rsidP="00B7510B">
            <w:pPr>
              <w:jc w:val="both"/>
            </w:pPr>
          </w:p>
        </w:tc>
      </w:tr>
      <w:tr w:rsidR="00B7510B" w14:paraId="465B79A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4D123E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E1ED21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3E5818D3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1987-1993</w:t>
            </w:r>
            <w:r w:rsidR="000A4C9D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 xml:space="preserve">Vysoká škola dopravy a spojov Žilina, Fakulta prevádzky a ekonomiky dopravy, Prevádzka, </w:t>
            </w:r>
            <w:r w:rsidR="000A4C9D">
              <w:br/>
              <w:t xml:space="preserve">                    </w:t>
            </w:r>
            <w:r>
              <w:t xml:space="preserve">ekonomika a riadenie cestnej dopravy </w:t>
            </w:r>
            <w:r>
              <w:rPr>
                <w:b/>
              </w:rPr>
              <w:t>(Ing.)</w:t>
            </w:r>
          </w:p>
          <w:p w14:paraId="54BD1FDB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1994</w:t>
            </w:r>
            <w:r w:rsidR="000A4C9D">
              <w:rPr>
                <w:b/>
              </w:rPr>
              <w:t>-</w:t>
            </w:r>
            <w:r>
              <w:rPr>
                <w:b/>
              </w:rPr>
              <w:t>1998</w:t>
            </w:r>
            <w:r w:rsidR="000A4C9D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 xml:space="preserve">Žilinská univerzita, Strojnícka fakulta, Podnikový manažment </w:t>
            </w:r>
            <w:r>
              <w:rPr>
                <w:b/>
              </w:rPr>
              <w:t>(PhD.)</w:t>
            </w:r>
          </w:p>
          <w:p w14:paraId="767C0027" w14:textId="77777777" w:rsidR="00B7510B" w:rsidRDefault="00B7510B" w:rsidP="000A4C9D">
            <w:pPr>
              <w:rPr>
                <w:b/>
              </w:rPr>
            </w:pPr>
          </w:p>
        </w:tc>
      </w:tr>
      <w:tr w:rsidR="00B7510B" w14:paraId="4C93B3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6E111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F958F75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595AC650" w14:textId="77777777" w:rsidR="00B7510B" w:rsidRDefault="00B7510B" w:rsidP="00B7510B">
            <w:r>
              <w:rPr>
                <w:b/>
              </w:rPr>
              <w:t>1998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2005</w:t>
            </w:r>
            <w:r>
              <w:t xml:space="preserve"> </w:t>
            </w:r>
            <w:r w:rsidR="002E1779">
              <w:t xml:space="preserve">-   </w:t>
            </w:r>
            <w:r>
              <w:t xml:space="preserve">Žilinská univerzita v Žiline, Strojnícka fakulta, Katedra priemyselného inžinierstva – odborný </w:t>
            </w:r>
            <w:r w:rsidR="002E1779">
              <w:br/>
              <w:t xml:space="preserve">                      </w:t>
            </w:r>
            <w:r>
              <w:t>asistent, docent, vedúci katedry</w:t>
            </w:r>
          </w:p>
          <w:p w14:paraId="0A76D278" w14:textId="77777777" w:rsidR="00B7510B" w:rsidRDefault="00B7510B" w:rsidP="00B7510B">
            <w:r>
              <w:rPr>
                <w:b/>
              </w:rPr>
              <w:t>2005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 xml:space="preserve">2014 </w:t>
            </w:r>
            <w:r w:rsidR="002E1779">
              <w:rPr>
                <w:b/>
              </w:rPr>
              <w:t xml:space="preserve">-   </w:t>
            </w:r>
            <w:r>
              <w:t>Fraunhofer IPA Slovakia, Žilina, projektový manažér, konzultant</w:t>
            </w:r>
          </w:p>
          <w:p w14:paraId="0B74EC2F" w14:textId="77777777" w:rsidR="00B7510B" w:rsidRDefault="00B7510B" w:rsidP="002E1779">
            <w:r>
              <w:rPr>
                <w:b/>
              </w:rPr>
              <w:t>2010</w:t>
            </w:r>
            <w:r w:rsidR="002E1779">
              <w:rPr>
                <w:b/>
              </w:rPr>
              <w:t>-dosud -</w:t>
            </w:r>
            <w:r>
              <w:rPr>
                <w:b/>
              </w:rPr>
              <w:t xml:space="preserve"> </w:t>
            </w:r>
            <w:r>
              <w:t xml:space="preserve">Univerzita Tomáše Bati ve Zlíně, Fakulta managementu a ekonomiky, Ústav průmyslového </w:t>
            </w:r>
            <w:r w:rsidR="002E1779">
              <w:br/>
              <w:t xml:space="preserve">                       </w:t>
            </w:r>
            <w:r>
              <w:t>inženýrství a informačních systémů – profesor, ředitel ústavu</w:t>
            </w:r>
          </w:p>
        </w:tc>
      </w:tr>
      <w:tr w:rsidR="00B7510B" w14:paraId="6106E096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7AD40D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C9C461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23930E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16CEC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BB201FB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BAD9" w14:textId="77777777" w:rsidR="00B7510B" w:rsidRDefault="00B7510B" w:rsidP="00B7510B">
            <w:pPr>
              <w:jc w:val="both"/>
            </w:pPr>
            <w:r>
              <w:t>Inžinierstvo riadenia priemyslu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074D" w14:textId="77777777" w:rsidR="00B7510B" w:rsidRDefault="00B7510B" w:rsidP="00B7510B">
            <w:pPr>
              <w:jc w:val="both"/>
            </w:pPr>
            <w:r>
              <w:t>2004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E11A" w14:textId="77777777" w:rsidR="00B7510B" w:rsidRDefault="00B7510B" w:rsidP="00B7510B">
            <w:pPr>
              <w:jc w:val="both"/>
            </w:pPr>
            <w:r>
              <w:t>ŽU v Žilině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7B6AE7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C0EC33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32108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01BE08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02F7A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7E4FE5E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6FF377D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79FE" w14:textId="4B4FBF5B" w:rsidR="00B7510B" w:rsidRDefault="0033230F" w:rsidP="00B7510B">
            <w:pPr>
              <w:jc w:val="both"/>
            </w:pPr>
            <w:ins w:id="469" w:author="Trefilová Pavla" w:date="2018-09-04T14:47:00Z">
              <w:r>
                <w:t>11</w:t>
              </w:r>
            </w:ins>
            <w:del w:id="470" w:author="Trefilová Pavla" w:date="2018-09-04T14:47:00Z">
              <w:r w:rsidR="00B7510B" w:rsidDel="0033230F">
                <w:delText>9</w:delText>
              </w:r>
            </w:del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FF55" w14:textId="67FA6920" w:rsidR="00B7510B" w:rsidRDefault="00B7510B" w:rsidP="00B7510B">
            <w:pPr>
              <w:jc w:val="both"/>
            </w:pPr>
            <w:del w:id="471" w:author="Trefilová Pavla" w:date="2018-09-04T14:47:00Z">
              <w:r w:rsidDel="0033230F">
                <w:delText>1</w:delText>
              </w:r>
            </w:del>
            <w:ins w:id="472" w:author="Trefilová Pavla" w:date="2018-09-04T14:47:00Z">
              <w:r w:rsidR="0033230F">
                <w:t>8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35AB" w14:textId="77777777" w:rsidR="00B7510B" w:rsidRDefault="00B7510B" w:rsidP="00B7510B">
            <w:pPr>
              <w:jc w:val="both"/>
            </w:pPr>
            <w:r>
              <w:t>8</w:t>
            </w:r>
          </w:p>
        </w:tc>
      </w:tr>
      <w:tr w:rsidR="00B7510B" w14:paraId="2198B80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603F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313F" w14:textId="77777777" w:rsidR="00B7510B" w:rsidRDefault="00B7510B" w:rsidP="00B7510B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07FF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676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A2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DA37B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487972F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D7EBA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5AF04D05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63B3D6C" w14:textId="77777777" w:rsidR="006C667E" w:rsidRDefault="006C667E" w:rsidP="006C667E">
            <w:pPr>
              <w:jc w:val="both"/>
            </w:pPr>
            <w:r w:rsidRPr="00A51C43">
              <w:t>Garantování předmětů z oblasti průmyslového inženýrství a řízení výroby (např. Production Management and Organization, Průmyslová moderace, Řízení a organizace výroby).</w:t>
            </w:r>
          </w:p>
          <w:p w14:paraId="59B0491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877100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C7A0F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8431180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AADBBE5" w14:textId="77777777" w:rsidR="00B7510B" w:rsidRDefault="00B7510B" w:rsidP="00B7510B">
            <w:pPr>
              <w:jc w:val="both"/>
            </w:pPr>
            <w:r>
              <w:t xml:space="preserve">CHROMJAKOVÁ, F., TUČEK, D., BOBÁK, R. </w:t>
            </w:r>
            <w:r>
              <w:rPr>
                <w:i/>
              </w:rPr>
              <w:t>Projektování výrobních procesů pro průmysl 4.0.</w:t>
            </w:r>
            <w:r>
              <w:t xml:space="preserve"> Zlín: Univerzita Tomáše Bati ve Zlíně, 2017, 105 s. ISBN 978-80-7454-680-8 (50%).</w:t>
            </w:r>
          </w:p>
          <w:p w14:paraId="74DFE4D7" w14:textId="77777777" w:rsidR="001433EB" w:rsidRDefault="001433EB" w:rsidP="00B7510B">
            <w:pPr>
              <w:jc w:val="both"/>
              <w:rPr>
                <w:ins w:id="473" w:author="Roman Bobák" w:date="2018-08-19T13:41:00Z"/>
              </w:rPr>
            </w:pPr>
            <w:ins w:id="474" w:author="Roman Bobák" w:date="2018-08-19T13:41:00Z">
              <w:r>
                <w:t>CHROMJAKOVÁ, F., BOBÁK,R., HRUŠECKÁ,D. Production Process Stability – Core Assumption of Industry 4.0 Concept.  IOP Conference Series: Material Science and Engineering, volume 215, issue 1 (27. 6.2017), page 12024. ISSN 1757-8981. DOI: 10.1088/1757-899X/215/1/012024</w:t>
              </w:r>
            </w:ins>
          </w:p>
          <w:p w14:paraId="060E2F9D" w14:textId="4C5AFE85" w:rsidR="00B7510B" w:rsidRDefault="00B7510B" w:rsidP="00B7510B">
            <w:pPr>
              <w:jc w:val="both"/>
            </w:pPr>
            <w:r>
              <w:rPr>
                <w:rFonts w:cs="Calibri"/>
                <w:lang w:val="en-US"/>
              </w:rPr>
              <w:t xml:space="preserve">CHROMJAKOVÁ, F. The Key Principles of Process Manager Motivation in Production. </w:t>
            </w:r>
            <w:r>
              <w:rPr>
                <w:rFonts w:cs="Calibri"/>
                <w:i/>
                <w:lang w:val="en-US"/>
              </w:rPr>
              <w:t>Journal of Competitiveness</w:t>
            </w:r>
            <w:r>
              <w:rPr>
                <w:rFonts w:cs="Calibri"/>
                <w:lang w:val="en-US"/>
              </w:rPr>
              <w:t>. 2016, roč. 8, č. 1, s. 95-110. ISSN 1804-171. DOI: 10.7441/joc.2016.01.07.</w:t>
            </w:r>
          </w:p>
          <w:p w14:paraId="69455154" w14:textId="77777777" w:rsidR="00B7510B" w:rsidRDefault="00B7510B" w:rsidP="00B7510B">
            <w:pPr>
              <w:jc w:val="both"/>
            </w:pPr>
            <w:r>
              <w:t xml:space="preserve">CHROMJAKOVÁ, F. </w:t>
            </w:r>
            <w:r>
              <w:rPr>
                <w:i/>
              </w:rPr>
              <w:t xml:space="preserve">Zvyšování výkonnosti výrobních a administrativních procesů. </w:t>
            </w:r>
            <w:r>
              <w:t>Žilina: GEORG, 2015, 106 s. ISBN 978-80-8154-122-3.</w:t>
            </w:r>
          </w:p>
          <w:p w14:paraId="234E05AB" w14:textId="77777777" w:rsidR="00B7510B" w:rsidRDefault="00B7510B" w:rsidP="00B7510B">
            <w:pPr>
              <w:jc w:val="both"/>
            </w:pPr>
            <w:r>
              <w:t xml:space="preserve">CHROMJAKOVÁ, F. </w:t>
            </w:r>
            <w:r>
              <w:rPr>
                <w:i/>
              </w:rPr>
              <w:t>Průmyslové inženýrství – Trendy zvyšování výkonnosti štíhlým řízením procesů</w:t>
            </w:r>
            <w:r>
              <w:t>. Žilina: GEORG, 2013, 116 s. ISBN 978-80-8154-058-5.</w:t>
            </w:r>
          </w:p>
          <w:p w14:paraId="033C3828" w14:textId="155E2DD4" w:rsidR="00B7510B" w:rsidRDefault="00B7510B" w:rsidP="00B7510B">
            <w:pPr>
              <w:jc w:val="both"/>
              <w:rPr>
                <w:b/>
              </w:rPr>
            </w:pPr>
            <w:del w:id="475" w:author="Roman Bobák" w:date="2018-08-19T13:02:00Z">
              <w:r w:rsidDel="004A11AD">
                <w:delText xml:space="preserve">CHROMJAKOVÁ, F., RAJNOHA, R. </w:delText>
              </w:r>
              <w:r w:rsidDel="004A11AD">
                <w:rPr>
                  <w:i/>
                </w:rPr>
                <w:delText>Řízení a organizace výrobních procesů: kompendium průmyslového inženýra.</w:delText>
              </w:r>
              <w:r w:rsidDel="004A11AD">
                <w:delText xml:space="preserve"> Žilina: GEORG, 2011, 138 s. ISBN 978-80-89401-26-0 (50%).</w:delText>
              </w:r>
            </w:del>
          </w:p>
        </w:tc>
      </w:tr>
      <w:tr w:rsidR="00B7510B" w14:paraId="15DA5684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033379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7510B" w14:paraId="4E9B737D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CA36" w14:textId="77777777" w:rsidR="00B7510B" w:rsidRDefault="00B7510B" w:rsidP="00B7510B">
            <w:r>
              <w:t>Technische Universi</w:t>
            </w:r>
            <w:r>
              <w:rPr>
                <w:lang w:val="sk-SK"/>
              </w:rPr>
              <w:t>tät Wien, Nottingham Trent University, REFA Darmstadt, WOISE Institute Coburg, Fraunhofer IPA Stuttgart – spoluřešitel projektu</w:t>
            </w:r>
          </w:p>
        </w:tc>
      </w:tr>
      <w:tr w:rsidR="00B7510B" w14:paraId="13B101C0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CAA5A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E4B98C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531D26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361A2D8" w14:textId="77777777" w:rsidR="00B7510B" w:rsidRDefault="00B7510B" w:rsidP="00B7510B">
            <w:pPr>
              <w:jc w:val="both"/>
            </w:pPr>
          </w:p>
        </w:tc>
      </w:tr>
    </w:tbl>
    <w:p w14:paraId="089CEEF5" w14:textId="77777777" w:rsidR="00B7510B" w:rsidRDefault="00B7510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476">
          <w:tblGrid>
            <w:gridCol w:w="2518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</w:tblGrid>
        </w:tblGridChange>
      </w:tblGrid>
      <w:tr w:rsidR="00B7510B" w14:paraId="012C1256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787D612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D1F2B5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2C81DA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22629D2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F9ABF4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FCE030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D570D01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5EAE3729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EAA17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E4380B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932600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C8706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318BC98" w14:textId="6CF85CEE" w:rsidR="00B7510B" w:rsidRDefault="00B7510B" w:rsidP="00B7510B">
            <w:pPr>
              <w:jc w:val="both"/>
            </w:pPr>
            <w:r>
              <w:t>Drahomíra P</w:t>
            </w:r>
            <w:r w:rsidR="0033230F">
              <w:t>AVELKOVÁ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707FC9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78712F59" w14:textId="77777777" w:rsidR="00B7510B" w:rsidRDefault="00B7510B" w:rsidP="00B7510B">
            <w:pPr>
              <w:jc w:val="both"/>
            </w:pPr>
            <w:r>
              <w:t xml:space="preserve">prof. </w:t>
            </w:r>
            <w:r w:rsidR="006D109F">
              <w:t xml:space="preserve">Dr. Ing. </w:t>
            </w:r>
          </w:p>
        </w:tc>
      </w:tr>
      <w:tr w:rsidR="00B7510B" w14:paraId="20FDC43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0C9A6E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B9C0654" w14:textId="77777777" w:rsidR="00B7510B" w:rsidRDefault="00B7510B" w:rsidP="00B7510B">
            <w:pPr>
              <w:jc w:val="both"/>
            </w:pPr>
            <w:r>
              <w:t>1963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BAB898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EC7BEB0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FEB13B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605303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5D53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155BB4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1F5039A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25C774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05797D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B69A2F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E9CF77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6CDF96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6E4C8B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2DCCA7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F97ECBB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261AE3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4864EC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1BAC49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B4F085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2001A1F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8F6DE4B" w14:textId="77777777" w:rsidR="00B7510B" w:rsidRDefault="00B7510B" w:rsidP="00B7510B">
            <w:pPr>
              <w:jc w:val="both"/>
            </w:pPr>
          </w:p>
        </w:tc>
      </w:tr>
      <w:tr w:rsidR="00B7510B" w14:paraId="63F79E36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51439BC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CFF4D0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D7D714F" w14:textId="77777777" w:rsidR="006D109F" w:rsidRDefault="006D109F" w:rsidP="006D109F">
            <w:r>
              <w:rPr>
                <w:b/>
              </w:rPr>
              <w:t>1982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1987</w:t>
            </w:r>
            <w:r w:rsidR="002E1779">
              <w:rPr>
                <w:b/>
              </w:rPr>
              <w:t xml:space="preserve"> -</w:t>
            </w:r>
            <w:r>
              <w:t xml:space="preserve"> Slovenská technická univerzita v Bratislavě, Chemickotechnologická fakulta - specializace: </w:t>
            </w:r>
            <w:r>
              <w:br/>
              <w:t xml:space="preserve">              </w:t>
            </w:r>
            <w:r w:rsidR="002E1779">
              <w:t xml:space="preserve"> </w:t>
            </w:r>
            <w:r>
              <w:t xml:space="preserve">      Ekonomika a řízení chemického a potravinářského průmyslu (</w:t>
            </w:r>
            <w:r>
              <w:rPr>
                <w:b/>
              </w:rPr>
              <w:t>Ing.</w:t>
            </w:r>
            <w:r>
              <w:t>)</w:t>
            </w:r>
          </w:p>
          <w:p w14:paraId="4070A88F" w14:textId="77777777" w:rsidR="00B7510B" w:rsidRDefault="006D109F" w:rsidP="002E1779">
            <w:pPr>
              <w:rPr>
                <w:b/>
              </w:rPr>
            </w:pPr>
            <w:r>
              <w:rPr>
                <w:b/>
              </w:rPr>
              <w:t>1994-1998</w:t>
            </w:r>
            <w:r w:rsidR="002E1779">
              <w:rPr>
                <w:b/>
              </w:rPr>
              <w:t xml:space="preserve"> -</w:t>
            </w:r>
            <w:r>
              <w:t xml:space="preserve"> VUT Brno, Fakulta podnikatelská, obor Ekonomika a řízení podniku (</w:t>
            </w:r>
            <w:r>
              <w:rPr>
                <w:b/>
              </w:rPr>
              <w:t>Ph.D.</w:t>
            </w:r>
            <w:r>
              <w:t>)</w:t>
            </w:r>
          </w:p>
        </w:tc>
      </w:tr>
      <w:tr w:rsidR="00B7510B" w14:paraId="41BB06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93A6E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2124FBB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EF6030B" w14:textId="77777777" w:rsidR="006D109F" w:rsidRDefault="006D109F" w:rsidP="006D109F">
            <w:pPr>
              <w:rPr>
                <w:b/>
                <w:bCs/>
              </w:rPr>
            </w:pPr>
            <w:r>
              <w:rPr>
                <w:b/>
              </w:rPr>
              <w:t>1988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1992</w:t>
            </w:r>
            <w:r w:rsidR="002E1779">
              <w:rPr>
                <w:b/>
              </w:rPr>
              <w:t xml:space="preserve"> -</w:t>
            </w:r>
            <w:r>
              <w:t xml:space="preserve"> </w:t>
            </w:r>
            <w:r w:rsidR="002E1779">
              <w:t xml:space="preserve"> </w:t>
            </w:r>
            <w:r>
              <w:t>VŠE Bratislava, asistentka – Katedra vědeckotechnického rozvoje</w:t>
            </w:r>
            <w:r>
              <w:rPr>
                <w:b/>
                <w:bCs/>
              </w:rPr>
              <w:t>,</w:t>
            </w:r>
            <w:r>
              <w:t xml:space="preserve"> odb. asistentka Katedra </w:t>
            </w:r>
            <w:r>
              <w:br/>
              <w:t xml:space="preserve">                      managementu</w:t>
            </w:r>
          </w:p>
          <w:p w14:paraId="7EDF97F5" w14:textId="77777777" w:rsidR="006D109F" w:rsidRDefault="006D109F" w:rsidP="006D109F">
            <w:r>
              <w:rPr>
                <w:b/>
              </w:rPr>
              <w:t>1992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2000</w:t>
            </w:r>
            <w:r w:rsidR="002E1779">
              <w:rPr>
                <w:b/>
              </w:rPr>
              <w:t xml:space="preserve"> -</w:t>
            </w:r>
            <w:r w:rsidR="002E1779">
              <w:t xml:space="preserve">  </w:t>
            </w:r>
            <w:r>
              <w:t>VUT Brno, FaME ve Zlíně, odborná asistentka, ředitelka Ústavu managementu</w:t>
            </w:r>
          </w:p>
          <w:p w14:paraId="62D57F79" w14:textId="77777777" w:rsidR="006D109F" w:rsidRDefault="006D109F" w:rsidP="006D109F">
            <w:pPr>
              <w:jc w:val="both"/>
            </w:pPr>
            <w:r>
              <w:rPr>
                <w:b/>
              </w:rPr>
              <w:t>2001-dosud</w:t>
            </w:r>
            <w:r w:rsidR="002E1779">
              <w:rPr>
                <w:b/>
              </w:rPr>
              <w:t xml:space="preserve"> -</w:t>
            </w:r>
            <w:r>
              <w:t xml:space="preserve"> UTB ve Zlíně, Fakulta managementu a ekonomiky</w:t>
            </w:r>
          </w:p>
          <w:p w14:paraId="33882D55" w14:textId="77777777" w:rsidR="006D109F" w:rsidRDefault="006D109F" w:rsidP="006D109F">
            <w:pPr>
              <w:jc w:val="both"/>
            </w:pPr>
            <w:r>
              <w:t xml:space="preserve">                     </w:t>
            </w:r>
            <w:r w:rsidR="002E1779">
              <w:t xml:space="preserve"> </w:t>
            </w:r>
            <w:r>
              <w:t xml:space="preserve"> ředitelka Ústavu financí a účetnictví </w:t>
            </w:r>
          </w:p>
          <w:p w14:paraId="0A3FF0B2" w14:textId="77777777" w:rsidR="006D109F" w:rsidRDefault="006D109F" w:rsidP="006D109F">
            <w:pPr>
              <w:jc w:val="both"/>
            </w:pPr>
            <w:r>
              <w:t xml:space="preserve">                       proděkanka pro kombinované formy studia a CŽV (2002-2004), </w:t>
            </w:r>
          </w:p>
          <w:p w14:paraId="520195D5" w14:textId="77777777" w:rsidR="006D109F" w:rsidRDefault="006D109F" w:rsidP="006D109F">
            <w:r>
              <w:t xml:space="preserve">                       prorektorka UTB pro tvůrčí činnosti</w:t>
            </w:r>
            <w:r>
              <w:rPr>
                <w:rFonts w:ascii="MingLiU" w:eastAsia="MingLiU" w:hAnsi="MingLiU" w:cs="MingLiU" w:hint="eastAsia"/>
              </w:rPr>
              <w:t xml:space="preserve"> </w:t>
            </w:r>
            <w:r>
              <w:t>(2004 - 2007)</w:t>
            </w:r>
          </w:p>
          <w:p w14:paraId="21DDFCEC" w14:textId="77777777" w:rsidR="006D109F" w:rsidRDefault="006D109F" w:rsidP="006D109F">
            <w:r>
              <w:t xml:space="preserve">                       děkanka Fakulty managementu a ekonomiky (2008-2015)</w:t>
            </w:r>
          </w:p>
          <w:p w14:paraId="5C3CBCD4" w14:textId="77777777" w:rsidR="00B7510B" w:rsidRDefault="006D109F" w:rsidP="002E1779">
            <w:pPr>
              <w:jc w:val="both"/>
            </w:pPr>
            <w:r>
              <w:t xml:space="preserve">                       prorektorka UTB pro pedagogickou činnost (2016-2017)</w:t>
            </w:r>
          </w:p>
        </w:tc>
      </w:tr>
      <w:tr w:rsidR="00B7510B" w14:paraId="06BD03B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D9682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7CB33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F4678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E33728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D109F" w14:paraId="7DB0A2B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CA63" w14:textId="77777777" w:rsidR="006D109F" w:rsidRDefault="006D109F" w:rsidP="006D109F">
            <w:r>
              <w:t xml:space="preserve">Podniková ekonomika </w:t>
            </w:r>
            <w:r w:rsidR="002E1779">
              <w:br/>
            </w:r>
            <w:r>
              <w:t>a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211" w14:textId="77777777" w:rsidR="006D109F" w:rsidRDefault="006D109F" w:rsidP="006D109F">
            <w:r>
              <w:t>2002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8AC" w14:textId="77777777" w:rsidR="006D109F" w:rsidRDefault="006D109F" w:rsidP="006D109F">
            <w:r>
              <w:t>Technická univerzita Liberec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6EC094" w14:textId="77777777" w:rsidR="006D109F" w:rsidRDefault="006D109F" w:rsidP="006D109F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2DEBA0B" w14:textId="77777777" w:rsidR="006D109F" w:rsidRDefault="006D109F" w:rsidP="006D109F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59419DA" w14:textId="77777777" w:rsidR="006D109F" w:rsidRDefault="006D109F" w:rsidP="006D109F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3C499F9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C5F8DF0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D51E67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FC5D1D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F993" w14:textId="0F120223" w:rsidR="006D109F" w:rsidRDefault="0033230F" w:rsidP="006D109F">
            <w:pPr>
              <w:jc w:val="both"/>
              <w:rPr>
                <w:b/>
              </w:rPr>
            </w:pPr>
            <w:ins w:id="477" w:author="Trefilová Pavla" w:date="2018-09-04T14:47:00Z">
              <w:r>
                <w:rPr>
                  <w:b/>
                </w:rPr>
                <w:t>48</w:t>
              </w:r>
            </w:ins>
            <w:del w:id="478" w:author="Trefilová Pavla" w:date="2018-09-04T14:47:00Z">
              <w:r w:rsidR="006D109F" w:rsidDel="0033230F">
                <w:rPr>
                  <w:b/>
                </w:rPr>
                <w:delText>37</w:delText>
              </w:r>
            </w:del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66A7" w14:textId="51526138" w:rsidR="006D109F" w:rsidRDefault="006D109F" w:rsidP="006D109F">
            <w:pPr>
              <w:jc w:val="both"/>
              <w:rPr>
                <w:b/>
              </w:rPr>
            </w:pPr>
            <w:del w:id="479" w:author="Trefilová Pavla" w:date="2018-09-04T14:47:00Z">
              <w:r w:rsidDel="0033230F">
                <w:rPr>
                  <w:b/>
                </w:rPr>
                <w:delText>41</w:delText>
              </w:r>
            </w:del>
            <w:ins w:id="480" w:author="Trefilová Pavla" w:date="2018-09-04T14:47:00Z">
              <w:r w:rsidR="0033230F">
                <w:rPr>
                  <w:b/>
                </w:rPr>
                <w:t>48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DDDF" w14:textId="77777777" w:rsidR="006D109F" w:rsidRDefault="006D109F" w:rsidP="006D109F">
            <w:pPr>
              <w:jc w:val="both"/>
              <w:rPr>
                <w:b/>
              </w:rPr>
            </w:pPr>
            <w:r>
              <w:rPr>
                <w:b/>
              </w:rPr>
              <w:t>790</w:t>
            </w:r>
          </w:p>
        </w:tc>
      </w:tr>
      <w:tr w:rsidR="00B7510B" w14:paraId="6083DBC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737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720" w14:textId="77777777" w:rsidR="00B7510B" w:rsidRDefault="00B7510B" w:rsidP="006D109F">
            <w:pPr>
              <w:jc w:val="both"/>
            </w:pPr>
            <w:r>
              <w:t>201</w:t>
            </w:r>
            <w:r w:rsidR="006D109F"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111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F5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24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53878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8C5D51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D942E6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599DEA95" w14:textId="77777777" w:rsidTr="00E44CAB">
        <w:trPr>
          <w:gridAfter w:val="1"/>
          <w:wAfter w:w="30" w:type="dxa"/>
          <w:trHeight w:val="89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88D278D" w14:textId="77777777" w:rsidR="006C667E" w:rsidRDefault="006C667E" w:rsidP="006C667E">
            <w:pPr>
              <w:jc w:val="both"/>
            </w:pPr>
            <w:r>
              <w:t xml:space="preserve">Garantování studijního programu Hospodářská politika a správa, v NMSP a DSP obor Finance v českém </w:t>
            </w:r>
            <w:r>
              <w:br/>
              <w:t xml:space="preserve">i anglickém jazyce. </w:t>
            </w:r>
          </w:p>
          <w:p w14:paraId="3A3335A6" w14:textId="77777777" w:rsidR="00B7510B" w:rsidRDefault="006C667E" w:rsidP="00E44CAB">
            <w:pPr>
              <w:jc w:val="both"/>
              <w:rPr>
                <w:b/>
              </w:rPr>
            </w:pPr>
            <w:r w:rsidRPr="00A51C43">
              <w:t xml:space="preserve">Garantování předmětů z oblasti </w:t>
            </w:r>
            <w:r>
              <w:t>financí oceňování a řízení podniku</w:t>
            </w:r>
            <w:r w:rsidRPr="00A51C43">
              <w:t xml:space="preserve"> (např. Corporate Finance, Manažerské finance, Scientific and Research Work Methodology).</w:t>
            </w:r>
          </w:p>
        </w:tc>
      </w:tr>
      <w:tr w:rsidR="00B7510B" w14:paraId="3C1AA41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A3D48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BBDFF8C" w14:textId="77777777" w:rsidTr="0033230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481" w:author="Trefilová Pavla" w:date="2018-09-04T14:52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trHeight w:val="551"/>
          <w:trPrChange w:id="482" w:author="Trefilová Pavla" w:date="2018-09-04T14:52:00Z">
            <w:trPr>
              <w:gridAfter w:val="1"/>
              <w:wAfter w:w="30" w:type="dxa"/>
              <w:trHeight w:val="1450"/>
            </w:trPr>
          </w:trPrChange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  <w:tcPrChange w:id="483" w:author="Trefilová Pavla" w:date="2018-09-04T14:52:00Z">
              <w:tcPr>
                <w:tcW w:w="9326" w:type="dxa"/>
                <w:gridSpan w:val="14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6515CE82" w14:textId="77777777" w:rsidR="006D109F" w:rsidRDefault="006D109F" w:rsidP="0033230F">
            <w:pPr>
              <w:pStyle w:val="Abstrakt"/>
              <w:spacing w:line="240" w:lineRule="auto"/>
              <w:jc w:val="both"/>
              <w:rPr>
                <w:sz w:val="20"/>
                <w:szCs w:val="20"/>
              </w:rPr>
              <w:pPrChange w:id="484" w:author="Trefilová Pavla" w:date="2018-09-04T14:47:00Z">
                <w:pPr>
                  <w:pStyle w:val="Abstrakt"/>
                  <w:spacing w:line="240" w:lineRule="auto"/>
                </w:pPr>
              </w:pPrChange>
            </w:pPr>
            <w:r>
              <w:rPr>
                <w:b w:val="0"/>
                <w:sz w:val="20"/>
                <w:szCs w:val="20"/>
              </w:rPr>
              <w:t xml:space="preserve">PAVELKOVÁ, D. et al. </w:t>
            </w:r>
            <w:r>
              <w:rPr>
                <w:b w:val="0"/>
                <w:i/>
                <w:sz w:val="20"/>
                <w:szCs w:val="20"/>
              </w:rPr>
              <w:t>Internationalisation of Cluster Organisations: Strategy, Policy and Competitiveness</w:t>
            </w:r>
            <w:r>
              <w:rPr>
                <w:b w:val="0"/>
                <w:sz w:val="20"/>
                <w:szCs w:val="20"/>
              </w:rPr>
              <w:t xml:space="preserve">. 1 Cambridge: Cambridge Scholars Publishing, 2016. 214s. 1. ISBN 978-1-4438-8726-7 (40%). </w:t>
            </w:r>
          </w:p>
          <w:p w14:paraId="10A04E5C" w14:textId="77777777" w:rsidR="006D109F" w:rsidRDefault="006D109F" w:rsidP="0033230F">
            <w:pPr>
              <w:jc w:val="both"/>
              <w:rPr>
                <w:b/>
              </w:rPr>
              <w:pPrChange w:id="485" w:author="Trefilová Pavla" w:date="2018-09-04T14:47:00Z">
                <w:pPr/>
              </w:pPrChange>
            </w:pPr>
            <w:r>
              <w:t xml:space="preserve">PAVELKOVÁ, D., BEDNÁŘ, P., BIALIC-DAVENDRA, M.L., KNÁPKOVÁ, A. Internationalisation Activities of the Cluster Organisations: Factors Which Influence Them. </w:t>
            </w:r>
            <w:r>
              <w:rPr>
                <w:i/>
                <w:iCs/>
              </w:rPr>
              <w:t>Transformations in Business &amp; Economics</w:t>
            </w:r>
            <w:r>
              <w:t xml:space="preserve">, 2015, roč. 14, č. 3, s. 316-332. ISSN 1648-4460 (40%). </w:t>
            </w:r>
          </w:p>
          <w:p w14:paraId="70EADFEF" w14:textId="77777777" w:rsidR="006D109F" w:rsidRDefault="006D109F" w:rsidP="0033230F">
            <w:pPr>
              <w:jc w:val="both"/>
              <w:pPrChange w:id="486" w:author="Trefilová Pavla" w:date="2018-09-04T14:47:00Z">
                <w:pPr/>
              </w:pPrChange>
            </w:pPr>
            <w:r>
              <w:t xml:space="preserve">JIRČÍKOVÁ, E., PAVELKOVÁ, D., BIALIC-DAVENDRA, M.L., HOMOLKA, L. The age of clusters and its influence on their activity preferences. </w:t>
            </w:r>
            <w:r>
              <w:rPr>
                <w:i/>
                <w:iCs/>
              </w:rPr>
              <w:t>Technological and Economic Development of Economy</w:t>
            </w:r>
            <w:r>
              <w:t>, 19(4), pp. 621-637. 2013. DOI: 10.3846/20294913.2013.837115 (30%).</w:t>
            </w:r>
          </w:p>
          <w:p w14:paraId="7D9DBCB8" w14:textId="77777777" w:rsidR="006D109F" w:rsidRDefault="006D109F" w:rsidP="0033230F">
            <w:pPr>
              <w:jc w:val="both"/>
              <w:rPr>
                <w:b/>
              </w:rPr>
              <w:pPrChange w:id="487" w:author="Trefilová Pavla" w:date="2018-09-04T14:47:00Z">
                <w:pPr/>
              </w:pPrChange>
            </w:pPr>
            <w:r>
              <w:t xml:space="preserve">KNÁPKOVÁ, A., HOMOLKA, L., PAVELKOVÁ, D. Využití Balanced Scorecard a vliv jeho využívání na finanční výkonnost podniků v ČR. </w:t>
            </w:r>
            <w:r>
              <w:rPr>
                <w:i/>
                <w:iCs/>
              </w:rPr>
              <w:t>E+M Ekonomie a Management</w:t>
            </w:r>
            <w:r>
              <w:t xml:space="preserve">, 2014, roč. 17, č. 2, s. 146-160. ISSN 1212-3609 (33%). </w:t>
            </w:r>
          </w:p>
          <w:p w14:paraId="275DEA70" w14:textId="59E31C3E" w:rsidR="006D109F" w:rsidRDefault="006D109F" w:rsidP="0033230F">
            <w:pPr>
              <w:tabs>
                <w:tab w:val="left" w:pos="1134"/>
              </w:tabs>
              <w:jc w:val="both"/>
              <w:rPr>
                <w:ins w:id="488" w:author="Trefilová Pavla" w:date="2018-09-04T14:51:00Z"/>
              </w:rPr>
              <w:pPrChange w:id="489" w:author="Trefilová Pavla" w:date="2018-09-04T14:47:00Z">
                <w:pPr>
                  <w:tabs>
                    <w:tab w:val="left" w:pos="1134"/>
                  </w:tabs>
                </w:pPr>
              </w:pPrChange>
            </w:pPr>
            <w:r>
              <w:t xml:space="preserve">PAVELKOVÁ, D., KNÁPKOVÁ, A. </w:t>
            </w:r>
            <w:r>
              <w:rPr>
                <w:i/>
              </w:rPr>
              <w:t>Výkonnost podniku z pohledu finančního manažera.</w:t>
            </w:r>
            <w:r>
              <w:t xml:space="preserve"> 3. vydání. Praha: Linde spol. </w:t>
            </w:r>
            <w:del w:id="490" w:author="Roman Bobák" w:date="2018-08-19T13:42:00Z">
              <w:r w:rsidDel="001433EB">
                <w:br/>
              </w:r>
            </w:del>
            <w:r>
              <w:t>s r.o., 2012. 333s. ISBN 978-80-7201-872-7 (70%).</w:t>
            </w:r>
          </w:p>
          <w:p w14:paraId="5C37761F" w14:textId="77777777" w:rsidR="0033230F" w:rsidRDefault="0033230F" w:rsidP="0033230F">
            <w:pPr>
              <w:jc w:val="both"/>
              <w:rPr>
                <w:ins w:id="491" w:author="Trefilová Pavla" w:date="2018-09-04T14:51:00Z"/>
              </w:rPr>
            </w:pPr>
            <w:ins w:id="492" w:author="Trefilová Pavla" w:date="2018-09-04T14:51:00Z">
              <w:r w:rsidRPr="00E66B0B">
                <w:rPr>
                  <w:i/>
                </w:rPr>
                <w:t>Přehled projektové činnosti</w:t>
              </w:r>
              <w:r>
                <w:rPr>
                  <w:i/>
                </w:rPr>
                <w:t>:</w:t>
              </w:r>
            </w:ins>
          </w:p>
          <w:p w14:paraId="1408851D" w14:textId="77777777" w:rsidR="0033230F" w:rsidRDefault="0033230F" w:rsidP="0033230F">
            <w:pPr>
              <w:tabs>
                <w:tab w:val="left" w:pos="1134"/>
              </w:tabs>
              <w:rPr>
                <w:ins w:id="493" w:author="Trefilová Pavla" w:date="2018-09-04T14:52:00Z"/>
              </w:rPr>
            </w:pPr>
            <w:ins w:id="494" w:author="Trefilová Pavla" w:date="2018-09-04T14:52:00Z">
              <w:r>
                <w:t>TA ČR TD010158</w:t>
              </w:r>
              <w:r w:rsidRPr="006D5892">
                <w:t xml:space="preserve"> Klastrová politika České republiky a jejích regionů pro globální konkurenceschopnost a udržitelný růst</w:t>
              </w:r>
              <w:r>
                <w:t xml:space="preserve"> 2012-2013 (hlavní řešitel)</w:t>
              </w:r>
            </w:ins>
          </w:p>
          <w:p w14:paraId="25E76FBF" w14:textId="77777777" w:rsidR="0033230F" w:rsidRDefault="0033230F" w:rsidP="0033230F">
            <w:pPr>
              <w:tabs>
                <w:tab w:val="left" w:pos="1134"/>
              </w:tabs>
              <w:jc w:val="both"/>
              <w:rPr>
                <w:ins w:id="495" w:author="Trefilová Pavla" w:date="2018-09-04T14:52:00Z"/>
              </w:rPr>
            </w:pPr>
            <w:ins w:id="496" w:author="Trefilová Pavla" w:date="2018-09-04T14:52:00Z">
              <w:r w:rsidRPr="00DC71A4">
                <w:t xml:space="preserve">GAČR </w:t>
              </w:r>
              <w:r>
                <w:t>16-25536S</w:t>
              </w:r>
              <w:r w:rsidRPr="00DC71A4">
                <w:t xml:space="preserve"> Metodika tvorby modelu predikce sektorové a podnikové výkonnosti v makroekonomických souvislostech</w:t>
              </w:r>
              <w:r>
                <w:t xml:space="preserve"> 2016-2018 (hlavní řešitel)</w:t>
              </w:r>
            </w:ins>
          </w:p>
          <w:p w14:paraId="3AB6AD6E" w14:textId="77777777" w:rsidR="0033230F" w:rsidRDefault="0033230F" w:rsidP="0033230F">
            <w:pPr>
              <w:tabs>
                <w:tab w:val="left" w:pos="1134"/>
              </w:tabs>
              <w:jc w:val="both"/>
              <w:rPr>
                <w:ins w:id="497" w:author="Trefilová Pavla" w:date="2018-09-04T14:52:00Z"/>
              </w:rPr>
            </w:pPr>
            <w:ins w:id="498" w:author="Trefilová Pavla" w:date="2018-09-04T14:52:00Z">
              <w:r w:rsidRPr="00264F69">
                <w:t xml:space="preserve">GA ČR 402/08/H051 Optimalizace multidisciplinárního navrhování a modelování výrobního systému virtuálních firem </w:t>
              </w:r>
              <w:r>
                <w:t xml:space="preserve">2008-2011 </w:t>
              </w:r>
              <w:r w:rsidRPr="00264F69">
                <w:t>(spoluřešitel)</w:t>
              </w:r>
            </w:ins>
          </w:p>
          <w:p w14:paraId="0D2833E6" w14:textId="77777777" w:rsidR="0033230F" w:rsidRDefault="0033230F" w:rsidP="0033230F">
            <w:pPr>
              <w:tabs>
                <w:tab w:val="left" w:pos="1134"/>
              </w:tabs>
              <w:jc w:val="both"/>
              <w:rPr>
                <w:ins w:id="499" w:author="Trefilová Pavla" w:date="2018-09-04T14:52:00Z"/>
              </w:rPr>
            </w:pPr>
            <w:ins w:id="500" w:author="Trefilová Pavla" w:date="2018-09-04T14:52:00Z">
              <w:r w:rsidRPr="00264F69">
                <w:t xml:space="preserve">GA ČR 102/07/1495 Hodnocení přínosů vyspělých technologií </w:t>
              </w:r>
              <w:r>
                <w:t xml:space="preserve">2007-2010 </w:t>
              </w:r>
              <w:r w:rsidRPr="00264F69">
                <w:t>(spoluřešitel)</w:t>
              </w:r>
            </w:ins>
          </w:p>
          <w:p w14:paraId="5A5BB759" w14:textId="77777777" w:rsidR="0033230F" w:rsidRDefault="0033230F" w:rsidP="0033230F">
            <w:pPr>
              <w:tabs>
                <w:tab w:val="left" w:pos="1134"/>
              </w:tabs>
              <w:jc w:val="both"/>
              <w:rPr>
                <w:ins w:id="501" w:author="Trefilová Pavla" w:date="2018-09-04T14:52:00Z"/>
              </w:rPr>
            </w:pPr>
            <w:ins w:id="502" w:author="Trefilová Pavla" w:date="2018-09-04T14:52:00Z">
              <w:r>
                <w:t>GA ČR 402/06/1526 Měření a řízení výkonnosti klastrů 2006-2009 (hlavní řešitel)</w:t>
              </w:r>
            </w:ins>
          </w:p>
          <w:p w14:paraId="7B6B3E06" w14:textId="0B95C566" w:rsidR="0033230F" w:rsidDel="0033230F" w:rsidRDefault="0033230F" w:rsidP="0033230F">
            <w:pPr>
              <w:tabs>
                <w:tab w:val="left" w:pos="1134"/>
              </w:tabs>
              <w:jc w:val="both"/>
              <w:rPr>
                <w:del w:id="503" w:author="Trefilová Pavla" w:date="2018-09-04T14:51:00Z"/>
              </w:rPr>
              <w:pPrChange w:id="504" w:author="Trefilová Pavla" w:date="2018-09-04T14:47:00Z">
                <w:pPr>
                  <w:tabs>
                    <w:tab w:val="left" w:pos="1134"/>
                  </w:tabs>
                </w:pPr>
              </w:pPrChange>
            </w:pPr>
            <w:ins w:id="505" w:author="Trefilová Pavla" w:date="2018-09-04T14:52:00Z">
              <w:r w:rsidRPr="00264F69">
                <w:lastRenderedPageBreak/>
                <w:t xml:space="preserve">GA ČR 402/03/0555 Faktory ovlivňující tvorbu ekonomické přidané hodnoty v plastikářském a gumárenském průmyslu </w:t>
              </w:r>
              <w:r>
                <w:t xml:space="preserve">2003-2005 </w:t>
              </w:r>
              <w:r w:rsidRPr="00264F69">
                <w:t>(hlavní řešitel)</w:t>
              </w:r>
            </w:ins>
          </w:p>
          <w:p w14:paraId="58F78D73" w14:textId="7DFBC696" w:rsidR="006D109F" w:rsidDel="0033230F" w:rsidRDefault="006D109F" w:rsidP="0033230F">
            <w:pPr>
              <w:tabs>
                <w:tab w:val="left" w:pos="1134"/>
              </w:tabs>
              <w:jc w:val="both"/>
              <w:rPr>
                <w:del w:id="506" w:author="Trefilová Pavla" w:date="2018-09-04T14:52:00Z"/>
              </w:rPr>
              <w:pPrChange w:id="507" w:author="Trefilová Pavla" w:date="2018-09-04T14:47:00Z">
                <w:pPr>
                  <w:tabs>
                    <w:tab w:val="left" w:pos="1134"/>
                  </w:tabs>
                </w:pPr>
              </w:pPrChange>
            </w:pPr>
            <w:del w:id="508" w:author="Trefilová Pavla" w:date="2018-09-04T14:52:00Z">
              <w:r w:rsidDel="0033230F">
                <w:delText>TA ČR TD010158 Klastrová politika České republiky a jejích regionů pro globální konkurenceschopnost a udržitelný růst 2012-2013 (hlavní řešitel).</w:delText>
              </w:r>
            </w:del>
          </w:p>
          <w:p w14:paraId="2BFA488C" w14:textId="422B592A" w:rsidR="00B7510B" w:rsidRDefault="006D109F" w:rsidP="0033230F">
            <w:pPr>
              <w:jc w:val="both"/>
              <w:rPr>
                <w:b/>
              </w:rPr>
              <w:pPrChange w:id="509" w:author="Trefilová Pavla" w:date="2018-09-04T14:47:00Z">
                <w:pPr>
                  <w:jc w:val="both"/>
                </w:pPr>
              </w:pPrChange>
            </w:pPr>
            <w:del w:id="510" w:author="Trefilová Pavla" w:date="2018-09-04T14:52:00Z">
              <w:r w:rsidDel="0033230F">
                <w:delText>GAČR 16-25536S Metodika tvorby modelu predikce sektorové a podnikové výkonnosti v makroekonomických souvislostech 2016-2018 (hlavní řešitel).</w:delText>
              </w:r>
            </w:del>
          </w:p>
        </w:tc>
      </w:tr>
      <w:tr w:rsidR="00B7510B" w14:paraId="6890D44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016BCA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lastRenderedPageBreak/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7510B" w14:paraId="0ADBB0DD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EACE" w14:textId="77777777" w:rsidR="00B7510B" w:rsidRDefault="006D109F" w:rsidP="00B7510B">
            <w:r>
              <w:t>Červen-srpen 1985 - Japonsko, Yokohama National University</w:t>
            </w:r>
          </w:p>
        </w:tc>
      </w:tr>
      <w:tr w:rsidR="00B7510B" w14:paraId="0A20966D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291CC1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F36A807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ED8FE6A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5A51B98" w14:textId="77777777" w:rsidR="00B7510B" w:rsidRDefault="00B7510B" w:rsidP="00B7510B">
            <w:pPr>
              <w:jc w:val="both"/>
            </w:pPr>
          </w:p>
        </w:tc>
      </w:tr>
    </w:tbl>
    <w:p w14:paraId="1F377EE9" w14:textId="77777777" w:rsidR="006D109F" w:rsidRDefault="006D109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511">
          <w:tblGrid>
            <w:gridCol w:w="2518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</w:tblGrid>
        </w:tblGridChange>
      </w:tblGrid>
      <w:tr w:rsidR="00B7510B" w14:paraId="09588BB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F0C63A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595578C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4F490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56686FD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CFBE769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F07D84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B007E5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1BF5B28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E9812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70BD4F5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0A8972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BCE410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2A08F0A" w14:textId="239DE7FF" w:rsidR="00B7510B" w:rsidRDefault="006D109F" w:rsidP="00B7510B">
            <w:pPr>
              <w:jc w:val="both"/>
            </w:pPr>
            <w:r>
              <w:t>Adriana K</w:t>
            </w:r>
            <w:r w:rsidR="0033230F">
              <w:t>NÁPKOVÁ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49C5E0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DCF3171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30FCF96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EBBFB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CA49909" w14:textId="77777777" w:rsidR="00B7510B" w:rsidRDefault="00B7510B" w:rsidP="006D109F">
            <w:pPr>
              <w:jc w:val="both"/>
            </w:pPr>
            <w:r>
              <w:t>19</w:t>
            </w:r>
            <w:r w:rsidR="006D109F">
              <w:t>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18F9CA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D7976D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7D16E4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804E8C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D51FF8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DC53131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79D3B9D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73F874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D929B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C5C66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FDC2AA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C5C414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A40EBA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4D6B6A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3604B6A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DDEE1A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A82BE9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4D8B7B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5C29A13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41AD3E9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4406111" w14:textId="77777777" w:rsidR="00B7510B" w:rsidRDefault="00B7510B" w:rsidP="00B7510B">
            <w:pPr>
              <w:jc w:val="both"/>
            </w:pPr>
          </w:p>
        </w:tc>
      </w:tr>
      <w:tr w:rsidR="00B7510B" w14:paraId="66B032C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490BFE6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6C2CA8D6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085602A5" w14:textId="77777777" w:rsidR="00B7510B" w:rsidRDefault="00B7510B" w:rsidP="00B7510B">
            <w:pPr>
              <w:jc w:val="both"/>
            </w:pPr>
          </w:p>
        </w:tc>
      </w:tr>
      <w:tr w:rsidR="00B7510B" w14:paraId="7CE15E4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099F1E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5F9C91F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CEA3782" w14:textId="77777777" w:rsidR="006D109F" w:rsidRDefault="006D109F" w:rsidP="006D109F">
            <w:pPr>
              <w:jc w:val="both"/>
            </w:pPr>
            <w:r>
              <w:rPr>
                <w:b/>
              </w:rPr>
              <w:t>1999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2001</w:t>
            </w:r>
            <w:r w:rsidR="002E1779">
              <w:rPr>
                <w:b/>
              </w:rPr>
              <w:t xml:space="preserve"> -</w:t>
            </w:r>
            <w:r>
              <w:t xml:space="preserve"> magisterské studium, FaME UTB ve Zlíně (</w:t>
            </w:r>
            <w:r>
              <w:rPr>
                <w:b/>
              </w:rPr>
              <w:t>Ing.</w:t>
            </w:r>
            <w:r>
              <w:t>)</w:t>
            </w:r>
          </w:p>
          <w:p w14:paraId="70606A23" w14:textId="77777777" w:rsidR="006D109F" w:rsidRDefault="006D109F" w:rsidP="006D109F">
            <w:pPr>
              <w:jc w:val="both"/>
            </w:pPr>
            <w:r>
              <w:rPr>
                <w:b/>
              </w:rPr>
              <w:t>2001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2005</w:t>
            </w:r>
            <w:r w:rsidR="002E1779">
              <w:rPr>
                <w:b/>
              </w:rPr>
              <w:t xml:space="preserve"> -</w:t>
            </w:r>
            <w:r>
              <w:t xml:space="preserve"> doktorské studium, FaME UTB ve Zlíně (</w:t>
            </w:r>
            <w:r>
              <w:rPr>
                <w:b/>
              </w:rPr>
              <w:t>Ph.D.</w:t>
            </w:r>
            <w:r>
              <w:t>)</w:t>
            </w:r>
          </w:p>
          <w:p w14:paraId="3DD4C0EB" w14:textId="77777777" w:rsidR="00B7510B" w:rsidRDefault="00B7510B" w:rsidP="006D109F">
            <w:pPr>
              <w:jc w:val="both"/>
              <w:rPr>
                <w:b/>
              </w:rPr>
            </w:pPr>
          </w:p>
        </w:tc>
      </w:tr>
      <w:tr w:rsidR="00B7510B" w14:paraId="3604021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A5644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2ACD960B" w14:textId="77777777" w:rsidTr="0033230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12" w:author="Trefilová Pavla" w:date="2018-09-04T14:55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trHeight w:val="960"/>
          <w:trPrChange w:id="513" w:author="Trefilová Pavla" w:date="2018-09-04T14:55:00Z">
            <w:trPr>
              <w:gridAfter w:val="1"/>
              <w:wAfter w:w="30" w:type="dxa"/>
              <w:trHeight w:val="1297"/>
            </w:trPr>
          </w:trPrChange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tcPrChange w:id="514" w:author="Trefilová Pavla" w:date="2018-09-04T14:55:00Z">
              <w:tcPr>
                <w:tcW w:w="9326" w:type="dxa"/>
                <w:gridSpan w:val="14"/>
                <w:tcBorders>
                  <w:bottom w:val="single" w:sz="4" w:space="0" w:color="auto"/>
                </w:tcBorders>
              </w:tcPr>
            </w:tcPrChange>
          </w:tcPr>
          <w:p w14:paraId="52D0ABD5" w14:textId="77777777" w:rsidR="006D109F" w:rsidRDefault="006D109F" w:rsidP="006D109F">
            <w:pPr>
              <w:jc w:val="both"/>
            </w:pPr>
            <w:r>
              <w:rPr>
                <w:b/>
              </w:rPr>
              <w:t>2002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2E1779">
              <w:rPr>
                <w:b/>
              </w:rPr>
              <w:t xml:space="preserve"> -</w:t>
            </w:r>
            <w:r>
              <w:t xml:space="preserve"> UTB FaME ve Zlíně (odborná asistentka, od roku 2014 docentka)</w:t>
            </w:r>
          </w:p>
          <w:p w14:paraId="2A5CD9CE" w14:textId="77777777" w:rsidR="006D109F" w:rsidRDefault="006D109F" w:rsidP="006D109F">
            <w:pPr>
              <w:jc w:val="both"/>
            </w:pPr>
            <w:r>
              <w:rPr>
                <w:b/>
              </w:rPr>
              <w:t>2008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2014</w:t>
            </w:r>
            <w:r w:rsidR="002E1779">
              <w:rPr>
                <w:b/>
              </w:rPr>
              <w:t xml:space="preserve"> -  </w:t>
            </w:r>
            <w:r>
              <w:t xml:space="preserve"> proděkanka pro vědu a výzkum na FaME UTB ve Zlíně</w:t>
            </w:r>
          </w:p>
          <w:p w14:paraId="471C7BFE" w14:textId="77777777" w:rsidR="00B7510B" w:rsidRDefault="006D109F" w:rsidP="002E1779">
            <w:pPr>
              <w:jc w:val="both"/>
            </w:pPr>
            <w:r>
              <w:rPr>
                <w:b/>
              </w:rPr>
              <w:t>2015</w:t>
            </w:r>
            <w:r w:rsidR="002E1779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2E1779">
              <w:rPr>
                <w:b/>
              </w:rPr>
              <w:t xml:space="preserve"> -</w:t>
            </w:r>
            <w:r>
              <w:t xml:space="preserve"> prorektorka pro sociální záležitosti na UTB ve Zlíně</w:t>
            </w:r>
          </w:p>
        </w:tc>
      </w:tr>
      <w:tr w:rsidR="00B7510B" w14:paraId="507949B0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01E48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A8382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7E08D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267C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0E98C88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C5BE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DEF" w14:textId="77777777" w:rsidR="00B7510B" w:rsidRDefault="00B7510B" w:rsidP="006D109F">
            <w:pPr>
              <w:jc w:val="both"/>
            </w:pPr>
            <w:r>
              <w:t>201</w:t>
            </w:r>
            <w:r w:rsidR="006D109F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B9F4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836907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521D38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37D95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1D6698F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6519D31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08127A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B9BC91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F63E" w14:textId="059F865B" w:rsidR="006D109F" w:rsidRDefault="006D109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del w:id="515" w:author="Trefilová Pavla" w:date="2018-09-04T14:48:00Z">
              <w:r w:rsidDel="0033230F">
                <w:rPr>
                  <w:b/>
                  <w:lang w:eastAsia="en-US"/>
                </w:rPr>
                <w:delText>116</w:delText>
              </w:r>
            </w:del>
            <w:ins w:id="516" w:author="Trefilová Pavla" w:date="2018-09-04T14:48:00Z">
              <w:r w:rsidR="0033230F">
                <w:rPr>
                  <w:b/>
                  <w:lang w:eastAsia="en-US"/>
                </w:rPr>
                <w:t>21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A9420" w14:textId="796AEC03" w:rsidR="006D109F" w:rsidRDefault="006D109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del w:id="517" w:author="Trefilová Pavla" w:date="2018-09-04T14:48:00Z">
              <w:r w:rsidDel="0033230F">
                <w:rPr>
                  <w:b/>
                  <w:lang w:eastAsia="en-US"/>
                </w:rPr>
                <w:delText>24</w:delText>
              </w:r>
            </w:del>
            <w:ins w:id="518" w:author="Trefilová Pavla" w:date="2018-09-04T14:48:00Z">
              <w:r w:rsidR="0033230F">
                <w:rPr>
                  <w:b/>
                  <w:lang w:eastAsia="en-US"/>
                </w:rPr>
                <w:t>32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3CCF" w14:textId="77777777" w:rsidR="006D109F" w:rsidRDefault="006D109F" w:rsidP="006D109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450</w:t>
            </w:r>
          </w:p>
        </w:tc>
      </w:tr>
      <w:tr w:rsidR="00B7510B" w14:paraId="43EF548A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AF7A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A1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1E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7F0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A8F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B6B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2514D89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F8B10E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6926ACD8" w14:textId="77777777" w:rsidTr="0033230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19" w:author="Trefilová Pavla" w:date="2018-09-04T14:55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trHeight w:val="736"/>
          <w:trPrChange w:id="520" w:author="Trefilová Pavla" w:date="2018-09-04T14:55:00Z">
            <w:trPr>
              <w:gridAfter w:val="1"/>
              <w:wAfter w:w="30" w:type="dxa"/>
              <w:trHeight w:val="1040"/>
            </w:trPr>
          </w:trPrChange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  <w:tcPrChange w:id="521" w:author="Trefilová Pavla" w:date="2018-09-04T14:55:00Z">
              <w:tcPr>
                <w:tcW w:w="9326" w:type="dxa"/>
                <w:gridSpan w:val="14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2BC6152A" w14:textId="77777777" w:rsidR="006C667E" w:rsidRPr="00701D5F" w:rsidRDefault="006C667E" w:rsidP="006C667E">
            <w:pPr>
              <w:jc w:val="both"/>
              <w:rPr>
                <w:b/>
              </w:rPr>
            </w:pPr>
            <w:r w:rsidRPr="00701D5F">
              <w:t>Garantování předmětů z oblasti financí oceňování a řízení podniku (např. Corporate Finance, Finance podniku, Firms and Competitiveness).</w:t>
            </w:r>
          </w:p>
        </w:tc>
      </w:tr>
      <w:tr w:rsidR="006C667E" w14:paraId="247C265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BC1CA57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1BB0BC7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9D80DC2" w14:textId="77777777" w:rsidR="006C667E" w:rsidRDefault="006C667E" w:rsidP="006C667E">
            <w:pPr>
              <w:jc w:val="both"/>
            </w:pPr>
            <w:r>
              <w:rPr>
                <w:caps/>
              </w:rPr>
              <w:t>Knápková, A., Pavelková, D., Remeš, D., Šteker, K.</w:t>
            </w:r>
            <w:r>
              <w:t xml:space="preserve"> </w:t>
            </w:r>
            <w:r>
              <w:rPr>
                <w:i/>
              </w:rPr>
              <w:t>Finanční analýza – komplexní průvodce s příklady – 3. kompletně aktualizované vydání</w:t>
            </w:r>
            <w:r>
              <w:t>. Praha: Grada, 2017, 232 s. ISBN 978-80-271-0563-2 (40%).</w:t>
            </w:r>
          </w:p>
          <w:p w14:paraId="009494C3" w14:textId="77777777" w:rsidR="006C667E" w:rsidRDefault="006C667E" w:rsidP="006C667E">
            <w:pPr>
              <w:jc w:val="both"/>
            </w:pPr>
            <w:r>
              <w:t xml:space="preserve">ALIU, F., KNÁPKOVÁ, A. Portfolio risk of international diversification of Kosovo Pension fund. </w:t>
            </w:r>
            <w:r>
              <w:rPr>
                <w:i/>
              </w:rPr>
              <w:t>Acta Universitatis Agriculturae et Silviculturae Mendilianae Brunensis</w:t>
            </w:r>
            <w:r>
              <w:t xml:space="preserve">. 2017, Volume 65, Issue 1, pp. 237-244. ISSN 1211-8516. </w:t>
            </w:r>
            <w:r>
              <w:rPr>
                <w:shd w:val="clear" w:color="auto" w:fill="FFFFFF"/>
              </w:rPr>
              <w:t>https://doi.org/10.11118/actaun201765010237</w:t>
            </w:r>
          </w:p>
          <w:p w14:paraId="5F1BA2AD" w14:textId="77777777" w:rsidR="006C667E" w:rsidRDefault="006C667E" w:rsidP="006C667E">
            <w:pPr>
              <w:shd w:val="clear" w:color="auto" w:fill="FFFFFF"/>
            </w:pPr>
            <w:r>
              <w:t xml:space="preserve">KNÁPKOVÁ, A., HOMOLKA, L., PAVELKOVÁ, D. Utilization of Balanced Scorecard and the Effect of its Use on the Financial Performance. </w:t>
            </w:r>
            <w:r>
              <w:rPr>
                <w:i/>
              </w:rPr>
              <w:t>E+M - Ekonomie a management</w:t>
            </w:r>
            <w:r>
              <w:t xml:space="preserve">. 2014, Vol. 17, No. 2, pp. 146–160. ISSN 1212-3609. </w:t>
            </w:r>
            <w:r>
              <w:rPr>
                <w:bCs/>
              </w:rPr>
              <w:t xml:space="preserve">DOI: </w:t>
            </w:r>
            <w:hyperlink r:id="rId31" w:tgtFrame="_blank" w:history="1">
              <w:r>
                <w:rPr>
                  <w:rStyle w:val="Hypertextovodkaz"/>
                </w:rPr>
                <w:t>dx.doi.org/10.15240/tul/001/2014-2-011</w:t>
              </w:r>
            </w:hyperlink>
          </w:p>
          <w:p w14:paraId="423CBCA3" w14:textId="77777777" w:rsidR="006C667E" w:rsidRDefault="006C667E" w:rsidP="006C667E">
            <w:pPr>
              <w:jc w:val="both"/>
            </w:pPr>
            <w:r>
              <w:t xml:space="preserve">KNÁPKOVÁ, A., HOMOLKA, L, PAVELKOVÁ, D. Utilization of Activity Based Costing and the Effect of its Use on the Financial Performance. </w:t>
            </w:r>
            <w:r>
              <w:rPr>
                <w:i/>
              </w:rPr>
              <w:t>Scientific Papers of the University of Pardubice, Series D.</w:t>
            </w:r>
            <w:r>
              <w:t xml:space="preserve"> 2014, Vol. XXI, No. 32, pp. 41-53. </w:t>
            </w:r>
            <w:r>
              <w:rPr>
                <w:shd w:val="clear" w:color="auto" w:fill="FFFFFF"/>
              </w:rPr>
              <w:t xml:space="preserve">ISSN 1211-555X. </w:t>
            </w:r>
          </w:p>
          <w:p w14:paraId="6DE90F54" w14:textId="77777777" w:rsidR="006C667E" w:rsidRDefault="006C667E" w:rsidP="006C667E">
            <w:pPr>
              <w:jc w:val="both"/>
              <w:rPr>
                <w:ins w:id="522" w:author="Trefilová Pavla" w:date="2018-09-04T14:55:00Z"/>
                <w:shd w:val="clear" w:color="auto" w:fill="FFFFFF"/>
              </w:rPr>
            </w:pPr>
            <w:r>
              <w:t xml:space="preserve">KNÁPKOVÁ, A., HOMOLKA, L., PAVELKOVÁ, D. Utilization of Economic Value Added and the Effect of its Use on the Financial Performance. </w:t>
            </w:r>
            <w:r>
              <w:rPr>
                <w:i/>
              </w:rPr>
              <w:t>Trendy ekonomiky a managementu</w:t>
            </w:r>
            <w:r>
              <w:t xml:space="preserve">, Vol. 8, No. 19, pp. 18-26, 2014. </w:t>
            </w:r>
            <w:r>
              <w:rPr>
                <w:bCs/>
                <w:shd w:val="clear" w:color="auto" w:fill="FFFFFF"/>
              </w:rPr>
              <w:t>ISSN</w:t>
            </w:r>
            <w:r>
              <w:rPr>
                <w:shd w:val="clear" w:color="auto" w:fill="FFFFFF"/>
              </w:rPr>
              <w:t xml:space="preserve"> 1802-8527.</w:t>
            </w:r>
          </w:p>
          <w:p w14:paraId="20FDF497" w14:textId="77777777" w:rsidR="0033230F" w:rsidRDefault="0033230F" w:rsidP="0033230F">
            <w:pPr>
              <w:jc w:val="both"/>
              <w:rPr>
                <w:ins w:id="523" w:author="Trefilová Pavla" w:date="2018-09-04T14:55:00Z"/>
              </w:rPr>
            </w:pPr>
            <w:ins w:id="524" w:author="Trefilová Pavla" w:date="2018-09-04T14:55:00Z">
              <w:r w:rsidRPr="00E66B0B">
                <w:rPr>
                  <w:i/>
                </w:rPr>
                <w:t>Přehled projektové činnosti:</w:t>
              </w:r>
            </w:ins>
          </w:p>
          <w:p w14:paraId="499D1999" w14:textId="77777777" w:rsidR="0033230F" w:rsidRDefault="0033230F" w:rsidP="0033230F">
            <w:pPr>
              <w:tabs>
                <w:tab w:val="left" w:pos="1134"/>
              </w:tabs>
              <w:jc w:val="both"/>
              <w:rPr>
                <w:ins w:id="525" w:author="Trefilová Pavla" w:date="2018-09-04T14:55:00Z"/>
              </w:rPr>
              <w:pPrChange w:id="526" w:author="Trefilová Pavla" w:date="2018-09-04T14:55:00Z">
                <w:pPr>
                  <w:tabs>
                    <w:tab w:val="left" w:pos="1134"/>
                  </w:tabs>
                </w:pPr>
              </w:pPrChange>
            </w:pPr>
            <w:ins w:id="527" w:author="Trefilová Pavla" w:date="2018-09-04T14:55:00Z">
              <w:r>
                <w:t>TA ČR TD010158</w:t>
              </w:r>
              <w:r w:rsidRPr="006D5892">
                <w:t xml:space="preserve"> Klastrová politika České republiky a jejích regionů pro globální konkurenceschopnost a udržitelný růst</w:t>
              </w:r>
              <w:r>
                <w:t xml:space="preserve"> 2012-2013 (člen řešitelského týmu).</w:t>
              </w:r>
            </w:ins>
          </w:p>
          <w:p w14:paraId="2AEBED22" w14:textId="77777777" w:rsidR="0033230F" w:rsidRDefault="0033230F" w:rsidP="0033230F">
            <w:pPr>
              <w:tabs>
                <w:tab w:val="left" w:pos="2565"/>
              </w:tabs>
              <w:jc w:val="both"/>
              <w:rPr>
                <w:ins w:id="528" w:author="Trefilová Pavla" w:date="2018-09-04T14:55:00Z"/>
              </w:rPr>
              <w:pPrChange w:id="529" w:author="Trefilová Pavla" w:date="2018-09-04T14:55:00Z">
                <w:pPr>
                  <w:tabs>
                    <w:tab w:val="left" w:pos="2565"/>
                  </w:tabs>
                </w:pPr>
              </w:pPrChange>
            </w:pPr>
            <w:ins w:id="530" w:author="Trefilová Pavla" w:date="2018-09-04T14:55:00Z">
              <w:r w:rsidRPr="00DC71A4">
                <w:t xml:space="preserve">GAČR </w:t>
              </w:r>
              <w:r>
                <w:t>16-25536S</w:t>
              </w:r>
              <w:r w:rsidRPr="00DC71A4">
                <w:t xml:space="preserve"> Metodika tvorby modelu predikce sektorové a podnikové výkonnosti v makroekonomických souvislostech</w:t>
              </w:r>
              <w:r>
                <w:t xml:space="preserve"> 2016-2018 (člen řešitelského týmu)</w:t>
              </w:r>
              <w:r w:rsidRPr="00DC71A4">
                <w:t>.</w:t>
              </w:r>
            </w:ins>
          </w:p>
          <w:p w14:paraId="37F4F011" w14:textId="77777777" w:rsidR="0033230F" w:rsidRDefault="0033230F" w:rsidP="0033230F">
            <w:pPr>
              <w:tabs>
                <w:tab w:val="left" w:pos="2565"/>
              </w:tabs>
              <w:jc w:val="both"/>
              <w:rPr>
                <w:ins w:id="531" w:author="Trefilová Pavla" w:date="2018-09-04T14:55:00Z"/>
              </w:rPr>
              <w:pPrChange w:id="532" w:author="Trefilová Pavla" w:date="2018-09-04T14:55:00Z">
                <w:pPr>
                  <w:tabs>
                    <w:tab w:val="left" w:pos="2565"/>
                  </w:tabs>
                </w:pPr>
              </w:pPrChange>
            </w:pPr>
            <w:ins w:id="533" w:author="Trefilová Pavla" w:date="2018-09-04T14:55:00Z">
              <w:r w:rsidRPr="00264F69">
                <w:t xml:space="preserve">GA ČR 402/08/H051 Optimalizace multidisciplinárního navrhování a modelování výrobního systému virtuálních firem </w:t>
              </w:r>
              <w:r>
                <w:t xml:space="preserve">2008-2011 </w:t>
              </w:r>
              <w:r w:rsidRPr="00264F69">
                <w:t>(</w:t>
              </w:r>
              <w:r>
                <w:t xml:space="preserve">člen </w:t>
              </w:r>
              <w:r w:rsidRPr="00264F69">
                <w:t>spoluřešitel</w:t>
              </w:r>
              <w:r>
                <w:t>ského týmu</w:t>
              </w:r>
              <w:r w:rsidRPr="00264F69">
                <w:t>).</w:t>
              </w:r>
            </w:ins>
          </w:p>
          <w:p w14:paraId="4AAA974A" w14:textId="77777777" w:rsidR="0033230F" w:rsidRDefault="0033230F" w:rsidP="0033230F">
            <w:pPr>
              <w:tabs>
                <w:tab w:val="left" w:pos="2565"/>
              </w:tabs>
              <w:jc w:val="both"/>
              <w:rPr>
                <w:ins w:id="534" w:author="Trefilová Pavla" w:date="2018-09-04T14:55:00Z"/>
              </w:rPr>
              <w:pPrChange w:id="535" w:author="Trefilová Pavla" w:date="2018-09-04T14:55:00Z">
                <w:pPr>
                  <w:tabs>
                    <w:tab w:val="left" w:pos="2565"/>
                  </w:tabs>
                </w:pPr>
              </w:pPrChange>
            </w:pPr>
            <w:ins w:id="536" w:author="Trefilová Pavla" w:date="2018-09-04T14:55:00Z">
              <w:r w:rsidRPr="00F30A63">
                <w:t>GA ČR 402/09/1739 Tvorba modelu pro měření a řízení výkonnosti podniků 2009-2011 (hlavní řešitel)</w:t>
              </w:r>
              <w:r>
                <w:t>.</w:t>
              </w:r>
            </w:ins>
          </w:p>
          <w:p w14:paraId="0D7AC6EE" w14:textId="77777777" w:rsidR="0033230F" w:rsidRPr="00F30A63" w:rsidRDefault="0033230F" w:rsidP="0033230F">
            <w:pPr>
              <w:tabs>
                <w:tab w:val="left" w:pos="2565"/>
              </w:tabs>
              <w:jc w:val="both"/>
              <w:rPr>
                <w:ins w:id="537" w:author="Trefilová Pavla" w:date="2018-09-04T14:55:00Z"/>
              </w:rPr>
              <w:pPrChange w:id="538" w:author="Trefilová Pavla" w:date="2018-09-04T14:55:00Z">
                <w:pPr>
                  <w:tabs>
                    <w:tab w:val="left" w:pos="2565"/>
                  </w:tabs>
                </w:pPr>
              </w:pPrChange>
            </w:pPr>
            <w:ins w:id="539" w:author="Trefilová Pavla" w:date="2018-09-04T14:55:00Z">
              <w:r w:rsidRPr="00264F69">
                <w:t xml:space="preserve">GA ČR 102/07/1495 Hodnocení přínosů vyspělých technologií </w:t>
              </w:r>
              <w:r>
                <w:t xml:space="preserve">2007-2010 </w:t>
              </w:r>
              <w:r w:rsidRPr="00264F69">
                <w:t>(</w:t>
              </w:r>
              <w:r>
                <w:t xml:space="preserve">člen </w:t>
              </w:r>
              <w:r w:rsidRPr="00264F69">
                <w:t>spoluřešitel</w:t>
              </w:r>
              <w:r>
                <w:t>ského týmu</w:t>
              </w:r>
              <w:r w:rsidRPr="00264F69">
                <w:t>)</w:t>
              </w:r>
              <w:r>
                <w:t>.</w:t>
              </w:r>
            </w:ins>
          </w:p>
          <w:p w14:paraId="2F1D8CD6" w14:textId="3A2E5228" w:rsidR="0033230F" w:rsidRDefault="0033230F" w:rsidP="0033230F">
            <w:pPr>
              <w:jc w:val="both"/>
              <w:rPr>
                <w:b/>
              </w:rPr>
            </w:pPr>
            <w:ins w:id="540" w:author="Trefilová Pavla" w:date="2018-09-04T14:55:00Z">
              <w:r>
                <w:t>GA ČR 402/06/1526 Měření a řízení výkonnosti klastrů 2006-2009 (člen řešitelského týmu).</w:t>
              </w:r>
            </w:ins>
          </w:p>
        </w:tc>
      </w:tr>
      <w:tr w:rsidR="006C667E" w14:paraId="27700A0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3C03F0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</w:t>
            </w:r>
            <w:r w:rsidR="00620E0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6C667E" w14:paraId="3C17AFBB" w14:textId="77777777" w:rsidTr="006D109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B81" w14:textId="77777777" w:rsidR="006C667E" w:rsidRDefault="006C667E" w:rsidP="006C667E"/>
        </w:tc>
      </w:tr>
      <w:tr w:rsidR="006C667E" w14:paraId="4D4B73F6" w14:textId="77777777" w:rsidTr="0033230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41" w:author="Trefilová Pavla" w:date="2018-09-04T14:55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cantSplit/>
          <w:trHeight w:val="195"/>
          <w:trPrChange w:id="542" w:author="Trefilová Pavla" w:date="2018-09-04T14:55:00Z">
            <w:trPr>
              <w:gridAfter w:val="1"/>
              <w:wAfter w:w="30" w:type="dxa"/>
              <w:cantSplit/>
              <w:trHeight w:val="470"/>
            </w:trPr>
          </w:trPrChange>
        </w:trPr>
        <w:tc>
          <w:tcPr>
            <w:tcW w:w="2518" w:type="dxa"/>
            <w:shd w:val="clear" w:color="auto" w:fill="F7CAAC"/>
            <w:tcPrChange w:id="543" w:author="Trefilová Pavla" w:date="2018-09-04T14:55:00Z">
              <w:tcPr>
                <w:tcW w:w="2518" w:type="dxa"/>
                <w:shd w:val="clear" w:color="auto" w:fill="F7CAAC"/>
              </w:tcPr>
            </w:tcPrChange>
          </w:tcPr>
          <w:p w14:paraId="73BD77CA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  <w:tcPrChange w:id="544" w:author="Trefilová Pavla" w:date="2018-09-04T14:55:00Z">
              <w:tcPr>
                <w:tcW w:w="4536" w:type="dxa"/>
                <w:gridSpan w:val="7"/>
              </w:tcPr>
            </w:tcPrChange>
          </w:tcPr>
          <w:p w14:paraId="46A97EF0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  <w:tcPrChange w:id="545" w:author="Trefilová Pavla" w:date="2018-09-04T14:55:00Z">
              <w:tcPr>
                <w:tcW w:w="786" w:type="dxa"/>
                <w:gridSpan w:val="3"/>
                <w:shd w:val="clear" w:color="auto" w:fill="F7CAAC"/>
              </w:tcPr>
            </w:tcPrChange>
          </w:tcPr>
          <w:p w14:paraId="6F778F15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  <w:tcPrChange w:id="546" w:author="Trefilová Pavla" w:date="2018-09-04T14:55:00Z">
              <w:tcPr>
                <w:tcW w:w="1486" w:type="dxa"/>
                <w:gridSpan w:val="3"/>
              </w:tcPr>
            </w:tcPrChange>
          </w:tcPr>
          <w:p w14:paraId="58B906EC" w14:textId="77777777" w:rsidR="006C667E" w:rsidRDefault="006C667E" w:rsidP="006C667E">
            <w:pPr>
              <w:jc w:val="both"/>
            </w:pPr>
          </w:p>
        </w:tc>
      </w:tr>
    </w:tbl>
    <w:p w14:paraId="62AC713E" w14:textId="6B99C090" w:rsidR="006D109F" w:rsidRDefault="006D109F">
      <w:del w:id="547" w:author="Trefilová Pavla" w:date="2018-09-04T14:55:00Z">
        <w:r w:rsidDel="0033230F">
          <w:br w:type="page"/>
        </w:r>
      </w:del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548">
          <w:tblGrid>
            <w:gridCol w:w="2518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</w:tblGrid>
        </w:tblGridChange>
      </w:tblGrid>
      <w:tr w:rsidR="00B7510B" w14:paraId="5566366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C813F4D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33A6814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D41E7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45D202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9EEFA9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5B990C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AF3E6E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D68BF1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0118E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C950EE1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0F990E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67841E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E85259D" w14:textId="44734211" w:rsidR="00B7510B" w:rsidRDefault="006D109F" w:rsidP="00B7510B">
            <w:pPr>
              <w:jc w:val="both"/>
            </w:pPr>
            <w:r>
              <w:t>Boris P</w:t>
            </w:r>
            <w:r w:rsidR="0033230F">
              <w:t>OPESKO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500EB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F4624AC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3B371F3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13802F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6CD7C2C1" w14:textId="77777777" w:rsidR="00B7510B" w:rsidRDefault="00B7510B" w:rsidP="006D109F">
            <w:pPr>
              <w:jc w:val="both"/>
            </w:pPr>
            <w:r>
              <w:t>19</w:t>
            </w:r>
            <w:r w:rsidR="006D109F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C5769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06FFE00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3701AF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EC77530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4E764C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C12759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84DECAE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CB6562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A130A3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77B3B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D94D9C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2739DC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877D5B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6917C3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07D7F9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99590E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9E523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182E3B7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6561E79" w14:textId="64DA0E70" w:rsidR="00B7510B" w:rsidRDefault="00B7510B" w:rsidP="00B7510B">
            <w:pPr>
              <w:jc w:val="both"/>
            </w:pPr>
            <w:del w:id="549" w:author="Michal Pilík" w:date="2018-08-31T10:54:00Z">
              <w:r w:rsidDel="005F3E38">
                <w:delText>Paneurópska vysoká škola Bratislava</w:delText>
              </w:r>
            </w:del>
            <w:ins w:id="550" w:author="Michal Pilík" w:date="2018-08-31T10:54:00Z">
              <w:r w:rsidR="005F3E38">
                <w:t>Vysoká škola obchodní v</w:t>
              </w:r>
            </w:ins>
            <w:ins w:id="551" w:author="Michal Pilík" w:date="2018-08-31T10:55:00Z">
              <w:r w:rsidR="005F3E38">
                <w:t> </w:t>
              </w:r>
            </w:ins>
            <w:ins w:id="552" w:author="Michal Pilík" w:date="2018-08-31T10:54:00Z">
              <w:r w:rsidR="005F3E38">
                <w:t>Praze,</w:t>
              </w:r>
            </w:ins>
            <w:ins w:id="553" w:author="Michal Pilík" w:date="2018-08-31T10:55:00Z">
              <w:r w:rsidR="005F3E38">
                <w:t xml:space="preserve"> o.p.s.</w:t>
              </w:r>
            </w:ins>
          </w:p>
        </w:tc>
        <w:tc>
          <w:tcPr>
            <w:tcW w:w="1701" w:type="dxa"/>
            <w:gridSpan w:val="4"/>
          </w:tcPr>
          <w:p w14:paraId="50DBC40C" w14:textId="77777777" w:rsidR="00B7510B" w:rsidRDefault="00B7510B" w:rsidP="006D109F">
            <w:pPr>
              <w:jc w:val="both"/>
            </w:pPr>
            <w:r>
              <w:t xml:space="preserve">PP </w:t>
            </w:r>
          </w:p>
        </w:tc>
        <w:tc>
          <w:tcPr>
            <w:tcW w:w="1563" w:type="dxa"/>
            <w:gridSpan w:val="4"/>
          </w:tcPr>
          <w:p w14:paraId="19FCF420" w14:textId="6E9DEB2F" w:rsidR="00B7510B" w:rsidRDefault="006D109F" w:rsidP="00B7510B">
            <w:pPr>
              <w:jc w:val="both"/>
            </w:pPr>
            <w:del w:id="554" w:author="Michal Pilík" w:date="2018-08-31T10:55:00Z">
              <w:r w:rsidDel="005F3E38">
                <w:delText>20</w:delText>
              </w:r>
            </w:del>
            <w:ins w:id="555" w:author="Michal Pilík" w:date="2018-08-31T10:55:00Z">
              <w:r w:rsidR="005F3E38">
                <w:t>10</w:t>
              </w:r>
            </w:ins>
          </w:p>
        </w:tc>
      </w:tr>
      <w:tr w:rsidR="00B7510B" w14:paraId="13C2BCC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0ABA416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AB387FC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30D00D02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1996-1999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obor Ekonomika a management (</w:t>
            </w:r>
            <w:r w:rsidRPr="006D109F">
              <w:rPr>
                <w:sz w:val="20"/>
              </w:rPr>
              <w:t>Bc.</w:t>
            </w:r>
            <w:r w:rsidRPr="006D109F">
              <w:rPr>
                <w:b w:val="0"/>
                <w:sz w:val="20"/>
              </w:rPr>
              <w:t>)</w:t>
            </w:r>
          </w:p>
          <w:p w14:paraId="388FD7D9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1999-2001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obor Ekonomika a management (</w:t>
            </w:r>
            <w:r w:rsidRPr="006D109F">
              <w:rPr>
                <w:sz w:val="20"/>
              </w:rPr>
              <w:t>Ing.</w:t>
            </w:r>
            <w:r w:rsidRPr="006D109F">
              <w:rPr>
                <w:b w:val="0"/>
                <w:sz w:val="20"/>
              </w:rPr>
              <w:t>)</w:t>
            </w:r>
          </w:p>
          <w:p w14:paraId="01587CAC" w14:textId="77777777" w:rsidR="00B7510B" w:rsidRPr="006D109F" w:rsidRDefault="006D109F" w:rsidP="002E1779">
            <w:r w:rsidRPr="002E1779">
              <w:rPr>
                <w:b/>
              </w:rPr>
              <w:t>2001-2005</w:t>
            </w:r>
            <w:r w:rsidR="002E1779">
              <w:t xml:space="preserve"> - </w:t>
            </w:r>
            <w:r w:rsidRPr="006D109F">
              <w:t>UTB ve Zlíně, Fakulta managementu a ekonomiky, obor Ekonomika a management (</w:t>
            </w:r>
            <w:r w:rsidRPr="006D109F">
              <w:rPr>
                <w:b/>
              </w:rPr>
              <w:t>Ph.D.)</w:t>
            </w:r>
          </w:p>
        </w:tc>
      </w:tr>
      <w:tr w:rsidR="00B7510B" w14:paraId="58A68F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4749C8D" w14:textId="77777777" w:rsidR="00B7510B" w:rsidRDefault="00B7510B" w:rsidP="006D109F">
            <w:pPr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3EFB7DE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08DD4B19" w14:textId="77777777" w:rsidR="006D109F" w:rsidRPr="006D109F" w:rsidRDefault="006D109F" w:rsidP="002E1779">
            <w:pPr>
              <w:pStyle w:val="Zkladntext"/>
              <w:ind w:left="1038" w:hanging="993"/>
              <w:rPr>
                <w:b w:val="0"/>
                <w:sz w:val="20"/>
              </w:rPr>
            </w:pPr>
            <w:r w:rsidRPr="002E1779">
              <w:rPr>
                <w:sz w:val="20"/>
              </w:rPr>
              <w:t>2002-2011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Ústav podnikové ekonomiky, asistent/odborný </w:t>
            </w:r>
            <w:r w:rsidR="002E1779">
              <w:rPr>
                <w:b w:val="0"/>
                <w:sz w:val="20"/>
              </w:rPr>
              <w:t xml:space="preserve"> </w:t>
            </w:r>
            <w:r w:rsidR="002E1779">
              <w:rPr>
                <w:b w:val="0"/>
                <w:sz w:val="20"/>
              </w:rPr>
              <w:br/>
              <w:t xml:space="preserve"> </w:t>
            </w:r>
            <w:r w:rsidRPr="006D109F">
              <w:rPr>
                <w:b w:val="0"/>
                <w:sz w:val="20"/>
              </w:rPr>
              <w:t>asistent</w:t>
            </w:r>
          </w:p>
          <w:p w14:paraId="2C96A6C5" w14:textId="77777777" w:rsidR="006D109F" w:rsidRPr="002E1779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2006-2012</w:t>
            </w:r>
            <w:r w:rsidR="002E1779" w:rsidRPr="002E1779">
              <w:rPr>
                <w:sz w:val="20"/>
              </w:rPr>
              <w:t xml:space="preserve"> </w:t>
            </w:r>
            <w:r w:rsidR="002E1779" w:rsidRPr="002E1779">
              <w:rPr>
                <w:b w:val="0"/>
                <w:sz w:val="20"/>
              </w:rPr>
              <w:t>-</w:t>
            </w:r>
            <w:r w:rsidRPr="002E1779">
              <w:rPr>
                <w:b w:val="0"/>
              </w:rPr>
              <w:t xml:space="preserve"> </w:t>
            </w:r>
            <w:r w:rsidRPr="002E1779">
              <w:rPr>
                <w:b w:val="0"/>
                <w:sz w:val="20"/>
              </w:rPr>
              <w:t>OPTIMICON, s.r.o. – jednatel</w:t>
            </w:r>
          </w:p>
          <w:p w14:paraId="2A889F3F" w14:textId="77777777" w:rsidR="006D109F" w:rsidRPr="006D109F" w:rsidRDefault="006D109F" w:rsidP="002E1779">
            <w:pPr>
              <w:pStyle w:val="Zkladntext"/>
              <w:ind w:left="1038" w:hanging="1038"/>
              <w:rPr>
                <w:b w:val="0"/>
                <w:sz w:val="20"/>
              </w:rPr>
            </w:pPr>
            <w:r w:rsidRPr="002E1779">
              <w:rPr>
                <w:sz w:val="20"/>
              </w:rPr>
              <w:t>2011-dosud</w:t>
            </w:r>
            <w:r w:rsidR="002E1779">
              <w:rPr>
                <w:b w:val="0"/>
                <w:sz w:val="20"/>
              </w:rPr>
              <w:t xml:space="preserve"> -</w:t>
            </w:r>
            <w:r w:rsidRPr="006D109F">
              <w:rPr>
                <w:b w:val="0"/>
                <w:sz w:val="20"/>
              </w:rPr>
              <w:t xml:space="preserve"> UTB ve Zlíně, Fakulta managementu a ekonomiky, Ústav podnikové ekonomiky, ředitel </w:t>
            </w:r>
            <w:r w:rsidR="002E1779">
              <w:rPr>
                <w:b w:val="0"/>
                <w:sz w:val="20"/>
              </w:rPr>
              <w:br/>
              <w:t xml:space="preserve">  </w:t>
            </w:r>
            <w:r w:rsidRPr="006D109F">
              <w:rPr>
                <w:b w:val="0"/>
                <w:sz w:val="20"/>
              </w:rPr>
              <w:t>ústavu/docent</w:t>
            </w:r>
          </w:p>
          <w:p w14:paraId="5651F8E5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2011-2015</w:t>
            </w:r>
            <w:r w:rsidR="002E1779">
              <w:rPr>
                <w:b w:val="0"/>
                <w:sz w:val="20"/>
              </w:rPr>
              <w:t xml:space="preserve"> -  </w:t>
            </w:r>
            <w:r w:rsidRPr="006D109F">
              <w:rPr>
                <w:b w:val="0"/>
                <w:sz w:val="20"/>
              </w:rPr>
              <w:t xml:space="preserve"> Vysoká škola podnikání, akademický pracovník</w:t>
            </w:r>
          </w:p>
          <w:p w14:paraId="21C64E32" w14:textId="77777777" w:rsidR="006D109F" w:rsidRPr="006D109F" w:rsidRDefault="006D109F" w:rsidP="006D109F">
            <w:pPr>
              <w:pStyle w:val="Zkladntext"/>
              <w:ind w:left="1172" w:hanging="1172"/>
              <w:rPr>
                <w:b w:val="0"/>
                <w:sz w:val="20"/>
              </w:rPr>
            </w:pPr>
            <w:r w:rsidRPr="002E1779">
              <w:rPr>
                <w:sz w:val="20"/>
              </w:rPr>
              <w:t>2015-2017</w:t>
            </w:r>
            <w:r w:rsidR="002E1779">
              <w:rPr>
                <w:b w:val="0"/>
                <w:sz w:val="20"/>
              </w:rPr>
              <w:t xml:space="preserve"> -  </w:t>
            </w:r>
            <w:r w:rsidRPr="006D109F">
              <w:rPr>
                <w:b w:val="0"/>
                <w:sz w:val="20"/>
              </w:rPr>
              <w:t xml:space="preserve"> Vysoká škola podnikání a práva, akademický pracovník</w:t>
            </w:r>
          </w:p>
          <w:p w14:paraId="4FB2A84F" w14:textId="77777777" w:rsidR="00B7510B" w:rsidRDefault="006D109F" w:rsidP="002E1779">
            <w:r w:rsidRPr="002E1779">
              <w:rPr>
                <w:b/>
              </w:rPr>
              <w:t>2017-dosud</w:t>
            </w:r>
            <w:r w:rsidR="002E1779">
              <w:t xml:space="preserve"> - </w:t>
            </w:r>
            <w:r w:rsidRPr="006D109F">
              <w:t xml:space="preserve"> Paneurópska Vysoká Škola, Bratislava</w:t>
            </w:r>
          </w:p>
        </w:tc>
      </w:tr>
      <w:tr w:rsidR="00B7510B" w14:paraId="4A05AA8D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6D78F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C69A35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16D478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4E1EB1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38D4B07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618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C84" w14:textId="77777777" w:rsidR="00B7510B" w:rsidRDefault="00B7510B" w:rsidP="00B7510B">
            <w:pPr>
              <w:jc w:val="both"/>
            </w:pPr>
            <w: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69B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B784A0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BDDB72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E986E84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6D109F" w14:paraId="7DE061A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81CDDE" w14:textId="77777777" w:rsidR="006D109F" w:rsidRDefault="006D109F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C3B04A" w14:textId="77777777" w:rsidR="006D109F" w:rsidRDefault="006D109F" w:rsidP="006D109F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64EDD46" w14:textId="77777777" w:rsidR="006D109F" w:rsidRDefault="006D109F" w:rsidP="006D109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0D3" w14:textId="610E14F4" w:rsidR="006D109F" w:rsidRDefault="006D109F" w:rsidP="006D109F">
            <w:pPr>
              <w:jc w:val="both"/>
              <w:rPr>
                <w:b/>
              </w:rPr>
            </w:pPr>
            <w:del w:id="556" w:author="Trefilová Pavla" w:date="2018-09-04T14:48:00Z">
              <w:r w:rsidDel="0033230F">
                <w:rPr>
                  <w:b/>
                </w:rPr>
                <w:delText>43</w:delText>
              </w:r>
            </w:del>
            <w:ins w:id="557" w:author="Trefilová Pavla" w:date="2018-09-04T14:48:00Z">
              <w:r w:rsidR="0033230F">
                <w:rPr>
                  <w:b/>
                </w:rPr>
                <w:t>45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8C28" w14:textId="40FB7A75" w:rsidR="006D109F" w:rsidRDefault="006D109F" w:rsidP="006D109F">
            <w:pPr>
              <w:jc w:val="both"/>
              <w:rPr>
                <w:b/>
              </w:rPr>
            </w:pPr>
            <w:del w:id="558" w:author="Trefilová Pavla" w:date="2018-09-04T14:48:00Z">
              <w:r w:rsidDel="0033230F">
                <w:rPr>
                  <w:b/>
                </w:rPr>
                <w:delText>46</w:delText>
              </w:r>
            </w:del>
            <w:ins w:id="559" w:author="Trefilová Pavla" w:date="2018-09-04T14:48:00Z">
              <w:r w:rsidR="0033230F">
                <w:rPr>
                  <w:b/>
                </w:rPr>
                <w:t>61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BDF6" w14:textId="77777777" w:rsidR="006D109F" w:rsidRDefault="006D109F" w:rsidP="006D109F">
            <w:pPr>
              <w:jc w:val="both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B7510B" w14:paraId="5D18853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078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37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85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92D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5397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B97BA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933A08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0BACC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9616834" w14:textId="77777777" w:rsidTr="00E44CAB">
        <w:trPr>
          <w:gridAfter w:val="1"/>
          <w:wAfter w:w="30" w:type="dxa"/>
          <w:trHeight w:val="899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CA1907C" w14:textId="77777777" w:rsidR="006C667E" w:rsidRDefault="006C667E" w:rsidP="006C667E">
            <w:r>
              <w:t xml:space="preserve">Garantování studijního programu Ekonomika a management, v BSP, NMSP i DSP obor Management </w:t>
            </w:r>
            <w:r>
              <w:br/>
              <w:t xml:space="preserve">a ekonomika v českém i anglickém jazyce. </w:t>
            </w:r>
          </w:p>
          <w:p w14:paraId="5D30EF83" w14:textId="77777777" w:rsidR="00B7510B" w:rsidRDefault="006C667E" w:rsidP="006C667E">
            <w:pPr>
              <w:jc w:val="both"/>
              <w:rPr>
                <w:b/>
              </w:rPr>
            </w:pPr>
            <w:r w:rsidRPr="00A51C43">
              <w:t xml:space="preserve">Garantování předmětů z oblasti </w:t>
            </w:r>
            <w:r>
              <w:t>podnikové ekonomiky</w:t>
            </w:r>
            <w:r w:rsidRPr="00A51C43">
              <w:t xml:space="preserve"> (např</w:t>
            </w:r>
            <w:r w:rsidRPr="00701D5F">
              <w:t>. Management Accounting, Podniková akademie, Základy podnikání).</w:t>
            </w:r>
          </w:p>
        </w:tc>
      </w:tr>
      <w:tr w:rsidR="00B7510B" w14:paraId="12D2A1A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8E7772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1B516FA2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58F7980" w14:textId="77777777" w:rsidR="006D109F" w:rsidRDefault="006D109F" w:rsidP="0033230F">
            <w:pPr>
              <w:jc w:val="both"/>
              <w:pPrChange w:id="560" w:author="Trefilová Pavla" w:date="2018-09-04T14:56:00Z">
                <w:pPr/>
              </w:pPrChange>
            </w:pPr>
            <w:r>
              <w:t xml:space="preserve">POPESKO, B., NOVÁK, P., DVORSKÝ, J., PAPADAKI, Š. The Maturity of a Budgeting System and its Influence on Corporate Performance, </w:t>
            </w:r>
            <w:r>
              <w:rPr>
                <w:i/>
              </w:rPr>
              <w:t>Acta Polytechnica Hungarica</w:t>
            </w:r>
            <w:r>
              <w:t>, Volume 14, Issue 7, 2017, ISSN 1785-8860 (35%).</w:t>
            </w:r>
          </w:p>
          <w:p w14:paraId="5C34FF70" w14:textId="77777777" w:rsidR="006D109F" w:rsidRDefault="006D109F" w:rsidP="0033230F">
            <w:pPr>
              <w:jc w:val="both"/>
              <w:pPrChange w:id="561" w:author="Trefilová Pavla" w:date="2018-09-04T14:56:00Z">
                <w:pPr/>
              </w:pPrChange>
            </w:pPr>
            <w:r>
              <w:t xml:space="preserve">POPESKO, B., NOVÁK, P., PAPADKI, S., HRABEC, D. Are the Traditional Budgets Still Prevalent: The Survey of the Czech Firms Budgeting Practices. </w:t>
            </w:r>
            <w:r>
              <w:rPr>
                <w:i/>
              </w:rPr>
              <w:t>Transformations in Business &amp; Economics</w:t>
            </w:r>
            <w:r>
              <w:t>, Vol. 14, No. 3C (36C), 2015 (40%).</w:t>
            </w:r>
          </w:p>
          <w:p w14:paraId="783840A7" w14:textId="77777777" w:rsidR="006D109F" w:rsidRDefault="006D109F" w:rsidP="0033230F">
            <w:pPr>
              <w:jc w:val="both"/>
              <w:pPrChange w:id="562" w:author="Trefilová Pavla" w:date="2018-09-04T14:56:00Z">
                <w:pPr/>
              </w:pPrChange>
            </w:pPr>
            <w:r>
              <w:t xml:space="preserve">POPESKO, B., PAPADAKI, Š., NOVÁK, P., Cost and Reimbursement Analysis of Selected Hospital Diagnoses via Activity-Based Costing, </w:t>
            </w:r>
            <w:r>
              <w:rPr>
                <w:i/>
              </w:rPr>
              <w:t>E+M Ekonomie a management</w:t>
            </w:r>
            <w:r>
              <w:t>, Volume: 18 Issue: 3, 2015, ISSN 1212-3609 (40%).</w:t>
            </w:r>
          </w:p>
          <w:p w14:paraId="21154620" w14:textId="77777777" w:rsidR="006D109F" w:rsidRDefault="006D109F" w:rsidP="0033230F">
            <w:pPr>
              <w:jc w:val="both"/>
              <w:pPrChange w:id="563" w:author="Trefilová Pavla" w:date="2018-09-04T14:56:00Z">
                <w:pPr/>
              </w:pPrChange>
            </w:pPr>
            <w:r>
              <w:t xml:space="preserve">POPESKO, B, NOVÁK, P., PAPADAKI, Š. Measuring diagnosis and patient profitability in healthcare: Economics vs ethics, </w:t>
            </w:r>
            <w:r>
              <w:rPr>
                <w:i/>
              </w:rPr>
              <w:t>Economics and Sociology</w:t>
            </w:r>
            <w:r>
              <w:t>, Volume: 8 Issue: 1, 2015, ISSN 2071-789X (40%).</w:t>
            </w:r>
          </w:p>
          <w:p w14:paraId="482FEC0D" w14:textId="77777777" w:rsidR="006D109F" w:rsidRDefault="006D109F" w:rsidP="0033230F">
            <w:pPr>
              <w:jc w:val="both"/>
              <w:pPrChange w:id="564" w:author="Trefilová Pavla" w:date="2018-09-04T14:56:00Z">
                <w:pPr/>
              </w:pPrChange>
            </w:pPr>
            <w:r>
              <w:t xml:space="preserve">POPESKO, B. a kol. </w:t>
            </w:r>
            <w:r>
              <w:rPr>
                <w:i/>
              </w:rPr>
              <w:t>Kalkulace nákladů ve zdravotnických organizacích</w:t>
            </w:r>
            <w:r>
              <w:t>, Wolters Kluver Praha 2014, ISBN 978-80-7478-509-2 (30%).</w:t>
            </w:r>
          </w:p>
          <w:p w14:paraId="717F91ED" w14:textId="77777777" w:rsidR="006D109F" w:rsidRDefault="006D109F" w:rsidP="0033230F">
            <w:pPr>
              <w:jc w:val="both"/>
              <w:pPrChange w:id="565" w:author="Trefilová Pavla" w:date="2018-09-04T14:56:00Z">
                <w:pPr/>
              </w:pPrChange>
            </w:pPr>
            <w:r>
              <w:t>NOVÁK, P., POPESKO, B. Cost variability and cost behaviour in manufacturing enterprises</w:t>
            </w:r>
            <w:r>
              <w:rPr>
                <w:i/>
              </w:rPr>
              <w:t>.</w:t>
            </w:r>
            <w:r>
              <w:t xml:space="preserve"> </w:t>
            </w:r>
            <w:r>
              <w:rPr>
                <w:i/>
              </w:rPr>
              <w:t>Economics and Sociology</w:t>
            </w:r>
            <w:r>
              <w:t>, Volume: 7 Issue: 4, 2014, ISSN 2071-789X (50%).</w:t>
            </w:r>
          </w:p>
          <w:p w14:paraId="4124697A" w14:textId="77777777" w:rsidR="0033230F" w:rsidRDefault="0033230F" w:rsidP="0033230F">
            <w:pPr>
              <w:jc w:val="both"/>
              <w:rPr>
                <w:ins w:id="566" w:author="Trefilová Pavla" w:date="2018-09-04T14:56:00Z"/>
              </w:rPr>
            </w:pPr>
            <w:ins w:id="567" w:author="Trefilová Pavla" w:date="2018-09-04T14:56:00Z">
              <w:r w:rsidRPr="00E66B0B">
                <w:rPr>
                  <w:i/>
                </w:rPr>
                <w:t>Přehled projektové činnosti:</w:t>
              </w:r>
            </w:ins>
          </w:p>
          <w:p w14:paraId="2CEF32A1" w14:textId="77777777" w:rsidR="0033230F" w:rsidRDefault="0033230F" w:rsidP="0033230F">
            <w:pPr>
              <w:jc w:val="both"/>
              <w:rPr>
                <w:ins w:id="568" w:author="Trefilová Pavla" w:date="2018-09-04T14:56:00Z"/>
              </w:rPr>
            </w:pPr>
            <w:ins w:id="569" w:author="Trefilová Pavla" w:date="2018-09-04T14:56:00Z">
              <w:r w:rsidRPr="00914F6C">
                <w:t xml:space="preserve">Ministerstvo zdravotnictví ČR </w:t>
              </w:r>
              <w:r>
                <w:t xml:space="preserve">NT 12235 </w:t>
              </w:r>
              <w:r w:rsidRPr="00914F6C">
                <w:t>Aplikace moderních kalkulačních metod pro účely optimalizace nákladů ve zdravotnictví</w:t>
              </w:r>
              <w:r>
                <w:t xml:space="preserve"> 2011-2013 (hlavní řešitel).</w:t>
              </w:r>
            </w:ins>
          </w:p>
          <w:p w14:paraId="6F762500" w14:textId="77777777" w:rsidR="0033230F" w:rsidRDefault="0033230F" w:rsidP="0033230F">
            <w:pPr>
              <w:jc w:val="both"/>
              <w:rPr>
                <w:ins w:id="570" w:author="Trefilová Pavla" w:date="2018-09-04T14:56:00Z"/>
              </w:rPr>
            </w:pPr>
            <w:ins w:id="571" w:author="Trefilová Pavla" w:date="2018-09-04T14:56:00Z">
              <w:r w:rsidRPr="00914F6C">
                <w:t xml:space="preserve">GAČR 17-13518S Determinanty struktury systémů rozpočetnictví a měření výkonnosti a jejich vliv na chování a výkonnost organizace </w:t>
              </w:r>
              <w:r>
                <w:t>2017-2019</w:t>
              </w:r>
              <w:r w:rsidRPr="00914F6C">
                <w:t xml:space="preserve"> </w:t>
              </w:r>
              <w:r>
                <w:t>(hlavní řešitel).</w:t>
              </w:r>
            </w:ins>
          </w:p>
          <w:p w14:paraId="22765B07" w14:textId="77777777" w:rsidR="0033230F" w:rsidRDefault="0033230F" w:rsidP="0033230F">
            <w:pPr>
              <w:jc w:val="both"/>
              <w:rPr>
                <w:ins w:id="572" w:author="Trefilová Pavla" w:date="2018-09-04T14:56:00Z"/>
              </w:rPr>
            </w:pPr>
            <w:ins w:id="573" w:author="Trefilová Pavla" w:date="2018-09-04T14:56:00Z">
              <w:r w:rsidRPr="00671B22">
                <w:t>GA ČR 402/07P296 Metodika tvorby procesních systémů řízení nákladů a jejich vliv na výkonnosti průmyslových firem</w:t>
              </w:r>
              <w:r>
                <w:t xml:space="preserve"> 2007-2009</w:t>
              </w:r>
              <w:r w:rsidRPr="00671B22">
                <w:t xml:space="preserve"> (hlavní řešitel)</w:t>
              </w:r>
              <w:r>
                <w:t>.</w:t>
              </w:r>
            </w:ins>
          </w:p>
          <w:p w14:paraId="460E1DD2" w14:textId="318ECFEB" w:rsidR="006D109F" w:rsidDel="0033230F" w:rsidRDefault="0033230F" w:rsidP="0033230F">
            <w:pPr>
              <w:jc w:val="both"/>
              <w:rPr>
                <w:del w:id="574" w:author="Trefilová Pavla" w:date="2018-09-04T14:56:00Z"/>
              </w:rPr>
            </w:pPr>
            <w:ins w:id="575" w:author="Trefilová Pavla" w:date="2018-09-04T14:56:00Z">
              <w:r w:rsidRPr="00914F6C">
                <w:t>ERASMUS+ KA2</w:t>
              </w:r>
              <w:r>
                <w:t xml:space="preserve"> </w:t>
              </w:r>
              <w:r w:rsidRPr="00914F6C">
                <w:t xml:space="preserve">2016-1-CZ01-KA203-023873 Pilot project: Entrepeneurship education for University students </w:t>
              </w:r>
              <w:r>
                <w:t>2016-2018</w:t>
              </w:r>
              <w:r w:rsidRPr="00914F6C">
                <w:t xml:space="preserve"> </w:t>
              </w:r>
              <w:r>
                <w:t>(člen řešitelského týmu).</w:t>
              </w:r>
            </w:ins>
            <w:del w:id="576" w:author="Trefilová Pavla" w:date="2018-09-04T14:56:00Z">
              <w:r w:rsidR="006D109F" w:rsidDel="0033230F">
                <w:delText>Ministerstvo zdravotnictví ČR NT 12235 Aplikace moderních kalkulačních metod pro účely optimalizace nákladů ve zdravotnictví 2011-2013 (hlavní řešitel).</w:delText>
              </w:r>
            </w:del>
          </w:p>
          <w:p w14:paraId="269ACA59" w14:textId="38C6E3F8" w:rsidR="00B7510B" w:rsidRDefault="006D109F" w:rsidP="006D109F">
            <w:pPr>
              <w:jc w:val="both"/>
              <w:rPr>
                <w:b/>
              </w:rPr>
            </w:pPr>
            <w:del w:id="577" w:author="Trefilová Pavla" w:date="2018-09-04T14:56:00Z">
              <w:r w:rsidDel="0033230F">
                <w:delText>GAČR 17-13518S Determinanty struktury systémů rozpočetnictví a měření výkonnosti a jejich vliv na chování a výkonnost organizace 2017-2019 (hlavní řešitel).</w:delText>
              </w:r>
            </w:del>
          </w:p>
        </w:tc>
      </w:tr>
      <w:tr w:rsidR="00B7510B" w14:paraId="57D21DD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344F47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4B988383" w14:textId="77777777" w:rsidTr="00CA66D2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78" w:author="Trefilová Pavla" w:date="2018-09-04T14:56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67"/>
          <w:trPrChange w:id="579" w:author="Trefilová Pavla" w:date="2018-09-04T14:56:00Z">
            <w:trPr>
              <w:trHeight w:val="328"/>
            </w:trPr>
          </w:trPrChange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80" w:author="Trefilová Pavla" w:date="2018-09-04T14:56:00Z">
              <w:tcPr>
                <w:tcW w:w="9356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2CF08FC" w14:textId="77777777" w:rsidR="00B7510B" w:rsidRDefault="00B7510B" w:rsidP="00B7510B"/>
        </w:tc>
      </w:tr>
      <w:tr w:rsidR="00B7510B" w14:paraId="15D47CDF" w14:textId="77777777" w:rsidTr="00CA66D2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81" w:author="Trefilová Pavla" w:date="2018-09-04T14:56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cantSplit/>
          <w:trHeight w:val="126"/>
          <w:trPrChange w:id="582" w:author="Trefilová Pavla" w:date="2018-09-04T14:56:00Z">
            <w:trPr>
              <w:gridAfter w:val="1"/>
              <w:wAfter w:w="30" w:type="dxa"/>
              <w:cantSplit/>
              <w:trHeight w:val="470"/>
            </w:trPr>
          </w:trPrChange>
        </w:trPr>
        <w:tc>
          <w:tcPr>
            <w:tcW w:w="2518" w:type="dxa"/>
            <w:shd w:val="clear" w:color="auto" w:fill="F7CAAC"/>
            <w:tcPrChange w:id="583" w:author="Trefilová Pavla" w:date="2018-09-04T14:56:00Z">
              <w:tcPr>
                <w:tcW w:w="2518" w:type="dxa"/>
                <w:shd w:val="clear" w:color="auto" w:fill="F7CAAC"/>
              </w:tcPr>
            </w:tcPrChange>
          </w:tcPr>
          <w:p w14:paraId="34FA1B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  <w:tcPrChange w:id="584" w:author="Trefilová Pavla" w:date="2018-09-04T14:56:00Z">
              <w:tcPr>
                <w:tcW w:w="4536" w:type="dxa"/>
                <w:gridSpan w:val="7"/>
              </w:tcPr>
            </w:tcPrChange>
          </w:tcPr>
          <w:p w14:paraId="7A0C0756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  <w:tcPrChange w:id="585" w:author="Trefilová Pavla" w:date="2018-09-04T14:56:00Z">
              <w:tcPr>
                <w:tcW w:w="786" w:type="dxa"/>
                <w:gridSpan w:val="3"/>
                <w:shd w:val="clear" w:color="auto" w:fill="F7CAAC"/>
              </w:tcPr>
            </w:tcPrChange>
          </w:tcPr>
          <w:p w14:paraId="3A82597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  <w:tcPrChange w:id="586" w:author="Trefilová Pavla" w:date="2018-09-04T14:56:00Z">
              <w:tcPr>
                <w:tcW w:w="1486" w:type="dxa"/>
                <w:gridSpan w:val="3"/>
              </w:tcPr>
            </w:tcPrChange>
          </w:tcPr>
          <w:p w14:paraId="35AF015F" w14:textId="77777777" w:rsidR="00B7510B" w:rsidRDefault="00B7510B" w:rsidP="00B7510B">
            <w:pPr>
              <w:jc w:val="both"/>
            </w:pPr>
          </w:p>
        </w:tc>
      </w:tr>
    </w:tbl>
    <w:p w14:paraId="13C724F2" w14:textId="26097540" w:rsidR="006D109F" w:rsidRDefault="006D109F">
      <w:del w:id="587" w:author="Trefilová Pavla" w:date="2018-09-04T14:56:00Z">
        <w:r w:rsidDel="00CA66D2">
          <w:lastRenderedPageBreak/>
          <w:br w:type="page"/>
        </w:r>
      </w:del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B7B961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9E118A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058BFA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F3A890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3A8087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7C08800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7BD330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05B405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33C9541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02E308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708B30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52FAE15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DAC88F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F0F60EA" w14:textId="2906EA3E" w:rsidR="00B7510B" w:rsidRDefault="006D109F" w:rsidP="00B7510B">
            <w:pPr>
              <w:jc w:val="both"/>
            </w:pPr>
            <w:r>
              <w:t xml:space="preserve">David </w:t>
            </w:r>
            <w:r w:rsidR="0033230F">
              <w:t>TUČEK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C05F4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B81F0AC" w14:textId="77777777" w:rsidR="00B7510B" w:rsidRDefault="006D109F" w:rsidP="00B7510B">
            <w:pPr>
              <w:jc w:val="both"/>
            </w:pPr>
            <w:r>
              <w:t>doc</w:t>
            </w:r>
            <w:r w:rsidR="00B7510B">
              <w:t>. Ing. Ph</w:t>
            </w:r>
            <w:r>
              <w:t>.</w:t>
            </w:r>
            <w:r w:rsidR="00B7510B">
              <w:t>D.</w:t>
            </w:r>
          </w:p>
        </w:tc>
      </w:tr>
      <w:tr w:rsidR="00B7510B" w14:paraId="6605CDC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DA354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DEC4A38" w14:textId="77777777" w:rsidR="00B7510B" w:rsidRDefault="00B7510B" w:rsidP="00B7510B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CE843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568C0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EA5F98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0637D2E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3C5F0D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BB5BC4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9ED1E5A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7B3D29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8A1A98B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CF1FB1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A3945D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3834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14F4A96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807B01B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8B255EF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C97A51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0A43EB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97A62" w14:paraId="03539D6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FBAE50" w14:textId="058A4E1A" w:rsidR="00097A62" w:rsidRDefault="00097A62" w:rsidP="00097A62">
            <w:pPr>
              <w:jc w:val="both"/>
            </w:pPr>
            <w:ins w:id="588" w:author="Trefilová Pavla" w:date="2018-09-04T14:45:00Z">
              <w:r>
                <w:t>VŠE Praha (GAČR)</w:t>
              </w:r>
            </w:ins>
          </w:p>
        </w:tc>
        <w:tc>
          <w:tcPr>
            <w:tcW w:w="1701" w:type="dxa"/>
            <w:gridSpan w:val="4"/>
          </w:tcPr>
          <w:p w14:paraId="375AF6E0" w14:textId="25E2EC60" w:rsidR="00097A62" w:rsidRDefault="00097A62" w:rsidP="00097A62">
            <w:pPr>
              <w:jc w:val="both"/>
            </w:pPr>
            <w:ins w:id="589" w:author="Trefilová Pavla" w:date="2018-09-04T14:45:00Z">
              <w:r>
                <w:t>pp</w:t>
              </w:r>
            </w:ins>
          </w:p>
        </w:tc>
        <w:tc>
          <w:tcPr>
            <w:tcW w:w="1563" w:type="dxa"/>
            <w:gridSpan w:val="4"/>
          </w:tcPr>
          <w:p w14:paraId="37BDB19D" w14:textId="0D92E9CF" w:rsidR="00097A62" w:rsidRDefault="00097A62" w:rsidP="00097A62">
            <w:pPr>
              <w:jc w:val="both"/>
            </w:pPr>
            <w:ins w:id="590" w:author="Trefilová Pavla" w:date="2018-09-04T14:45:00Z">
              <w:r>
                <w:t>4</w:t>
              </w:r>
            </w:ins>
          </w:p>
        </w:tc>
      </w:tr>
      <w:tr w:rsidR="00097A62" w14:paraId="7FD3C5B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39C9D880" w14:textId="58204FE3" w:rsidR="00097A62" w:rsidRDefault="00097A62" w:rsidP="00097A62">
            <w:pPr>
              <w:jc w:val="both"/>
            </w:pPr>
            <w:ins w:id="591" w:author="Trefilová Pavla" w:date="2018-09-04T14:45:00Z">
              <w:r>
                <w:t>ČVUT Praha</w:t>
              </w:r>
            </w:ins>
          </w:p>
        </w:tc>
        <w:tc>
          <w:tcPr>
            <w:tcW w:w="1701" w:type="dxa"/>
            <w:gridSpan w:val="4"/>
          </w:tcPr>
          <w:p w14:paraId="0F8371CF" w14:textId="6AA59F50" w:rsidR="00097A62" w:rsidRDefault="00097A62" w:rsidP="00097A62">
            <w:pPr>
              <w:jc w:val="both"/>
            </w:pPr>
            <w:ins w:id="592" w:author="Trefilová Pavla" w:date="2018-09-04T14:45:00Z">
              <w:r>
                <w:t>pp</w:t>
              </w:r>
            </w:ins>
          </w:p>
        </w:tc>
        <w:tc>
          <w:tcPr>
            <w:tcW w:w="1563" w:type="dxa"/>
            <w:gridSpan w:val="4"/>
          </w:tcPr>
          <w:p w14:paraId="40B1CB5F" w14:textId="6EDDB6D2" w:rsidR="00097A62" w:rsidRDefault="00097A62" w:rsidP="00097A62">
            <w:pPr>
              <w:jc w:val="both"/>
            </w:pPr>
            <w:ins w:id="593" w:author="Trefilová Pavla" w:date="2018-09-04T14:45:00Z">
              <w:r>
                <w:t>4</w:t>
              </w:r>
            </w:ins>
          </w:p>
        </w:tc>
      </w:tr>
      <w:tr w:rsidR="00097A62" w14:paraId="00540F7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7A53EA65" w14:textId="77777777" w:rsidR="00097A62" w:rsidRDefault="00097A62" w:rsidP="00097A62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097A62" w14:paraId="02606B4E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488"/>
            </w:tblGrid>
            <w:tr w:rsidR="00097A62" w14:paraId="715672A9" w14:textId="77777777" w:rsidTr="00060DEB">
              <w:trPr>
                <w:trHeight w:val="1294"/>
              </w:trPr>
              <w:tc>
                <w:tcPr>
                  <w:tcW w:w="1528" w:type="dxa"/>
                </w:tcPr>
                <w:p w14:paraId="33E21BED" w14:textId="77777777" w:rsidR="00097A62" w:rsidRDefault="00097A62" w:rsidP="00097A6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1994-1998 </w:t>
                  </w:r>
                  <w:r w:rsidRPr="002E1779">
                    <w:t xml:space="preserve">- </w:t>
                  </w:r>
                </w:p>
                <w:p w14:paraId="045628D2" w14:textId="77777777" w:rsidR="00097A62" w:rsidRDefault="00097A62" w:rsidP="00097A62">
                  <w:pPr>
                    <w:ind w:left="32"/>
                  </w:pPr>
                </w:p>
                <w:p w14:paraId="7868BA5B" w14:textId="77777777" w:rsidR="00097A62" w:rsidRDefault="00097A62" w:rsidP="00097A6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1998-2002 </w:t>
                  </w:r>
                  <w:r w:rsidRPr="002E1779">
                    <w:t xml:space="preserve">- </w:t>
                  </w:r>
                </w:p>
                <w:p w14:paraId="64C22C7E" w14:textId="77777777" w:rsidR="00097A62" w:rsidRDefault="00097A62" w:rsidP="00097A62">
                  <w:pPr>
                    <w:ind w:left="32"/>
                  </w:pPr>
                </w:p>
                <w:p w14:paraId="0831CC4C" w14:textId="77777777" w:rsidR="00097A62" w:rsidRDefault="00097A62" w:rsidP="00097A62">
                  <w:pPr>
                    <w:ind w:left="32"/>
                  </w:pPr>
                </w:p>
                <w:p w14:paraId="79773003" w14:textId="77777777" w:rsidR="00097A62" w:rsidRDefault="00097A62" w:rsidP="00097A62"/>
              </w:tc>
              <w:tc>
                <w:tcPr>
                  <w:tcW w:w="7488" w:type="dxa"/>
                  <w:hideMark/>
                </w:tcPr>
                <w:p w14:paraId="6C79C9F7" w14:textId="77777777" w:rsidR="00097A62" w:rsidRDefault="00097A62" w:rsidP="00097A62">
                  <w:pPr>
                    <w:jc w:val="both"/>
                    <w:rPr>
                      <w:b/>
                      <w:bCs/>
                    </w:rPr>
                  </w:pPr>
                  <w:r>
                    <w:t>VUT Brno, Fakulta Technologická, ve studijním oboru: 32-12-8: Technologie a management</w:t>
                  </w:r>
                  <w:r>
                    <w:rPr>
                      <w:b/>
                    </w:rPr>
                    <w:t xml:space="preserve">  (Ing.)</w:t>
                  </w:r>
                </w:p>
                <w:p w14:paraId="1745F1B5" w14:textId="77777777" w:rsidR="00097A62" w:rsidRDefault="00097A62" w:rsidP="00097A62">
                  <w:pPr>
                    <w:jc w:val="both"/>
                  </w:pPr>
                  <w:r>
                    <w:t xml:space="preserve">VUT Brno, Fakulta podnikatelská, doktorské studium, ve studijním oboru: Řízení </w:t>
                  </w:r>
                  <w:r>
                    <w:br/>
                    <w:t>a ekonomika podniku, – ukončeno státní doktorskou zkouškou (2001) v doktorském studijním programu: 6208 V Ekonomika a management</w:t>
                  </w:r>
                  <w:r>
                    <w:rPr>
                      <w:b/>
                    </w:rPr>
                    <w:t xml:space="preserve"> (Ph.D.)</w:t>
                  </w:r>
                </w:p>
              </w:tc>
            </w:tr>
          </w:tbl>
          <w:p w14:paraId="1C79A94B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73FF90A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80146A2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97A62" w14:paraId="7A4452D0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7526"/>
            </w:tblGrid>
            <w:tr w:rsidR="00097A62" w14:paraId="0A8FACC7" w14:textId="77777777" w:rsidTr="00060DEB">
              <w:trPr>
                <w:trHeight w:val="1503"/>
              </w:trPr>
              <w:tc>
                <w:tcPr>
                  <w:tcW w:w="1515" w:type="dxa"/>
                </w:tcPr>
                <w:p w14:paraId="2E5CC19D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1998</w:t>
                  </w:r>
                  <w:r>
                    <w:rPr>
                      <w:b/>
                    </w:rPr>
                    <w:t>-</w:t>
                  </w:r>
                  <w:r>
                    <w:rPr>
                      <w:b/>
                      <w:bCs/>
                    </w:rPr>
                    <w:t xml:space="preserve">2001 </w:t>
                  </w:r>
                  <w:r w:rsidRPr="002E1779">
                    <w:rPr>
                      <w:bCs/>
                    </w:rPr>
                    <w:t xml:space="preserve">- </w:t>
                  </w:r>
                </w:p>
                <w:p w14:paraId="377C7C60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2002-2003 </w:t>
                  </w:r>
                  <w:r w:rsidRPr="002E1779">
                    <w:t xml:space="preserve">- </w:t>
                  </w:r>
                </w:p>
                <w:p w14:paraId="3DBC4EA2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2002-2004 </w:t>
                  </w:r>
                  <w:r w:rsidRPr="002E1779">
                    <w:t xml:space="preserve">- </w:t>
                  </w:r>
                </w:p>
                <w:p w14:paraId="7C217BEF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2003-2007 </w:t>
                  </w:r>
                  <w:r w:rsidRPr="002E1779">
                    <w:t xml:space="preserve">- </w:t>
                  </w:r>
                </w:p>
                <w:p w14:paraId="2B9C6CEC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</w:p>
                <w:p w14:paraId="2B0B5F32" w14:textId="77777777" w:rsidR="00097A62" w:rsidRDefault="00097A62" w:rsidP="00097A62">
                  <w:pPr>
                    <w:ind w:left="7"/>
                    <w:rPr>
                      <w:b/>
                    </w:rPr>
                  </w:pPr>
                  <w:r>
                    <w:rPr>
                      <w:b/>
                    </w:rPr>
                    <w:t xml:space="preserve">2004-2015 </w:t>
                  </w:r>
                  <w:r w:rsidRPr="002E1779">
                    <w:t xml:space="preserve">- </w:t>
                  </w:r>
                </w:p>
                <w:p w14:paraId="6E4FC340" w14:textId="77777777" w:rsidR="00097A62" w:rsidRDefault="00097A62" w:rsidP="00097A62">
                  <w:r>
                    <w:rPr>
                      <w:b/>
                    </w:rPr>
                    <w:t xml:space="preserve">2007-dosud </w:t>
                  </w:r>
                  <w:r w:rsidRPr="000D2337">
                    <w:t xml:space="preserve">- </w:t>
                  </w:r>
                </w:p>
              </w:tc>
              <w:tc>
                <w:tcPr>
                  <w:tcW w:w="7526" w:type="dxa"/>
                  <w:hideMark/>
                </w:tcPr>
                <w:p w14:paraId="05025009" w14:textId="77777777" w:rsidR="00097A62" w:rsidRDefault="00097A62" w:rsidP="00097A62">
                  <w:r>
                    <w:t>interní doktorand VUT Brno - na FaME ve Zlíně</w:t>
                  </w:r>
                </w:p>
                <w:p w14:paraId="44C51E65" w14:textId="77777777" w:rsidR="00097A62" w:rsidRDefault="00097A62" w:rsidP="00097A62">
                  <w:r>
                    <w:t>výuka na UTB ve Zlíně (FT, FaME) - externí pracovník</w:t>
                  </w:r>
                </w:p>
                <w:p w14:paraId="592BDA36" w14:textId="77777777" w:rsidR="00097A62" w:rsidRDefault="00097A62" w:rsidP="00097A62">
                  <w:r>
                    <w:t>velkoobchod potravin - Tupl Hulín, vedení nákupu</w:t>
                  </w:r>
                </w:p>
                <w:p w14:paraId="025F3B70" w14:textId="77777777" w:rsidR="00097A62" w:rsidRDefault="00097A62" w:rsidP="00097A62">
                  <w:r>
                    <w:t>odborný asistent - FaME, UTB ve Zlíně, Ústav průmyslového inženýrství a informačních systémů</w:t>
                  </w:r>
                </w:p>
                <w:p w14:paraId="1A77E7CB" w14:textId="77777777" w:rsidR="00097A62" w:rsidRDefault="00097A62" w:rsidP="00097A62">
                  <w:r>
                    <w:t>jednatel spol. GISTECH s.r.o. (digitální zpracování dat)</w:t>
                  </w:r>
                </w:p>
                <w:p w14:paraId="050421C1" w14:textId="77777777" w:rsidR="00097A62" w:rsidRDefault="00097A62" w:rsidP="00097A62">
                  <w:pPr>
                    <w:jc w:val="both"/>
                  </w:pPr>
                  <w:r>
                    <w:t>docent - FaME, UTB ve Zlíně, Ústav průmyslového inženýrství a informačních systémů</w:t>
                  </w:r>
                </w:p>
              </w:tc>
            </w:tr>
          </w:tbl>
          <w:p w14:paraId="44E40298" w14:textId="77777777" w:rsidR="00097A62" w:rsidRDefault="00097A62" w:rsidP="00097A62">
            <w:pPr>
              <w:jc w:val="both"/>
            </w:pPr>
          </w:p>
        </w:tc>
      </w:tr>
      <w:tr w:rsidR="00097A62" w14:paraId="58C4864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A29EE59" w14:textId="77777777" w:rsidR="00097A62" w:rsidRDefault="00097A62" w:rsidP="00097A6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A99EAE" w14:textId="77777777" w:rsidR="00097A62" w:rsidRDefault="00097A62" w:rsidP="00097A62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394496" w14:textId="77777777" w:rsidR="00097A62" w:rsidRDefault="00097A62" w:rsidP="00097A6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09245A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097A62" w14:paraId="48B6B32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6BAB" w14:textId="77777777" w:rsidR="00097A62" w:rsidRDefault="00097A62" w:rsidP="00097A62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42DC" w14:textId="77777777" w:rsidR="00097A62" w:rsidRDefault="00097A62" w:rsidP="00097A62">
            <w:pPr>
              <w:jc w:val="both"/>
            </w:pPr>
            <w:r>
              <w:t>2007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AD30" w14:textId="77777777" w:rsidR="00097A62" w:rsidRDefault="00097A62" w:rsidP="00097A62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EFFE47" w14:textId="77777777" w:rsidR="00097A62" w:rsidRDefault="00097A62" w:rsidP="00097A6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FABCBE" w14:textId="77777777" w:rsidR="00097A62" w:rsidRDefault="00097A62" w:rsidP="00097A62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277B6C" w14:textId="77777777" w:rsidR="00097A62" w:rsidRDefault="00097A62" w:rsidP="00097A62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097A62" w14:paraId="6E308F0A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02CB1D" w14:textId="77777777" w:rsidR="00097A62" w:rsidRDefault="00097A62" w:rsidP="00097A6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36CE03" w14:textId="77777777" w:rsidR="00097A62" w:rsidRDefault="00097A62" w:rsidP="00097A62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89FE97" w14:textId="77777777" w:rsidR="00097A62" w:rsidRDefault="00097A62" w:rsidP="00097A6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8B4DC" w14:textId="7B4F0698" w:rsidR="00097A62" w:rsidRDefault="00097A62" w:rsidP="00097A62">
            <w:pPr>
              <w:jc w:val="both"/>
              <w:rPr>
                <w:b/>
              </w:rPr>
            </w:pPr>
            <w:del w:id="594" w:author="Trefilová Pavla" w:date="2018-09-04T14:49:00Z">
              <w:r w:rsidDel="0033230F">
                <w:rPr>
                  <w:b/>
                </w:rPr>
                <w:delText>17</w:delText>
              </w:r>
            </w:del>
            <w:ins w:id="595" w:author="Trefilová Pavla" w:date="2018-09-04T14:49:00Z">
              <w:r w:rsidR="0033230F">
                <w:rPr>
                  <w:b/>
                </w:rPr>
                <w:t>27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12C5" w14:textId="01AAAA1E" w:rsidR="00097A62" w:rsidRDefault="00097A62" w:rsidP="00097A62">
            <w:pPr>
              <w:jc w:val="both"/>
              <w:rPr>
                <w:b/>
              </w:rPr>
            </w:pPr>
            <w:del w:id="596" w:author="Trefilová Pavla" w:date="2018-09-04T14:49:00Z">
              <w:r w:rsidDel="0033230F">
                <w:rPr>
                  <w:b/>
                </w:rPr>
                <w:delText>33</w:delText>
              </w:r>
            </w:del>
            <w:ins w:id="597" w:author="Trefilová Pavla" w:date="2018-09-04T14:49:00Z">
              <w:r w:rsidR="0033230F">
                <w:rPr>
                  <w:b/>
                </w:rPr>
                <w:t>48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E8" w14:textId="77777777" w:rsidR="00097A62" w:rsidRDefault="00097A62" w:rsidP="00097A62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70</w:t>
            </w:r>
          </w:p>
        </w:tc>
      </w:tr>
      <w:tr w:rsidR="00097A62" w14:paraId="56F89DDB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1B7" w14:textId="77777777" w:rsidR="00097A62" w:rsidRDefault="00097A62" w:rsidP="00097A62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6A7" w14:textId="77777777" w:rsidR="00097A62" w:rsidRDefault="00097A62" w:rsidP="00097A62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118" w14:textId="77777777" w:rsidR="00097A62" w:rsidRDefault="00097A62" w:rsidP="00097A62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9A0D" w14:textId="77777777" w:rsidR="00097A62" w:rsidRDefault="00097A62" w:rsidP="00097A62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A083" w14:textId="77777777" w:rsidR="00097A62" w:rsidRDefault="00097A62" w:rsidP="00097A62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1CBFD8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39FAE12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ACCB2FA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97A62" w14:paraId="2516E837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89DA309" w14:textId="77777777" w:rsidR="00097A62" w:rsidRDefault="00097A62" w:rsidP="00097A62">
            <w:r>
              <w:t xml:space="preserve">Garantování studijního programu Systémové inženýrství a informatika, v  NMSP obor Průmyslové inženýrství v českém i anglickém jazyce. </w:t>
            </w:r>
          </w:p>
          <w:p w14:paraId="02847DBE" w14:textId="77777777" w:rsidR="00097A62" w:rsidRPr="0092277F" w:rsidRDefault="00097A62" w:rsidP="00097A62">
            <w:r w:rsidRPr="0092277F">
              <w:t>Garantování předmětů z oblasti průmyslového inženýrství (např. Advanced Methods of Planning and Product, Procesní management, Základy výrobních systémů).</w:t>
            </w:r>
          </w:p>
          <w:p w14:paraId="2FD8A3F6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32AF16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AD75A46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97A62" w14:paraId="2C4ED9E1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5773463" w14:textId="77777777" w:rsidR="00CA66D2" w:rsidRDefault="00CA66D2" w:rsidP="00CA66D2">
            <w:pPr>
              <w:jc w:val="both"/>
              <w:rPr>
                <w:ins w:id="598" w:author="Trefilová Pavla" w:date="2018-09-04T14:57:00Z"/>
              </w:rPr>
            </w:pPr>
            <w:ins w:id="599" w:author="Trefilová Pavla" w:date="2018-09-04T14:57:00Z">
              <w:r>
                <w:t>TUČKOVÁ, Z., MOLNÁR, V., FEDORKO, G., TUČEK, D. Proposal and verification of a methodology for the measurement of local muscular load via datalogger</w:t>
              </w:r>
              <w:r w:rsidRPr="00F11D47">
                <w:t xml:space="preserve">. </w:t>
              </w:r>
              <w:r>
                <w:rPr>
                  <w:rStyle w:val="Hypertextovodkaz"/>
                  <w:i/>
                  <w:iCs/>
                  <w:color w:val="auto"/>
                  <w:u w:val="none"/>
                </w:rPr>
                <w:fldChar w:fldCharType="begin"/>
              </w:r>
              <w:r>
                <w:rPr>
                  <w:rStyle w:val="Hypertextovodkaz"/>
                  <w:i/>
                  <w:iCs/>
                  <w:color w:val="auto"/>
                  <w:u w:val="none"/>
                </w:rPr>
                <w:instrText xml:space="preserve"> HYPERLINK "https://www.scopus.com/sourceid/15424?origin=recordpage" \o "Go to the information page for this source" </w:instrText>
              </w:r>
              <w:r>
                <w:rPr>
                  <w:rStyle w:val="Hypertextovodkaz"/>
                  <w:i/>
                  <w:iCs/>
                  <w:color w:val="auto"/>
                  <w:u w:val="none"/>
                </w:rPr>
                <w:fldChar w:fldCharType="separate"/>
              </w:r>
              <w:r w:rsidRPr="00F11D47">
                <w:rPr>
                  <w:rStyle w:val="Hypertextovodkaz"/>
                  <w:i/>
                  <w:iCs/>
                  <w:color w:val="auto"/>
                  <w:u w:val="none"/>
                </w:rPr>
                <w:t>Measurement:</w:t>
              </w:r>
              <w:r w:rsidRPr="00F11D47">
                <w:rPr>
                  <w:rStyle w:val="Hypertextovodkaz"/>
                  <w:color w:val="auto"/>
                  <w:u w:val="none"/>
                </w:rPr>
                <w:t xml:space="preserve"> </w:t>
              </w:r>
              <w:r w:rsidRPr="00F11D47">
                <w:rPr>
                  <w:rStyle w:val="Hypertextovodkaz"/>
                  <w:i/>
                  <w:color w:val="auto"/>
                  <w:u w:val="none"/>
                </w:rPr>
                <w:t>Journal of the International Measurement Confederation</w:t>
              </w:r>
              <w:r>
                <w:rPr>
                  <w:rStyle w:val="Hypertextovodkaz"/>
                  <w:i/>
                  <w:color w:val="auto"/>
                  <w:u w:val="none"/>
                </w:rPr>
                <w:fldChar w:fldCharType="end"/>
              </w:r>
              <w:r w:rsidRPr="00F11D47">
                <w:t>. 2</w:t>
              </w:r>
              <w:r>
                <w:t>018. Vol. 121, s. 73 – 82. ISSN 0263-2241 (35%)</w:t>
              </w:r>
            </w:ins>
          </w:p>
          <w:p w14:paraId="020036DA" w14:textId="77777777" w:rsidR="00097A62" w:rsidRDefault="00097A62" w:rsidP="00CA66D2">
            <w:pPr>
              <w:autoSpaceDE w:val="0"/>
              <w:autoSpaceDN w:val="0"/>
              <w:jc w:val="both"/>
              <w:pPrChange w:id="600" w:author="Trefilová Pavla" w:date="2018-09-04T14:57:00Z">
                <w:pPr>
                  <w:autoSpaceDE w:val="0"/>
                  <w:autoSpaceDN w:val="0"/>
                </w:pPr>
              </w:pPrChange>
            </w:pPr>
            <w:r>
              <w:t xml:space="preserve">TUČEK D., TUČKOVÁ, Z., JELÍNKOVÁ, D. </w:t>
            </w:r>
            <w:r>
              <w:rPr>
                <w:i/>
                <w:iCs/>
              </w:rPr>
              <w:t>Performance Measurement of Energy Processes in Czech Production Plants</w:t>
            </w:r>
            <w:r>
              <w:t xml:space="preserve">, © Faculty of Mechanical Engineering, Belgrade. FME Transactions (2017) 45, No. 4, pp. 670-677, doi:10.5937/fmet1704670T (45%). </w:t>
            </w:r>
          </w:p>
          <w:p w14:paraId="5D44FBB2" w14:textId="77777777" w:rsidR="00097A62" w:rsidRDefault="00097A62" w:rsidP="00CA66D2">
            <w:pPr>
              <w:autoSpaceDE w:val="0"/>
              <w:autoSpaceDN w:val="0"/>
              <w:jc w:val="both"/>
              <w:pPrChange w:id="601" w:author="Trefilová Pavla" w:date="2018-09-04T14:57:00Z">
                <w:pPr>
                  <w:autoSpaceDE w:val="0"/>
                  <w:autoSpaceDN w:val="0"/>
                </w:pPr>
              </w:pPrChange>
            </w:pPr>
            <w:r>
              <w:t xml:space="preserve">TUČEK, D., HRABAL, M., OPLETALOVÁ. M. Teaching business process management: Improving the process of process modelling course. </w:t>
            </w:r>
            <w:r>
              <w:rPr>
                <w:i/>
                <w:iCs/>
              </w:rPr>
              <w:t>Journal of Applied Engineering Science.</w:t>
            </w:r>
            <w:r>
              <w:t xml:space="preserve"> 2017, Vol. 15, no. 2, p. 113-121. ISSN 1451-4117., E-ISSN: 1821-3197, DOI:10.5937/jaes15-12172 (10%).</w:t>
            </w:r>
          </w:p>
          <w:p w14:paraId="3A78C5D7" w14:textId="77777777" w:rsidR="00097A62" w:rsidRPr="005A5F75" w:rsidRDefault="00097A62" w:rsidP="00CA66D2">
            <w:pPr>
              <w:pStyle w:val="Nadpis1"/>
              <w:rPr>
                <w:caps/>
                <w:kern w:val="36"/>
                <w:sz w:val="20"/>
                <w:u w:val="none"/>
              </w:rPr>
              <w:pPrChange w:id="602" w:author="Trefilová Pavla" w:date="2018-09-04T14:57:00Z">
                <w:pPr>
                  <w:pStyle w:val="Nadpis1"/>
                </w:pPr>
              </w:pPrChange>
            </w:pPr>
            <w:r w:rsidRPr="005A5F75">
              <w:rPr>
                <w:sz w:val="20"/>
                <w:u w:val="none"/>
              </w:rPr>
              <w:t xml:space="preserve">GAVUROVÁ, B., TKÁČOVÁ, A., TUČEK, D. Determinants of public fund´s savings formation via public procurement process. </w:t>
            </w:r>
            <w:r w:rsidRPr="005A5F75">
              <w:rPr>
                <w:i/>
                <w:iCs/>
                <w:sz w:val="20"/>
                <w:u w:val="none"/>
              </w:rPr>
              <w:t>Administratie si Management Public</w:t>
            </w:r>
            <w:r w:rsidRPr="005A5F75">
              <w:rPr>
                <w:sz w:val="20"/>
                <w:u w:val="none"/>
              </w:rPr>
              <w:t>, 2017, roč. 2017, č. 28, s. 25-44. ISSN 1583-9583 (34%)</w:t>
            </w:r>
          </w:p>
          <w:p w14:paraId="464AA258" w14:textId="63E8642B" w:rsidR="00097A62" w:rsidRPr="005A5F75" w:rsidDel="00CA66D2" w:rsidRDefault="00097A62" w:rsidP="00CA66D2">
            <w:pPr>
              <w:pStyle w:val="Nadpis1"/>
              <w:rPr>
                <w:del w:id="603" w:author="Trefilová Pavla" w:date="2018-09-04T14:57:00Z"/>
                <w:kern w:val="36"/>
                <w:sz w:val="20"/>
                <w:u w:val="none"/>
              </w:rPr>
              <w:pPrChange w:id="604" w:author="Trefilová Pavla" w:date="2018-09-04T14:57:00Z">
                <w:pPr>
                  <w:pStyle w:val="Nadpis1"/>
                </w:pPr>
              </w:pPrChange>
            </w:pPr>
            <w:del w:id="605" w:author="Trefilová Pavla" w:date="2018-09-04T14:57:00Z">
              <w:r w:rsidRPr="005A5F75" w:rsidDel="00CA66D2">
                <w:rPr>
                  <w:caps/>
                  <w:kern w:val="36"/>
                  <w:sz w:val="20"/>
                  <w:u w:val="none"/>
                </w:rPr>
                <w:delText>TUČEK, D.,</w:delText>
              </w:r>
              <w:r w:rsidRPr="005A5F75" w:rsidDel="00CA66D2">
                <w:rPr>
                  <w:b/>
                  <w:bCs/>
                  <w:kern w:val="36"/>
                  <w:sz w:val="20"/>
                  <w:u w:val="none"/>
                </w:rPr>
                <w:delText xml:space="preserve"> </w:delText>
              </w:r>
              <w:r w:rsidRPr="005A5F75" w:rsidDel="00CA66D2">
                <w:rPr>
                  <w:kern w:val="36"/>
                  <w:sz w:val="20"/>
                  <w:u w:val="none"/>
                </w:rPr>
                <w:delText>New strategy for Business Process Management – quantitative research in Czech Republic</w:delText>
              </w:r>
              <w:r w:rsidRPr="005A5F75" w:rsidDel="00CA66D2">
                <w:rPr>
                  <w:caps/>
                  <w:kern w:val="36"/>
                  <w:sz w:val="20"/>
                  <w:u w:val="none"/>
                  <w:lang w:val="sl-SI"/>
                </w:rPr>
                <w:delText xml:space="preserve">. </w:delText>
              </w:r>
              <w:r w:rsidRPr="005A5F75" w:rsidDel="00CA66D2">
                <w:rPr>
                  <w:i/>
                  <w:iCs/>
                  <w:kern w:val="36"/>
                  <w:sz w:val="20"/>
                  <w:u w:val="none"/>
                </w:rPr>
                <w:delText>International Advances in Economic Research. 2016.</w:delText>
              </w:r>
              <w:r w:rsidRPr="005A5F75" w:rsidDel="00CA66D2">
                <w:rPr>
                  <w:kern w:val="36"/>
                  <w:sz w:val="20"/>
                  <w:u w:val="none"/>
                </w:rPr>
                <w:delText xml:space="preserve"> ISSN: 1573-966X (electronic version), ISSN: 1083-0898 (print version), DOI: 10.1007/s11294-016</w:delText>
              </w:r>
              <w:r w:rsidRPr="005A5F75" w:rsidDel="00CA66D2">
                <w:rPr>
                  <w:caps/>
                  <w:kern w:val="36"/>
                  <w:sz w:val="20"/>
                  <w:u w:val="none"/>
                </w:rPr>
                <w:delText>-9613-9.</w:delText>
              </w:r>
            </w:del>
          </w:p>
          <w:p w14:paraId="3842F09F" w14:textId="77777777" w:rsidR="00097A62" w:rsidRDefault="00097A62" w:rsidP="00CA66D2">
            <w:pPr>
              <w:autoSpaceDE w:val="0"/>
              <w:autoSpaceDN w:val="0"/>
              <w:ind w:right="78"/>
              <w:jc w:val="both"/>
              <w:pPrChange w:id="606" w:author="Trefilová Pavla" w:date="2018-09-04T14:57:00Z">
                <w:pPr>
                  <w:autoSpaceDE w:val="0"/>
                  <w:autoSpaceDN w:val="0"/>
                  <w:ind w:right="78"/>
                </w:pPr>
              </w:pPrChange>
            </w:pPr>
            <w:r>
              <w:t xml:space="preserve">TUČEK, D., NOVÁK, I. </w:t>
            </w:r>
            <w:r>
              <w:rPr>
                <w:i/>
                <w:iCs/>
              </w:rPr>
              <w:t>Process optimalisation with effective interconnection of production system models in Plant Simulation</w:t>
            </w:r>
            <w:r>
              <w:t>, Scientific Papers of the University of Pardubice, Series D, Faculty of Economics and Administration, 2016, pp. 196-206. ISSN 1211-555X (90%).</w:t>
            </w:r>
          </w:p>
          <w:p w14:paraId="7B15D7C1" w14:textId="77777777" w:rsidR="00097A62" w:rsidRPr="00097A62" w:rsidRDefault="00097A62" w:rsidP="00097A62">
            <w:pPr>
              <w:jc w:val="both"/>
              <w:rPr>
                <w:i/>
                <w:rPrChange w:id="607" w:author="Trefilová Pavla" w:date="2018-09-04T14:45:00Z">
                  <w:rPr>
                    <w:b/>
                  </w:rPr>
                </w:rPrChange>
              </w:rPr>
            </w:pPr>
            <w:r w:rsidRPr="00097A62">
              <w:rPr>
                <w:i/>
                <w:rPrChange w:id="608" w:author="Trefilová Pavla" w:date="2018-09-04T14:45:00Z">
                  <w:rPr>
                    <w:b/>
                  </w:rPr>
                </w:rPrChange>
              </w:rPr>
              <w:t xml:space="preserve">Užitný vzor a patent </w:t>
            </w:r>
          </w:p>
          <w:p w14:paraId="1002F8B5" w14:textId="77777777" w:rsidR="00097A62" w:rsidRDefault="00097A62" w:rsidP="00097A62">
            <w:pPr>
              <w:jc w:val="both"/>
            </w:pPr>
            <w:r>
              <w:t>Ergonomické zařízení na měření lokální svalové zátěže – Užitný vzor č. 29172 v. r. 2015, Patent v r. 2017 č. 306627</w:t>
            </w:r>
          </w:p>
          <w:p w14:paraId="5D0BF951" w14:textId="77777777" w:rsidR="00097A62" w:rsidRPr="00097A62" w:rsidRDefault="00097A62" w:rsidP="00097A62">
            <w:pPr>
              <w:jc w:val="both"/>
              <w:rPr>
                <w:i/>
                <w:rPrChange w:id="609" w:author="Trefilová Pavla" w:date="2018-09-04T14:45:00Z">
                  <w:rPr>
                    <w:b/>
                  </w:rPr>
                </w:rPrChange>
              </w:rPr>
            </w:pPr>
            <w:r w:rsidRPr="00097A62">
              <w:rPr>
                <w:i/>
                <w:rPrChange w:id="610" w:author="Trefilová Pavla" w:date="2018-09-04T14:45:00Z">
                  <w:rPr>
                    <w:b/>
                  </w:rPr>
                </w:rPrChange>
              </w:rPr>
              <w:t>Projektová činnost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7526"/>
            </w:tblGrid>
            <w:tr w:rsidR="00097A62" w14:paraId="4EC96EA4" w14:textId="77777777" w:rsidTr="00060DEB">
              <w:trPr>
                <w:trHeight w:val="1064"/>
              </w:trPr>
              <w:tc>
                <w:tcPr>
                  <w:tcW w:w="1515" w:type="dxa"/>
                </w:tcPr>
                <w:p w14:paraId="2F686FCB" w14:textId="77777777" w:rsidR="00097A62" w:rsidRDefault="00097A62" w:rsidP="00097A62">
                  <w:r>
                    <w:lastRenderedPageBreak/>
                    <w:t>2010 - 2012</w:t>
                  </w:r>
                </w:p>
                <w:p w14:paraId="549590A4" w14:textId="77777777" w:rsidR="00097A62" w:rsidRDefault="00097A62" w:rsidP="00097A62">
                  <w:pPr>
                    <w:ind w:left="7"/>
                  </w:pPr>
                </w:p>
                <w:p w14:paraId="08DAD1E0" w14:textId="77777777" w:rsidR="00097A62" w:rsidRDefault="00097A62" w:rsidP="00097A62">
                  <w:pPr>
                    <w:ind w:left="7"/>
                  </w:pPr>
                </w:p>
                <w:p w14:paraId="4DB2403D" w14:textId="77777777" w:rsidR="00097A62" w:rsidRDefault="00097A62" w:rsidP="00097A62">
                  <w:pPr>
                    <w:ind w:left="7"/>
                  </w:pPr>
                </w:p>
                <w:p w14:paraId="4A573109" w14:textId="77777777" w:rsidR="00097A62" w:rsidRDefault="00097A62" w:rsidP="00097A62"/>
                <w:p w14:paraId="0E010E0C" w14:textId="77777777" w:rsidR="00097A62" w:rsidRDefault="00097A62" w:rsidP="00097A62">
                  <w:r>
                    <w:t>2012</w:t>
                  </w:r>
                </w:p>
                <w:p w14:paraId="5984ABCA" w14:textId="77777777" w:rsidR="00097A62" w:rsidRDefault="00097A62" w:rsidP="00097A62"/>
                <w:p w14:paraId="51BF3E85" w14:textId="77777777" w:rsidR="00097A62" w:rsidRDefault="00097A62" w:rsidP="00097A62">
                  <w:r>
                    <w:t>2009 - 2012</w:t>
                  </w:r>
                </w:p>
                <w:p w14:paraId="30CE61DD" w14:textId="77777777" w:rsidR="00097A62" w:rsidRDefault="00097A62" w:rsidP="00097A62"/>
                <w:p w14:paraId="788D2430" w14:textId="77777777" w:rsidR="00097A62" w:rsidRDefault="00097A62" w:rsidP="00097A62"/>
                <w:p w14:paraId="59B23B86" w14:textId="77777777" w:rsidR="00097A62" w:rsidRDefault="00097A62" w:rsidP="00097A62">
                  <w:r>
                    <w:t>2013 - 2015</w:t>
                  </w:r>
                </w:p>
                <w:p w14:paraId="25A267B6" w14:textId="77777777" w:rsidR="00097A62" w:rsidRDefault="00097A62" w:rsidP="00097A62"/>
                <w:p w14:paraId="62717766" w14:textId="77777777" w:rsidR="00097A62" w:rsidRDefault="00097A62" w:rsidP="00097A62">
                  <w:r>
                    <w:t>2013 - 2015</w:t>
                  </w:r>
                </w:p>
                <w:p w14:paraId="35FE6C6E" w14:textId="77777777" w:rsidR="00097A62" w:rsidRDefault="00097A62" w:rsidP="00097A62"/>
              </w:tc>
              <w:tc>
                <w:tcPr>
                  <w:tcW w:w="7526" w:type="dxa"/>
                  <w:hideMark/>
                </w:tcPr>
                <w:p w14:paraId="7C9292C5" w14:textId="77777777" w:rsidR="00097A62" w:rsidRDefault="00097A62" w:rsidP="00097A62">
                  <w:pPr>
                    <w:jc w:val="both"/>
                  </w:pPr>
                  <w:r>
                    <w:t>Individuální projekt národní EFIN, Odborný garant procesních analýz projektu Efektivní instituce - podpora a rozvoj efektivních principů řízení, především podpůrných ekonomických a administrativních procesů v institucích terciárního vzdělávání (VŠ a VOŠ) a vědecko-výzkumných institucích v České republice (IPN projekt MŠMT ČR)</w:t>
                  </w:r>
                </w:p>
                <w:p w14:paraId="1E159577" w14:textId="77777777" w:rsidR="00097A62" w:rsidRDefault="00097A62" w:rsidP="00097A62">
                  <w:r>
                    <w:t>Individuální projekt národní KVALITA, Pilotní metodik ověřování projektu: Kvalita (IPN projekt MŠMT ČR)</w:t>
                  </w:r>
                </w:p>
                <w:p w14:paraId="3D13C07C" w14:textId="77777777" w:rsidR="00097A62" w:rsidRDefault="00097A62" w:rsidP="00097A62">
                  <w:r>
                    <w:t>Optimalizace procesů údržby energetiky ve společnosti Barum Continental Otrokovice s využitím nástrojů Lean Production  a Business Process Managementu - vedení projektu</w:t>
                  </w:r>
                </w:p>
                <w:p w14:paraId="39CC2F1D" w14:textId="77777777" w:rsidR="00097A62" w:rsidRDefault="00097A62" w:rsidP="00097A62">
                  <w:r>
                    <w:t>Individuální projekt národní KREDO (Kvalita, relevance, efektivita, diverzifikace a otevřenost) Expert konzultant, (IPN projekt MŠMT ČR)</w:t>
                  </w:r>
                </w:p>
                <w:p w14:paraId="69382BBF" w14:textId="77777777" w:rsidR="00097A62" w:rsidRDefault="00097A62" w:rsidP="00097A62">
                  <w:r>
                    <w:t>Projekt procesních analýz ve společnosti Meopta Přerov - vedení projektu</w:t>
                  </w:r>
                </w:p>
                <w:p w14:paraId="2AF331C7" w14:textId="77777777" w:rsidR="00097A62" w:rsidRDefault="00097A62" w:rsidP="00097A62">
                  <w:r>
                    <w:t>Zlepšování projektů – VaV Ergonomie drobné svalové zátěže, vědeckovýzkumný projekt OPPI – MPO, řešený pro Moravskoslezský automobilový klastr, o. s. -hlavní řešitel</w:t>
                  </w:r>
                </w:p>
              </w:tc>
            </w:tr>
          </w:tbl>
          <w:p w14:paraId="20A67122" w14:textId="77777777" w:rsidR="00097A62" w:rsidRDefault="00097A62" w:rsidP="00097A62">
            <w:pPr>
              <w:jc w:val="both"/>
              <w:rPr>
                <w:b/>
              </w:rPr>
            </w:pPr>
          </w:p>
        </w:tc>
      </w:tr>
      <w:tr w:rsidR="00097A62" w14:paraId="47D719C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94CE0" w14:textId="77777777" w:rsidR="00097A62" w:rsidRDefault="00097A62" w:rsidP="00097A62">
            <w:pPr>
              <w:rPr>
                <w:b/>
              </w:rPr>
            </w:pPr>
            <w:r>
              <w:rPr>
                <w:b/>
              </w:rPr>
              <w:lastRenderedPageBreak/>
              <w:t>Působení v zahraničí</w:t>
            </w:r>
          </w:p>
        </w:tc>
      </w:tr>
      <w:tr w:rsidR="00097A62" w14:paraId="65A18550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  <w:tblPrChange w:id="611" w:author="Roman Bobák" w:date="2018-08-19T13:46:00Z">
                <w:tblPr>
                  <w:tblW w:w="0" w:type="auto"/>
                  <w:tblLayout w:type="fixed"/>
                  <w:tblCellMar>
                    <w:left w:w="70" w:type="dxa"/>
                    <w:right w:w="70" w:type="dxa"/>
                  </w:tblCellMar>
                  <w:tblLook w:val="04A0" w:firstRow="1" w:lastRow="0" w:firstColumn="1" w:lastColumn="0" w:noHBand="0" w:noVBand="1"/>
                </w:tblPr>
              </w:tblPrChange>
            </w:tblPr>
            <w:tblGrid>
              <w:gridCol w:w="1515"/>
              <w:gridCol w:w="7526"/>
              <w:tblGridChange w:id="612">
                <w:tblGrid>
                  <w:gridCol w:w="1515"/>
                  <w:gridCol w:w="7526"/>
                </w:tblGrid>
              </w:tblGridChange>
            </w:tblGrid>
            <w:tr w:rsidR="00097A62" w14:paraId="3A728806" w14:textId="77777777" w:rsidTr="001433EB">
              <w:trPr>
                <w:trHeight w:val="1503"/>
                <w:trPrChange w:id="613" w:author="Roman Bobák" w:date="2018-08-19T13:46:00Z">
                  <w:trPr>
                    <w:trHeight w:val="1503"/>
                  </w:trPr>
                </w:trPrChange>
              </w:trPr>
              <w:tc>
                <w:tcPr>
                  <w:tcW w:w="1515" w:type="dxa"/>
                  <w:tcPrChange w:id="614" w:author="Roman Bobák" w:date="2018-08-19T13:46:00Z">
                    <w:tcPr>
                      <w:tcW w:w="1515" w:type="dxa"/>
                    </w:tcPr>
                  </w:tcPrChange>
                </w:tcPr>
                <w:p w14:paraId="22057A95" w14:textId="395CD473" w:rsidR="00097A62" w:rsidDel="001433EB" w:rsidRDefault="00097A62" w:rsidP="00097A62">
                  <w:pPr>
                    <w:rPr>
                      <w:del w:id="615" w:author="Roman Bobák" w:date="2018-08-19T13:46:00Z"/>
                    </w:rPr>
                  </w:pPr>
                  <w:del w:id="616" w:author="Roman Bobák" w:date="2018-08-19T13:46:00Z">
                    <w:r w:rsidDel="001433EB">
                      <w:delText>2005 (krátkodobé – 1 týden)</w:delText>
                    </w:r>
                  </w:del>
                </w:p>
                <w:p w14:paraId="473C66F1" w14:textId="394F02B0" w:rsidR="00097A62" w:rsidDel="001433EB" w:rsidRDefault="00097A62" w:rsidP="00097A62">
                  <w:pPr>
                    <w:rPr>
                      <w:del w:id="617" w:author="Roman Bobák" w:date="2018-08-19T13:46:00Z"/>
                    </w:rPr>
                  </w:pPr>
                  <w:del w:id="618" w:author="Roman Bobák" w:date="2018-08-19T13:46:00Z">
                    <w:r w:rsidDel="001433EB">
                      <w:delText>2006</w:delText>
                    </w:r>
                  </w:del>
                </w:p>
                <w:p w14:paraId="734609F5" w14:textId="2726FBA5" w:rsidR="00097A62" w:rsidDel="001433EB" w:rsidRDefault="00097A62" w:rsidP="00097A62">
                  <w:pPr>
                    <w:rPr>
                      <w:del w:id="619" w:author="Roman Bobák" w:date="2018-08-19T13:46:00Z"/>
                    </w:rPr>
                  </w:pPr>
                  <w:del w:id="620" w:author="Roman Bobák" w:date="2018-08-19T13:46:00Z">
                    <w:r w:rsidDel="001433EB">
                      <w:delText>(krátkodobé – 1 týden)</w:delText>
                    </w:r>
                  </w:del>
                </w:p>
                <w:p w14:paraId="60F8F71C" w14:textId="1D90BD63" w:rsidR="00097A62" w:rsidDel="001433EB" w:rsidRDefault="00097A62" w:rsidP="00097A62">
                  <w:pPr>
                    <w:rPr>
                      <w:del w:id="621" w:author="Roman Bobák" w:date="2018-08-19T13:46:00Z"/>
                    </w:rPr>
                  </w:pPr>
                </w:p>
                <w:p w14:paraId="4A2CD7CB" w14:textId="54BE4DA3" w:rsidR="00097A62" w:rsidDel="001433EB" w:rsidRDefault="00097A62" w:rsidP="00097A62">
                  <w:pPr>
                    <w:rPr>
                      <w:del w:id="622" w:author="Roman Bobák" w:date="2018-08-19T13:46:00Z"/>
                    </w:rPr>
                  </w:pPr>
                </w:p>
                <w:p w14:paraId="355F72CB" w14:textId="23B55BC8" w:rsidR="00097A62" w:rsidDel="001433EB" w:rsidRDefault="00097A62" w:rsidP="00097A62">
                  <w:pPr>
                    <w:rPr>
                      <w:del w:id="623" w:author="Roman Bobák" w:date="2018-08-19T13:46:00Z"/>
                    </w:rPr>
                  </w:pPr>
                  <w:del w:id="624" w:author="Roman Bobák" w:date="2018-08-19T13:46:00Z">
                    <w:r w:rsidDel="001433EB">
                      <w:delText>2009(krátkodobé – 1 týden)</w:delText>
                    </w:r>
                  </w:del>
                </w:p>
                <w:p w14:paraId="29C3ACBD" w14:textId="7F8EBAE7" w:rsidR="00097A62" w:rsidRDefault="00097A62" w:rsidP="00097A62">
                  <w:del w:id="625" w:author="Roman Bobák" w:date="2018-08-19T13:46:00Z">
                    <w:r w:rsidDel="001433EB">
                      <w:delText>2014(krátkodobé – 1 týden)</w:delText>
                    </w:r>
                  </w:del>
                </w:p>
              </w:tc>
              <w:tc>
                <w:tcPr>
                  <w:tcW w:w="7526" w:type="dxa"/>
                  <w:tcPrChange w:id="626" w:author="Roman Bobák" w:date="2018-08-19T13:46:00Z">
                    <w:tcPr>
                      <w:tcW w:w="7526" w:type="dxa"/>
                    </w:tcPr>
                  </w:tcPrChange>
                </w:tcPr>
                <w:p w14:paraId="52C6A414" w14:textId="5E1BF5B9" w:rsidR="00097A62" w:rsidDel="001433EB" w:rsidRDefault="00097A62" w:rsidP="00097A62">
                  <w:pPr>
                    <w:spacing w:line="240" w:lineRule="atLeast"/>
                    <w:jc w:val="both"/>
                    <w:rPr>
                      <w:del w:id="627" w:author="Roman Bobák" w:date="2018-08-19T13:46:00Z"/>
                    </w:rPr>
                  </w:pPr>
                  <w:del w:id="628" w:author="Roman Bobák" w:date="2018-08-19T13:46:00Z">
                    <w:r w:rsidDel="001433EB">
                      <w:delText>Beja – Portugalsko, Escola Superior de Tecnologia e Gestäo, Instituto Politécnico de Beja, Teachers mobility. Výuka v AJ na zahraniční vysoké škole v rámci projektu Sokrates/ Erasmus, (Lectures: Business Process Reengineering)</w:delText>
                    </w:r>
                  </w:del>
                </w:p>
                <w:p w14:paraId="29916FCE" w14:textId="3384FC57" w:rsidR="00097A62" w:rsidDel="001433EB" w:rsidRDefault="00097A62" w:rsidP="00097A62">
                  <w:pPr>
                    <w:rPr>
                      <w:del w:id="629" w:author="Roman Bobák" w:date="2018-08-19T13:46:00Z"/>
                    </w:rPr>
                  </w:pPr>
                  <w:del w:id="630" w:author="Roman Bobák" w:date="2018-08-19T13:46:00Z">
                    <w:r w:rsidDel="001433EB">
                      <w:delText>Porto – Portugalsko, Polytechnic Institute of Porto, ISCAP – School of Accounting and Administration, ESTGF – School of Management and Technology, ESEIG – School of Management and Industrial Studies,  Teachers mobility. Výuka v AJ na zahraniční vysoké škole v rámci projektu Sokrates/ Erasmus, (Lectures: Production and Operations Management)</w:delText>
                    </w:r>
                  </w:del>
                </w:p>
                <w:p w14:paraId="4B7AF1D3" w14:textId="6D128399" w:rsidR="00097A62" w:rsidDel="001433EB" w:rsidRDefault="00097A62" w:rsidP="00097A62">
                  <w:pPr>
                    <w:rPr>
                      <w:del w:id="631" w:author="Roman Bobák" w:date="2018-08-19T13:46:00Z"/>
                    </w:rPr>
                  </w:pPr>
                  <w:del w:id="632" w:author="Roman Bobák" w:date="2018-08-19T13:46:00Z">
                    <w:r w:rsidDel="001433EB">
                      <w:rPr>
                        <w:noProof/>
                      </w:rPr>
                      <w:delText xml:space="preserve">Yasar University, Izmir, Turkey </w:delText>
                    </w:r>
                    <w:r w:rsidDel="001433EB">
                      <w:delText>(Lectures: Lean Production  and Business Process Management)</w:delText>
                    </w:r>
                  </w:del>
                </w:p>
                <w:p w14:paraId="469C0A23" w14:textId="7A4F707A" w:rsidR="00097A62" w:rsidDel="001433EB" w:rsidRDefault="00097A62" w:rsidP="00097A62">
                  <w:pPr>
                    <w:rPr>
                      <w:del w:id="633" w:author="Roman Bobák" w:date="2018-08-19T13:46:00Z"/>
                    </w:rPr>
                  </w:pPr>
                  <w:del w:id="634" w:author="Roman Bobák" w:date="2018-08-19T13:46:00Z">
                    <w:r w:rsidDel="001433EB">
                      <w:delText>University of the Peloponnese, Faculty of Management and Economics, Greece</w:delText>
                    </w:r>
                  </w:del>
                </w:p>
                <w:p w14:paraId="6B3DBC6D" w14:textId="55B91B65" w:rsidR="00097A62" w:rsidRDefault="00097A62" w:rsidP="00097A62">
                  <w:del w:id="635" w:author="Roman Bobák" w:date="2018-08-19T13:46:00Z">
                    <w:r w:rsidDel="001433EB">
                      <w:delText>(Lectures: Lean Management and Business Process Management)</w:delText>
                    </w:r>
                  </w:del>
                </w:p>
              </w:tc>
            </w:tr>
          </w:tbl>
          <w:p w14:paraId="56D933B5" w14:textId="77777777" w:rsidR="00097A62" w:rsidRDefault="00097A62" w:rsidP="00097A62"/>
        </w:tc>
      </w:tr>
      <w:tr w:rsidR="00097A62" w14:paraId="6081E51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08430BF" w14:textId="77777777" w:rsidR="00097A62" w:rsidRDefault="00097A62" w:rsidP="00097A6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A4ECB54" w14:textId="77777777" w:rsidR="00097A62" w:rsidRDefault="00097A62" w:rsidP="00097A62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BDB3B58" w14:textId="77777777" w:rsidR="00097A62" w:rsidRDefault="00097A62" w:rsidP="00097A6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4807E80" w14:textId="77777777" w:rsidR="00097A62" w:rsidRDefault="00097A62" w:rsidP="00097A62">
            <w:pPr>
              <w:jc w:val="both"/>
            </w:pPr>
          </w:p>
        </w:tc>
      </w:tr>
    </w:tbl>
    <w:p w14:paraId="723F89F6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636">
          <w:tblGrid>
            <w:gridCol w:w="2518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</w:tblGrid>
        </w:tblGridChange>
      </w:tblGrid>
      <w:tr w:rsidR="00B7510B" w14:paraId="323E790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0A9C88F3" w14:textId="77777777" w:rsidR="00B7510B" w:rsidRPr="006B64D1" w:rsidRDefault="005A5F75" w:rsidP="00B7510B">
            <w:pPr>
              <w:jc w:val="both"/>
              <w:rPr>
                <w:b/>
                <w:sz w:val="26"/>
                <w:szCs w:val="26"/>
              </w:rPr>
            </w:pPr>
            <w:r>
              <w:lastRenderedPageBreak/>
              <w:br w:type="page"/>
            </w:r>
            <w:r w:rsidR="00B7510B">
              <w:rPr>
                <w:b/>
                <w:sz w:val="26"/>
                <w:szCs w:val="26"/>
              </w:rPr>
              <w:t>F-V</w:t>
            </w:r>
            <w:r w:rsidR="00B7510B" w:rsidRPr="006B64D1">
              <w:rPr>
                <w:b/>
                <w:sz w:val="26"/>
                <w:szCs w:val="26"/>
              </w:rPr>
              <w:t xml:space="preserve"> – Personální zabezpečení </w:t>
            </w:r>
            <w:r w:rsidR="00B7510B"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34A5DE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1B564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6E7BCFF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6E184DD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70123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1BD1696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F2B32D7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56EE0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9A02152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900970E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74A12E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FC34B75" w14:textId="23CBE718" w:rsidR="00B7510B" w:rsidRDefault="005A5F75" w:rsidP="00B7510B">
            <w:pPr>
              <w:jc w:val="both"/>
            </w:pPr>
            <w:r>
              <w:t>Jiří B</w:t>
            </w:r>
            <w:r w:rsidR="0033230F">
              <w:t>EJTKOVSKÝ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2329BC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A8FC836" w14:textId="77777777" w:rsidR="00B7510B" w:rsidRDefault="00B7510B" w:rsidP="00B7510B">
            <w:pPr>
              <w:jc w:val="both"/>
            </w:pPr>
            <w:r>
              <w:t>Ing. Ph</w:t>
            </w:r>
            <w:r w:rsidR="005A5F75">
              <w:t>.</w:t>
            </w:r>
            <w:r>
              <w:t>D.</w:t>
            </w:r>
          </w:p>
        </w:tc>
      </w:tr>
      <w:tr w:rsidR="00B7510B" w14:paraId="7E1D7559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6AFF3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7162E3D" w14:textId="77777777" w:rsidR="00B7510B" w:rsidRDefault="00B7510B" w:rsidP="005A5F75">
            <w:pPr>
              <w:jc w:val="both"/>
            </w:pPr>
            <w:r>
              <w:t>19</w:t>
            </w:r>
            <w:r w:rsidR="005A5F75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8F89C6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94BE6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95995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CC20FBA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BE241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1F9256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5AA631F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B2BE4B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DF25DC1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60399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14070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5D85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8D4C586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4D6146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4A9740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3D418B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AC5E45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6891F9C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03DAA19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57611B1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D91AC76" w14:textId="77777777" w:rsidR="00B7510B" w:rsidRDefault="00B7510B" w:rsidP="00B7510B">
            <w:pPr>
              <w:jc w:val="both"/>
            </w:pPr>
          </w:p>
        </w:tc>
      </w:tr>
      <w:tr w:rsidR="00B7510B" w14:paraId="65D67BF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327B84F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21ED73F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05DFD87" w14:textId="77777777" w:rsidR="005A5F75" w:rsidRDefault="005A5F75" w:rsidP="005A5F75">
            <w:r>
              <w:rPr>
                <w:b/>
              </w:rPr>
              <w:t>2007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2013 </w:t>
            </w:r>
            <w:r w:rsidR="000D2337">
              <w:rPr>
                <w:b/>
              </w:rPr>
              <w:t>-</w:t>
            </w:r>
            <w:r>
              <w:t xml:space="preserve"> UTB ve Zlíně, Fakulta managementu a ekonomiky: doktor v oboru Management a ekonomika </w:t>
            </w:r>
            <w:r>
              <w:br/>
              <w:t xml:space="preserve">                     (</w:t>
            </w:r>
            <w:r>
              <w:rPr>
                <w:b/>
              </w:rPr>
              <w:t>Ph.D.)</w:t>
            </w:r>
          </w:p>
          <w:p w14:paraId="60D42598" w14:textId="77777777" w:rsidR="005A5F75" w:rsidRDefault="005A5F75" w:rsidP="005A5F75">
            <w:r>
              <w:rPr>
                <w:b/>
              </w:rPr>
              <w:t>2008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2010 </w:t>
            </w:r>
            <w:r w:rsidR="000D2337">
              <w:rPr>
                <w:b/>
              </w:rPr>
              <w:t>-</w:t>
            </w:r>
            <w:r>
              <w:t xml:space="preserve"> UTB ve Zlíně, Fakulta humanitních studií: bakalář v oboru Učitelství odborných předmětů pro SŠ </w:t>
            </w:r>
            <w:r>
              <w:br/>
              <w:t xml:space="preserve">                     (</w:t>
            </w:r>
            <w:r>
              <w:rPr>
                <w:b/>
              </w:rPr>
              <w:t>Bc.)</w:t>
            </w:r>
          </w:p>
          <w:p w14:paraId="45B3144E" w14:textId="77777777" w:rsidR="00B7510B" w:rsidRDefault="005A5F75" w:rsidP="000D2337">
            <w:pPr>
              <w:rPr>
                <w:b/>
              </w:rPr>
            </w:pPr>
            <w:r>
              <w:rPr>
                <w:b/>
              </w:rPr>
              <w:t>2005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 xml:space="preserve">2007 </w:t>
            </w:r>
            <w:r w:rsidR="000D2337">
              <w:rPr>
                <w:b/>
              </w:rPr>
              <w:t>-</w:t>
            </w:r>
            <w:r>
              <w:t xml:space="preserve"> UTB ve Zlíně, Fakulta managementu a ekonomiky: inženýr v oboru Management a marketing (</w:t>
            </w:r>
            <w:r>
              <w:rPr>
                <w:b/>
              </w:rPr>
              <w:t>Ing.)</w:t>
            </w:r>
          </w:p>
        </w:tc>
      </w:tr>
      <w:tr w:rsidR="00B7510B" w14:paraId="1216B3F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434365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F3CED56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0C036A18" w14:textId="77777777" w:rsidR="005A5F75" w:rsidRDefault="005A5F75" w:rsidP="005A5F75">
            <w:r>
              <w:rPr>
                <w:b/>
              </w:rPr>
              <w:t>2016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</w:t>
            </w:r>
            <w:r>
              <w:t xml:space="preserve"> UTB ve Zlíně, Fakulta managementu a ekonomiky: redaktor vědeckého univerzitního časopisu </w:t>
            </w:r>
            <w:r>
              <w:br/>
              <w:t xml:space="preserve">                       Journal of Competitiveness</w:t>
            </w:r>
          </w:p>
          <w:p w14:paraId="7A09E040" w14:textId="77777777" w:rsidR="005A5F75" w:rsidRDefault="005A5F75" w:rsidP="005A5F75">
            <w:r>
              <w:rPr>
                <w:b/>
              </w:rPr>
              <w:t>2012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 </w:t>
            </w:r>
            <w:r>
              <w:t xml:space="preserve">UTB ve Zlíně, Fakulta managementu a ekonomiky: zástupce ředitelky Ústavu managementu </w:t>
            </w:r>
            <w:r>
              <w:br/>
              <w:t xml:space="preserve">                       a marketingu</w:t>
            </w:r>
          </w:p>
          <w:p w14:paraId="67ECE6AB" w14:textId="77777777" w:rsidR="005A5F75" w:rsidRDefault="005A5F75" w:rsidP="005A5F75">
            <w:r>
              <w:rPr>
                <w:b/>
              </w:rPr>
              <w:t>2011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2013</w:t>
            </w:r>
            <w:r w:rsidR="000D2337">
              <w:rPr>
                <w:b/>
              </w:rPr>
              <w:t xml:space="preserve"> - </w:t>
            </w:r>
            <w:r>
              <w:rPr>
                <w:b/>
              </w:rPr>
              <w:t xml:space="preserve"> </w:t>
            </w:r>
            <w:r>
              <w:t xml:space="preserve"> Aktivně životem o. p. s.: lektorská a školící činnost v oblasti marketingu, managementu a řízení </w:t>
            </w:r>
            <w:r>
              <w:br/>
              <w:t xml:space="preserve">                   </w:t>
            </w:r>
            <w:r w:rsidR="000D2337">
              <w:t xml:space="preserve"> </w:t>
            </w:r>
            <w:r>
              <w:t xml:space="preserve">   lidských zdrojů</w:t>
            </w:r>
          </w:p>
          <w:p w14:paraId="065A0BDC" w14:textId="77777777" w:rsidR="005A5F75" w:rsidRDefault="005A5F75" w:rsidP="005A5F75">
            <w:r>
              <w:rPr>
                <w:b/>
              </w:rPr>
              <w:t>2009</w:t>
            </w:r>
            <w:r w:rsidR="000D2337">
              <w:rPr>
                <w:b/>
              </w:rPr>
              <w:t>-</w:t>
            </w:r>
            <w:r>
              <w:t xml:space="preserve">              Obchodní akademie Tomáše Bati a Vyšší odborná škola ekonomická, Zlín: výuka předmětu </w:t>
            </w:r>
            <w:r>
              <w:br/>
              <w:t xml:space="preserve">                       Personální management</w:t>
            </w:r>
          </w:p>
          <w:p w14:paraId="4785B350" w14:textId="77777777" w:rsidR="00B7510B" w:rsidRDefault="005A5F75" w:rsidP="000D2337">
            <w:r>
              <w:rPr>
                <w:b/>
              </w:rPr>
              <w:t>2007</w:t>
            </w:r>
            <w:r w:rsidR="000D2337">
              <w:rPr>
                <w:b/>
              </w:rPr>
              <w:t>-</w:t>
            </w:r>
            <w:r>
              <w:rPr>
                <w:b/>
              </w:rPr>
              <w:t>dosud</w:t>
            </w:r>
            <w:r w:rsidR="000D2337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>UTB ve Zlíně, Fakulta managementu a ekonomiky: odborný asistent</w:t>
            </w:r>
          </w:p>
        </w:tc>
      </w:tr>
      <w:tr w:rsidR="00B7510B" w14:paraId="47FC9E6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69DDF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7487B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8792E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1AB77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4292D60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B74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DAD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400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A10BD95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F45F61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DA43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469D7D95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629E63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72C39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C68DB7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63BF" w14:textId="5FA7D358" w:rsidR="00B7510B" w:rsidRDefault="0033230F" w:rsidP="00B7510B">
            <w:pPr>
              <w:jc w:val="both"/>
              <w:rPr>
                <w:b/>
              </w:rPr>
            </w:pPr>
            <w:ins w:id="637" w:author="Trefilová Pavla" w:date="2018-09-04T14:49:00Z">
              <w:r>
                <w:rPr>
                  <w:b/>
                </w:rPr>
                <w:t>4</w:t>
              </w:r>
            </w:ins>
            <w:del w:id="638" w:author="Trefilová Pavla" w:date="2018-09-04T14:49:00Z">
              <w:r w:rsidR="005A5F75" w:rsidDel="0033230F">
                <w:rPr>
                  <w:b/>
                </w:rPr>
                <w:delText>0</w:delText>
              </w:r>
            </w:del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6E0E" w14:textId="03CFCFF3" w:rsidR="00B7510B" w:rsidRDefault="005A5F75" w:rsidP="00B7510B">
            <w:pPr>
              <w:jc w:val="both"/>
              <w:rPr>
                <w:b/>
              </w:rPr>
            </w:pPr>
            <w:del w:id="639" w:author="Trefilová Pavla" w:date="2018-09-04T14:49:00Z">
              <w:r w:rsidDel="0033230F">
                <w:rPr>
                  <w:b/>
                </w:rPr>
                <w:delText>2</w:delText>
              </w:r>
            </w:del>
            <w:ins w:id="640" w:author="Trefilová Pavla" w:date="2018-09-04T14:49:00Z">
              <w:r w:rsidR="0033230F">
                <w:rPr>
                  <w:b/>
                </w:rPr>
                <w:t>6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67F" w14:textId="77777777" w:rsidR="00B7510B" w:rsidRDefault="005A5F75" w:rsidP="00B7510B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B7510B" w14:paraId="3B216736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6DB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DE5A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DE6B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59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B16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E040C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A3843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B814B7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63B35401" w14:textId="77777777" w:rsidTr="00E44CAB">
        <w:trPr>
          <w:gridAfter w:val="1"/>
          <w:wAfter w:w="30" w:type="dxa"/>
          <w:trHeight w:val="451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B83A08E" w14:textId="77777777" w:rsidR="00B7510B" w:rsidRDefault="006C667E" w:rsidP="00E44CAB">
            <w:pPr>
              <w:rPr>
                <w:b/>
              </w:rPr>
            </w:pPr>
            <w:r w:rsidRPr="0092277F">
              <w:t xml:space="preserve">Garantování předmětů z oblasti </w:t>
            </w:r>
            <w:r>
              <w:t>managementu a marketingu</w:t>
            </w:r>
            <w:r w:rsidRPr="0092277F">
              <w:t xml:space="preserve"> (např. </w:t>
            </w:r>
            <w:r>
              <w:t>Management pro ekonomy, Marketing, Personální management</w:t>
            </w:r>
            <w:r w:rsidRPr="0092277F">
              <w:t>).</w:t>
            </w:r>
          </w:p>
        </w:tc>
      </w:tr>
      <w:tr w:rsidR="00B7510B" w14:paraId="3A69F95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1AAA43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9EFD4F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E8F5D18" w14:textId="77777777" w:rsidR="005A5F75" w:rsidRDefault="005A5F75" w:rsidP="0033230F">
            <w:pPr>
              <w:jc w:val="both"/>
              <w:rPr>
                <w:lang w:val="en-US"/>
              </w:rPr>
              <w:pPrChange w:id="641" w:author="Trefilová Pavla" w:date="2018-09-04T14:49:00Z">
                <w:pPr/>
              </w:pPrChange>
            </w:pPr>
            <w:r>
              <w:rPr>
                <w:caps/>
                <w:lang w:val="en-US"/>
              </w:rPr>
              <w:t>Bejtkovský</w:t>
            </w:r>
            <w:r>
              <w:rPr>
                <w:lang w:val="en-US"/>
              </w:rPr>
              <w:t xml:space="preserve">, J. Selected Current Trends in Human Resource Management in Health Service Providers in the Czech Republic. </w:t>
            </w:r>
            <w:r>
              <w:rPr>
                <w:i/>
                <w:lang w:val="fr-FR"/>
              </w:rPr>
              <w:t>Acta Universitatis Agriculturae et Silviculturae Mendelianae Brunensis</w:t>
            </w:r>
            <w:r>
              <w:rPr>
                <w:lang w:val="fr-FR"/>
              </w:rPr>
              <w:t xml:space="preserve">. 2017, Volume 65, Issue 6, pp. 1833-1840. </w:t>
            </w:r>
            <w:r>
              <w:rPr>
                <w:lang w:val="en-US"/>
              </w:rPr>
              <w:t xml:space="preserve">ISSN 2464-8310. </w:t>
            </w:r>
            <w:r>
              <w:rPr>
                <w:szCs w:val="32"/>
              </w:rPr>
              <w:t>Available at:</w:t>
            </w:r>
            <w:r>
              <w:rPr>
                <w:lang w:val="en-US"/>
              </w:rPr>
              <w:t xml:space="preserve"> &lt;</w:t>
            </w:r>
            <w:r>
              <w:rPr>
                <w:u w:val="single"/>
                <w:lang w:val="en-US"/>
              </w:rPr>
              <w:t>https://doi.org/10.11118/actaun201765061833</w:t>
            </w:r>
            <w:r>
              <w:rPr>
                <w:lang w:val="en-US"/>
              </w:rPr>
              <w:t>&gt;.</w:t>
            </w:r>
          </w:p>
          <w:p w14:paraId="2CF31712" w14:textId="77777777" w:rsidR="005A5F75" w:rsidRDefault="005A5F75" w:rsidP="0033230F">
            <w:pPr>
              <w:jc w:val="both"/>
              <w:pPrChange w:id="642" w:author="Trefilová Pavla" w:date="2018-09-04T14:49:00Z">
                <w:pPr/>
              </w:pPrChange>
            </w:pPr>
            <w:r>
              <w:t xml:space="preserve">BEJTKOVSKÝ, J. </w:t>
            </w:r>
            <w:r>
              <w:rPr>
                <w:lang w:val="en-US"/>
              </w:rPr>
              <w:t xml:space="preserve">The Employees of Baby Boomers Generation, Generation X, Generation Y and Generation Z in Selected Czech Corporations as Conceivers of Development and Competitiveness in their Corporation. </w:t>
            </w:r>
            <w:r>
              <w:rPr>
                <w:i/>
                <w:lang w:val="en-US"/>
              </w:rPr>
              <w:t>Journal of Competitiveness</w:t>
            </w:r>
            <w:r>
              <w:t xml:space="preserve">. 2016, roč. 8, č. 4, s. 105-123. ISSN 1804-1728. </w:t>
            </w:r>
            <w:r>
              <w:rPr>
                <w:szCs w:val="32"/>
              </w:rPr>
              <w:t>Available at:</w:t>
            </w:r>
            <w:r>
              <w:t xml:space="preserve"> &lt;</w:t>
            </w:r>
            <w:r>
              <w:rPr>
                <w:u w:val="single"/>
              </w:rPr>
              <w:t>http://doi.org/10.7441/joc.2016.04.07</w:t>
            </w:r>
            <w:r>
              <w:t>&gt;.</w:t>
            </w:r>
          </w:p>
          <w:p w14:paraId="04C8CD9B" w14:textId="77777777" w:rsidR="005A5F75" w:rsidRDefault="005A5F75" w:rsidP="0033230F">
            <w:pPr>
              <w:jc w:val="both"/>
              <w:pPrChange w:id="643" w:author="Trefilová Pavla" w:date="2018-09-04T14:49:00Z">
                <w:pPr/>
              </w:pPrChange>
            </w:pPr>
            <w:r>
              <w:t xml:space="preserve">BEJTKOVSKÝ, J. </w:t>
            </w:r>
            <w:r>
              <w:rPr>
                <w:lang w:val="en-US"/>
              </w:rPr>
              <w:t xml:space="preserve">The Current Generations: The Baby Boomers, X, Y and Z in the Context of Human Capital Management of the 21st Century in Selected Corporations in the Czech Republic. </w:t>
            </w:r>
            <w:r>
              <w:rPr>
                <w:i/>
                <w:lang w:val="en-US"/>
              </w:rPr>
              <w:t>Littera</w:t>
            </w:r>
            <w:r>
              <w:rPr>
                <w:i/>
              </w:rPr>
              <w:t xml:space="preserve"> Scripta</w:t>
            </w:r>
            <w:r>
              <w:t xml:space="preserve">. 2016, Volume 9, Issue 2, pp. 25-45. ISSN 1805-9112. </w:t>
            </w:r>
            <w:r>
              <w:rPr>
                <w:szCs w:val="32"/>
              </w:rPr>
              <w:t xml:space="preserve">Available at: </w:t>
            </w:r>
            <w:r>
              <w:t>&lt;</w:t>
            </w:r>
            <w:r>
              <w:rPr>
                <w:u w:val="single"/>
              </w:rPr>
              <w:t>http://journals.vstecb.cz/category/littera-scripta/9-rocnik/2_2016</w:t>
            </w:r>
            <w:r>
              <w:t>/&gt;.</w:t>
            </w:r>
          </w:p>
          <w:p w14:paraId="26847266" w14:textId="77777777" w:rsidR="005A5F75" w:rsidRDefault="005A5F75" w:rsidP="0033230F">
            <w:pPr>
              <w:jc w:val="both"/>
              <w:pPrChange w:id="644" w:author="Trefilová Pavla" w:date="2018-09-04T14:49:00Z">
                <w:pPr/>
              </w:pPrChange>
            </w:pPr>
            <w:r>
              <w:t xml:space="preserve">BEJTKOVSKÝ, J. </w:t>
            </w:r>
            <w:r>
              <w:rPr>
                <w:lang w:val="en-US"/>
              </w:rPr>
              <w:t xml:space="preserve">Human Capital Management in Banking Institutions in Connection with the Population Ageing Process, Age Management Philosophy and the Concept of Corporate Social Responsibility in the Czech Republic. </w:t>
            </w:r>
            <w:r>
              <w:rPr>
                <w:i/>
                <w:lang w:val="fr-FR"/>
              </w:rPr>
              <w:t>Acta Universitatis Agriculturae et Silviculturae</w:t>
            </w:r>
            <w:r>
              <w:rPr>
                <w:i/>
              </w:rPr>
              <w:t xml:space="preserve"> Mendelianae Brunensis</w:t>
            </w:r>
            <w:r>
              <w:t xml:space="preserve">. 2015, Volume 63, Issue 6, pp. 1815-1823. </w:t>
            </w:r>
            <w:r w:rsidRPr="00433C89">
              <w:t xml:space="preserve">ISSN 2464-8310. </w:t>
            </w:r>
            <w:r>
              <w:rPr>
                <w:szCs w:val="32"/>
              </w:rPr>
              <w:t>Available at:</w:t>
            </w:r>
            <w:r w:rsidRPr="00433C89">
              <w:t xml:space="preserve"> </w:t>
            </w:r>
            <w:r>
              <w:t>&lt;</w:t>
            </w:r>
            <w:r>
              <w:rPr>
                <w:u w:val="single"/>
              </w:rPr>
              <w:t>http://dx.doi.org/10.11118/actaun201563061815</w:t>
            </w:r>
            <w:r>
              <w:t>&gt;.</w:t>
            </w:r>
          </w:p>
          <w:p w14:paraId="42258AA5" w14:textId="77777777" w:rsidR="005A5F75" w:rsidRDefault="005A5F75" w:rsidP="0033230F">
            <w:pPr>
              <w:jc w:val="both"/>
              <w:pPrChange w:id="645" w:author="Trefilová Pavla" w:date="2018-09-04T14:49:00Z">
                <w:pPr/>
              </w:pPrChange>
            </w:pPr>
            <w:r>
              <w:t xml:space="preserve">BEJTKOVSKÝ, J. </w:t>
            </w:r>
            <w:r>
              <w:rPr>
                <w:i/>
              </w:rPr>
              <w:t>Zaměstnanci věkové kategorie 50+ z pohledu řízení lidských zdrojů</w:t>
            </w:r>
            <w:r>
              <w:t>. 1. vyd. Žilina: Georg, 2013, 218 s. ISBN 978-80-8154-052-3.</w:t>
            </w:r>
          </w:p>
          <w:p w14:paraId="1B42D516" w14:textId="77777777" w:rsidR="0033230F" w:rsidRDefault="0033230F" w:rsidP="0033230F">
            <w:pPr>
              <w:jc w:val="both"/>
              <w:rPr>
                <w:ins w:id="646" w:author="Trefilová Pavla" w:date="2018-09-04T14:50:00Z"/>
              </w:rPr>
            </w:pPr>
            <w:ins w:id="647" w:author="Trefilová Pavla" w:date="2018-09-04T14:50:00Z">
              <w:r w:rsidRPr="00E66B0B">
                <w:rPr>
                  <w:i/>
                </w:rPr>
                <w:t>Přehled projektové činnosti</w:t>
              </w:r>
              <w:r>
                <w:rPr>
                  <w:i/>
                </w:rPr>
                <w:t>:</w:t>
              </w:r>
            </w:ins>
          </w:p>
          <w:p w14:paraId="6DF57CCA" w14:textId="77777777" w:rsidR="0033230F" w:rsidRDefault="0033230F" w:rsidP="0033230F">
            <w:pPr>
              <w:rPr>
                <w:ins w:id="648" w:author="Trefilová Pavla" w:date="2018-09-04T14:50:00Z"/>
              </w:rPr>
            </w:pPr>
            <w:ins w:id="649" w:author="Trefilová Pavla" w:date="2018-09-04T14:50:00Z">
              <w:r>
                <w:t>T</w:t>
              </w:r>
              <w:r w:rsidRPr="00711F41">
                <w:t xml:space="preserve">A </w:t>
              </w:r>
              <w:r>
                <w:t>ČR TD010129 Výkonový potenciál pracovníků 50+ a specifické formy řízení lidských zdrojů podniku 2012-2013 (člen řešitelského týmu</w:t>
              </w:r>
              <w:r w:rsidRPr="00711F41">
                <w:t>)</w:t>
              </w:r>
              <w:r>
                <w:t xml:space="preserve">.    </w:t>
              </w:r>
            </w:ins>
          </w:p>
          <w:p w14:paraId="3544C2BE" w14:textId="7DC13C61" w:rsidR="00B7510B" w:rsidRDefault="0033230F" w:rsidP="0033230F">
            <w:pPr>
              <w:jc w:val="both"/>
              <w:rPr>
                <w:b/>
              </w:rPr>
              <w:pPrChange w:id="650" w:author="Trefilová Pavla" w:date="2018-09-04T14:49:00Z">
                <w:pPr>
                  <w:jc w:val="both"/>
                </w:pPr>
              </w:pPrChange>
            </w:pPr>
            <w:ins w:id="651" w:author="Trefilová Pavla" w:date="2018-09-04T14:50:00Z">
              <w:r w:rsidRPr="002D3B7D">
                <w:rPr>
                  <w:szCs w:val="22"/>
                </w:rPr>
                <w:t xml:space="preserve">GA ČR 406/08/0459 </w:t>
              </w:r>
              <w:r w:rsidRPr="002D3B7D">
                <w:t>Rozvoj tacitních znalostí manažerů 2008-2010 (člen řešitelského týmu).</w:t>
              </w:r>
            </w:ins>
            <w:del w:id="652" w:author="Trefilová Pavla" w:date="2018-09-04T14:50:00Z">
              <w:r w:rsidR="005A5F75" w:rsidDel="0033230F">
                <w:delText xml:space="preserve">TA ČR TD010129 Výkonový potenciál pracovníků 50+ a specifické formy řízení lidských zdrojů podniku 2012-2013 (člen řešitelského týmu).    </w:delText>
              </w:r>
            </w:del>
          </w:p>
        </w:tc>
      </w:tr>
      <w:tr w:rsidR="00B7510B" w14:paraId="7CF33B95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C97DFD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68535EB" w14:textId="77777777" w:rsidTr="0033230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653" w:author="Trefilová Pavla" w:date="2018-09-04T14:51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0"/>
          <w:trPrChange w:id="654" w:author="Trefilová Pavla" w:date="2018-09-04T14:51:00Z">
            <w:trPr>
              <w:trHeight w:val="328"/>
            </w:trPr>
          </w:trPrChange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5" w:author="Trefilová Pavla" w:date="2018-09-04T14:51:00Z">
              <w:tcPr>
                <w:tcW w:w="9356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A41B9E5" w14:textId="77777777" w:rsidR="00B7510B" w:rsidRDefault="00B7510B" w:rsidP="00B7510B"/>
        </w:tc>
      </w:tr>
      <w:tr w:rsidR="00B7510B" w14:paraId="164CDAF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F726D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3D6649B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2DE49C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34C21FDB" w14:textId="77777777" w:rsidR="00B7510B" w:rsidRDefault="00B7510B" w:rsidP="00B7510B">
            <w:pPr>
              <w:jc w:val="both"/>
            </w:pPr>
          </w:p>
        </w:tc>
      </w:tr>
    </w:tbl>
    <w:p w14:paraId="1D7A1239" w14:textId="77777777" w:rsidR="005A5F75" w:rsidRDefault="005A5F75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4FCA6F1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F19E74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64F321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41415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188C08A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0123B04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74192E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9AD1C4D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0BD3DEE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12D98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D3621D8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6ACF46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FD7A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5514C53" w14:textId="21238F99" w:rsidR="00B7510B" w:rsidRDefault="005A5F75" w:rsidP="00B7510B">
            <w:pPr>
              <w:jc w:val="both"/>
            </w:pPr>
            <w:r>
              <w:t>Petra B</w:t>
            </w:r>
            <w:r w:rsidR="0033230F">
              <w:t>ENYAHYA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AEA11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109B08CA" w14:textId="77777777" w:rsidR="00B7510B" w:rsidRDefault="00B7510B" w:rsidP="00B7510B">
            <w:pPr>
              <w:jc w:val="both"/>
            </w:pPr>
            <w:r>
              <w:t>Ing. Ph</w:t>
            </w:r>
            <w:r w:rsidR="005A5F75">
              <w:t>.</w:t>
            </w:r>
            <w:r>
              <w:t>D.</w:t>
            </w:r>
          </w:p>
        </w:tc>
      </w:tr>
      <w:tr w:rsidR="00B7510B" w14:paraId="0F96382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42967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3817B12" w14:textId="77777777" w:rsidR="00B7510B" w:rsidRDefault="00B7510B" w:rsidP="005A5F75">
            <w:pPr>
              <w:jc w:val="both"/>
            </w:pPr>
            <w:r>
              <w:t>19</w:t>
            </w:r>
            <w:r w:rsidR="005A5F75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295B44D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D6BF99E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253E7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7DBA60C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07DD06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5B01804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FA60E5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0F617A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BF70EF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0058E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0498765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FDC115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8924D2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3BA588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080ABD1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34C62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45B0A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079EB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7EE2146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236389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526E708" w14:textId="77777777" w:rsidR="00B7510B" w:rsidRDefault="00B7510B" w:rsidP="00B7510B">
            <w:pPr>
              <w:jc w:val="both"/>
            </w:pPr>
          </w:p>
        </w:tc>
      </w:tr>
      <w:tr w:rsidR="00B7510B" w14:paraId="404A9AD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47E16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09ED4E0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185998E0" w14:textId="77777777" w:rsidR="00B7510B" w:rsidRDefault="00B7510B" w:rsidP="00B7510B">
            <w:pPr>
              <w:jc w:val="both"/>
            </w:pPr>
          </w:p>
        </w:tc>
      </w:tr>
      <w:tr w:rsidR="00B7510B" w14:paraId="0528FA4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0922552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E389751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0174CF8" w14:textId="77777777" w:rsidR="005A5F75" w:rsidRDefault="005A5F75" w:rsidP="005A5F75">
            <w:pPr>
              <w:ind w:left="578" w:hanging="578"/>
              <w:rPr>
                <w:lang w:val="sk-SK"/>
              </w:rPr>
            </w:pPr>
            <w:r>
              <w:rPr>
                <w:b/>
                <w:lang w:val="sk-SK"/>
              </w:rPr>
              <w:t xml:space="preserve">2001-2008 </w:t>
            </w:r>
            <w:r w:rsidR="000D2337">
              <w:rPr>
                <w:b/>
                <w:lang w:val="sk-SK"/>
              </w:rPr>
              <w:t>-</w:t>
            </w:r>
            <w:r>
              <w:rPr>
                <w:lang w:val="sk-SK"/>
              </w:rPr>
              <w:t xml:space="preserve"> Univerzita Tomáše Bati ve Zlíně, Fakulta managementu a ekonomiky, obor Ekonomika </w:t>
            </w:r>
            <w:r>
              <w:rPr>
                <w:lang w:val="sk-SK"/>
              </w:rPr>
              <w:br/>
              <w:t xml:space="preserve">         a m</w:t>
            </w:r>
            <w:r>
              <w:t>anagement, (</w:t>
            </w:r>
            <w:r>
              <w:rPr>
                <w:b/>
              </w:rPr>
              <w:t>Ph.D.</w:t>
            </w:r>
            <w:r>
              <w:t>)</w:t>
            </w:r>
          </w:p>
          <w:p w14:paraId="68F07645" w14:textId="77777777" w:rsidR="005A5F75" w:rsidRDefault="005A5F75" w:rsidP="005A5F75">
            <w:pPr>
              <w:ind w:left="578" w:hanging="578"/>
            </w:pPr>
            <w:r>
              <w:rPr>
                <w:b/>
                <w:lang w:val="sk-SK"/>
              </w:rPr>
              <w:t>1999-2001</w:t>
            </w:r>
            <w:r>
              <w:rPr>
                <w:lang w:val="sk-SK"/>
              </w:rPr>
              <w:t xml:space="preserve"> - Univerzita Tomáše Bati ve Zlíně, Fakulta managementu a ekonomiky, obor </w:t>
            </w:r>
            <w:r>
              <w:t xml:space="preserve">Management, </w:t>
            </w:r>
            <w:r>
              <w:br/>
              <w:t xml:space="preserve">         marketing, (</w:t>
            </w:r>
            <w:r>
              <w:rPr>
                <w:b/>
              </w:rPr>
              <w:t>Ing.</w:t>
            </w:r>
            <w:r>
              <w:t>)</w:t>
            </w:r>
          </w:p>
          <w:p w14:paraId="6BF62D66" w14:textId="77777777" w:rsidR="00B7510B" w:rsidRDefault="005A5F75" w:rsidP="000D2337">
            <w:pPr>
              <w:rPr>
                <w:b/>
              </w:rPr>
            </w:pPr>
            <w:r>
              <w:rPr>
                <w:b/>
                <w:lang w:val="sk-SK"/>
              </w:rPr>
              <w:t>1996-1999</w:t>
            </w:r>
            <w:r w:rsidR="000D2337">
              <w:rPr>
                <w:b/>
                <w:lang w:val="sk-SK"/>
              </w:rPr>
              <w:t xml:space="preserve"> -</w:t>
            </w:r>
            <w:r>
              <w:rPr>
                <w:lang w:val="sk-SK"/>
              </w:rPr>
              <w:t xml:space="preserve"> Vysoké učení technické v Brně, Fakulta managementu a ekonomiky ve Zlíně, obor Management </w:t>
            </w:r>
            <w:r>
              <w:rPr>
                <w:lang w:val="sk-SK"/>
              </w:rPr>
              <w:br/>
              <w:t xml:space="preserve">                     a ekonomika (</w:t>
            </w:r>
            <w:r>
              <w:rPr>
                <w:b/>
                <w:lang w:val="sk-SK"/>
              </w:rPr>
              <w:t>Bc.</w:t>
            </w:r>
            <w:r>
              <w:rPr>
                <w:lang w:val="sk-SK"/>
              </w:rPr>
              <w:t>)</w:t>
            </w:r>
          </w:p>
        </w:tc>
      </w:tr>
      <w:tr w:rsidR="00B7510B" w14:paraId="152F28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C11E29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5E0B2D0C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D32A32D" w14:textId="77777777" w:rsidR="00B7510B" w:rsidRDefault="005A5F75" w:rsidP="005A5F75">
            <w:r>
              <w:rPr>
                <w:b/>
              </w:rPr>
              <w:t>2003-2008</w:t>
            </w:r>
            <w:r w:rsidR="000D2337">
              <w:rPr>
                <w:b/>
              </w:rPr>
              <w:t xml:space="preserve"> -</w:t>
            </w:r>
            <w:r>
              <w:t xml:space="preserve"> </w:t>
            </w:r>
            <w:r w:rsidR="000D2337">
              <w:t xml:space="preserve">  </w:t>
            </w:r>
            <w:r>
              <w:t xml:space="preserve">Univerzita Tomáše Bati ve Zlíně, Fakulta managementu a ekonomiky, Ústav managementu, </w:t>
            </w:r>
            <w:r>
              <w:br/>
              <w:t xml:space="preserve">                       akademický pracovník na pozici asistent</w:t>
            </w:r>
          </w:p>
          <w:p w14:paraId="2AAAD0E9" w14:textId="77777777" w:rsidR="000D2337" w:rsidRDefault="000D2337" w:rsidP="000D2337">
            <w:r>
              <w:rPr>
                <w:b/>
              </w:rPr>
              <w:t>2008-dosud -</w:t>
            </w:r>
            <w:r>
              <w:t xml:space="preserve"> Univerzita Tomáše Bati ve Zlíně, Fakulta managementu a ekonomiky, Ústav managementu </w:t>
            </w:r>
            <w:r>
              <w:br/>
              <w:t xml:space="preserve">                       a marketingu, akademický pracovník na pozici odborný asistent</w:t>
            </w:r>
          </w:p>
          <w:p w14:paraId="761D5322" w14:textId="77777777" w:rsidR="000D2337" w:rsidRDefault="000D2337" w:rsidP="005A5F75"/>
        </w:tc>
      </w:tr>
      <w:tr w:rsidR="00B7510B" w14:paraId="72D8595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DCBFC33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971E5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75077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1AB473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1240A5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75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0CC9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5A8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0CC3C4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BF094D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D4934F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7006867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ADF190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191D7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8C5DAF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DB49" w14:textId="77777777" w:rsidR="00B7510B" w:rsidRDefault="00E15DCF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821F" w14:textId="77777777" w:rsidR="00B7510B" w:rsidRDefault="00E15DCF" w:rsidP="00E15DCF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3A9D2" w14:textId="77777777" w:rsidR="00B7510B" w:rsidRDefault="00E15DCF" w:rsidP="00E15DCF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7510B" w14:paraId="04FDDBB5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B298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6B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BF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15B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0A4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3EB04A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AABDC7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9E253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167598B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E3529A1" w14:textId="77777777" w:rsidR="006C667E" w:rsidRPr="0092277F" w:rsidRDefault="006C667E" w:rsidP="006C667E">
            <w:r w:rsidRPr="0092277F">
              <w:t>Garantování předmětů z oblasti managementu (např. Kultura manažerské komunikace, Business Ethics, Komunikační praxe).</w:t>
            </w:r>
          </w:p>
          <w:p w14:paraId="688AD702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38271B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E2FFF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121E81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3DFBE8E" w14:textId="77777777" w:rsidR="0033230F" w:rsidRDefault="0033230F" w:rsidP="0033230F">
            <w:pPr>
              <w:tabs>
                <w:tab w:val="left" w:pos="709"/>
              </w:tabs>
              <w:jc w:val="both"/>
              <w:rPr>
                <w:ins w:id="656" w:author="Trefilová Pavla" w:date="2018-09-04T14:50:00Z"/>
              </w:rPr>
            </w:pPr>
            <w:ins w:id="657" w:author="Trefilová Pavla" w:date="2018-09-04T14:50:00Z">
              <w:r>
                <w:t xml:space="preserve">BENYAHYA, P. How to educate managers to support knowledge sharing in their companies? In </w:t>
              </w:r>
              <w:r w:rsidRPr="00F3131F">
                <w:rPr>
                  <w:i/>
                </w:rPr>
                <w:t>INTED 2017 Proceedings, 11th International Technology, Education and Development Conference</w:t>
              </w:r>
              <w:r>
                <w:t xml:space="preserve">. Valencia, 2017. ISBN 978-84-617-8491-2. </w:t>
              </w:r>
            </w:ins>
          </w:p>
          <w:p w14:paraId="499E3224" w14:textId="77777777" w:rsidR="0033230F" w:rsidRDefault="0033230F" w:rsidP="0033230F">
            <w:pPr>
              <w:tabs>
                <w:tab w:val="left" w:pos="709"/>
              </w:tabs>
              <w:jc w:val="both"/>
              <w:rPr>
                <w:ins w:id="658" w:author="Trefilová Pavla" w:date="2018-09-04T14:50:00Z"/>
              </w:rPr>
            </w:pPr>
            <w:ins w:id="659" w:author="Trefilová Pavla" w:date="2018-09-04T14:50:00Z">
              <w:r w:rsidRPr="00E66B0B">
                <w:rPr>
                  <w:i/>
                </w:rPr>
                <w:t>Přehled projektové činnosti:</w:t>
              </w:r>
            </w:ins>
          </w:p>
          <w:p w14:paraId="54F65FC6" w14:textId="77777777" w:rsidR="0033230F" w:rsidRDefault="0033230F" w:rsidP="0033230F">
            <w:pPr>
              <w:tabs>
                <w:tab w:val="left" w:pos="709"/>
              </w:tabs>
              <w:jc w:val="both"/>
              <w:rPr>
                <w:ins w:id="660" w:author="Trefilová Pavla" w:date="2018-09-04T14:50:00Z"/>
              </w:rPr>
            </w:pPr>
            <w:ins w:id="661" w:author="Trefilová Pavla" w:date="2018-09-04T14:50:00Z">
              <w:r>
                <w:t>T</w:t>
              </w:r>
              <w:r w:rsidRPr="00711F41">
                <w:t xml:space="preserve">A </w:t>
              </w:r>
              <w:r>
                <w:t>ČR TD010129 Výkonový potenciál pracovníků 50+ a specifické formy řízení lidských zdrojů podniku 2012-2013 (člen řešitelského týmu</w:t>
              </w:r>
              <w:r w:rsidRPr="00711F41">
                <w:t>)</w:t>
              </w:r>
              <w:r>
                <w:t>.</w:t>
              </w:r>
            </w:ins>
          </w:p>
          <w:p w14:paraId="6E520C51" w14:textId="0AC520D3" w:rsidR="00E15DCF" w:rsidDel="0033230F" w:rsidRDefault="0033230F" w:rsidP="0033230F">
            <w:pPr>
              <w:tabs>
                <w:tab w:val="left" w:pos="709"/>
              </w:tabs>
              <w:jc w:val="both"/>
              <w:rPr>
                <w:del w:id="662" w:author="Trefilová Pavla" w:date="2018-09-04T14:50:00Z"/>
              </w:rPr>
              <w:pPrChange w:id="663" w:author="Trefilová Pavla" w:date="2018-09-04T14:50:00Z">
                <w:pPr>
                  <w:tabs>
                    <w:tab w:val="left" w:pos="709"/>
                  </w:tabs>
                </w:pPr>
              </w:pPrChange>
            </w:pPr>
            <w:ins w:id="664" w:author="Trefilová Pavla" w:date="2018-09-04T14:50:00Z">
              <w:r>
                <w:rPr>
                  <w:szCs w:val="22"/>
                </w:rPr>
                <w:t>G</w:t>
              </w:r>
              <w:r w:rsidRPr="002D3B7D">
                <w:rPr>
                  <w:szCs w:val="22"/>
                </w:rPr>
                <w:t xml:space="preserve">A ČR 406/08/0459 </w:t>
              </w:r>
              <w:r w:rsidRPr="002D3B7D">
                <w:t>Rozvoj tacitních znalostí manažerů 2008-2010 (člen řešitelského týmu).</w:t>
              </w:r>
            </w:ins>
            <w:del w:id="665" w:author="Trefilová Pavla" w:date="2018-09-04T14:50:00Z">
              <w:r w:rsidR="00E15DCF" w:rsidDel="0033230F">
                <w:delText xml:space="preserve">BENYAHYA, P. How to educate managers to support knowledge sharing in their companies? In </w:delText>
              </w:r>
              <w:r w:rsidR="00E15DCF" w:rsidDel="0033230F">
                <w:rPr>
                  <w:i/>
                </w:rPr>
                <w:delText>INTED 2017 Proceedings, 11th International Technology, Education and Development Conference</w:delText>
              </w:r>
              <w:r w:rsidR="00E15DCF" w:rsidDel="0033230F">
                <w:delText xml:space="preserve">. Valencia 2017, ISBN 978-84-617-8491-2. </w:delText>
              </w:r>
            </w:del>
          </w:p>
          <w:p w14:paraId="5CAF6327" w14:textId="3E7F235F" w:rsidR="00E15DCF" w:rsidDel="0033230F" w:rsidRDefault="00E15DCF" w:rsidP="0033230F">
            <w:pPr>
              <w:tabs>
                <w:tab w:val="left" w:pos="709"/>
              </w:tabs>
              <w:jc w:val="both"/>
              <w:rPr>
                <w:del w:id="666" w:author="Trefilová Pavla" w:date="2018-09-04T14:50:00Z"/>
              </w:rPr>
              <w:pPrChange w:id="667" w:author="Trefilová Pavla" w:date="2018-09-04T14:50:00Z">
                <w:pPr>
                  <w:tabs>
                    <w:tab w:val="left" w:pos="709"/>
                  </w:tabs>
                </w:pPr>
              </w:pPrChange>
            </w:pPr>
            <w:del w:id="668" w:author="Trefilová Pavla" w:date="2018-09-04T14:50:00Z">
              <w:r w:rsidDel="0033230F">
                <w:delText xml:space="preserve">KRESSOVÁ, P. The Experience of the Czech Managers with Training and Development Courses for Managers. International. </w:delText>
              </w:r>
              <w:r w:rsidDel="0033230F">
                <w:rPr>
                  <w:i/>
                </w:rPr>
                <w:delText>Journal of Knowledge, Culture and Change Management</w:delText>
              </w:r>
              <w:r w:rsidDel="0033230F">
                <w:delText>, 2012, Vol. 11, Is. 4, p. 283-296. ISSN 1447-9524.</w:delText>
              </w:r>
            </w:del>
          </w:p>
          <w:p w14:paraId="4F7BC661" w14:textId="2746FE1B" w:rsidR="00E15DCF" w:rsidDel="0033230F" w:rsidRDefault="00E15DCF" w:rsidP="0033230F">
            <w:pPr>
              <w:tabs>
                <w:tab w:val="left" w:pos="709"/>
              </w:tabs>
              <w:jc w:val="both"/>
              <w:rPr>
                <w:del w:id="669" w:author="Trefilová Pavla" w:date="2018-09-04T14:50:00Z"/>
              </w:rPr>
              <w:pPrChange w:id="670" w:author="Trefilová Pavla" w:date="2018-09-04T14:50:00Z">
                <w:pPr>
                  <w:tabs>
                    <w:tab w:val="left" w:pos="709"/>
                  </w:tabs>
                </w:pPr>
              </w:pPrChange>
            </w:pPr>
            <w:del w:id="671" w:author="Trefilová Pavla" w:date="2018-09-04T14:50:00Z">
              <w:r w:rsidDel="0033230F">
                <w:delText xml:space="preserve">KRESSOVÁ, P. Management  Development from Czech Managers Point of View. In </w:delText>
              </w:r>
              <w:r w:rsidDel="0033230F">
                <w:rPr>
                  <w:i/>
                </w:rPr>
                <w:delText>Proceedings of the 9th International Konference Liberec Economic Forum</w:delText>
              </w:r>
              <w:r w:rsidDel="0033230F">
                <w:delText xml:space="preserve">. 2009. Technical University of Liberec: Liberec 2009, ISBN 978-80-7372-523-5. </w:delText>
              </w:r>
            </w:del>
          </w:p>
          <w:p w14:paraId="3A393488" w14:textId="737B9DF1" w:rsidR="0033230F" w:rsidDel="0033230F" w:rsidRDefault="00E15DCF" w:rsidP="0033230F">
            <w:pPr>
              <w:tabs>
                <w:tab w:val="left" w:pos="709"/>
              </w:tabs>
              <w:jc w:val="both"/>
              <w:rPr>
                <w:del w:id="672" w:author="Trefilová Pavla" w:date="2018-09-04T14:50:00Z"/>
              </w:rPr>
              <w:pPrChange w:id="673" w:author="Trefilová Pavla" w:date="2018-09-04T14:50:00Z">
                <w:pPr>
                  <w:tabs>
                    <w:tab w:val="left" w:pos="709"/>
                  </w:tabs>
                </w:pPr>
              </w:pPrChange>
            </w:pPr>
            <w:del w:id="674" w:author="Trefilová Pavla" w:date="2018-09-04T14:50:00Z">
              <w:r w:rsidDel="0033230F">
                <w:delText xml:space="preserve">KRESSOVÁ, P. Kvalifikace, způsobilosti a tacitní znalosti manažerů. In GREGAR, Aleš (ed.) a kol. </w:delText>
              </w:r>
              <w:r w:rsidDel="0033230F">
                <w:rPr>
                  <w:i/>
                </w:rPr>
                <w:delText>Tacitní znalosti a úspěšné řízení: monografie k závěrům řešení projektu GA ČR, reg. č. 406/08/0459</w:delText>
              </w:r>
              <w:r w:rsidDel="0033230F">
                <w:delText xml:space="preserve">, </w:delText>
              </w:r>
              <w:r w:rsidDel="0033230F">
                <w:rPr>
                  <w:i/>
                </w:rPr>
                <w:delText>Rozvoj tacitních znalostí manažerů</w:delText>
              </w:r>
              <w:r w:rsidDel="0033230F">
                <w:delText xml:space="preserve">. Martin: Alfa print, 2011, s. 89 – 103. ISBN 978-80-970360-1-0. </w:delText>
              </w:r>
            </w:del>
          </w:p>
          <w:p w14:paraId="0802DE96" w14:textId="68670961" w:rsidR="00B7510B" w:rsidRDefault="00E15DCF" w:rsidP="0033230F">
            <w:pPr>
              <w:jc w:val="both"/>
              <w:rPr>
                <w:b/>
              </w:rPr>
              <w:pPrChange w:id="675" w:author="Trefilová Pavla" w:date="2018-09-04T14:50:00Z">
                <w:pPr>
                  <w:jc w:val="both"/>
                </w:pPr>
              </w:pPrChange>
            </w:pPr>
            <w:del w:id="676" w:author="Trefilová Pavla" w:date="2018-09-04T14:50:00Z">
              <w:r w:rsidDel="0033230F">
                <w:delText>TA ČR TD010129 Výkonový potenciál pracovníků 50+ a specifické formy řízení lidských zdrojů podniku 2012-2013 (člen řešitelského týmu).</w:delText>
              </w:r>
            </w:del>
          </w:p>
        </w:tc>
      </w:tr>
      <w:tr w:rsidR="00B7510B" w14:paraId="00E75743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D2DFFA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3983DC52" w14:textId="77777777" w:rsidTr="00E15DC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45DC" w14:textId="77777777" w:rsidR="00B7510B" w:rsidRDefault="00B7510B" w:rsidP="00B7510B"/>
        </w:tc>
      </w:tr>
      <w:tr w:rsidR="00B7510B" w14:paraId="3E4C550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2A7FB1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5158C898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614593E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5B07A2F" w14:textId="77777777" w:rsidR="00B7510B" w:rsidRDefault="00B7510B" w:rsidP="00B7510B">
            <w:pPr>
              <w:jc w:val="both"/>
            </w:pPr>
          </w:p>
        </w:tc>
      </w:tr>
    </w:tbl>
    <w:p w14:paraId="11670CB2" w14:textId="77777777" w:rsidR="00E15DCF" w:rsidRDefault="00E15DC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1450FB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95EB4A6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740A4EA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1777C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FDFB406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743FAF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A783BE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19EE1A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A25583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5FED4A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C300B10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892B8B6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5B5923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1B815B6" w14:textId="6F5EEE96" w:rsidR="00B7510B" w:rsidRDefault="00E15DCF" w:rsidP="00B7510B">
            <w:pPr>
              <w:jc w:val="both"/>
            </w:pPr>
            <w:r>
              <w:t xml:space="preserve">Kamil </w:t>
            </w:r>
            <w:r w:rsidR="00CA66D2">
              <w:t>DOBEŠ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E25C2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99086DE" w14:textId="77777777" w:rsidR="00B7510B" w:rsidRDefault="00B7510B" w:rsidP="00B7510B">
            <w:pPr>
              <w:jc w:val="both"/>
            </w:pPr>
            <w:r>
              <w:t>Ing. Ph</w:t>
            </w:r>
            <w:r w:rsidR="00E15DCF">
              <w:t>.</w:t>
            </w:r>
            <w:r>
              <w:t>D.</w:t>
            </w:r>
          </w:p>
        </w:tc>
      </w:tr>
      <w:tr w:rsidR="00B7510B" w14:paraId="03BF485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FC4CB3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BB530E2" w14:textId="77777777" w:rsidR="00B7510B" w:rsidRDefault="00B7510B" w:rsidP="00E15DCF">
            <w:pPr>
              <w:jc w:val="both"/>
            </w:pPr>
            <w:r>
              <w:t>19</w:t>
            </w:r>
            <w:r w:rsidR="00E15DCF">
              <w:t>78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1212C9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B8523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A367B5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725B7E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D0C0A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1F51F52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E18226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C47B46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5E0E27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5F5C72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8ADFE10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5F89DD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DCC9FB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4065DA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EED5549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1EDB95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7ED41E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637E11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3440A51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44C8ACF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77608AE" w14:textId="77777777" w:rsidR="00B7510B" w:rsidRDefault="00B7510B" w:rsidP="00B7510B">
            <w:pPr>
              <w:jc w:val="both"/>
            </w:pPr>
          </w:p>
        </w:tc>
      </w:tr>
      <w:tr w:rsidR="00B7510B" w14:paraId="35E8EBC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28C3F09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FF10579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C6BFD7F" w14:textId="77777777" w:rsidR="00B7510B" w:rsidRDefault="00B7510B" w:rsidP="00B7510B">
            <w:pPr>
              <w:jc w:val="both"/>
            </w:pPr>
          </w:p>
        </w:tc>
      </w:tr>
      <w:tr w:rsidR="00B7510B" w14:paraId="0675A94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3AAB1D9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9D1EF8D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AEBBB4B" w14:textId="77777777" w:rsidR="00E15DCF" w:rsidRDefault="00E15DCF" w:rsidP="00E15DCF">
            <w:pPr>
              <w:autoSpaceDE w:val="0"/>
              <w:autoSpaceDN w:val="0"/>
              <w:adjustRightInd w:val="0"/>
              <w:ind w:left="1038" w:hanging="993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2001</w:t>
            </w:r>
            <w:r w:rsidR="000D2337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2008</w:t>
            </w:r>
            <w:r w:rsidR="000D2337">
              <w:rPr>
                <w:b/>
                <w:bCs/>
                <w:color w:val="000000"/>
                <w:szCs w:val="24"/>
              </w:rPr>
              <w:t xml:space="preserve"> -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707D166B" w14:textId="77777777" w:rsidR="00B7510B" w:rsidRDefault="00E15DCF" w:rsidP="000D2337">
            <w:pPr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1996</w:t>
            </w:r>
            <w:r w:rsidR="000D2337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2001</w:t>
            </w:r>
            <w:r w:rsidR="000D2337">
              <w:rPr>
                <w:b/>
                <w:bCs/>
                <w:color w:val="000000"/>
                <w:szCs w:val="24"/>
              </w:rPr>
              <w:t xml:space="preserve"> 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7EC71FF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5DF9E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3B88E0A0" w14:textId="77777777" w:rsidTr="00E15DCF">
        <w:trPr>
          <w:gridAfter w:val="1"/>
          <w:wAfter w:w="30" w:type="dxa"/>
          <w:trHeight w:val="66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8234132" w14:textId="77777777" w:rsidR="00B7510B" w:rsidRDefault="00E15DCF" w:rsidP="000D2337">
            <w:pPr>
              <w:jc w:val="both"/>
            </w:pPr>
            <w:r>
              <w:rPr>
                <w:b/>
                <w:color w:val="000000"/>
                <w:szCs w:val="24"/>
              </w:rPr>
              <w:t>9/2002</w:t>
            </w:r>
            <w:r w:rsidR="000D2337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0D2337">
              <w:rPr>
                <w:b/>
                <w:color w:val="000000"/>
                <w:szCs w:val="24"/>
              </w:rPr>
              <w:t xml:space="preserve"> 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</w:tc>
      </w:tr>
      <w:tr w:rsidR="00B7510B" w14:paraId="6A1A6C7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D1E1C3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72D256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A009577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72E7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7EAB625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B3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444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93F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592438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CF6C7C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81998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1CDD45E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25A5979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273AFD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0EF96B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3AF1" w14:textId="58AF6D1A" w:rsidR="00B7510B" w:rsidRDefault="00E15DCF" w:rsidP="00B7510B">
            <w:pPr>
              <w:jc w:val="both"/>
              <w:rPr>
                <w:b/>
              </w:rPr>
            </w:pPr>
            <w:del w:id="677" w:author="Trefilová Pavla" w:date="2018-09-04T14:58:00Z">
              <w:r w:rsidDel="00CA66D2">
                <w:rPr>
                  <w:b/>
                </w:rPr>
                <w:delText>1</w:delText>
              </w:r>
            </w:del>
            <w:ins w:id="678" w:author="Trefilová Pavla" w:date="2018-09-04T14:58:00Z">
              <w:r w:rsidR="00CA66D2">
                <w:rPr>
                  <w:b/>
                </w:rPr>
                <w:t>22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E473" w14:textId="22A1CECE" w:rsidR="00B7510B" w:rsidRDefault="00E15DCF" w:rsidP="00B7510B">
            <w:pPr>
              <w:jc w:val="both"/>
              <w:rPr>
                <w:b/>
              </w:rPr>
            </w:pPr>
            <w:del w:id="679" w:author="Trefilová Pavla" w:date="2018-09-04T14:59:00Z">
              <w:r w:rsidDel="00CA66D2">
                <w:rPr>
                  <w:b/>
                </w:rPr>
                <w:delText>21</w:delText>
              </w:r>
            </w:del>
            <w:ins w:id="680" w:author="Trefilová Pavla" w:date="2018-09-04T14:59:00Z">
              <w:r w:rsidR="00CA66D2">
                <w:rPr>
                  <w:b/>
                </w:rPr>
                <w:t>34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F2C2" w14:textId="77777777" w:rsidR="00B7510B" w:rsidRDefault="00E15DCF" w:rsidP="00B7510B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B7510B" w14:paraId="66DE311F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67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E5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8DE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3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0E6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8422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C0EB7C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50F6E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A5B560E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BAC5B2E" w14:textId="77777777" w:rsidR="006C667E" w:rsidRPr="0092277F" w:rsidRDefault="006C667E" w:rsidP="006C667E">
            <w:r>
              <w:t>Přednášení</w:t>
            </w:r>
            <w:r w:rsidRPr="0092277F">
              <w:t xml:space="preserve"> předmětů z oblasti </w:t>
            </w:r>
            <w:r>
              <w:t>ekonomie</w:t>
            </w:r>
            <w:r w:rsidRPr="0092277F">
              <w:t xml:space="preserve"> (</w:t>
            </w:r>
            <w:r>
              <w:t>Mikroekonomie, Microeconomics)</w:t>
            </w:r>
            <w:r w:rsidRPr="0092277F">
              <w:t>.</w:t>
            </w:r>
          </w:p>
          <w:p w14:paraId="6E32B51F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1CA454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D01313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4448CD4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7CF9785" w14:textId="77777777" w:rsidR="00E15DCF" w:rsidRDefault="00E15DCF" w:rsidP="00CA66D2">
            <w:pPr>
              <w:jc w:val="both"/>
              <w:rPr>
                <w:shd w:val="clear" w:color="auto" w:fill="FFFFFF"/>
              </w:rPr>
              <w:pPrChange w:id="681" w:author="Trefilová Pavla" w:date="2018-09-04T14:59:00Z">
                <w:pPr/>
              </w:pPrChange>
            </w:pPr>
            <w:r>
              <w:rPr>
                <w:shd w:val="clear" w:color="auto" w:fill="FFFFFF"/>
              </w:rPr>
              <w:t>BENDA-PROKEINOVÁ, R., DOBEŠ, K., MURA, L., BULECA, J. Engel’s approach as a tool for estimating consumer behaviour.</w:t>
            </w:r>
            <w:r>
              <w:rPr>
                <w:i/>
                <w:iCs/>
                <w:shd w:val="clear" w:color="auto" w:fill="FFFFFF"/>
              </w:rPr>
              <w:t> E a M Ekonomie a Management. </w:t>
            </w:r>
            <w:r>
              <w:rPr>
                <w:shd w:val="clear" w:color="auto" w:fill="FFFFFF"/>
              </w:rPr>
              <w:t xml:space="preserve">2017, roč. </w:t>
            </w:r>
            <w:r>
              <w:rPr>
                <w:iCs/>
                <w:shd w:val="clear" w:color="auto" w:fill="FFFFFF"/>
              </w:rPr>
              <w:t xml:space="preserve">20, č. </w:t>
            </w:r>
            <w:r>
              <w:rPr>
                <w:shd w:val="clear" w:color="auto" w:fill="FFFFFF"/>
              </w:rPr>
              <w:t>2, 15-29 s. ISSN 1212-3609. DOI:10.15240/tul/001/2017-2-002 (45%).</w:t>
            </w:r>
          </w:p>
          <w:p w14:paraId="01F4990C" w14:textId="77777777" w:rsidR="00E15DCF" w:rsidRDefault="00E15DCF" w:rsidP="00CA66D2">
            <w:pPr>
              <w:jc w:val="both"/>
              <w:pPrChange w:id="682" w:author="Trefilová Pavla" w:date="2018-09-04T14:59:00Z">
                <w:pPr/>
              </w:pPrChange>
            </w:pPr>
            <w:r>
              <w:t xml:space="preserve">SIMIONESCU M., LAZÁNYI K., SOPKOVÁ G., DOBEŠ K., BALCERZAK A. P. Determinants of Economic Growth in V4 Countries and Romania. </w:t>
            </w:r>
            <w:r>
              <w:rPr>
                <w:i/>
              </w:rPr>
              <w:t>Journal of Competitiveness</w:t>
            </w:r>
            <w:r>
              <w:t xml:space="preserve">. 2017, roč. 9, č. 1, 103-116 s. ISSN 1804-171X. DOI: 10.7441/joc.2017.01.07 (30%). </w:t>
            </w:r>
          </w:p>
          <w:p w14:paraId="1FA00FAB" w14:textId="77777777" w:rsidR="00E15DCF" w:rsidRDefault="00E15DCF" w:rsidP="00CA66D2">
            <w:pPr>
              <w:jc w:val="both"/>
              <w:rPr>
                <w:shd w:val="clear" w:color="auto" w:fill="FFFFFF"/>
              </w:rPr>
              <w:pPrChange w:id="683" w:author="Trefilová Pavla" w:date="2018-09-04T14:59:00Z">
                <w:pPr/>
              </w:pPrChange>
            </w:pPr>
            <w:r>
              <w:rPr>
                <w:shd w:val="clear" w:color="auto" w:fill="FFFFFF"/>
              </w:rPr>
              <w:t>DOBEŠ, K., VIRGLEROVÁ, Z. A statistical analysis of students' interest in financial professions on the czech labor market.</w:t>
            </w:r>
            <w:r>
              <w:rPr>
                <w:i/>
                <w:iCs/>
                <w:shd w:val="clear" w:color="auto" w:fill="FFFFFF"/>
              </w:rPr>
              <w:t> International Journal of Interdisciplinary Educational Studies. </w:t>
            </w:r>
            <w:r>
              <w:rPr>
                <w:shd w:val="clear" w:color="auto" w:fill="FFFFFF"/>
              </w:rPr>
              <w:t xml:space="preserve">2016, Volume </w:t>
            </w:r>
            <w:r>
              <w:rPr>
                <w:iCs/>
                <w:shd w:val="clear" w:color="auto" w:fill="FFFFFF"/>
              </w:rPr>
              <w:t xml:space="preserve">11, Issue </w:t>
            </w:r>
            <w:r>
              <w:rPr>
                <w:shd w:val="clear" w:color="auto" w:fill="FFFFFF"/>
              </w:rPr>
              <w:t>2, pp. 27-36.</w:t>
            </w:r>
            <w:r>
              <w:t xml:space="preserve"> </w:t>
            </w:r>
            <w:r>
              <w:rPr>
                <w:shd w:val="clear" w:color="auto" w:fill="FFFFFF"/>
              </w:rPr>
              <w:t xml:space="preserve">DOI: 10.18848/2327-011X/CGP/v11i02/27-36 (50%). </w:t>
            </w:r>
          </w:p>
          <w:p w14:paraId="5A85D057" w14:textId="77777777" w:rsidR="00E15DCF" w:rsidRDefault="00E15DCF" w:rsidP="00CA66D2">
            <w:pPr>
              <w:jc w:val="both"/>
              <w:rPr>
                <w:shd w:val="clear" w:color="auto" w:fill="FFFFFF"/>
              </w:rPr>
              <w:pPrChange w:id="684" w:author="Trefilová Pavla" w:date="2018-09-04T14:59:00Z">
                <w:pPr/>
              </w:pPrChange>
            </w:pPr>
            <w:r>
              <w:rPr>
                <w:shd w:val="clear" w:color="auto" w:fill="FFFFFF"/>
              </w:rPr>
              <w:t>SIMIONESCU, M., DOBEŠ, K., BREZINA, I., GAAL, A. GDP rate in the european union: Simulations based on panel data models.</w:t>
            </w:r>
            <w:r>
              <w:rPr>
                <w:i/>
                <w:iCs/>
                <w:shd w:val="clear" w:color="auto" w:fill="FFFFFF"/>
              </w:rPr>
              <w:t xml:space="preserve"> Journal of International Studies. </w:t>
            </w:r>
            <w:r>
              <w:rPr>
                <w:iCs/>
                <w:shd w:val="clear" w:color="auto" w:fill="FFFFFF"/>
              </w:rPr>
              <w:t xml:space="preserve">2016,  Volume 9, Issue </w:t>
            </w:r>
            <w:r>
              <w:rPr>
                <w:shd w:val="clear" w:color="auto" w:fill="FFFFFF"/>
              </w:rPr>
              <w:t>3, pp. 191-202. DOI:10.14254/2071-8330.2016/9-3/15 (30%)</w:t>
            </w:r>
          </w:p>
          <w:p w14:paraId="5A967371" w14:textId="77777777" w:rsidR="00E15DCF" w:rsidRDefault="00E15DCF" w:rsidP="00CA66D2">
            <w:pPr>
              <w:jc w:val="both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  <w:pPrChange w:id="685" w:author="Trefilová Pavla" w:date="2018-09-04T14:59:00Z">
                <w:pPr/>
              </w:pPrChange>
            </w:pPr>
            <w:r>
              <w:rPr>
                <w:shd w:val="clear" w:color="auto" w:fill="FFFFFF"/>
              </w:rPr>
              <w:t>DOBEŠ, K., JURÁSEK, M. Career aspirations of young people in the czech labour market.</w:t>
            </w:r>
            <w:r>
              <w:rPr>
                <w:i/>
                <w:iCs/>
                <w:shd w:val="clear" w:color="auto" w:fill="FFFFFF"/>
              </w:rPr>
              <w:t xml:space="preserve"> International Journal of Interdisciplinary Social and Community Studies. 2013, Volume 7, Issue </w:t>
            </w:r>
            <w:r>
              <w:rPr>
                <w:shd w:val="clear" w:color="auto" w:fill="FFFFFF"/>
              </w:rPr>
              <w:t>3, pp. 49-58. ISSN 2324-7576. DOI:10.18848/2324-7576/CGP/v07i03/53449 (50%)</w:t>
            </w:r>
            <w:r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  <w:t>.</w:t>
            </w:r>
          </w:p>
          <w:p w14:paraId="671404EC" w14:textId="77777777" w:rsidR="00CA66D2" w:rsidRDefault="00CA66D2" w:rsidP="00CA66D2">
            <w:pPr>
              <w:jc w:val="both"/>
              <w:rPr>
                <w:ins w:id="686" w:author="Trefilová Pavla" w:date="2018-09-04T14:59:00Z"/>
                <w:rFonts w:ascii="Helvetica" w:hAnsi="Helvetica" w:cs="Helvetica"/>
                <w:color w:val="444444"/>
                <w:sz w:val="18"/>
                <w:szCs w:val="18"/>
                <w:shd w:val="clear" w:color="auto" w:fill="FFFFFF"/>
              </w:rPr>
              <w:pPrChange w:id="687" w:author="Trefilová Pavla" w:date="2018-09-04T14:59:00Z">
                <w:pPr>
                  <w:jc w:val="both"/>
                </w:pPr>
              </w:pPrChange>
            </w:pPr>
            <w:ins w:id="688" w:author="Trefilová Pavla" w:date="2018-09-04T14:59:00Z">
              <w:r w:rsidRPr="00E66B0B">
                <w:rPr>
                  <w:i/>
                </w:rPr>
                <w:t>Přehled projektové činnosti:</w:t>
              </w:r>
            </w:ins>
          </w:p>
          <w:p w14:paraId="060DAFC6" w14:textId="77777777" w:rsidR="00CA66D2" w:rsidRDefault="00CA66D2" w:rsidP="00CA66D2">
            <w:pPr>
              <w:jc w:val="both"/>
              <w:rPr>
                <w:ins w:id="689" w:author="Trefilová Pavla" w:date="2018-09-04T14:59:00Z"/>
              </w:rPr>
              <w:pPrChange w:id="690" w:author="Trefilová Pavla" w:date="2018-09-04T14:59:00Z">
                <w:pPr>
                  <w:jc w:val="both"/>
                </w:pPr>
              </w:pPrChange>
            </w:pPr>
            <w:ins w:id="691" w:author="Trefilová Pavla" w:date="2018-09-04T14:59:00Z">
              <w:r w:rsidRPr="00711F41">
                <w:t>GA ČR P407/12/0821 Vytvoření českého nástroje pro měření akademických tacitních znalostí 2012-201</w:t>
              </w:r>
              <w:r>
                <w:t>4</w:t>
              </w:r>
              <w:r w:rsidRPr="00711F41">
                <w:t xml:space="preserve"> (</w:t>
              </w:r>
              <w:r>
                <w:t>člen řešitelského týmu</w:t>
              </w:r>
              <w:r w:rsidRPr="00711F41">
                <w:t>)</w:t>
              </w:r>
              <w:r>
                <w:t>.</w:t>
              </w:r>
            </w:ins>
          </w:p>
          <w:p w14:paraId="58D7AE16" w14:textId="561CF0D5" w:rsidR="00E15DCF" w:rsidDel="00CA66D2" w:rsidRDefault="00CA66D2" w:rsidP="00CA66D2">
            <w:pPr>
              <w:rPr>
                <w:del w:id="692" w:author="Trefilová Pavla" w:date="2018-09-04T14:59:00Z"/>
              </w:rPr>
            </w:pPr>
            <w:ins w:id="693" w:author="Trefilová Pavla" w:date="2018-09-04T14:59:00Z">
              <w:r w:rsidRPr="00454FC5">
                <w:t xml:space="preserve">TAČR </w:t>
              </w:r>
              <w:r>
                <w:t>–</w:t>
              </w:r>
              <w:r w:rsidRPr="00454FC5">
                <w:t xml:space="preserve"> </w:t>
              </w:r>
              <w:r>
                <w:t>TD020291</w:t>
              </w:r>
              <w:r w:rsidRPr="00454FC5">
                <w:t>Výzkum vývoje profesní orientace studentů středních škol s ohledem na parametrizaci jejich dalšího studia a trh práce</w:t>
              </w:r>
              <w:r>
                <w:t xml:space="preserve"> 2014-2015 (člen řešitelského týmu).</w:t>
              </w:r>
            </w:ins>
            <w:del w:id="694" w:author="Trefilová Pavla" w:date="2018-09-04T14:59:00Z">
              <w:r w:rsidR="00E15DCF" w:rsidDel="00CA66D2">
                <w:delText>GA ČR P407/12/0821 Vytvoření českého nástroje pro měření akademických tacitních znalostí 2012-2014 (člen řešitelského týmu).</w:delText>
              </w:r>
            </w:del>
          </w:p>
          <w:p w14:paraId="653E5B61" w14:textId="345B83A2" w:rsidR="00B7510B" w:rsidRDefault="00E15DCF" w:rsidP="00E15DCF">
            <w:pPr>
              <w:jc w:val="both"/>
              <w:rPr>
                <w:b/>
              </w:rPr>
            </w:pPr>
            <w:del w:id="695" w:author="Trefilová Pavla" w:date="2018-09-04T14:59:00Z">
              <w:r w:rsidDel="00CA66D2">
                <w:delText>TAČR – TD020291Výzkum vývoje profesní orientace studentů středních škol s ohledem na parametrizaci jejich dalšího studia a trh práce 2014-2015 (člen řešitelského týmu).</w:delText>
              </w:r>
            </w:del>
          </w:p>
        </w:tc>
      </w:tr>
      <w:tr w:rsidR="00B7510B" w14:paraId="20E88D8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DB6CC4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54062E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EE88" w14:textId="77777777" w:rsidR="00B7510B" w:rsidRDefault="00B7510B" w:rsidP="00B7510B">
            <w:r>
              <w:t>1999-2010 – Ekonomická univerzita Bratislava, akademický pracovník, práca na dohodu</w:t>
            </w:r>
          </w:p>
          <w:p w14:paraId="30ED9380" w14:textId="77777777" w:rsidR="00B7510B" w:rsidRDefault="00B7510B" w:rsidP="00B7510B">
            <w:r>
              <w:t>2013- dosud – Paneurópska vysoká škola Bratislava, akademický pracovník, čiastočný úväzok</w:t>
            </w:r>
          </w:p>
        </w:tc>
      </w:tr>
      <w:tr w:rsidR="00B7510B" w14:paraId="7D9F49D1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21F03B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ADF8954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1CA45EA5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8CF8E9F" w14:textId="77777777" w:rsidR="00B7510B" w:rsidRDefault="00B7510B" w:rsidP="00B7510B">
            <w:pPr>
              <w:jc w:val="both"/>
            </w:pPr>
          </w:p>
        </w:tc>
      </w:tr>
    </w:tbl>
    <w:p w14:paraId="62DFD1E2" w14:textId="77777777" w:rsidR="00CE2186" w:rsidRDefault="00CE218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8C8BE4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3F83A7CA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CAAE67A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839B2F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892A404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6576BF40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35892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7FB79A6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66E9EAE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793F4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210506B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3658213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6E60F3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2E37725" w14:textId="2956F8D4" w:rsidR="00B7510B" w:rsidRDefault="00E15DCF" w:rsidP="00B7510B">
            <w:pPr>
              <w:jc w:val="both"/>
            </w:pPr>
            <w:r>
              <w:t>Monika H</w:t>
            </w:r>
            <w:r w:rsidR="00CA66D2">
              <w:t>ORÁKOVÁ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B5E941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66330E8" w14:textId="77777777" w:rsidR="00B7510B" w:rsidRDefault="00B7510B" w:rsidP="00B7510B">
            <w:pPr>
              <w:jc w:val="both"/>
            </w:pPr>
            <w:r>
              <w:t>Ing. Ph</w:t>
            </w:r>
            <w:r w:rsidR="00E15DCF">
              <w:t>.</w:t>
            </w:r>
            <w:r>
              <w:t>D.</w:t>
            </w:r>
          </w:p>
        </w:tc>
      </w:tr>
      <w:tr w:rsidR="00B7510B" w14:paraId="07B1FBD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DFF8BF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FA90054" w14:textId="77777777" w:rsidR="00B7510B" w:rsidRDefault="00B7510B" w:rsidP="00E15DCF">
            <w:pPr>
              <w:jc w:val="both"/>
            </w:pPr>
            <w:r>
              <w:t>19</w:t>
            </w:r>
            <w:r w:rsidR="00E15DCF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17E9DE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17CD62D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D3150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7F26A8E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9EE769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C496B9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1AC349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2173B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517F0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18302D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A11B18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3D448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1E7B8D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ADE42A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166ADFE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D1B456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3A416C2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AB9D15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BAF9C2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5B06EA9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361D1C9" w14:textId="77777777" w:rsidR="00B7510B" w:rsidRDefault="00B7510B" w:rsidP="00B7510B">
            <w:pPr>
              <w:jc w:val="both"/>
            </w:pPr>
          </w:p>
        </w:tc>
      </w:tr>
      <w:tr w:rsidR="00B7510B" w14:paraId="1EEDF83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5A05E0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4441C9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408C157" w14:textId="77777777" w:rsidR="00B7510B" w:rsidRDefault="00B7510B" w:rsidP="00B7510B">
            <w:pPr>
              <w:jc w:val="both"/>
            </w:pPr>
          </w:p>
        </w:tc>
      </w:tr>
      <w:tr w:rsidR="00B7510B" w14:paraId="01D3906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A57B55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45A6C5A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C57D786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2009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2015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Studijní program: Ekonomika </w:t>
            </w:r>
            <w:r>
              <w:rPr>
                <w:color w:val="000000"/>
                <w:szCs w:val="24"/>
              </w:rPr>
              <w:br/>
              <w:t xml:space="preserve">                     a management, Obor: Management a ekonomika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40F3FF2E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2011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2013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 Bati ve Zlíně, Fakulta humanitních studií, Studijní program: Specializace </w:t>
            </w:r>
            <w:r>
              <w:rPr>
                <w:color w:val="000000"/>
                <w:szCs w:val="24"/>
              </w:rPr>
              <w:br/>
              <w:t xml:space="preserve">                     v pedagogice, Obor: Učitelství odborných předmětů pro střední školy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  <w:p w14:paraId="6B916DD6" w14:textId="77777777" w:rsidR="00CE2186" w:rsidRDefault="00CE2186" w:rsidP="00CE2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2007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2009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Studijní program: Ekonomika </w:t>
            </w:r>
            <w:r>
              <w:rPr>
                <w:color w:val="000000"/>
                <w:szCs w:val="24"/>
              </w:rPr>
              <w:br/>
              <w:t xml:space="preserve">                      a management, Obor: Management a marketing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452F9AAF" w14:textId="77777777" w:rsidR="00CE2186" w:rsidRDefault="00CE2186" w:rsidP="00CE2186">
            <w:pPr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2003</w:t>
            </w:r>
            <w:r w:rsidR="00A84338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2007 </w:t>
            </w:r>
            <w:r w:rsidR="00A84338" w:rsidRPr="00A84338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 – realizace na OA a VOŠE ve </w:t>
            </w:r>
          </w:p>
          <w:p w14:paraId="4E4E13CD" w14:textId="77777777" w:rsidR="00B7510B" w:rsidRDefault="00CE2186" w:rsidP="00CE2186">
            <w:pPr>
              <w:rPr>
                <w:b/>
              </w:rPr>
            </w:pPr>
            <w:r>
              <w:rPr>
                <w:color w:val="000000"/>
                <w:szCs w:val="24"/>
              </w:rPr>
              <w:t xml:space="preserve">                     Zlíně, Studijní program: Ekonomika a management, Obor: Marketing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39884D9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BFB7A1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0C4EFE2D" w14:textId="77777777" w:rsidTr="00CE2186">
        <w:trPr>
          <w:gridAfter w:val="1"/>
          <w:wAfter w:w="30" w:type="dxa"/>
          <w:trHeight w:val="580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D15E716" w14:textId="77777777" w:rsidR="00B7510B" w:rsidRDefault="00CE2186" w:rsidP="00A84338">
            <w:pPr>
              <w:jc w:val="both"/>
            </w:pPr>
            <w:r>
              <w:rPr>
                <w:b/>
                <w:color w:val="000000"/>
                <w:szCs w:val="24"/>
              </w:rPr>
              <w:t>9/2010</w:t>
            </w:r>
            <w:r w:rsidR="00A84338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A84338">
              <w:rPr>
                <w:b/>
                <w:color w:val="000000"/>
                <w:szCs w:val="24"/>
              </w:rPr>
              <w:t xml:space="preserve"> </w:t>
            </w:r>
            <w:r w:rsidR="00A84338" w:rsidRPr="00A84338">
              <w:rPr>
                <w:color w:val="000000"/>
                <w:szCs w:val="24"/>
              </w:rPr>
              <w:t>-</w:t>
            </w:r>
            <w:r w:rsidRPr="00A84338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</w:tc>
      </w:tr>
      <w:tr w:rsidR="00B7510B" w14:paraId="6D39E2A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79CD4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C4065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33F545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5544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864163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965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EBF5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EDE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1A3A4D2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F6F4E4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1D982E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BC924E8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B63A56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E8F214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9B8DE8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D04D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FDB3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B329" w14:textId="77777777" w:rsidR="00B7510B" w:rsidRDefault="00522A14" w:rsidP="00B7510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510B" w14:paraId="18C069FF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993F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CBDF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F68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EAE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E48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7DAC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04AED0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8AF18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2CFD798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57487FA" w14:textId="77777777" w:rsidR="006C667E" w:rsidRPr="00441AD5" w:rsidRDefault="006C667E" w:rsidP="006C667E">
            <w:r w:rsidRPr="00441AD5">
              <w:t>Garant předmětů z oblasti ekonomie (např. Makroekonomie, Aktuální témata Evropské unie, Evropská integrace).</w:t>
            </w:r>
          </w:p>
          <w:p w14:paraId="52915883" w14:textId="77777777" w:rsidR="006C667E" w:rsidRPr="00441AD5" w:rsidRDefault="006C667E" w:rsidP="006C667E">
            <w:pPr>
              <w:jc w:val="both"/>
              <w:rPr>
                <w:b/>
              </w:rPr>
            </w:pPr>
          </w:p>
        </w:tc>
      </w:tr>
      <w:tr w:rsidR="006C667E" w14:paraId="7065E56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32AEA29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421B998B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01DCD2D" w14:textId="77777777" w:rsidR="006C667E" w:rsidRDefault="006C667E" w:rsidP="00CA66D2">
            <w:pPr>
              <w:jc w:val="both"/>
              <w:pPrChange w:id="696" w:author="Trefilová Pavla" w:date="2018-09-04T15:00:00Z">
                <w:pPr/>
              </w:pPrChange>
            </w:pPr>
            <w:r>
              <w:t xml:space="preserve">HORÁKOVÁ M. Consumer Behavior of College Students In The Czech Republic. </w:t>
            </w:r>
            <w:r>
              <w:rPr>
                <w:i/>
              </w:rPr>
              <w:t>Journal of Competitiveness</w:t>
            </w:r>
            <w:r>
              <w:t xml:space="preserve">. 2015, roč. 7, č. 4, s. 68-85. ISSN 1804-1728. </w:t>
            </w:r>
            <w:r w:rsidR="0033230F">
              <w:rPr>
                <w:rStyle w:val="Hypertextovodkaz"/>
                <w:color w:val="5B9BD5"/>
              </w:rPr>
              <w:fldChar w:fldCharType="begin"/>
            </w:r>
            <w:r w:rsidR="0033230F">
              <w:rPr>
                <w:rStyle w:val="Hypertextovodkaz"/>
                <w:color w:val="5B9BD5"/>
              </w:rPr>
              <w:instrText xml:space="preserve"> HYPERLINK "https://doi.org/10.7441/joc.2015.04.05" </w:instrText>
            </w:r>
            <w:r w:rsidR="0033230F">
              <w:rPr>
                <w:rStyle w:val="Hypertextovodkaz"/>
                <w:color w:val="5B9BD5"/>
              </w:rPr>
              <w:fldChar w:fldCharType="separate"/>
            </w:r>
            <w:r w:rsidRPr="00CE2186">
              <w:rPr>
                <w:rStyle w:val="Hypertextovodkaz"/>
                <w:color w:val="5B9BD5"/>
              </w:rPr>
              <w:t>https://doi.org/10.7441/joc.2015.04.05</w:t>
            </w:r>
            <w:r w:rsidR="0033230F">
              <w:rPr>
                <w:rStyle w:val="Hypertextovodkaz"/>
                <w:color w:val="5B9BD5"/>
              </w:rPr>
              <w:fldChar w:fldCharType="end"/>
            </w:r>
          </w:p>
          <w:p w14:paraId="6254F277" w14:textId="77777777" w:rsidR="006C667E" w:rsidRDefault="006C667E" w:rsidP="00CA66D2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  <w:pPrChange w:id="697" w:author="Trefilová Pavla" w:date="2018-09-04T15:00:00Z">
                <w:pPr>
                  <w:pStyle w:val="Normlnweb"/>
                  <w:shd w:val="clear" w:color="auto" w:fill="FFFFFF"/>
                  <w:spacing w:before="0" w:beforeAutospacing="0" w:after="0" w:afterAutospacing="0"/>
                </w:pPr>
              </w:pPrChange>
            </w:pPr>
            <w:r>
              <w:rPr>
                <w:sz w:val="20"/>
                <w:szCs w:val="20"/>
              </w:rPr>
              <w:t xml:space="preserve">ŠVARCOVÁ J., HORÁKOVÁ, M. The Macroeconomic View Of The Unemployment Of University Graduates In The Czech Republic. In </w:t>
            </w:r>
            <w:r>
              <w:rPr>
                <w:i/>
                <w:sz w:val="20"/>
                <w:szCs w:val="20"/>
              </w:rPr>
              <w:t>International Journal of Business &amp; Management</w:t>
            </w:r>
            <w:r>
              <w:rPr>
                <w:sz w:val="20"/>
                <w:szCs w:val="20"/>
              </w:rPr>
              <w:t xml:space="preserve">. 2015, Volume 3, Issue 1, pp. 105 - 117. ISSN 2336-2197. </w:t>
            </w:r>
            <w:r>
              <w:rPr>
                <w:rStyle w:val="Siln"/>
                <w:sz w:val="20"/>
                <w:szCs w:val="20"/>
              </w:rPr>
              <w:t>DOI:</w:t>
            </w:r>
            <w:r>
              <w:rPr>
                <w:sz w:val="20"/>
                <w:szCs w:val="20"/>
              </w:rPr>
              <w:t> 10.20472/BM.2015.3.1.007 (50%).</w:t>
            </w:r>
          </w:p>
          <w:p w14:paraId="6FE6A521" w14:textId="77777777" w:rsidR="006C667E" w:rsidRDefault="006C667E" w:rsidP="00CA66D2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333333"/>
                <w:sz w:val="17"/>
                <w:szCs w:val="21"/>
              </w:rPr>
              <w:pPrChange w:id="698" w:author="Trefilová Pavla" w:date="2018-09-04T15:00:00Z">
                <w:pPr>
                  <w:pStyle w:val="Normlnweb"/>
                  <w:shd w:val="clear" w:color="auto" w:fill="FFFFFF"/>
                  <w:spacing w:before="0" w:beforeAutospacing="0" w:after="0" w:afterAutospacing="0"/>
                </w:pPr>
              </w:pPrChange>
            </w:pPr>
            <w:r>
              <w:rPr>
                <w:sz w:val="20"/>
              </w:rPr>
              <w:t xml:space="preserve">ŠVARCOVÁ J., HORÁKOVÁ, M. Youth Unemployment in the Czech Republic and Targets for 2020 in the Labour Market. In </w:t>
            </w:r>
            <w:r>
              <w:rPr>
                <w:i/>
                <w:sz w:val="20"/>
              </w:rPr>
              <w:t>Proceedings of the 14th International Academic Conference.</w:t>
            </w:r>
            <w:r>
              <w:rPr>
                <w:sz w:val="20"/>
              </w:rPr>
              <w:t xml:space="preserve"> Prague: IISES, 2014, pp. 417 – 424. ISBN 978-80-87927-06-9 (50%).</w:t>
            </w:r>
          </w:p>
          <w:p w14:paraId="7E59E463" w14:textId="77777777" w:rsidR="006C667E" w:rsidRDefault="006C667E" w:rsidP="00CA66D2">
            <w:pPr>
              <w:jc w:val="both"/>
              <w:pPrChange w:id="699" w:author="Trefilová Pavla" w:date="2018-09-04T15:00:00Z">
                <w:pPr/>
              </w:pPrChange>
            </w:pPr>
            <w:r>
              <w:t xml:space="preserve">HORÁKOVÁ M. Importance of Disposable Income for Consumer Behavior. In </w:t>
            </w:r>
            <w:r>
              <w:rPr>
                <w:i/>
              </w:rPr>
              <w:t>IBIMA Conference Proceedings of the 24th IBIMA conference on Crafting Global Competitive Economies: 2020 Vision Strategic Planning &amp; Smart Implementation and for inclusion.</w:t>
            </w:r>
            <w:r>
              <w:t xml:space="preserve"> 2014, pp. 2070-2081. ISBN: 978-0-9860419-3-8.</w:t>
            </w:r>
          </w:p>
          <w:p w14:paraId="599B9E7A" w14:textId="77777777" w:rsidR="006C667E" w:rsidRDefault="006C667E" w:rsidP="00CA66D2">
            <w:pPr>
              <w:jc w:val="both"/>
              <w:rPr>
                <w:b/>
              </w:rPr>
              <w:pPrChange w:id="700" w:author="Trefilová Pavla" w:date="2018-09-04T15:00:00Z">
                <w:pPr>
                  <w:jc w:val="both"/>
                </w:pPr>
              </w:pPrChange>
            </w:pPr>
            <w:r>
              <w:t xml:space="preserve">HORÁKOVÁ, M. The Role of Home Production for College Students in the Czech Republic. In </w:t>
            </w:r>
            <w:r>
              <w:rPr>
                <w:i/>
              </w:rPr>
              <w:t>WSEAS Press Proceedings of the 3rd International Conference on Economics, Political and Law Science</w:t>
            </w:r>
            <w:r>
              <w:t>. 2014, pp. 226-234, ISSN: 2227-460X. ISBN: 978-960-474-386-5.</w:t>
            </w:r>
          </w:p>
        </w:tc>
      </w:tr>
      <w:tr w:rsidR="006C667E" w14:paraId="645FB0B2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DE4090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C667E" w14:paraId="1FFA24C8" w14:textId="77777777" w:rsidTr="00CE218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9B71" w14:textId="77777777" w:rsidR="006C667E" w:rsidRDefault="006C667E" w:rsidP="006C667E"/>
        </w:tc>
      </w:tr>
      <w:tr w:rsidR="006C667E" w14:paraId="671C7710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A61C141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733FC815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0EBB5ED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DAF3F4F" w14:textId="77777777" w:rsidR="006C667E" w:rsidRDefault="006C667E" w:rsidP="006C667E">
            <w:pPr>
              <w:jc w:val="both"/>
            </w:pPr>
          </w:p>
        </w:tc>
      </w:tr>
    </w:tbl>
    <w:p w14:paraId="4A1097F3" w14:textId="77777777" w:rsidR="00CE2186" w:rsidRDefault="00CE218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A76E03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79A217C5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162560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D85982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92A9351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CD6CA6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48B2EF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A94E30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DD6556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71FAE1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5670FC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7457D6D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29775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782F5CE" w14:textId="494C62DB" w:rsidR="00B7510B" w:rsidRDefault="00D435D3" w:rsidP="00B7510B">
            <w:pPr>
              <w:jc w:val="both"/>
            </w:pPr>
            <w:r>
              <w:t>Denisa H</w:t>
            </w:r>
            <w:r w:rsidR="00CA66D2">
              <w:t>RUŠECKÁ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61CBF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7DAEA36" w14:textId="77777777" w:rsidR="00B7510B" w:rsidRDefault="00B7510B" w:rsidP="00B7510B">
            <w:pPr>
              <w:jc w:val="both"/>
            </w:pPr>
            <w:r>
              <w:t>Ing. Ph</w:t>
            </w:r>
            <w:r w:rsidR="00D435D3">
              <w:t>.</w:t>
            </w:r>
            <w:r>
              <w:t>D.</w:t>
            </w:r>
          </w:p>
        </w:tc>
      </w:tr>
      <w:tr w:rsidR="00B7510B" w14:paraId="5F36150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8D992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DD91280" w14:textId="77777777" w:rsidR="00B7510B" w:rsidRDefault="00B7510B" w:rsidP="00D435D3">
            <w:pPr>
              <w:jc w:val="both"/>
            </w:pPr>
            <w:r>
              <w:t>19</w:t>
            </w:r>
            <w:r w:rsidR="00D435D3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0BA7B7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34C56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F862DC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997F773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5FCD8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01560F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64E11A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8D0E4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0E5E4E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E8B9C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CEF988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EBAACF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A8B1FC2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50560B5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C07BB4F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5FA9B3C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C625FE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7F98666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A5BC00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CE339F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4349080" w14:textId="77777777" w:rsidR="00B7510B" w:rsidRDefault="00B7510B" w:rsidP="00B7510B">
            <w:pPr>
              <w:jc w:val="both"/>
            </w:pPr>
          </w:p>
        </w:tc>
      </w:tr>
      <w:tr w:rsidR="00B7510B" w14:paraId="304A6BE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49E3AF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548E7C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28F0932A" w14:textId="77777777" w:rsidR="00B7510B" w:rsidRDefault="00B7510B" w:rsidP="00B7510B">
            <w:pPr>
              <w:jc w:val="both"/>
            </w:pPr>
          </w:p>
        </w:tc>
      </w:tr>
      <w:tr w:rsidR="00B7510B" w14:paraId="132C24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219645D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D114445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F81C8E7" w14:textId="77777777" w:rsidR="004355E6" w:rsidRDefault="004355E6" w:rsidP="004355E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2009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2015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 w:rsidRPr="00A84338"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104FD70" w14:textId="77777777" w:rsidR="004355E6" w:rsidRDefault="004355E6" w:rsidP="004355E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2007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2009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Průmyslové inženýrství </w:t>
            </w:r>
            <w:r>
              <w:rPr>
                <w:color w:val="000000"/>
                <w:szCs w:val="24"/>
              </w:rPr>
              <w:br/>
              <w:t xml:space="preserve">                     (</w:t>
            </w:r>
            <w:r w:rsidRPr="00A84338"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477BA261" w14:textId="77777777" w:rsidR="00B7510B" w:rsidRDefault="004355E6" w:rsidP="00A84338">
            <w:pPr>
              <w:rPr>
                <w:b/>
              </w:rPr>
            </w:pPr>
            <w:r w:rsidRPr="00A84338">
              <w:rPr>
                <w:b/>
                <w:bCs/>
                <w:color w:val="000000"/>
                <w:szCs w:val="24"/>
              </w:rPr>
              <w:t>2004</w:t>
            </w:r>
            <w:r w:rsidR="00A84338" w:rsidRPr="00A84338">
              <w:rPr>
                <w:b/>
                <w:bCs/>
                <w:color w:val="000000"/>
                <w:szCs w:val="24"/>
              </w:rPr>
              <w:t>-</w:t>
            </w:r>
            <w:r w:rsidRPr="00A84338">
              <w:rPr>
                <w:b/>
                <w:bCs/>
                <w:color w:val="000000"/>
                <w:szCs w:val="24"/>
              </w:rPr>
              <w:t>2007</w:t>
            </w:r>
            <w:r w:rsidR="00A84338">
              <w:rPr>
                <w:bCs/>
                <w:color w:val="000000"/>
                <w:szCs w:val="24"/>
              </w:rPr>
              <w:t xml:space="preserve"> -</w:t>
            </w:r>
            <w:r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Management </w:t>
            </w:r>
            <w:r>
              <w:rPr>
                <w:color w:val="000000"/>
                <w:szCs w:val="24"/>
              </w:rPr>
              <w:br/>
              <w:t xml:space="preserve">                     a ekonomika (</w:t>
            </w:r>
            <w:r w:rsidRPr="00A84338"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02C8FB3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A74ED8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43B5FEF2" w14:textId="77777777" w:rsidTr="004355E6">
        <w:trPr>
          <w:gridAfter w:val="1"/>
          <w:wAfter w:w="30" w:type="dxa"/>
          <w:trHeight w:val="758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735AE032" w14:textId="77777777" w:rsidR="004355E6" w:rsidRDefault="004355E6" w:rsidP="004355E6">
            <w:pPr>
              <w:jc w:val="both"/>
            </w:pPr>
            <w:r w:rsidRPr="00A84338">
              <w:rPr>
                <w:b/>
              </w:rPr>
              <w:t>2/2012</w:t>
            </w:r>
            <w:r w:rsidR="00A84338" w:rsidRPr="00A84338">
              <w:rPr>
                <w:b/>
              </w:rPr>
              <w:t>-</w:t>
            </w:r>
            <w:r w:rsidRPr="00A84338">
              <w:rPr>
                <w:b/>
              </w:rPr>
              <w:t>6/2012</w:t>
            </w:r>
            <w:r w:rsidR="00A84338">
              <w:t xml:space="preserve"> -</w:t>
            </w:r>
            <w:r>
              <w:t xml:space="preserve"> Kovárna VIVA, a.s., Obor praxe: Oddělení konstrukce a TPV, správa dat v IS</w:t>
            </w:r>
          </w:p>
          <w:p w14:paraId="0057CF3D" w14:textId="77777777" w:rsidR="00B7510B" w:rsidRDefault="004355E6" w:rsidP="00A84338">
            <w:pPr>
              <w:jc w:val="both"/>
            </w:pPr>
            <w:r w:rsidRPr="00A84338">
              <w:rPr>
                <w:b/>
              </w:rPr>
              <w:t>2/2010</w:t>
            </w:r>
            <w:r w:rsidR="00A84338" w:rsidRPr="00A84338">
              <w:rPr>
                <w:b/>
              </w:rPr>
              <w:t>-</w:t>
            </w:r>
            <w:r w:rsidRPr="00A84338">
              <w:rPr>
                <w:b/>
              </w:rPr>
              <w:t>dosud</w:t>
            </w:r>
            <w:r w:rsidR="00A84338">
              <w:t xml:space="preserve"> -</w:t>
            </w:r>
            <w:r>
              <w:t xml:space="preserve"> UTB ve Zlíně, Fakulta managementu a ekonomiky, akademický pracovník</w:t>
            </w:r>
          </w:p>
        </w:tc>
      </w:tr>
      <w:tr w:rsidR="00B7510B" w14:paraId="3568E36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02751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51C54C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90AD05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EE6C03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713A46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F0EB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27D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22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646557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6907CEC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152AB2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1714BE" w14:paraId="6F6BDA20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7964CDE" w14:textId="77777777" w:rsidR="001714BE" w:rsidRDefault="001714BE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0FD7DD" w14:textId="77777777" w:rsidR="001714BE" w:rsidRDefault="001714BE" w:rsidP="001714BE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D8EC63" w14:textId="77777777" w:rsidR="001714BE" w:rsidRDefault="001714BE" w:rsidP="001714B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6728" w14:textId="77777777" w:rsidR="001714BE" w:rsidRDefault="00597CAA" w:rsidP="001714BE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5786" w14:textId="77777777" w:rsidR="001714BE" w:rsidRDefault="001714BE" w:rsidP="001714B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A265" w14:textId="77777777" w:rsidR="001714BE" w:rsidRDefault="001714BE" w:rsidP="001714BE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7510B" w14:paraId="74B9B0AE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EAE0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408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75B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4613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9CD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731AE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25485D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2BC06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D2263F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F9EBC62" w14:textId="77777777" w:rsidR="006C667E" w:rsidRPr="00441AD5" w:rsidRDefault="006C667E" w:rsidP="006C667E">
            <w:r w:rsidRPr="00441AD5">
              <w:t>Garant a přednášející předmětů z oblasti průmyslového inženýrství (garant Logistika, přednášející např. Business Information Systems, Firemní inovační politika).</w:t>
            </w:r>
          </w:p>
          <w:p w14:paraId="57ADAF1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AD546FD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B60C7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D5D88CF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3114A06" w14:textId="77777777" w:rsidR="004355E6" w:rsidRDefault="004355E6" w:rsidP="004355E6">
            <w:r>
              <w:t xml:space="preserve">HRUŠECKÁ, D., M. PIVNIČKA a R. BORGES LOPES. Logistics management as a system constraint. Polish. </w:t>
            </w:r>
            <w:r>
              <w:rPr>
                <w:i/>
              </w:rPr>
              <w:t xml:space="preserve">Journal of Management Studies </w:t>
            </w:r>
            <w:r>
              <w:t xml:space="preserve">[online]. 2017, vol. 15, iss. 1, s. 76-87. [cit. 2018-01-08]. ISSN 2081-7452. Dostupné z: </w:t>
            </w:r>
            <w:hyperlink r:id="rId32" w:history="1">
              <w:r>
                <w:rPr>
                  <w:rStyle w:val="Hypertextovodkaz"/>
                </w:rPr>
                <w:t>http://yadda.icm.edu.pl/yadda/element/bwmeta1.element.baztech-a1b5f487-140d-4b5c-9ac3-9ead225b55e9</w:t>
              </w:r>
            </w:hyperlink>
            <w:r>
              <w:t xml:space="preserve"> (40%).</w:t>
            </w:r>
          </w:p>
          <w:p w14:paraId="2951BA99" w14:textId="77777777" w:rsidR="004355E6" w:rsidRDefault="004355E6" w:rsidP="004355E6">
            <w:r>
              <w:t xml:space="preserve">HRUŠECKÁ, D. Proof obligations as a support tool for efficient process management in the field of production planning and scheduling. </w:t>
            </w:r>
            <w:r>
              <w:rPr>
                <w:i/>
              </w:rPr>
              <w:t>Serbian Journal of Management</w:t>
            </w:r>
            <w:r>
              <w:t>. 2016, vol. 11, iss. 2, s. 235-243. ISSN 1452-4864.</w:t>
            </w:r>
          </w:p>
          <w:p w14:paraId="3F704112" w14:textId="77777777" w:rsidR="004355E6" w:rsidRDefault="004355E6" w:rsidP="004355E6">
            <w:r>
              <w:t>JUŘIČKOVÁ, E. a D. HRUŠECKÁ. Economic Growth And Innovation: Measurable Indicators Of Economic Performance. In</w:t>
            </w:r>
            <w:r>
              <w:rPr>
                <w:i/>
              </w:rPr>
              <w:t xml:space="preserve"> Finance and Performance of Firms in Science, Education and Practice 2015</w:t>
            </w:r>
            <w:r>
              <w:t xml:space="preserve"> [online]. Zlín: Univerzita Tomáše Bati ve Zlíně (UTB), 2015, s. 522-532. [cit. 2018-01-08]. Dostupné z: </w:t>
            </w:r>
            <w:hyperlink r:id="rId33" w:history="1">
              <w:r>
                <w:rPr>
                  <w:rStyle w:val="Hypertextovodkaz"/>
                </w:rPr>
                <w:t>http://www.ufu.utb.cz/konference/sbornik2015.pdf</w:t>
              </w:r>
            </w:hyperlink>
            <w:r>
              <w:t xml:space="preserve"> (50%).</w:t>
            </w:r>
          </w:p>
          <w:p w14:paraId="507D1FF0" w14:textId="77777777" w:rsidR="004355E6" w:rsidRDefault="004355E6" w:rsidP="004355E6">
            <w:r>
              <w:t xml:space="preserve">HRUŠECKÁ, D., L. MACUROVÁ, E. JUŘIČKOVÁ a L. KOZÁKOVÁ. The Analysis of the Use of Outsourcing Services in Logistics by Czech Manufacturing Companies. </w:t>
            </w:r>
            <w:r>
              <w:rPr>
                <w:i/>
              </w:rPr>
              <w:t>Journal of Competitiveness</w:t>
            </w:r>
            <w:r>
              <w:t xml:space="preserve"> [online]. 2015, vol. 7, iss. 3, s. 50-61. [cit. 2018-01-08]. ISSN 1804-1728. Dostupné z: </w:t>
            </w:r>
            <w:hyperlink r:id="rId34" w:history="1">
              <w:r>
                <w:rPr>
                  <w:rStyle w:val="Hypertextovodkaz"/>
                </w:rPr>
                <w:t>http://www.cjournal.cz/files/195.pdf</w:t>
              </w:r>
            </w:hyperlink>
            <w:r>
              <w:t xml:space="preserve"> (50%).</w:t>
            </w:r>
          </w:p>
          <w:p w14:paraId="599EAB79" w14:textId="77777777" w:rsidR="00B7510B" w:rsidRDefault="004355E6" w:rsidP="004355E6">
            <w:pPr>
              <w:jc w:val="both"/>
              <w:rPr>
                <w:ins w:id="701" w:author="Trefilová Pavla" w:date="2018-09-04T15:00:00Z"/>
                <w:rStyle w:val="Hypertextovodkaz"/>
              </w:rPr>
            </w:pPr>
            <w:r>
              <w:t>HRUŠECKÁ, D. Process Innovation as a Necessary Condition for Successful Implementation of a new Production Planning System. In</w:t>
            </w:r>
            <w:r>
              <w:rPr>
                <w:i/>
              </w:rPr>
              <w:t xml:space="preserve"> Proceedings of the 9th European Conference on Innovation and Entrepreneurship</w:t>
            </w:r>
            <w:r>
              <w:t xml:space="preserve"> (ECIE 2014) [online]. Belfast: Academic Conferences Ltd., 2014, s. 514-521. [cit. 2018-01-08]. ISSN 2049-1050. Dostupné z: </w:t>
            </w:r>
            <w:hyperlink r:id="rId35" w:history="1">
              <w:r>
                <w:rPr>
                  <w:rStyle w:val="Hypertextovodkaz"/>
                </w:rPr>
                <w:t>http://search.proquest.com/docview/1674838597/abstract/4B2D0A6C97F24941PQ/1?accountid=15518</w:t>
              </w:r>
            </w:hyperlink>
          </w:p>
          <w:p w14:paraId="3725225D" w14:textId="77777777" w:rsidR="00CA66D2" w:rsidRDefault="00CA66D2" w:rsidP="00CA66D2">
            <w:pPr>
              <w:jc w:val="both"/>
              <w:rPr>
                <w:ins w:id="702" w:author="Trefilová Pavla" w:date="2018-09-04T15:00:00Z"/>
              </w:rPr>
            </w:pPr>
            <w:ins w:id="703" w:author="Trefilová Pavla" w:date="2018-09-04T15:00:00Z">
              <w:r w:rsidRPr="00E66B0B">
                <w:rPr>
                  <w:i/>
                </w:rPr>
                <w:t>Přehled projektové činnosti:</w:t>
              </w:r>
            </w:ins>
          </w:p>
          <w:p w14:paraId="6B3F1034" w14:textId="26A428B9" w:rsidR="00CA66D2" w:rsidRDefault="00CA66D2" w:rsidP="00CA66D2">
            <w:pPr>
              <w:jc w:val="both"/>
              <w:rPr>
                <w:b/>
              </w:rPr>
            </w:pPr>
            <w:ins w:id="704" w:author="Trefilová Pavla" w:date="2018-09-04T15:00:00Z">
              <w:r>
                <w:t>H 2020 - 731264 SHAPE-ENERGY: Social Sciences and Humanities for Advancing Policy in European Energy 2017-2019 (člen spoluřešitelského týmu).</w:t>
              </w:r>
            </w:ins>
          </w:p>
        </w:tc>
      </w:tr>
      <w:tr w:rsidR="00B7510B" w14:paraId="63A1FD57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565906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26C0959" w14:textId="77777777" w:rsidTr="004355E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DB5B" w14:textId="77777777" w:rsidR="00B7510B" w:rsidRDefault="00B7510B" w:rsidP="00B7510B"/>
        </w:tc>
      </w:tr>
      <w:tr w:rsidR="00B7510B" w14:paraId="32DEFE1E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5AF8C9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AB2A22E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2048033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1B6F4EE" w14:textId="77777777" w:rsidR="00B7510B" w:rsidRDefault="00B7510B" w:rsidP="00B7510B">
            <w:pPr>
              <w:jc w:val="both"/>
            </w:pPr>
          </w:p>
        </w:tc>
      </w:tr>
    </w:tbl>
    <w:p w14:paraId="2FC78C75" w14:textId="77777777" w:rsidR="004355E6" w:rsidRDefault="004355E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EA7CAF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156429E4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1BAF0CF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6218BD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0FFDABF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42AF0A9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BB4F30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7DBB4A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56B2E42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0372B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F7AD7B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7CC4FC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7E736B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C2B9539" w14:textId="5A15C610" w:rsidR="00B7510B" w:rsidRDefault="004355E6" w:rsidP="004355E6">
            <w:pPr>
              <w:jc w:val="both"/>
            </w:pPr>
            <w:r>
              <w:t>Eva J</w:t>
            </w:r>
            <w:r w:rsidR="00CA66D2">
              <w:t>UŘIČKOVÁ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F089E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8A6F32F" w14:textId="77777777" w:rsidR="00B7510B" w:rsidRDefault="00B7510B" w:rsidP="00B7510B">
            <w:pPr>
              <w:jc w:val="both"/>
            </w:pPr>
            <w:r>
              <w:t>Ing. Ph</w:t>
            </w:r>
            <w:r w:rsidR="004355E6">
              <w:t>.</w:t>
            </w:r>
            <w:r>
              <w:t>D.</w:t>
            </w:r>
          </w:p>
        </w:tc>
      </w:tr>
      <w:tr w:rsidR="00B7510B" w14:paraId="1BB44DA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241E63B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CE4EB3B" w14:textId="77777777" w:rsidR="00B7510B" w:rsidRDefault="00B7510B" w:rsidP="004355E6">
            <w:pPr>
              <w:jc w:val="both"/>
            </w:pPr>
            <w:r>
              <w:t>19</w:t>
            </w:r>
            <w:r w:rsidR="004355E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520F8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CE2487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003A4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6D6FC15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0918BC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AABCBC0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7C971A1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6F13F5C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BC7D12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BAF3EC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D09078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E72A3C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F01EC0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F8D4D58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6193590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028836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D45885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B9B32F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ADD290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17B8EF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6C296882" w14:textId="77777777" w:rsidR="00B7510B" w:rsidRDefault="00B7510B" w:rsidP="00B7510B">
            <w:pPr>
              <w:jc w:val="both"/>
            </w:pPr>
          </w:p>
        </w:tc>
      </w:tr>
      <w:tr w:rsidR="00B7510B" w14:paraId="580AD88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BFE4128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416942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13EFA08" w14:textId="77777777" w:rsidR="00B7510B" w:rsidRDefault="00B7510B" w:rsidP="00B7510B">
            <w:pPr>
              <w:jc w:val="both"/>
            </w:pPr>
          </w:p>
        </w:tc>
      </w:tr>
      <w:tr w:rsidR="00B7510B" w14:paraId="277D1EE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32181CB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DFC5376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0617CC81" w14:textId="77777777" w:rsidR="004355E6" w:rsidRDefault="004355E6" w:rsidP="004355E6">
            <w:pPr>
              <w:rPr>
                <w:b/>
              </w:rPr>
            </w:pPr>
            <w:r>
              <w:rPr>
                <w:b/>
              </w:rPr>
              <w:t>2004</w:t>
            </w:r>
            <w:r w:rsidR="00A84338">
              <w:rPr>
                <w:b/>
              </w:rPr>
              <w:t>-</w:t>
            </w:r>
            <w:r>
              <w:rPr>
                <w:b/>
              </w:rPr>
              <w:t>2006</w:t>
            </w:r>
            <w:r w:rsidR="00A84338">
              <w:rPr>
                <w:b/>
              </w:rPr>
              <w:t xml:space="preserve"> </w:t>
            </w:r>
            <w:r w:rsidR="00A84338" w:rsidRPr="00A84338">
              <w:rPr>
                <w:b/>
                <w:i/>
              </w:rPr>
              <w:t>-</w:t>
            </w:r>
            <w:r w:rsidRPr="00A84338">
              <w:rPr>
                <w:b/>
                <w:i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A0D2E01" w14:textId="77777777" w:rsidR="004355E6" w:rsidRDefault="004355E6" w:rsidP="004355E6">
            <w:pPr>
              <w:rPr>
                <w:b/>
              </w:rPr>
            </w:pPr>
            <w:r>
              <w:rPr>
                <w:b/>
              </w:rPr>
              <w:t>2002-2004</w:t>
            </w:r>
            <w:r w:rsidR="00A84338">
              <w:rPr>
                <w:b/>
              </w:rPr>
              <w:t xml:space="preserve"> </w:t>
            </w:r>
            <w:r w:rsidR="00A84338" w:rsidRPr="00A84338">
              <w:t>-</w:t>
            </w:r>
            <w:r w:rsidRPr="00A84338"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Podniková ekonomika </w:t>
            </w:r>
            <w:r>
              <w:rPr>
                <w:color w:val="000000"/>
                <w:szCs w:val="24"/>
              </w:rPr>
              <w:br/>
              <w:t xml:space="preserve">                    </w:t>
            </w:r>
            <w:r>
              <w:rPr>
                <w:b/>
                <w:color w:val="000000"/>
                <w:szCs w:val="24"/>
              </w:rPr>
              <w:t>(Ing.)</w:t>
            </w:r>
            <w:r>
              <w:rPr>
                <w:color w:val="000000"/>
                <w:szCs w:val="24"/>
              </w:rPr>
              <w:t xml:space="preserve"> </w:t>
            </w:r>
          </w:p>
          <w:p w14:paraId="46AABE98" w14:textId="77777777" w:rsidR="004355E6" w:rsidRDefault="004355E6" w:rsidP="004355E6">
            <w:pPr>
              <w:rPr>
                <w:color w:val="000000"/>
                <w:szCs w:val="24"/>
              </w:rPr>
            </w:pPr>
            <w:r>
              <w:rPr>
                <w:b/>
              </w:rPr>
              <w:t>1999-2002</w:t>
            </w:r>
            <w:r w:rsidR="00A84338">
              <w:rPr>
                <w:b/>
              </w:rPr>
              <w:t xml:space="preserve"> </w:t>
            </w:r>
            <w:r w:rsidR="00A84338" w:rsidRPr="00A84338">
              <w:t xml:space="preserve">-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</w:p>
          <w:p w14:paraId="1F5EAC15" w14:textId="77777777" w:rsidR="00B7510B" w:rsidRDefault="004355E6" w:rsidP="00A84338">
            <w:pPr>
              <w:rPr>
                <w:b/>
              </w:rPr>
            </w:pPr>
            <w:r>
              <w:rPr>
                <w:color w:val="000000"/>
                <w:szCs w:val="24"/>
              </w:rPr>
              <w:t xml:space="preserve">                     a management </w:t>
            </w:r>
            <w:r>
              <w:rPr>
                <w:b/>
                <w:color w:val="000000"/>
                <w:szCs w:val="24"/>
              </w:rPr>
              <w:t>(Bc.)</w:t>
            </w:r>
          </w:p>
        </w:tc>
      </w:tr>
      <w:tr w:rsidR="00B7510B" w14:paraId="27E0347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41A81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4F252DA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5F4A18AA" w14:textId="77777777" w:rsidR="00B7510B" w:rsidRDefault="004355E6" w:rsidP="004355E6">
            <w:pPr>
              <w:jc w:val="both"/>
            </w:pPr>
            <w:r>
              <w:rPr>
                <w:b/>
              </w:rPr>
              <w:t>2000</w:t>
            </w:r>
            <w:r w:rsidR="00A84338">
              <w:rPr>
                <w:b/>
              </w:rPr>
              <w:t>-</w:t>
            </w:r>
            <w:r>
              <w:rPr>
                <w:b/>
              </w:rPr>
              <w:t>2004</w:t>
            </w:r>
            <w:r w:rsidR="00A84338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>
              <w:t>Panav, a.s., asistentka ve výrobě</w:t>
            </w:r>
          </w:p>
          <w:p w14:paraId="38A124A0" w14:textId="77777777" w:rsidR="00A84338" w:rsidRDefault="00A84338" w:rsidP="00A84338">
            <w:pPr>
              <w:jc w:val="both"/>
            </w:pPr>
            <w:r>
              <w:rPr>
                <w:b/>
              </w:rPr>
              <w:t xml:space="preserve">2003 -          </w:t>
            </w:r>
            <w:r>
              <w:t xml:space="preserve">pracovní pobyt v USA, </w:t>
            </w:r>
            <w:r w:rsidRPr="00433C89">
              <w:t>Williamsburg</w:t>
            </w:r>
            <w:r>
              <w:t>, Virginia, USA</w:t>
            </w:r>
          </w:p>
          <w:p w14:paraId="1906D310" w14:textId="77777777" w:rsidR="00A84338" w:rsidRDefault="00A84338" w:rsidP="00A84338">
            <w:pPr>
              <w:jc w:val="both"/>
            </w:pPr>
            <w:r>
              <w:rPr>
                <w:b/>
              </w:rPr>
              <w:t>2006-2007</w:t>
            </w:r>
            <w:r w:rsidR="00E7362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t xml:space="preserve">UTB ve Zlíně, Fakulta multimediálních komunikací, referent Komunikační agentury FMK UTB ve </w:t>
            </w:r>
            <w:r>
              <w:br/>
              <w:t xml:space="preserve">                     Zlíně, odborná asistentka</w:t>
            </w:r>
          </w:p>
          <w:p w14:paraId="35DBC47C" w14:textId="77777777" w:rsidR="00A84338" w:rsidRDefault="00A84338" w:rsidP="00A84338">
            <w:pPr>
              <w:jc w:val="both"/>
              <w:rPr>
                <w:b/>
              </w:rPr>
            </w:pPr>
            <w:r>
              <w:rPr>
                <w:b/>
              </w:rPr>
              <w:t>2007-dosud -</w:t>
            </w:r>
            <w:r>
              <w:t xml:space="preserve"> UTB ve Zlíně, Fakulta managementu a ekonomiky</w:t>
            </w:r>
          </w:p>
          <w:p w14:paraId="4B0DA150" w14:textId="77777777" w:rsidR="00A84338" w:rsidRDefault="00A84338" w:rsidP="004355E6">
            <w:pPr>
              <w:jc w:val="both"/>
            </w:pPr>
          </w:p>
        </w:tc>
      </w:tr>
      <w:tr w:rsidR="00B7510B" w14:paraId="7FBB9D3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F61586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4892DC7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DADF445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80F8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9F9FC3B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4783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4D5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FB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0B1D2E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6B5E67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511767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B0FDC6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4E5734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740B6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E754E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EE04" w14:textId="4A9AD511" w:rsidR="00B7510B" w:rsidRDefault="004355E6" w:rsidP="00B7510B">
            <w:pPr>
              <w:jc w:val="both"/>
              <w:rPr>
                <w:b/>
              </w:rPr>
            </w:pPr>
            <w:del w:id="705" w:author="Trefilová Pavla" w:date="2018-09-04T15:01:00Z">
              <w:r w:rsidDel="00CA66D2">
                <w:rPr>
                  <w:b/>
                </w:rPr>
                <w:delText>0</w:delText>
              </w:r>
            </w:del>
            <w:ins w:id="706" w:author="Trefilová Pavla" w:date="2018-09-04T15:01:00Z">
              <w:r w:rsidR="00CA66D2">
                <w:rPr>
                  <w:b/>
                </w:rPr>
                <w:t>3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E4B9" w14:textId="066FFFA9" w:rsidR="00B7510B" w:rsidRDefault="004355E6" w:rsidP="00B7510B">
            <w:pPr>
              <w:jc w:val="both"/>
              <w:rPr>
                <w:b/>
              </w:rPr>
            </w:pPr>
            <w:del w:id="707" w:author="Trefilová Pavla" w:date="2018-09-04T15:01:00Z">
              <w:r w:rsidDel="00CA66D2">
                <w:rPr>
                  <w:b/>
                </w:rPr>
                <w:delText>0</w:delText>
              </w:r>
            </w:del>
            <w:ins w:id="708" w:author="Trefilová Pavla" w:date="2018-09-04T15:01:00Z">
              <w:r w:rsidR="00CA66D2">
                <w:rPr>
                  <w:b/>
                </w:rPr>
                <w:t>3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5BCE" w14:textId="77777777" w:rsidR="00B7510B" w:rsidRDefault="004355E6" w:rsidP="00B7510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7510B" w14:paraId="34500D7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45B2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A06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122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F72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413F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EF02E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47F19F9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E20B5F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890312F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B8556FA" w14:textId="77777777" w:rsidR="006C667E" w:rsidRPr="00441AD5" w:rsidRDefault="006C667E" w:rsidP="006C667E">
            <w:r w:rsidRPr="00441AD5">
              <w:t>Garant předmětů z oblasti průmyslového inženýrství (např. Firemní inovační politika, Aspects of Project Management, Podnikové projekty).</w:t>
            </w:r>
          </w:p>
          <w:p w14:paraId="656681D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DF37A3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EBB99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31A9FC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0A4E993" w14:textId="77777777" w:rsidR="004355E6" w:rsidRDefault="004355E6" w:rsidP="00CA66D2">
            <w:pPr>
              <w:autoSpaceDE w:val="0"/>
              <w:autoSpaceDN w:val="0"/>
              <w:jc w:val="both"/>
              <w:rPr>
                <w:szCs w:val="18"/>
              </w:rPr>
              <w:pPrChange w:id="709" w:author="Trefilová Pavla" w:date="2018-09-04T15:01:00Z">
                <w:pPr>
                  <w:autoSpaceDE w:val="0"/>
                  <w:autoSpaceDN w:val="0"/>
                </w:pPr>
              </w:pPrChange>
            </w:pPr>
            <w:r>
              <w:rPr>
                <w:szCs w:val="18"/>
              </w:rPr>
              <w:t xml:space="preserve">JUŘIČKOVÁ, E., M. PILÍK a D. HRUŠECKÁ. Measuring efficiencies with DEA: An application to Visegrad group countries. </w:t>
            </w:r>
            <w:r>
              <w:rPr>
                <w:i/>
                <w:szCs w:val="18"/>
              </w:rPr>
              <w:t>Actual Problems of Economics</w:t>
            </w:r>
            <w:r>
              <w:rPr>
                <w:szCs w:val="18"/>
              </w:rPr>
              <w:t xml:space="preserve">. 2017, No3 (189). 50-60 pp. ISSN 1993-6788 (40%). </w:t>
            </w:r>
          </w:p>
          <w:p w14:paraId="11A17277" w14:textId="77777777" w:rsidR="004355E6" w:rsidRDefault="004355E6" w:rsidP="00CA66D2">
            <w:pPr>
              <w:jc w:val="both"/>
              <w:pPrChange w:id="710" w:author="Trefilová Pavla" w:date="2018-09-04T15:01:00Z">
                <w:pPr/>
              </w:pPrChange>
            </w:pPr>
            <w:r>
              <w:t xml:space="preserve">PILÍK, M., E. JUŘIČKOVÁ a M.A. KWARTENG. Online shopping behaviour in conditions of digital transformation in the Czech Republic. </w:t>
            </w:r>
            <w:r>
              <w:rPr>
                <w:i/>
              </w:rPr>
              <w:t xml:space="preserve">Economic Annals-XXI. </w:t>
            </w:r>
            <w:r>
              <w:t xml:space="preserve">2017, 165(3-4(1)). ISSN 1728-6220 (40%). </w:t>
            </w:r>
          </w:p>
          <w:p w14:paraId="79B0EC56" w14:textId="77777777" w:rsidR="004355E6" w:rsidRDefault="004355E6" w:rsidP="00CA66D2">
            <w:pPr>
              <w:autoSpaceDE w:val="0"/>
              <w:autoSpaceDN w:val="0"/>
              <w:jc w:val="both"/>
              <w:rPr>
                <w:szCs w:val="18"/>
              </w:rPr>
              <w:pPrChange w:id="711" w:author="Trefilová Pavla" w:date="2018-09-04T15:01:00Z">
                <w:pPr>
                  <w:autoSpaceDE w:val="0"/>
                  <w:autoSpaceDN w:val="0"/>
                </w:pPr>
              </w:pPrChange>
            </w:pPr>
            <w:r>
              <w:rPr>
                <w:szCs w:val="18"/>
              </w:rPr>
              <w:t xml:space="preserve">BOBÁK, R. a E. JUŘIČKOVÁ. The Innovative Capacity of the Machinery Firms in the Zlín Region in Relation to Concept of Industry 4.0. </w:t>
            </w:r>
            <w:r>
              <w:rPr>
                <w:i/>
                <w:szCs w:val="18"/>
              </w:rPr>
              <w:t>In Proceedings of the 3rd International Conference on Finance and Economics</w:t>
            </w:r>
            <w:r>
              <w:rPr>
                <w:szCs w:val="18"/>
              </w:rPr>
              <w:t>. Zlín: Univerzita Tomáše Bati ve Zlíně, 2016, 64-77 pp. ISBN 978-80-7454-598-6 (50%).</w:t>
            </w:r>
          </w:p>
          <w:p w14:paraId="1367866C" w14:textId="77777777" w:rsidR="004355E6" w:rsidRDefault="004355E6" w:rsidP="00CA66D2">
            <w:pPr>
              <w:autoSpaceDE w:val="0"/>
              <w:autoSpaceDN w:val="0"/>
              <w:jc w:val="both"/>
              <w:rPr>
                <w:szCs w:val="18"/>
              </w:rPr>
              <w:pPrChange w:id="712" w:author="Trefilová Pavla" w:date="2018-09-04T15:01:00Z">
                <w:pPr>
                  <w:autoSpaceDE w:val="0"/>
                  <w:autoSpaceDN w:val="0"/>
                </w:pPr>
              </w:pPrChange>
            </w:pPr>
            <w:r>
              <w:rPr>
                <w:szCs w:val="18"/>
              </w:rPr>
              <w:t xml:space="preserve">JUŘIČKOVÁ, E., D. HRUŠECKÁ. Economic Growth and Innovation: Measurable Indicators of Economic Performance. </w:t>
            </w:r>
            <w:r>
              <w:rPr>
                <w:i/>
                <w:szCs w:val="18"/>
              </w:rPr>
              <w:t>In Proceedings of the 7th International Scientific Conference Finance and the Performance of Firms in Science, Education and Practice</w:t>
            </w:r>
            <w:r>
              <w:rPr>
                <w:szCs w:val="18"/>
              </w:rPr>
              <w:t>. Zlín: Fakulta managementu a ekonomiky, UTB ve Zlíně, 2015, s. 552-532. ISBN 978-80-7454-482-8 (50%).</w:t>
            </w:r>
          </w:p>
          <w:p w14:paraId="40E089CF" w14:textId="77777777" w:rsidR="00B7510B" w:rsidRDefault="004355E6" w:rsidP="00CA66D2">
            <w:pPr>
              <w:jc w:val="both"/>
              <w:rPr>
                <w:ins w:id="713" w:author="Trefilová Pavla" w:date="2018-09-04T15:01:00Z"/>
                <w:szCs w:val="18"/>
              </w:rPr>
              <w:pPrChange w:id="714" w:author="Trefilová Pavla" w:date="2018-09-04T15:01:00Z">
                <w:pPr>
                  <w:jc w:val="both"/>
                </w:pPr>
              </w:pPrChange>
            </w:pPr>
            <w:r>
              <w:rPr>
                <w:szCs w:val="18"/>
              </w:rPr>
              <w:t xml:space="preserve">JUŘIČKOVÁ, E. a P. NOVÁK. Trends in Innovation Performance of Leading Economies in the European Union. </w:t>
            </w:r>
            <w:r>
              <w:rPr>
                <w:i/>
                <w:szCs w:val="18"/>
              </w:rPr>
              <w:t>Economics Management Innovation</w:t>
            </w:r>
            <w:r>
              <w:rPr>
                <w:szCs w:val="18"/>
              </w:rPr>
              <w:t>, 2015, 7(2), 3-18 PP. ISSN 1805-353X (70%).</w:t>
            </w:r>
          </w:p>
          <w:p w14:paraId="0113968E" w14:textId="77777777" w:rsidR="00CA66D2" w:rsidRDefault="00CA66D2" w:rsidP="00CA66D2">
            <w:pPr>
              <w:jc w:val="both"/>
              <w:rPr>
                <w:ins w:id="715" w:author="Trefilová Pavla" w:date="2018-09-04T15:01:00Z"/>
              </w:rPr>
            </w:pPr>
            <w:ins w:id="716" w:author="Trefilová Pavla" w:date="2018-09-04T15:01:00Z">
              <w:r w:rsidRPr="00E66B0B">
                <w:rPr>
                  <w:i/>
                </w:rPr>
                <w:t>Přehled projektové činnosti:</w:t>
              </w:r>
            </w:ins>
          </w:p>
          <w:p w14:paraId="059C955C" w14:textId="67837C95" w:rsidR="00CA66D2" w:rsidRDefault="00CA66D2" w:rsidP="00CA66D2">
            <w:pPr>
              <w:jc w:val="both"/>
              <w:rPr>
                <w:b/>
              </w:rPr>
            </w:pPr>
            <w:ins w:id="717" w:author="Trefilová Pavla" w:date="2018-09-04T15:01:00Z">
              <w:r>
                <w:t xml:space="preserve">H 2020 - </w:t>
              </w:r>
              <w:r w:rsidRPr="001646F5">
                <w:t>731264</w:t>
              </w:r>
              <w:r>
                <w:t xml:space="preserve"> </w:t>
              </w:r>
              <w:r w:rsidRPr="001646F5">
                <w:t>SHAPE-ENERGY: Social Sciences and Humanities for Advancing Policy in European Energy</w:t>
              </w:r>
              <w:r>
                <w:t xml:space="preserve"> 2017-2019 </w:t>
              </w:r>
              <w:r w:rsidRPr="00264F69">
                <w:t>(</w:t>
              </w:r>
              <w:r>
                <w:t xml:space="preserve">člen </w:t>
              </w:r>
              <w:r w:rsidRPr="00264F69">
                <w:t>spoluřešitel</w:t>
              </w:r>
              <w:r>
                <w:t>ského týmu</w:t>
              </w:r>
              <w:r w:rsidRPr="00264F69">
                <w:t>).</w:t>
              </w:r>
            </w:ins>
          </w:p>
        </w:tc>
      </w:tr>
      <w:tr w:rsidR="00B7510B" w14:paraId="5DC7ABBA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702EF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40BC9B3" w14:textId="77777777" w:rsidTr="004355E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D629" w14:textId="77777777" w:rsidR="00B7510B" w:rsidRDefault="00B7510B" w:rsidP="00B7510B"/>
        </w:tc>
      </w:tr>
      <w:tr w:rsidR="00B7510B" w14:paraId="2843C9A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7345939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F3C1791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4F60FE80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71052C2" w14:textId="77777777" w:rsidR="00B7510B" w:rsidRDefault="00B7510B" w:rsidP="00B7510B">
            <w:pPr>
              <w:jc w:val="both"/>
            </w:pPr>
          </w:p>
        </w:tc>
      </w:tr>
    </w:tbl>
    <w:p w14:paraId="4B9BB1BB" w14:textId="77777777" w:rsidR="00E44CAB" w:rsidRPr="00E44CAB" w:rsidRDefault="004355E6">
      <w:pPr>
        <w:rPr>
          <w:b/>
        </w:rPr>
      </w:pPr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145"/>
        <w:gridCol w:w="709"/>
        <w:gridCol w:w="30"/>
      </w:tblGrid>
      <w:tr w:rsidR="00E44CAB" w14:paraId="699AE77E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EFE3744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6D904E01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6AFCB0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10CA7DB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4A3344A0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40D673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13D5D5C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0449F5A6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BDC7C6D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49E3452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640E8795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4619C33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FB22186" w14:textId="1D1CEA47" w:rsidR="00E44CAB" w:rsidRDefault="00E44CAB" w:rsidP="00876338">
            <w:pPr>
              <w:jc w:val="both"/>
            </w:pPr>
            <w:r>
              <w:t xml:space="preserve">Ludmila </w:t>
            </w:r>
            <w:r w:rsidR="00CA66D2">
              <w:t>KOZUBÍKOVÁ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FBCF914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0FAC6795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3988F77A" w14:textId="77777777" w:rsidTr="00E44CA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C7451C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3571C8F6" w14:textId="77777777" w:rsidR="00E44CAB" w:rsidRDefault="00E44CAB" w:rsidP="00E44CAB">
            <w:pPr>
              <w:jc w:val="both"/>
            </w:pPr>
            <w:r>
              <w:t>1977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937496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907CB90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B19104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9354A1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E228B9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51F74C" w14:textId="77777777" w:rsidR="00E44CAB" w:rsidRDefault="00E44CAB" w:rsidP="00E44CAB">
            <w:pPr>
              <w:jc w:val="both"/>
            </w:pPr>
            <w:r>
              <w:t>8/2019</w:t>
            </w:r>
          </w:p>
        </w:tc>
      </w:tr>
      <w:tr w:rsidR="00E44CAB" w14:paraId="081BF77F" w14:textId="77777777" w:rsidTr="00E44CA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68AC721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5062597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7DCDB35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ED279C9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B9705D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C7B94A" w14:textId="77777777" w:rsidR="00E44CAB" w:rsidRDefault="00E44CAB" w:rsidP="00E44CAB">
            <w:pPr>
              <w:jc w:val="both"/>
            </w:pPr>
            <w:r>
              <w:t>8/2019</w:t>
            </w:r>
          </w:p>
        </w:tc>
      </w:tr>
      <w:tr w:rsidR="00E44CAB" w14:paraId="04757724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33F26BAD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619899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4CC0331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1A9E93E2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685BDF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239951E8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4BE7E73B" w14:textId="77777777" w:rsidR="00E44CAB" w:rsidRDefault="00E44CAB" w:rsidP="00876338">
            <w:pPr>
              <w:jc w:val="both"/>
            </w:pPr>
          </w:p>
        </w:tc>
      </w:tr>
      <w:tr w:rsidR="00E44CAB" w14:paraId="0213D486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9C0996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0D289A15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69ABE241" w14:textId="77777777" w:rsidR="00E44CAB" w:rsidRDefault="00E44CAB" w:rsidP="00876338">
            <w:pPr>
              <w:jc w:val="both"/>
            </w:pPr>
          </w:p>
        </w:tc>
      </w:tr>
      <w:tr w:rsidR="00E44CAB" w14:paraId="439319C9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DCCC44A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6A23BA31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D5108C3" w14:textId="77777777" w:rsidR="00E44CAB" w:rsidRDefault="00E44CAB" w:rsidP="00E44CAB">
            <w:pPr>
              <w:tabs>
                <w:tab w:val="left" w:pos="1985"/>
              </w:tabs>
              <w:overflowPunct w:val="0"/>
              <w:autoSpaceDE w:val="0"/>
              <w:autoSpaceDN w:val="0"/>
              <w:adjustRightInd w:val="0"/>
            </w:pPr>
            <w:r w:rsidRPr="006B47E7">
              <w:rPr>
                <w:b/>
              </w:rPr>
              <w:t>2001-2004</w:t>
            </w:r>
            <w:r>
              <w:t xml:space="preserve"> </w:t>
            </w:r>
            <w:r w:rsidR="00E73628">
              <w:t>-</w:t>
            </w:r>
            <w:r w:rsidRPr="005D5200">
              <w:t xml:space="preserve"> </w:t>
            </w:r>
            <w:r>
              <w:t xml:space="preserve">Vysoká škola ekonomická v Praze, Fakulta financí a účetnictví, obor Teorie vyučování </w:t>
            </w:r>
            <w:r>
              <w:br/>
              <w:t xml:space="preserve">                     ekonomických předmětů – titul </w:t>
            </w:r>
            <w:r w:rsidRPr="00E73628">
              <w:rPr>
                <w:b/>
              </w:rPr>
              <w:t>Ph.D.</w:t>
            </w:r>
          </w:p>
          <w:p w14:paraId="28CA0B64" w14:textId="77777777" w:rsidR="00E44CAB" w:rsidRDefault="00E44CAB" w:rsidP="00E73628">
            <w:pPr>
              <w:rPr>
                <w:b/>
              </w:rPr>
            </w:pPr>
            <w:r w:rsidRPr="006B47E7">
              <w:rPr>
                <w:b/>
              </w:rPr>
              <w:t>1996-2001</w:t>
            </w:r>
            <w:r w:rsidRPr="005D5200">
              <w:t xml:space="preserve"> </w:t>
            </w:r>
            <w:r w:rsidR="00E73628">
              <w:t>-</w:t>
            </w:r>
            <w:r w:rsidRPr="005D5200">
              <w:t xml:space="preserve"> </w:t>
            </w:r>
            <w:r>
              <w:t>Vysoká škola ekonomická v Praze, Fakulta financí a účetnictví</w:t>
            </w:r>
            <w:r w:rsidRPr="005D5200">
              <w:t xml:space="preserve">, </w:t>
            </w:r>
            <w:r>
              <w:t xml:space="preserve">studijní obor Účetnictví a finanční </w:t>
            </w:r>
            <w:r>
              <w:br/>
              <w:t xml:space="preserve">                     řízení podniku – titul </w:t>
            </w:r>
            <w:r w:rsidRPr="00E73628">
              <w:rPr>
                <w:b/>
              </w:rPr>
              <w:t>Ing.</w:t>
            </w:r>
          </w:p>
        </w:tc>
      </w:tr>
      <w:tr w:rsidR="00E44CAB" w14:paraId="6F67C1FF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7AAD2D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06442BCF" w14:textId="77777777" w:rsidTr="00876338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7A8A3484" w14:textId="77777777" w:rsidR="00E44CAB" w:rsidRPr="006B03E2" w:rsidRDefault="00E44CAB" w:rsidP="00E44CAB">
            <w:pPr>
              <w:overflowPunct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142257">
              <w:rPr>
                <w:b/>
              </w:rPr>
              <w:t>od 1. 9. 2001 do 31. 8. 2013</w:t>
            </w:r>
            <w:r w:rsidR="00E73628">
              <w:t xml:space="preserve"> -</w:t>
            </w:r>
            <w:r>
              <w:t xml:space="preserve"> Obchodní akademie T. Bati a Vyšší odborná škola ekonomická Zlín, učitelka </w:t>
            </w:r>
            <w:r w:rsidR="00E73628">
              <w:br/>
              <w:t xml:space="preserve">                     </w:t>
            </w:r>
            <w:r>
              <w:t xml:space="preserve">odborných ekonomických předmětů v bakalářských studijních programech </w:t>
            </w:r>
          </w:p>
          <w:p w14:paraId="230DA6EA" w14:textId="77777777" w:rsidR="00E44CAB" w:rsidRDefault="00E44CAB" w:rsidP="00E44CAB">
            <w:r w:rsidRPr="00142257">
              <w:rPr>
                <w:b/>
              </w:rPr>
              <w:t>2004</w:t>
            </w:r>
            <w:r w:rsidR="00E73628">
              <w:rPr>
                <w:b/>
              </w:rPr>
              <w:t>-</w:t>
            </w:r>
            <w:r w:rsidRPr="00142257">
              <w:rPr>
                <w:b/>
              </w:rPr>
              <w:t>2005</w:t>
            </w:r>
            <w:r>
              <w:t xml:space="preserve"> </w:t>
            </w:r>
            <w:r w:rsidR="00E73628">
              <w:t>-</w:t>
            </w:r>
            <w:r>
              <w:t xml:space="preserve"> členka akreditační komise pro neuniverzitní vysoké školy</w:t>
            </w:r>
          </w:p>
          <w:p w14:paraId="5DC91554" w14:textId="77777777" w:rsidR="00E44CAB" w:rsidRDefault="00E73628" w:rsidP="00E44CAB">
            <w:r>
              <w:t>Ú</w:t>
            </w:r>
            <w:r w:rsidR="00E44CAB">
              <w:t>čast na projektu „Inovace vzdělávacích programů dle požadavků podnikatelské praxe v rámci procesu stabilizace VOŠE Zlín“ (2013)</w:t>
            </w:r>
            <w:r>
              <w:t>.</w:t>
            </w:r>
          </w:p>
        </w:tc>
      </w:tr>
      <w:tr w:rsidR="00E44CAB" w14:paraId="65230364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515415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135FBA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14C41F5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58B1EA2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2DF7EA12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0BAB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7A9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DC22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98F7F7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6DA30F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01558AE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597CAA" w14:paraId="62DB97FC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DB8CBB" w14:textId="77777777" w:rsidR="00597CAA" w:rsidRDefault="00597CAA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3B2B3C1" w14:textId="77777777" w:rsidR="00597CAA" w:rsidRDefault="00597CAA" w:rsidP="00597CAA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A6DA71" w14:textId="77777777" w:rsidR="00597CAA" w:rsidRDefault="00597CAA" w:rsidP="00597CAA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E71D" w14:textId="5D52DE82" w:rsidR="00597CAA" w:rsidRDefault="00597CAA" w:rsidP="00597CAA">
            <w:pPr>
              <w:jc w:val="both"/>
              <w:rPr>
                <w:b/>
              </w:rPr>
            </w:pPr>
            <w:del w:id="718" w:author="Trefilová Pavla" w:date="2018-09-04T15:02:00Z">
              <w:r w:rsidDel="00CA66D2">
                <w:rPr>
                  <w:b/>
                </w:rPr>
                <w:delText>48</w:delText>
              </w:r>
            </w:del>
            <w:ins w:id="719" w:author="Trefilová Pavla" w:date="2018-09-04T15:02:00Z">
              <w:r w:rsidR="00CA66D2">
                <w:rPr>
                  <w:b/>
                </w:rPr>
                <w:t>61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F0A4" w14:textId="471BEB14" w:rsidR="00597CAA" w:rsidRDefault="00597CAA" w:rsidP="00597CAA">
            <w:pPr>
              <w:jc w:val="both"/>
              <w:rPr>
                <w:b/>
              </w:rPr>
            </w:pPr>
            <w:del w:id="720" w:author="Trefilová Pavla" w:date="2018-09-04T15:02:00Z">
              <w:r w:rsidDel="00CA66D2">
                <w:rPr>
                  <w:b/>
                </w:rPr>
                <w:delText>37</w:delText>
              </w:r>
            </w:del>
            <w:ins w:id="721" w:author="Trefilová Pavla" w:date="2018-09-04T15:02:00Z">
              <w:r w:rsidR="00CA66D2">
                <w:rPr>
                  <w:b/>
                </w:rPr>
                <w:t>50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AAC2" w14:textId="151627FF" w:rsidR="00597CAA" w:rsidRDefault="00CA66D2" w:rsidP="00597CAA">
            <w:pPr>
              <w:jc w:val="both"/>
              <w:rPr>
                <w:b/>
              </w:rPr>
            </w:pPr>
            <w:ins w:id="722" w:author="Trefilová Pavla" w:date="2018-09-04T15:02:00Z">
              <w:r>
                <w:rPr>
                  <w:b/>
                </w:rPr>
                <w:t>0</w:t>
              </w:r>
            </w:ins>
            <w:del w:id="723" w:author="Trefilová Pavla" w:date="2018-09-04T15:02:00Z">
              <w:r w:rsidR="00597CAA" w:rsidDel="00CA66D2">
                <w:rPr>
                  <w:b/>
                </w:rPr>
                <w:delText>4</w:delText>
              </w:r>
            </w:del>
          </w:p>
        </w:tc>
      </w:tr>
      <w:tr w:rsidR="00E44CAB" w14:paraId="02012E0B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91A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F40D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8EC3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81DF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EFDF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D63021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687EE72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2501D7D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0A4C9D" w14:paraId="4C93FD53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7D3786E" w14:textId="77777777" w:rsidR="000A4C9D" w:rsidRPr="00441AD5" w:rsidRDefault="000A4C9D" w:rsidP="000A4C9D">
            <w:r>
              <w:t>Přednášející</w:t>
            </w:r>
            <w:r w:rsidRPr="00441AD5">
              <w:t xml:space="preserve"> předmětů z oblasti p</w:t>
            </w:r>
            <w:r>
              <w:t>odnikové ekonomiky</w:t>
            </w:r>
            <w:r w:rsidRPr="00441AD5">
              <w:t xml:space="preserve"> (např. </w:t>
            </w:r>
            <w:r>
              <w:t>Controlling, Ekonomika podniku, Manažerské účetnictví</w:t>
            </w:r>
            <w:r w:rsidRPr="00441AD5">
              <w:t>).</w:t>
            </w:r>
          </w:p>
          <w:p w14:paraId="46BFF12C" w14:textId="77777777" w:rsidR="000A4C9D" w:rsidRDefault="000A4C9D" w:rsidP="000A4C9D">
            <w:pPr>
              <w:jc w:val="both"/>
              <w:rPr>
                <w:b/>
              </w:rPr>
            </w:pPr>
          </w:p>
        </w:tc>
      </w:tr>
      <w:tr w:rsidR="000A4C9D" w14:paraId="5A1621BA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6A38E9" w14:textId="77777777" w:rsidR="000A4C9D" w:rsidRDefault="000A4C9D" w:rsidP="000A4C9D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0A4C9D" w14:paraId="33391B2B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E18C9AB" w14:textId="77777777" w:rsidR="000A4C9D" w:rsidRDefault="000A4C9D" w:rsidP="000A4C9D">
            <w:pPr>
              <w:jc w:val="both"/>
            </w:pPr>
            <w:r>
              <w:t xml:space="preserve">KLJUČNIKOV, A., KOZUBÍKOVÁ, L., SOPKOVÁ, G. The Payment Discipline of Small and Medium-sized Enterprises. </w:t>
            </w:r>
            <w:r>
              <w:rPr>
                <w:i/>
              </w:rPr>
              <w:t>Journal of Competitiveness</w:t>
            </w:r>
            <w:r>
              <w:t xml:space="preserve">. 2017, Volume 9, Issue 2, pp. 45-61. </w:t>
            </w:r>
            <w:r w:rsidRPr="00A5529F">
              <w:rPr>
                <w:szCs w:val="32"/>
              </w:rPr>
              <w:t>ISSN 1804-1728.</w:t>
            </w:r>
            <w:r>
              <w:rPr>
                <w:szCs w:val="32"/>
              </w:rPr>
              <w:t xml:space="preserve"> DOI </w:t>
            </w:r>
            <w:r w:rsidRPr="00CF4F9D">
              <w:rPr>
                <w:szCs w:val="32"/>
              </w:rPr>
              <w:t>10.7441/joc.2017.02.04</w:t>
            </w:r>
            <w:r>
              <w:rPr>
                <w:szCs w:val="32"/>
              </w:rPr>
              <w:t xml:space="preserve"> (33%).</w:t>
            </w:r>
          </w:p>
          <w:p w14:paraId="37FD6A95" w14:textId="77777777" w:rsidR="000A4C9D" w:rsidRDefault="000A4C9D" w:rsidP="000A4C9D">
            <w:pPr>
              <w:jc w:val="both"/>
            </w:pPr>
            <w:r w:rsidRPr="007E6852">
              <w:t xml:space="preserve">KOZUBÍKOVÁ, L., VOJTOVIČ, S., RAHMAN, A., SMRČKA, L. The Role of Entrepreneur´s Gender, Age and Firm´s Age in Autonomy. The Case Study from the Czech Republic. </w:t>
            </w:r>
            <w:r>
              <w:rPr>
                <w:i/>
              </w:rPr>
              <w:t>Economics &amp; Sociology.</w:t>
            </w:r>
            <w:r w:rsidRPr="007E6852">
              <w:rPr>
                <w:i/>
              </w:rPr>
              <w:t xml:space="preserve"> </w:t>
            </w:r>
            <w:r w:rsidRPr="007E6852">
              <w:t>2016</w:t>
            </w:r>
            <w:r>
              <w:t>, Volume</w:t>
            </w:r>
            <w:r w:rsidRPr="007E6852">
              <w:t xml:space="preserve"> 9, </w:t>
            </w:r>
            <w:r>
              <w:t xml:space="preserve">Issue </w:t>
            </w:r>
            <w:r w:rsidRPr="007E6852">
              <w:t>2, pp. 168-182.</w:t>
            </w:r>
            <w:r>
              <w:t xml:space="preserve"> ISSN </w:t>
            </w:r>
            <w:r w:rsidRPr="00D54B6C">
              <w:t>2071-789X</w:t>
            </w:r>
            <w:r>
              <w:t xml:space="preserve">. </w:t>
            </w:r>
            <w:r w:rsidRPr="00D54B6C">
              <w:t>DOI:dx.doi.org/10.14254/2071-789X.2016/9-2/12</w:t>
            </w:r>
            <w:r>
              <w:t xml:space="preserve"> (60%)..</w:t>
            </w:r>
          </w:p>
          <w:p w14:paraId="0FEE9838" w14:textId="77777777" w:rsidR="000A4C9D" w:rsidRPr="007E6852" w:rsidRDefault="000A4C9D" w:rsidP="000A4C9D">
            <w:r>
              <w:t xml:space="preserve">KOZUBÍKOVÁ, L., ZOUBKOVÁ, A. Entrepreneur´s attitude towards innovativeness and competitive aggressiveness. </w:t>
            </w:r>
            <w:r w:rsidRPr="008E2EA4">
              <w:rPr>
                <w:i/>
                <w:iCs/>
              </w:rPr>
              <w:t>J</w:t>
            </w:r>
            <w:r>
              <w:rPr>
                <w:i/>
                <w:iCs/>
              </w:rPr>
              <w:t>ournal of International Studies.</w:t>
            </w:r>
            <w:r w:rsidRPr="008E2EA4">
              <w:rPr>
                <w:i/>
                <w:iCs/>
              </w:rPr>
              <w:t xml:space="preserve"> </w:t>
            </w:r>
            <w:r>
              <w:t xml:space="preserve">2016, Volume 9, Issue 1, pp. 192-204. ISSN 2306-3483. </w:t>
            </w:r>
            <w:r w:rsidRPr="00D54B6C">
              <w:t>DOI</w:t>
            </w:r>
            <w:r>
              <w:t>: 10.14254/2071-8330.2016/9-1/1 (90%).</w:t>
            </w:r>
          </w:p>
          <w:p w14:paraId="4F5257C3" w14:textId="77777777" w:rsidR="000A4C9D" w:rsidRDefault="000A4C9D" w:rsidP="000A4C9D">
            <w:pPr>
              <w:jc w:val="both"/>
            </w:pPr>
            <w:r>
              <w:t xml:space="preserve">KOZUBÍKOVÁ, L., BELÁS, J., BILAN, Y., BARTOŠ, P. Personal characteristics of entrepreneurs in the context of perception and management of business risk in the SME segment. </w:t>
            </w:r>
            <w:r>
              <w:rPr>
                <w:i/>
              </w:rPr>
              <w:t xml:space="preserve">Economics and Sociology. </w:t>
            </w:r>
            <w:r>
              <w:t>2015</w:t>
            </w:r>
            <w:r>
              <w:rPr>
                <w:i/>
              </w:rPr>
              <w:t xml:space="preserve">, </w:t>
            </w:r>
            <w:r>
              <w:t xml:space="preserve">Volume 8, Issue 1, pp. 42-55. ISSN </w:t>
            </w:r>
            <w:r w:rsidRPr="00D54B6C">
              <w:t>2071-789X</w:t>
            </w:r>
            <w:r>
              <w:t xml:space="preserve">. </w:t>
            </w:r>
            <w:r w:rsidRPr="00D54B6C">
              <w:t>DOI:10.14254/2071- 789X.2015/8-1/4</w:t>
            </w:r>
            <w:r>
              <w:t xml:space="preserve"> (40%).</w:t>
            </w:r>
          </w:p>
          <w:p w14:paraId="4FD61968" w14:textId="77777777" w:rsidR="000A4C9D" w:rsidRDefault="000A4C9D" w:rsidP="000A4C9D">
            <w:pPr>
              <w:jc w:val="both"/>
              <w:rPr>
                <w:ins w:id="724" w:author="Trefilová Pavla" w:date="2018-09-04T15:02:00Z"/>
              </w:rPr>
            </w:pPr>
            <w:r>
              <w:t xml:space="preserve">KOZUBÍKOVÁ, L., BELÁS, J., KLJUČNIKOV, A., VIRGLEROVÁ, Z. Differences in Approach to Selected Constructs of Entrepreneurial Orientation in SME Segment Regarding the Selected Socio-demographic Factors. </w:t>
            </w:r>
            <w:r>
              <w:rPr>
                <w:i/>
                <w:iCs/>
              </w:rPr>
              <w:t>Transformations in Business and Economics</w:t>
            </w:r>
            <w:r w:rsidRPr="007740ED">
              <w:rPr>
                <w:iCs/>
              </w:rPr>
              <w:t>. 2015,</w:t>
            </w:r>
            <w:r>
              <w:rPr>
                <w:i/>
                <w:iCs/>
              </w:rPr>
              <w:t xml:space="preserve"> </w:t>
            </w:r>
            <w:r>
              <w:t>Volume 14, Issue 3C(36C), pp. 333-355. ISSN 1648 – 4460 (50%).</w:t>
            </w:r>
          </w:p>
          <w:p w14:paraId="6399891D" w14:textId="77777777" w:rsidR="00CA66D2" w:rsidRPr="00274249" w:rsidRDefault="00CA66D2" w:rsidP="00CA66D2">
            <w:pPr>
              <w:jc w:val="both"/>
              <w:rPr>
                <w:ins w:id="725" w:author="Trefilová Pavla" w:date="2018-09-04T15:02:00Z"/>
                <w:i/>
              </w:rPr>
            </w:pPr>
            <w:ins w:id="726" w:author="Trefilová Pavla" w:date="2018-09-04T15:02:00Z">
              <w:r w:rsidRPr="00274249">
                <w:rPr>
                  <w:i/>
                </w:rPr>
                <w:t>Přehled projektové činnosti:</w:t>
              </w:r>
            </w:ins>
          </w:p>
          <w:p w14:paraId="24FDAF41" w14:textId="142E11AD" w:rsidR="00CA66D2" w:rsidRDefault="00CA66D2" w:rsidP="00CA66D2">
            <w:pPr>
              <w:jc w:val="both"/>
              <w:rPr>
                <w:b/>
              </w:rPr>
            </w:pPr>
            <w:ins w:id="727" w:author="Trefilová Pavla" w:date="2018-09-04T15:02:00Z">
              <w:r w:rsidRPr="00274249">
                <w:t>2013 Projekt „Inovace vzdělávacích programů dle požadavků podnikatelské praxe v rámci procesu stabilizace VOŠE Zlín“ (člen řešitelského týmu)</w:t>
              </w:r>
            </w:ins>
          </w:p>
        </w:tc>
      </w:tr>
      <w:tr w:rsidR="000A4C9D" w14:paraId="527E2442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D41032" w14:textId="77777777" w:rsidR="000A4C9D" w:rsidRDefault="000A4C9D" w:rsidP="000A4C9D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A4C9D" w14:paraId="12690421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C680" w14:textId="77777777" w:rsidR="000A4C9D" w:rsidRDefault="000A4C9D" w:rsidP="000A4C9D"/>
        </w:tc>
      </w:tr>
      <w:tr w:rsidR="000A4C9D" w14:paraId="0D11FE56" w14:textId="77777777" w:rsidTr="00876338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1D0217B" w14:textId="77777777" w:rsidR="000A4C9D" w:rsidRDefault="000A4C9D" w:rsidP="000A4C9D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8A14E11" w14:textId="77777777" w:rsidR="000A4C9D" w:rsidRDefault="000A4C9D" w:rsidP="000A4C9D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F3CA89C" w14:textId="77777777" w:rsidR="000A4C9D" w:rsidRDefault="000A4C9D" w:rsidP="000A4C9D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51D389F" w14:textId="77777777" w:rsidR="000A4C9D" w:rsidRDefault="000A4C9D" w:rsidP="000A4C9D">
            <w:pPr>
              <w:jc w:val="both"/>
            </w:pPr>
          </w:p>
        </w:tc>
      </w:tr>
    </w:tbl>
    <w:p w14:paraId="0656E32A" w14:textId="77777777" w:rsidR="004355E6" w:rsidRPr="00E44CAB" w:rsidRDefault="004355E6">
      <w:pPr>
        <w:rPr>
          <w:b/>
        </w:rPr>
      </w:pPr>
    </w:p>
    <w:p w14:paraId="4E558565" w14:textId="77777777" w:rsidR="00E44CAB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886EA4" w14:paraId="799A3CA1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1EB43F1" w14:textId="77777777" w:rsidR="00886EA4" w:rsidRPr="006B64D1" w:rsidRDefault="00886EA4" w:rsidP="00462074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886EA4" w14:paraId="0237835F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D14E2A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547E561" w14:textId="77777777" w:rsidR="00886EA4" w:rsidRDefault="00886EA4" w:rsidP="00462074">
            <w:pPr>
              <w:jc w:val="both"/>
            </w:pPr>
            <w:r>
              <w:t>Univerzita Tomáše Bati ve Zlíně</w:t>
            </w:r>
          </w:p>
        </w:tc>
      </w:tr>
      <w:tr w:rsidR="00886EA4" w14:paraId="69F4F9C6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6B791C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B6056F6" w14:textId="77777777" w:rsidR="00886EA4" w:rsidRDefault="00886EA4" w:rsidP="00462074">
            <w:pPr>
              <w:jc w:val="both"/>
            </w:pPr>
            <w:r>
              <w:t>Fakulta managementu a ekonomiky</w:t>
            </w:r>
          </w:p>
        </w:tc>
      </w:tr>
      <w:tr w:rsidR="00886EA4" w14:paraId="27658A28" w14:textId="77777777" w:rsidTr="00462074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61F1C0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2836FD2" w14:textId="77777777" w:rsidR="00886EA4" w:rsidRDefault="00886EA4" w:rsidP="00462074">
            <w:pPr>
              <w:jc w:val="both"/>
            </w:pPr>
            <w:r>
              <w:t>Management a ekonomika podniku</w:t>
            </w:r>
          </w:p>
        </w:tc>
      </w:tr>
      <w:tr w:rsidR="00886EA4" w14:paraId="37A06421" w14:textId="77777777" w:rsidTr="00462074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D71E33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1526A826" w14:textId="40B8D6DF" w:rsidR="00886EA4" w:rsidRDefault="00886EA4" w:rsidP="00462074">
            <w:pPr>
              <w:jc w:val="both"/>
            </w:pPr>
            <w:r>
              <w:t>Jan K</w:t>
            </w:r>
            <w:r w:rsidR="00CA66D2">
              <w:t>RAMOLIŠ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70D745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A3468AC" w14:textId="77777777" w:rsidR="00886EA4" w:rsidRDefault="00886EA4" w:rsidP="00462074">
            <w:pPr>
              <w:jc w:val="both"/>
            </w:pPr>
            <w:r>
              <w:t>Mgr. Ph.D.</w:t>
            </w:r>
          </w:p>
        </w:tc>
      </w:tr>
      <w:tr w:rsidR="00886EA4" w14:paraId="721ED2A7" w14:textId="77777777" w:rsidTr="00462074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1F2E1112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4551932A" w14:textId="77777777" w:rsidR="00886EA4" w:rsidRDefault="00886EA4" w:rsidP="00462074">
            <w:pPr>
              <w:jc w:val="both"/>
            </w:pPr>
            <w:r>
              <w:t>1979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658791DD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CF3C2CC" w14:textId="77777777" w:rsidR="00886EA4" w:rsidRDefault="00886EA4" w:rsidP="00462074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E84DB1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9D59FB3" w14:textId="77777777" w:rsidR="00886EA4" w:rsidRDefault="00886EA4" w:rsidP="00462074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35C858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F7B23F2" w14:textId="77777777" w:rsidR="00886EA4" w:rsidRDefault="00886EA4" w:rsidP="00462074">
            <w:pPr>
              <w:jc w:val="both"/>
            </w:pPr>
            <w:r>
              <w:t>N</w:t>
            </w:r>
          </w:p>
        </w:tc>
      </w:tr>
      <w:tr w:rsidR="00886EA4" w14:paraId="5EB4CC34" w14:textId="77777777" w:rsidTr="00462074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384456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67809F" w14:textId="77777777" w:rsidR="00886EA4" w:rsidRDefault="00886EA4" w:rsidP="00462074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1BE256F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AEECB6" w14:textId="77777777" w:rsidR="00886EA4" w:rsidRDefault="00886EA4" w:rsidP="00462074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FBBF6B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8F44982" w14:textId="77777777" w:rsidR="00886EA4" w:rsidRDefault="00886EA4" w:rsidP="00462074">
            <w:pPr>
              <w:jc w:val="both"/>
            </w:pPr>
            <w:r>
              <w:t>N</w:t>
            </w:r>
          </w:p>
        </w:tc>
      </w:tr>
      <w:tr w:rsidR="00886EA4" w14:paraId="4E1B8A50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90AC7C6" w14:textId="77777777" w:rsidR="00886EA4" w:rsidRDefault="00886EA4" w:rsidP="00462074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0D9ECB7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FEFD06C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886EA4" w14:paraId="598D3084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195F90E" w14:textId="77777777" w:rsidR="00886EA4" w:rsidRDefault="00886EA4" w:rsidP="00462074">
            <w:pPr>
              <w:jc w:val="both"/>
            </w:pPr>
            <w:r>
              <w:t>-</w:t>
            </w:r>
          </w:p>
        </w:tc>
        <w:tc>
          <w:tcPr>
            <w:tcW w:w="1701" w:type="dxa"/>
            <w:gridSpan w:val="4"/>
          </w:tcPr>
          <w:p w14:paraId="41804755" w14:textId="77777777" w:rsidR="00886EA4" w:rsidRDefault="00886EA4" w:rsidP="00462074">
            <w:pPr>
              <w:jc w:val="both"/>
            </w:pPr>
          </w:p>
        </w:tc>
        <w:tc>
          <w:tcPr>
            <w:tcW w:w="1563" w:type="dxa"/>
            <w:gridSpan w:val="4"/>
          </w:tcPr>
          <w:p w14:paraId="713D5906" w14:textId="77777777" w:rsidR="00886EA4" w:rsidRDefault="00886EA4" w:rsidP="00462074">
            <w:pPr>
              <w:jc w:val="both"/>
            </w:pPr>
          </w:p>
        </w:tc>
      </w:tr>
      <w:tr w:rsidR="00886EA4" w14:paraId="2244DB9C" w14:textId="77777777" w:rsidTr="00462074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88B232E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4"/>
          </w:tcPr>
          <w:p w14:paraId="2CD14C6A" w14:textId="77777777" w:rsidR="00886EA4" w:rsidRDefault="00886EA4" w:rsidP="00462074">
            <w:pPr>
              <w:jc w:val="both"/>
            </w:pPr>
          </w:p>
        </w:tc>
        <w:tc>
          <w:tcPr>
            <w:tcW w:w="1563" w:type="dxa"/>
            <w:gridSpan w:val="4"/>
          </w:tcPr>
          <w:p w14:paraId="746D5AE4" w14:textId="77777777" w:rsidR="00886EA4" w:rsidRDefault="00886EA4" w:rsidP="00462074">
            <w:pPr>
              <w:jc w:val="both"/>
            </w:pPr>
          </w:p>
        </w:tc>
      </w:tr>
      <w:tr w:rsidR="00886EA4" w14:paraId="76D3243B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6A9B009" w14:textId="77777777" w:rsidR="00886EA4" w:rsidRDefault="00886EA4" w:rsidP="00462074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886EA4" w14:paraId="26EE41BA" w14:textId="77777777" w:rsidTr="00462074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D21D8E8" w14:textId="77777777" w:rsidR="00886EA4" w:rsidRPr="00046F16" w:rsidRDefault="00886EA4" w:rsidP="00462074">
            <w:r w:rsidRPr="008327BE">
              <w:rPr>
                <w:b/>
              </w:rPr>
              <w:t>2005-2009</w:t>
            </w:r>
            <w:r>
              <w:t xml:space="preserve"> - </w:t>
            </w:r>
            <w:r w:rsidRPr="00046F16">
              <w:t>Univerzita Tomáše Bati ve Zlíně, Fakulta managementu a ekonomiky, doktorský studijní program</w:t>
            </w:r>
            <w:r>
              <w:br/>
              <w:t xml:space="preserve">                   </w:t>
            </w:r>
            <w:r w:rsidRPr="00046F16">
              <w:t xml:space="preserve"> </w:t>
            </w:r>
            <w:r>
              <w:t xml:space="preserve"> (</w:t>
            </w:r>
            <w:r w:rsidRPr="008327BE">
              <w:rPr>
                <w:b/>
              </w:rPr>
              <w:t>Ph.D.</w:t>
            </w:r>
            <w:r>
              <w:t xml:space="preserve">) </w:t>
            </w:r>
            <w:r w:rsidRPr="00046F16">
              <w:t>Ekonomika a  management, obor Management a ekonomika</w:t>
            </w:r>
          </w:p>
          <w:p w14:paraId="368AFE4B" w14:textId="77777777" w:rsidR="00886EA4" w:rsidRPr="00046F16" w:rsidRDefault="00886EA4" w:rsidP="00462074">
            <w:r w:rsidRPr="008327BE">
              <w:rPr>
                <w:b/>
              </w:rPr>
              <w:t>2002-2004</w:t>
            </w:r>
            <w:r>
              <w:t xml:space="preserve"> - </w:t>
            </w:r>
            <w:r w:rsidRPr="00046F16">
              <w:t xml:space="preserve">Univerzita Tomáše Bati ve Zlíně, Fakulta multimediálních komunikací, magisterský studijní program </w:t>
            </w:r>
            <w:r>
              <w:br/>
              <w:t xml:space="preserve">                     </w:t>
            </w:r>
            <w:r w:rsidRPr="00046F16">
              <w:t>Marketingové a sociální komunikace</w:t>
            </w:r>
            <w:r>
              <w:t xml:space="preserve"> (</w:t>
            </w:r>
            <w:r w:rsidRPr="008327BE">
              <w:rPr>
                <w:b/>
              </w:rPr>
              <w:t>Mgr.</w:t>
            </w:r>
            <w:r>
              <w:t>)</w:t>
            </w:r>
          </w:p>
          <w:p w14:paraId="0D4A5E10" w14:textId="77777777" w:rsidR="00886EA4" w:rsidRPr="00046F16" w:rsidRDefault="00886EA4" w:rsidP="00462074">
            <w:r w:rsidRPr="008327BE">
              <w:rPr>
                <w:b/>
              </w:rPr>
              <w:t>1999-2002</w:t>
            </w:r>
            <w:r>
              <w:t xml:space="preserve"> - </w:t>
            </w:r>
            <w:r w:rsidRPr="00046F16">
              <w:t xml:space="preserve">Univerzita Tomáše Bati ve Zlíně, Fakulta multimediálních komunikací, bakalářský studijní program </w:t>
            </w:r>
            <w:r>
              <w:br/>
              <w:t xml:space="preserve">                     </w:t>
            </w:r>
            <w:r w:rsidRPr="00046F16">
              <w:t>Marketingové a sociální komunikace</w:t>
            </w:r>
            <w:r>
              <w:t xml:space="preserve"> (</w:t>
            </w:r>
            <w:r w:rsidRPr="008327BE">
              <w:rPr>
                <w:b/>
              </w:rPr>
              <w:t>Bc.</w:t>
            </w:r>
            <w:r>
              <w:t>)</w:t>
            </w:r>
          </w:p>
          <w:p w14:paraId="790744FB" w14:textId="77777777" w:rsidR="00886EA4" w:rsidRDefault="00886EA4" w:rsidP="00462074">
            <w:pPr>
              <w:jc w:val="both"/>
              <w:rPr>
                <w:b/>
              </w:rPr>
            </w:pPr>
          </w:p>
        </w:tc>
      </w:tr>
      <w:tr w:rsidR="00886EA4" w14:paraId="796ED732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D5C4FD1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886EA4" w14:paraId="0ECC61E3" w14:textId="77777777" w:rsidTr="00462074">
        <w:trPr>
          <w:gridAfter w:val="1"/>
          <w:wAfter w:w="30" w:type="dxa"/>
          <w:trHeight w:val="631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C4283F0" w14:textId="77777777" w:rsidR="00886EA4" w:rsidRPr="00046F16" w:rsidRDefault="00886EA4" w:rsidP="00462074">
            <w:r w:rsidRPr="00046F16">
              <w:t>2009</w:t>
            </w:r>
            <w:r>
              <w:t>-</w:t>
            </w:r>
            <w:r w:rsidRPr="00046F16">
              <w:t>dosud</w:t>
            </w:r>
            <w:r>
              <w:t xml:space="preserve"> - </w:t>
            </w:r>
            <w:r w:rsidRPr="00046F16">
              <w:t xml:space="preserve">Univerzita Tomáše Bati ve Zlíně, Fakulta managementu a ekonomiky, ústav ekonomie, odborný </w:t>
            </w:r>
            <w:r>
              <w:br/>
              <w:t xml:space="preserve">                      </w:t>
            </w:r>
            <w:r w:rsidRPr="00046F16">
              <w:t>asistent</w:t>
            </w:r>
          </w:p>
        </w:tc>
      </w:tr>
      <w:tr w:rsidR="00886EA4" w14:paraId="77FDF927" w14:textId="77777777" w:rsidTr="00462074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D3F0D2" w14:textId="77777777" w:rsidR="00886EA4" w:rsidRDefault="00886EA4" w:rsidP="0046207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ACA7A56" w14:textId="77777777" w:rsidR="00886EA4" w:rsidRDefault="00886EA4" w:rsidP="00462074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4C40B1C" w14:textId="77777777" w:rsidR="00886EA4" w:rsidRDefault="00886EA4" w:rsidP="0046207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EB1127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886EA4" w14:paraId="795A17A3" w14:textId="77777777" w:rsidTr="00462074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5443" w14:textId="77777777" w:rsidR="00886EA4" w:rsidRDefault="00886EA4" w:rsidP="00462074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B5C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5D46" w14:textId="77777777" w:rsidR="00886EA4" w:rsidRDefault="00886EA4" w:rsidP="00462074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41D3300" w14:textId="77777777" w:rsidR="00886EA4" w:rsidRDefault="00886EA4" w:rsidP="0046207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F3A6868" w14:textId="77777777" w:rsidR="00886EA4" w:rsidRDefault="00886EA4" w:rsidP="00462074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C43CB6" w14:textId="77777777" w:rsidR="00886EA4" w:rsidRDefault="00886EA4" w:rsidP="00462074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886EA4" w14:paraId="7B7C554A" w14:textId="77777777" w:rsidTr="00462074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49BC6F" w14:textId="77777777" w:rsidR="00886EA4" w:rsidRDefault="00886EA4" w:rsidP="00462074">
            <w:pPr>
              <w:jc w:val="both"/>
            </w:pPr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7CE974F" w14:textId="77777777" w:rsidR="00886EA4" w:rsidRDefault="00886EA4" w:rsidP="00462074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B8F9940" w14:textId="77777777" w:rsidR="00886EA4" w:rsidRDefault="00886EA4" w:rsidP="0046207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0749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6FF5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EE2F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86EA4" w14:paraId="1BA149A5" w14:textId="77777777" w:rsidTr="00462074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E60" w14:textId="77777777" w:rsidR="00886EA4" w:rsidRDefault="00886EA4" w:rsidP="00462074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AAE0" w14:textId="77777777" w:rsidR="00886EA4" w:rsidRDefault="00886EA4" w:rsidP="00462074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32E8" w14:textId="77777777" w:rsidR="00886EA4" w:rsidRDefault="00886EA4" w:rsidP="00462074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DED3" w14:textId="77777777" w:rsidR="00886EA4" w:rsidRDefault="00886EA4" w:rsidP="00462074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17BF" w14:textId="77777777" w:rsidR="00886EA4" w:rsidRDefault="00886EA4" w:rsidP="00462074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40E515" w14:textId="77777777" w:rsidR="00886EA4" w:rsidRDefault="00886EA4" w:rsidP="00462074">
            <w:pPr>
              <w:jc w:val="both"/>
              <w:rPr>
                <w:b/>
              </w:rPr>
            </w:pPr>
          </w:p>
        </w:tc>
      </w:tr>
      <w:tr w:rsidR="00886EA4" w14:paraId="46220E3A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9311E4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886EA4" w14:paraId="4AD424DA" w14:textId="77777777" w:rsidTr="00462074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3889BF7" w14:textId="77777777" w:rsidR="00886EA4" w:rsidRDefault="00886EA4" w:rsidP="00462074">
            <w:pPr>
              <w:jc w:val="both"/>
              <w:rPr>
                <w:b/>
              </w:rPr>
            </w:pPr>
            <w:r w:rsidRPr="00914926">
              <w:t xml:space="preserve">Garantování předmětů z oblasti </w:t>
            </w:r>
            <w:r>
              <w:t>ekonomie a designu</w:t>
            </w:r>
            <w:r w:rsidRPr="00914926">
              <w:t xml:space="preserve"> (</w:t>
            </w:r>
            <w:r>
              <w:t>garantování</w:t>
            </w:r>
            <w:r w:rsidRPr="00914926">
              <w:t xml:space="preserve"> </w:t>
            </w:r>
            <w:r>
              <w:t>Řízení designu, přednášky Základy ekonomie</w:t>
            </w:r>
            <w:r w:rsidRPr="00914926">
              <w:t>).</w:t>
            </w:r>
          </w:p>
        </w:tc>
      </w:tr>
      <w:tr w:rsidR="00886EA4" w14:paraId="77ECBAC4" w14:textId="77777777" w:rsidTr="00462074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7969C08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886EA4" w14:paraId="69185E6F" w14:textId="77777777" w:rsidTr="00462074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FC5E591" w14:textId="77777777" w:rsidR="00886EA4" w:rsidRPr="008327BE" w:rsidRDefault="00886EA4" w:rsidP="00CA66D2">
            <w:pPr>
              <w:jc w:val="both"/>
              <w:pPrChange w:id="728" w:author="Trefilová Pavla" w:date="2018-09-04T15:03:00Z">
                <w:pPr/>
              </w:pPrChange>
            </w:pPr>
            <w:r w:rsidRPr="008327BE">
              <w:t>K</w:t>
            </w:r>
            <w:r>
              <w:t>RAMOLIŠ</w:t>
            </w:r>
            <w:r w:rsidRPr="008327BE">
              <w:t xml:space="preserve"> J., S</w:t>
            </w:r>
            <w:r>
              <w:t>TAŇKOVÁ</w:t>
            </w:r>
            <w:r w:rsidRPr="008327BE">
              <w:t xml:space="preserve"> P. </w:t>
            </w:r>
            <w:r>
              <w:t xml:space="preserve">Design and its impact on the financial results of enterprises (based on managers' opinions). </w:t>
            </w:r>
            <w:r>
              <w:rPr>
                <w:i/>
                <w:iCs/>
              </w:rPr>
              <w:t>Journal of Competitiveness</w:t>
            </w:r>
            <w:r>
              <w:t>, 2017, roč. 9, č. 2, s. 62-77. ISSN 1804-171X.</w:t>
            </w:r>
          </w:p>
          <w:p w14:paraId="7604C8F5" w14:textId="77777777" w:rsidR="00886EA4" w:rsidRPr="008327BE" w:rsidRDefault="00886EA4" w:rsidP="00CA66D2">
            <w:pPr>
              <w:jc w:val="both"/>
              <w:pPrChange w:id="729" w:author="Trefilová Pavla" w:date="2018-09-04T15:03:00Z">
                <w:pPr/>
              </w:pPrChange>
            </w:pPr>
            <w:r w:rsidRPr="008327BE">
              <w:t>K</w:t>
            </w:r>
            <w:r>
              <w:t>RAMOLIŠ</w:t>
            </w:r>
            <w:r w:rsidRPr="008327BE">
              <w:t xml:space="preserve">, J. The attitude of Czech companies towards design – comparative study of 2012 an 2014. </w:t>
            </w:r>
            <w:r>
              <w:rPr>
                <w:i/>
                <w:iCs/>
              </w:rPr>
              <w:t>Marketing and Management of Innovations</w:t>
            </w:r>
            <w:r>
              <w:t>, 2016, roč. 2016, č. 2, s. 11-21. ISSN 2218-4511.</w:t>
            </w:r>
          </w:p>
          <w:p w14:paraId="309E64AD" w14:textId="77777777" w:rsidR="00886EA4" w:rsidRPr="008327BE" w:rsidRDefault="00886EA4" w:rsidP="00CA66D2">
            <w:pPr>
              <w:jc w:val="both"/>
              <w:pPrChange w:id="730" w:author="Trefilová Pavla" w:date="2018-09-04T15:03:00Z">
                <w:pPr/>
              </w:pPrChange>
            </w:pPr>
            <w:r w:rsidRPr="008327BE">
              <w:t>K</w:t>
            </w:r>
            <w:r>
              <w:t>RAMOLIŠ</w:t>
            </w:r>
            <w:r w:rsidRPr="008327BE">
              <w:t xml:space="preserve"> J., S</w:t>
            </w:r>
            <w:r>
              <w:t>TAŇKOVÁ</w:t>
            </w:r>
            <w:r w:rsidRPr="008327BE">
              <w:t xml:space="preserve"> P. &amp; R</w:t>
            </w:r>
            <w:r>
              <w:t>ICHTR</w:t>
            </w:r>
            <w:r w:rsidRPr="008327BE">
              <w:t xml:space="preserve">, M. </w:t>
            </w:r>
            <w:r>
              <w:t xml:space="preserve">The Importance Of Design In Business Practices Of Czech Companies. </w:t>
            </w:r>
            <w:r>
              <w:rPr>
                <w:i/>
                <w:iCs/>
              </w:rPr>
              <w:t>E+M. Ekonomie a Management</w:t>
            </w:r>
            <w:r>
              <w:t>, 2015, roč. 18, č. 2, s. 151-164. ISSN 1212-3609.</w:t>
            </w:r>
          </w:p>
          <w:p w14:paraId="47891C7C" w14:textId="77777777" w:rsidR="00886EA4" w:rsidRPr="008327BE" w:rsidRDefault="00886EA4" w:rsidP="00CA66D2">
            <w:pPr>
              <w:jc w:val="both"/>
              <w:pPrChange w:id="731" w:author="Trefilová Pavla" w:date="2018-09-04T15:03:00Z">
                <w:pPr/>
              </w:pPrChange>
            </w:pPr>
            <w:r w:rsidRPr="008327BE">
              <w:t>K</w:t>
            </w:r>
            <w:r>
              <w:t>RAMOLIŠ</w:t>
            </w:r>
            <w:r w:rsidRPr="008327BE">
              <w:t>, J</w:t>
            </w:r>
            <w:r>
              <w:t>.</w:t>
            </w:r>
            <w:r w:rsidRPr="008327BE">
              <w:t xml:space="preserve"> Design as a condition for prosperity in czech businesses - A comparative study. </w:t>
            </w:r>
            <w:r>
              <w:rPr>
                <w:i/>
                <w:iCs/>
              </w:rPr>
              <w:t>Journal of Competitiveness</w:t>
            </w:r>
            <w:r>
              <w:t>, 2015, roč. 7, č. 4, s. 33-47. ISSN 1804-171X.</w:t>
            </w:r>
          </w:p>
          <w:p w14:paraId="7216A081" w14:textId="77777777" w:rsidR="00886EA4" w:rsidRPr="00497A54" w:rsidRDefault="00886EA4" w:rsidP="00CA66D2">
            <w:pPr>
              <w:jc w:val="both"/>
              <w:pPrChange w:id="732" w:author="Trefilová Pavla" w:date="2018-09-04T15:03:00Z">
                <w:pPr/>
              </w:pPrChange>
            </w:pPr>
            <w:r w:rsidRPr="008327BE">
              <w:t>K</w:t>
            </w:r>
            <w:r>
              <w:t>RAMOLIŠ</w:t>
            </w:r>
            <w:r w:rsidRPr="008327BE">
              <w:t>, J. Design Management ve firmách v České republ</w:t>
            </w:r>
            <w:r>
              <w:t>ice. První vydání. UTB ve Zlíně, 2017.</w:t>
            </w:r>
            <w:r w:rsidRPr="008327BE">
              <w:t xml:space="preserve"> ISBN: 978-80-7454-678-5</w:t>
            </w:r>
            <w:r>
              <w:t>.</w:t>
            </w:r>
          </w:p>
        </w:tc>
      </w:tr>
      <w:tr w:rsidR="00886EA4" w14:paraId="7E16F91C" w14:textId="77777777" w:rsidTr="00462074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EBC5FA" w14:textId="77777777" w:rsidR="00886EA4" w:rsidRDefault="00886EA4" w:rsidP="0046207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886EA4" w14:paraId="383FFEBC" w14:textId="77777777" w:rsidTr="00462074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9996" w14:textId="5A9856F9" w:rsidR="00886EA4" w:rsidRPr="00046F16" w:rsidDel="001433EB" w:rsidRDefault="00886EA4">
            <w:pPr>
              <w:ind w:left="720"/>
              <w:rPr>
                <w:del w:id="733" w:author="Roman Bobák" w:date="2018-08-19T13:49:00Z"/>
              </w:rPr>
              <w:pPrChange w:id="734" w:author="Roman Bobák" w:date="2018-08-19T13:50:00Z">
                <w:pPr/>
              </w:pPrChange>
            </w:pPr>
            <w:del w:id="735" w:author="Roman Bobák" w:date="2018-08-19T13:49:00Z">
              <w:r w:rsidRPr="00046F16" w:rsidDel="001433EB">
                <w:delText>Erasmus Teaching programme:</w:delText>
              </w:r>
            </w:del>
          </w:p>
          <w:p w14:paraId="3893F76B" w14:textId="214D6287" w:rsidR="00886EA4" w:rsidRPr="00046F16" w:rsidDel="001433EB" w:rsidRDefault="00886EA4">
            <w:pPr>
              <w:ind w:left="720"/>
              <w:rPr>
                <w:del w:id="736" w:author="Roman Bobák" w:date="2018-08-19T13:49:00Z"/>
              </w:rPr>
              <w:pPrChange w:id="737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38" w:author="Roman Bobák" w:date="2018-08-19T13:49:00Z">
              <w:r w:rsidRPr="00046F16" w:rsidDel="001433EB">
                <w:delText xml:space="preserve">Univesity of Genoa, Itálie, duben 2010 </w:delText>
              </w:r>
            </w:del>
          </w:p>
          <w:p w14:paraId="1F879B3D" w14:textId="30C9A73E" w:rsidR="00886EA4" w:rsidRPr="00046F16" w:rsidDel="001433EB" w:rsidRDefault="00886EA4">
            <w:pPr>
              <w:ind w:left="720"/>
              <w:rPr>
                <w:del w:id="739" w:author="Roman Bobák" w:date="2018-08-19T13:49:00Z"/>
              </w:rPr>
              <w:pPrChange w:id="740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41" w:author="Roman Bobák" w:date="2018-08-19T13:49:00Z">
              <w:r w:rsidRPr="00046F16" w:rsidDel="001433EB">
                <w:delText xml:space="preserve">The St. Clement of Ohrid University of Sofia, Bulharsko, březen 2011 </w:delText>
              </w:r>
            </w:del>
          </w:p>
          <w:p w14:paraId="305B450F" w14:textId="4321B2F7" w:rsidR="00886EA4" w:rsidRPr="00046F16" w:rsidDel="001433EB" w:rsidRDefault="00886EA4">
            <w:pPr>
              <w:ind w:left="720"/>
              <w:rPr>
                <w:del w:id="742" w:author="Roman Bobák" w:date="2018-08-19T13:49:00Z"/>
              </w:rPr>
              <w:pPrChange w:id="743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44" w:author="Roman Bobák" w:date="2018-08-19T13:49:00Z">
              <w:r w:rsidRPr="00046F16" w:rsidDel="001433EB">
                <w:delText xml:space="preserve">National Defence University of Warsaw, Polsko, březen 2012 </w:delText>
              </w:r>
            </w:del>
          </w:p>
          <w:p w14:paraId="38751862" w14:textId="469C4155" w:rsidR="00886EA4" w:rsidRPr="00046F16" w:rsidDel="001433EB" w:rsidRDefault="00886EA4">
            <w:pPr>
              <w:ind w:left="720"/>
              <w:rPr>
                <w:del w:id="745" w:author="Roman Bobák" w:date="2018-08-19T13:49:00Z"/>
              </w:rPr>
              <w:pPrChange w:id="746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47" w:author="Roman Bobák" w:date="2018-08-19T13:49:00Z">
              <w:r w:rsidRPr="00046F16" w:rsidDel="001433EB">
                <w:delText xml:space="preserve">University of Kavala Institute of Technology Saint Lucas Kavala, Řecko, listopad 2012, březen 2014 </w:delText>
              </w:r>
            </w:del>
          </w:p>
          <w:p w14:paraId="7F352976" w14:textId="738333B7" w:rsidR="00886EA4" w:rsidRPr="00046F16" w:rsidDel="001433EB" w:rsidRDefault="00886EA4">
            <w:pPr>
              <w:ind w:left="720"/>
              <w:rPr>
                <w:del w:id="748" w:author="Roman Bobák" w:date="2018-08-19T13:49:00Z"/>
              </w:rPr>
              <w:pPrChange w:id="749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50" w:author="Roman Bobák" w:date="2018-08-19T13:49:00Z">
              <w:r w:rsidRPr="00046F16" w:rsidDel="001433EB">
                <w:delText xml:space="preserve">European University Cyprus, Kypr, duben 2015  </w:delText>
              </w:r>
            </w:del>
          </w:p>
          <w:p w14:paraId="3584871C" w14:textId="0B63EB85" w:rsidR="00886EA4" w:rsidRPr="00046F16" w:rsidRDefault="00886EA4">
            <w:pPr>
              <w:ind w:left="720"/>
              <w:pPrChange w:id="751" w:author="Roman Bobák" w:date="2018-08-19T13:50:00Z">
                <w:pPr>
                  <w:numPr>
                    <w:numId w:val="29"/>
                  </w:numPr>
                  <w:ind w:left="720" w:hanging="360"/>
                </w:pPr>
              </w:pPrChange>
            </w:pPr>
            <w:del w:id="752" w:author="Roman Bobák" w:date="2018-08-19T13:49:00Z">
              <w:r w:rsidRPr="00046F16" w:rsidDel="001433EB">
                <w:delText xml:space="preserve">University of Algarve, Portugalsko, duben 2016  </w:delText>
              </w:r>
            </w:del>
          </w:p>
        </w:tc>
      </w:tr>
      <w:tr w:rsidR="00886EA4" w14:paraId="4734C92C" w14:textId="77777777" w:rsidTr="00462074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A1C49AB" w14:textId="77777777" w:rsidR="00886EA4" w:rsidRDefault="00886EA4" w:rsidP="0046207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7A42D0A7" w14:textId="77777777" w:rsidR="00886EA4" w:rsidRDefault="00886EA4" w:rsidP="00462074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04B84F6" w14:textId="77777777" w:rsidR="00886EA4" w:rsidRDefault="00886EA4" w:rsidP="0046207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C38B998" w14:textId="77777777" w:rsidR="00886EA4" w:rsidRDefault="00886EA4" w:rsidP="00462074">
            <w:pPr>
              <w:jc w:val="both"/>
            </w:pPr>
            <w:r>
              <w:t>23. dubna 2018</w:t>
            </w:r>
          </w:p>
        </w:tc>
      </w:tr>
    </w:tbl>
    <w:p w14:paraId="4F16655D" w14:textId="77777777" w:rsidR="00E44CAB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E44CAB" w14:paraId="6C883F04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93B8C75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05C4E50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1E6667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EF6310F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55DC3799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D9298C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BFAF6D6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273AE2EC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C4DC9D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4F450E1A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5CC6968F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9204BA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0703304B" w14:textId="4AEA2E97" w:rsidR="00E44CAB" w:rsidRDefault="00E44CAB" w:rsidP="00876338">
            <w:pPr>
              <w:jc w:val="both"/>
            </w:pPr>
            <w:r>
              <w:t xml:space="preserve">Lucie </w:t>
            </w:r>
            <w:r w:rsidR="00CA66D2">
              <w:t>MACUROVÁ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06072E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F25EB74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222A95FC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498AC87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6C3A2366" w14:textId="77777777" w:rsidR="00E44CAB" w:rsidRDefault="00E44CAB" w:rsidP="00876338">
            <w:pPr>
              <w:jc w:val="both"/>
            </w:pPr>
            <w:r>
              <w:t>1979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0D6CDE8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4A22FEC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D1537C3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093B89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3DCED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933C574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5CDB45D8" w14:textId="77777777" w:rsidTr="00876338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56C8A9C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B263133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33A5FA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17523EC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5EFF7C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201DF2B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4B7017AC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3134569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55AB418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33BBEC9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04164942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64911E1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5C3FA9E5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1165A922" w14:textId="77777777" w:rsidR="00E44CAB" w:rsidRDefault="00E44CAB" w:rsidP="00876338">
            <w:pPr>
              <w:jc w:val="both"/>
            </w:pPr>
          </w:p>
        </w:tc>
      </w:tr>
      <w:tr w:rsidR="00E44CAB" w14:paraId="3969BA38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66051C86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6D243FAE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22ABF1D8" w14:textId="77777777" w:rsidR="00E44CAB" w:rsidRDefault="00E44CAB" w:rsidP="00876338">
            <w:pPr>
              <w:jc w:val="both"/>
            </w:pPr>
          </w:p>
        </w:tc>
      </w:tr>
      <w:tr w:rsidR="00E44CAB" w14:paraId="00C79316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819CC83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75D4A4D3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14"/>
              <w:gridCol w:w="8363"/>
            </w:tblGrid>
            <w:tr w:rsidR="00E44CAB" w:rsidRPr="00470B8F" w14:paraId="00C1007D" w14:textId="77777777" w:rsidTr="00876338">
              <w:tc>
                <w:tcPr>
                  <w:tcW w:w="1314" w:type="dxa"/>
                  <w:shd w:val="clear" w:color="auto" w:fill="auto"/>
                </w:tcPr>
                <w:p w14:paraId="03627023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2003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2008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7274AA95" w14:textId="77777777" w:rsidR="00E44CAB" w:rsidRPr="00470B8F" w:rsidRDefault="00E44CAB" w:rsidP="00E44CAB">
                  <w:pPr>
                    <w:tabs>
                      <w:tab w:val="left" w:pos="1980"/>
                    </w:tabs>
                  </w:pPr>
                  <w:r w:rsidRPr="00470B8F">
                    <w:t xml:space="preserve">Univerzita Tomáše Bati  ve Zlíně, Fakulta  managementu a ekonomiky, </w:t>
                  </w:r>
                  <w:r w:rsidRPr="00470B8F">
                    <w:rPr>
                      <w:i/>
                    </w:rPr>
                    <w:t>doktorský studijní program</w:t>
                  </w:r>
                  <w:r w:rsidRPr="00470B8F">
                    <w:t xml:space="preserve"> Ekonomika a management, studijní obor Management  a ekonomika </w:t>
                  </w:r>
                  <w:r w:rsidRPr="00470B8F">
                    <w:rPr>
                      <w:b/>
                      <w:bCs/>
                    </w:rPr>
                    <w:t>(Ph.D.)</w:t>
                  </w:r>
                </w:p>
              </w:tc>
            </w:tr>
            <w:tr w:rsidR="00E44CAB" w:rsidRPr="00470B8F" w14:paraId="505007BC" w14:textId="77777777" w:rsidTr="00876338">
              <w:tc>
                <w:tcPr>
                  <w:tcW w:w="1314" w:type="dxa"/>
                  <w:shd w:val="clear" w:color="auto" w:fill="auto"/>
                </w:tcPr>
                <w:p w14:paraId="073C7449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2006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3545C2D4" w14:textId="77777777" w:rsidR="00E44CAB" w:rsidRPr="00470B8F" w:rsidRDefault="00E44CAB" w:rsidP="00E44CAB">
                  <w:pPr>
                    <w:pStyle w:val="Zkladntext21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Západočeská univerzita v Plzni,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Distanční vzdělávání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studijní program celoživotního vzdělávání Úvod do distančního vzdělávání - modul 1, modul 2 </w:t>
                  </w:r>
                  <w:r w:rsidRPr="00470B8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(tutor)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</w:t>
                  </w:r>
                </w:p>
              </w:tc>
            </w:tr>
            <w:tr w:rsidR="00E44CAB" w:rsidRPr="00470B8F" w14:paraId="5AE545CE" w14:textId="77777777" w:rsidTr="00876338">
              <w:tc>
                <w:tcPr>
                  <w:tcW w:w="1314" w:type="dxa"/>
                  <w:shd w:val="clear" w:color="auto" w:fill="auto"/>
                </w:tcPr>
                <w:p w14:paraId="294588C8" w14:textId="77777777" w:rsidR="00E44CAB" w:rsidRPr="00470B8F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2004</w:t>
                  </w:r>
                  <w:r w:rsidR="00E736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  <w:p w14:paraId="6B9D3BC4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3" w:type="dxa"/>
                  <w:shd w:val="clear" w:color="auto" w:fill="auto"/>
                </w:tcPr>
                <w:p w14:paraId="0A0AC99D" w14:textId="77777777" w:rsidR="00E44CAB" w:rsidRPr="00470B8F" w:rsidRDefault="00E44CAB" w:rsidP="00E44CAB">
                  <w:pPr>
                    <w:pStyle w:val="Zkladntextodsazen31"/>
                    <w:ind w:left="0"/>
                    <w:rPr>
                      <w:rFonts w:cs="Times New Roman"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sz w:val="20"/>
                      <w:szCs w:val="20"/>
                    </w:rPr>
                    <w:t xml:space="preserve">Univerzita Palackého v Olomouci, </w:t>
                  </w:r>
                  <w:r w:rsidRPr="00470B8F">
                    <w:rPr>
                      <w:rFonts w:cs="Times New Roman"/>
                      <w:bCs/>
                      <w:sz w:val="20"/>
                      <w:szCs w:val="20"/>
                    </w:rPr>
                    <w:t xml:space="preserve">Centrum distančního vzdělávání, studijní obor </w:t>
                  </w:r>
                  <w:r w:rsidRPr="00470B8F">
                    <w:rPr>
                      <w:rFonts w:cs="Times New Roman"/>
                      <w:bCs/>
                      <w:i/>
                      <w:sz w:val="20"/>
                      <w:szCs w:val="20"/>
                    </w:rPr>
                    <w:t>Distanční minimum</w:t>
                  </w:r>
                  <w:r w:rsidRPr="00470B8F">
                    <w:rPr>
                      <w:rFonts w:cs="Times New Roman"/>
                      <w:b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(tutor)</w:t>
                  </w:r>
                </w:p>
              </w:tc>
            </w:tr>
            <w:tr w:rsidR="00E44CAB" w:rsidRPr="00470B8F" w14:paraId="48492231" w14:textId="77777777" w:rsidTr="00876338">
              <w:tc>
                <w:tcPr>
                  <w:tcW w:w="1314" w:type="dxa"/>
                  <w:shd w:val="clear" w:color="auto" w:fill="auto"/>
                </w:tcPr>
                <w:p w14:paraId="28B3CB66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2001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sz w:val="20"/>
                      <w:szCs w:val="20"/>
                    </w:rPr>
                    <w:t>2003</w:t>
                  </w:r>
                  <w:r w:rsidR="00E73628">
                    <w:rPr>
                      <w:rFonts w:cs="Times New Roman"/>
                      <w:b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148EE08C" w14:textId="77777777" w:rsidR="00E44CAB" w:rsidRPr="00470B8F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Univerzita Tomáše Bati ve Zlíně, Fakulta managementu a ekonomiky,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magisterský studijní program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Ekonomika a management, studijní obor Průmyslové inženýrství</w:t>
                  </w:r>
                  <w:r w:rsidRPr="00470B8F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470B8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(Ing.)</w:t>
                  </w:r>
                </w:p>
              </w:tc>
            </w:tr>
            <w:tr w:rsidR="00E44CAB" w:rsidRPr="001E1998" w14:paraId="15AEB904" w14:textId="77777777" w:rsidTr="00876338">
              <w:tc>
                <w:tcPr>
                  <w:tcW w:w="1314" w:type="dxa"/>
                  <w:shd w:val="clear" w:color="auto" w:fill="auto"/>
                </w:tcPr>
                <w:p w14:paraId="38B188A5" w14:textId="77777777" w:rsidR="00E44CAB" w:rsidRPr="00470B8F" w:rsidRDefault="00E44CAB" w:rsidP="00E73628">
                  <w:pPr>
                    <w:pStyle w:val="Zkladntextodsazen31"/>
                    <w:ind w:left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1998</w:t>
                  </w:r>
                  <w:r w:rsidR="00E73628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-</w:t>
                  </w:r>
                  <w:r w:rsidRPr="00470B8F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2001</w:t>
                  </w:r>
                  <w:r w:rsidR="00E73628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8363" w:type="dxa"/>
                  <w:shd w:val="clear" w:color="auto" w:fill="auto"/>
                </w:tcPr>
                <w:p w14:paraId="0DD3E96D" w14:textId="77777777" w:rsidR="00E44CAB" w:rsidRPr="001E1998" w:rsidRDefault="00E44CAB" w:rsidP="00E44CAB">
                  <w:pPr>
                    <w:pStyle w:val="Zkladntext21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Vysoké učení technické v Brně (1. ledna 2001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zřízena Univerzita Tomáše Bati 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ve Zlíně), Fakulta managementu a ekonomiky ve Zlíně, </w:t>
                  </w:r>
                  <w:r w:rsidRPr="00470B8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bakalářský studijní program </w:t>
                  </w:r>
                  <w:r w:rsidRPr="00470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Ekonomika a management, studijní obor Management a ekonomika </w:t>
                  </w:r>
                  <w:r w:rsidRPr="00470B8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(Bc.)</w:t>
                  </w:r>
                </w:p>
              </w:tc>
            </w:tr>
          </w:tbl>
          <w:p w14:paraId="6AFC8DB1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7797C507" w14:textId="77777777" w:rsidTr="00E73628">
        <w:trPr>
          <w:gridAfter w:val="1"/>
          <w:wAfter w:w="30" w:type="dxa"/>
          <w:trHeight w:val="291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9C437A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6E9BA8B0" w14:textId="77777777" w:rsidTr="00E44CAB">
        <w:trPr>
          <w:gridAfter w:val="1"/>
          <w:wAfter w:w="30" w:type="dxa"/>
          <w:trHeight w:val="762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46E82C6" w14:textId="77777777" w:rsidR="00E44CAB" w:rsidRDefault="00E44CAB" w:rsidP="00E73628">
            <w:pPr>
              <w:jc w:val="both"/>
            </w:pPr>
            <w:r w:rsidRPr="00B7350C">
              <w:rPr>
                <w:b/>
              </w:rPr>
              <w:t>9/2006</w:t>
            </w:r>
            <w:r w:rsidR="00E73628">
              <w:rPr>
                <w:b/>
              </w:rPr>
              <w:t>-</w:t>
            </w:r>
            <w:r w:rsidRPr="00B7350C">
              <w:rPr>
                <w:b/>
              </w:rPr>
              <w:t>dosud</w:t>
            </w:r>
            <w:r w:rsidR="00E73628">
              <w:rPr>
                <w:b/>
              </w:rPr>
              <w:t xml:space="preserve"> -  </w:t>
            </w:r>
            <w:r>
              <w:t>UTB ve Zlíně, Fakulta managementu a ekonomiky, akademický pracovník</w:t>
            </w:r>
          </w:p>
        </w:tc>
      </w:tr>
      <w:tr w:rsidR="00E44CAB" w14:paraId="6CDD0B58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4A36212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F6295F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9E23BE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CDD7C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7A35E425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30E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9D5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55BA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FE46FC6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A0E968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D26F29B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E44CAB" w14:paraId="7736263F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07E565B" w14:textId="77777777" w:rsidR="00E44CAB" w:rsidRDefault="00E44CA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C39EBA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AD0BDB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9E12" w14:textId="77777777" w:rsidR="00E44CAB" w:rsidRDefault="00597CAA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0200" w14:textId="77777777" w:rsidR="00E44CAB" w:rsidRDefault="00597CAA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99FC" w14:textId="6B90AC5B" w:rsidR="00E44CAB" w:rsidRDefault="00CA66D2" w:rsidP="00876338">
            <w:pPr>
              <w:jc w:val="both"/>
              <w:rPr>
                <w:b/>
              </w:rPr>
            </w:pPr>
            <w:ins w:id="753" w:author="Trefilová Pavla" w:date="2018-09-04T15:03:00Z">
              <w:r>
                <w:rPr>
                  <w:b/>
                </w:rPr>
                <w:t>14</w:t>
              </w:r>
            </w:ins>
            <w:del w:id="754" w:author="Trefilová Pavla" w:date="2018-09-04T15:03:00Z">
              <w:r w:rsidR="00597CAA" w:rsidDel="00CA66D2">
                <w:rPr>
                  <w:b/>
                </w:rPr>
                <w:delText>2</w:delText>
              </w:r>
            </w:del>
          </w:p>
        </w:tc>
      </w:tr>
      <w:tr w:rsidR="00E44CAB" w14:paraId="6E24465A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2696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151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EC3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DC9D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61B5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A81B19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AFE124D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0ABD45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E44CAB" w14:paraId="7524D105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011081C" w14:textId="77777777" w:rsidR="000A4C9D" w:rsidRPr="00441AD5" w:rsidRDefault="000A4C9D" w:rsidP="000A4C9D">
            <w:r>
              <w:t>Přednášející</w:t>
            </w:r>
            <w:r w:rsidRPr="00441AD5">
              <w:t xml:space="preserve"> předmětů z oblasti </w:t>
            </w:r>
            <w:r>
              <w:t>průmyslového inženýrství</w:t>
            </w:r>
            <w:r w:rsidRPr="00441AD5">
              <w:t xml:space="preserve"> (např. </w:t>
            </w:r>
            <w:r>
              <w:t>Průmyslové inženýrství – nástroj managementu</w:t>
            </w:r>
            <w:r w:rsidRPr="00441AD5">
              <w:t>,</w:t>
            </w:r>
            <w:r>
              <w:t xml:space="preserve"> Základy logistiky, Základy výrobních systémů</w:t>
            </w:r>
            <w:r w:rsidRPr="00441AD5">
              <w:t>).</w:t>
            </w:r>
          </w:p>
          <w:p w14:paraId="0871144F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0EF85F0E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073A11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E44CAB" w14:paraId="6695830A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B43E616" w14:textId="77777777" w:rsidR="00CA66D2" w:rsidRDefault="00CA66D2" w:rsidP="00CA66D2">
            <w:pPr>
              <w:jc w:val="both"/>
              <w:rPr>
                <w:ins w:id="755" w:author="Trefilová Pavla" w:date="2018-09-04T15:03:00Z"/>
              </w:rPr>
            </w:pPr>
            <w:ins w:id="756" w:author="Trefilová Pavla" w:date="2018-09-04T15:03:00Z">
              <w:r>
                <w:rPr>
                  <w:lang w:val="en-US"/>
                </w:rPr>
                <w:t xml:space="preserve">NOVÁK, P., HRUŠECKÁ, D., </w:t>
              </w:r>
              <w:r>
                <w:rPr>
                  <w:bCs/>
                  <w:lang w:val="en-US"/>
                </w:rPr>
                <w:t>MACUROVÁ,</w:t>
              </w:r>
              <w:r w:rsidRPr="002A624E">
                <w:rPr>
                  <w:lang w:val="en-US"/>
                </w:rPr>
                <w:t xml:space="preserve"> L</w:t>
              </w:r>
              <w:r>
                <w:rPr>
                  <w:lang w:val="en-US"/>
                </w:rPr>
                <w:t xml:space="preserve">. </w:t>
              </w:r>
              <w:r>
                <w:rPr>
                  <w:color w:val="2A2D35"/>
                  <w:lang w:val="en"/>
                </w:rPr>
                <w:t>Perception of Cost Behaviour in Industrial Firms with Emphasis on Logistics and its Costs</w:t>
              </w:r>
              <w:r>
                <w:rPr>
                  <w:lang w:val="en-US"/>
                </w:rPr>
                <w:t xml:space="preserve">, </w:t>
              </w:r>
              <w:r>
                <w:rPr>
                  <w:i/>
                  <w:iCs/>
                  <w:color w:val="2A2D35"/>
                  <w:lang w:val="en"/>
                </w:rPr>
                <w:t>FME TRANSACTIONS</w:t>
              </w:r>
              <w:r>
                <w:rPr>
                  <w:i/>
                  <w:iCs/>
                  <w:lang w:val="en-US"/>
                </w:rPr>
                <w:t>,</w:t>
              </w:r>
              <w:r>
                <w:rPr>
                  <w:lang w:val="en-US"/>
                </w:rPr>
                <w:t xml:space="preserve"> Volume 46, Issue 4, 2018, p. </w:t>
              </w:r>
              <w:r>
                <w:rPr>
                  <w:color w:val="2A2D35"/>
                  <w:lang w:val="en"/>
                </w:rPr>
                <w:t>658-667</w:t>
              </w:r>
              <w:r>
                <w:rPr>
                  <w:lang w:val="en-US"/>
                </w:rPr>
                <w:t xml:space="preserve"> ISSN </w:t>
              </w:r>
              <w:r>
                <w:rPr>
                  <w:color w:val="2A2D35"/>
                  <w:lang w:val="en"/>
                </w:rPr>
                <w:t>1451-2092</w:t>
              </w:r>
            </w:ins>
          </w:p>
          <w:p w14:paraId="36DEAB71" w14:textId="77777777" w:rsidR="00CA66D2" w:rsidRPr="001E1998" w:rsidRDefault="00CA66D2" w:rsidP="00CA66D2">
            <w:pPr>
              <w:jc w:val="both"/>
              <w:rPr>
                <w:ins w:id="757" w:author="Trefilová Pavla" w:date="2018-09-04T15:03:00Z"/>
                <w:szCs w:val="18"/>
              </w:rPr>
            </w:pPr>
            <w:ins w:id="758" w:author="Trefilová Pavla" w:date="2018-09-04T15:03:00Z">
              <w:r w:rsidRPr="001E1998">
                <w:rPr>
                  <w:szCs w:val="18"/>
                </w:rPr>
                <w:t>HRUŠECKÁ, D</w:t>
              </w:r>
              <w:r>
                <w:rPr>
                  <w:szCs w:val="18"/>
                </w:rPr>
                <w:t>.</w:t>
              </w:r>
              <w:r w:rsidRPr="001E1998">
                <w:rPr>
                  <w:szCs w:val="18"/>
                </w:rPr>
                <w:t>, MACUROVÁ, L</w:t>
              </w:r>
              <w:r>
                <w:rPr>
                  <w:szCs w:val="18"/>
                </w:rPr>
                <w:t>.</w:t>
              </w:r>
              <w:r w:rsidRPr="001E1998">
                <w:rPr>
                  <w:szCs w:val="18"/>
                </w:rPr>
                <w:t>, JUŘIČKOVÁ, E</w:t>
              </w:r>
              <w:r>
                <w:rPr>
                  <w:szCs w:val="18"/>
                </w:rPr>
                <w:t>.</w:t>
              </w:r>
              <w:r w:rsidRPr="001E1998">
                <w:rPr>
                  <w:szCs w:val="18"/>
                </w:rPr>
                <w:t xml:space="preserve">, KOZÁKOVÁ, L. The Analysis of the Use of Outsourcing Services in Logistics by Czech Manufacturing Companies. </w:t>
              </w:r>
              <w:r w:rsidRPr="001E1998">
                <w:rPr>
                  <w:i/>
                  <w:iCs/>
                  <w:szCs w:val="18"/>
                </w:rPr>
                <w:t>Journal of Competitiveness</w:t>
              </w:r>
              <w:r>
                <w:rPr>
                  <w:szCs w:val="18"/>
                </w:rPr>
                <w:t>.</w:t>
              </w:r>
              <w:r w:rsidRPr="001E1998">
                <w:rPr>
                  <w:szCs w:val="18"/>
                </w:rPr>
                <w:t xml:space="preserve"> 2015, roč. 7, č. 3, s. 50-61. ISSN 1804-1728. DOI: 10.7441/joc.2015.03.04</w:t>
              </w:r>
              <w:r>
                <w:rPr>
                  <w:szCs w:val="18"/>
                </w:rPr>
                <w:t xml:space="preserve"> (25%).</w:t>
              </w:r>
            </w:ins>
          </w:p>
          <w:p w14:paraId="1763D28A" w14:textId="77777777" w:rsidR="00CA66D2" w:rsidRPr="001E1998" w:rsidRDefault="00CA66D2" w:rsidP="00CA66D2">
            <w:pPr>
              <w:jc w:val="both"/>
              <w:rPr>
                <w:ins w:id="759" w:author="Trefilová Pavla" w:date="2018-09-04T15:03:00Z"/>
                <w:szCs w:val="18"/>
              </w:rPr>
            </w:pPr>
            <w:ins w:id="760" w:author="Trefilová Pavla" w:date="2018-09-04T15:03:00Z">
              <w:r w:rsidRPr="001E1998">
                <w:rPr>
                  <w:szCs w:val="18"/>
                </w:rPr>
                <w:t>MACUROVÁ, L</w:t>
              </w:r>
              <w:r>
                <w:rPr>
                  <w:szCs w:val="18"/>
                </w:rPr>
                <w:t>.</w:t>
              </w:r>
              <w:r w:rsidRPr="001E1998">
                <w:rPr>
                  <w:szCs w:val="18"/>
                </w:rPr>
                <w:t>, SEDLÁČEK, M. I</w:t>
              </w:r>
              <w:r>
                <w:rPr>
                  <w:szCs w:val="18"/>
                </w:rPr>
                <w:t>mpacts of the Global Crisis 2007 – 2010 on Company Performance in Automotive Industry.</w:t>
              </w:r>
              <w:r w:rsidRPr="001E1998">
                <w:rPr>
                  <w:szCs w:val="18"/>
                </w:rPr>
                <w:t xml:space="preserve"> </w:t>
              </w:r>
              <w:r w:rsidRPr="001E1998">
                <w:rPr>
                  <w:i/>
                  <w:iCs/>
                  <w:szCs w:val="18"/>
                </w:rPr>
                <w:t>Auspicia</w:t>
              </w:r>
              <w:r w:rsidRPr="001E1998">
                <w:rPr>
                  <w:szCs w:val="18"/>
                </w:rPr>
                <w:t>, 2014, roč. 6, č. 2, s. 53-62. ISSN 1214-4967</w:t>
              </w:r>
              <w:r>
                <w:rPr>
                  <w:szCs w:val="18"/>
                </w:rPr>
                <w:t xml:space="preserve"> (50%)</w:t>
              </w:r>
              <w:r w:rsidRPr="001E1998">
                <w:rPr>
                  <w:szCs w:val="18"/>
                </w:rPr>
                <w:t xml:space="preserve">. </w:t>
              </w:r>
            </w:ins>
          </w:p>
          <w:p w14:paraId="6963522F" w14:textId="439EFBB8" w:rsidR="00E44CAB" w:rsidRPr="001E1998" w:rsidDel="00CA66D2" w:rsidRDefault="00E44CAB" w:rsidP="00E44CAB">
            <w:pPr>
              <w:rPr>
                <w:del w:id="761" w:author="Trefilová Pavla" w:date="2018-09-04T15:03:00Z"/>
                <w:szCs w:val="18"/>
              </w:rPr>
            </w:pPr>
            <w:del w:id="762" w:author="Trefilová Pavla" w:date="2018-09-04T15:03:00Z">
              <w:r w:rsidRPr="001E1998" w:rsidDel="00CA66D2">
                <w:rPr>
                  <w:szCs w:val="18"/>
                </w:rPr>
                <w:delText>HRUŠECKÁ, D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>, MACUROVÁ, L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>, JUŘIČKOVÁ, E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 xml:space="preserve">, KOZÁKOVÁ, L. The Analysis of the Use of Outsourcing Services in Logistics by Czech Manufacturing Companies. </w:delText>
              </w:r>
              <w:r w:rsidRPr="001E1998" w:rsidDel="00CA66D2">
                <w:rPr>
                  <w:i/>
                  <w:iCs/>
                  <w:szCs w:val="18"/>
                </w:rPr>
                <w:delText>Journal of Competitiveness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 xml:space="preserve"> 2015, roč. 7, č. 3, s. 50-61. ISSN 1804-1728. DOI: 10.7441/joc.2015.03.04</w:delText>
              </w:r>
              <w:r w:rsidDel="00CA66D2">
                <w:rPr>
                  <w:szCs w:val="18"/>
                </w:rPr>
                <w:delText xml:space="preserve"> (25%).</w:delText>
              </w:r>
            </w:del>
          </w:p>
          <w:p w14:paraId="2254B476" w14:textId="58CB35C6" w:rsidR="00E44CAB" w:rsidRPr="001E1998" w:rsidDel="00CA66D2" w:rsidRDefault="00E44CAB" w:rsidP="00E44CAB">
            <w:pPr>
              <w:rPr>
                <w:del w:id="763" w:author="Trefilová Pavla" w:date="2018-09-04T15:03:00Z"/>
                <w:szCs w:val="18"/>
              </w:rPr>
            </w:pPr>
            <w:del w:id="764" w:author="Trefilová Pavla" w:date="2018-09-04T15:03:00Z">
              <w:r w:rsidRPr="001E1998" w:rsidDel="00CA66D2">
                <w:rPr>
                  <w:szCs w:val="18"/>
                </w:rPr>
                <w:delText>MACUROVÁ, L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>, SEDLÁČEK, M. I</w:delText>
              </w:r>
              <w:r w:rsidDel="00CA66D2">
                <w:rPr>
                  <w:szCs w:val="18"/>
                </w:rPr>
                <w:delText>mpacts of the Global Crisis 2007 – 2010 on Company Performance in Automotive Industry.</w:delText>
              </w:r>
              <w:r w:rsidRPr="001E1998" w:rsidDel="00CA66D2">
                <w:rPr>
                  <w:szCs w:val="18"/>
                </w:rPr>
                <w:delText xml:space="preserve"> </w:delText>
              </w:r>
              <w:r w:rsidRPr="001E1998" w:rsidDel="00CA66D2">
                <w:rPr>
                  <w:i/>
                  <w:iCs/>
                  <w:szCs w:val="18"/>
                </w:rPr>
                <w:delText>Auspicia</w:delText>
              </w:r>
              <w:r w:rsidRPr="001E1998" w:rsidDel="00CA66D2">
                <w:rPr>
                  <w:szCs w:val="18"/>
                </w:rPr>
                <w:delText>, 2014, roč. 6, č. 2, s. 53-62. ISSN 1214-4967</w:delText>
              </w:r>
              <w:r w:rsidDel="00CA66D2">
                <w:rPr>
                  <w:szCs w:val="18"/>
                </w:rPr>
                <w:delText xml:space="preserve"> (50%)</w:delText>
              </w:r>
              <w:r w:rsidRPr="001E1998" w:rsidDel="00CA66D2">
                <w:rPr>
                  <w:szCs w:val="18"/>
                </w:rPr>
                <w:delText xml:space="preserve">. </w:delText>
              </w:r>
            </w:del>
          </w:p>
          <w:p w14:paraId="269BCF1D" w14:textId="54FA61C4" w:rsidR="00E44CAB" w:rsidRPr="001E1998" w:rsidDel="00CA66D2" w:rsidRDefault="00E44CAB" w:rsidP="00E44CAB">
            <w:pPr>
              <w:rPr>
                <w:del w:id="765" w:author="Trefilová Pavla" w:date="2018-09-04T15:03:00Z"/>
                <w:szCs w:val="18"/>
              </w:rPr>
            </w:pPr>
            <w:del w:id="766" w:author="Trefilová Pavla" w:date="2018-09-04T15:03:00Z">
              <w:r w:rsidRPr="001E1998" w:rsidDel="00CA66D2">
                <w:rPr>
                  <w:szCs w:val="18"/>
                </w:rPr>
                <w:delText>MACUROVÁ, L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 xml:space="preserve">, ŠULOVÁ, D. Případová studie: Aplikace principů metody Seiban pro sledování dílců ve výrobě firmy Komfi spol. s r.o. </w:delText>
              </w:r>
              <w:r w:rsidRPr="001E1998" w:rsidDel="00CA66D2">
                <w:rPr>
                  <w:i/>
                  <w:iCs/>
                  <w:szCs w:val="18"/>
                </w:rPr>
                <w:delText>Úspěch</w:delText>
              </w:r>
              <w:r w:rsidRPr="001E1998" w:rsidDel="00CA66D2">
                <w:rPr>
                  <w:szCs w:val="18"/>
                </w:rPr>
                <w:delText>, 2009, roč. 2009, č. 2, s. 28-29. ISSN 1803-5183</w:delText>
              </w:r>
              <w:r w:rsidDel="00CA66D2">
                <w:rPr>
                  <w:szCs w:val="18"/>
                </w:rPr>
                <w:delText xml:space="preserve"> (50%)</w:delText>
              </w:r>
              <w:r w:rsidRPr="001E1998" w:rsidDel="00CA66D2">
                <w:rPr>
                  <w:szCs w:val="18"/>
                </w:rPr>
                <w:delText xml:space="preserve">. </w:delText>
              </w:r>
            </w:del>
          </w:p>
          <w:p w14:paraId="42654082" w14:textId="2FEF7AEC" w:rsidR="00E44CAB" w:rsidRPr="001E1998" w:rsidDel="00CA66D2" w:rsidRDefault="00E44CAB" w:rsidP="00E44CAB">
            <w:pPr>
              <w:rPr>
                <w:del w:id="767" w:author="Trefilová Pavla" w:date="2018-09-04T15:03:00Z"/>
                <w:szCs w:val="18"/>
              </w:rPr>
            </w:pPr>
            <w:del w:id="768" w:author="Trefilová Pavla" w:date="2018-09-04T15:03:00Z">
              <w:r w:rsidRPr="001E1998" w:rsidDel="00CA66D2">
                <w:rPr>
                  <w:szCs w:val="18"/>
                </w:rPr>
                <w:delText xml:space="preserve">MACUROVÁ, L. Nástin historického vývoje a současné situace právní úpravy v oblasti veřejných zakázek v České republice. </w:delText>
              </w:r>
              <w:r w:rsidRPr="001E1998" w:rsidDel="00CA66D2">
                <w:rPr>
                  <w:i/>
                  <w:iCs/>
                  <w:szCs w:val="18"/>
                </w:rPr>
                <w:delText>Jakost pro život</w:delText>
              </w:r>
              <w:r w:rsidRPr="001E1998" w:rsidDel="00CA66D2">
                <w:rPr>
                  <w:szCs w:val="18"/>
                </w:rPr>
                <w:delText xml:space="preserve">, 2007, č. 2, s. 16-24. ISSN 1213-0958. </w:delText>
              </w:r>
            </w:del>
          </w:p>
          <w:p w14:paraId="4168A52D" w14:textId="7DF8578E" w:rsidR="00E44CAB" w:rsidRDefault="00E44CAB" w:rsidP="00E44CAB">
            <w:pPr>
              <w:jc w:val="both"/>
              <w:rPr>
                <w:b/>
              </w:rPr>
            </w:pPr>
            <w:del w:id="769" w:author="Trefilová Pavla" w:date="2018-09-04T15:03:00Z">
              <w:r w:rsidRPr="001E1998" w:rsidDel="00CA66D2">
                <w:rPr>
                  <w:szCs w:val="18"/>
                </w:rPr>
                <w:delText>RUDLOVÁ, L</w:delText>
              </w:r>
              <w:r w:rsidDel="00CA66D2">
                <w:rPr>
                  <w:szCs w:val="18"/>
                </w:rPr>
                <w:delText>.</w:delText>
              </w:r>
              <w:r w:rsidRPr="001E1998" w:rsidDel="00CA66D2">
                <w:rPr>
                  <w:szCs w:val="18"/>
                </w:rPr>
                <w:delText xml:space="preserve">, MIKULEC, P. Program 5S - kvalita pracovního prostředí. </w:delText>
              </w:r>
              <w:r w:rsidRPr="001E1998" w:rsidDel="00CA66D2">
                <w:rPr>
                  <w:i/>
                  <w:iCs/>
                  <w:szCs w:val="18"/>
                </w:rPr>
                <w:delText>Jakost pro život</w:delText>
              </w:r>
              <w:r w:rsidRPr="001E1998" w:rsidDel="00CA66D2">
                <w:rPr>
                  <w:szCs w:val="18"/>
                </w:rPr>
                <w:delText>, 2006, roč. 5, č. 1, s. 19-25. ISSN 1213-0958</w:delText>
              </w:r>
              <w:r w:rsidDel="00CA66D2">
                <w:rPr>
                  <w:szCs w:val="18"/>
                </w:rPr>
                <w:delText xml:space="preserve"> (50%)</w:delText>
              </w:r>
              <w:r w:rsidRPr="001E1998" w:rsidDel="00CA66D2">
                <w:rPr>
                  <w:szCs w:val="18"/>
                </w:rPr>
                <w:delText>.</w:delText>
              </w:r>
            </w:del>
          </w:p>
        </w:tc>
      </w:tr>
      <w:tr w:rsidR="00E44CAB" w14:paraId="3FC7C887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112B8" w14:textId="77777777" w:rsidR="00E44CAB" w:rsidRDefault="00E44CAB" w:rsidP="0087633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E44CAB" w14:paraId="2916A2A1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B8E9" w14:textId="77777777" w:rsidR="00E44CAB" w:rsidRDefault="00E44CAB" w:rsidP="00876338"/>
        </w:tc>
      </w:tr>
      <w:tr w:rsidR="00E44CAB" w14:paraId="11E02980" w14:textId="77777777" w:rsidTr="00876338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469C83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931C123" w14:textId="77777777" w:rsidR="00E44CAB" w:rsidRDefault="00E44CAB" w:rsidP="00876338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14CB448B" w14:textId="77777777" w:rsidR="00E44CAB" w:rsidRDefault="00E44CAB" w:rsidP="0087633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5114064" w14:textId="77777777" w:rsidR="00E44CAB" w:rsidRDefault="00E44CAB" w:rsidP="00876338">
            <w:pPr>
              <w:jc w:val="both"/>
            </w:pPr>
          </w:p>
        </w:tc>
      </w:tr>
    </w:tbl>
    <w:p w14:paraId="5FA4DFED" w14:textId="77777777" w:rsidR="00535F28" w:rsidRDefault="00E44CAB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D3916C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32F6B6D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FF8CA4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22AC20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D617CAC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2E962C3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6758A2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642752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4B10CD0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22B374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EF3D3CA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D8D1C4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E96DE9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5CE6E8AD" w14:textId="7D419943" w:rsidR="00B7510B" w:rsidRDefault="00535F28" w:rsidP="00B7510B">
            <w:pPr>
              <w:jc w:val="both"/>
            </w:pPr>
            <w:r>
              <w:t>Jana M</w:t>
            </w:r>
            <w:r w:rsidR="00CA66D2">
              <w:t>ATOŠKOVÁ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179252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F93A0D0" w14:textId="77777777" w:rsidR="00B7510B" w:rsidRDefault="00B7510B" w:rsidP="00B7510B">
            <w:pPr>
              <w:jc w:val="both"/>
            </w:pPr>
            <w:r>
              <w:t>Ing. Ph</w:t>
            </w:r>
            <w:r w:rsidR="00535F28">
              <w:t>.</w:t>
            </w:r>
            <w:r>
              <w:t>D.</w:t>
            </w:r>
          </w:p>
        </w:tc>
      </w:tr>
      <w:tr w:rsidR="00B7510B" w14:paraId="5972B7D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498201D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B8E7F16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4AE35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55A5C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2C556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79ECC7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2169F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8EA8EBC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32C276FB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1044C9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FBE6C5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6D0F53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95B730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0457C0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573B3B8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6A52DC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695B4C8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6E94C77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CB4FEF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4BFAC9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29DB11E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544A8B21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AC86461" w14:textId="77777777" w:rsidR="00B7510B" w:rsidRDefault="00B7510B" w:rsidP="00B7510B">
            <w:pPr>
              <w:jc w:val="both"/>
            </w:pPr>
          </w:p>
        </w:tc>
      </w:tr>
      <w:tr w:rsidR="00B7510B" w14:paraId="500C0A5E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484CDE0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7EF26E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CB3929B" w14:textId="77777777" w:rsidR="00B7510B" w:rsidRDefault="00B7510B" w:rsidP="00B7510B">
            <w:pPr>
              <w:jc w:val="both"/>
            </w:pPr>
          </w:p>
        </w:tc>
      </w:tr>
      <w:tr w:rsidR="00B7510B" w14:paraId="2557139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78F68B9E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FB5C410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896CCE4" w14:textId="77777777" w:rsidR="00535F28" w:rsidRDefault="00535F28" w:rsidP="00535F28">
            <w:pPr>
              <w:jc w:val="both"/>
            </w:pPr>
            <w:r>
              <w:rPr>
                <w:b/>
              </w:rPr>
              <w:t>2004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2006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>
              <w:t xml:space="preserve"> bakalářský studijní program Specializace v pedagogice, obor Učitelství odborných předmětů pro </w:t>
            </w:r>
            <w:r>
              <w:br/>
              <w:t xml:space="preserve">                        střední školy, Univerzita Tomáše Bati ve Zlíně, Univerzitní institut.</w:t>
            </w:r>
            <w:r>
              <w:tab/>
            </w:r>
          </w:p>
          <w:p w14:paraId="6C3EFC2D" w14:textId="77777777" w:rsidR="00535F28" w:rsidRDefault="000E7FA2" w:rsidP="00535F28">
            <w:pPr>
              <w:jc w:val="both"/>
            </w:pPr>
            <w:r>
              <w:rPr>
                <w:b/>
              </w:rPr>
              <w:t>2003-</w:t>
            </w:r>
            <w:r w:rsidR="00535F28">
              <w:rPr>
                <w:b/>
              </w:rPr>
              <w:t>2008</w:t>
            </w:r>
            <w:r>
              <w:rPr>
                <w:b/>
              </w:rPr>
              <w:t xml:space="preserve"> </w:t>
            </w:r>
            <w:r w:rsidRPr="000E7FA2">
              <w:t>-</w:t>
            </w:r>
            <w:r w:rsidR="00535F28" w:rsidRPr="000E7FA2">
              <w:t xml:space="preserve"> </w:t>
            </w:r>
            <w:r w:rsidR="00535F28">
              <w:t xml:space="preserve">doktorský studijní program Ekonomika a management, obor Management a ekonomika, Univerzita </w:t>
            </w:r>
            <w:r w:rsidR="00535F28">
              <w:br/>
              <w:t xml:space="preserve">                       Tomáše Bati ve Zlíně, Fakulta managementu a ekonomiky (</w:t>
            </w:r>
            <w:r w:rsidR="00535F28">
              <w:rPr>
                <w:b/>
              </w:rPr>
              <w:t>Ph.D.</w:t>
            </w:r>
            <w:r w:rsidR="00535F28">
              <w:t>)</w:t>
            </w:r>
          </w:p>
          <w:p w14:paraId="475D30C6" w14:textId="77777777" w:rsidR="00535F28" w:rsidRDefault="00535F28" w:rsidP="00535F28">
            <w:pPr>
              <w:jc w:val="both"/>
            </w:pPr>
            <w:r>
              <w:rPr>
                <w:b/>
              </w:rPr>
              <w:t>2001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2003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>
              <w:t xml:space="preserve"> magisterský studijní program Ekonomika a management, obor Management a marketing, Univerzita </w:t>
            </w:r>
            <w:r>
              <w:br/>
              <w:t xml:space="preserve">                      Tomáše Bati ve Zlíně, Fakulta managementu a ekonomiky (</w:t>
            </w:r>
            <w:r>
              <w:rPr>
                <w:b/>
              </w:rPr>
              <w:t>Ing.</w:t>
            </w:r>
            <w:r>
              <w:t>)</w:t>
            </w:r>
          </w:p>
          <w:p w14:paraId="5D250175" w14:textId="77777777" w:rsidR="00B7510B" w:rsidRDefault="00535F28" w:rsidP="000E7FA2">
            <w:pPr>
              <w:jc w:val="both"/>
              <w:rPr>
                <w:b/>
              </w:rPr>
            </w:pPr>
            <w:r>
              <w:rPr>
                <w:b/>
              </w:rPr>
              <w:t>1998</w:t>
            </w:r>
            <w:r w:rsidR="000E7FA2">
              <w:rPr>
                <w:b/>
              </w:rPr>
              <w:t>-</w:t>
            </w:r>
            <w:r>
              <w:rPr>
                <w:b/>
              </w:rPr>
              <w:t>2001</w:t>
            </w:r>
            <w:r w:rsidR="000E7FA2">
              <w:rPr>
                <w:b/>
              </w:rPr>
              <w:t xml:space="preserve"> </w:t>
            </w:r>
            <w:r w:rsidR="000E7FA2" w:rsidRPr="000E7FA2">
              <w:t>-</w:t>
            </w:r>
            <w:r w:rsidRPr="000E7FA2">
              <w:t xml:space="preserve"> </w:t>
            </w:r>
            <w:r>
              <w:t xml:space="preserve">bakalářský studijní program Ekonomika a management, obor Management a ekonomika, Univerzita </w:t>
            </w:r>
            <w:r>
              <w:br/>
              <w:t xml:space="preserve">                      Tomáše Bati ve Zlíně, Fakulta managementu a ekonomiky</w:t>
            </w:r>
          </w:p>
        </w:tc>
      </w:tr>
      <w:tr w:rsidR="00B7510B" w14:paraId="57C7D02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B2F7C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97E58F1" w14:textId="77777777" w:rsidTr="006C667E">
        <w:trPr>
          <w:gridAfter w:val="1"/>
          <w:wAfter w:w="30" w:type="dxa"/>
          <w:trHeight w:val="100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78954F7" w14:textId="77777777" w:rsidR="00B7510B" w:rsidRDefault="00145780" w:rsidP="00145780">
            <w:pPr>
              <w:jc w:val="both"/>
            </w:pPr>
            <w:r w:rsidRPr="00145780">
              <w:rPr>
                <w:b/>
                <w:bCs/>
              </w:rPr>
              <w:t>2007-2008</w:t>
            </w:r>
            <w:r>
              <w:rPr>
                <w:bCs/>
              </w:rPr>
              <w:t xml:space="preserve"> - </w:t>
            </w:r>
            <w:r>
              <w:t>asistent, Univerzita Tomáše Bati ve Zlíně, Fakulta managementu a ekonomiky, Zlín</w:t>
            </w:r>
          </w:p>
          <w:p w14:paraId="5A8D57AD" w14:textId="77777777" w:rsidR="00145780" w:rsidRDefault="00145780" w:rsidP="00145780">
            <w:pPr>
              <w:jc w:val="both"/>
            </w:pPr>
            <w:r w:rsidRPr="008F1299">
              <w:rPr>
                <w:b/>
              </w:rPr>
              <w:t>2008</w:t>
            </w:r>
            <w:r>
              <w:rPr>
                <w:b/>
              </w:rPr>
              <w:t>-</w:t>
            </w:r>
            <w:r w:rsidRPr="008F1299">
              <w:rPr>
                <w:b/>
              </w:rPr>
              <w:t>dosud</w:t>
            </w:r>
            <w:r>
              <w:rPr>
                <w:b/>
              </w:rPr>
              <w:t xml:space="preserve"> -</w:t>
            </w:r>
            <w:r>
              <w:t xml:space="preserve"> odborný asistent, Univerzita Tomáše Bati ve Zlíně, Fakulta managementu a ekonomiky, Zlín</w:t>
            </w:r>
          </w:p>
          <w:p w14:paraId="7B6980C7" w14:textId="77777777" w:rsidR="00145780" w:rsidRDefault="00145780" w:rsidP="00145780">
            <w:pPr>
              <w:jc w:val="both"/>
            </w:pPr>
          </w:p>
        </w:tc>
      </w:tr>
      <w:tr w:rsidR="00B7510B" w14:paraId="6630E9E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26D8C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056880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AE6B6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5B6B5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A37290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DD6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2AA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AA6A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3A895C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B47AFF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DF43C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05409A0C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12D597F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CF04D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F9DD04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9050" w14:textId="606FC2ED" w:rsidR="00B7510B" w:rsidRDefault="00535F28" w:rsidP="00B7510B">
            <w:pPr>
              <w:jc w:val="both"/>
              <w:rPr>
                <w:b/>
              </w:rPr>
            </w:pPr>
            <w:del w:id="770" w:author="Trefilová Pavla" w:date="2018-09-04T15:04:00Z">
              <w:r w:rsidDel="00CA66D2">
                <w:rPr>
                  <w:b/>
                </w:rPr>
                <w:delText>8</w:delText>
              </w:r>
            </w:del>
            <w:ins w:id="771" w:author="Trefilová Pavla" w:date="2018-09-04T15:04:00Z">
              <w:r w:rsidR="00CA66D2">
                <w:rPr>
                  <w:b/>
                </w:rPr>
                <w:t>6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06D6" w14:textId="12FC9054" w:rsidR="00B7510B" w:rsidRDefault="00535F28" w:rsidP="00B7510B">
            <w:pPr>
              <w:jc w:val="both"/>
              <w:rPr>
                <w:b/>
              </w:rPr>
            </w:pPr>
            <w:del w:id="772" w:author="Trefilová Pavla" w:date="2018-09-04T15:04:00Z">
              <w:r w:rsidDel="00CA66D2">
                <w:rPr>
                  <w:b/>
                </w:rPr>
                <w:delText>5</w:delText>
              </w:r>
            </w:del>
            <w:ins w:id="773" w:author="Trefilová Pavla" w:date="2018-09-04T15:04:00Z">
              <w:r w:rsidR="00CA66D2">
                <w:rPr>
                  <w:b/>
                </w:rPr>
                <w:t>7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F4F1" w14:textId="77777777" w:rsidR="00B7510B" w:rsidRDefault="00535F28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155FE9C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F55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F05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0E7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942B2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8C5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4D22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BB25B8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B97700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3124028" w14:textId="77777777" w:rsidTr="006C667E">
        <w:trPr>
          <w:gridAfter w:val="1"/>
          <w:wAfter w:w="30" w:type="dxa"/>
          <w:trHeight w:val="558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46DCB05" w14:textId="77777777" w:rsidR="00B7510B" w:rsidRDefault="006C667E" w:rsidP="006C667E">
            <w:pPr>
              <w:rPr>
                <w:b/>
              </w:rPr>
            </w:pPr>
            <w:r w:rsidRPr="0092277F">
              <w:t xml:space="preserve">Garantování předmětů z oblasti managementu (např. </w:t>
            </w:r>
            <w:r>
              <w:t>Manažerské metody a techniky, Personální management, Řízení lidských zdrojů</w:t>
            </w:r>
            <w:r w:rsidRPr="0092277F">
              <w:t>).</w:t>
            </w:r>
          </w:p>
        </w:tc>
      </w:tr>
      <w:tr w:rsidR="00B7510B" w14:paraId="7C16EE88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E3400F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2937227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6C9C494" w14:textId="77777777" w:rsidR="00535F28" w:rsidRDefault="00535F28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  <w:pPrChange w:id="774" w:author="Trefilová Pavla" w:date="2018-09-04T15:04:00Z">
                <w:pPr>
                  <w:tabs>
                    <w:tab w:val="left" w:pos="473"/>
                    <w:tab w:val="left" w:pos="8844"/>
                    <w:tab w:val="left" w:pos="9066"/>
                  </w:tabs>
                </w:pPr>
              </w:pPrChange>
            </w:pPr>
            <w:r>
              <w:rPr>
                <w:szCs w:val="22"/>
              </w:rPr>
              <w:t xml:space="preserve">MATOŠKOVÁ, J., KOVÁŘÍK, M. Development of a Situational Judgment Test as a Predictor of College Student Performance. </w:t>
            </w:r>
            <w:r>
              <w:rPr>
                <w:i/>
                <w:iCs/>
                <w:szCs w:val="22"/>
              </w:rPr>
              <w:t>Journal of Psychoeducational Assessment</w:t>
            </w:r>
            <w:r>
              <w:rPr>
                <w:szCs w:val="22"/>
              </w:rPr>
              <w:t xml:space="preserve">. 2017, Volume </w:t>
            </w:r>
            <w:r>
              <w:rPr>
                <w:iCs/>
                <w:szCs w:val="22"/>
              </w:rPr>
              <w:t xml:space="preserve">35, Issue </w:t>
            </w:r>
            <w:r>
              <w:rPr>
                <w:szCs w:val="22"/>
              </w:rPr>
              <w:t xml:space="preserve">8, pp. 768–784. ISSN 0734-2829. </w:t>
            </w:r>
            <w:r w:rsidR="0033230F">
              <w:rPr>
                <w:rStyle w:val="Hypertextovodkaz"/>
                <w:szCs w:val="22"/>
              </w:rPr>
              <w:fldChar w:fldCharType="begin"/>
            </w:r>
            <w:r w:rsidR="0033230F">
              <w:rPr>
                <w:rStyle w:val="Hypertextovodkaz"/>
                <w:szCs w:val="22"/>
              </w:rPr>
              <w:instrText xml:space="preserve"> HYPERLINK "https://doi.org/10.1177/0734282916661663" </w:instrText>
            </w:r>
            <w:r w:rsidR="0033230F">
              <w:rPr>
                <w:rStyle w:val="Hypertextovodkaz"/>
                <w:szCs w:val="22"/>
              </w:rPr>
              <w:fldChar w:fldCharType="separate"/>
            </w:r>
            <w:r>
              <w:rPr>
                <w:rStyle w:val="Hypertextovodkaz"/>
                <w:szCs w:val="22"/>
              </w:rPr>
              <w:t>https://doi.org/10.1177/0734282916661663</w:t>
            </w:r>
            <w:r w:rsidR="0033230F">
              <w:rPr>
                <w:rStyle w:val="Hypertextovodkaz"/>
                <w:szCs w:val="22"/>
              </w:rPr>
              <w:fldChar w:fldCharType="end"/>
            </w:r>
            <w:r>
              <w:rPr>
                <w:rStyle w:val="Hypertextovodkaz"/>
                <w:szCs w:val="22"/>
              </w:rPr>
              <w:t xml:space="preserve"> (95%)</w:t>
            </w:r>
            <w:r>
              <w:rPr>
                <w:szCs w:val="22"/>
              </w:rPr>
              <w:t xml:space="preserve">. </w:t>
            </w:r>
          </w:p>
          <w:p w14:paraId="55872E44" w14:textId="77777777" w:rsidR="00535F28" w:rsidRDefault="00535F28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  <w:pPrChange w:id="775" w:author="Trefilová Pavla" w:date="2018-09-04T15:04:00Z">
                <w:pPr>
                  <w:tabs>
                    <w:tab w:val="left" w:pos="473"/>
                    <w:tab w:val="left" w:pos="8844"/>
                    <w:tab w:val="left" w:pos="9066"/>
                  </w:tabs>
                </w:pPr>
              </w:pPrChange>
            </w:pPr>
            <w:r>
              <w:rPr>
                <w:szCs w:val="22"/>
              </w:rPr>
              <w:t xml:space="preserve">MATOŠKOVÁ, J. Measuring Knowledge. </w:t>
            </w:r>
            <w:r>
              <w:rPr>
                <w:i/>
                <w:iCs/>
                <w:szCs w:val="22"/>
              </w:rPr>
              <w:t>Journal of Competitiveness</w:t>
            </w:r>
            <w:r>
              <w:rPr>
                <w:szCs w:val="22"/>
              </w:rPr>
              <w:t xml:space="preserve">. 2016, roč. </w:t>
            </w:r>
            <w:r>
              <w:rPr>
                <w:iCs/>
                <w:szCs w:val="22"/>
              </w:rPr>
              <w:t xml:space="preserve">8, č. </w:t>
            </w:r>
            <w:r>
              <w:rPr>
                <w:szCs w:val="22"/>
              </w:rPr>
              <w:t xml:space="preserve">4, s. 5–29. </w:t>
            </w:r>
            <w:r>
              <w:rPr>
                <w:szCs w:val="32"/>
              </w:rPr>
              <w:t xml:space="preserve">ISSN 1804-1728. </w:t>
            </w:r>
            <w:r w:rsidR="0033230F">
              <w:rPr>
                <w:rStyle w:val="Hypertextovodkaz"/>
                <w:szCs w:val="22"/>
              </w:rPr>
              <w:fldChar w:fldCharType="begin"/>
            </w:r>
            <w:r w:rsidR="0033230F">
              <w:rPr>
                <w:rStyle w:val="Hypertextovodkaz"/>
                <w:szCs w:val="22"/>
              </w:rPr>
              <w:instrText xml:space="preserve"> HYPERLINK "https://doi.org/10.7441/joc.2016.04.01" </w:instrText>
            </w:r>
            <w:r w:rsidR="0033230F">
              <w:rPr>
                <w:rStyle w:val="Hypertextovodkaz"/>
                <w:szCs w:val="22"/>
              </w:rPr>
              <w:fldChar w:fldCharType="separate"/>
            </w:r>
            <w:r>
              <w:rPr>
                <w:rStyle w:val="Hypertextovodkaz"/>
                <w:szCs w:val="22"/>
              </w:rPr>
              <w:t>https://doi.org/10.7441/joc.2016.04.01</w:t>
            </w:r>
            <w:r w:rsidR="0033230F">
              <w:rPr>
                <w:rStyle w:val="Hypertextovodkaz"/>
                <w:szCs w:val="22"/>
              </w:rPr>
              <w:fldChar w:fldCharType="end"/>
            </w:r>
            <w:r>
              <w:rPr>
                <w:szCs w:val="22"/>
              </w:rPr>
              <w:t xml:space="preserve">. </w:t>
            </w:r>
          </w:p>
          <w:p w14:paraId="3E06D200" w14:textId="77777777" w:rsidR="00535F28" w:rsidRDefault="00535F28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  <w:pPrChange w:id="776" w:author="Trefilová Pavla" w:date="2018-09-04T15:04:00Z">
                <w:pPr>
                  <w:tabs>
                    <w:tab w:val="left" w:pos="473"/>
                    <w:tab w:val="left" w:pos="8844"/>
                    <w:tab w:val="left" w:pos="9066"/>
                  </w:tabs>
                </w:pPr>
              </w:pPrChange>
            </w:pPr>
            <w:r>
              <w:rPr>
                <w:szCs w:val="22"/>
              </w:rPr>
              <w:t xml:space="preserve">MATOŠKOVÁ, J., ŘEHÁČKOVÁ, H., JURÁSEK, M., POLČÁKOVÁ, M., GREGAR, A., ŠVEC, V. Factors Influencing Managerial Tacit Knowledge Formation. </w:t>
            </w:r>
            <w:r>
              <w:rPr>
                <w:i/>
                <w:iCs/>
                <w:szCs w:val="22"/>
              </w:rPr>
              <w:t>Knowledge Management: An International Journal</w:t>
            </w:r>
            <w:r>
              <w:rPr>
                <w:szCs w:val="22"/>
              </w:rPr>
              <w:t xml:space="preserve">. 2013, Volume 12, Issue 4, pp. 21–34. ISSN 2327-7998. </w:t>
            </w:r>
            <w:r w:rsidR="0033230F">
              <w:rPr>
                <w:rStyle w:val="Hypertextovodkaz"/>
                <w:szCs w:val="22"/>
              </w:rPr>
              <w:fldChar w:fldCharType="begin"/>
            </w:r>
            <w:r w:rsidR="0033230F">
              <w:rPr>
                <w:rStyle w:val="Hypertextovodkaz"/>
                <w:szCs w:val="22"/>
              </w:rPr>
              <w:instrText xml:space="preserve"> HYPERLINK "https://doi.org/10.18848/2327-7998/CGP/v12i04/50809" </w:instrText>
            </w:r>
            <w:r w:rsidR="0033230F">
              <w:rPr>
                <w:rStyle w:val="Hypertextovodkaz"/>
                <w:szCs w:val="22"/>
              </w:rPr>
              <w:fldChar w:fldCharType="separate"/>
            </w:r>
            <w:r>
              <w:rPr>
                <w:rStyle w:val="Hypertextovodkaz"/>
                <w:szCs w:val="22"/>
              </w:rPr>
              <w:t>https://doi.org/10.18848/2327-7998/CGP/v12i04/50809</w:t>
            </w:r>
            <w:r w:rsidR="0033230F">
              <w:rPr>
                <w:rStyle w:val="Hypertextovodkaz"/>
                <w:szCs w:val="22"/>
              </w:rPr>
              <w:fldChar w:fldCharType="end"/>
            </w:r>
            <w:r>
              <w:rPr>
                <w:rStyle w:val="Hypertextovodkaz"/>
                <w:szCs w:val="22"/>
              </w:rPr>
              <w:t xml:space="preserve"> </w:t>
            </w:r>
            <w:r>
              <w:t>(75%).</w:t>
            </w:r>
          </w:p>
          <w:p w14:paraId="26B32809" w14:textId="77777777" w:rsidR="00535F28" w:rsidRDefault="00535F28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szCs w:val="22"/>
              </w:rPr>
              <w:pPrChange w:id="777" w:author="Trefilová Pavla" w:date="2018-09-04T15:04:00Z">
                <w:pPr>
                  <w:tabs>
                    <w:tab w:val="left" w:pos="473"/>
                    <w:tab w:val="left" w:pos="8844"/>
                    <w:tab w:val="left" w:pos="9066"/>
                  </w:tabs>
                </w:pPr>
              </w:pPrChange>
            </w:pPr>
            <w:r>
              <w:rPr>
                <w:szCs w:val="22"/>
              </w:rPr>
              <w:t xml:space="preserve">MATOŠKOVÁ, J., ŘEHÁČKOVÁ, H., SOBOTKOVÁ, E., POLČÁKOVÁ, M., JURÁSEK, M., GREGAR, A., ŠVEC, V. Facilitating Leader Tacit Knowledge Acquisition. </w:t>
            </w:r>
            <w:r>
              <w:rPr>
                <w:i/>
                <w:iCs/>
                <w:szCs w:val="22"/>
              </w:rPr>
              <w:t xml:space="preserve">Journal of Competitiveness. </w:t>
            </w:r>
            <w:r>
              <w:rPr>
                <w:szCs w:val="22"/>
              </w:rPr>
              <w:t xml:space="preserve">2013, roč. 5, č. 1, s. 3–13. </w:t>
            </w:r>
            <w:r>
              <w:rPr>
                <w:szCs w:val="32"/>
              </w:rPr>
              <w:t>ISSN 1804-1728. DOI: 10.7441/joc.2013.01.01 (70%).</w:t>
            </w:r>
          </w:p>
          <w:p w14:paraId="4213B989" w14:textId="6B96B9C6" w:rsidR="00535F28" w:rsidDel="00CA66D2" w:rsidRDefault="00535F28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del w:id="778" w:author="Trefilová Pavla" w:date="2018-09-04T15:04:00Z"/>
                <w:szCs w:val="22"/>
              </w:rPr>
              <w:pPrChange w:id="779" w:author="Trefilová Pavla" w:date="2018-09-04T15:04:00Z">
                <w:pPr>
                  <w:tabs>
                    <w:tab w:val="left" w:pos="473"/>
                    <w:tab w:val="left" w:pos="8844"/>
                    <w:tab w:val="left" w:pos="9066"/>
                  </w:tabs>
                </w:pPr>
              </w:pPrChange>
            </w:pPr>
            <w:del w:id="780" w:author="Trefilová Pavla" w:date="2018-09-04T15:04:00Z">
              <w:r w:rsidDel="00CA66D2">
                <w:rPr>
                  <w:szCs w:val="22"/>
                </w:rPr>
                <w:delText xml:space="preserve">MATOŠKOVÁ, J. How to Support Knowledge Management through Human Resource Management Activities. </w:delText>
              </w:r>
              <w:r w:rsidDel="00CA66D2">
                <w:rPr>
                  <w:i/>
                  <w:iCs/>
                  <w:szCs w:val="22"/>
                </w:rPr>
                <w:delText xml:space="preserve">International Journal of Knowledge, Culture and Change Management. </w:delText>
              </w:r>
              <w:r w:rsidDel="00CA66D2">
                <w:rPr>
                  <w:szCs w:val="22"/>
                </w:rPr>
                <w:delText>2012, Volume 11, Issue 3, pp. 207–222. ISSN 1447-9575. DOI: 10.18848/1447-9524/CGP/v11i03/50113.</w:delText>
              </w:r>
            </w:del>
          </w:p>
          <w:p w14:paraId="71E65F64" w14:textId="77777777" w:rsidR="00CA66D2" w:rsidRPr="00F71A2D" w:rsidRDefault="00CA66D2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ins w:id="781" w:author="Trefilová Pavla" w:date="2018-09-04T15:04:00Z"/>
                <w:szCs w:val="22"/>
              </w:rPr>
            </w:pPr>
            <w:ins w:id="782" w:author="Trefilová Pavla" w:date="2018-09-04T15:04:00Z">
              <w:r w:rsidRPr="00E66B0B">
                <w:rPr>
                  <w:i/>
                </w:rPr>
                <w:t>Přehled projektové činnosti:</w:t>
              </w:r>
            </w:ins>
          </w:p>
          <w:p w14:paraId="2DE67E8F" w14:textId="77777777" w:rsidR="00CA66D2" w:rsidRDefault="00CA66D2" w:rsidP="00CA66D2">
            <w:pPr>
              <w:tabs>
                <w:tab w:val="left" w:pos="709"/>
              </w:tabs>
              <w:jc w:val="both"/>
              <w:rPr>
                <w:ins w:id="783" w:author="Trefilová Pavla" w:date="2018-09-04T15:04:00Z"/>
              </w:rPr>
            </w:pPr>
            <w:ins w:id="784" w:author="Trefilová Pavla" w:date="2018-09-04T15:04:00Z">
              <w:r>
                <w:t>T</w:t>
              </w:r>
              <w:r w:rsidRPr="00711F41">
                <w:t xml:space="preserve">A </w:t>
              </w:r>
              <w:r>
                <w:t>ČR TD010129 Výkonový potenciál pracovníků 50+ a specifické formy řízení lidských zdrojů podniku 2012-2013 (člen řešitelského týmu</w:t>
              </w:r>
              <w:r w:rsidRPr="00711F41">
                <w:t>)</w:t>
              </w:r>
              <w:r>
                <w:t>.</w:t>
              </w:r>
            </w:ins>
          </w:p>
          <w:p w14:paraId="7E920ED5" w14:textId="77777777" w:rsidR="00CA66D2" w:rsidRPr="002D3B7D" w:rsidRDefault="00CA66D2" w:rsidP="00CA66D2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ins w:id="785" w:author="Trefilová Pavla" w:date="2018-09-04T15:04:00Z"/>
              </w:rPr>
            </w:pPr>
            <w:ins w:id="786" w:author="Trefilová Pavla" w:date="2018-09-04T15:04:00Z">
              <w:r w:rsidRPr="002D3B7D">
                <w:t>GA ČR P407/12/0821 Vytvoření českého nástroje pro měření akademických tacitních znalostí 2012-2014 (hlavní řešitel).</w:t>
              </w:r>
            </w:ins>
          </w:p>
          <w:p w14:paraId="09C19590" w14:textId="44500E3F" w:rsidR="00535F28" w:rsidRDefault="00CA66D2" w:rsidP="00CA66D2">
            <w:pPr>
              <w:jc w:val="both"/>
              <w:rPr>
                <w:b/>
              </w:rPr>
            </w:pPr>
            <w:ins w:id="787" w:author="Trefilová Pavla" w:date="2018-09-04T15:04:00Z">
              <w:r w:rsidRPr="002D3B7D">
                <w:rPr>
                  <w:szCs w:val="22"/>
                </w:rPr>
                <w:t xml:space="preserve">GA ČR 406/08/0459 </w:t>
              </w:r>
              <w:r w:rsidRPr="002D3B7D">
                <w:t>Rozvoj tacitních znalostí manažerů 2008-2010 (člen řešitelského týmu).</w:t>
              </w:r>
            </w:ins>
            <w:del w:id="788" w:author="Trefilová Pavla" w:date="2018-09-04T15:04:00Z">
              <w:r w:rsidR="00535F28" w:rsidDel="00CA66D2">
                <w:delText>GA ČR P407/12/0821 Vytvoření českého nástroje pro měření akademických tacitních znalostí 2012-2014 (hlavní řešitel).</w:delText>
              </w:r>
            </w:del>
          </w:p>
        </w:tc>
      </w:tr>
      <w:tr w:rsidR="00B7510B" w14:paraId="0906A9D0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8F2EE3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149F4ABD" w14:textId="77777777" w:rsidTr="00535F2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0E4" w14:textId="77777777" w:rsidR="00B7510B" w:rsidRDefault="00B7510B" w:rsidP="00B7510B"/>
        </w:tc>
      </w:tr>
      <w:tr w:rsidR="00B7510B" w14:paraId="6AD146B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E02FB5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3703748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3058B5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16C05032" w14:textId="77777777" w:rsidR="00B7510B" w:rsidRDefault="00B7510B" w:rsidP="00B7510B">
            <w:pPr>
              <w:jc w:val="both"/>
            </w:pPr>
          </w:p>
        </w:tc>
      </w:tr>
    </w:tbl>
    <w:p w14:paraId="79937974" w14:textId="77777777" w:rsidR="00535F28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1202B16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9A74B5B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BDCBAB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C5CCA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ECAF9C4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3DE72C15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DF377D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0483A0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3232D16D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89300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A755460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20550A90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299015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22D4352D" w14:textId="164E83CB" w:rsidR="00B7510B" w:rsidRDefault="00535F28" w:rsidP="00B7510B">
            <w:pPr>
              <w:jc w:val="both"/>
            </w:pPr>
            <w:r>
              <w:t>Martin M</w:t>
            </w:r>
            <w:r w:rsidR="00CA66D2">
              <w:t>IKESKA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208D46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7C8E062" w14:textId="77777777" w:rsidR="00B7510B" w:rsidRDefault="00B7510B" w:rsidP="00B7510B">
            <w:pPr>
              <w:jc w:val="both"/>
            </w:pPr>
            <w:r>
              <w:t>Ing. Ph</w:t>
            </w:r>
            <w:r w:rsidR="00535F28">
              <w:t>.</w:t>
            </w:r>
            <w:r>
              <w:t>D.</w:t>
            </w:r>
          </w:p>
        </w:tc>
      </w:tr>
      <w:tr w:rsidR="00B7510B" w14:paraId="0C5E332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982EC8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2EBA1745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77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41B8C8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FEA13E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20AFD2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A9EB8C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6229A0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87CF20A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2D3D6C94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14DCA6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FF8AFB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3279C8C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517AD32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785C0E2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E98212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F65C11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87B2A48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1811CE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E33418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24FDE84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DAD82A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47AC8DE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578B1F5" w14:textId="77777777" w:rsidR="00B7510B" w:rsidRDefault="00B7510B" w:rsidP="00B7510B">
            <w:pPr>
              <w:jc w:val="both"/>
            </w:pPr>
          </w:p>
        </w:tc>
      </w:tr>
      <w:tr w:rsidR="00B7510B" w14:paraId="0871E67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0D1857FB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9F3EC7B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1DC422A5" w14:textId="77777777" w:rsidR="00B7510B" w:rsidRDefault="00B7510B" w:rsidP="00B7510B">
            <w:pPr>
              <w:jc w:val="both"/>
            </w:pPr>
          </w:p>
        </w:tc>
      </w:tr>
      <w:tr w:rsidR="00B7510B" w14:paraId="2D185D9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4A2300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B1C31A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ACC6CA3" w14:textId="77777777" w:rsidR="00535F28" w:rsidRDefault="00535F28" w:rsidP="00535F28">
            <w:pPr>
              <w:autoSpaceDE w:val="0"/>
              <w:autoSpaceDN w:val="0"/>
              <w:adjustRightInd w:val="0"/>
              <w:ind w:left="1179" w:hanging="1134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2007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2F7074D2" w14:textId="77777777" w:rsidR="00535F28" w:rsidRDefault="00535F28" w:rsidP="00535F28">
            <w:pPr>
              <w:autoSpaceDE w:val="0"/>
              <w:autoSpaceDN w:val="0"/>
              <w:adjustRightInd w:val="0"/>
              <w:ind w:left="1179" w:hanging="1134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2002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 xml:space="preserve">- </w:t>
            </w:r>
            <w:r>
              <w:rPr>
                <w:color w:val="000000"/>
                <w:szCs w:val="24"/>
              </w:rPr>
              <w:t xml:space="preserve">Univerzita Tomáš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083E5A55" w14:textId="77777777" w:rsidR="00B7510B" w:rsidRDefault="00535F28" w:rsidP="00FA2DE9">
            <w:pPr>
              <w:ind w:left="1179" w:hanging="1134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1999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2002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>a management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6D4A170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3A9345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05F9E82B" w14:textId="77777777" w:rsidTr="00535F28">
        <w:trPr>
          <w:gridAfter w:val="1"/>
          <w:wAfter w:w="30" w:type="dxa"/>
          <w:trHeight w:val="8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E61E8BE" w14:textId="77777777" w:rsidR="00535F28" w:rsidRDefault="00535F28" w:rsidP="00535F2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2004</w:t>
            </w:r>
            <w:r w:rsidR="00FA2DE9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FA2DE9">
              <w:rPr>
                <w:b/>
                <w:color w:val="000000"/>
                <w:szCs w:val="24"/>
              </w:rPr>
              <w:t xml:space="preserve"> </w:t>
            </w:r>
            <w:r w:rsidR="00FA2DE9" w:rsidRPr="00FA2DE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  <w:p w14:paraId="1D2A9745" w14:textId="77777777" w:rsidR="00B7510B" w:rsidRDefault="00B7510B" w:rsidP="00B7510B">
            <w:pPr>
              <w:jc w:val="both"/>
            </w:pPr>
          </w:p>
        </w:tc>
      </w:tr>
      <w:tr w:rsidR="00B7510B" w14:paraId="1FBCB06A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F4C72A4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2D6E03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63466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391141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2BDD786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A84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6AFD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3DA8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C003663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F336496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1A68231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C53134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5FEE43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D44760C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671B84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3078" w14:textId="77777777" w:rsidR="00B7510B" w:rsidRDefault="00597CAA" w:rsidP="00B7510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39AB" w14:textId="77777777" w:rsidR="00B7510B" w:rsidRDefault="00597CAA" w:rsidP="00B7510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394E" w14:textId="03B8E5A6" w:rsidR="00B7510B" w:rsidRDefault="00CA66D2" w:rsidP="00B7510B">
            <w:pPr>
              <w:jc w:val="both"/>
              <w:rPr>
                <w:b/>
              </w:rPr>
            </w:pPr>
            <w:ins w:id="789" w:author="Trefilová Pavla" w:date="2018-09-04T15:05:00Z">
              <w:r>
                <w:rPr>
                  <w:b/>
                </w:rPr>
                <w:t>0</w:t>
              </w:r>
            </w:ins>
            <w:del w:id="790" w:author="Trefilová Pavla" w:date="2018-09-04T15:05:00Z">
              <w:r w:rsidR="00597CAA" w:rsidDel="00CA66D2">
                <w:rPr>
                  <w:b/>
                </w:rPr>
                <w:delText>1</w:delText>
              </w:r>
            </w:del>
          </w:p>
        </w:tc>
      </w:tr>
      <w:tr w:rsidR="00B7510B" w14:paraId="76E16A3B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FECE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C47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8A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FF34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567D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29E921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71A411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0B552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6C667E" w14:paraId="2276B9E9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5403DA4" w14:textId="77777777" w:rsidR="006C667E" w:rsidRPr="00441AD5" w:rsidRDefault="006C667E" w:rsidP="006C667E">
            <w:r w:rsidRPr="00441AD5">
              <w:t>Garant předmětů z oblasti ekonomie (např. Makroekonomie, Aktuální témata Evropské unie</w:t>
            </w:r>
            <w:r>
              <w:t>, Macroeconomics</w:t>
            </w:r>
            <w:r w:rsidRPr="00441AD5">
              <w:t>).</w:t>
            </w:r>
          </w:p>
          <w:p w14:paraId="5C898316" w14:textId="77777777" w:rsidR="006C667E" w:rsidRPr="00441AD5" w:rsidRDefault="006C667E" w:rsidP="006C667E">
            <w:pPr>
              <w:jc w:val="both"/>
              <w:rPr>
                <w:b/>
              </w:rPr>
            </w:pPr>
          </w:p>
        </w:tc>
      </w:tr>
      <w:tr w:rsidR="006C667E" w14:paraId="4DA8EF6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FC6EE18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6C667E" w14:paraId="04F13C4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4F41BDA" w14:textId="77777777" w:rsidR="006C667E" w:rsidRDefault="006C667E" w:rsidP="006C667E">
            <w:pPr>
              <w:jc w:val="both"/>
            </w:pPr>
            <w:r>
              <w:t xml:space="preserve">TUČKOVÁ, Z., HAUGE, O., HRABAL, M., JURIGOVÁ, Z., JELÍNKOVÁ, D., MIKESKA, M., PAPADAKI, Š., SLINTÁK, K., TRČKA, L., SOLENES, O. </w:t>
            </w:r>
            <w:r>
              <w:rPr>
                <w:i/>
              </w:rPr>
              <w:t>The Social Economy, Social Enterprises and outline of sustainability.</w:t>
            </w:r>
            <w:r>
              <w:t xml:space="preserve"> Praha: Wolters Kluwer, 2016. 152 s. 1. ISBN 978-80-7552-459-1 (7,5%). </w:t>
            </w:r>
          </w:p>
          <w:p w14:paraId="03DD5C35" w14:textId="77777777" w:rsidR="006C667E" w:rsidRDefault="006C667E" w:rsidP="006C667E">
            <w:pPr>
              <w:jc w:val="both"/>
            </w:pPr>
            <w:r>
              <w:t xml:space="preserve">HUNČOVÁ, M., MIKESKA, M. The Changing Role of Cooperatives. In </w:t>
            </w:r>
            <w:r>
              <w:rPr>
                <w:i/>
                <w:iCs/>
              </w:rPr>
              <w:t>Cooperative Institutions in European Countries</w:t>
            </w:r>
            <w:r>
              <w:t xml:space="preserve">. Cham: Springer International Publishing AG, 2016, s. 269-282. ISBN 978-3-319-28783-6 (50%). </w:t>
            </w:r>
          </w:p>
          <w:p w14:paraId="5E2700D8" w14:textId="77777777" w:rsidR="006C667E" w:rsidRDefault="006C667E" w:rsidP="006C667E">
            <w:pPr>
              <w:jc w:val="both"/>
            </w:pPr>
            <w:r>
              <w:t xml:space="preserve">TUČEK, D., MIKESKA, M. Business Process Management – New Result of Quantitative Research in Czech Republic. In </w:t>
            </w:r>
            <w:r>
              <w:rPr>
                <w:i/>
                <w:iCs/>
              </w:rPr>
              <w:t>Proceedings of the 7th International Scientific Conference Finance and the Performance of Firms in Science, Education and Practice</w:t>
            </w:r>
            <w:r>
              <w:t xml:space="preserve">. Zlín: Fakulta managementu a ekonomiky, UTB ve Zlíně, 2015, s. 1566-1581. ISBN 978-80-7454-482-8 (50%). </w:t>
            </w:r>
          </w:p>
          <w:p w14:paraId="19584306" w14:textId="77777777" w:rsidR="006C667E" w:rsidRDefault="006C667E" w:rsidP="006C667E">
            <w:pPr>
              <w:jc w:val="both"/>
            </w:pPr>
            <w:r>
              <w:t xml:space="preserve">MATOŠKOVÁ, J., MIKESKA, M., POLČÁKOVÁ, M., SOBOTKOVÁ, E., JURÁSEK, M., BAŇAŘOVÁ, M. Knowledge Sharing as a Competitive Advantage of SMEs. In </w:t>
            </w:r>
            <w:r>
              <w:rPr>
                <w:i/>
                <w:iCs/>
              </w:rPr>
              <w:t>Creating Global Competitive Economies: 2020 Vision Planning &amp; Implementation</w:t>
            </w:r>
            <w:r>
              <w:t xml:space="preserve">. Rome, Italy: IBIMA Publishing, 2013, s. 856-869. ISBN 978-0-9860419-1-4 (7%). </w:t>
            </w:r>
          </w:p>
          <w:p w14:paraId="2266E225" w14:textId="77777777" w:rsidR="006C667E" w:rsidRDefault="006C667E" w:rsidP="006C667E">
            <w:pPr>
              <w:jc w:val="both"/>
              <w:rPr>
                <w:ins w:id="791" w:author="Trefilová Pavla" w:date="2018-09-04T15:05:00Z"/>
              </w:rPr>
            </w:pPr>
            <w:r>
              <w:t xml:space="preserve">MIKESKA, M. Tomáš Bata´s social engineering principles as a way out of the current economic crisis. </w:t>
            </w:r>
            <w:r>
              <w:rPr>
                <w:i/>
                <w:iCs/>
              </w:rPr>
              <w:t>Change Management</w:t>
            </w:r>
            <w:r>
              <w:t>, 2013, roč. 12, č. 3, s. 7-16. ISSN 2327-798X.</w:t>
            </w:r>
          </w:p>
          <w:p w14:paraId="5FFE6880" w14:textId="77777777" w:rsidR="00CA66D2" w:rsidRDefault="00CA66D2" w:rsidP="00CA66D2">
            <w:pPr>
              <w:jc w:val="both"/>
              <w:rPr>
                <w:ins w:id="792" w:author="Trefilová Pavla" w:date="2018-09-04T15:05:00Z"/>
              </w:rPr>
            </w:pPr>
            <w:ins w:id="793" w:author="Trefilová Pavla" w:date="2018-09-04T15:05:00Z">
              <w:r w:rsidRPr="00E66B0B">
                <w:rPr>
                  <w:i/>
                </w:rPr>
                <w:t>Přehled projektové činnosti:</w:t>
              </w:r>
            </w:ins>
          </w:p>
          <w:p w14:paraId="6A100DE0" w14:textId="3DFBE625" w:rsidR="00CA66D2" w:rsidRDefault="00CA66D2" w:rsidP="00CA66D2">
            <w:pPr>
              <w:jc w:val="both"/>
              <w:rPr>
                <w:b/>
              </w:rPr>
            </w:pPr>
            <w:ins w:id="794" w:author="Trefilová Pavla" w:date="2018-09-04T15:05:00Z">
              <w:r w:rsidRPr="002D3B7D">
                <w:rPr>
                  <w:szCs w:val="22"/>
                </w:rPr>
                <w:t xml:space="preserve">GA ČR 406/08/0459 </w:t>
              </w:r>
              <w:r w:rsidRPr="002D3B7D">
                <w:t>Rozvoj tacitních znalostí manažerů 2008-2010 (člen řešitelského týmu).</w:t>
              </w:r>
            </w:ins>
          </w:p>
        </w:tc>
      </w:tr>
      <w:tr w:rsidR="006C667E" w14:paraId="1D3A5DF6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A1DA24" w14:textId="77777777" w:rsidR="006C667E" w:rsidRDefault="006C667E" w:rsidP="006C667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6C667E" w14:paraId="0E643333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79C3" w14:textId="47F16FD2" w:rsidR="006C667E" w:rsidDel="003812BF" w:rsidRDefault="006C667E" w:rsidP="006C667E">
            <w:pPr>
              <w:jc w:val="both"/>
              <w:rPr>
                <w:del w:id="795" w:author="Roman Bobák" w:date="2018-08-19T13:52:00Z"/>
              </w:rPr>
            </w:pPr>
            <w:del w:id="796" w:author="Roman Bobák" w:date="2018-08-19T13:52:00Z">
              <w:r w:rsidDel="003812BF">
                <w:delText>2006      Gebze Institute of Technology, Turecko – Erasmus Teaching Mobility</w:delText>
              </w:r>
            </w:del>
          </w:p>
          <w:p w14:paraId="48D30E0C" w14:textId="77777777" w:rsidR="006C667E" w:rsidRDefault="006C667E">
            <w:pPr>
              <w:jc w:val="both"/>
              <w:pPrChange w:id="797" w:author="Roman Bobák" w:date="2018-08-19T13:52:00Z">
                <w:pPr/>
              </w:pPrChange>
            </w:pPr>
            <w:r>
              <w:t>2014</w:t>
            </w:r>
            <w:r>
              <w:tab/>
              <w:t>University of Pittsburgh, PA, USA – Ruth Crawford Mitchell Fellowship</w:t>
            </w:r>
          </w:p>
          <w:p w14:paraId="63CEC4E3" w14:textId="25B7F23E" w:rsidR="006C667E" w:rsidRDefault="006C667E">
            <w:del w:id="798" w:author="Roman Bobák" w:date="2018-08-19T13:52:00Z">
              <w:r w:rsidDel="003812BF">
                <w:delText xml:space="preserve">2015      </w:delText>
              </w:r>
              <w:r w:rsidDel="003812BF">
                <w:rPr>
                  <w:color w:val="000000"/>
                  <w:shd w:val="clear" w:color="auto" w:fill="FFFFFF"/>
                </w:rPr>
                <w:delText>Ton Duc Thang University, Ho Chi Minh City, Vietnam</w:delText>
              </w:r>
            </w:del>
          </w:p>
        </w:tc>
      </w:tr>
      <w:tr w:rsidR="006C667E" w14:paraId="13D2EB25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350CF33C" w14:textId="77777777" w:rsidR="006C667E" w:rsidRDefault="006C667E" w:rsidP="006C667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CDC181E" w14:textId="77777777" w:rsidR="006C667E" w:rsidRDefault="006C667E" w:rsidP="006C667E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32961024" w14:textId="77777777" w:rsidR="006C667E" w:rsidRDefault="006C667E" w:rsidP="006C667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1F5F55E" w14:textId="77777777" w:rsidR="006C667E" w:rsidRDefault="006C667E" w:rsidP="006C667E">
            <w:pPr>
              <w:jc w:val="both"/>
            </w:pPr>
          </w:p>
        </w:tc>
      </w:tr>
    </w:tbl>
    <w:p w14:paraId="1D93B5AC" w14:textId="77777777" w:rsidR="00535F28" w:rsidRDefault="00535F28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00D828B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6AD490C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E58A07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F9F39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A6C7887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7C32A5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910013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60C7A78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8E8F0A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53CB9F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75B697C2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FB762E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B65F8C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2060C10" w14:textId="5250704E" w:rsidR="00B7510B" w:rsidRDefault="00535F28" w:rsidP="00B7510B">
            <w:pPr>
              <w:jc w:val="both"/>
            </w:pPr>
            <w:r>
              <w:t>Petr N</w:t>
            </w:r>
            <w:r w:rsidR="00CA66D2">
              <w:t>OVÁK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D09A1D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593BC9B" w14:textId="62426833" w:rsidR="00B7510B" w:rsidRDefault="00B7510B" w:rsidP="00B7510B">
            <w:pPr>
              <w:jc w:val="both"/>
            </w:pPr>
            <w:del w:id="799" w:author="Trefilová Pavla" w:date="2018-09-04T15:05:00Z">
              <w:r w:rsidDel="00CA66D2">
                <w:delText xml:space="preserve">prof. </w:delText>
              </w:r>
            </w:del>
            <w:r>
              <w:t>Ing. PhD.</w:t>
            </w:r>
          </w:p>
        </w:tc>
      </w:tr>
      <w:tr w:rsidR="00B7510B" w14:paraId="37FB7BA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95ABE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5266BD" w14:textId="77777777" w:rsidR="00B7510B" w:rsidRDefault="00B7510B" w:rsidP="00535F28">
            <w:pPr>
              <w:jc w:val="both"/>
            </w:pPr>
            <w:r>
              <w:t>19</w:t>
            </w:r>
            <w:r w:rsidR="00535F28">
              <w:t>79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93C43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7FEA244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EA3DBE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F38E90B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5510BA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13922DD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1AE6C196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5C2DFB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00DAF4C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80AD07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1EB9D7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67041E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240625D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01B3E4C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19D6379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DFDD3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7DA6C3D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CA66D2" w14:paraId="41C165F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D5B64E7" w14:textId="267CCF23" w:rsidR="00CA66D2" w:rsidRDefault="00CA66D2" w:rsidP="00CA66D2">
            <w:pPr>
              <w:spacing w:line="276" w:lineRule="auto"/>
              <w:jc w:val="both"/>
              <w:rPr>
                <w:lang w:eastAsia="en-US"/>
              </w:rPr>
            </w:pPr>
            <w:ins w:id="800" w:author="Trefilová Pavla" w:date="2018-09-04T15:05:00Z">
              <w:r w:rsidRPr="003129DB">
                <w:t>Moravská vysoká škola Olomouc</w:t>
              </w:r>
            </w:ins>
            <w:del w:id="801" w:author="Trefilová Pavla" w:date="2018-09-04T15:05:00Z">
              <w:r w:rsidDel="003B4295">
                <w:rPr>
                  <w:lang w:eastAsia="en-US"/>
                </w:rPr>
                <w:delText>Moravská vysoká škola Olomouc</w:delText>
              </w:r>
            </w:del>
          </w:p>
        </w:tc>
        <w:tc>
          <w:tcPr>
            <w:tcW w:w="1701" w:type="dxa"/>
            <w:gridSpan w:val="4"/>
          </w:tcPr>
          <w:p w14:paraId="663AD2E0" w14:textId="6B5EB78D" w:rsidR="00CA66D2" w:rsidRDefault="00CA66D2" w:rsidP="00CA66D2">
            <w:pPr>
              <w:spacing w:line="276" w:lineRule="auto"/>
              <w:rPr>
                <w:lang w:eastAsia="en-US"/>
              </w:rPr>
            </w:pPr>
            <w:ins w:id="802" w:author="Trefilová Pavla" w:date="2018-09-04T15:05:00Z">
              <w:r>
                <w:t>DPP</w:t>
              </w:r>
            </w:ins>
            <w:del w:id="803" w:author="Trefilová Pavla" w:date="2018-09-04T15:05:00Z">
              <w:r w:rsidDel="003B4295">
                <w:rPr>
                  <w:lang w:eastAsia="en-US"/>
                </w:rPr>
                <w:delText>PP</w:delText>
              </w:r>
            </w:del>
          </w:p>
        </w:tc>
        <w:tc>
          <w:tcPr>
            <w:tcW w:w="1563" w:type="dxa"/>
            <w:gridSpan w:val="4"/>
          </w:tcPr>
          <w:p w14:paraId="79B8CDF0" w14:textId="4ACAD461" w:rsidR="00CA66D2" w:rsidRDefault="00CA66D2" w:rsidP="00CA66D2">
            <w:pPr>
              <w:spacing w:line="276" w:lineRule="auto"/>
              <w:jc w:val="both"/>
              <w:rPr>
                <w:lang w:eastAsia="en-US"/>
              </w:rPr>
            </w:pPr>
            <w:ins w:id="804" w:author="Trefilová Pavla" w:date="2018-09-04T15:05:00Z">
              <w:r>
                <w:t>8 h/t</w:t>
              </w:r>
            </w:ins>
            <w:del w:id="805" w:author="Trefilová Pavla" w:date="2018-09-04T15:05:00Z">
              <w:r w:rsidDel="003B4295">
                <w:rPr>
                  <w:lang w:eastAsia="en-US"/>
                </w:rPr>
                <w:delText>20</w:delText>
              </w:r>
            </w:del>
          </w:p>
        </w:tc>
      </w:tr>
      <w:tr w:rsidR="00B7510B" w14:paraId="3510209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371EFF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49A7472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tbl>
            <w:tblPr>
              <w:tblW w:w="9720" w:type="dxa"/>
              <w:tblBorders>
                <w:bottom w:val="dotted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7849"/>
            </w:tblGrid>
            <w:tr w:rsidR="00535F28" w:rsidRPr="00535F28" w14:paraId="446C1D96" w14:textId="77777777" w:rsidTr="00CE6AB6">
              <w:trPr>
                <w:trHeight w:val="285"/>
              </w:trPr>
              <w:tc>
                <w:tcPr>
                  <w:tcW w:w="1870" w:type="dxa"/>
                  <w:hideMark/>
                </w:tcPr>
                <w:p w14:paraId="46BF015E" w14:textId="77777777" w:rsidR="00535F28" w:rsidRDefault="00535F28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 w:rsidRPr="00FA2DE9">
                    <w:rPr>
                      <w:sz w:val="20"/>
                      <w:lang w:eastAsia="en-US"/>
                    </w:rPr>
                    <w:t>2003</w:t>
                  </w:r>
                  <w:r w:rsidR="00FA2DE9" w:rsidRPr="00FA2DE9">
                    <w:rPr>
                      <w:sz w:val="20"/>
                      <w:lang w:eastAsia="en-US"/>
                    </w:rPr>
                    <w:t>-</w:t>
                  </w:r>
                  <w:r w:rsidRPr="00FA2DE9">
                    <w:rPr>
                      <w:sz w:val="20"/>
                      <w:lang w:eastAsia="en-US"/>
                    </w:rPr>
                    <w:t>2009</w:t>
                  </w:r>
                  <w:r w:rsidR="00FA2DE9">
                    <w:rPr>
                      <w:b w:val="0"/>
                      <w:sz w:val="20"/>
                      <w:lang w:eastAsia="en-US"/>
                    </w:rPr>
                    <w:t xml:space="preserve"> -</w:t>
                  </w:r>
                </w:p>
              </w:tc>
              <w:tc>
                <w:tcPr>
                  <w:tcW w:w="7844" w:type="dxa"/>
                  <w:hideMark/>
                </w:tcPr>
                <w:p w14:paraId="28A45C0D" w14:textId="77777777" w:rsidR="00535F28" w:rsidRPr="00FA2DE9" w:rsidRDefault="00535F28" w:rsidP="00535F28">
                  <w:pPr>
                    <w:pStyle w:val="Zkladntext"/>
                    <w:tabs>
                      <w:tab w:val="left" w:pos="2018"/>
                    </w:tabs>
                    <w:spacing w:line="276" w:lineRule="auto"/>
                    <w:rPr>
                      <w:b w:val="0"/>
                      <w:sz w:val="20"/>
                      <w:lang w:eastAsia="en-US"/>
                    </w:rPr>
                  </w:pPr>
                  <w:r w:rsidRPr="00FA2DE9">
                    <w:rPr>
                      <w:b w:val="0"/>
                      <w:sz w:val="20"/>
                      <w:lang w:eastAsia="en-US"/>
                    </w:rPr>
                    <w:t>Univerzita Tomáš Bati ve Zlíně, obor Management a ekonomika (</w:t>
                  </w:r>
                  <w:r w:rsidRPr="00FA2DE9">
                    <w:rPr>
                      <w:sz w:val="20"/>
                      <w:lang w:eastAsia="en-US"/>
                    </w:rPr>
                    <w:t>Ph.D</w:t>
                  </w:r>
                  <w:r w:rsidRPr="00FA2DE9">
                    <w:rPr>
                      <w:b w:val="0"/>
                      <w:sz w:val="20"/>
                      <w:lang w:eastAsia="en-US"/>
                    </w:rPr>
                    <w:t>.)</w:t>
                  </w:r>
                </w:p>
              </w:tc>
            </w:tr>
            <w:tr w:rsidR="00535F28" w:rsidRPr="00535F28" w14:paraId="73DA0D6B" w14:textId="77777777" w:rsidTr="00CE6AB6">
              <w:trPr>
                <w:trHeight w:val="254"/>
              </w:trPr>
              <w:tc>
                <w:tcPr>
                  <w:tcW w:w="1870" w:type="dxa"/>
                  <w:hideMark/>
                </w:tcPr>
                <w:p w14:paraId="02B7EC8C" w14:textId="77777777" w:rsidR="00535F28" w:rsidRDefault="00535F28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 w:rsidRPr="00FA2DE9">
                    <w:rPr>
                      <w:sz w:val="20"/>
                      <w:lang w:eastAsia="en-US"/>
                    </w:rPr>
                    <w:t>1998</w:t>
                  </w:r>
                  <w:r w:rsidR="00FA2DE9" w:rsidRPr="00FA2DE9">
                    <w:rPr>
                      <w:sz w:val="20"/>
                      <w:lang w:eastAsia="en-US"/>
                    </w:rPr>
                    <w:t>-</w:t>
                  </w:r>
                  <w:r w:rsidRPr="00FA2DE9">
                    <w:rPr>
                      <w:sz w:val="20"/>
                      <w:lang w:eastAsia="en-US"/>
                    </w:rPr>
                    <w:t>2003</w:t>
                  </w:r>
                  <w:r w:rsidR="00FA2DE9">
                    <w:rPr>
                      <w:b w:val="0"/>
                      <w:sz w:val="20"/>
                      <w:lang w:eastAsia="en-US"/>
                    </w:rPr>
                    <w:t xml:space="preserve"> -</w:t>
                  </w:r>
                </w:p>
              </w:tc>
              <w:tc>
                <w:tcPr>
                  <w:tcW w:w="7844" w:type="dxa"/>
                  <w:hideMark/>
                </w:tcPr>
                <w:p w14:paraId="64FA5D4C" w14:textId="77777777" w:rsidR="00535F28" w:rsidRDefault="00535F28" w:rsidP="00535F28">
                  <w:pPr>
                    <w:pStyle w:val="Zkladntext"/>
                    <w:tabs>
                      <w:tab w:val="left" w:pos="1658"/>
                    </w:tabs>
                    <w:spacing w:line="276" w:lineRule="auto"/>
                    <w:rPr>
                      <w:b w:val="0"/>
                      <w:sz w:val="20"/>
                      <w:lang w:eastAsia="en-US"/>
                    </w:rPr>
                  </w:pPr>
                  <w:r w:rsidRPr="00FA2DE9">
                    <w:rPr>
                      <w:b w:val="0"/>
                      <w:sz w:val="20"/>
                      <w:lang w:eastAsia="en-US"/>
                    </w:rPr>
                    <w:t>Univerzita Tomáš Bati ve Zlíně, obor Management a ekonomika (</w:t>
                  </w:r>
                  <w:r w:rsidRPr="00FA2DE9">
                    <w:rPr>
                      <w:sz w:val="20"/>
                      <w:lang w:eastAsia="en-US"/>
                    </w:rPr>
                    <w:t>Bc, Ing</w:t>
                  </w:r>
                  <w:r>
                    <w:rPr>
                      <w:b w:val="0"/>
                      <w:sz w:val="20"/>
                      <w:lang w:eastAsia="en-US"/>
                    </w:rPr>
                    <w:t>.</w:t>
                  </w:r>
                  <w:r>
                    <w:rPr>
                      <w:sz w:val="20"/>
                      <w:lang w:eastAsia="en-US"/>
                    </w:rPr>
                    <w:t>)</w:t>
                  </w:r>
                </w:p>
              </w:tc>
            </w:tr>
          </w:tbl>
          <w:p w14:paraId="0F41A66E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74B16E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47212E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F805509" w14:textId="77777777" w:rsidTr="00E44CAB">
        <w:trPr>
          <w:gridAfter w:val="1"/>
          <w:wAfter w:w="30" w:type="dxa"/>
          <w:trHeight w:val="1133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tbl>
            <w:tblPr>
              <w:tblW w:w="9720" w:type="dxa"/>
              <w:tblBorders>
                <w:bottom w:val="dotted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7849"/>
            </w:tblGrid>
            <w:tr w:rsidR="00CE6AB6" w:rsidRPr="00CE6AB6" w14:paraId="36B0F8EC" w14:textId="77777777" w:rsidTr="00CE6AB6">
              <w:trPr>
                <w:trHeight w:val="123"/>
              </w:trPr>
              <w:tc>
                <w:tcPr>
                  <w:tcW w:w="1870" w:type="dxa"/>
                  <w:hideMark/>
                </w:tcPr>
                <w:p w14:paraId="16BB9675" w14:textId="77777777" w:rsidR="00CE6AB6" w:rsidRDefault="00CE6AB6" w:rsidP="00FA2DE9">
                  <w:pPr>
                    <w:pStyle w:val="Zkladntext"/>
                    <w:spacing w:line="276" w:lineRule="auto"/>
                    <w:rPr>
                      <w:sz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2006-dosud</w:t>
                  </w:r>
                  <w:r w:rsidR="00FA2DE9">
                    <w:rPr>
                      <w:sz w:val="20"/>
                      <w:lang w:eastAsia="en-US"/>
                    </w:rPr>
                    <w:t xml:space="preserve"> </w:t>
                  </w:r>
                  <w:r w:rsidR="00FA2DE9" w:rsidRPr="00FA2DE9">
                    <w:rPr>
                      <w:b w:val="0"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7844" w:type="dxa"/>
                  <w:hideMark/>
                </w:tcPr>
                <w:p w14:paraId="3587D2DB" w14:textId="77777777" w:rsidR="00CE6AB6" w:rsidRDefault="00CE6AB6" w:rsidP="00CE6AB6">
                  <w:pPr>
                    <w:spacing w:line="276" w:lineRule="auto"/>
                    <w:rPr>
                      <w:highlight w:val="yellow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Univerzita Tomáše Bati ve Zlíně, Fakulta managementu a ekonomiky, akademický </w:t>
                  </w:r>
                  <w:r>
                    <w:rPr>
                      <w:lang w:eastAsia="en-US"/>
                    </w:rPr>
                    <w:br/>
                    <w:t>pracovník, odborný asistent, ředitel ústavu Podnikové ekonomiky (od 2016)</w:t>
                  </w:r>
                </w:p>
              </w:tc>
            </w:tr>
            <w:tr w:rsidR="00CE6AB6" w:rsidRPr="00CE6AB6" w14:paraId="4D6E701F" w14:textId="77777777" w:rsidTr="00CE6AB6">
              <w:trPr>
                <w:trHeight w:val="135"/>
              </w:trPr>
              <w:tc>
                <w:tcPr>
                  <w:tcW w:w="1870" w:type="dxa"/>
                  <w:hideMark/>
                </w:tcPr>
                <w:p w14:paraId="3E4A35A6" w14:textId="77777777" w:rsidR="00CE6AB6" w:rsidRDefault="00CE6AB6" w:rsidP="00FA2DE9">
                  <w:pPr>
                    <w:pStyle w:val="Zkladntext"/>
                    <w:spacing w:line="276" w:lineRule="auto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2011-dosud</w:t>
                  </w:r>
                  <w:r w:rsidR="00FA2DE9">
                    <w:rPr>
                      <w:sz w:val="20"/>
                      <w:lang w:eastAsia="en-US"/>
                    </w:rPr>
                    <w:t xml:space="preserve"> </w:t>
                  </w:r>
                  <w:r w:rsidR="00FA2DE9" w:rsidRPr="00FA2DE9">
                    <w:rPr>
                      <w:b w:val="0"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7844" w:type="dxa"/>
                  <w:hideMark/>
                </w:tcPr>
                <w:p w14:paraId="3FF8F8D2" w14:textId="77777777" w:rsidR="00CE6AB6" w:rsidRDefault="00CE6AB6" w:rsidP="00CE6AB6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Moravská vysoká škola Olomouc, Ústav podnikové ekonomiky, akademický pracovník, odborný asistent</w:t>
                  </w:r>
                </w:p>
              </w:tc>
            </w:tr>
          </w:tbl>
          <w:p w14:paraId="20D03B51" w14:textId="77777777" w:rsidR="00B7510B" w:rsidRDefault="00B7510B" w:rsidP="00B7510B">
            <w:pPr>
              <w:jc w:val="both"/>
            </w:pPr>
          </w:p>
        </w:tc>
      </w:tr>
      <w:tr w:rsidR="00B7510B" w14:paraId="15251AF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4B267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30F882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5E75A1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77741D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C180213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2B01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A4D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F5DD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1DDF680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B4676D2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9494CE7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16950036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1469AC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A26ABF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8A13E8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F2FF" w14:textId="607E6471" w:rsidR="00B7510B" w:rsidRDefault="00CE6AB6" w:rsidP="00B7510B">
            <w:pPr>
              <w:jc w:val="both"/>
              <w:rPr>
                <w:b/>
              </w:rPr>
            </w:pPr>
            <w:del w:id="806" w:author="Trefilová Pavla" w:date="2018-09-04T15:05:00Z">
              <w:r w:rsidDel="00CA66D2">
                <w:rPr>
                  <w:b/>
                </w:rPr>
                <w:delText>41</w:delText>
              </w:r>
            </w:del>
            <w:ins w:id="807" w:author="Trefilová Pavla" w:date="2018-09-04T15:05:00Z">
              <w:r w:rsidR="00CA66D2">
                <w:rPr>
                  <w:b/>
                </w:rPr>
                <w:t>45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09B0" w14:textId="3455D6CC" w:rsidR="00B7510B" w:rsidRDefault="00CE6AB6" w:rsidP="00B7510B">
            <w:pPr>
              <w:jc w:val="both"/>
              <w:rPr>
                <w:b/>
              </w:rPr>
            </w:pPr>
            <w:del w:id="808" w:author="Trefilová Pavla" w:date="2018-09-04T15:05:00Z">
              <w:r w:rsidDel="00CA66D2">
                <w:rPr>
                  <w:b/>
                </w:rPr>
                <w:delText>59</w:delText>
              </w:r>
            </w:del>
            <w:ins w:id="809" w:author="Trefilová Pavla" w:date="2018-09-04T15:05:00Z">
              <w:r w:rsidR="00CA66D2">
                <w:rPr>
                  <w:b/>
                </w:rPr>
                <w:t>77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71E4" w14:textId="3B2B75DC" w:rsidR="00B7510B" w:rsidRDefault="006D1AB7" w:rsidP="00B7510B">
            <w:pPr>
              <w:jc w:val="both"/>
              <w:rPr>
                <w:b/>
              </w:rPr>
            </w:pPr>
            <w:del w:id="810" w:author="Trefilová Pavla" w:date="2018-09-04T15:05:00Z">
              <w:r w:rsidDel="00CA66D2">
                <w:rPr>
                  <w:b/>
                </w:rPr>
                <w:delText>3</w:delText>
              </w:r>
            </w:del>
            <w:ins w:id="811" w:author="Trefilová Pavla" w:date="2018-09-04T15:05:00Z">
              <w:r w:rsidR="00CA66D2">
                <w:rPr>
                  <w:b/>
                </w:rPr>
                <w:t>0</w:t>
              </w:r>
            </w:ins>
          </w:p>
        </w:tc>
      </w:tr>
      <w:tr w:rsidR="00B7510B" w14:paraId="1BDA025A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DCE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4A9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CB2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8355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F1D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B0CDF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29F1626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99021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67781F24" w14:textId="77777777" w:rsidTr="00E44CAB">
        <w:trPr>
          <w:gridAfter w:val="1"/>
          <w:wAfter w:w="30" w:type="dxa"/>
          <w:trHeight w:val="55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C58D88B" w14:textId="77777777" w:rsidR="00B7510B" w:rsidRDefault="006C667E" w:rsidP="00CA66D2">
            <w:pPr>
              <w:jc w:val="both"/>
              <w:rPr>
                <w:b/>
              </w:rPr>
              <w:pPrChange w:id="812" w:author="Trefilová Pavla" w:date="2018-09-04T15:05:00Z">
                <w:pPr/>
              </w:pPrChange>
            </w:pPr>
            <w:r w:rsidRPr="00441AD5">
              <w:t xml:space="preserve">Garant předmětů z oblasti </w:t>
            </w:r>
            <w:r>
              <w:t>podnikové ekonomiky</w:t>
            </w:r>
            <w:r w:rsidRPr="00441AD5">
              <w:t xml:space="preserve"> (např. </w:t>
            </w:r>
            <w:r>
              <w:t>Podnikatelská akademie, Ekonomika podniku pro neekonomy</w:t>
            </w:r>
            <w:r w:rsidRPr="00441AD5">
              <w:t>).</w:t>
            </w:r>
          </w:p>
        </w:tc>
      </w:tr>
      <w:tr w:rsidR="00B7510B" w14:paraId="353A6EE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4F8F5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AC9C4F4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A8E5D6C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ins w:id="813" w:author="Trefilová Pavla" w:date="2018-09-04T15:06:00Z"/>
                <w:caps/>
                <w:color w:val="000000"/>
              </w:rPr>
            </w:pPr>
            <w:ins w:id="814" w:author="Trefilová Pavla" w:date="2018-09-04T15:06:00Z">
              <w:r w:rsidRPr="00CA66D2">
                <w:rPr>
                  <w:caps/>
                  <w:color w:val="000000"/>
                </w:rPr>
                <w:t xml:space="preserve">Novák, P., Hrušecká, D., Macurová, L. </w:t>
              </w:r>
              <w:r w:rsidRPr="00CA66D2">
                <w:rPr>
                  <w:color w:val="000000"/>
                </w:rPr>
                <w:t xml:space="preserve">Perception of Cost Behaviour in Industrial Firms with Emphasis on Logistics and its Costs. </w:t>
              </w:r>
              <w:r w:rsidRPr="00CA66D2">
                <w:rPr>
                  <w:i/>
                  <w:color w:val="000000"/>
                </w:rPr>
                <w:t>FME Transactions</w:t>
              </w:r>
              <w:r w:rsidRPr="00CA66D2">
                <w:rPr>
                  <w:color w:val="000000"/>
                </w:rPr>
                <w:t>, 2018. 46(4), pp. 658-667. ISSN 2406-128X (60%)</w:t>
              </w:r>
            </w:ins>
          </w:p>
          <w:p w14:paraId="52A2D2E6" w14:textId="77777777" w:rsidR="00CA66D2" w:rsidRPr="00CA66D2" w:rsidRDefault="00CA66D2" w:rsidP="00CA66D2">
            <w:pPr>
              <w:jc w:val="both"/>
              <w:rPr>
                <w:ins w:id="815" w:author="Trefilová Pavla" w:date="2018-09-04T15:06:00Z"/>
                <w:caps/>
              </w:rPr>
            </w:pPr>
            <w:ins w:id="816" w:author="Trefilová Pavla" w:date="2018-09-04T15:06:00Z">
              <w:r w:rsidRPr="00CA66D2">
                <w:rPr>
                  <w:caps/>
                </w:rPr>
                <w:t xml:space="preserve">Popesko, B., Novák, P., Dvorský, J., PAPADAKI, Š. </w:t>
              </w:r>
              <w:r w:rsidRPr="00CA66D2">
                <w:t>The Maturity of a Budgeting System and its Influence on Corporate Performance.</w:t>
              </w:r>
              <w:r w:rsidRPr="00CA66D2">
                <w:rPr>
                  <w:b/>
                  <w:bCs/>
                </w:rPr>
                <w:t xml:space="preserve"> </w:t>
              </w:r>
              <w:r w:rsidRPr="00CA66D2">
                <w:rPr>
                  <w:i/>
                </w:rPr>
                <w:t xml:space="preserve">Acta Polytechnica Hungarica, </w:t>
              </w:r>
              <w:r w:rsidRPr="00CA66D2">
                <w:t>2017, Vol. 14, No. 7, pp 91-104. ISSN 1785-860 (20%).</w:t>
              </w:r>
            </w:ins>
          </w:p>
          <w:p w14:paraId="4B819327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ins w:id="817" w:author="Trefilová Pavla" w:date="2018-09-04T15:06:00Z"/>
                <w:caps/>
              </w:rPr>
            </w:pPr>
            <w:ins w:id="818" w:author="Trefilová Pavla" w:date="2018-09-04T15:06:00Z">
              <w:r w:rsidRPr="00CA66D2">
                <w:rPr>
                  <w:caps/>
                </w:rPr>
                <w:t xml:space="preserve">Papadaki, Š., Novák, P., Dvorský, J. </w:t>
              </w:r>
              <w:r w:rsidRPr="00CA66D2">
                <w:t xml:space="preserve">Attitude of University Students to Entrepreneurship. </w:t>
              </w:r>
              <w:r w:rsidRPr="00CA66D2">
                <w:rPr>
                  <w:i/>
                </w:rPr>
                <w:t xml:space="preserve">Economic Annals-XXI. </w:t>
              </w:r>
              <w:r w:rsidRPr="00CA66D2">
                <w:t xml:space="preserve">2017, Vol. 166, 7-8, pp 100-104. ISSN 1728-6239. </w:t>
              </w:r>
              <w:r w:rsidRPr="00CA66D2">
                <w:fldChar w:fldCharType="begin"/>
              </w:r>
              <w:r w:rsidRPr="00CA66D2">
                <w:instrText xml:space="preserve"> HYPERLINK "https://doi.org/10.21003/ea.V166-20" </w:instrText>
              </w:r>
              <w:r w:rsidRPr="00CA66D2">
                <w:fldChar w:fldCharType="separate"/>
              </w:r>
              <w:r w:rsidRPr="00CA66D2">
                <w:rPr>
                  <w:u w:val="single"/>
                </w:rPr>
                <w:t>https://doi.org/10.21003/ea.V166-20</w:t>
              </w:r>
              <w:r w:rsidRPr="00CA66D2">
                <w:fldChar w:fldCharType="end"/>
              </w:r>
              <w:r w:rsidRPr="00CA66D2">
                <w:rPr>
                  <w:u w:val="single"/>
                </w:rPr>
                <w:t xml:space="preserve"> (35%).</w:t>
              </w:r>
              <w:r w:rsidRPr="00CA66D2">
                <w:rPr>
                  <w:i/>
                </w:rPr>
                <w:t xml:space="preserve"> </w:t>
              </w:r>
            </w:ins>
          </w:p>
          <w:p w14:paraId="44F71197" w14:textId="77777777" w:rsidR="00CA66D2" w:rsidRPr="00CA66D2" w:rsidRDefault="00CA66D2" w:rsidP="00CA66D2">
            <w:pPr>
              <w:keepNext/>
              <w:keepLines/>
              <w:spacing w:before="40"/>
              <w:jc w:val="both"/>
              <w:outlineLvl w:val="4"/>
              <w:rPr>
                <w:ins w:id="819" w:author="Trefilová Pavla" w:date="2018-09-04T15:06:00Z"/>
                <w:caps/>
              </w:rPr>
            </w:pPr>
            <w:ins w:id="820" w:author="Trefilová Pavla" w:date="2018-09-04T15:06:00Z">
              <w:r w:rsidRPr="00CA66D2">
                <w:rPr>
                  <w:caps/>
                </w:rPr>
                <w:t xml:space="preserve">Novák, P., Dvorský, J., Popesko, B., Strouhal, J. </w:t>
              </w:r>
              <w:r w:rsidRPr="00CA66D2">
                <w:t xml:space="preserve">Analysis of overhead cost behavior: Case study on decision-making approach. </w:t>
              </w:r>
              <w:r w:rsidRPr="00CA66D2">
                <w:rPr>
                  <w:i/>
                </w:rPr>
                <w:t>Journal of International Studies.</w:t>
              </w:r>
              <w:r w:rsidRPr="00CA66D2">
                <w:t xml:space="preserve"> 2017, Vol. 10, No. 1, pp 74-91. ISSN 1823-691X.  DOI:10.14254/2071-8330.2017/10-1/5 (40%). </w:t>
              </w:r>
            </w:ins>
          </w:p>
          <w:p w14:paraId="556AA033" w14:textId="77777777" w:rsidR="00CA66D2" w:rsidRPr="00CA66D2" w:rsidRDefault="00CA66D2" w:rsidP="00CA66D2">
            <w:pPr>
              <w:jc w:val="both"/>
              <w:rPr>
                <w:ins w:id="821" w:author="Trefilová Pavla" w:date="2018-09-04T15:06:00Z"/>
              </w:rPr>
            </w:pPr>
            <w:ins w:id="822" w:author="Trefilová Pavla" w:date="2018-09-04T15:06:00Z">
              <w:r w:rsidRPr="00CA66D2">
                <w:t>POPESKO, B., NOVÁK, P., PAPADKI, S. a HRABEC, D. Are the Traditional Budgets Still Prevalent: The Survey of the Czech Firms Budgeting Practices. </w:t>
              </w:r>
              <w:r w:rsidRPr="00CA66D2">
                <w:rPr>
                  <w:i/>
                  <w:iCs/>
                </w:rPr>
                <w:t>Transformations in Business &amp; Economics.</w:t>
              </w:r>
              <w:r w:rsidRPr="00CA66D2">
                <w:t xml:space="preserve"> Vol. 14, No. 3C (36C), 2015, pp. 373-388. ISSN 1648-4460 (20%). </w:t>
              </w:r>
            </w:ins>
          </w:p>
          <w:p w14:paraId="7690B644" w14:textId="77777777" w:rsidR="00CA66D2" w:rsidRPr="00CA66D2" w:rsidRDefault="00CA66D2" w:rsidP="00CA66D2">
            <w:pPr>
              <w:jc w:val="both"/>
              <w:rPr>
                <w:ins w:id="823" w:author="Trefilová Pavla" w:date="2018-09-04T15:06:00Z"/>
                <w:color w:val="0000FF"/>
                <w:u w:val="single"/>
                <w:lang w:val="en-US"/>
              </w:rPr>
            </w:pPr>
            <w:ins w:id="824" w:author="Trefilová Pavla" w:date="2018-09-04T15:06:00Z">
              <w:r w:rsidRPr="00CA66D2">
                <w:rPr>
                  <w:i/>
                </w:rPr>
                <w:t>Přehled projektové činnosti:</w:t>
              </w:r>
            </w:ins>
          </w:p>
          <w:p w14:paraId="28AD4491" w14:textId="77777777" w:rsidR="00CA66D2" w:rsidRPr="00CA66D2" w:rsidRDefault="00CA66D2" w:rsidP="00CA66D2">
            <w:pPr>
              <w:jc w:val="both"/>
              <w:rPr>
                <w:ins w:id="825" w:author="Trefilová Pavla" w:date="2018-09-04T15:06:00Z"/>
              </w:rPr>
            </w:pPr>
            <w:ins w:id="826" w:author="Trefilová Pavla" w:date="2018-09-04T15:06:00Z">
              <w:r w:rsidRPr="00CA66D2">
                <w:t>Ministerstvo zdravotnictví ČR NT 12235 Aplikace moderních kalkulačních metod pro účely optimalizace nákladů ve zdravotnictví 2011-2013 (člen řešitelského týmu).</w:t>
              </w:r>
            </w:ins>
          </w:p>
          <w:p w14:paraId="1A2C3DE1" w14:textId="77777777" w:rsidR="00CA66D2" w:rsidRPr="00CA66D2" w:rsidRDefault="00CA66D2" w:rsidP="00CA66D2">
            <w:pPr>
              <w:jc w:val="both"/>
              <w:rPr>
                <w:ins w:id="827" w:author="Trefilová Pavla" w:date="2018-09-04T15:06:00Z"/>
              </w:rPr>
            </w:pPr>
            <w:ins w:id="828" w:author="Trefilová Pavla" w:date="2018-09-04T15:06:00Z">
              <w:r w:rsidRPr="00CA66D2">
                <w:t>GAČR 14-21654P Variabilita skupin nákladů a její promítnutí v kalkulačním systému ve výrobních firmách 2014-2016 (hlavní řešitel).</w:t>
              </w:r>
            </w:ins>
          </w:p>
          <w:p w14:paraId="2E4E93FE" w14:textId="77777777" w:rsidR="00CA66D2" w:rsidRPr="00CA66D2" w:rsidRDefault="00CA66D2" w:rsidP="00CA66D2">
            <w:pPr>
              <w:jc w:val="both"/>
              <w:rPr>
                <w:ins w:id="829" w:author="Trefilová Pavla" w:date="2018-09-04T15:06:00Z"/>
              </w:rPr>
            </w:pPr>
            <w:ins w:id="830" w:author="Trefilová Pavla" w:date="2018-09-04T15:06:00Z">
              <w:r w:rsidRPr="00CA66D2">
                <w:t xml:space="preserve">ERASMUS+ KA2 2016-1-CZ01-KA203-023873 Pilot project: Entrepeneurship education for University students 2016-2018 (člen řešitelského týmu). </w:t>
              </w:r>
            </w:ins>
          </w:p>
          <w:p w14:paraId="1DBD17D1" w14:textId="1790340B" w:rsidR="00CE6AB6" w:rsidRPr="00CE6AB6" w:rsidDel="00CA66D2" w:rsidRDefault="00CA66D2" w:rsidP="00CA66D2">
            <w:pPr>
              <w:rPr>
                <w:del w:id="831" w:author="Trefilová Pavla" w:date="2018-09-04T15:06:00Z"/>
                <w:caps/>
              </w:rPr>
            </w:pPr>
            <w:ins w:id="832" w:author="Trefilová Pavla" w:date="2018-09-04T15:06:00Z">
              <w:r w:rsidRPr="00CA66D2">
                <w:t>GAČR 17-13518S Determinanty struktury systémů rozpočetnictví a měření výkonnosti a jejich vliv na chování a výkonnost organizace 2017-2019 (člen řešitelského týmu).</w:t>
              </w:r>
            </w:ins>
            <w:del w:id="833" w:author="Trefilová Pavla" w:date="2018-09-04T15:06:00Z">
              <w:r w:rsidR="00CE6AB6" w:rsidRPr="00CE6AB6" w:rsidDel="00CA66D2">
                <w:rPr>
                  <w:caps/>
                </w:rPr>
                <w:delText xml:space="preserve">Popesko, B., Novák, P., Dvorský, J., PAPADAKI, Š. </w:delText>
              </w:r>
              <w:r w:rsidR="00CE6AB6" w:rsidRPr="00CE6AB6" w:rsidDel="00CA66D2">
                <w:delText>The Maturity of a Budgeting System and its Influence on Corporate Performance.</w:delText>
              </w:r>
              <w:r w:rsidR="00CE6AB6" w:rsidRPr="00CE6AB6" w:rsidDel="00CA66D2">
                <w:rPr>
                  <w:bCs/>
                </w:rPr>
                <w:delText xml:space="preserve"> </w:delText>
              </w:r>
              <w:r w:rsidR="00CE6AB6" w:rsidRPr="00CE6AB6" w:rsidDel="00CA66D2">
                <w:rPr>
                  <w:i/>
                </w:rPr>
                <w:delText xml:space="preserve">Acta Polytechnica Hungarica, </w:delText>
              </w:r>
              <w:r w:rsidR="00CE6AB6" w:rsidRPr="00CE6AB6" w:rsidDel="00CA66D2">
                <w:delText>2017, Vol. 14, No. 7, pp 91-104. ISSN 1785-860 (20%).</w:delText>
              </w:r>
            </w:del>
          </w:p>
          <w:p w14:paraId="7A47717B" w14:textId="035FB2EC" w:rsidR="00CE6AB6" w:rsidRPr="00CE6AB6" w:rsidDel="00CA66D2" w:rsidRDefault="00CE6AB6" w:rsidP="00CE6AB6">
            <w:pPr>
              <w:pStyle w:val="Nadpis5"/>
              <w:rPr>
                <w:del w:id="834" w:author="Trefilová Pavla" w:date="2018-09-04T15:06:00Z"/>
                <w:b w:val="0"/>
                <w:caps/>
                <w:sz w:val="20"/>
              </w:rPr>
            </w:pPr>
            <w:del w:id="835" w:author="Trefilová Pavla" w:date="2018-09-04T15:06:00Z">
              <w:r w:rsidRPr="00CE6AB6" w:rsidDel="00CA66D2">
                <w:rPr>
                  <w:b w:val="0"/>
                  <w:caps/>
                  <w:sz w:val="20"/>
                </w:rPr>
                <w:delText xml:space="preserve">Papadaki, Š., Novák, P., Dvorský, J. </w:delText>
              </w:r>
              <w:r w:rsidRPr="00CE6AB6" w:rsidDel="00CA66D2">
                <w:rPr>
                  <w:b w:val="0"/>
                  <w:sz w:val="20"/>
                </w:rPr>
                <w:delText xml:space="preserve">Attitude of University Students to Entrepreneurship. </w:delText>
              </w:r>
              <w:r w:rsidRPr="00CE6AB6" w:rsidDel="00CA66D2">
                <w:rPr>
                  <w:b w:val="0"/>
                  <w:i/>
                  <w:sz w:val="20"/>
                </w:rPr>
                <w:delText xml:space="preserve">Economic Annals-XXI. </w:delText>
              </w:r>
              <w:r w:rsidRPr="00CE6AB6" w:rsidDel="00CA66D2">
                <w:rPr>
                  <w:b w:val="0"/>
                  <w:sz w:val="20"/>
                </w:rPr>
                <w:delText xml:space="preserve">2017, Vol. 166, 7-8, pp 100-104. ISSN 1728-6239. </w:delText>
              </w:r>
              <w:r w:rsidR="0033230F" w:rsidDel="00CA66D2">
                <w:rPr>
                  <w:rStyle w:val="Hypertextovodkaz"/>
                  <w:b w:val="0"/>
                  <w:sz w:val="20"/>
                </w:rPr>
                <w:fldChar w:fldCharType="begin"/>
              </w:r>
              <w:r w:rsidR="0033230F" w:rsidDel="00CA66D2">
                <w:rPr>
                  <w:rStyle w:val="Hypertextovodkaz"/>
                  <w:b w:val="0"/>
                  <w:sz w:val="20"/>
                </w:rPr>
                <w:delInstrText xml:space="preserve"> HYPERLINK "https://doi.org/10.21003/ea.V166-20" </w:delInstrText>
              </w:r>
              <w:r w:rsidR="0033230F" w:rsidDel="00CA66D2">
                <w:rPr>
                  <w:rStyle w:val="Hypertextovodkaz"/>
                  <w:b w:val="0"/>
                  <w:sz w:val="20"/>
                </w:rPr>
                <w:fldChar w:fldCharType="separate"/>
              </w:r>
              <w:r w:rsidRPr="00CE6AB6" w:rsidDel="00CA66D2">
                <w:rPr>
                  <w:rStyle w:val="Hypertextovodkaz"/>
                  <w:b w:val="0"/>
                  <w:sz w:val="20"/>
                </w:rPr>
                <w:delText>https://doi.org/10.21003/ea.V166-20</w:delText>
              </w:r>
              <w:r w:rsidR="0033230F" w:rsidDel="00CA66D2">
                <w:rPr>
                  <w:rStyle w:val="Hypertextovodkaz"/>
                  <w:b w:val="0"/>
                  <w:sz w:val="20"/>
                </w:rPr>
                <w:fldChar w:fldCharType="end"/>
              </w:r>
              <w:r w:rsidRPr="00CE6AB6" w:rsidDel="00CA66D2">
                <w:rPr>
                  <w:rStyle w:val="Hypertextovodkaz"/>
                  <w:b w:val="0"/>
                  <w:sz w:val="20"/>
                </w:rPr>
                <w:delText xml:space="preserve"> (35%).</w:delText>
              </w:r>
              <w:r w:rsidRPr="00CE6AB6" w:rsidDel="00CA66D2">
                <w:rPr>
                  <w:b w:val="0"/>
                  <w:i/>
                  <w:sz w:val="20"/>
                </w:rPr>
                <w:delText xml:space="preserve"> </w:delText>
              </w:r>
            </w:del>
          </w:p>
          <w:p w14:paraId="21D9839B" w14:textId="4B168A7F" w:rsidR="00CE6AB6" w:rsidRPr="00CE6AB6" w:rsidDel="00CA66D2" w:rsidRDefault="00CE6AB6" w:rsidP="00CE6AB6">
            <w:pPr>
              <w:pStyle w:val="Nadpis5"/>
              <w:rPr>
                <w:del w:id="836" w:author="Trefilová Pavla" w:date="2018-09-04T15:06:00Z"/>
                <w:b w:val="0"/>
                <w:caps/>
                <w:sz w:val="20"/>
              </w:rPr>
            </w:pPr>
            <w:del w:id="837" w:author="Trefilová Pavla" w:date="2018-09-04T15:06:00Z">
              <w:r w:rsidRPr="00CE6AB6" w:rsidDel="00CA66D2">
                <w:rPr>
                  <w:b w:val="0"/>
                  <w:caps/>
                  <w:sz w:val="20"/>
                </w:rPr>
                <w:delText xml:space="preserve">Novák, P., Dvorský, J., Popesko, B., Strouhal, J. </w:delText>
              </w:r>
              <w:r w:rsidRPr="00CE6AB6" w:rsidDel="00CA66D2">
                <w:rPr>
                  <w:b w:val="0"/>
                  <w:sz w:val="20"/>
                </w:rPr>
                <w:delText xml:space="preserve">Analysis of overhead cost behavior: Case study on decision-making approach. </w:delText>
              </w:r>
              <w:r w:rsidRPr="00CE6AB6" w:rsidDel="00CA66D2">
                <w:rPr>
                  <w:b w:val="0"/>
                  <w:i/>
                  <w:sz w:val="20"/>
                </w:rPr>
                <w:delText>Journal of International Studies.</w:delText>
              </w:r>
              <w:r w:rsidRPr="00CE6AB6" w:rsidDel="00CA66D2">
                <w:rPr>
                  <w:b w:val="0"/>
                  <w:sz w:val="20"/>
                </w:rPr>
                <w:delText xml:space="preserve"> 2017, Vol. 10, No. 1, pp 74-91. ISSN 1823-691X.  DOI:10.14254/2071-8330.2017/10-1/5 (40%). </w:delText>
              </w:r>
            </w:del>
          </w:p>
          <w:p w14:paraId="309A97F8" w14:textId="5E7DD825" w:rsidR="00CE6AB6" w:rsidRPr="00CE6AB6" w:rsidDel="00CA66D2" w:rsidRDefault="00CE6AB6" w:rsidP="00CE6AB6">
            <w:pPr>
              <w:rPr>
                <w:del w:id="838" w:author="Trefilová Pavla" w:date="2018-09-04T15:06:00Z"/>
              </w:rPr>
            </w:pPr>
            <w:del w:id="839" w:author="Trefilová Pavla" w:date="2018-09-04T15:06:00Z">
              <w:r w:rsidRPr="00CE6AB6" w:rsidDel="00CA66D2">
                <w:delText>POPESKO, B., NOVÁK, P., PAPADKI, S. a HRABEC, D. Are the Traditional Budgets Still Prevalent: The Survey of the Czech Firms Budgeting Practices. </w:delText>
              </w:r>
              <w:r w:rsidRPr="00CE6AB6" w:rsidDel="00CA66D2">
                <w:rPr>
                  <w:rStyle w:val="Zdraznn"/>
                </w:rPr>
                <w:delText>Transformations in Business &amp; Economics.</w:delText>
              </w:r>
              <w:r w:rsidRPr="00CE6AB6" w:rsidDel="00CA66D2">
                <w:delText xml:space="preserve"> Vol. 14, No. 3C (36C), 2015, pp. 373-388. ISSN 1648-4460 (20%). </w:delText>
              </w:r>
            </w:del>
          </w:p>
          <w:p w14:paraId="35C4C396" w14:textId="69900C4D" w:rsidR="00CE6AB6" w:rsidRPr="00CE6AB6" w:rsidDel="00CA66D2" w:rsidRDefault="00CE6AB6" w:rsidP="00CE6AB6">
            <w:pPr>
              <w:rPr>
                <w:del w:id="840" w:author="Trefilová Pavla" w:date="2018-09-04T15:06:00Z"/>
                <w:rStyle w:val="Hypertextovodkaz"/>
                <w:lang w:val="en-US"/>
              </w:rPr>
            </w:pPr>
            <w:del w:id="841" w:author="Trefilová Pavla" w:date="2018-09-04T15:06:00Z">
              <w:r w:rsidRPr="00CE6AB6" w:rsidDel="00CA66D2">
                <w:rPr>
                  <w:lang w:val="en-US"/>
                </w:rPr>
                <w:delText xml:space="preserve">BELÁS, J., BARTOŠ, P., HABÁNIK, J. a </w:delText>
              </w:r>
              <w:r w:rsidRPr="00CE6AB6" w:rsidDel="00CA66D2">
                <w:rPr>
                  <w:caps/>
                  <w:lang w:val="en-US"/>
                </w:rPr>
                <w:delText>Novák,</w:delText>
              </w:r>
              <w:r w:rsidRPr="00CE6AB6" w:rsidDel="00CA66D2">
                <w:rPr>
                  <w:lang w:val="en-US"/>
                </w:rPr>
                <w:delText xml:space="preserve"> P. Significant Attributes of the Business Environment in Small and Medium-Sized Enterprises. </w:delText>
              </w:r>
              <w:r w:rsidRPr="00CE6AB6" w:rsidDel="00CA66D2">
                <w:rPr>
                  <w:i/>
                  <w:lang w:val="en-US"/>
                </w:rPr>
                <w:delText>Economics and Sociology</w:delText>
              </w:r>
              <w:r w:rsidRPr="00CE6AB6" w:rsidDel="00CA66D2">
                <w:rPr>
                  <w:lang w:val="en-US"/>
                </w:rPr>
                <w:delText xml:space="preserve">. 2014, vol. 7, No 3, s. 22–39. </w:delText>
              </w:r>
              <w:r w:rsidRPr="00CE6AB6" w:rsidDel="00CA66D2">
                <w:delText>ISSN 2071-789X. DOI: 10.14254/2071-789X.2014/7-3/2 (10%).</w:delText>
              </w:r>
            </w:del>
          </w:p>
          <w:p w14:paraId="589017B3" w14:textId="56B3CB62" w:rsidR="00CE6AB6" w:rsidRPr="00CE6AB6" w:rsidDel="00CA66D2" w:rsidRDefault="00CE6AB6" w:rsidP="00CA66D2">
            <w:pPr>
              <w:rPr>
                <w:del w:id="842" w:author="Trefilová Pavla" w:date="2018-09-04T15:06:00Z"/>
              </w:rPr>
            </w:pPr>
            <w:del w:id="843" w:author="Trefilová Pavla" w:date="2018-09-04T15:06:00Z">
              <w:r w:rsidRPr="00CE6AB6" w:rsidDel="00CA66D2">
                <w:delText>Další tvůrčí činnost (včetně projektů)</w:delText>
              </w:r>
            </w:del>
          </w:p>
          <w:p w14:paraId="2AEA0F70" w14:textId="36A6DE41" w:rsidR="00CE6AB6" w:rsidRPr="00CE6AB6" w:rsidDel="00CA66D2" w:rsidRDefault="00CE6AB6" w:rsidP="00CE6AB6">
            <w:pPr>
              <w:rPr>
                <w:del w:id="844" w:author="Trefilová Pavla" w:date="2018-09-04T15:06:00Z"/>
              </w:rPr>
            </w:pPr>
            <w:del w:id="845" w:author="Trefilová Pavla" w:date="2018-09-04T15:06:00Z">
              <w:r w:rsidRPr="00CE6AB6" w:rsidDel="00CA66D2">
                <w:delText>Ministerstvo zdravotnictví ČR NT 12235 Aplikace moderních kalkulačních metod pro účely optimalizace nákladů ve zdravotnictví 2011-2013 (člen řešitelského týmu).</w:delText>
              </w:r>
            </w:del>
          </w:p>
          <w:p w14:paraId="705EF441" w14:textId="3AA92D1E" w:rsidR="00CE6AB6" w:rsidRPr="00CE6AB6" w:rsidDel="00CA66D2" w:rsidRDefault="00CE6AB6" w:rsidP="00CE6AB6">
            <w:pPr>
              <w:rPr>
                <w:del w:id="846" w:author="Trefilová Pavla" w:date="2018-09-04T15:06:00Z"/>
              </w:rPr>
            </w:pPr>
            <w:del w:id="847" w:author="Trefilová Pavla" w:date="2018-09-04T15:06:00Z">
              <w:r w:rsidRPr="00CE6AB6" w:rsidDel="00CA66D2">
                <w:delText>GAČR 14-21654P Variabilita skupin nákladů a její promítnutí v kalkulačním systému ve výrobních firmách 2014-2016 (hlavní řešitel).</w:delText>
              </w:r>
            </w:del>
          </w:p>
          <w:p w14:paraId="05CD6724" w14:textId="0CAA44CA" w:rsidR="00CE6AB6" w:rsidRPr="00CE6AB6" w:rsidDel="00CA66D2" w:rsidRDefault="00CE6AB6" w:rsidP="00CE6AB6">
            <w:pPr>
              <w:rPr>
                <w:del w:id="848" w:author="Trefilová Pavla" w:date="2018-09-04T15:06:00Z"/>
              </w:rPr>
            </w:pPr>
            <w:del w:id="849" w:author="Trefilová Pavla" w:date="2018-09-04T15:06:00Z">
              <w:r w:rsidRPr="00CE6AB6" w:rsidDel="00CA66D2">
                <w:delText xml:space="preserve">ERASMUS+ KA2 2016-1-CZ01-KA203-023873 Pilot project: Entrepeneurship education for University students 2016-2018 (člen řešitelského týmu). </w:delText>
              </w:r>
            </w:del>
          </w:p>
          <w:p w14:paraId="33FA7791" w14:textId="3FC1BFF6" w:rsidR="00B7510B" w:rsidRDefault="00CE6AB6" w:rsidP="00CE6AB6">
            <w:pPr>
              <w:jc w:val="both"/>
              <w:rPr>
                <w:b/>
              </w:rPr>
            </w:pPr>
            <w:del w:id="850" w:author="Trefilová Pavla" w:date="2018-09-04T15:06:00Z">
              <w:r w:rsidRPr="00CE6AB6" w:rsidDel="00CA66D2">
                <w:delText>GAČR 17-13518S Determinanty struktury systémů rozpočetnictví a měření výkonnosti a jejich vliv na chování a výkonnost organizace 2017-2019 (člen řešitelského týmu).</w:delText>
              </w:r>
            </w:del>
          </w:p>
        </w:tc>
      </w:tr>
      <w:tr w:rsidR="00B7510B" w14:paraId="17309CEF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957EDD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2D7E3670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3C97" w14:textId="77777777" w:rsidR="00B7510B" w:rsidRDefault="00B7510B" w:rsidP="00B7510B"/>
        </w:tc>
      </w:tr>
      <w:tr w:rsidR="00B7510B" w14:paraId="177B691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DFB286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749B65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31E5B114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3C714F2" w14:textId="77777777" w:rsidR="00B7510B" w:rsidRDefault="00B7510B" w:rsidP="00B7510B">
            <w:pPr>
              <w:jc w:val="both"/>
            </w:pPr>
          </w:p>
        </w:tc>
      </w:tr>
    </w:tbl>
    <w:p w14:paraId="747BAE1C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113EA05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7D353B2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6CCF436E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A9916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DF93767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9AE8E88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65ACB1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42D51F9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7E8CE85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589EBF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D220E56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4560F53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EBAF99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6054275" w14:textId="77CE208A" w:rsidR="00B7510B" w:rsidRDefault="00CE6AB6" w:rsidP="00B7510B">
            <w:pPr>
              <w:jc w:val="both"/>
            </w:pPr>
            <w:r>
              <w:t xml:space="preserve">Přemysl </w:t>
            </w:r>
            <w:r w:rsidR="00B06CA0">
              <w:t>PÁLKA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2D37C6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658B64A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5C8A60D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4969FD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17F0041" w14:textId="77777777" w:rsidR="00B7510B" w:rsidRDefault="00B7510B" w:rsidP="00CE6AB6">
            <w:pPr>
              <w:jc w:val="both"/>
            </w:pPr>
            <w:r>
              <w:t>19</w:t>
            </w:r>
            <w:r w:rsidR="00CE6AB6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0398EE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B2C5D8F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00DF36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24019B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028B8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534902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93FFFF9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3B1CE9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4EDFA1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7E5F1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6E259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BA61D1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1EB74E35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84C2231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74BE08E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4F26D0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34E277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62B00E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BC8B39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6D9E1652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64CB34A8" w14:textId="77777777" w:rsidR="00B7510B" w:rsidRDefault="00B7510B" w:rsidP="00B7510B">
            <w:pPr>
              <w:jc w:val="both"/>
            </w:pPr>
          </w:p>
        </w:tc>
      </w:tr>
      <w:tr w:rsidR="00B7510B" w14:paraId="72A18CC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724C16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81BA923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8348A11" w14:textId="77777777" w:rsidR="00B7510B" w:rsidRDefault="00B7510B" w:rsidP="00B7510B">
            <w:pPr>
              <w:jc w:val="both"/>
            </w:pPr>
          </w:p>
        </w:tc>
      </w:tr>
      <w:tr w:rsidR="00B7510B" w14:paraId="38A9C52B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3AA3CAD9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3AB2B20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3FDD065" w14:textId="77777777" w:rsidR="00CE6AB6" w:rsidRDefault="00CE6AB6" w:rsidP="00CE6AB6">
            <w:pPr>
              <w:tabs>
                <w:tab w:val="left" w:pos="1418"/>
              </w:tabs>
              <w:autoSpaceDE w:val="0"/>
              <w:autoSpaceDN w:val="0"/>
              <w:adjustRightInd w:val="0"/>
              <w:ind w:left="1416" w:hanging="1416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2007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2011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Univerzita Tomáše Bati ve Zlíně, Fakulta managementu a ekonomiky, obor Finance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1B30A15D" w14:textId="77777777" w:rsidR="00B7510B" w:rsidRDefault="00CE6AB6" w:rsidP="00FA2DE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360"/>
              <w:ind w:left="1418" w:hanging="1418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2004</w:t>
            </w:r>
            <w:r w:rsidR="00FA2DE9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2006</w:t>
            </w:r>
            <w:r w:rsidR="00FA2DE9">
              <w:rPr>
                <w:b/>
                <w:bCs/>
                <w:color w:val="000000"/>
                <w:szCs w:val="24"/>
              </w:rPr>
              <w:t xml:space="preserve"> </w:t>
            </w:r>
            <w:r w:rsidR="00FA2DE9" w:rsidRPr="00FA2DE9">
              <w:rPr>
                <w:bCs/>
                <w:color w:val="000000"/>
                <w:szCs w:val="24"/>
              </w:rPr>
              <w:t>-</w:t>
            </w:r>
            <w:r w:rsidRPr="00FA2DE9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Univerzita Tomáše Bati ve Zlíně, Fakulta managementu a ekonomiky, obor Finance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14E152A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8A249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50EFEC77" w14:textId="77777777" w:rsidTr="00C341AF">
        <w:trPr>
          <w:gridAfter w:val="1"/>
          <w:wAfter w:w="30" w:type="dxa"/>
          <w:trHeight w:val="594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32BA250" w14:textId="77777777" w:rsidR="00CE6AB6" w:rsidRDefault="00CE6AB6" w:rsidP="00CE6AB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3/2007</w:t>
            </w:r>
            <w:r w:rsidR="00FA2DE9">
              <w:rPr>
                <w:b/>
                <w:color w:val="000000"/>
                <w:szCs w:val="24"/>
              </w:rPr>
              <w:t>-</w:t>
            </w:r>
            <w:r>
              <w:rPr>
                <w:b/>
                <w:color w:val="000000"/>
                <w:szCs w:val="24"/>
              </w:rPr>
              <w:t>dosud</w:t>
            </w:r>
            <w:r w:rsidR="00FA2DE9">
              <w:rPr>
                <w:b/>
                <w:color w:val="000000"/>
                <w:szCs w:val="24"/>
              </w:rPr>
              <w:t xml:space="preserve"> </w:t>
            </w:r>
            <w:r w:rsidR="00FA2DE9" w:rsidRPr="00FA2DE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 xml:space="preserve"> UTB ve Zlíně, Fakulta managementu a ekonomiky, akademický pracovník</w:t>
            </w:r>
          </w:p>
          <w:p w14:paraId="5BFE96E6" w14:textId="77777777" w:rsidR="00B7510B" w:rsidRDefault="00B7510B" w:rsidP="00B7510B">
            <w:pPr>
              <w:jc w:val="both"/>
            </w:pPr>
          </w:p>
        </w:tc>
      </w:tr>
      <w:tr w:rsidR="00B7510B" w14:paraId="3E508948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4F7530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64F71C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CBBF3E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74AE5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44E83B99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74E9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BC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04B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3450D1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A0D63A1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EB3DB1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F41D05F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C43324D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ED8605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B3B43B0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708F" w14:textId="7CEF270B" w:rsidR="00B7510B" w:rsidRDefault="00B06CA0" w:rsidP="00B7510B">
            <w:pPr>
              <w:jc w:val="both"/>
              <w:rPr>
                <w:b/>
              </w:rPr>
            </w:pPr>
            <w:ins w:id="851" w:author="Trefilová Pavla" w:date="2018-09-04T15:08:00Z">
              <w:r>
                <w:rPr>
                  <w:b/>
                </w:rPr>
                <w:t>6</w:t>
              </w:r>
            </w:ins>
            <w:del w:id="852" w:author="Trefilová Pavla" w:date="2018-09-04T15:08:00Z">
              <w:r w:rsidR="00CE6AB6" w:rsidDel="00B06CA0">
                <w:rPr>
                  <w:b/>
                </w:rPr>
                <w:delText>5</w:delText>
              </w:r>
            </w:del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EB92" w14:textId="773F3625" w:rsidR="00B7510B" w:rsidRDefault="00CE6AB6" w:rsidP="00B7510B">
            <w:pPr>
              <w:jc w:val="both"/>
              <w:rPr>
                <w:b/>
              </w:rPr>
            </w:pPr>
            <w:del w:id="853" w:author="Trefilová Pavla" w:date="2018-09-04T15:08:00Z">
              <w:r w:rsidDel="00B06CA0">
                <w:rPr>
                  <w:b/>
                </w:rPr>
                <w:delText>5</w:delText>
              </w:r>
            </w:del>
            <w:ins w:id="854" w:author="Trefilová Pavla" w:date="2018-09-04T15:08:00Z">
              <w:r w:rsidR="00B06CA0">
                <w:rPr>
                  <w:b/>
                </w:rPr>
                <w:t>18</w:t>
              </w:r>
            </w:ins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4723" w14:textId="77777777" w:rsidR="00B7510B" w:rsidRDefault="00CE6AB6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55B0438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B15D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982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293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ACF2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9FD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6D284F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A5960E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61C64F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32CBBEC0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1E707E3" w14:textId="77777777" w:rsidR="006C667E" w:rsidRPr="00C664B9" w:rsidRDefault="006C667E" w:rsidP="006C667E">
            <w:r w:rsidRPr="00C664B9">
              <w:t>Přednášející předmětů z oblasti financí (např. Corporate Finance, Value Based Management, Oceňování podniku).</w:t>
            </w:r>
          </w:p>
          <w:p w14:paraId="17264903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573AB0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D61A13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C459825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574DE4E" w14:textId="77777777" w:rsidR="00B06CA0" w:rsidRPr="00B06CA0" w:rsidRDefault="00B06CA0" w:rsidP="00B06CA0">
            <w:pPr>
              <w:jc w:val="both"/>
              <w:rPr>
                <w:ins w:id="855" w:author="Trefilová Pavla" w:date="2018-09-04T15:07:00Z"/>
              </w:rPr>
            </w:pPr>
            <w:ins w:id="856" w:author="Trefilová Pavla" w:date="2018-09-04T15:07:00Z">
              <w:r w:rsidRPr="00B06CA0">
                <w:rPr>
                  <w:caps/>
                </w:rPr>
                <w:t>Blahová</w:t>
              </w:r>
              <w:r w:rsidRPr="00B06CA0">
                <w:t xml:space="preserve">, M., </w:t>
              </w:r>
              <w:r w:rsidRPr="00B06CA0">
                <w:rPr>
                  <w:caps/>
                </w:rPr>
                <w:t>Pálka</w:t>
              </w:r>
              <w:r w:rsidRPr="00B06CA0">
                <w:t>, P.,</w:t>
              </w:r>
              <w:r w:rsidRPr="00B06CA0">
                <w:rPr>
                  <w:caps/>
                </w:rPr>
                <w:t xml:space="preserve"> Haghirian, P. </w:t>
              </w:r>
              <w:r w:rsidRPr="00B06CA0">
                <w:t xml:space="preserve">Remastering Contemporary Enterprise Performance Management Systems. </w:t>
              </w:r>
              <w:r w:rsidRPr="00B06CA0">
                <w:rPr>
                  <w:i/>
                </w:rPr>
                <w:t>Measuring Business Excellence</w:t>
              </w:r>
              <w:r w:rsidRPr="00B06CA0">
                <w:t>. 2017, roč. 21, č. 3, s. 250-260. ISSN 13683047, DOI: 10.1108/MBE-12-2016-0060 (20%).</w:t>
              </w:r>
            </w:ins>
          </w:p>
          <w:p w14:paraId="2F812CCE" w14:textId="77777777" w:rsidR="00B06CA0" w:rsidRPr="00B06CA0" w:rsidRDefault="00B06CA0" w:rsidP="00B06CA0">
            <w:pPr>
              <w:jc w:val="both"/>
              <w:rPr>
                <w:ins w:id="857" w:author="Trefilová Pavla" w:date="2018-09-04T15:07:00Z"/>
                <w:caps/>
              </w:rPr>
            </w:pPr>
            <w:ins w:id="858" w:author="Trefilová Pavla" w:date="2018-09-04T15:07:00Z">
              <w:r w:rsidRPr="00B06CA0">
                <w:rPr>
                  <w:caps/>
                </w:rPr>
                <w:t>Blahová</w:t>
              </w:r>
              <w:r w:rsidRPr="00B06CA0">
                <w:t xml:space="preserve">, M., </w:t>
              </w:r>
              <w:r w:rsidRPr="00B06CA0">
                <w:rPr>
                  <w:caps/>
                </w:rPr>
                <w:t>Haghirian, P., Pálka</w:t>
              </w:r>
              <w:r w:rsidRPr="00B06CA0">
                <w:t xml:space="preserve">, P. Emerging Topics in Japanese Management Research. In Haghirian, P. </w:t>
              </w:r>
              <w:r w:rsidRPr="00B06CA0">
                <w:rPr>
                  <w:i/>
                </w:rPr>
                <w:t>Routledge Handbook of Japanese Business and Management</w:t>
              </w:r>
              <w:r w:rsidRPr="00B06CA0">
                <w:t>. Abingdon and New York: Routledge, 2016, s. 387-395. ISBN 978-0-415-73418-9 (30%).</w:t>
              </w:r>
            </w:ins>
          </w:p>
          <w:p w14:paraId="09A0A5D8" w14:textId="77777777" w:rsidR="00B06CA0" w:rsidRPr="00B06CA0" w:rsidRDefault="00B06CA0" w:rsidP="00B06CA0">
            <w:pPr>
              <w:jc w:val="both"/>
              <w:rPr>
                <w:ins w:id="859" w:author="Trefilová Pavla" w:date="2018-09-04T15:07:00Z"/>
              </w:rPr>
            </w:pPr>
            <w:ins w:id="860" w:author="Trefilová Pavla" w:date="2018-09-04T15:07:00Z">
              <w:r w:rsidRPr="00B06CA0">
                <w:rPr>
                  <w:caps/>
                </w:rPr>
                <w:t xml:space="preserve">Blahová, </w:t>
              </w:r>
              <w:r w:rsidRPr="00B06CA0">
                <w:t>M.</w:t>
              </w:r>
              <w:r w:rsidRPr="00B06CA0">
                <w:rPr>
                  <w:caps/>
                </w:rPr>
                <w:t xml:space="preserve">, Pálka, </w:t>
              </w:r>
              <w:r w:rsidRPr="00B06CA0">
                <w:t>P.</w:t>
              </w:r>
              <w:r w:rsidRPr="00B06CA0">
                <w:rPr>
                  <w:caps/>
                </w:rPr>
                <w:t>, Zelený</w:t>
              </w:r>
              <w:r w:rsidRPr="00B06CA0">
                <w:t xml:space="preserve">, M. Contemporary Trends in Japanese Business Environment: A Review of Existing Empirical Evidence. </w:t>
              </w:r>
              <w:r w:rsidRPr="00B06CA0">
                <w:rPr>
                  <w:i/>
                </w:rPr>
                <w:t>Human Systems Management</w:t>
              </w:r>
              <w:r w:rsidRPr="00B06CA0">
                <w:t>. 2014, roč. 33, č. 3, s. 57-70. ISSN 0167-2533. DOI 10.3233/HSM-140819 (50%).</w:t>
              </w:r>
            </w:ins>
          </w:p>
          <w:p w14:paraId="7306FC20" w14:textId="77777777" w:rsidR="00B06CA0" w:rsidRPr="00B06CA0" w:rsidRDefault="00B06CA0" w:rsidP="00B06CA0">
            <w:pPr>
              <w:jc w:val="both"/>
              <w:rPr>
                <w:ins w:id="861" w:author="Trefilová Pavla" w:date="2018-09-04T15:07:00Z"/>
              </w:rPr>
            </w:pPr>
            <w:ins w:id="862" w:author="Trefilová Pavla" w:date="2018-09-04T15:07:00Z">
              <w:r w:rsidRPr="00B06CA0">
                <w:t xml:space="preserve">PÁLKA, P., KNÁPKOVÁ, A. Performance, Value and Penetration of Real Options into the Capital Budgeting Processes of Czech Companies using AMTs. </w:t>
              </w:r>
              <w:r w:rsidRPr="00B06CA0">
                <w:rPr>
                  <w:i/>
                </w:rPr>
                <w:t>International Journal of Applied Mathematics and Informatics</w:t>
              </w:r>
              <w:r w:rsidRPr="00B06CA0">
                <w:t>, 2012, roč. 6, č. 2, s. 76-83. ISSN 2074-1278 (70%).</w:t>
              </w:r>
            </w:ins>
          </w:p>
          <w:p w14:paraId="6E033B5A" w14:textId="77777777" w:rsidR="00B06CA0" w:rsidRPr="00B06CA0" w:rsidRDefault="00B06CA0" w:rsidP="00B06CA0">
            <w:pPr>
              <w:jc w:val="both"/>
              <w:rPr>
                <w:ins w:id="863" w:author="Trefilová Pavla" w:date="2018-09-04T15:07:00Z"/>
                <w:caps/>
              </w:rPr>
            </w:pPr>
            <w:ins w:id="864" w:author="Trefilová Pavla" w:date="2018-09-04T15:07:00Z">
              <w:r w:rsidRPr="00B06CA0">
                <w:rPr>
                  <w:caps/>
                </w:rPr>
                <w:t xml:space="preserve">PÁLKA, P. </w:t>
              </w:r>
              <w:r w:rsidRPr="00B06CA0">
                <w:rPr>
                  <w:i/>
                </w:rPr>
                <w:t>Využití reálných opcí pro hodnocení efektivnosti AMT investic</w:t>
              </w:r>
              <w:r w:rsidRPr="00B06CA0">
                <w:t>. Žilina: GEORG</w:t>
              </w:r>
              <w:r w:rsidRPr="00B06CA0">
                <w:rPr>
                  <w:caps/>
                </w:rPr>
                <w:t xml:space="preserve">, 120 </w:t>
              </w:r>
              <w:r w:rsidRPr="00B06CA0">
                <w:t>s</w:t>
              </w:r>
              <w:r w:rsidRPr="00B06CA0">
                <w:rPr>
                  <w:caps/>
                </w:rPr>
                <w:t>. 2011. ISBN 978-80-89401-60-4.</w:t>
              </w:r>
            </w:ins>
          </w:p>
          <w:p w14:paraId="0D08E2E9" w14:textId="77777777" w:rsidR="00B06CA0" w:rsidRPr="00B06CA0" w:rsidRDefault="00B06CA0" w:rsidP="00B06CA0">
            <w:pPr>
              <w:jc w:val="both"/>
              <w:rPr>
                <w:ins w:id="865" w:author="Trefilová Pavla" w:date="2018-09-04T15:07:00Z"/>
                <w:color w:val="222222"/>
                <w:shd w:val="clear" w:color="auto" w:fill="FFFFFF"/>
              </w:rPr>
            </w:pPr>
            <w:ins w:id="866" w:author="Trefilová Pavla" w:date="2018-09-04T15:07:00Z">
              <w:r w:rsidRPr="00B06CA0">
                <w:rPr>
                  <w:i/>
                </w:rPr>
                <w:t>Přehled projektové činnosti:</w:t>
              </w:r>
            </w:ins>
          </w:p>
          <w:p w14:paraId="28F5B7D3" w14:textId="77777777" w:rsidR="00B06CA0" w:rsidRPr="00B06CA0" w:rsidRDefault="00B06CA0" w:rsidP="00B06CA0">
            <w:pPr>
              <w:tabs>
                <w:tab w:val="left" w:pos="2565"/>
              </w:tabs>
              <w:jc w:val="both"/>
              <w:rPr>
                <w:ins w:id="867" w:author="Trefilová Pavla" w:date="2018-09-04T15:07:00Z"/>
              </w:rPr>
            </w:pPr>
            <w:ins w:id="868" w:author="Trefilová Pavla" w:date="2018-09-04T15:07:00Z">
              <w:r w:rsidRPr="00B06CA0">
                <w:t>GA ČR 402/08/H051 Optimalizace multidisciplinárního navrhování a modelování výrobního systému virtuálních firem 2008-2011 (člen spoluřešitelského týmu).</w:t>
              </w:r>
            </w:ins>
          </w:p>
          <w:p w14:paraId="7599CF73" w14:textId="77777777" w:rsidR="00B06CA0" w:rsidRPr="00B06CA0" w:rsidRDefault="00B06CA0" w:rsidP="00B06CA0">
            <w:pPr>
              <w:jc w:val="both"/>
              <w:rPr>
                <w:ins w:id="869" w:author="Trefilová Pavla" w:date="2018-09-04T15:07:00Z"/>
              </w:rPr>
            </w:pPr>
            <w:ins w:id="870" w:author="Trefilová Pavla" w:date="2018-09-04T15:07:00Z">
              <w:r w:rsidRPr="00B06CA0">
                <w:t>GA ČR 102/07/1495 Hodnocení přínosů vyspělých technologií 2007-2010 (člen spoluřešitelského týmu).</w:t>
              </w:r>
            </w:ins>
          </w:p>
          <w:p w14:paraId="31750DC6" w14:textId="28B858A7" w:rsidR="00CE6AB6" w:rsidDel="00B06CA0" w:rsidRDefault="00B06CA0" w:rsidP="00B06CA0">
            <w:pPr>
              <w:rPr>
                <w:del w:id="871" w:author="Trefilová Pavla" w:date="2018-09-04T15:07:00Z"/>
              </w:rPr>
            </w:pPr>
            <w:ins w:id="872" w:author="Trefilová Pavla" w:date="2018-09-04T15:07:00Z">
              <w:r w:rsidRPr="00B06CA0">
                <w:t>H 2020 - 731264 SHAPE-ENERGY: Social Sciences and Humanities for Advancing Policy in European Energy 2017-2019 (člen spoluřešitelského týmu).</w:t>
              </w:r>
            </w:ins>
            <w:del w:id="873" w:author="Trefilová Pavla" w:date="2018-09-04T15:07:00Z">
              <w:r w:rsidR="00CE6AB6" w:rsidDel="00B06CA0">
                <w:rPr>
                  <w:caps/>
                </w:rPr>
                <w:delText>Blahová</w:delText>
              </w:r>
              <w:r w:rsidR="00CE6AB6" w:rsidDel="00B06CA0">
                <w:delText xml:space="preserve">, M., </w:delText>
              </w:r>
              <w:r w:rsidR="00CE6AB6" w:rsidDel="00B06CA0">
                <w:rPr>
                  <w:caps/>
                </w:rPr>
                <w:delText>Pálka</w:delText>
              </w:r>
              <w:r w:rsidR="00CE6AB6" w:rsidDel="00B06CA0">
                <w:delText>, P.,</w:delText>
              </w:r>
              <w:r w:rsidR="00CE6AB6" w:rsidDel="00B06CA0">
                <w:rPr>
                  <w:caps/>
                </w:rPr>
                <w:delText xml:space="preserve"> Haghirian, P. </w:delText>
              </w:r>
              <w:r w:rsidR="00CE6AB6" w:rsidDel="00B06CA0">
                <w:delText xml:space="preserve">Remastering Contemporary Enterprise Performance Management Systems. </w:delText>
              </w:r>
              <w:r w:rsidR="00CE6AB6" w:rsidDel="00B06CA0">
                <w:rPr>
                  <w:i/>
                </w:rPr>
                <w:delText>Measuring Business Excellence</w:delText>
              </w:r>
              <w:r w:rsidR="00CE6AB6" w:rsidDel="00B06CA0">
                <w:delText>. 2017, roč. 21, č. 3, s. 250-260. ISSN 13683047, DOI: 10.1108/MBE-12-2016-0060 (20%).</w:delText>
              </w:r>
            </w:del>
          </w:p>
          <w:p w14:paraId="729E43C9" w14:textId="4BB6E40B" w:rsidR="00CE6AB6" w:rsidDel="00B06CA0" w:rsidRDefault="00CE6AB6" w:rsidP="00CE6AB6">
            <w:pPr>
              <w:rPr>
                <w:del w:id="874" w:author="Trefilová Pavla" w:date="2018-09-04T15:07:00Z"/>
                <w:caps/>
              </w:rPr>
            </w:pPr>
            <w:del w:id="875" w:author="Trefilová Pavla" w:date="2018-09-04T15:07:00Z">
              <w:r w:rsidDel="00B06CA0">
                <w:rPr>
                  <w:caps/>
                </w:rPr>
                <w:delText>Blahová</w:delText>
              </w:r>
              <w:r w:rsidDel="00B06CA0">
                <w:delText xml:space="preserve">, M., </w:delText>
              </w:r>
              <w:r w:rsidDel="00B06CA0">
                <w:rPr>
                  <w:caps/>
                </w:rPr>
                <w:delText>Haghirian, P., Pálka</w:delText>
              </w:r>
              <w:r w:rsidDel="00B06CA0">
                <w:delText xml:space="preserve">, P. Emerging Topics in Japanese Management Research. In Haghirian, P. </w:delText>
              </w:r>
              <w:r w:rsidDel="00B06CA0">
                <w:rPr>
                  <w:i/>
                </w:rPr>
                <w:delText>Routledge Handbook of Japanese Business and Management</w:delText>
              </w:r>
              <w:r w:rsidDel="00B06CA0">
                <w:delText>. Abingdon and New York: Routledge, 2016, s. 387-395. ISBN 978-0-415-73418-9 (30%).</w:delText>
              </w:r>
            </w:del>
          </w:p>
          <w:p w14:paraId="3C9B7493" w14:textId="5D4FF305" w:rsidR="00CE6AB6" w:rsidDel="00B06CA0" w:rsidRDefault="00CE6AB6" w:rsidP="00CE6AB6">
            <w:pPr>
              <w:rPr>
                <w:del w:id="876" w:author="Trefilová Pavla" w:date="2018-09-04T15:07:00Z"/>
              </w:rPr>
            </w:pPr>
            <w:del w:id="877" w:author="Trefilová Pavla" w:date="2018-09-04T15:07:00Z">
              <w:r w:rsidDel="00B06CA0">
                <w:rPr>
                  <w:caps/>
                </w:rPr>
                <w:delText xml:space="preserve">Blahová, </w:delText>
              </w:r>
              <w:r w:rsidDel="00B06CA0">
                <w:delText>M.</w:delText>
              </w:r>
              <w:r w:rsidDel="00B06CA0">
                <w:rPr>
                  <w:caps/>
                </w:rPr>
                <w:delText xml:space="preserve">, Pálka, </w:delText>
              </w:r>
              <w:r w:rsidDel="00B06CA0">
                <w:delText>P.</w:delText>
              </w:r>
              <w:r w:rsidDel="00B06CA0">
                <w:rPr>
                  <w:caps/>
                </w:rPr>
                <w:delText>, Zelený</w:delText>
              </w:r>
              <w:r w:rsidDel="00B06CA0">
                <w:delText xml:space="preserve">, M. Contemporary Trends in Japanese Business Environment: A Review of Existing Empirical Evidence. </w:delText>
              </w:r>
              <w:r w:rsidDel="00B06CA0">
                <w:rPr>
                  <w:i/>
                </w:rPr>
                <w:delText>Human Systems Management</w:delText>
              </w:r>
              <w:r w:rsidDel="00B06CA0">
                <w:delText>. 2014, roč. 33, č. 3, s. 57-70. ISSN 0167-2533. DOI 10.3233/HSM-140819 (50%).</w:delText>
              </w:r>
            </w:del>
          </w:p>
          <w:p w14:paraId="32D3FD4D" w14:textId="556AB745" w:rsidR="00CE6AB6" w:rsidDel="00B06CA0" w:rsidRDefault="00CE6AB6" w:rsidP="00CE6AB6">
            <w:pPr>
              <w:rPr>
                <w:del w:id="878" w:author="Trefilová Pavla" w:date="2018-09-04T15:07:00Z"/>
              </w:rPr>
            </w:pPr>
            <w:del w:id="879" w:author="Trefilová Pavla" w:date="2018-09-04T15:07:00Z">
              <w:r w:rsidDel="00B06CA0">
                <w:delText xml:space="preserve">PÁLKA, P., KNÁPKOVÁ, A. Performance, Value and Penetration of Real Options into the Capital Budgeting Processes of Czech Companies using AMTs. </w:delText>
              </w:r>
              <w:r w:rsidDel="00B06CA0">
                <w:rPr>
                  <w:i/>
                </w:rPr>
                <w:delText>International Journal of Applied Mathematics and Informatics</w:delText>
              </w:r>
              <w:r w:rsidDel="00B06CA0">
                <w:delText>, 2012, roč. 6, č. 2, s. 76-83. ISSN 2074-1278 (70%).</w:delText>
              </w:r>
            </w:del>
          </w:p>
          <w:p w14:paraId="09A93AE8" w14:textId="2D7A3CA2" w:rsidR="00B7510B" w:rsidRDefault="00CE6AB6" w:rsidP="00CE6AB6">
            <w:pPr>
              <w:jc w:val="both"/>
              <w:rPr>
                <w:b/>
              </w:rPr>
            </w:pPr>
            <w:del w:id="880" w:author="Trefilová Pavla" w:date="2018-09-04T15:07:00Z">
              <w:r w:rsidDel="00B06CA0">
                <w:rPr>
                  <w:caps/>
                </w:rPr>
                <w:delText xml:space="preserve">PÁLKA, P. </w:delText>
              </w:r>
              <w:r w:rsidDel="00B06CA0">
                <w:rPr>
                  <w:i/>
                </w:rPr>
                <w:delText>Využití reálných opcí pro hodnocení efektivnosti AMT investic</w:delText>
              </w:r>
              <w:r w:rsidDel="00B06CA0">
                <w:delText>. Žilina: GEORG</w:delText>
              </w:r>
              <w:r w:rsidDel="00B06CA0">
                <w:rPr>
                  <w:caps/>
                </w:rPr>
                <w:delText xml:space="preserve">, 120 </w:delText>
              </w:r>
              <w:r w:rsidDel="00B06CA0">
                <w:delText>s</w:delText>
              </w:r>
              <w:r w:rsidDel="00B06CA0">
                <w:rPr>
                  <w:caps/>
                </w:rPr>
                <w:delText>. 2011. ISBN 978-80-89401-60-4.</w:delText>
              </w:r>
            </w:del>
          </w:p>
        </w:tc>
      </w:tr>
      <w:tr w:rsidR="00B7510B" w14:paraId="45AF5B34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EA9051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11685AEE" w14:textId="77777777" w:rsidTr="00CE6AB6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A351" w14:textId="77777777" w:rsidR="00B7510B" w:rsidRDefault="00B7510B" w:rsidP="00B7510B"/>
        </w:tc>
      </w:tr>
      <w:tr w:rsidR="00B7510B" w14:paraId="1CBACEF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6B7523B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7E819B9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E2F7398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2D728090" w14:textId="77777777" w:rsidR="00B7510B" w:rsidRDefault="00B7510B" w:rsidP="00B7510B">
            <w:pPr>
              <w:jc w:val="both"/>
            </w:pPr>
          </w:p>
        </w:tc>
      </w:tr>
    </w:tbl>
    <w:p w14:paraId="45A355A4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881">
          <w:tblGrid>
            <w:gridCol w:w="252"/>
            <w:gridCol w:w="2266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  <w:gridCol w:w="252"/>
          </w:tblGrid>
        </w:tblGridChange>
      </w:tblGrid>
      <w:tr w:rsidR="00B7510B" w14:paraId="3205060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61941FB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281EB9C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5C4740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CA45A0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58C7FF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DCABF9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2625070F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3B32E9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A155B4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05B9015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CEBEB2B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2C0E99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4711F417" w14:textId="4EE39B67" w:rsidR="00B7510B" w:rsidRDefault="00CE6AB6" w:rsidP="00CE6AB6">
            <w:pPr>
              <w:jc w:val="both"/>
            </w:pPr>
            <w:r>
              <w:t>Šárka P</w:t>
            </w:r>
            <w:r w:rsidR="00B06CA0">
              <w:t>APADAKI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6CDFFE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77E024AD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3BA1BF4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31A9C7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4D10F4" w14:textId="77777777" w:rsidR="00B7510B" w:rsidRDefault="00B7510B" w:rsidP="00CE6AB6">
            <w:pPr>
              <w:jc w:val="both"/>
            </w:pPr>
            <w:r>
              <w:t>19</w:t>
            </w:r>
            <w:r w:rsidR="00CE6AB6">
              <w:t>84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7C9037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3AA77A8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7DBD510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D97F8F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CFF75E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7F5A05E9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4C925FD3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47347FA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4112618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60EF420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5C5FD09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8915F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11C7A73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CF3FA50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672F786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38E89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2E361C9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CE6AB6" w14:paraId="3C48B799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6D6BC02" w14:textId="77777777" w:rsidR="00CE6AB6" w:rsidRDefault="00CE6AB6" w:rsidP="00CE6AB6">
            <w:pPr>
              <w:jc w:val="both"/>
            </w:pPr>
            <w:r>
              <w:t xml:space="preserve">Moravská vysoká škola </w:t>
            </w:r>
          </w:p>
        </w:tc>
        <w:tc>
          <w:tcPr>
            <w:tcW w:w="1701" w:type="dxa"/>
            <w:gridSpan w:val="4"/>
          </w:tcPr>
          <w:p w14:paraId="56F776C3" w14:textId="77777777" w:rsidR="00CE6AB6" w:rsidRDefault="006C667E" w:rsidP="00CE6AB6">
            <w:pPr>
              <w:jc w:val="both"/>
            </w:pPr>
            <w:r>
              <w:t>PP</w:t>
            </w:r>
          </w:p>
        </w:tc>
        <w:tc>
          <w:tcPr>
            <w:tcW w:w="1563" w:type="dxa"/>
            <w:gridSpan w:val="4"/>
          </w:tcPr>
          <w:p w14:paraId="6E93EF1A" w14:textId="77777777" w:rsidR="00CE6AB6" w:rsidRDefault="00CE6AB6" w:rsidP="00CE6AB6">
            <w:pPr>
              <w:jc w:val="both"/>
            </w:pPr>
            <w:r>
              <w:t>20</w:t>
            </w:r>
          </w:p>
        </w:tc>
      </w:tr>
      <w:tr w:rsidR="00B7510B" w14:paraId="55432A9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CB84BDD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875B133" w14:textId="77777777" w:rsidTr="00E44CAB">
        <w:trPr>
          <w:gridAfter w:val="1"/>
          <w:wAfter w:w="30" w:type="dxa"/>
          <w:trHeight w:val="660"/>
        </w:trPr>
        <w:tc>
          <w:tcPr>
            <w:tcW w:w="9326" w:type="dxa"/>
            <w:gridSpan w:val="14"/>
            <w:shd w:val="clear" w:color="auto" w:fill="auto"/>
          </w:tcPr>
          <w:p w14:paraId="0CC68DE6" w14:textId="77777777" w:rsidR="00CE6AB6" w:rsidRDefault="00CE6AB6" w:rsidP="00CE6AB6">
            <w:pPr>
              <w:ind w:left="1314" w:hanging="1314"/>
              <w:jc w:val="both"/>
            </w:pPr>
            <w:r w:rsidRPr="00EA731A">
              <w:rPr>
                <w:b/>
              </w:rPr>
              <w:t>2007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managementu a ekonomiky: </w:t>
            </w:r>
            <w:r w:rsidRPr="00EA731A">
              <w:rPr>
                <w:b/>
              </w:rPr>
              <w:t>Ing.</w:t>
            </w:r>
            <w:r>
              <w:t xml:space="preserve"> - Finance</w:t>
            </w:r>
          </w:p>
          <w:p w14:paraId="383E6142" w14:textId="77777777" w:rsidR="00CE6AB6" w:rsidRDefault="00CE6AB6" w:rsidP="00CE6AB6">
            <w:pPr>
              <w:ind w:left="1314" w:hanging="1314"/>
              <w:jc w:val="both"/>
            </w:pPr>
            <w:r w:rsidRPr="00EA731A">
              <w:rPr>
                <w:b/>
              </w:rPr>
              <w:t>2010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humanitních studií: </w:t>
            </w:r>
            <w:r w:rsidRPr="004F07F1">
              <w:rPr>
                <w:b/>
              </w:rPr>
              <w:t>Bc.</w:t>
            </w:r>
            <w:r>
              <w:t xml:space="preserve"> - Učitelství odborných předmětů pro SŠ</w:t>
            </w:r>
          </w:p>
          <w:p w14:paraId="4C25FD5D" w14:textId="77777777" w:rsidR="00B7510B" w:rsidRDefault="00CE6AB6" w:rsidP="00CE6AB6">
            <w:pPr>
              <w:jc w:val="both"/>
              <w:rPr>
                <w:b/>
              </w:rPr>
            </w:pPr>
            <w:r w:rsidRPr="00EA731A">
              <w:rPr>
                <w:b/>
              </w:rPr>
              <w:t>2014</w:t>
            </w:r>
            <w:r>
              <w:t xml:space="preserve"> </w:t>
            </w:r>
            <w:r w:rsidR="00EA731A">
              <w:t xml:space="preserve">- </w:t>
            </w:r>
            <w:r>
              <w:t xml:space="preserve">Univerzita Tomáše Bati ve Zlíně, Fakulta managementu a ekonomiky: </w:t>
            </w:r>
            <w:r w:rsidRPr="004F07F1">
              <w:rPr>
                <w:b/>
              </w:rPr>
              <w:t>Ph.D.</w:t>
            </w:r>
            <w:r>
              <w:t xml:space="preserve"> - Finance</w:t>
            </w:r>
          </w:p>
        </w:tc>
      </w:tr>
      <w:tr w:rsidR="00B7510B" w14:paraId="7544109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1BD84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94FA0D4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4F3CC4DF" w14:textId="77777777" w:rsidR="00B7510B" w:rsidRDefault="00CE6AB6" w:rsidP="004F07F1">
            <w:r w:rsidRPr="004F07F1">
              <w:rPr>
                <w:b/>
              </w:rPr>
              <w:t>2010-2012</w:t>
            </w:r>
            <w:r>
              <w:t xml:space="preserve"> </w:t>
            </w:r>
            <w:r w:rsidR="004F07F1">
              <w:t>-</w:t>
            </w:r>
            <w:r>
              <w:t xml:space="preserve">  Regionální poradenská agentura - Externí spolupracovník v oblasti zpracování projektů</w:t>
            </w:r>
          </w:p>
          <w:p w14:paraId="69598762" w14:textId="77777777" w:rsidR="004F07F1" w:rsidRDefault="004F07F1" w:rsidP="004F07F1">
            <w:r w:rsidRPr="004F07F1">
              <w:rPr>
                <w:b/>
              </w:rPr>
              <w:t>2011-2012</w:t>
            </w:r>
            <w:r>
              <w:t xml:space="preserve"> -  Univerzita Tomáše Bati ve Zlíně, Fakulta managementu a ekonomiky - Finanční manažer a ekonom </w:t>
            </w:r>
            <w:r>
              <w:br/>
              <w:t xml:space="preserve">                      projektů</w:t>
            </w:r>
          </w:p>
          <w:p w14:paraId="2AABBBC8" w14:textId="77777777" w:rsidR="004F07F1" w:rsidRDefault="004F07F1" w:rsidP="004F07F1">
            <w:pPr>
              <w:ind w:left="1097" w:hanging="1097"/>
            </w:pPr>
            <w:r w:rsidRPr="004F07F1">
              <w:rPr>
                <w:b/>
              </w:rPr>
              <w:t>2011</w:t>
            </w:r>
            <w:r>
              <w:rPr>
                <w:b/>
              </w:rPr>
              <w:t>-dosud</w:t>
            </w:r>
            <w:r>
              <w:t xml:space="preserve"> - Univerzita Tomáše Bati ve Zlíně, Fakulta managementu a ekonomiky - Akademický pracovník – odborný asistent na Ústavu podnikové ekonomiky FaME UTB</w:t>
            </w:r>
          </w:p>
        </w:tc>
      </w:tr>
      <w:tr w:rsidR="00B7510B" w14:paraId="5373687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D9AF3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22E44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59BA2A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EBC93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DB6C3C5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A41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051D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F789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3D1FFC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B00B887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5B3CC70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2782C019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78149AA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5F3C437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BB5A6F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0FBE" w14:textId="45665BC3" w:rsidR="00B7510B" w:rsidRDefault="006D1AB7" w:rsidP="00B7510B">
            <w:pPr>
              <w:jc w:val="both"/>
              <w:rPr>
                <w:b/>
              </w:rPr>
            </w:pPr>
            <w:del w:id="882" w:author="Trefilová Pavla" w:date="2018-09-04T15:07:00Z">
              <w:r w:rsidDel="00B06CA0">
                <w:rPr>
                  <w:b/>
                </w:rPr>
                <w:delText>10</w:delText>
              </w:r>
            </w:del>
            <w:ins w:id="883" w:author="Trefilová Pavla" w:date="2018-09-04T15:07:00Z">
              <w:r w:rsidR="00B06CA0">
                <w:rPr>
                  <w:b/>
                </w:rPr>
                <w:t>11</w:t>
              </w:r>
            </w:ins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C770" w14:textId="02DB2FFF" w:rsidR="00B7510B" w:rsidRDefault="00B06CA0" w:rsidP="00B7510B">
            <w:pPr>
              <w:jc w:val="both"/>
              <w:rPr>
                <w:b/>
              </w:rPr>
            </w:pPr>
            <w:ins w:id="884" w:author="Trefilová Pavla" w:date="2018-09-04T15:08:00Z">
              <w:r>
                <w:rPr>
                  <w:b/>
                </w:rPr>
                <w:t>21</w:t>
              </w:r>
            </w:ins>
            <w:del w:id="885" w:author="Trefilová Pavla" w:date="2018-09-04T15:08:00Z">
              <w:r w:rsidR="006D1AB7" w:rsidDel="00B06CA0">
                <w:rPr>
                  <w:b/>
                </w:rPr>
                <w:delText>15</w:delText>
              </w:r>
            </w:del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DE3E" w14:textId="06E43C6F" w:rsidR="00B7510B" w:rsidRDefault="006D1AB7" w:rsidP="00B7510B">
            <w:pPr>
              <w:jc w:val="both"/>
              <w:rPr>
                <w:b/>
              </w:rPr>
            </w:pPr>
            <w:del w:id="886" w:author="Trefilová Pavla" w:date="2018-09-04T15:08:00Z">
              <w:r w:rsidDel="00B06CA0">
                <w:rPr>
                  <w:b/>
                </w:rPr>
                <w:delText>5</w:delText>
              </w:r>
            </w:del>
            <w:ins w:id="887" w:author="Trefilová Pavla" w:date="2018-09-04T15:08:00Z">
              <w:r w:rsidR="00B06CA0">
                <w:rPr>
                  <w:b/>
                </w:rPr>
                <w:t>0</w:t>
              </w:r>
            </w:ins>
          </w:p>
        </w:tc>
      </w:tr>
      <w:tr w:rsidR="00B7510B" w14:paraId="5C39EF91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552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6DE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BA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AE13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AEB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3A862B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D40EEF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5A8869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4DD86553" w14:textId="77777777" w:rsidTr="00E44CAB">
        <w:trPr>
          <w:gridAfter w:val="1"/>
          <w:wAfter w:w="30" w:type="dxa"/>
          <w:trHeight w:val="452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F1BF023" w14:textId="77777777" w:rsidR="00B7510B" w:rsidRDefault="006C667E" w:rsidP="00E44CAB">
            <w:pPr>
              <w:rPr>
                <w:b/>
              </w:rPr>
            </w:pPr>
            <w:r>
              <w:t>Přednášející</w:t>
            </w:r>
            <w:r w:rsidRPr="00441AD5">
              <w:t xml:space="preserve"> předmětů z oblasti </w:t>
            </w:r>
            <w:r>
              <w:t>podnikové ekonomiky</w:t>
            </w:r>
            <w:r w:rsidRPr="00441AD5">
              <w:t xml:space="preserve"> (např. </w:t>
            </w:r>
            <w:r>
              <w:t>Ekonomika ve zdravotnictví, Manažerské účetnictví</w:t>
            </w:r>
            <w:r w:rsidRPr="00441AD5">
              <w:t>).</w:t>
            </w:r>
          </w:p>
        </w:tc>
      </w:tr>
      <w:tr w:rsidR="00B7510B" w14:paraId="73C7306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1B40F9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24D2A80B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9CB67FB" w14:textId="7F293BA0" w:rsidR="00B06CA0" w:rsidRPr="00B06CA0" w:rsidRDefault="00CE6AB6" w:rsidP="00B06CA0">
            <w:pPr>
              <w:pStyle w:val="Odstavecseseznamem"/>
              <w:ind w:left="0"/>
              <w:jc w:val="both"/>
              <w:rPr>
                <w:ins w:id="888" w:author="Trefilová Pavla" w:date="2018-09-04T15:07:00Z"/>
                <w:rFonts w:eastAsia="Calibri"/>
                <w:lang w:eastAsia="en-US"/>
              </w:rPr>
            </w:pPr>
            <w:del w:id="889" w:author="Trefilová Pavla" w:date="2018-09-04T15:07:00Z">
              <w:r w:rsidDel="00B06CA0">
                <w:delText>P</w:delText>
              </w:r>
            </w:del>
            <w:ins w:id="890" w:author="Trefilová Pavla" w:date="2018-09-04T15:07:00Z">
              <w:r w:rsidR="00B06CA0" w:rsidRPr="00B06CA0">
                <w:rPr>
                  <w:rFonts w:eastAsia="Calibri"/>
                  <w:lang w:eastAsia="en-US"/>
                </w:rPr>
                <w:t xml:space="preserve">POPESKO, B., PAPADAKI, S. </w:t>
              </w:r>
              <w:r w:rsidR="00B06CA0" w:rsidRPr="00B06CA0">
                <w:rPr>
                  <w:rFonts w:eastAsia="Calibri"/>
                  <w:i/>
                  <w:lang w:eastAsia="en-US"/>
                </w:rPr>
                <w:t>Moderní metody řízení nákladů</w:t>
              </w:r>
              <w:r w:rsidR="00B06CA0" w:rsidRPr="00B06CA0">
                <w:rPr>
                  <w:rFonts w:eastAsia="Calibri"/>
                  <w:lang w:eastAsia="en-US"/>
                </w:rPr>
                <w:t>. Praha: Grada, 2016, 264 s. ISBN 978-80-247-5773-5 (20%).</w:t>
              </w:r>
            </w:ins>
          </w:p>
          <w:p w14:paraId="6B60E29F" w14:textId="77777777" w:rsidR="00B06CA0" w:rsidRPr="00B06CA0" w:rsidRDefault="00B06CA0" w:rsidP="00B06CA0">
            <w:pPr>
              <w:jc w:val="both"/>
              <w:rPr>
                <w:ins w:id="891" w:author="Trefilová Pavla" w:date="2018-09-04T15:07:00Z"/>
                <w:color w:val="222222"/>
                <w:shd w:val="clear" w:color="auto" w:fill="FFFFFF"/>
              </w:rPr>
            </w:pPr>
            <w:ins w:id="892" w:author="Trefilová Pavla" w:date="2018-09-04T15:07:00Z">
              <w:r w:rsidRPr="00B06CA0">
                <w:t xml:space="preserve">POPESKO, B. a kol. </w:t>
              </w:r>
              <w:r w:rsidRPr="00B06CA0">
                <w:rPr>
                  <w:i/>
                </w:rPr>
                <w:t>Kalkulace nákladů ve zdravotnických organizacích</w:t>
              </w:r>
              <w:r w:rsidRPr="00B06CA0">
                <w:t>. Praha: Wolters Kluver, 2014, 220 s. ISBN 978-80-7478-509-2 (15%).</w:t>
              </w:r>
            </w:ins>
          </w:p>
          <w:p w14:paraId="7EE2D0D0" w14:textId="77777777" w:rsidR="00B06CA0" w:rsidRPr="00B06CA0" w:rsidRDefault="00B06CA0" w:rsidP="00B06CA0">
            <w:pPr>
              <w:jc w:val="both"/>
              <w:rPr>
                <w:ins w:id="893" w:author="Trefilová Pavla" w:date="2018-09-04T15:07:00Z"/>
                <w:color w:val="222222"/>
                <w:shd w:val="clear" w:color="auto" w:fill="FFFFFF"/>
              </w:rPr>
            </w:pPr>
            <w:ins w:id="894" w:author="Trefilová Pavla" w:date="2018-09-04T15:07:00Z">
              <w:r w:rsidRPr="00B06CA0">
                <w:rPr>
                  <w:color w:val="222222"/>
                  <w:shd w:val="clear" w:color="auto" w:fill="FFFFFF"/>
                </w:rPr>
                <w:t>POPESKO, B., NOVÁK, P., PAPADAKI, Š. Measuring diagnosis and patient profitability in healthcare: Economics vs ethics. </w:t>
              </w:r>
              <w:r w:rsidRPr="00B06CA0">
                <w:rPr>
                  <w:i/>
                  <w:iCs/>
                  <w:color w:val="222222"/>
                  <w:shd w:val="clear" w:color="auto" w:fill="FFFFFF"/>
                </w:rPr>
                <w:t>Economics and Sociology</w:t>
              </w:r>
              <w:r w:rsidRPr="00B06CA0">
                <w:rPr>
                  <w:color w:val="222222"/>
                  <w:shd w:val="clear" w:color="auto" w:fill="FFFFFF"/>
                </w:rPr>
                <w:t>. 2015</w:t>
              </w:r>
              <w:r w:rsidRPr="00B06CA0">
                <w:t xml:space="preserve">, Vol. 8, No 1, pp. 234-245. ISSN 2071-789X. </w:t>
              </w:r>
              <w:r w:rsidRPr="00B06CA0">
                <w:rPr>
                  <w:color w:val="222222"/>
                  <w:shd w:val="clear" w:color="auto" w:fill="FFFFFF"/>
                </w:rPr>
                <w:t>DOI: 10.14254/2071-789X.2015/8-1/18 (20%).</w:t>
              </w:r>
            </w:ins>
          </w:p>
          <w:p w14:paraId="5E71C0DC" w14:textId="77777777" w:rsidR="00B06CA0" w:rsidRPr="00B06CA0" w:rsidRDefault="00B06CA0" w:rsidP="00B06CA0">
            <w:pPr>
              <w:jc w:val="both"/>
              <w:rPr>
                <w:ins w:id="895" w:author="Trefilová Pavla" w:date="2018-09-04T15:07:00Z"/>
                <w:color w:val="222222"/>
                <w:shd w:val="clear" w:color="auto" w:fill="FFFFFF"/>
              </w:rPr>
            </w:pPr>
            <w:ins w:id="896" w:author="Trefilová Pavla" w:date="2018-09-04T15:07:00Z">
              <w:r w:rsidRPr="00B06CA0">
                <w:rPr>
                  <w:color w:val="222222"/>
                  <w:shd w:val="clear" w:color="auto" w:fill="FFFFFF"/>
                </w:rPr>
                <w:t>POPESKO, B., PAPADAKI, Š., NOVÁK, P. Cost and reimbursement analysis of selected hospital diagnoses via activity-based costing. </w:t>
              </w:r>
              <w:r w:rsidRPr="00B06CA0">
                <w:rPr>
                  <w:i/>
                  <w:iCs/>
                  <w:color w:val="222222"/>
                  <w:shd w:val="clear" w:color="auto" w:fill="FFFFFF"/>
                </w:rPr>
                <w:t>E+ M Ekonomie a Management</w:t>
              </w:r>
              <w:r w:rsidRPr="00B06CA0">
                <w:rPr>
                  <w:color w:val="222222"/>
                  <w:shd w:val="clear" w:color="auto" w:fill="FFFFFF"/>
                </w:rPr>
                <w:t>. 2015, roč. 2017, č. 3, 50-61 s.</w:t>
              </w:r>
              <w:r w:rsidRPr="00B06CA0">
                <w:t xml:space="preserve"> </w:t>
              </w:r>
              <w:r w:rsidRPr="00B06CA0">
                <w:rPr>
                  <w:color w:val="222222"/>
                  <w:shd w:val="clear" w:color="auto" w:fill="FFFFFF"/>
                </w:rPr>
                <w:t>DOI: 10.15240/tul/001/2015-3-005 (30%).</w:t>
              </w:r>
            </w:ins>
          </w:p>
          <w:p w14:paraId="4D009728" w14:textId="77777777" w:rsidR="00B06CA0" w:rsidRPr="00B06CA0" w:rsidRDefault="00B06CA0" w:rsidP="00B06CA0">
            <w:pPr>
              <w:jc w:val="both"/>
              <w:rPr>
                <w:ins w:id="897" w:author="Trefilová Pavla" w:date="2018-09-04T15:07:00Z"/>
                <w:color w:val="222222"/>
                <w:shd w:val="clear" w:color="auto" w:fill="FFFFFF"/>
              </w:rPr>
            </w:pPr>
            <w:ins w:id="898" w:author="Trefilová Pavla" w:date="2018-09-04T15:07:00Z">
              <w:r w:rsidRPr="00B06CA0">
                <w:rPr>
                  <w:color w:val="222222"/>
                  <w:shd w:val="clear" w:color="auto" w:fill="FFFFFF"/>
                </w:rPr>
                <w:t>POPESKO, B., NOVÁK, P., PAPADAKI, Š, HRABEC, D. Are the Traditional Budgets Still Prelevant: The Survey of the Czech Firms Budgeting Practices. </w:t>
              </w:r>
              <w:r w:rsidRPr="00B06CA0">
                <w:rPr>
                  <w:i/>
                  <w:iCs/>
                  <w:color w:val="222222"/>
                  <w:shd w:val="clear" w:color="auto" w:fill="FFFFFF"/>
                </w:rPr>
                <w:t>Transformation in Business &amp; Economics</w:t>
              </w:r>
              <w:r w:rsidRPr="00B06CA0">
                <w:rPr>
                  <w:color w:val="222222"/>
                  <w:shd w:val="clear" w:color="auto" w:fill="FFFFFF"/>
                </w:rPr>
                <w:t>, 2015, Volume 14, Issue 3C (36C). ISSN 1648-4460 (20%).</w:t>
              </w:r>
            </w:ins>
          </w:p>
          <w:p w14:paraId="2AB3AE34" w14:textId="77777777" w:rsidR="00B06CA0" w:rsidRPr="00B06CA0" w:rsidRDefault="00B06CA0" w:rsidP="00B06CA0">
            <w:pPr>
              <w:jc w:val="both"/>
              <w:rPr>
                <w:ins w:id="899" w:author="Trefilová Pavla" w:date="2018-09-04T15:07:00Z"/>
                <w:color w:val="222222"/>
                <w:shd w:val="clear" w:color="auto" w:fill="FFFFFF"/>
              </w:rPr>
            </w:pPr>
            <w:ins w:id="900" w:author="Trefilová Pavla" w:date="2018-09-04T15:07:00Z">
              <w:r w:rsidRPr="00B06CA0">
                <w:rPr>
                  <w:i/>
                </w:rPr>
                <w:t>Přehled projektové činnosti:</w:t>
              </w:r>
            </w:ins>
          </w:p>
          <w:p w14:paraId="4A2EBE1B" w14:textId="77777777" w:rsidR="00B06CA0" w:rsidRPr="00B06CA0" w:rsidRDefault="00B06CA0" w:rsidP="00B06CA0">
            <w:pPr>
              <w:jc w:val="both"/>
              <w:rPr>
                <w:ins w:id="901" w:author="Trefilová Pavla" w:date="2018-09-04T15:07:00Z"/>
              </w:rPr>
            </w:pPr>
            <w:ins w:id="902" w:author="Trefilová Pavla" w:date="2018-09-04T15:07:00Z">
              <w:r w:rsidRPr="00B06CA0">
                <w:t>Ministerstvo zdravotnictví ČR NT 12235 Aplikace moderních kalkulačních metod pro účely optimalizace nákladů ve zdravotnictví 2011-2013 (člen řešitelského týmu).</w:t>
              </w:r>
            </w:ins>
          </w:p>
          <w:p w14:paraId="7E3FFB01" w14:textId="77777777" w:rsidR="00B06CA0" w:rsidRPr="00B06CA0" w:rsidRDefault="00B06CA0" w:rsidP="00B06CA0">
            <w:pPr>
              <w:jc w:val="both"/>
              <w:rPr>
                <w:ins w:id="903" w:author="Trefilová Pavla" w:date="2018-09-04T15:07:00Z"/>
              </w:rPr>
            </w:pPr>
            <w:ins w:id="904" w:author="Trefilová Pavla" w:date="2018-09-04T15:07:00Z">
              <w:r w:rsidRPr="00B06CA0">
                <w:t xml:space="preserve">ERASMUS+ KA2 2016-1-CZ01-KA203-023873 Pilot project: Entrepeneurship education for University students 2016-2018 (člen řešitelského týmu). </w:t>
              </w:r>
            </w:ins>
          </w:p>
          <w:p w14:paraId="778D5676" w14:textId="77777777" w:rsidR="00B06CA0" w:rsidRPr="00B06CA0" w:rsidRDefault="00B06CA0" w:rsidP="00B06CA0">
            <w:pPr>
              <w:jc w:val="both"/>
              <w:rPr>
                <w:ins w:id="905" w:author="Trefilová Pavla" w:date="2018-09-04T15:07:00Z"/>
              </w:rPr>
            </w:pPr>
            <w:ins w:id="906" w:author="Trefilová Pavla" w:date="2018-09-04T15:07:00Z">
              <w:r w:rsidRPr="00B06CA0">
                <w:t>GAČR 17-13518S Determinanty struktury systémů rozpočetnictví a měření výkonnosti a jejich vliv na chování a výkonnost organizace 2017-2019 (člen řešitelského týmu).</w:t>
              </w:r>
            </w:ins>
          </w:p>
          <w:p w14:paraId="3B97E43D" w14:textId="043AEBE0" w:rsidR="00CE6AB6" w:rsidDel="00B06CA0" w:rsidRDefault="00B06CA0" w:rsidP="00B06CA0">
            <w:pPr>
              <w:pStyle w:val="Odstavecseseznamem"/>
              <w:ind w:left="0"/>
              <w:jc w:val="both"/>
              <w:rPr>
                <w:del w:id="907" w:author="Trefilová Pavla" w:date="2018-09-04T15:07:00Z"/>
              </w:rPr>
            </w:pPr>
            <w:ins w:id="908" w:author="Trefilová Pavla" w:date="2018-09-04T15:07:00Z">
              <w:r w:rsidRPr="00B06CA0">
                <w:t>LIFELONG LEARNING PROGRAMME- ub programme - LEONARDO DA VINCI název projektu: Vocational Education for European Routes NEtworks (zkratka V.E.R.N.E.) – Vzdělávání  v rámci evropských stezek (člen řešitelského týmu).</w:t>
              </w:r>
            </w:ins>
            <w:del w:id="909" w:author="Trefilová Pavla" w:date="2018-09-04T15:07:00Z">
              <w:r w:rsidR="00CE6AB6" w:rsidDel="00B06CA0">
                <w:delText xml:space="preserve">OPESKO, B., PAPADAKI, S. </w:delText>
              </w:r>
              <w:r w:rsidR="00CE6AB6" w:rsidDel="00B06CA0">
                <w:rPr>
                  <w:i/>
                </w:rPr>
                <w:delText>Moderní metody řízení nákladů</w:delText>
              </w:r>
              <w:r w:rsidR="00CE6AB6" w:rsidDel="00B06CA0">
                <w:delText>. Praha: Grada, 2016, 264 s. ISBN 978-80-247-5773-5 (20%).</w:delText>
              </w:r>
            </w:del>
          </w:p>
          <w:p w14:paraId="4D1BD166" w14:textId="0F356956" w:rsidR="00CE6AB6" w:rsidDel="00B06CA0" w:rsidRDefault="00CE6AB6" w:rsidP="00CE6AB6">
            <w:pPr>
              <w:jc w:val="both"/>
              <w:rPr>
                <w:del w:id="910" w:author="Trefilová Pavla" w:date="2018-09-04T15:07:00Z"/>
                <w:color w:val="222222"/>
                <w:shd w:val="clear" w:color="auto" w:fill="FFFFFF"/>
              </w:rPr>
            </w:pPr>
            <w:del w:id="911" w:author="Trefilová Pavla" w:date="2018-09-04T15:07:00Z">
              <w:r w:rsidDel="00B06CA0">
                <w:delText xml:space="preserve">POPESKO, B. a kol. </w:delText>
              </w:r>
              <w:r w:rsidDel="00B06CA0">
                <w:rPr>
                  <w:i/>
                </w:rPr>
                <w:delText>Kalkulace nákladů ve zdravotnických organizacích</w:delText>
              </w:r>
              <w:r w:rsidDel="00B06CA0">
                <w:delText>. Praha: Wolters Kluver, 2014, 220 s. ISBN 978-80-7478-509-2 (15%).</w:delText>
              </w:r>
            </w:del>
          </w:p>
          <w:p w14:paraId="3F3D1CB5" w14:textId="3A7928E8" w:rsidR="00CE6AB6" w:rsidDel="00B06CA0" w:rsidRDefault="00CE6AB6" w:rsidP="00CE6AB6">
            <w:pPr>
              <w:jc w:val="both"/>
              <w:rPr>
                <w:del w:id="912" w:author="Trefilová Pavla" w:date="2018-09-04T15:07:00Z"/>
                <w:color w:val="222222"/>
                <w:shd w:val="clear" w:color="auto" w:fill="FFFFFF"/>
              </w:rPr>
            </w:pPr>
            <w:del w:id="913" w:author="Trefilová Pavla" w:date="2018-09-04T15:07:00Z">
              <w:r w:rsidDel="00B06CA0">
                <w:rPr>
                  <w:color w:val="222222"/>
                  <w:shd w:val="clear" w:color="auto" w:fill="FFFFFF"/>
                </w:rPr>
                <w:delText>POPESKO, B., NOVÁK, P., PAPADAKI, Š. Measuring diagnosis and patient profitability in healthcare: Economics vs ethics.</w:delText>
              </w:r>
              <w:r w:rsidDel="00B06CA0">
                <w:rPr>
                  <w:rStyle w:val="apple-converted-space"/>
                  <w:color w:val="222222"/>
                  <w:shd w:val="clear" w:color="auto" w:fill="FFFFFF"/>
                </w:rPr>
                <w:delText> </w:delText>
              </w:r>
              <w:r w:rsidDel="00B06CA0">
                <w:rPr>
                  <w:i/>
                  <w:iCs/>
                  <w:color w:val="222222"/>
                  <w:shd w:val="clear" w:color="auto" w:fill="FFFFFF"/>
                </w:rPr>
                <w:delText>Economics and Sociology</w:delText>
              </w:r>
              <w:r w:rsidDel="00B06CA0">
                <w:rPr>
                  <w:color w:val="222222"/>
                  <w:shd w:val="clear" w:color="auto" w:fill="FFFFFF"/>
                </w:rPr>
                <w:delText>. 2015</w:delText>
              </w:r>
              <w:r w:rsidDel="00B06CA0">
                <w:delText xml:space="preserve">, Vol. 8, No 1, pp. 234-245. ISSN 2071-789X. </w:delText>
              </w:r>
              <w:r w:rsidDel="00B06CA0">
                <w:rPr>
                  <w:color w:val="222222"/>
                  <w:shd w:val="clear" w:color="auto" w:fill="FFFFFF"/>
                </w:rPr>
                <w:delText>DOI: 10.14254/2071-789X.2015/8-1/18 (20%).</w:delText>
              </w:r>
            </w:del>
          </w:p>
          <w:p w14:paraId="26831FC0" w14:textId="03D1FDA2" w:rsidR="00CE6AB6" w:rsidDel="00B06CA0" w:rsidRDefault="00CE6AB6" w:rsidP="00CE6AB6">
            <w:pPr>
              <w:jc w:val="both"/>
              <w:rPr>
                <w:del w:id="914" w:author="Trefilová Pavla" w:date="2018-09-04T15:07:00Z"/>
                <w:color w:val="222222"/>
                <w:shd w:val="clear" w:color="auto" w:fill="FFFFFF"/>
              </w:rPr>
            </w:pPr>
            <w:del w:id="915" w:author="Trefilová Pavla" w:date="2018-09-04T15:07:00Z">
              <w:r w:rsidDel="00B06CA0">
                <w:rPr>
                  <w:color w:val="222222"/>
                  <w:shd w:val="clear" w:color="auto" w:fill="FFFFFF"/>
                </w:rPr>
                <w:delText>POPESKO, B., PAPADAKI, Š., NOVÁK, P. Cost and reimbursement analysis of selected hospital diagnoses via activity-based costing.</w:delText>
              </w:r>
              <w:r w:rsidDel="00B06CA0">
                <w:rPr>
                  <w:rStyle w:val="apple-converted-space"/>
                  <w:color w:val="222222"/>
                  <w:shd w:val="clear" w:color="auto" w:fill="FFFFFF"/>
                </w:rPr>
                <w:delText> </w:delText>
              </w:r>
              <w:r w:rsidDel="00B06CA0">
                <w:rPr>
                  <w:i/>
                  <w:iCs/>
                  <w:color w:val="222222"/>
                  <w:shd w:val="clear" w:color="auto" w:fill="FFFFFF"/>
                </w:rPr>
                <w:delText>E+ M Ekonomie a Management</w:delText>
              </w:r>
              <w:r w:rsidDel="00B06CA0">
                <w:rPr>
                  <w:color w:val="222222"/>
                  <w:shd w:val="clear" w:color="auto" w:fill="FFFFFF"/>
                </w:rPr>
                <w:delText>. 2015, roč. 2017, č. 3, 50-61 s.</w:delText>
              </w:r>
              <w:r w:rsidDel="00B06CA0">
                <w:delText xml:space="preserve"> </w:delText>
              </w:r>
              <w:r w:rsidDel="00B06CA0">
                <w:rPr>
                  <w:color w:val="222222"/>
                  <w:shd w:val="clear" w:color="auto" w:fill="FFFFFF"/>
                </w:rPr>
                <w:delText>DOI: 10.15240/tul/001/2015-3-005 (30%).</w:delText>
              </w:r>
            </w:del>
          </w:p>
          <w:p w14:paraId="0F65D3FB" w14:textId="17CD1C4A" w:rsidR="00CE6AB6" w:rsidDel="00B06CA0" w:rsidRDefault="00CE6AB6" w:rsidP="00CE6AB6">
            <w:pPr>
              <w:jc w:val="both"/>
              <w:rPr>
                <w:del w:id="916" w:author="Trefilová Pavla" w:date="2018-09-04T15:07:00Z"/>
                <w:color w:val="222222"/>
                <w:shd w:val="clear" w:color="auto" w:fill="FFFFFF"/>
              </w:rPr>
            </w:pPr>
            <w:del w:id="917" w:author="Trefilová Pavla" w:date="2018-09-04T15:07:00Z">
              <w:r w:rsidDel="00B06CA0">
                <w:rPr>
                  <w:color w:val="222222"/>
                  <w:shd w:val="clear" w:color="auto" w:fill="FFFFFF"/>
                </w:rPr>
                <w:delText>POPESKO, B., NOVÁK, P., PAPADAKI, Š, HRABEC, D. Are the Traditional Budgets Still Prelevant: The Survey of the Czech Firms Budgeting Practices.</w:delText>
              </w:r>
              <w:r w:rsidDel="00B06CA0">
                <w:rPr>
                  <w:rStyle w:val="apple-converted-space"/>
                  <w:color w:val="222222"/>
                  <w:shd w:val="clear" w:color="auto" w:fill="FFFFFF"/>
                </w:rPr>
                <w:delText> </w:delText>
              </w:r>
              <w:r w:rsidDel="00B06CA0">
                <w:rPr>
                  <w:i/>
                  <w:iCs/>
                  <w:color w:val="222222"/>
                  <w:shd w:val="clear" w:color="auto" w:fill="FFFFFF"/>
                </w:rPr>
                <w:delText>Transformation in Business &amp; Economics</w:delText>
              </w:r>
              <w:r w:rsidDel="00B06CA0">
                <w:rPr>
                  <w:color w:val="222222"/>
                  <w:shd w:val="clear" w:color="auto" w:fill="FFFFFF"/>
                </w:rPr>
                <w:delText>, 2015, Volume 14, Issue 3C (36C). ISSN 1648-4460 (20%).</w:delText>
              </w:r>
            </w:del>
          </w:p>
          <w:p w14:paraId="508205BF" w14:textId="32C30DD0" w:rsidR="00CE6AB6" w:rsidDel="00B06CA0" w:rsidRDefault="00CE6AB6" w:rsidP="00CE6AB6">
            <w:pPr>
              <w:jc w:val="both"/>
              <w:rPr>
                <w:del w:id="918" w:author="Trefilová Pavla" w:date="2018-09-04T15:07:00Z"/>
              </w:rPr>
            </w:pPr>
            <w:del w:id="919" w:author="Trefilová Pavla" w:date="2018-09-04T15:07:00Z">
              <w:r w:rsidDel="00B06CA0">
                <w:delText>Participace na výzkumných projektech:</w:delText>
              </w:r>
            </w:del>
          </w:p>
          <w:p w14:paraId="272347C1" w14:textId="7FF5B09C" w:rsidR="00CE6AB6" w:rsidDel="00B06CA0" w:rsidRDefault="00CE6AB6" w:rsidP="00CE6AB6">
            <w:pPr>
              <w:rPr>
                <w:del w:id="920" w:author="Trefilová Pavla" w:date="2018-09-04T15:07:00Z"/>
              </w:rPr>
            </w:pPr>
            <w:del w:id="921" w:author="Trefilová Pavla" w:date="2018-09-04T15:07:00Z">
              <w:r w:rsidDel="00B06CA0">
                <w:delText>Ministerstvo zdravotnictví ČR NT 12235 Aplikace moderních kalkulačních metod pro účely optimalizace nákladů ve zdravotnictví 2011-2013 (člen řešitelského týmu).</w:delText>
              </w:r>
            </w:del>
          </w:p>
          <w:p w14:paraId="0F848903" w14:textId="0A95FB04" w:rsidR="00CE6AB6" w:rsidDel="00B06CA0" w:rsidRDefault="00CE6AB6" w:rsidP="00CE6AB6">
            <w:pPr>
              <w:rPr>
                <w:del w:id="922" w:author="Trefilová Pavla" w:date="2018-09-04T15:07:00Z"/>
              </w:rPr>
            </w:pPr>
            <w:del w:id="923" w:author="Trefilová Pavla" w:date="2018-09-04T15:07:00Z">
              <w:r w:rsidDel="00B06CA0">
                <w:delText xml:space="preserve">ERASMUS+ KA2 2016-1-CZ01-KA203-023873 Pilot project: Entrepeneurship education for University students 2016-2018 (člen řešitelského týmu). </w:delText>
              </w:r>
            </w:del>
          </w:p>
          <w:p w14:paraId="6A890005" w14:textId="38E239AD" w:rsidR="00B7510B" w:rsidRDefault="00CE6AB6" w:rsidP="00CE6AB6">
            <w:pPr>
              <w:jc w:val="both"/>
              <w:rPr>
                <w:b/>
              </w:rPr>
            </w:pPr>
            <w:del w:id="924" w:author="Trefilová Pavla" w:date="2018-09-04T15:07:00Z">
              <w:r w:rsidDel="00B06CA0">
                <w:delText>GAČR 17-13518S Determinanty struktury systémů rozpočetnictví a měření výkonnosti a jejich vliv na chování a výkonnost organizace 2017-2019 (člen řešitelského týmu).</w:delText>
              </w:r>
            </w:del>
          </w:p>
        </w:tc>
      </w:tr>
      <w:tr w:rsidR="00B7510B" w14:paraId="5BC7A4C9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857ADF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1379744" w14:textId="77777777" w:rsidTr="003812BF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925" w:author="Roman Bobák" w:date="2018-08-19T13:54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28"/>
          <w:trPrChange w:id="926" w:author="Roman Bobák" w:date="2018-08-19T13:54:00Z">
            <w:trPr>
              <w:gridBefore w:val="1"/>
              <w:trHeight w:val="328"/>
            </w:trPr>
          </w:trPrChange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27" w:author="Roman Bobák" w:date="2018-08-19T13:54:00Z">
              <w:tcPr>
                <w:tcW w:w="9356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509A2D1" w14:textId="1CD4F6EA" w:rsidR="00CE6AB6" w:rsidDel="003812BF" w:rsidRDefault="00CE6AB6" w:rsidP="00CE6AB6">
            <w:pPr>
              <w:jc w:val="both"/>
              <w:rPr>
                <w:del w:id="928" w:author="Roman Bobák" w:date="2018-08-19T13:54:00Z"/>
              </w:rPr>
            </w:pPr>
            <w:del w:id="929" w:author="Roman Bobák" w:date="2018-08-19T13:54:00Z">
              <w:r w:rsidDel="003812BF">
                <w:delText>5/2014 Dokuz Eylül University, Faculty of Business, Izmir, Turecko</w:delText>
              </w:r>
            </w:del>
          </w:p>
          <w:p w14:paraId="2DB7DFB4" w14:textId="31111FF0" w:rsidR="00CE6AB6" w:rsidDel="003812BF" w:rsidRDefault="00CE6AB6" w:rsidP="00CE6AB6">
            <w:pPr>
              <w:jc w:val="both"/>
              <w:rPr>
                <w:del w:id="930" w:author="Roman Bobák" w:date="2018-08-19T13:54:00Z"/>
              </w:rPr>
            </w:pPr>
            <w:del w:id="931" w:author="Roman Bobák" w:date="2018-08-19T13:54:00Z">
              <w:r w:rsidDel="003812BF">
                <w:delText>7/2014 Institute of Technology, Tralee, Irsko</w:delText>
              </w:r>
            </w:del>
          </w:p>
          <w:p w14:paraId="020DC394" w14:textId="7903051D" w:rsidR="00CE6AB6" w:rsidDel="003812BF" w:rsidRDefault="00CE6AB6" w:rsidP="00CE6AB6">
            <w:pPr>
              <w:jc w:val="both"/>
              <w:rPr>
                <w:del w:id="932" w:author="Roman Bobák" w:date="2018-08-19T13:54:00Z"/>
              </w:rPr>
            </w:pPr>
            <w:del w:id="933" w:author="Roman Bobák" w:date="2018-08-19T13:54:00Z">
              <w:r w:rsidDel="003812BF">
                <w:delText>8/2014 European University Cyprus, Kypr</w:delText>
              </w:r>
            </w:del>
          </w:p>
          <w:p w14:paraId="6514A74E" w14:textId="7A852133" w:rsidR="00CE6AB6" w:rsidDel="003812BF" w:rsidRDefault="00CE6AB6" w:rsidP="00CE6AB6">
            <w:pPr>
              <w:rPr>
                <w:del w:id="934" w:author="Roman Bobák" w:date="2018-08-19T13:54:00Z"/>
              </w:rPr>
            </w:pPr>
            <w:del w:id="935" w:author="Roman Bobák" w:date="2018-08-19T13:54:00Z">
              <w:r w:rsidDel="003812BF">
                <w:delText>9/2014 University of Miami, USA</w:delText>
              </w:r>
            </w:del>
          </w:p>
          <w:p w14:paraId="6463516C" w14:textId="1C857907" w:rsidR="00B7510B" w:rsidRDefault="00CE6AB6" w:rsidP="00CE6AB6">
            <w:del w:id="936" w:author="Roman Bobák" w:date="2018-08-19T13:54:00Z">
              <w:r w:rsidDel="003812BF">
                <w:delText xml:space="preserve">5/2017 </w:delText>
              </w:r>
              <w:r w:rsidDel="003812BF">
                <w:rPr>
                  <w:lang w:val="sk-SK" w:eastAsia="sk-SK"/>
                </w:rPr>
                <w:delText>Eastern Macedonia and Thrace Institute of Technology</w:delText>
              </w:r>
            </w:del>
          </w:p>
        </w:tc>
      </w:tr>
      <w:tr w:rsidR="00B7510B" w14:paraId="254A002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CB2EF4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5792865B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B392BCC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B5209AD" w14:textId="77777777" w:rsidR="00B7510B" w:rsidRDefault="00B7510B" w:rsidP="00B7510B">
            <w:pPr>
              <w:jc w:val="both"/>
            </w:pPr>
          </w:p>
        </w:tc>
      </w:tr>
    </w:tbl>
    <w:p w14:paraId="22F48487" w14:textId="77777777" w:rsidR="00CE6AB6" w:rsidRDefault="00CE6AB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4FE8B6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198CF6E7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418194A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DBA1A9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799C759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3C8D8867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3306CB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3C66140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4AF7040F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1CB69B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246828E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0037F0CC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16385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2138E5B" w14:textId="3E50F2C4" w:rsidR="00B7510B" w:rsidRDefault="00CE6AB6" w:rsidP="00CE6AB6">
            <w:pPr>
              <w:jc w:val="both"/>
            </w:pPr>
            <w:r>
              <w:t>Michal P</w:t>
            </w:r>
            <w:r w:rsidR="00B06CA0">
              <w:t>IVNIČKA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3492AC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48FBD56F" w14:textId="77777777" w:rsidR="00B7510B" w:rsidRDefault="00B7510B" w:rsidP="00B7510B">
            <w:pPr>
              <w:jc w:val="both"/>
            </w:pPr>
            <w:r>
              <w:t>Ing. Ph</w:t>
            </w:r>
            <w:r w:rsidR="00CE6AB6">
              <w:t>.</w:t>
            </w:r>
            <w:r>
              <w:t>D.</w:t>
            </w:r>
          </w:p>
        </w:tc>
      </w:tr>
      <w:tr w:rsidR="00B7510B" w14:paraId="7502A77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D1D840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705F9434" w14:textId="77777777" w:rsidR="00B7510B" w:rsidRDefault="00B7510B" w:rsidP="00127516">
            <w:pPr>
              <w:jc w:val="both"/>
            </w:pPr>
            <w:r>
              <w:t>19</w:t>
            </w:r>
            <w:r w:rsidR="0012751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DC5810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CF2F5C7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FCBBB2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5D74AD7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F5EF02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82EC32F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6B59E522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1DF14F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634ED86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7890F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02BB3E6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A133A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E486BBB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F5F0F3C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72B84175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21B42C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814571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3F9F177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5CD85BD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73494324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CA1A0B5" w14:textId="77777777" w:rsidR="00B7510B" w:rsidRDefault="00B7510B" w:rsidP="00B7510B">
            <w:pPr>
              <w:jc w:val="both"/>
            </w:pPr>
          </w:p>
        </w:tc>
      </w:tr>
      <w:tr w:rsidR="00B7510B" w14:paraId="19ECCD7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555318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4059484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3C36B5E4" w14:textId="77777777" w:rsidR="00B7510B" w:rsidRDefault="00B7510B" w:rsidP="00B7510B">
            <w:pPr>
              <w:jc w:val="both"/>
            </w:pPr>
          </w:p>
        </w:tc>
      </w:tr>
      <w:tr w:rsidR="00B7510B" w14:paraId="1CDB03C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C92F558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0AD25603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192C4508" w14:textId="77777777" w:rsidR="00CE6AB6" w:rsidRDefault="00CE6AB6" w:rsidP="00CE6A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2008</w:t>
            </w:r>
            <w:r w:rsidR="004F07F1">
              <w:rPr>
                <w:b/>
                <w:bCs/>
                <w:color w:val="000000"/>
                <w:szCs w:val="24"/>
              </w:rPr>
              <w:t xml:space="preserve">-2015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 a management (</w:t>
            </w:r>
            <w:r>
              <w:rPr>
                <w:b/>
                <w:color w:val="000000"/>
                <w:szCs w:val="24"/>
              </w:rPr>
              <w:t>Ph.D.</w:t>
            </w:r>
            <w:r>
              <w:rPr>
                <w:color w:val="000000"/>
                <w:szCs w:val="24"/>
              </w:rPr>
              <w:t>)</w:t>
            </w:r>
          </w:p>
          <w:p w14:paraId="5260FAAE" w14:textId="77777777" w:rsidR="00CE6AB6" w:rsidRDefault="00CE6AB6" w:rsidP="00CE6AB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2006</w:t>
            </w:r>
            <w:r w:rsidR="004F07F1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2008</w:t>
            </w:r>
            <w:r w:rsidR="004F07F1">
              <w:rPr>
                <w:b/>
                <w:bCs/>
                <w:color w:val="000000"/>
                <w:szCs w:val="24"/>
              </w:rPr>
              <w:t xml:space="preserve">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Tomáše Bati ve Zlíně, Fakulta managementu a ekonomiky, obor Ekonomika </w:t>
            </w:r>
            <w:r>
              <w:rPr>
                <w:color w:val="000000"/>
                <w:szCs w:val="24"/>
              </w:rPr>
              <w:br/>
              <w:t xml:space="preserve">                    a management (</w:t>
            </w:r>
            <w:r>
              <w:rPr>
                <w:b/>
                <w:color w:val="000000"/>
                <w:szCs w:val="24"/>
              </w:rPr>
              <w:t>Ing.</w:t>
            </w:r>
            <w:r>
              <w:rPr>
                <w:color w:val="000000"/>
                <w:szCs w:val="24"/>
              </w:rPr>
              <w:t>)</w:t>
            </w:r>
          </w:p>
          <w:p w14:paraId="6D7DB695" w14:textId="77777777" w:rsidR="00B7510B" w:rsidRDefault="00CE6AB6" w:rsidP="004F07F1">
            <w:pPr>
              <w:jc w:val="both"/>
              <w:rPr>
                <w:b/>
              </w:rPr>
            </w:pPr>
            <w:r>
              <w:rPr>
                <w:b/>
                <w:bCs/>
                <w:color w:val="000000"/>
                <w:szCs w:val="24"/>
              </w:rPr>
              <w:t>2002</w:t>
            </w:r>
            <w:r w:rsidR="004F07F1">
              <w:rPr>
                <w:b/>
                <w:bCs/>
                <w:color w:val="000000"/>
                <w:szCs w:val="24"/>
              </w:rPr>
              <w:t>-</w:t>
            </w:r>
            <w:r>
              <w:rPr>
                <w:b/>
                <w:bCs/>
                <w:color w:val="000000"/>
                <w:szCs w:val="24"/>
              </w:rPr>
              <w:t>2006</w:t>
            </w:r>
            <w:r w:rsidR="004F07F1">
              <w:rPr>
                <w:b/>
                <w:bCs/>
                <w:color w:val="000000"/>
                <w:szCs w:val="24"/>
              </w:rPr>
              <w:t xml:space="preserve"> </w:t>
            </w:r>
            <w:r w:rsidR="004F07F1" w:rsidRPr="004F07F1">
              <w:rPr>
                <w:bCs/>
                <w:color w:val="000000"/>
                <w:szCs w:val="24"/>
              </w:rPr>
              <w:t>-</w:t>
            </w:r>
            <w:r w:rsidRPr="004F07F1">
              <w:rPr>
                <w:bCs/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Univerzita Tomáš Bati ve Zlíně, Fakulta managementu a ekonomiky, obor Marketing a management </w:t>
            </w:r>
            <w:r>
              <w:rPr>
                <w:color w:val="000000"/>
                <w:szCs w:val="24"/>
              </w:rPr>
              <w:br/>
              <w:t xml:space="preserve">                     (</w:t>
            </w:r>
            <w:r>
              <w:rPr>
                <w:b/>
                <w:color w:val="000000"/>
                <w:szCs w:val="24"/>
              </w:rPr>
              <w:t>Bc.</w:t>
            </w:r>
            <w:r>
              <w:rPr>
                <w:color w:val="000000"/>
                <w:szCs w:val="24"/>
              </w:rPr>
              <w:t>)</w:t>
            </w:r>
          </w:p>
        </w:tc>
      </w:tr>
      <w:tr w:rsidR="00B7510B" w14:paraId="55EE97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23A698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1BEB349A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D42DC81" w14:textId="77777777" w:rsidR="00CE6AB6" w:rsidRDefault="00CE6AB6" w:rsidP="00CE6AB6">
            <w:pPr>
              <w:jc w:val="both"/>
            </w:pPr>
            <w:r w:rsidRPr="004F07F1">
              <w:rPr>
                <w:b/>
              </w:rPr>
              <w:t>08/2010</w:t>
            </w:r>
            <w:r w:rsidR="004F07F1">
              <w:t xml:space="preserve"> -</w:t>
            </w:r>
            <w:r>
              <w:t xml:space="preserve"> Onsemiconductor, Obor praxe: informační systémy </w:t>
            </w:r>
          </w:p>
          <w:p w14:paraId="491227D1" w14:textId="77777777" w:rsidR="00CE6AB6" w:rsidRDefault="00CE6AB6" w:rsidP="00CE6AB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07F1">
              <w:rPr>
                <w:b/>
              </w:rPr>
              <w:t>01/2011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</w:t>
            </w:r>
            <w:r>
              <w:rPr>
                <w:color w:val="000000"/>
                <w:szCs w:val="24"/>
              </w:rPr>
              <w:t>UTB ve Zlíně, Fakulta managementu a ekonomiky, akademický pracovník</w:t>
            </w:r>
          </w:p>
          <w:p w14:paraId="588E466E" w14:textId="77777777" w:rsidR="00CE6AB6" w:rsidRDefault="00CE6AB6" w:rsidP="00CE6AB6">
            <w:pPr>
              <w:jc w:val="both"/>
            </w:pPr>
            <w:r w:rsidRPr="004F07F1">
              <w:rPr>
                <w:b/>
              </w:rPr>
              <w:t>01/2014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Axiom Tech; Obor: modelování a simulace výrobních systémů, technické analýzy, optimalizace systémů </w:t>
            </w:r>
          </w:p>
          <w:p w14:paraId="6530CB11" w14:textId="77777777" w:rsidR="00B7510B" w:rsidRDefault="00CE6AB6" w:rsidP="004F07F1">
            <w:pPr>
              <w:jc w:val="both"/>
            </w:pPr>
            <w:r w:rsidRPr="004F07F1">
              <w:rPr>
                <w:b/>
              </w:rPr>
              <w:t>01/2014</w:t>
            </w:r>
            <w:r w:rsidR="004F07F1" w:rsidRPr="004F07F1">
              <w:rPr>
                <w:b/>
              </w:rPr>
              <w:t>-</w:t>
            </w:r>
            <w:r w:rsidRPr="004F07F1">
              <w:rPr>
                <w:b/>
              </w:rPr>
              <w:t>dosud</w:t>
            </w:r>
            <w:r w:rsidR="004F07F1">
              <w:t xml:space="preserve"> -</w:t>
            </w:r>
            <w:r>
              <w:t xml:space="preserve"> různé praktické projekty a poradenská činnost v oblasti modelování a simulací</w:t>
            </w:r>
          </w:p>
        </w:tc>
      </w:tr>
      <w:tr w:rsidR="00B7510B" w14:paraId="650A8652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94DC13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6FA9A46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FD3EDA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C611FB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6FCF7A5C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E5B5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C80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BFA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8991216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357B109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2F4DFB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73FD92D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5961602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D7047E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8D457B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4686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23B9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4E04" w14:textId="4F0D1F74" w:rsidR="00B7510B" w:rsidRDefault="00B06CA0" w:rsidP="00B7510B">
            <w:pPr>
              <w:jc w:val="both"/>
              <w:rPr>
                <w:b/>
              </w:rPr>
            </w:pPr>
            <w:ins w:id="937" w:author="Trefilová Pavla" w:date="2018-09-04T15:09:00Z">
              <w:r>
                <w:rPr>
                  <w:b/>
                </w:rPr>
                <w:t>0</w:t>
              </w:r>
            </w:ins>
            <w:del w:id="938" w:author="Trefilová Pavla" w:date="2018-09-04T15:09:00Z">
              <w:r w:rsidR="006D1AB7" w:rsidDel="00B06CA0">
                <w:rPr>
                  <w:b/>
                </w:rPr>
                <w:delText>1</w:delText>
              </w:r>
            </w:del>
          </w:p>
        </w:tc>
      </w:tr>
      <w:tr w:rsidR="00B7510B" w14:paraId="5126199D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789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887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96F1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7C6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82D8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6D6E1D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C09A3C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DB1760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1DE45977" w14:textId="77777777" w:rsidTr="00C341AF">
        <w:trPr>
          <w:gridAfter w:val="1"/>
          <w:wAfter w:w="30" w:type="dxa"/>
          <w:trHeight w:val="90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8DD4D87" w14:textId="77777777" w:rsidR="006C667E" w:rsidRPr="006E6D2F" w:rsidRDefault="006C667E" w:rsidP="006C667E">
            <w:r w:rsidRPr="006E6D2F">
              <w:t>Garant a přednášející předmětů z oblasti průmyslového inženýrství (garant Počítačová simulace ekonomických systémů, Úvod do studia systémů a procesů, přednášející např. Průmyslové inženýrství – nástroje managementu).</w:t>
            </w:r>
          </w:p>
          <w:p w14:paraId="5CF42961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7203DF3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5C48DAE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6C6EB4BC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4108714" w14:textId="77777777" w:rsidR="00B06CA0" w:rsidRDefault="00B06CA0" w:rsidP="00B06CA0">
            <w:pPr>
              <w:jc w:val="both"/>
              <w:rPr>
                <w:ins w:id="939" w:author="Trefilová Pavla" w:date="2018-09-04T15:09:00Z"/>
              </w:rPr>
            </w:pPr>
            <w:ins w:id="940" w:author="Trefilová Pavla" w:date="2018-09-04T15:09:00Z">
              <w:r w:rsidRPr="004827AC">
                <w:t>HRUŠECKÁ, D</w:t>
              </w:r>
              <w:r>
                <w:t>.</w:t>
              </w:r>
              <w:r w:rsidRPr="004827AC">
                <w:t>, PIVNIČKA</w:t>
              </w:r>
              <w:r>
                <w:t xml:space="preserve">, M., </w:t>
              </w:r>
              <w:r w:rsidRPr="004827AC">
                <w:t>BORGES LOPES</w:t>
              </w:r>
              <w:r>
                <w:t>, R</w:t>
              </w:r>
              <w:r w:rsidRPr="004827AC">
                <w:t xml:space="preserve">. Logistics </w:t>
              </w:r>
              <w:r>
                <w:t>M</w:t>
              </w:r>
              <w:r w:rsidRPr="004827AC">
                <w:t xml:space="preserve">anagement as a </w:t>
              </w:r>
              <w:r>
                <w:t>System Co</w:t>
              </w:r>
              <w:r w:rsidRPr="004827AC">
                <w:t xml:space="preserve">nstraint. </w:t>
              </w:r>
              <w:r w:rsidRPr="003E4C0E">
                <w:rPr>
                  <w:i/>
                </w:rPr>
                <w:t xml:space="preserve">Polish </w:t>
              </w:r>
              <w:r>
                <w:rPr>
                  <w:i/>
                </w:rPr>
                <w:t xml:space="preserve">Journal of Management Studies. </w:t>
              </w:r>
              <w:r>
                <w:t>2017, Volume</w:t>
              </w:r>
              <w:r w:rsidRPr="004827AC">
                <w:t xml:space="preserve"> 15, </w:t>
              </w:r>
              <w:r>
                <w:t>Issue</w:t>
              </w:r>
              <w:r w:rsidRPr="004827AC">
                <w:t xml:space="preserve"> 1, s. 76-87. ISSN 2081-7452</w:t>
              </w:r>
              <w:r>
                <w:t xml:space="preserve">. </w:t>
              </w:r>
              <w:r>
                <w:rPr>
                  <w:rStyle w:val="Hypertextovodkaz"/>
                  <w:color w:val="auto"/>
                  <w:u w:val="none"/>
                </w:rPr>
                <w:fldChar w:fldCharType="begin"/>
              </w:r>
              <w:r>
                <w:rPr>
                  <w:rStyle w:val="Hypertextovodkaz"/>
                  <w:color w:val="auto"/>
                  <w:u w:val="none"/>
                </w:rPr>
                <w:instrText xml:space="preserve"> HYPERLINK "https://doi.org/10.17512/pjms.2017.15.1.08" </w:instrText>
              </w:r>
              <w:r>
                <w:rPr>
                  <w:rStyle w:val="Hypertextovodkaz"/>
                  <w:color w:val="auto"/>
                  <w:u w:val="none"/>
                </w:rPr>
                <w:fldChar w:fldCharType="separate"/>
              </w:r>
              <w:r w:rsidRPr="003E4C0E">
                <w:rPr>
                  <w:rStyle w:val="Hypertextovodkaz"/>
                </w:rPr>
                <w:t>https://doi.org/10.17512/pjms.2017.15.1.08</w:t>
              </w:r>
              <w:r>
                <w:rPr>
                  <w:rStyle w:val="Hypertextovodkaz"/>
                  <w:color w:val="auto"/>
                  <w:u w:val="none"/>
                </w:rPr>
                <w:fldChar w:fldCharType="end"/>
              </w:r>
              <w:r w:rsidRPr="003E4C0E">
                <w:t xml:space="preserve">  </w:t>
              </w:r>
              <w:r>
                <w:t>(40%)</w:t>
              </w:r>
              <w:r w:rsidRPr="004827AC">
                <w:t>.</w:t>
              </w:r>
            </w:ins>
          </w:p>
          <w:p w14:paraId="191AFB7C" w14:textId="77777777" w:rsidR="00B06CA0" w:rsidRDefault="00B06CA0" w:rsidP="00B06CA0">
            <w:pPr>
              <w:jc w:val="both"/>
              <w:rPr>
                <w:ins w:id="941" w:author="Trefilová Pavla" w:date="2018-09-04T15:09:00Z"/>
              </w:rPr>
            </w:pPr>
            <w:ins w:id="942" w:author="Trefilová Pavla" w:date="2018-09-04T15:09:00Z">
              <w:r w:rsidRPr="00533D8C">
                <w:t>PIVNIČKA, M</w:t>
              </w:r>
              <w:r>
                <w:t>.,</w:t>
              </w:r>
              <w:r w:rsidRPr="00533D8C">
                <w:t xml:space="preserve"> HRUŠECKÁ</w:t>
              </w:r>
              <w:r>
                <w:t>, D</w:t>
              </w:r>
              <w:r w:rsidRPr="00533D8C">
                <w:t xml:space="preserve">. Possibilities of Using Computer Simulation in Production Process. </w:t>
              </w:r>
              <w:r w:rsidRPr="00533D8C">
                <w:rPr>
                  <w:i/>
                </w:rPr>
                <w:t>In Proceedings of The 4th International Conference on Industrial Engineering and Operations Management</w:t>
              </w:r>
              <w:r w:rsidRPr="00533D8C">
                <w:t>. Novi: IEOM Society, 2014,  1273-1280</w:t>
              </w:r>
              <w:r>
                <w:t xml:space="preserve"> s</w:t>
              </w:r>
              <w:r w:rsidRPr="00533D8C">
                <w:t>. ISSN 21</w:t>
              </w:r>
              <w:r>
                <w:t>69-8767. ISBN 978-0-9855497-1-8 (90%).</w:t>
              </w:r>
            </w:ins>
          </w:p>
          <w:p w14:paraId="3B2E8922" w14:textId="77777777" w:rsidR="00B06CA0" w:rsidRPr="00533D8C" w:rsidRDefault="00B06CA0" w:rsidP="00B06CA0">
            <w:pPr>
              <w:jc w:val="both"/>
              <w:rPr>
                <w:ins w:id="943" w:author="Trefilová Pavla" w:date="2018-09-04T15:09:00Z"/>
              </w:rPr>
            </w:pPr>
            <w:ins w:id="944" w:author="Trefilová Pavla" w:date="2018-09-04T15:09:00Z">
              <w:r>
                <w:t>P</w:t>
              </w:r>
              <w:r w:rsidRPr="00533D8C">
                <w:t xml:space="preserve">IVNIČKA, M. Strategické zaměření kontinuálního zlepšování pomocí metodiky Balanced Scorecard. </w:t>
              </w:r>
              <w:r w:rsidRPr="00533D8C">
                <w:rPr>
                  <w:i/>
                </w:rPr>
                <w:t>Auspicia</w:t>
              </w:r>
              <w:r w:rsidRPr="00533D8C">
                <w:t xml:space="preserve">, 2013, roč. 2013, č. 2, s. 42-46. ISSN 1214-4967. </w:t>
              </w:r>
            </w:ins>
          </w:p>
          <w:p w14:paraId="1996F309" w14:textId="7DD10F5F" w:rsidR="00CE6AB6" w:rsidDel="00B06CA0" w:rsidRDefault="00CE6AB6" w:rsidP="00CE6AB6">
            <w:pPr>
              <w:rPr>
                <w:del w:id="945" w:author="Trefilová Pavla" w:date="2018-09-04T15:09:00Z"/>
              </w:rPr>
            </w:pPr>
            <w:del w:id="946" w:author="Trefilová Pavla" w:date="2018-09-04T15:09:00Z">
              <w:r w:rsidDel="00B06CA0">
                <w:delText xml:space="preserve">HRUŠECKÁ, D., PIVNIČKA, M., BORGES LOPES, R. Logistics management as a system constraint. Polish. </w:delText>
              </w:r>
              <w:r w:rsidDel="00B06CA0">
                <w:rPr>
                  <w:i/>
                </w:rPr>
                <w:delText xml:space="preserve">Journal of Management Studies. </w:delText>
              </w:r>
              <w:r w:rsidDel="00B06CA0">
                <w:delText>2017, Volume 15, Issue 1, s. 76-87. ISSN 2081-7452 (40%).</w:delText>
              </w:r>
            </w:del>
          </w:p>
          <w:p w14:paraId="4EF660A2" w14:textId="74528589" w:rsidR="00CE6AB6" w:rsidDel="00B06CA0" w:rsidRDefault="00CE6AB6" w:rsidP="00CE6AB6">
            <w:pPr>
              <w:rPr>
                <w:del w:id="947" w:author="Trefilová Pavla" w:date="2018-09-04T15:09:00Z"/>
              </w:rPr>
            </w:pPr>
            <w:del w:id="948" w:author="Trefilová Pavla" w:date="2018-09-04T15:09:00Z">
              <w:r w:rsidDel="00B06CA0">
                <w:delText xml:space="preserve">PIVNIČKA, M., HRUŠECKÁ, D. Possibilities of Using Computer Simulation in Production Process. </w:delText>
              </w:r>
              <w:r w:rsidDel="00B06CA0">
                <w:rPr>
                  <w:i/>
                </w:rPr>
                <w:delText>In Proceedings of The 4th International Conference on Industrial Engineering and Operations Management</w:delText>
              </w:r>
              <w:r w:rsidDel="00B06CA0">
                <w:delText>. Novi: IEOM Society, 2014,  1273-1280 s. ISSN 2169-8767. ISBN 978-0-9855497-1-8 (90%).</w:delText>
              </w:r>
            </w:del>
          </w:p>
          <w:p w14:paraId="5CE601D0" w14:textId="038A4D1E" w:rsidR="00CE6AB6" w:rsidDel="00B06CA0" w:rsidRDefault="00CE6AB6" w:rsidP="00CE6AB6">
            <w:pPr>
              <w:rPr>
                <w:del w:id="949" w:author="Trefilová Pavla" w:date="2018-09-04T15:09:00Z"/>
              </w:rPr>
            </w:pPr>
            <w:del w:id="950" w:author="Trefilová Pavla" w:date="2018-09-04T15:09:00Z">
              <w:r w:rsidDel="00B06CA0">
                <w:delText xml:space="preserve">PIVNIČKA, M. Strategické zaměření kontinuálního zlepšování pomocí metodiky Balanced Scorecard. </w:delText>
              </w:r>
              <w:r w:rsidDel="00B06CA0">
                <w:rPr>
                  <w:i/>
                </w:rPr>
                <w:delText>Auspicia</w:delText>
              </w:r>
              <w:r w:rsidDel="00B06CA0">
                <w:delText xml:space="preserve">, 2013, roč. 2013, č. 2, s. 42-46. ISSN 1214-4967. </w:delText>
              </w:r>
            </w:del>
          </w:p>
          <w:p w14:paraId="7EE07607" w14:textId="6E53EB71" w:rsidR="00CE6AB6" w:rsidDel="00B06CA0" w:rsidRDefault="00CE6AB6" w:rsidP="00CE6AB6">
            <w:pPr>
              <w:rPr>
                <w:del w:id="951" w:author="Trefilová Pavla" w:date="2018-09-04T15:09:00Z"/>
              </w:rPr>
            </w:pPr>
            <w:del w:id="952" w:author="Trefilová Pavla" w:date="2018-09-04T15:09:00Z">
              <w:r w:rsidDel="00B06CA0">
                <w:delText xml:space="preserve">FERENČÍKOVÁ, D., PIVNIČKA, M. Computer Applications in Production Management and Their Impact on Company Performance. In </w:delText>
              </w:r>
              <w:r w:rsidDel="00B06CA0">
                <w:rPr>
                  <w:i/>
                </w:rPr>
                <w:delText xml:space="preserve">Proceedings of the 11th WSEAS International Conference on Data Networks, Communications, Computers (DNCOCO’12), Proceedings of the 5th SWEAS International Conference on Materials (MATERIALS’12). </w:delText>
              </w:r>
              <w:r w:rsidDel="00B06CA0">
                <w:delText>Sliema: WSEAS Press (MT), 2012, 68-73 s. ISBN 978-1-61804-118-0 (50%).</w:delText>
              </w:r>
            </w:del>
          </w:p>
          <w:p w14:paraId="041CF936" w14:textId="1AA8AD64" w:rsidR="00CE6AB6" w:rsidDel="00B06CA0" w:rsidRDefault="00CE6AB6" w:rsidP="00CE6AB6">
            <w:pPr>
              <w:rPr>
                <w:del w:id="953" w:author="Trefilová Pavla" w:date="2018-09-04T15:09:00Z"/>
              </w:rPr>
            </w:pPr>
            <w:del w:id="954" w:author="Trefilová Pavla" w:date="2018-09-04T15:09:00Z">
              <w:r w:rsidDel="00B06CA0">
                <w:delText xml:space="preserve">PIVNIČKA, M. Management of Logistics Processes in ERP Systems. In </w:delText>
              </w:r>
              <w:r w:rsidDel="00B06CA0">
                <w:rPr>
                  <w:i/>
                </w:rPr>
                <w:delText>Proceedings of the 19th IBIMA Conference on Innovation Vision 2020: sustainable Growth, Entrepreneurship, and Economic Development</w:delText>
              </w:r>
              <w:r w:rsidDel="00B06CA0">
                <w:delText xml:space="preserve">. Barcelona: IBIMA Publishing, 2012, 822-828 s. ISBN 978-0-9821489-8-3. </w:delText>
              </w:r>
            </w:del>
          </w:p>
          <w:p w14:paraId="66913A19" w14:textId="096F11F4" w:rsidR="00B7510B" w:rsidRDefault="00CE6AB6" w:rsidP="00CE6AB6">
            <w:pPr>
              <w:jc w:val="both"/>
              <w:rPr>
                <w:b/>
              </w:rPr>
            </w:pPr>
            <w:del w:id="955" w:author="Roman Bobák" w:date="2018-08-19T13:56:00Z">
              <w:r w:rsidDel="003812BF">
                <w:delText xml:space="preserve">PIVNIČKA, M. The Balanced Scorecard and its practical applications in Oracle Balanced Scorecard. In </w:delText>
              </w:r>
              <w:r w:rsidDel="003812BF">
                <w:rPr>
                  <w:i/>
                </w:rPr>
                <w:delText>Proceeding of the 5th European Conferences on Information Management &amp; Evaluation</w:delText>
              </w:r>
              <w:r w:rsidDel="003812BF">
                <w:delText>. Reading: Academic Publishing Limited, 2011, 540-552 s. ISBN 978-1-908272-13-3.</w:delText>
              </w:r>
            </w:del>
          </w:p>
        </w:tc>
      </w:tr>
      <w:tr w:rsidR="00B7510B" w14:paraId="3D052BEC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188076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738A4C7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DCB9" w14:textId="77777777" w:rsidR="00B7510B" w:rsidRDefault="00B7510B" w:rsidP="00B7510B"/>
        </w:tc>
      </w:tr>
      <w:tr w:rsidR="00B7510B" w14:paraId="0DB2497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1BA4785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0FA8F52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5FD27DD6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29326751" w14:textId="77777777" w:rsidR="00B7510B" w:rsidRDefault="00B7510B" w:rsidP="00B7510B">
            <w:pPr>
              <w:jc w:val="both"/>
            </w:pPr>
          </w:p>
        </w:tc>
      </w:tr>
    </w:tbl>
    <w:p w14:paraId="0BB95F88" w14:textId="77777777" w:rsidR="00127516" w:rsidRDefault="00127516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50A5A197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61929D33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37F9F77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D3505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6230168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7DC11093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B97F7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000120B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66D7CF1A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2A5DC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60137E0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155B77E5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0031077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73F92797" w14:textId="212B8765" w:rsidR="00B7510B" w:rsidRDefault="00127516" w:rsidP="00B7510B">
            <w:pPr>
              <w:jc w:val="both"/>
            </w:pPr>
            <w:r>
              <w:t>Karel S</w:t>
            </w:r>
            <w:r w:rsidR="00B06CA0">
              <w:t>LINTÁK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870BC4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57F2B6CB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327E79C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7113401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A8F9405" w14:textId="77777777" w:rsidR="00B7510B" w:rsidRDefault="00B7510B" w:rsidP="00127516">
            <w:pPr>
              <w:jc w:val="both"/>
            </w:pPr>
            <w:r>
              <w:t>19</w:t>
            </w:r>
            <w:r w:rsidR="00127516">
              <w:t>81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412E447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2705F329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A4E228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28F0BC1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4C2B0E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C0838FA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7423F0CF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911BE0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B3CF02" w14:textId="77777777" w:rsidR="00B7510B" w:rsidRDefault="00B7510B" w:rsidP="00B7510B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5196FF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BE95AD4" w14:textId="77777777" w:rsidR="00B7510B" w:rsidRDefault="00B7510B" w:rsidP="00B7510B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24E59C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2D6C3D7" w14:textId="77777777" w:rsidR="00B7510B" w:rsidRDefault="00B7510B" w:rsidP="00B7510B">
            <w:pPr>
              <w:jc w:val="both"/>
            </w:pPr>
            <w:r>
              <w:t>N</w:t>
            </w:r>
          </w:p>
        </w:tc>
      </w:tr>
      <w:tr w:rsidR="00B7510B" w14:paraId="51DD99E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1DA3002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4A708B7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AA39D7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087D758D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3D66166C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10770F78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42992717" w14:textId="77777777" w:rsidR="00B7510B" w:rsidRDefault="00B7510B" w:rsidP="00B7510B">
            <w:pPr>
              <w:jc w:val="both"/>
            </w:pPr>
          </w:p>
        </w:tc>
      </w:tr>
      <w:tr w:rsidR="00B7510B" w14:paraId="27253A67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50134DAE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0F97F38A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5366BB1D" w14:textId="77777777" w:rsidR="00B7510B" w:rsidRDefault="00B7510B" w:rsidP="00B7510B">
            <w:pPr>
              <w:jc w:val="both"/>
            </w:pPr>
          </w:p>
        </w:tc>
      </w:tr>
      <w:tr w:rsidR="00B7510B" w14:paraId="221DC8B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5A3E465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63E9A5B4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6BAA8632" w14:textId="77777777" w:rsidR="00127516" w:rsidRDefault="00127516" w:rsidP="00127516">
            <w:pPr>
              <w:jc w:val="both"/>
            </w:pPr>
            <w:r w:rsidRPr="004F07F1">
              <w:rPr>
                <w:b/>
              </w:rPr>
              <w:t>2008</w:t>
            </w:r>
            <w:r>
              <w:t xml:space="preserve"> - obor Podniková ekonomika, Fakulta managementu a ekonomiky, UTB ve Zlíně, </w:t>
            </w:r>
            <w:r w:rsidRPr="004F07F1">
              <w:rPr>
                <w:b/>
              </w:rPr>
              <w:t>Ing.</w:t>
            </w:r>
          </w:p>
          <w:p w14:paraId="07EB2B52" w14:textId="77777777" w:rsidR="00B7510B" w:rsidRDefault="00127516" w:rsidP="00127516">
            <w:pPr>
              <w:jc w:val="both"/>
              <w:rPr>
                <w:b/>
              </w:rPr>
            </w:pPr>
            <w:r w:rsidRPr="004F07F1">
              <w:rPr>
                <w:b/>
              </w:rPr>
              <w:t>2013</w:t>
            </w:r>
            <w:r>
              <w:t xml:space="preserve"> - obor Management a ekonomika, Fakulta managementu a ekonomiky, UTB ve Zlíně, </w:t>
            </w:r>
            <w:r w:rsidRPr="004F07F1">
              <w:rPr>
                <w:b/>
              </w:rPr>
              <w:t>Ph.D</w:t>
            </w:r>
            <w:r>
              <w:t>.</w:t>
            </w:r>
          </w:p>
        </w:tc>
      </w:tr>
      <w:tr w:rsidR="00B7510B" w14:paraId="7202907C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586DE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7D963EDA" w14:textId="77777777" w:rsidTr="00127516">
        <w:trPr>
          <w:gridAfter w:val="1"/>
          <w:wAfter w:w="30" w:type="dxa"/>
          <w:trHeight w:val="686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676DE27A" w14:textId="77777777" w:rsidR="00B7510B" w:rsidRDefault="00127516" w:rsidP="009B7050">
            <w:r w:rsidRPr="009B7050">
              <w:rPr>
                <w:b/>
              </w:rPr>
              <w:t>2011-</w:t>
            </w:r>
            <w:r w:rsidR="009B7050" w:rsidRPr="009B7050">
              <w:rPr>
                <w:b/>
              </w:rPr>
              <w:t>dosud</w:t>
            </w:r>
            <w:r w:rsidR="009B7050">
              <w:t xml:space="preserve"> -</w:t>
            </w:r>
            <w:r>
              <w:t xml:space="preserve"> Univerzita Tomáše Bati ve Zlíně, Fakulta managementu a ekonomiky, Ústav podnikové </w:t>
            </w:r>
            <w:r>
              <w:br/>
              <w:t xml:space="preserve">                       ekonomiky, odborný asistent</w:t>
            </w:r>
          </w:p>
        </w:tc>
      </w:tr>
      <w:tr w:rsidR="00B7510B" w14:paraId="7777CBF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F63DEA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B1F248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1A8777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6FB083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1F2D53E3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EC8C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9AE3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E31C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903918D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8F382C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0EBBFE3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3711DFE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F7FF03" w14:textId="77777777" w:rsidR="00B7510B" w:rsidRDefault="00B7510B" w:rsidP="009B7050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CFEDDDF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928E4C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F517" w14:textId="77777777" w:rsidR="00B7510B" w:rsidRDefault="006D1AB7" w:rsidP="00B7510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5A62" w14:textId="038CE760" w:rsidR="00B7510B" w:rsidRDefault="00B06CA0" w:rsidP="00B7510B">
            <w:pPr>
              <w:jc w:val="both"/>
              <w:rPr>
                <w:b/>
              </w:rPr>
            </w:pPr>
            <w:ins w:id="956" w:author="Trefilová Pavla" w:date="2018-09-04T15:09:00Z">
              <w:r>
                <w:rPr>
                  <w:b/>
                </w:rPr>
                <w:t>0</w:t>
              </w:r>
            </w:ins>
            <w:del w:id="957" w:author="Trefilová Pavla" w:date="2018-09-04T15:09:00Z">
              <w:r w:rsidR="006D1AB7" w:rsidDel="00B06CA0">
                <w:rPr>
                  <w:b/>
                </w:rPr>
                <w:delText>1</w:delText>
              </w:r>
            </w:del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3214" w14:textId="76AB572E" w:rsidR="00B7510B" w:rsidRDefault="006D1AB7" w:rsidP="00B7510B">
            <w:pPr>
              <w:jc w:val="both"/>
              <w:rPr>
                <w:b/>
              </w:rPr>
            </w:pPr>
            <w:del w:id="958" w:author="Trefilová Pavla" w:date="2018-09-04T15:09:00Z">
              <w:r w:rsidDel="00B06CA0">
                <w:rPr>
                  <w:b/>
                </w:rPr>
                <w:delText>8</w:delText>
              </w:r>
            </w:del>
            <w:ins w:id="959" w:author="Trefilová Pavla" w:date="2018-09-04T15:09:00Z">
              <w:r w:rsidR="00B06CA0">
                <w:rPr>
                  <w:b/>
                </w:rPr>
                <w:t>3</w:t>
              </w:r>
            </w:ins>
          </w:p>
        </w:tc>
      </w:tr>
      <w:tr w:rsidR="00B7510B" w14:paraId="7F1849C2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144" w14:textId="77777777" w:rsidR="00B7510B" w:rsidRDefault="00B7510B" w:rsidP="00B7510B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8376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23D4" w14:textId="77777777" w:rsidR="00B7510B" w:rsidRDefault="00B7510B" w:rsidP="00B7510B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4D5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D2FA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97D4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7A1797D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1D29B6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3BF8668" w14:textId="77777777" w:rsidTr="00B7510B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8BEA8E5" w14:textId="77777777" w:rsidR="006C667E" w:rsidRPr="006E6D2F" w:rsidRDefault="006C667E" w:rsidP="006C667E">
            <w:r w:rsidRPr="006E6D2F">
              <w:t>Garant a přednášející předmětů z oblasti podnikové ekonomiky (garant Inovace systémů řízení, přednášející např. Řízení podnikových procesů, Ekonomika podniku pro neekonomy).</w:t>
            </w:r>
          </w:p>
          <w:p w14:paraId="0562360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1C7B02D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59411C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06D0990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629D6FD" w14:textId="77777777" w:rsidR="00127516" w:rsidRDefault="00127516" w:rsidP="00127516">
            <w:pPr>
              <w:jc w:val="both"/>
            </w:pPr>
            <w:r>
              <w:t xml:space="preserve">SLINTÁK, K., TUČKOVÁ, Z. Citizen Corporation as a form of social enterprise. </w:t>
            </w:r>
            <w:r>
              <w:rPr>
                <w:i/>
              </w:rPr>
              <w:t>Economic Annals-XXI</w:t>
            </w:r>
            <w:r>
              <w:t xml:space="preserve">. 2017, Volume 162, Issue 11-12, pp. 62-67. ISSN 1728-6220. </w:t>
            </w:r>
            <w:r>
              <w:rPr>
                <w:bCs/>
              </w:rPr>
              <w:t>DOI:</w:t>
            </w:r>
            <w:r>
              <w:rPr>
                <w:b/>
                <w:bCs/>
              </w:rPr>
              <w:t> </w:t>
            </w:r>
            <w:hyperlink r:id="rId36" w:history="1">
              <w:r>
                <w:rPr>
                  <w:rStyle w:val="Hypertextovodkaz"/>
                </w:rPr>
                <w:t>https://doi.org/10.21003/ea.V162-13</w:t>
              </w:r>
            </w:hyperlink>
            <w:r>
              <w:rPr>
                <w:rStyle w:val="Hypertextovodkaz"/>
              </w:rPr>
              <w:t xml:space="preserve"> (50%).</w:t>
            </w:r>
          </w:p>
          <w:p w14:paraId="7E2987AA" w14:textId="77777777" w:rsidR="00127516" w:rsidRDefault="00127516" w:rsidP="00127516">
            <w:pPr>
              <w:jc w:val="both"/>
            </w:pPr>
            <w:r>
              <w:t xml:space="preserve">SLINTÁK, K. Mechanistic, or Biotic Organizations: Research of Organizational Principles Towards Sustainability of Social Systems. </w:t>
            </w:r>
            <w:r>
              <w:rPr>
                <w:i/>
              </w:rPr>
              <w:t>Journal of Security &amp; Sustainability Issues.</w:t>
            </w:r>
            <w:r>
              <w:t xml:space="preserve"> 2017, Volume 7, Issue 1. ISSN 2029-7017. </w:t>
            </w:r>
            <w:hyperlink r:id="rId37" w:history="1">
              <w:r>
                <w:rPr>
                  <w:rStyle w:val="Hypertextovodkaz"/>
                </w:rPr>
                <w:t>http://dx.doi.org/10.9770/jssi.2017.6.1(8)</w:t>
              </w:r>
            </w:hyperlink>
            <w:r>
              <w:rPr>
                <w:rStyle w:val="Hypertextovodkaz"/>
              </w:rPr>
              <w:t>.</w:t>
            </w:r>
          </w:p>
          <w:p w14:paraId="1A468A35" w14:textId="77777777" w:rsidR="00127516" w:rsidRDefault="00127516" w:rsidP="001275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SLINTÁK, K., ZÁVODNÁ, S., L. Finding sense in new reality: from the epoch of machines to the age of uncertainty. </w:t>
            </w:r>
            <w:r>
              <w:rPr>
                <w:i/>
                <w:color w:val="000000"/>
              </w:rPr>
              <w:t>Human Systems Management</w:t>
            </w:r>
            <w:r>
              <w:rPr>
                <w:color w:val="000000"/>
              </w:rPr>
              <w:t>. 2016. Volume 35, Issue 2, pp. 83-92. DOI: 10.3233/HSM-150856 (90%).</w:t>
            </w:r>
          </w:p>
          <w:p w14:paraId="1F30DA10" w14:textId="77777777" w:rsidR="00127516" w:rsidRDefault="00127516" w:rsidP="001275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SLINTÁK, K. Proces formování poslání na základě hlubšího pochopení firemního účelu. </w:t>
            </w:r>
            <w:r>
              <w:rPr>
                <w:i/>
                <w:color w:val="000000"/>
              </w:rPr>
              <w:t>Scientific Papers of the University of Pardubice</w:t>
            </w:r>
            <w:r>
              <w:rPr>
                <w:color w:val="000000"/>
              </w:rPr>
              <w:t>. Series D, 2016, Volume 23, Issue 38, s. 129-141. ISSN 1804-8048.</w:t>
            </w:r>
          </w:p>
          <w:p w14:paraId="302A643E" w14:textId="77777777" w:rsidR="00127516" w:rsidRDefault="00127516" w:rsidP="00127516">
            <w:pPr>
              <w:jc w:val="both"/>
            </w:pPr>
            <w:r>
              <w:t xml:space="preserve">SLINTÁK, K. Inovace managementu. </w:t>
            </w:r>
            <w:r>
              <w:rPr>
                <w:i/>
              </w:rPr>
              <w:t>Scientific Papers of the University of Pardubice.</w:t>
            </w:r>
            <w:r>
              <w:t xml:space="preserve"> Series D. Faculty of Economics and Administration. 2013, Volume 20, Issue 4, s. 157-167. ISSN 1211-555X.</w:t>
            </w:r>
          </w:p>
          <w:p w14:paraId="0DB0BB12" w14:textId="77777777" w:rsidR="00B06CA0" w:rsidRPr="00747636" w:rsidRDefault="00B06CA0" w:rsidP="00B06CA0">
            <w:pPr>
              <w:jc w:val="both"/>
              <w:rPr>
                <w:ins w:id="960" w:author="Trefilová Pavla" w:date="2018-09-04T15:09:00Z"/>
              </w:rPr>
            </w:pPr>
            <w:ins w:id="961" w:author="Trefilová Pavla" w:date="2018-09-04T15:09:00Z">
              <w:r w:rsidRPr="00E66B0B">
                <w:rPr>
                  <w:i/>
                </w:rPr>
                <w:t>Přehled projektové činnosti:</w:t>
              </w:r>
            </w:ins>
          </w:p>
          <w:p w14:paraId="65545C7D" w14:textId="5005631A" w:rsidR="00B7510B" w:rsidRDefault="00B06CA0" w:rsidP="00B06CA0">
            <w:pPr>
              <w:jc w:val="both"/>
              <w:rPr>
                <w:b/>
              </w:rPr>
            </w:pPr>
            <w:ins w:id="962" w:author="Trefilová Pavla" w:date="2018-09-04T15:09:00Z">
              <w:r>
                <w:t>Norway grants. NF-CZ07-ICP-4-4642015, Building a research team in the field of social economy as sources of sustainable economic growth of post-industrial European regions 2016 (člen řešitelského týmu).</w:t>
              </w:r>
            </w:ins>
            <w:del w:id="963" w:author="Trefilová Pavla" w:date="2018-09-04T15:09:00Z">
              <w:r w:rsidR="00127516" w:rsidDel="00B06CA0">
                <w:delText>Norway grants. NF-CZ07-ICP-4-4642015, Building a research team in the field of social economy as sources of sustainable economic growth of post-industrial European regions 2016 (člen řešitelského týmu)</w:delText>
              </w:r>
            </w:del>
          </w:p>
        </w:tc>
      </w:tr>
      <w:tr w:rsidR="00B7510B" w14:paraId="149EB211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214D792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AD6DFCC" w14:textId="77777777" w:rsidTr="0094505F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E83B" w14:textId="77777777" w:rsidR="00B7510B" w:rsidRDefault="00B7510B" w:rsidP="00B7510B"/>
        </w:tc>
      </w:tr>
      <w:tr w:rsidR="00B7510B" w14:paraId="635B2DC9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005470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25C5002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6A764507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5642FFC6" w14:textId="77777777" w:rsidR="00B7510B" w:rsidRDefault="00B7510B" w:rsidP="00B7510B">
            <w:pPr>
              <w:jc w:val="both"/>
            </w:pPr>
          </w:p>
        </w:tc>
      </w:tr>
    </w:tbl>
    <w:p w14:paraId="3BF87693" w14:textId="77777777" w:rsidR="00E44CAB" w:rsidRDefault="0094505F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964">
          <w:tblGrid>
            <w:gridCol w:w="2518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</w:tblGrid>
        </w:tblGridChange>
      </w:tblGrid>
      <w:tr w:rsidR="00E44CAB" w14:paraId="3226ED09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45E9B739" w14:textId="77777777" w:rsidR="00E44CAB" w:rsidRPr="006B64D1" w:rsidRDefault="00E44CAB" w:rsidP="0087633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E44CAB" w14:paraId="51A15DD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A603841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785AE21D" w14:textId="77777777" w:rsidR="00E44CAB" w:rsidRDefault="00E44CAB" w:rsidP="00876338">
            <w:pPr>
              <w:jc w:val="both"/>
            </w:pPr>
            <w:r>
              <w:t>Univerzita Tomáše Bati ve Zlíně</w:t>
            </w:r>
          </w:p>
        </w:tc>
      </w:tr>
      <w:tr w:rsidR="00E44CAB" w14:paraId="6593B8B8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699926A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3C92C4C6" w14:textId="77777777" w:rsidR="00E44CAB" w:rsidRDefault="00E44CAB" w:rsidP="00876338">
            <w:pPr>
              <w:jc w:val="both"/>
            </w:pPr>
            <w:r>
              <w:t>Fakulta managementu a ekonomiky</w:t>
            </w:r>
          </w:p>
        </w:tc>
      </w:tr>
      <w:tr w:rsidR="00E44CAB" w14:paraId="666461AF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F224E0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2190F15" w14:textId="77777777" w:rsidR="00E44CAB" w:rsidRDefault="00E44CAB" w:rsidP="00876338">
            <w:pPr>
              <w:jc w:val="both"/>
            </w:pPr>
            <w:r>
              <w:t>Management a ekonomika podniku</w:t>
            </w:r>
          </w:p>
        </w:tc>
      </w:tr>
      <w:tr w:rsidR="00E44CAB" w14:paraId="587F830E" w14:textId="77777777" w:rsidTr="00876338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3404543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25205D96" w14:textId="177A0476" w:rsidR="00E44CAB" w:rsidRDefault="00E44CAB" w:rsidP="000A4C9D">
            <w:pPr>
              <w:jc w:val="both"/>
            </w:pPr>
            <w:r>
              <w:t>Jan</w:t>
            </w:r>
            <w:r w:rsidR="000A4C9D">
              <w:t>ka V</w:t>
            </w:r>
            <w:r w:rsidR="00B06CA0">
              <w:t>YDROVÁ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5B30A8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20A79804" w14:textId="77777777" w:rsidR="00E44CAB" w:rsidRDefault="00E44CAB" w:rsidP="00876338">
            <w:pPr>
              <w:jc w:val="both"/>
            </w:pPr>
            <w:r>
              <w:t>Ing. Ph.D.</w:t>
            </w:r>
          </w:p>
        </w:tc>
      </w:tr>
      <w:tr w:rsidR="00E44CAB" w14:paraId="04DEE535" w14:textId="77777777" w:rsidTr="00876338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2ED3935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5C94A7A" w14:textId="77777777" w:rsidR="00E44CAB" w:rsidRDefault="00E44CAB" w:rsidP="000A4C9D">
            <w:pPr>
              <w:jc w:val="both"/>
            </w:pPr>
            <w:r>
              <w:t>19</w:t>
            </w:r>
            <w:r w:rsidR="000A4C9D">
              <w:t>82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63AEF2F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DF68EC6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6D044A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EE79FB4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6E683B9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458270D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109F6E10" w14:textId="77777777" w:rsidTr="00876338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760BE0AB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0B6E5B9" w14:textId="77777777" w:rsidR="00E44CAB" w:rsidRDefault="00E44CAB" w:rsidP="00876338">
            <w:pPr>
              <w:jc w:val="both"/>
            </w:pPr>
            <w:r>
              <w:t>PP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397CFBC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093DDC" w14:textId="77777777" w:rsidR="00E44CAB" w:rsidRDefault="00E44CAB" w:rsidP="00876338">
            <w:pPr>
              <w:jc w:val="both"/>
            </w:pPr>
            <w:r>
              <w:t>40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796DD3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61B24F77" w14:textId="77777777" w:rsidR="00E44CAB" w:rsidRDefault="00E44CAB" w:rsidP="00876338">
            <w:pPr>
              <w:jc w:val="both"/>
            </w:pPr>
            <w:r>
              <w:t>N</w:t>
            </w:r>
          </w:p>
        </w:tc>
      </w:tr>
      <w:tr w:rsidR="00E44CAB" w14:paraId="72AF386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4F4E0985" w14:textId="77777777" w:rsidR="00E44CAB" w:rsidRDefault="00E44CAB" w:rsidP="00876338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FD00582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6A705664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44CAB" w14:paraId="39E5152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</w:tcPr>
          <w:p w14:paraId="4714C8B3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036454DF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3B189A52" w14:textId="77777777" w:rsidR="00E44CAB" w:rsidRDefault="00E44CAB" w:rsidP="00876338">
            <w:pPr>
              <w:jc w:val="both"/>
            </w:pPr>
          </w:p>
        </w:tc>
      </w:tr>
      <w:tr w:rsidR="00E44CAB" w14:paraId="04E9B1EE" w14:textId="77777777" w:rsidTr="00876338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246A53F0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4"/>
          </w:tcPr>
          <w:p w14:paraId="1E22E9F1" w14:textId="77777777" w:rsidR="00E44CAB" w:rsidRDefault="00E44CAB" w:rsidP="00876338">
            <w:pPr>
              <w:jc w:val="both"/>
            </w:pPr>
          </w:p>
        </w:tc>
        <w:tc>
          <w:tcPr>
            <w:tcW w:w="1563" w:type="dxa"/>
            <w:gridSpan w:val="4"/>
          </w:tcPr>
          <w:p w14:paraId="3C758E87" w14:textId="77777777" w:rsidR="00E44CAB" w:rsidRDefault="00E44CAB" w:rsidP="00876338">
            <w:pPr>
              <w:jc w:val="both"/>
            </w:pPr>
          </w:p>
        </w:tc>
      </w:tr>
      <w:tr w:rsidR="00E44CAB" w14:paraId="1AED740B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145BA59F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E44CAB" w14:paraId="2055B170" w14:textId="77777777" w:rsidTr="00876338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2899514" w14:textId="77777777" w:rsidR="000A4C9D" w:rsidRDefault="000A4C9D" w:rsidP="009B7050">
            <w:r w:rsidRPr="009B7050">
              <w:rPr>
                <w:b/>
              </w:rPr>
              <w:t>2003</w:t>
            </w:r>
            <w:r w:rsidR="009B7050" w:rsidRPr="009B7050">
              <w:rPr>
                <w:b/>
              </w:rPr>
              <w:t>-</w:t>
            </w:r>
            <w:r w:rsidRPr="009B7050">
              <w:rPr>
                <w:b/>
              </w:rPr>
              <w:t>2005</w:t>
            </w:r>
            <w:r w:rsidR="009B7050">
              <w:t xml:space="preserve"> -</w:t>
            </w:r>
            <w:r>
              <w:t xml:space="preserve"> Univerzita Tomáše Bati ve Zlíně, Fakulta managementu a ekonomiky/obor: Management a </w:t>
            </w:r>
            <w:r w:rsidR="009B7050">
              <w:br/>
              <w:t xml:space="preserve">                     </w:t>
            </w:r>
            <w:r>
              <w:t>Marketin</w:t>
            </w:r>
            <w:r w:rsidR="009B7050">
              <w:t>g; magisterský studijní program (</w:t>
            </w:r>
            <w:r w:rsidR="009B7050" w:rsidRPr="009B7050">
              <w:rPr>
                <w:b/>
              </w:rPr>
              <w:t>Ing.</w:t>
            </w:r>
            <w:r w:rsidR="009B7050">
              <w:t>)</w:t>
            </w:r>
            <w:r>
              <w:t xml:space="preserve"> </w:t>
            </w:r>
          </w:p>
          <w:p w14:paraId="1328D3E5" w14:textId="77777777" w:rsidR="00E44CAB" w:rsidRDefault="000A4C9D" w:rsidP="009B7050">
            <w:pPr>
              <w:rPr>
                <w:b/>
              </w:rPr>
            </w:pPr>
            <w:r w:rsidRPr="009B7050">
              <w:rPr>
                <w:b/>
              </w:rPr>
              <w:t>2005-2008</w:t>
            </w:r>
            <w:r>
              <w:t xml:space="preserve"> </w:t>
            </w:r>
            <w:r w:rsidR="009B7050">
              <w:t>-</w:t>
            </w:r>
            <w:r>
              <w:t xml:space="preserve"> Univerzita Tomáše Bati ve Zlíně, Fakulta managementu a ekonomiky/obor: Management a </w:t>
            </w:r>
            <w:r w:rsidR="009B7050">
              <w:br/>
              <w:t xml:space="preserve">                    </w:t>
            </w:r>
            <w:r>
              <w:t>ekonomika; doktorský studijní program</w:t>
            </w:r>
            <w:r w:rsidR="009B7050">
              <w:t xml:space="preserve"> (</w:t>
            </w:r>
            <w:r w:rsidR="009B7050" w:rsidRPr="009B7050">
              <w:rPr>
                <w:b/>
              </w:rPr>
              <w:t>Ph.D.</w:t>
            </w:r>
            <w:r w:rsidR="009B7050">
              <w:t>)</w:t>
            </w:r>
          </w:p>
        </w:tc>
      </w:tr>
      <w:tr w:rsidR="00E44CAB" w14:paraId="0F986EB8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284E6D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E44CAB" w14:paraId="16B9961D" w14:textId="77777777" w:rsidTr="00876338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65DC4D8D" w14:textId="77777777" w:rsidR="000A4C9D" w:rsidRPr="009B7050" w:rsidRDefault="000A4C9D" w:rsidP="009B7050">
            <w:r w:rsidRPr="009B7050">
              <w:rPr>
                <w:b/>
              </w:rPr>
              <w:t>2007-2008</w:t>
            </w:r>
            <w:r w:rsidRPr="009B7050">
              <w:t xml:space="preserve"> </w:t>
            </w:r>
            <w:r w:rsidR="009B7050">
              <w:t>-</w:t>
            </w:r>
            <w:r w:rsidRPr="009B7050">
              <w:t xml:space="preserve"> Univerzita Tomáše Bati ve Zlíně, Fakulta managementu a ekonomiky, Ústav management; asistent </w:t>
            </w:r>
          </w:p>
          <w:p w14:paraId="4F9809B7" w14:textId="77777777" w:rsidR="00E44CAB" w:rsidRDefault="000A4C9D" w:rsidP="009B7050">
            <w:r w:rsidRPr="009B7050">
              <w:rPr>
                <w:b/>
              </w:rPr>
              <w:t>2008-dosud</w:t>
            </w:r>
            <w:r w:rsidR="009B7050">
              <w:t xml:space="preserve"> -</w:t>
            </w:r>
            <w:r w:rsidRPr="009B7050">
              <w:t xml:space="preserve"> Univerzita Tomáše Bati ve Zlíně, Fakulta managementu a ekonomiky, Ústav managementu </w:t>
            </w:r>
            <w:r w:rsidR="009B7050">
              <w:br/>
              <w:t xml:space="preserve">                       </w:t>
            </w:r>
            <w:r w:rsidRPr="009B7050">
              <w:t>a marketingu, odborný asistent</w:t>
            </w:r>
          </w:p>
        </w:tc>
      </w:tr>
      <w:tr w:rsidR="00E44CAB" w14:paraId="66B3CA72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C087D6" w14:textId="77777777" w:rsidR="00E44CAB" w:rsidRDefault="00E44CAB" w:rsidP="0087633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D280A83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4282166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2962FC7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E44CAB" w14:paraId="0B35A8CA" w14:textId="77777777" w:rsidTr="00876338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597F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2E0E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5E1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919103F" w14:textId="77777777" w:rsidR="00E44CAB" w:rsidRDefault="00E44CAB" w:rsidP="0087633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191363A" w14:textId="77777777" w:rsidR="00E44CAB" w:rsidRDefault="00E44CAB" w:rsidP="00876338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ADA13C8" w14:textId="77777777" w:rsidR="00E44CAB" w:rsidRDefault="00E44CAB" w:rsidP="00876338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E44CAB" w14:paraId="0D71D3EC" w14:textId="77777777" w:rsidTr="00876338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990BA6" w14:textId="77777777" w:rsidR="00E44CAB" w:rsidRDefault="00E44CAB" w:rsidP="009B7050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60B6F9" w14:textId="77777777" w:rsidR="00E44CAB" w:rsidRDefault="00E44CAB" w:rsidP="00876338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F5835DC" w14:textId="77777777" w:rsidR="00E44CAB" w:rsidRDefault="00E44CAB" w:rsidP="0087633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3D18" w14:textId="77777777" w:rsidR="00E44CAB" w:rsidRDefault="00146584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AB71" w14:textId="77777777" w:rsidR="00E44CAB" w:rsidRDefault="00146584" w:rsidP="00876338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F347" w14:textId="3F09EAE0" w:rsidR="00E44CAB" w:rsidRDefault="00B06CA0" w:rsidP="00876338">
            <w:pPr>
              <w:jc w:val="both"/>
              <w:rPr>
                <w:b/>
              </w:rPr>
            </w:pPr>
            <w:ins w:id="965" w:author="Trefilová Pavla" w:date="2018-09-04T15:10:00Z">
              <w:r>
                <w:rPr>
                  <w:b/>
                </w:rPr>
                <w:t>3</w:t>
              </w:r>
            </w:ins>
            <w:r w:rsidR="00146584">
              <w:rPr>
                <w:b/>
              </w:rPr>
              <w:t>2</w:t>
            </w:r>
          </w:p>
        </w:tc>
      </w:tr>
      <w:tr w:rsidR="00E44CAB" w14:paraId="23711903" w14:textId="77777777" w:rsidTr="00876338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B224" w14:textId="77777777" w:rsidR="00E44CAB" w:rsidRDefault="00E44CAB" w:rsidP="00876338"/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BC4" w14:textId="77777777" w:rsidR="00E44CAB" w:rsidRDefault="00E44CAB" w:rsidP="00876338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8C21" w14:textId="77777777" w:rsidR="00E44CAB" w:rsidRDefault="00E44CAB" w:rsidP="00876338">
            <w:pPr>
              <w:jc w:val="both"/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A43B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47E5" w14:textId="77777777" w:rsidR="00E44CAB" w:rsidRDefault="00E44CAB" w:rsidP="00876338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65FB93" w14:textId="77777777" w:rsidR="00E44CAB" w:rsidRDefault="00E44CAB" w:rsidP="00876338">
            <w:pPr>
              <w:jc w:val="both"/>
              <w:rPr>
                <w:b/>
              </w:rPr>
            </w:pPr>
          </w:p>
        </w:tc>
      </w:tr>
      <w:tr w:rsidR="00E44CAB" w14:paraId="5D0878C2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44D93D10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E44CAB" w14:paraId="0B6DF17E" w14:textId="77777777" w:rsidTr="00876338">
        <w:trPr>
          <w:gridAfter w:val="1"/>
          <w:wAfter w:w="30" w:type="dxa"/>
          <w:trHeight w:val="104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290DA489" w14:textId="77777777" w:rsidR="00E44CAB" w:rsidRPr="000A4C9D" w:rsidRDefault="000A4C9D" w:rsidP="000A4C9D">
            <w:r w:rsidRPr="006E6D2F">
              <w:t xml:space="preserve">Garant a přednášející předmětů z oblasti </w:t>
            </w:r>
            <w:r>
              <w:t>management a marketing</w:t>
            </w:r>
            <w:r w:rsidRPr="006E6D2F">
              <w:t xml:space="preserve"> (</w:t>
            </w:r>
            <w:r>
              <w:t>např.</w:t>
            </w:r>
            <w:r w:rsidRPr="006E6D2F">
              <w:t xml:space="preserve"> </w:t>
            </w:r>
            <w:r>
              <w:t>Management, Mezinárodní marketing</w:t>
            </w:r>
            <w:r w:rsidRPr="006E6D2F">
              <w:t xml:space="preserve">, </w:t>
            </w:r>
            <w:r>
              <w:t>Management a provoz zdravotnických zařízení</w:t>
            </w:r>
            <w:r w:rsidRPr="006E6D2F">
              <w:t>).</w:t>
            </w:r>
          </w:p>
        </w:tc>
      </w:tr>
      <w:tr w:rsidR="00E44CAB" w14:paraId="17C1D060" w14:textId="77777777" w:rsidTr="00876338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13D61A76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E44CAB" w14:paraId="641A1CA5" w14:textId="77777777" w:rsidTr="00876338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6A4E48C" w14:textId="77777777" w:rsidR="00B06CA0" w:rsidRDefault="00B06CA0" w:rsidP="00B06CA0">
            <w:pPr>
              <w:jc w:val="both"/>
              <w:rPr>
                <w:ins w:id="966" w:author="Trefilová Pavla" w:date="2018-09-04T15:10:00Z"/>
              </w:rPr>
            </w:pPr>
            <w:ins w:id="967" w:author="Trefilová Pavla" w:date="2018-09-04T15:10:00Z">
              <w:r w:rsidRPr="000F25A3">
                <w:t>PORVAZNÍK, J</w:t>
              </w:r>
              <w:r>
                <w:t>.</w:t>
              </w:r>
              <w:r w:rsidRPr="000F25A3">
                <w:t>, LJUDVIGOVÁ</w:t>
              </w:r>
              <w:r>
                <w:t>, I.,</w:t>
              </w:r>
              <w:r w:rsidRPr="000F25A3">
                <w:t xml:space="preserve"> VYDROVÁ</w:t>
              </w:r>
              <w:r>
                <w:t>, J.</w:t>
              </w:r>
              <w:r w:rsidRPr="000F25A3">
                <w:t xml:space="preserve"> The </w:t>
              </w:r>
              <w:r>
                <w:t>I</w:t>
              </w:r>
              <w:r w:rsidRPr="000F25A3">
                <w:t xml:space="preserve">mportance of </w:t>
              </w:r>
              <w:r>
                <w:t>H</w:t>
              </w:r>
              <w:r w:rsidRPr="000F25A3">
                <w:t xml:space="preserve">olistic </w:t>
              </w:r>
              <w:r>
                <w:t>M</w:t>
              </w:r>
              <w:r w:rsidRPr="000F25A3">
                <w:t xml:space="preserve">anagerial </w:t>
              </w:r>
              <w:r>
                <w:t>C</w:t>
              </w:r>
              <w:r w:rsidRPr="000F25A3">
                <w:t xml:space="preserve">ompetence and </w:t>
              </w:r>
              <w:r>
                <w:t xml:space="preserve">Social </w:t>
              </w:r>
              <w:r w:rsidRPr="000F25A3">
                <w:t xml:space="preserve">Maturity in Human Crisis. </w:t>
              </w:r>
              <w:r w:rsidRPr="000F25A3">
                <w:rPr>
                  <w:i/>
                </w:rPr>
                <w:t>Polish Journal of Management Studies</w:t>
              </w:r>
              <w:r w:rsidRPr="000F25A3">
                <w:t xml:space="preserve">. 2017, vol. 15, iss. 1, s. 163-173. ISSN 2081-7452. Dostupné z: </w:t>
              </w:r>
              <w:r>
                <w:rPr>
                  <w:rStyle w:val="Hypertextovodkaz"/>
                  <w:color w:val="auto"/>
                  <w:u w:val="none"/>
                </w:rPr>
                <w:fldChar w:fldCharType="begin"/>
              </w:r>
              <w:r>
                <w:rPr>
                  <w:rStyle w:val="Hypertextovodkaz"/>
                  <w:color w:val="auto"/>
                  <w:u w:val="none"/>
                </w:rPr>
                <w:instrText xml:space="preserve"> HYPERLINK "http://yadda.icm.edu.pl/yadda/element/bwmeta1.element.baztech-89faa483-80d5-49c1-9b5a-954e33c7b2e1" </w:instrText>
              </w:r>
              <w:r>
                <w:rPr>
                  <w:rStyle w:val="Hypertextovodkaz"/>
                  <w:color w:val="auto"/>
                  <w:u w:val="none"/>
                </w:rPr>
                <w:fldChar w:fldCharType="separate"/>
              </w:r>
              <w:r w:rsidRPr="000F25A3">
                <w:rPr>
                  <w:rStyle w:val="Hypertextovodkaz"/>
                </w:rPr>
                <w:t>http://yadda.icm.edu.pl/yadda/element/bwmeta1.element.baztech-89faa483-80d5-49c1-9b5a-954e33c7b2e1</w:t>
              </w:r>
              <w:r>
                <w:rPr>
                  <w:rStyle w:val="Hypertextovodkaz"/>
                  <w:color w:val="auto"/>
                  <w:u w:val="none"/>
                </w:rPr>
                <w:fldChar w:fldCharType="end"/>
              </w:r>
              <w:r w:rsidRPr="000F25A3">
                <w:t xml:space="preserve"> (35%) </w:t>
              </w:r>
            </w:ins>
          </w:p>
          <w:p w14:paraId="5EE0B19E" w14:textId="77777777" w:rsidR="00B06CA0" w:rsidRDefault="00B06CA0" w:rsidP="00B06CA0">
            <w:pPr>
              <w:jc w:val="both"/>
              <w:rPr>
                <w:ins w:id="968" w:author="Trefilová Pavla" w:date="2018-09-04T15:10:00Z"/>
              </w:rPr>
            </w:pPr>
            <w:ins w:id="969" w:author="Trefilová Pavla" w:date="2018-09-04T15:10:00Z">
              <w:r w:rsidRPr="0078708E">
                <w:t>PORVAZNÍK, J</w:t>
              </w:r>
              <w:r>
                <w:t>., VYDROVÁ, J., LJUDVIGOVÁ, I</w:t>
              </w:r>
              <w:r w:rsidRPr="0078708E">
                <w:t xml:space="preserve">. </w:t>
              </w:r>
              <w:r w:rsidRPr="00E720D9">
                <w:rPr>
                  <w:i/>
                </w:rPr>
                <w:t>Celostní management.</w:t>
              </w:r>
              <w:r w:rsidRPr="0078708E">
                <w:t xml:space="preserve"> </w:t>
              </w:r>
              <w:r>
                <w:t>6</w:t>
              </w:r>
              <w:r w:rsidRPr="0078708E">
                <w:t>. p</w:t>
              </w:r>
              <w:r>
                <w:t>ře</w:t>
              </w:r>
              <w:r w:rsidRPr="0078708E">
                <w:t>pracované a dopl. vyd. Bratislava: IRIS, 201</w:t>
              </w:r>
              <w:r>
                <w:t>6</w:t>
              </w:r>
              <w:r w:rsidRPr="0078708E">
                <w:t>, 362 s. ISBN 978-80-8153-0</w:t>
              </w:r>
              <w:r>
                <w:t>62</w:t>
              </w:r>
              <w:r w:rsidRPr="0078708E">
                <w:t>-</w:t>
              </w:r>
              <w:r>
                <w:t>3 (30%)</w:t>
              </w:r>
              <w:r w:rsidRPr="0078708E">
                <w:t>.</w:t>
              </w:r>
            </w:ins>
          </w:p>
          <w:p w14:paraId="6D0AD44F" w14:textId="77777777" w:rsidR="00B06CA0" w:rsidRDefault="00B06CA0" w:rsidP="00B06CA0">
            <w:pPr>
              <w:jc w:val="both"/>
              <w:rPr>
                <w:ins w:id="970" w:author="Trefilová Pavla" w:date="2018-09-04T15:10:00Z"/>
              </w:rPr>
            </w:pPr>
            <w:ins w:id="971" w:author="Trefilová Pavla" w:date="2018-09-04T15:10:00Z">
              <w:r w:rsidRPr="00C81CF3">
                <w:t>BEJTKOVSKÝ, J</w:t>
              </w:r>
              <w:r>
                <w:t>.</w:t>
              </w:r>
              <w:r w:rsidRPr="00C81CF3">
                <w:t xml:space="preserve">, VYDROVÁ, J. Competitiveness of banking institutions in the context of human resource management and the concept of Corporate Social Responsibility. In </w:t>
              </w:r>
              <w:r w:rsidRPr="00C81CF3">
                <w:rPr>
                  <w:i/>
                </w:rPr>
                <w:t>Proceedings of the 7th International Scientific Conference Finance and the Performance of Firms in Science, Education and Practice</w:t>
              </w:r>
              <w:r w:rsidRPr="00C81CF3">
                <w:t>. Zlín: Fakulta managementu a ekonomiky, UTB ve Zlíně, 2015, s. 97-109. ISBN 978-80-7454-482-8</w:t>
              </w:r>
              <w:r>
                <w:t xml:space="preserve"> (50%)</w:t>
              </w:r>
              <w:r w:rsidRPr="00C81CF3">
                <w:t>.</w:t>
              </w:r>
            </w:ins>
          </w:p>
          <w:p w14:paraId="537FD9B4" w14:textId="77777777" w:rsidR="00B06CA0" w:rsidRDefault="00B06CA0" w:rsidP="00B06CA0">
            <w:pPr>
              <w:jc w:val="both"/>
              <w:rPr>
                <w:ins w:id="972" w:author="Trefilová Pavla" w:date="2018-09-04T15:10:00Z"/>
                <w:szCs w:val="22"/>
              </w:rPr>
            </w:pPr>
            <w:ins w:id="973" w:author="Trefilová Pavla" w:date="2018-09-04T15:10:00Z">
              <w:r w:rsidRPr="00E66B0B">
                <w:rPr>
                  <w:i/>
                </w:rPr>
                <w:t>Přehled projektové činnosti</w:t>
              </w:r>
              <w:r>
                <w:rPr>
                  <w:i/>
                </w:rPr>
                <w:t>:</w:t>
              </w:r>
            </w:ins>
          </w:p>
          <w:p w14:paraId="0163AC80" w14:textId="6ACFA3BB" w:rsidR="000A4C9D" w:rsidDel="00B06CA0" w:rsidRDefault="00B06CA0" w:rsidP="00B06CA0">
            <w:pPr>
              <w:rPr>
                <w:del w:id="974" w:author="Trefilová Pavla" w:date="2018-09-04T15:10:00Z"/>
              </w:rPr>
            </w:pPr>
            <w:ins w:id="975" w:author="Trefilová Pavla" w:date="2018-09-04T15:10:00Z">
              <w:r w:rsidRPr="002D3B7D">
                <w:rPr>
                  <w:szCs w:val="22"/>
                </w:rPr>
                <w:t xml:space="preserve">GA ČR 406/08/0459 </w:t>
              </w:r>
              <w:r w:rsidRPr="002D3B7D">
                <w:t>Rozvoj tacitních znalostí manažerů 2008-2010 (člen řešitelského týmu).</w:t>
              </w:r>
            </w:ins>
            <w:del w:id="976" w:author="Trefilová Pavla" w:date="2018-09-04T15:10:00Z">
              <w:r w:rsidR="000A4C9D" w:rsidRPr="00C81CF3" w:rsidDel="00B06CA0">
                <w:delText>PORVAZNÍK, J</w:delText>
              </w:r>
              <w:r w:rsidR="000A4C9D" w:rsidDel="00B06CA0">
                <w:delText>.</w:delText>
              </w:r>
              <w:r w:rsidR="000A4C9D" w:rsidRPr="00C81CF3" w:rsidDel="00B06CA0">
                <w:delText>, LJUDVIGOVÁ, I</w:delText>
              </w:r>
              <w:r w:rsidR="000A4C9D" w:rsidDel="00B06CA0">
                <w:delText>.</w:delText>
              </w:r>
              <w:r w:rsidR="000A4C9D" w:rsidRPr="00C81CF3" w:rsidDel="00B06CA0">
                <w:delText xml:space="preserve">, VYDROVÁ, J. The importance of holistic managerial competence and social maturity in human crisis. </w:delText>
              </w:r>
              <w:r w:rsidR="000A4C9D" w:rsidRPr="00C81CF3" w:rsidDel="00B06CA0">
                <w:rPr>
                  <w:i/>
                </w:rPr>
                <w:delText>Polish Journal of Management Studies</w:delText>
              </w:r>
              <w:r w:rsidR="000A4C9D" w:rsidRPr="00C81CF3" w:rsidDel="00B06CA0">
                <w:delText>, 2017, roč. 15, č. 1, s. 163-173. ISSN 2081-7452</w:delText>
              </w:r>
              <w:r w:rsidR="000A4C9D" w:rsidDel="00B06CA0">
                <w:delText xml:space="preserve"> (35%)</w:delText>
              </w:r>
              <w:r w:rsidR="000A4C9D" w:rsidRPr="00C81CF3" w:rsidDel="00B06CA0">
                <w:delText>.</w:delText>
              </w:r>
            </w:del>
          </w:p>
          <w:p w14:paraId="67DD51C3" w14:textId="2FF6304C" w:rsidR="000A4C9D" w:rsidDel="00B06CA0" w:rsidRDefault="000A4C9D" w:rsidP="000A4C9D">
            <w:pPr>
              <w:jc w:val="both"/>
              <w:rPr>
                <w:del w:id="977" w:author="Trefilová Pavla" w:date="2018-09-04T15:10:00Z"/>
              </w:rPr>
            </w:pPr>
            <w:del w:id="978" w:author="Trefilová Pavla" w:date="2018-09-04T15:10:00Z">
              <w:r w:rsidRPr="0078708E" w:rsidDel="00B06CA0">
                <w:delText>PORVAZNÍK, J</w:delText>
              </w:r>
              <w:r w:rsidDel="00B06CA0">
                <w:delText>., VYDROVÁ, J., LJUDVIGOVÁ, I</w:delText>
              </w:r>
              <w:r w:rsidRPr="0078708E" w:rsidDel="00B06CA0">
                <w:delText xml:space="preserve">. </w:delText>
              </w:r>
              <w:r w:rsidRPr="00E720D9" w:rsidDel="00B06CA0">
                <w:rPr>
                  <w:i/>
                </w:rPr>
                <w:delText>Celostní management.</w:delText>
              </w:r>
              <w:r w:rsidRPr="0078708E" w:rsidDel="00B06CA0">
                <w:delText xml:space="preserve"> </w:delText>
              </w:r>
              <w:r w:rsidDel="00B06CA0">
                <w:delText>6</w:delText>
              </w:r>
              <w:r w:rsidRPr="0078708E" w:rsidDel="00B06CA0">
                <w:delText>. p</w:delText>
              </w:r>
              <w:r w:rsidDel="00B06CA0">
                <w:delText>ře</w:delText>
              </w:r>
              <w:r w:rsidRPr="0078708E" w:rsidDel="00B06CA0">
                <w:delText>pracované a dopl. vyd. Bratislava: IRIS, 201</w:delText>
              </w:r>
              <w:r w:rsidDel="00B06CA0">
                <w:delText>6</w:delText>
              </w:r>
              <w:r w:rsidRPr="0078708E" w:rsidDel="00B06CA0">
                <w:delText>, 362 s. ISBN 978-80-8153-0</w:delText>
              </w:r>
              <w:r w:rsidDel="00B06CA0">
                <w:delText>62</w:delText>
              </w:r>
              <w:r w:rsidRPr="0078708E" w:rsidDel="00B06CA0">
                <w:delText>-</w:delText>
              </w:r>
              <w:r w:rsidDel="00B06CA0">
                <w:delText>3 (30%)</w:delText>
              </w:r>
              <w:r w:rsidRPr="0078708E" w:rsidDel="00B06CA0">
                <w:delText>.</w:delText>
              </w:r>
            </w:del>
          </w:p>
          <w:p w14:paraId="30968693" w14:textId="18E36DE3" w:rsidR="000A4C9D" w:rsidDel="00B06CA0" w:rsidRDefault="000A4C9D" w:rsidP="000A4C9D">
            <w:pPr>
              <w:rPr>
                <w:del w:id="979" w:author="Trefilová Pavla" w:date="2018-09-04T15:10:00Z"/>
              </w:rPr>
            </w:pPr>
            <w:del w:id="980" w:author="Trefilová Pavla" w:date="2018-09-04T15:10:00Z">
              <w:r w:rsidRPr="00C81CF3" w:rsidDel="00B06CA0">
                <w:delText>BEJTKOVSKÝ, J</w:delText>
              </w:r>
              <w:r w:rsidDel="00B06CA0">
                <w:delText>.</w:delText>
              </w:r>
              <w:r w:rsidRPr="00C81CF3" w:rsidDel="00B06CA0">
                <w:delText xml:space="preserve">, VYDROVÁ, J. Competitiveness of banking institutions in the context of human resource management and the concept of Corporate Social Responsibility. In </w:delText>
              </w:r>
              <w:r w:rsidRPr="00C81CF3" w:rsidDel="00B06CA0">
                <w:rPr>
                  <w:i/>
                </w:rPr>
                <w:delText>Proceedings of the 7th International Scientific Conference Finance and the Performance of Firms in Science, Education and Practice</w:delText>
              </w:r>
              <w:r w:rsidRPr="00C81CF3" w:rsidDel="00B06CA0">
                <w:delText>. Zlín: Fakulta managementu a ekonomiky, UTB ve Zlíně, 2015, s. 97-109. ISBN 978-80-7454-482-8</w:delText>
              </w:r>
              <w:r w:rsidDel="00B06CA0">
                <w:delText xml:space="preserve"> (50%)</w:delText>
              </w:r>
              <w:r w:rsidRPr="00C81CF3" w:rsidDel="00B06CA0">
                <w:delText>.</w:delText>
              </w:r>
            </w:del>
          </w:p>
          <w:p w14:paraId="19B58774" w14:textId="03301511" w:rsidR="00E44CAB" w:rsidRDefault="000A4C9D" w:rsidP="000A4C9D">
            <w:pPr>
              <w:jc w:val="both"/>
              <w:rPr>
                <w:b/>
              </w:rPr>
            </w:pPr>
            <w:del w:id="981" w:author="Trefilová Pavla" w:date="2018-09-04T15:10:00Z">
              <w:r w:rsidRPr="00C81CF3" w:rsidDel="00B06CA0">
                <w:delText xml:space="preserve">VYDROVÁ, J. The Role of Knowledge Workers and Company Culture in a Successful Knowledge-Sharing Organisation. In </w:delText>
              </w:r>
              <w:r w:rsidRPr="00C81CF3" w:rsidDel="00B06CA0">
                <w:rPr>
                  <w:i/>
                </w:rPr>
                <w:delText>Proceedings of the 19th IBIMA Conference on Inovation Vision 2020: stainable Growth, Entrepreneurship, and Economic Development</w:delText>
              </w:r>
              <w:r w:rsidRPr="00C81CF3" w:rsidDel="00B06CA0">
                <w:delText>. Barcelona: IBIMA Publishing, 2012, s. 2050-2059. ISBN 978-0-9821489-8-3.</w:delText>
              </w:r>
            </w:del>
          </w:p>
        </w:tc>
      </w:tr>
      <w:tr w:rsidR="00E44CAB" w14:paraId="4FBAE2B9" w14:textId="77777777" w:rsidTr="00876338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C9C5EC" w14:textId="77777777" w:rsidR="00E44CAB" w:rsidRDefault="00E44CAB" w:rsidP="0087633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E44CAB" w14:paraId="303BEB22" w14:textId="77777777" w:rsidTr="00876338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B3F0" w14:textId="77777777" w:rsidR="00E44CAB" w:rsidRDefault="00E44CAB" w:rsidP="00876338"/>
        </w:tc>
      </w:tr>
      <w:tr w:rsidR="00E44CAB" w14:paraId="2565DA94" w14:textId="77777777" w:rsidTr="00B06CA0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982" w:author="Trefilová Pavla" w:date="2018-09-04T15:10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30" w:type="dxa"/>
          <w:cantSplit/>
          <w:trHeight w:val="219"/>
          <w:trPrChange w:id="983" w:author="Trefilová Pavla" w:date="2018-09-04T15:10:00Z">
            <w:trPr>
              <w:gridAfter w:val="1"/>
              <w:wAfter w:w="30" w:type="dxa"/>
              <w:cantSplit/>
              <w:trHeight w:val="470"/>
            </w:trPr>
          </w:trPrChange>
        </w:trPr>
        <w:tc>
          <w:tcPr>
            <w:tcW w:w="2518" w:type="dxa"/>
            <w:shd w:val="clear" w:color="auto" w:fill="F7CAAC"/>
            <w:tcPrChange w:id="984" w:author="Trefilová Pavla" w:date="2018-09-04T15:10:00Z">
              <w:tcPr>
                <w:tcW w:w="2518" w:type="dxa"/>
                <w:shd w:val="clear" w:color="auto" w:fill="F7CAAC"/>
              </w:tcPr>
            </w:tcPrChange>
          </w:tcPr>
          <w:p w14:paraId="05B8553E" w14:textId="77777777" w:rsidR="00E44CAB" w:rsidRDefault="00E44CAB" w:rsidP="0087633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  <w:tcPrChange w:id="985" w:author="Trefilová Pavla" w:date="2018-09-04T15:10:00Z">
              <w:tcPr>
                <w:tcW w:w="4536" w:type="dxa"/>
                <w:gridSpan w:val="7"/>
              </w:tcPr>
            </w:tcPrChange>
          </w:tcPr>
          <w:p w14:paraId="0BAACF7E" w14:textId="77777777" w:rsidR="00E44CAB" w:rsidRDefault="00E44CAB" w:rsidP="00876338">
            <w:pPr>
              <w:jc w:val="both"/>
            </w:pPr>
          </w:p>
          <w:p w14:paraId="32E6CF72" w14:textId="3830BBA3" w:rsidR="00746A02" w:rsidDel="00B06CA0" w:rsidRDefault="00746A02" w:rsidP="00876338">
            <w:pPr>
              <w:jc w:val="both"/>
              <w:rPr>
                <w:del w:id="986" w:author="Trefilová Pavla" w:date="2018-09-04T15:10:00Z"/>
              </w:rPr>
            </w:pPr>
          </w:p>
          <w:p w14:paraId="5BB10481" w14:textId="409B2B90" w:rsidR="00746A02" w:rsidDel="00B06CA0" w:rsidRDefault="00746A02" w:rsidP="00876338">
            <w:pPr>
              <w:jc w:val="both"/>
              <w:rPr>
                <w:del w:id="987" w:author="Trefilová Pavla" w:date="2018-09-04T15:10:00Z"/>
              </w:rPr>
            </w:pPr>
          </w:p>
          <w:p w14:paraId="3106BCA1" w14:textId="1BE31ADE" w:rsidR="00746A02" w:rsidDel="00B06CA0" w:rsidRDefault="00746A02" w:rsidP="00876338">
            <w:pPr>
              <w:jc w:val="both"/>
              <w:rPr>
                <w:del w:id="988" w:author="Trefilová Pavla" w:date="2018-09-04T15:10:00Z"/>
              </w:rPr>
            </w:pPr>
          </w:p>
          <w:p w14:paraId="6A7F3850" w14:textId="728A6B2C" w:rsidR="00746A02" w:rsidDel="00B06CA0" w:rsidRDefault="00746A02" w:rsidP="00876338">
            <w:pPr>
              <w:jc w:val="both"/>
              <w:rPr>
                <w:del w:id="989" w:author="Trefilová Pavla" w:date="2018-09-04T15:10:00Z"/>
              </w:rPr>
            </w:pPr>
          </w:p>
          <w:p w14:paraId="2DA04E5F" w14:textId="433E5D7D" w:rsidR="00746A02" w:rsidDel="00B06CA0" w:rsidRDefault="00746A02" w:rsidP="00876338">
            <w:pPr>
              <w:jc w:val="both"/>
              <w:rPr>
                <w:del w:id="990" w:author="Trefilová Pavla" w:date="2018-09-04T15:10:00Z"/>
              </w:rPr>
            </w:pPr>
          </w:p>
          <w:p w14:paraId="79EB6F45" w14:textId="4A954A78" w:rsidR="00746A02" w:rsidDel="00B06CA0" w:rsidRDefault="00746A02" w:rsidP="00876338">
            <w:pPr>
              <w:jc w:val="both"/>
              <w:rPr>
                <w:del w:id="991" w:author="Trefilová Pavla" w:date="2018-09-04T15:10:00Z"/>
              </w:rPr>
            </w:pPr>
          </w:p>
          <w:p w14:paraId="5818A553" w14:textId="5C56B110" w:rsidR="00746A02" w:rsidDel="00B06CA0" w:rsidRDefault="00746A02" w:rsidP="00876338">
            <w:pPr>
              <w:jc w:val="both"/>
              <w:rPr>
                <w:del w:id="992" w:author="Trefilová Pavla" w:date="2018-09-04T15:10:00Z"/>
              </w:rPr>
            </w:pPr>
          </w:p>
          <w:p w14:paraId="448B3359" w14:textId="04D399FE" w:rsidR="00746A02" w:rsidDel="00B06CA0" w:rsidRDefault="00746A02" w:rsidP="00876338">
            <w:pPr>
              <w:jc w:val="both"/>
              <w:rPr>
                <w:del w:id="993" w:author="Trefilová Pavla" w:date="2018-09-04T15:10:00Z"/>
              </w:rPr>
            </w:pPr>
          </w:p>
          <w:p w14:paraId="2B3DC123" w14:textId="77777777" w:rsidR="00746A02" w:rsidRDefault="00746A02" w:rsidP="00B06CA0">
            <w:pPr>
              <w:jc w:val="both"/>
              <w:pPrChange w:id="994" w:author="Trefilová Pavla" w:date="2018-09-04T15:10:00Z">
                <w:pPr>
                  <w:jc w:val="both"/>
                </w:pPr>
              </w:pPrChange>
            </w:pPr>
          </w:p>
        </w:tc>
        <w:tc>
          <w:tcPr>
            <w:tcW w:w="786" w:type="dxa"/>
            <w:gridSpan w:val="3"/>
            <w:shd w:val="clear" w:color="auto" w:fill="F7CAAC"/>
            <w:tcPrChange w:id="995" w:author="Trefilová Pavla" w:date="2018-09-04T15:10:00Z">
              <w:tcPr>
                <w:tcW w:w="786" w:type="dxa"/>
                <w:gridSpan w:val="3"/>
                <w:shd w:val="clear" w:color="auto" w:fill="F7CAAC"/>
              </w:tcPr>
            </w:tcPrChange>
          </w:tcPr>
          <w:p w14:paraId="7B273374" w14:textId="77777777" w:rsidR="00E44CAB" w:rsidRDefault="00E44CAB" w:rsidP="0087633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  <w:tcPrChange w:id="996" w:author="Trefilová Pavla" w:date="2018-09-04T15:10:00Z">
              <w:tcPr>
                <w:tcW w:w="1486" w:type="dxa"/>
                <w:gridSpan w:val="3"/>
              </w:tcPr>
            </w:tcPrChange>
          </w:tcPr>
          <w:p w14:paraId="29EDDDE1" w14:textId="77777777" w:rsidR="00E44CAB" w:rsidRDefault="00E44CAB" w:rsidP="00876338">
            <w:pPr>
              <w:jc w:val="both"/>
            </w:pPr>
          </w:p>
        </w:tc>
      </w:tr>
    </w:tbl>
    <w:p w14:paraId="4F7F3170" w14:textId="77777777" w:rsidR="0094505F" w:rsidRDefault="00E44CAB">
      <w:r w:rsidRPr="00746A02"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3BEA207E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5D986F13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1341A0B4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FED4D8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DC40005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204458D6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7BEC79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CFCFB5F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8605B28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910BDB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124BFE1D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4ACE6242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7395BEF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52CC9EE4" w14:textId="1CA08775" w:rsidR="00B7510B" w:rsidRDefault="00B001F5" w:rsidP="00B7510B">
            <w:pPr>
              <w:jc w:val="both"/>
            </w:pPr>
            <w:r>
              <w:t>Josef H</w:t>
            </w:r>
            <w:r w:rsidR="00B06CA0">
              <w:t>YNEK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EF866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A7FFB08" w14:textId="77777777" w:rsidR="00B7510B" w:rsidRDefault="00B001F5" w:rsidP="00B001F5">
            <w:r>
              <w:t>prof. RNDr. MBA Ph.D.</w:t>
            </w:r>
          </w:p>
        </w:tc>
      </w:tr>
      <w:tr w:rsidR="00B7510B" w14:paraId="0F10754D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6A9C5D9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0BBF14A5" w14:textId="77777777" w:rsidR="00B7510B" w:rsidRDefault="00B7510B" w:rsidP="00B001F5">
            <w:pPr>
              <w:jc w:val="both"/>
            </w:pPr>
            <w:r>
              <w:t>196</w:t>
            </w:r>
            <w:r w:rsidR="00B001F5">
              <w:t>5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3C87A68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B0D5A4C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A4DDEB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866DD49" w14:textId="77777777" w:rsidR="00B7510B" w:rsidRDefault="00B7510B" w:rsidP="00B001F5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4D44378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D13E3A1" w14:textId="77777777" w:rsidR="00B7510B" w:rsidRDefault="00B7510B" w:rsidP="00B7510B">
            <w:pPr>
              <w:jc w:val="both"/>
            </w:pPr>
          </w:p>
        </w:tc>
      </w:tr>
      <w:tr w:rsidR="00B7510B" w14:paraId="533A6E55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0570CE56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3A87808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0111ACF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E2636D6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3B1269D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C722D23" w14:textId="77777777" w:rsidR="00B7510B" w:rsidRDefault="00B7510B" w:rsidP="00B7510B">
            <w:pPr>
              <w:jc w:val="both"/>
            </w:pPr>
          </w:p>
        </w:tc>
      </w:tr>
      <w:tr w:rsidR="00B7510B" w14:paraId="4276F8C3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03A78BD3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4DABC21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5140EAA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001F5" w14:paraId="2A5F656D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6932207D" w14:textId="77777777" w:rsidR="00B001F5" w:rsidRDefault="006C667E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Fakulta informatiky a managementu </w:t>
            </w:r>
            <w:r w:rsidR="00B001F5">
              <w:rPr>
                <w:lang w:eastAsia="en-US"/>
              </w:rPr>
              <w:t>Univerzita Hradec Králové</w:t>
            </w:r>
          </w:p>
        </w:tc>
        <w:tc>
          <w:tcPr>
            <w:tcW w:w="1701" w:type="dxa"/>
            <w:gridSpan w:val="4"/>
          </w:tcPr>
          <w:p w14:paraId="43153879" w14:textId="77777777" w:rsidR="00B001F5" w:rsidRDefault="006C667E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PP</w:t>
            </w:r>
          </w:p>
        </w:tc>
        <w:tc>
          <w:tcPr>
            <w:tcW w:w="1563" w:type="dxa"/>
            <w:gridSpan w:val="4"/>
          </w:tcPr>
          <w:p w14:paraId="2024445D" w14:textId="77777777" w:rsidR="00B001F5" w:rsidRDefault="00B001F5" w:rsidP="00B001F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B7510B" w14:paraId="5215B4D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28C2BE9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5E29DAFB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25C67E3C" w14:textId="77777777" w:rsidR="00B001F5" w:rsidRDefault="00B001F5" w:rsidP="00B001F5">
            <w:r w:rsidRPr="009B7050">
              <w:rPr>
                <w:b/>
              </w:rPr>
              <w:t>1984-1989</w:t>
            </w:r>
            <w:r>
              <w:t xml:space="preserve"> </w:t>
            </w:r>
            <w:r w:rsidR="009B7050">
              <w:t>-</w:t>
            </w:r>
            <w:r>
              <w:t xml:space="preserve"> Univerzita Karlova v Praze Fakulta matematicko-fyzikální </w:t>
            </w:r>
            <w:r w:rsidRPr="009B7050">
              <w:rPr>
                <w:b/>
              </w:rPr>
              <w:t>RNDr.</w:t>
            </w:r>
            <w:r>
              <w:t xml:space="preserve"> (teoretická </w:t>
            </w:r>
            <w:r>
              <w:br/>
              <w:t xml:space="preserve">                     kybernetika, matematická informatika a teorie systémů)</w:t>
            </w:r>
          </w:p>
          <w:p w14:paraId="4AE58223" w14:textId="77777777" w:rsidR="00B001F5" w:rsidRDefault="00B001F5" w:rsidP="00B001F5">
            <w:r w:rsidRPr="009B7050">
              <w:rPr>
                <w:b/>
              </w:rPr>
              <w:t>1993-1994</w:t>
            </w:r>
            <w:r>
              <w:t xml:space="preserve"> </w:t>
            </w:r>
            <w:r w:rsidR="009B7050">
              <w:t>-</w:t>
            </w:r>
            <w:r>
              <w:t xml:space="preserve"> The University of Hull, School of Management Kingston upon Hull, Velká </w:t>
            </w:r>
            <w:r>
              <w:br/>
              <w:t xml:space="preserve">                     Británie </w:t>
            </w:r>
            <w:r w:rsidRPr="009B7050">
              <w:rPr>
                <w:b/>
              </w:rPr>
              <w:t>MBA</w:t>
            </w:r>
            <w:r>
              <w:t xml:space="preserve"> in Information Management (britské vládní stipendium Excalibur; sponzorován </w:t>
            </w:r>
            <w:r w:rsidR="009B7050">
              <w:br/>
              <w:t xml:space="preserve">                     </w:t>
            </w:r>
            <w:r>
              <w:t xml:space="preserve">společností Microsoft) </w:t>
            </w:r>
          </w:p>
          <w:p w14:paraId="61BE5759" w14:textId="77777777" w:rsidR="00B7510B" w:rsidRPr="00940915" w:rsidRDefault="00B001F5" w:rsidP="009B7050">
            <w:r w:rsidRPr="009B7050">
              <w:rPr>
                <w:b/>
              </w:rPr>
              <w:t>1992-1998</w:t>
            </w:r>
            <w:r>
              <w:t xml:space="preserve"> </w:t>
            </w:r>
            <w:r w:rsidR="009B7050">
              <w:t>-</w:t>
            </w:r>
            <w:r>
              <w:t xml:space="preserve"> Univerzita Karlova v Praze Fakulta matematic</w:t>
            </w:r>
            <w:r w:rsidR="009B7050">
              <w:t xml:space="preserve">ko-fyzikální </w:t>
            </w:r>
            <w:r w:rsidR="009B7050" w:rsidRPr="009B7050">
              <w:rPr>
                <w:b/>
              </w:rPr>
              <w:t>Ph.D.</w:t>
            </w:r>
            <w:r w:rsidR="009B7050">
              <w:t xml:space="preserve"> (teoretická </w:t>
            </w:r>
            <w:r>
              <w:t>informatika)</w:t>
            </w:r>
          </w:p>
        </w:tc>
      </w:tr>
      <w:tr w:rsidR="00B7510B" w14:paraId="7581D559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6C2AD5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46900517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10E2AE3F" w14:textId="77777777" w:rsidR="00B001F5" w:rsidRDefault="00B001F5" w:rsidP="00B001F5">
            <w:r w:rsidRPr="00FB3D24">
              <w:rPr>
                <w:b/>
              </w:rPr>
              <w:t>1989-1991</w:t>
            </w:r>
            <w:r>
              <w:t xml:space="preserve"> </w:t>
            </w:r>
            <w:r w:rsidR="00876338">
              <w:t>-</w:t>
            </w:r>
            <w:r>
              <w:t xml:space="preserve"> JZD Džbánov, závod Mikroelektronika, Vysoké Mýto, pracovní zařazení: </w:t>
            </w:r>
            <w:r>
              <w:br/>
              <w:t xml:space="preserve">                     samostatný asistent v oddělení vývoje</w:t>
            </w:r>
          </w:p>
          <w:p w14:paraId="6343648D" w14:textId="77777777" w:rsidR="00B001F5" w:rsidRDefault="00B001F5" w:rsidP="00B001F5">
            <w:r w:rsidRPr="00FB3D24">
              <w:rPr>
                <w:b/>
              </w:rPr>
              <w:t>1991-1994</w:t>
            </w:r>
            <w:r>
              <w:t xml:space="preserve"> </w:t>
            </w:r>
            <w:r w:rsidR="00876338">
              <w:t>-</w:t>
            </w:r>
            <w:r>
              <w:t xml:space="preserve"> Fakulta řízení a informační technologie VŠP v Hradci Králové katedra </w:t>
            </w:r>
          </w:p>
          <w:p w14:paraId="2B7561DF" w14:textId="77777777" w:rsidR="00B001F5" w:rsidRDefault="00B001F5" w:rsidP="00B001F5">
            <w:r>
              <w:t xml:space="preserve">                     teoretické informatiky, pracovní zařazení: odborný asistent</w:t>
            </w:r>
          </w:p>
          <w:p w14:paraId="51386A06" w14:textId="77777777" w:rsidR="00B001F5" w:rsidRDefault="00B001F5" w:rsidP="00B001F5">
            <w:r w:rsidRPr="00FB3D24">
              <w:rPr>
                <w:b/>
              </w:rPr>
              <w:t>1995-1997</w:t>
            </w:r>
            <w:r>
              <w:t xml:space="preserve"> </w:t>
            </w:r>
            <w:r w:rsidR="00876338">
              <w:t>-</w:t>
            </w:r>
            <w:r>
              <w:t xml:space="preserve"> Fakulta řízení a informační technologie VŠP v Hradci Králové, pracovní  </w:t>
            </w:r>
          </w:p>
          <w:p w14:paraId="7C4842FD" w14:textId="77777777" w:rsidR="00B001F5" w:rsidRDefault="00B001F5" w:rsidP="00B001F5">
            <w:r>
              <w:t xml:space="preserve">                    zařazení: proděkan pro studium</w:t>
            </w:r>
          </w:p>
          <w:p w14:paraId="7B3EE9CE" w14:textId="77777777" w:rsidR="00B001F5" w:rsidRDefault="00B001F5" w:rsidP="00B001F5">
            <w:r w:rsidRPr="00FB3D24">
              <w:rPr>
                <w:b/>
              </w:rPr>
              <w:t>1997-2002</w:t>
            </w:r>
            <w:r>
              <w:t xml:space="preserve"> </w:t>
            </w:r>
            <w:r w:rsidR="00876338">
              <w:t>-</w:t>
            </w:r>
            <w:r>
              <w:t xml:space="preserve"> Fakulta informatiky a managementu Univerzity Hradec Králové, pracovní </w:t>
            </w:r>
            <w:r>
              <w:br/>
              <w:t xml:space="preserve">        </w:t>
            </w:r>
            <w:r w:rsidR="00876338">
              <w:t xml:space="preserve"> </w:t>
            </w:r>
            <w:r>
              <w:t xml:space="preserve">            zařazení: proděkan pro vědu a rozvoj</w:t>
            </w:r>
          </w:p>
          <w:p w14:paraId="379C7474" w14:textId="77777777" w:rsidR="00B001F5" w:rsidRDefault="00B001F5" w:rsidP="00B001F5">
            <w:r w:rsidRPr="00FB3D24">
              <w:rPr>
                <w:b/>
              </w:rPr>
              <w:t>2002-2008</w:t>
            </w:r>
            <w:r>
              <w:t xml:space="preserve"> </w:t>
            </w:r>
            <w:r w:rsidR="00876338">
              <w:t>-</w:t>
            </w:r>
            <w:r>
              <w:t xml:space="preserve"> Fakulta informatiky a managementu Univerzity Hradec Králové, pracovní  </w:t>
            </w:r>
          </w:p>
          <w:p w14:paraId="082C6048" w14:textId="77777777" w:rsidR="00B001F5" w:rsidRDefault="00B001F5" w:rsidP="00B001F5">
            <w:r>
              <w:t xml:space="preserve">                     zařazení: děkan fakulty</w:t>
            </w:r>
          </w:p>
          <w:p w14:paraId="29767157" w14:textId="77777777" w:rsidR="00B7510B" w:rsidRDefault="00B001F5" w:rsidP="00B001F5">
            <w:pPr>
              <w:jc w:val="both"/>
            </w:pPr>
            <w:r w:rsidRPr="00FB3D24">
              <w:rPr>
                <w:b/>
              </w:rPr>
              <w:t>2008-2016</w:t>
            </w:r>
            <w:r>
              <w:t xml:space="preserve"> </w:t>
            </w:r>
            <w:r w:rsidR="00876338">
              <w:t>-</w:t>
            </w:r>
            <w:r>
              <w:t xml:space="preserve"> Univerzita Hradec Králové, pracovní zařazení: rektor</w:t>
            </w:r>
          </w:p>
          <w:p w14:paraId="3FE6DF83" w14:textId="77777777" w:rsidR="00B001F5" w:rsidRDefault="00B001F5" w:rsidP="00B001F5">
            <w:r w:rsidRPr="00FB3D24">
              <w:rPr>
                <w:b/>
              </w:rPr>
              <w:t>2016-dosud</w:t>
            </w:r>
            <w:r>
              <w:t xml:space="preserve"> </w:t>
            </w:r>
            <w:r w:rsidR="00876338">
              <w:t xml:space="preserve">- </w:t>
            </w:r>
            <w:r>
              <w:t xml:space="preserve">Fakulta informatiky a managementu Univerzity Hradec Králové, pracovní  </w:t>
            </w:r>
          </w:p>
          <w:p w14:paraId="17197451" w14:textId="77777777" w:rsidR="00B001F5" w:rsidRDefault="00B001F5" w:rsidP="00876338">
            <w:pPr>
              <w:jc w:val="both"/>
            </w:pPr>
            <w:r>
              <w:t xml:space="preserve">                      zařazení: děkan fakulty</w:t>
            </w:r>
          </w:p>
        </w:tc>
      </w:tr>
      <w:tr w:rsidR="00B7510B" w14:paraId="133E6C24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E203001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3DE5860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3F135B1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7A5807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0915" w14:paraId="5D04EFFE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DCF" w14:textId="77777777" w:rsidR="00940915" w:rsidRDefault="00940915" w:rsidP="00940915">
            <w:r>
              <w:t>Informační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E8E5" w14:textId="77777777" w:rsidR="00940915" w:rsidRDefault="00940915" w:rsidP="00940915">
            <w:pPr>
              <w:jc w:val="both"/>
            </w:pPr>
            <w:r>
              <w:t>ČZU v Praze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8C34" w14:textId="77777777" w:rsidR="00940915" w:rsidRDefault="00940915" w:rsidP="00940915">
            <w:pPr>
              <w:jc w:val="both"/>
            </w:pPr>
            <w:r>
              <w:t>2002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56A021" w14:textId="77777777" w:rsidR="00940915" w:rsidRDefault="00940915" w:rsidP="0094091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649C191" w14:textId="77777777" w:rsidR="00940915" w:rsidRDefault="00940915" w:rsidP="00940915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693BEA1" w14:textId="77777777" w:rsidR="00940915" w:rsidRDefault="00940915" w:rsidP="00940915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276048F4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177C462" w14:textId="77777777" w:rsidR="00B7510B" w:rsidRDefault="00B7510B" w:rsidP="00876338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AB5A6AA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5C79109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F8D7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F93F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8EA6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7510B" w14:paraId="273152D3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988" w14:textId="77777777" w:rsidR="00B7510B" w:rsidRDefault="00B001F5" w:rsidP="00B7510B">
            <w:r>
              <w:t>Informační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156D" w14:textId="77777777" w:rsidR="00B7510B" w:rsidRDefault="00B001F5" w:rsidP="00B7510B">
            <w:pPr>
              <w:jc w:val="both"/>
            </w:pPr>
            <w:r>
              <w:t>ČZU v Praze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A0DB" w14:textId="77777777" w:rsidR="00B7510B" w:rsidRDefault="00B001F5" w:rsidP="00940915">
            <w:pPr>
              <w:jc w:val="both"/>
            </w:pPr>
            <w:r>
              <w:t>20</w:t>
            </w:r>
            <w:r w:rsidR="00940915">
              <w:t>1</w:t>
            </w:r>
            <w:r>
              <w:t>2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DC7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3C3E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C9DD08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6FA5C11A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A43371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75FA5950" w14:textId="77777777" w:rsidTr="00746A02">
        <w:trPr>
          <w:gridAfter w:val="1"/>
          <w:wAfter w:w="30" w:type="dxa"/>
          <w:trHeight w:val="375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4EDE86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3A7BBC5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2041495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45447924" w14:textId="77777777" w:rsidTr="00C341AF">
        <w:trPr>
          <w:gridAfter w:val="1"/>
          <w:wAfter w:w="30" w:type="dxa"/>
          <w:trHeight w:val="977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4DB1F46" w14:textId="77777777" w:rsidR="00B001F5" w:rsidRDefault="00B001F5" w:rsidP="00B001F5">
            <w:pPr>
              <w:jc w:val="both"/>
            </w:pPr>
            <w:r>
              <w:t xml:space="preserve">HYNEK, J., JANEČEK, V., LEFLEY F. </w:t>
            </w:r>
            <w:r>
              <w:rPr>
                <w:bCs/>
                <w:color w:val="333333"/>
              </w:rPr>
              <w:t xml:space="preserve">An Exploratory Study of a Comparison between the UK and Czech Republic of the Financial Models Used in the Appraisal of ICT and Non-ICT Capital Projects. In </w:t>
            </w:r>
            <w:r>
              <w:rPr>
                <w:bCs/>
                <w:i/>
                <w:color w:val="333333"/>
              </w:rPr>
              <w:t xml:space="preserve">E+M </w:t>
            </w:r>
            <w:r>
              <w:rPr>
                <w:bCs/>
                <w:i/>
                <w:iCs/>
              </w:rPr>
              <w:t xml:space="preserve">Ekonomie a Management, </w:t>
            </w:r>
            <w:r>
              <w:rPr>
                <w:bCs/>
              </w:rPr>
              <w:t>2015, č. 2, s. 89-102. ISSN 1212-3609.</w:t>
            </w:r>
          </w:p>
          <w:p w14:paraId="754BAECC" w14:textId="77777777" w:rsidR="00B001F5" w:rsidRDefault="00B001F5" w:rsidP="00B001F5">
            <w:pPr>
              <w:jc w:val="both"/>
            </w:pPr>
            <w:r>
              <w:rPr>
                <w:color w:val="333333"/>
              </w:rPr>
              <w:t xml:space="preserve">HYNEK, J., JANEČEK, V., LEFLEY, F., PUZOVA, K. </w:t>
            </w:r>
            <w:hyperlink r:id="rId38" w:history="1">
              <w:r>
                <w:rPr>
                  <w:rStyle w:val="Hypertextovodkaz"/>
                  <w:color w:val="333333"/>
                </w:rPr>
                <w:t>Evaluating project risk: an exploratory study of UK and Czech Republic practices</w:t>
              </w:r>
            </w:hyperlink>
            <w:r>
              <w:rPr>
                <w:i/>
                <w:color w:val="333333"/>
              </w:rPr>
              <w:t xml:space="preserve">. </w:t>
            </w:r>
            <w:r>
              <w:rPr>
                <w:color w:val="333333"/>
              </w:rPr>
              <w:t>In</w:t>
            </w:r>
            <w:r>
              <w:rPr>
                <w:i/>
                <w:color w:val="333333"/>
              </w:rPr>
              <w:t xml:space="preserve"> </w:t>
            </w:r>
            <w:r>
              <w:rPr>
                <w:i/>
                <w:color w:val="000000"/>
              </w:rPr>
              <w:t>International Journal of Systems, Control and Communications.</w:t>
            </w:r>
            <w:r>
              <w:rPr>
                <w:color w:val="000000"/>
              </w:rPr>
              <w:t xml:space="preserve"> 2014, volume 6, issue 2, Pages 167-179. ISSN 1755-9340.</w:t>
            </w:r>
          </w:p>
          <w:p w14:paraId="737DB74D" w14:textId="77777777" w:rsidR="00B001F5" w:rsidRDefault="00B001F5" w:rsidP="00B001F5">
            <w:pPr>
              <w:jc w:val="both"/>
            </w:pPr>
            <w:r>
              <w:rPr>
                <w:lang w:val="en"/>
              </w:rPr>
              <w:t>HYNEK, J. JANEČEK, V, Motivation to Invest in Advanced Manufacturing Technology</w:t>
            </w:r>
            <w:r>
              <w:rPr>
                <w:i/>
                <w:lang w:val="en"/>
              </w:rPr>
              <w:t xml:space="preserve">. </w:t>
            </w:r>
            <w:r>
              <w:rPr>
                <w:lang w:val="en"/>
              </w:rPr>
              <w:t>In</w:t>
            </w:r>
            <w:r>
              <w:rPr>
                <w:i/>
                <w:lang w:val="en"/>
              </w:rPr>
              <w:t xml:space="preserve"> Applied Mechanics and Material</w:t>
            </w:r>
            <w:r>
              <w:rPr>
                <w:lang w:val="en"/>
              </w:rPr>
              <w:t xml:space="preserve">s. 2013, vol. 307, pp. 437-442. </w:t>
            </w:r>
          </w:p>
          <w:p w14:paraId="38EDF418" w14:textId="77777777" w:rsidR="00B001F5" w:rsidRDefault="00B001F5" w:rsidP="00B001F5">
            <w:pPr>
              <w:jc w:val="both"/>
            </w:pPr>
            <w:r>
              <w:rPr>
                <w:rFonts w:eastAsia="Garamond-Italic"/>
                <w:iCs/>
                <w:lang w:eastAsia="en-US"/>
              </w:rPr>
              <w:t xml:space="preserve">HYNEK J., JANEČEK V. </w:t>
            </w:r>
            <w:r w:rsidRPr="00B001F5">
              <w:rPr>
                <w:rFonts w:eastAsia="Calibri"/>
                <w:lang w:eastAsia="en-US"/>
              </w:rPr>
              <w:t>The Post-implementation Assessmentof Advanced Technology Utilization. In</w:t>
            </w:r>
            <w:r w:rsidRPr="00B001F5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Garamond-Italic"/>
                <w:i/>
                <w:iCs/>
                <w:lang w:eastAsia="en-US"/>
              </w:rPr>
              <w:t>Journal of Competitiveness</w:t>
            </w:r>
            <w:r>
              <w:rPr>
                <w:rFonts w:eastAsia="Garamond-Italic"/>
                <w:iCs/>
                <w:lang w:eastAsia="en-US"/>
              </w:rPr>
              <w:t xml:space="preserve">. 2012. </w:t>
            </w:r>
            <w:r w:rsidRPr="00B001F5">
              <w:rPr>
                <w:rFonts w:eastAsia="Calibri"/>
                <w:lang w:eastAsia="en-US"/>
              </w:rPr>
              <w:t>Vol. 4, Issue 3, pp. 3-13. ISSN ISSN 1804-171X.</w:t>
            </w:r>
          </w:p>
          <w:p w14:paraId="1BB9FE95" w14:textId="77777777" w:rsidR="00B001F5" w:rsidRDefault="00B001F5" w:rsidP="00B001F5">
            <w:pPr>
              <w:jc w:val="both"/>
            </w:pPr>
            <w:r>
              <w:t xml:space="preserve">JANEČEK, V. a J. HYNEK. Incentive system as a factor of firms´ efficiency improvement. In </w:t>
            </w:r>
            <w:r>
              <w:rPr>
                <w:i/>
                <w:iCs/>
              </w:rPr>
              <w:t>E+M Ekonomie a management</w:t>
            </w:r>
            <w:r>
              <w:t>. 2010, roč. 13, č. 1, s. 76-90. ISSN 1212-3609 (WoS).</w:t>
            </w:r>
          </w:p>
          <w:p w14:paraId="49686701" w14:textId="3EE75AEC" w:rsidR="00B7510B" w:rsidRDefault="00B001F5" w:rsidP="00B001F5">
            <w:pPr>
              <w:jc w:val="both"/>
              <w:rPr>
                <w:b/>
              </w:rPr>
            </w:pPr>
            <w:del w:id="997" w:author="Roman Bobák" w:date="2018-08-19T13:58:00Z">
              <w:r w:rsidDel="003812BF">
                <w:delText>HYNEK, J., JANEČEK, V.</w:delText>
              </w:r>
              <w:r w:rsidRPr="00B001F5" w:rsidDel="003812BF">
                <w:rPr>
                  <w:rFonts w:eastAsia="Calibri"/>
                  <w:bCs/>
                  <w:lang w:eastAsia="en-US"/>
                </w:rPr>
                <w:delText xml:space="preserve"> Advanced Manufacturing Technology Benefits:Expectations vs. Reality. </w:delText>
              </w:r>
              <w:r w:rsidRPr="00B001F5" w:rsidDel="003812BF">
                <w:rPr>
                  <w:rFonts w:eastAsia="Calibri"/>
                  <w:lang w:eastAsia="en-US"/>
                </w:rPr>
                <w:delText xml:space="preserve">In </w:delText>
              </w:r>
              <w:r w:rsidDel="003812BF">
                <w:rPr>
                  <w:i/>
                  <w:color w:val="000000"/>
                </w:rPr>
                <w:delText>ICOSSSE'10 Proceedings of the 9th WSEAS international conference on System science and simulation in engineering</w:delText>
              </w:r>
              <w:r w:rsidRPr="00B001F5" w:rsidDel="003812BF">
                <w:rPr>
                  <w:rFonts w:eastAsia="Calibri"/>
                  <w:lang w:eastAsia="en-US"/>
                </w:rPr>
                <w:delText>. 2010, pp. 444-448. ISBN: 978-960-474-230-1.</w:delText>
              </w:r>
            </w:del>
          </w:p>
        </w:tc>
      </w:tr>
      <w:tr w:rsidR="00B7510B" w14:paraId="5AA70C5D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E82381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65B11AA7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3967" w14:textId="77777777" w:rsidR="00B7510B" w:rsidRDefault="00B7510B" w:rsidP="00B7510B"/>
        </w:tc>
      </w:tr>
      <w:tr w:rsidR="00B7510B" w14:paraId="3F30DDA6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56586AA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18FFAD42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23A67FBD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457F496E" w14:textId="77777777" w:rsidR="00B7510B" w:rsidRDefault="00B7510B" w:rsidP="00B7510B">
            <w:pPr>
              <w:jc w:val="both"/>
            </w:pPr>
          </w:p>
        </w:tc>
      </w:tr>
    </w:tbl>
    <w:p w14:paraId="50B3F73B" w14:textId="77777777" w:rsidR="00B001F5" w:rsidRDefault="00B001F5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</w:tblGrid>
      <w:tr w:rsidR="00B7510B" w14:paraId="2D5C915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32068AE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56F47C2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33F63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41C8FF3C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03123CE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C4B0E4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667073AA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08F1DC76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6DB7B60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3BCED5EE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51E4F254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1A35BE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3309A03C" w14:textId="2A00AD35" w:rsidR="00B7510B" w:rsidRDefault="00E944BE" w:rsidP="00B7510B">
            <w:pPr>
              <w:jc w:val="both"/>
            </w:pPr>
            <w:r>
              <w:t>Juraj S</w:t>
            </w:r>
            <w:r w:rsidR="00B06CA0">
              <w:t>IPKO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354E62E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3B0F3805" w14:textId="77777777" w:rsidR="00B7510B" w:rsidRDefault="00E944BE" w:rsidP="00E944BE">
            <w:r>
              <w:t>prof. Ing. PhD. MBA</w:t>
            </w:r>
          </w:p>
        </w:tc>
      </w:tr>
      <w:tr w:rsidR="00B7510B" w14:paraId="655923DB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7316A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1DD10ACC" w14:textId="77777777" w:rsidR="00B7510B" w:rsidRDefault="00B7510B" w:rsidP="00E944BE">
            <w:pPr>
              <w:jc w:val="both"/>
            </w:pPr>
            <w:r>
              <w:t>19</w:t>
            </w:r>
            <w:r w:rsidR="00E944BE">
              <w:t>52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779805B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E1FC32D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438F67B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F89E30A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7D7EC7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51989356" w14:textId="77777777" w:rsidR="00B7510B" w:rsidRDefault="00B7510B" w:rsidP="00B7510B">
            <w:pPr>
              <w:jc w:val="both"/>
            </w:pPr>
          </w:p>
        </w:tc>
      </w:tr>
      <w:tr w:rsidR="00B7510B" w14:paraId="32B3975C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27C16BB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24D24B1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485676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CDCB0BD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2974FFB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08835DD6" w14:textId="77777777" w:rsidR="00B7510B" w:rsidRDefault="00B7510B" w:rsidP="00B7510B">
            <w:pPr>
              <w:jc w:val="both"/>
            </w:pPr>
          </w:p>
        </w:tc>
      </w:tr>
      <w:tr w:rsidR="00B7510B" w14:paraId="0ECA9596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2EC27C3D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76250580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0550FB6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E944BE" w14:paraId="33F5A7B8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0CD9612E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Slovenská akademie věd</w:t>
            </w:r>
          </w:p>
        </w:tc>
        <w:tc>
          <w:tcPr>
            <w:tcW w:w="1701" w:type="dxa"/>
            <w:gridSpan w:val="4"/>
          </w:tcPr>
          <w:p w14:paraId="0A71D258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pp.</w:t>
            </w:r>
          </w:p>
        </w:tc>
        <w:tc>
          <w:tcPr>
            <w:tcW w:w="1563" w:type="dxa"/>
            <w:gridSpan w:val="4"/>
          </w:tcPr>
          <w:p w14:paraId="4B9F2906" w14:textId="77777777" w:rsidR="00E944BE" w:rsidRDefault="00E944BE" w:rsidP="00E944BE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B7510B" w14:paraId="6B0633EF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722FFDD4" w14:textId="77777777" w:rsidR="00B7510B" w:rsidRDefault="00B7510B" w:rsidP="00B7510B">
            <w:pPr>
              <w:jc w:val="both"/>
            </w:pPr>
          </w:p>
        </w:tc>
        <w:tc>
          <w:tcPr>
            <w:tcW w:w="1701" w:type="dxa"/>
            <w:gridSpan w:val="4"/>
          </w:tcPr>
          <w:p w14:paraId="3629B2DD" w14:textId="77777777" w:rsidR="00B7510B" w:rsidRDefault="00B7510B" w:rsidP="00B7510B">
            <w:pPr>
              <w:jc w:val="both"/>
            </w:pPr>
          </w:p>
        </w:tc>
        <w:tc>
          <w:tcPr>
            <w:tcW w:w="1563" w:type="dxa"/>
            <w:gridSpan w:val="4"/>
          </w:tcPr>
          <w:p w14:paraId="78BFA412" w14:textId="77777777" w:rsidR="00B7510B" w:rsidRDefault="00B7510B" w:rsidP="00B7510B">
            <w:pPr>
              <w:jc w:val="both"/>
            </w:pPr>
          </w:p>
        </w:tc>
      </w:tr>
      <w:tr w:rsidR="00B7510B" w14:paraId="5EB48B9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68033927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3AE8C167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4F5B4A49" w14:textId="77777777" w:rsidR="00E944BE" w:rsidRDefault="00E944BE" w:rsidP="00E944BE">
            <w:r w:rsidRPr="00582762">
              <w:rPr>
                <w:b/>
              </w:rPr>
              <w:t>1979</w:t>
            </w:r>
            <w:r>
              <w:tab/>
              <w:t xml:space="preserve">           </w:t>
            </w:r>
            <w:r>
              <w:rPr>
                <w:spacing w:val="-3"/>
                <w:lang w:val="sk-SK"/>
              </w:rPr>
              <w:t xml:space="preserve">Ekonomická univerzita v Bratislave, Obchodná fakulta, špecializácia: zahraničný obchod, </w:t>
            </w:r>
            <w:r w:rsidRPr="00582762">
              <w:rPr>
                <w:b/>
                <w:spacing w:val="-3"/>
                <w:lang w:val="sk-SK"/>
              </w:rPr>
              <w:t>Ing.</w:t>
            </w:r>
          </w:p>
          <w:p w14:paraId="7C3DC216" w14:textId="77777777" w:rsidR="00E944BE" w:rsidRDefault="00E944BE" w:rsidP="00E944BE">
            <w:r w:rsidRPr="00582762">
              <w:rPr>
                <w:b/>
              </w:rPr>
              <w:t>1985</w:t>
            </w:r>
            <w:r>
              <w:tab/>
              <w:t xml:space="preserve">           </w:t>
            </w:r>
            <w:r>
              <w:rPr>
                <w:spacing w:val="-3"/>
                <w:lang w:val="sk-SK"/>
              </w:rPr>
              <w:t xml:space="preserve">Ekonomická univerzita v Bratislave, Obchodná fakulta, špecializácia: zahraničný obchod, </w:t>
            </w:r>
            <w:r w:rsidRPr="00582762">
              <w:rPr>
                <w:b/>
                <w:spacing w:val="-3"/>
                <w:lang w:val="sk-SK"/>
              </w:rPr>
              <w:t>PhD.</w:t>
            </w:r>
          </w:p>
          <w:p w14:paraId="684BB196" w14:textId="77777777" w:rsidR="00B7510B" w:rsidRPr="00582762" w:rsidRDefault="00E944BE" w:rsidP="00582762">
            <w:pPr>
              <w:widowControl w:val="0"/>
              <w:tabs>
                <w:tab w:val="left" w:pos="-1440"/>
                <w:tab w:val="left" w:pos="-720"/>
              </w:tabs>
              <w:suppressAutoHyphens/>
              <w:autoSpaceDE w:val="0"/>
              <w:autoSpaceDN w:val="0"/>
              <w:adjustRightInd w:val="0"/>
              <w:spacing w:line="240" w:lineRule="atLeast"/>
              <w:ind w:right="-340"/>
            </w:pPr>
            <w:r w:rsidRPr="00582762">
              <w:rPr>
                <w:b/>
                <w:spacing w:val="-3"/>
                <w:lang w:val="sk-SK"/>
              </w:rPr>
              <w:t>1991</w:t>
            </w:r>
            <w:r>
              <w:rPr>
                <w:spacing w:val="-3"/>
                <w:lang w:val="sk-SK"/>
              </w:rPr>
              <w:t xml:space="preserve">                  U.S. Business School v Prahe/Rochester Institute of Technology, MBA, Master of Business </w:t>
            </w:r>
            <w:r>
              <w:rPr>
                <w:spacing w:val="-3"/>
                <w:lang w:val="sk-SK"/>
              </w:rPr>
              <w:br/>
              <w:t xml:space="preserve">                          Administration (</w:t>
            </w:r>
            <w:r w:rsidRPr="00582762">
              <w:rPr>
                <w:b/>
                <w:spacing w:val="-3"/>
                <w:lang w:val="sk-SK"/>
              </w:rPr>
              <w:t>MBA</w:t>
            </w:r>
            <w:r>
              <w:rPr>
                <w:spacing w:val="-3"/>
                <w:lang w:val="sk-SK"/>
              </w:rPr>
              <w:t>)</w:t>
            </w:r>
          </w:p>
        </w:tc>
      </w:tr>
      <w:tr w:rsidR="00B7510B" w14:paraId="3ABB02D1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E50543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6E81F453" w14:textId="77777777" w:rsidTr="00B7510B">
        <w:trPr>
          <w:gridAfter w:val="1"/>
          <w:wAfter w:w="30" w:type="dxa"/>
          <w:trHeight w:val="1297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3367E10C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</w:rPr>
              <w:t>1980-1991</w:t>
            </w:r>
            <w:r>
              <w:t xml:space="preserve">        </w:t>
            </w:r>
            <w:r>
              <w:rPr>
                <w:spacing w:val="-3"/>
                <w:lang w:val="sk-SK"/>
              </w:rPr>
              <w:t>Ekonomická univerzita v Bratislave, Obchodná fakulta, odborný asistent, docent</w:t>
            </w:r>
          </w:p>
          <w:p w14:paraId="33314A06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1994-2000</w:t>
            </w:r>
            <w:r>
              <w:rPr>
                <w:spacing w:val="-3"/>
                <w:lang w:val="sk-SK"/>
              </w:rPr>
              <w:t xml:space="preserve">         Ministerstvo financií Slovenskej republiky, riaditeľ, odbor medzinárodných vzťahov</w:t>
            </w:r>
          </w:p>
          <w:p w14:paraId="04F198A8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2000-2006</w:t>
            </w:r>
            <w:r>
              <w:rPr>
                <w:spacing w:val="-3"/>
                <w:lang w:val="sk-SK"/>
              </w:rPr>
              <w:t xml:space="preserve">         Medzinárodný menový fond, Washington, D.C., USA, poradca výkonného riaditeľa, Belgická </w:t>
            </w:r>
            <w:r>
              <w:rPr>
                <w:spacing w:val="-3"/>
                <w:lang w:val="sk-SK"/>
              </w:rPr>
              <w:br/>
              <w:t xml:space="preserve">                           konštituencia</w:t>
            </w:r>
          </w:p>
          <w:p w14:paraId="437A1BA7" w14:textId="77777777" w:rsidR="00E944BE" w:rsidRDefault="00E944BE" w:rsidP="00E944BE">
            <w:pPr>
              <w:rPr>
                <w:spacing w:val="-3"/>
                <w:lang w:val="sk-SK"/>
              </w:rPr>
            </w:pPr>
            <w:r w:rsidRPr="00582762">
              <w:rPr>
                <w:b/>
              </w:rPr>
              <w:t>2006-2013</w:t>
            </w:r>
            <w:r>
              <w:t xml:space="preserve">        </w:t>
            </w:r>
            <w:r>
              <w:rPr>
                <w:spacing w:val="-3"/>
                <w:lang w:val="sk-SK"/>
              </w:rPr>
              <w:t>City</w:t>
            </w:r>
            <w:r>
              <w:rPr>
                <w:b/>
                <w:spacing w:val="-3"/>
                <w:lang w:val="sk-SK"/>
              </w:rPr>
              <w:t xml:space="preserve"> </w:t>
            </w:r>
            <w:r>
              <w:rPr>
                <w:spacing w:val="-3"/>
                <w:lang w:val="sk-SK"/>
              </w:rPr>
              <w:t>University, Vysoká škola mamažmentu, Trenčín, docent</w:t>
            </w:r>
          </w:p>
          <w:p w14:paraId="3E83BF78" w14:textId="77777777" w:rsidR="00E944BE" w:rsidRDefault="00E944BE" w:rsidP="00E944BE">
            <w:pPr>
              <w:rPr>
                <w:lang w:val="sk-SK"/>
              </w:rPr>
            </w:pPr>
            <w:r w:rsidRPr="00582762">
              <w:rPr>
                <w:b/>
                <w:spacing w:val="-3"/>
                <w:lang w:val="sk-SK"/>
              </w:rPr>
              <w:t>2007-2013</w:t>
            </w:r>
            <w:r>
              <w:rPr>
                <w:spacing w:val="-3"/>
                <w:lang w:val="sk-SK"/>
              </w:rPr>
              <w:t xml:space="preserve">         </w:t>
            </w:r>
            <w:r>
              <w:rPr>
                <w:lang w:val="sk-SK"/>
              </w:rPr>
              <w:t>Národná banka Slovenska, Bratislava, poradca guvernéra</w:t>
            </w:r>
          </w:p>
          <w:p w14:paraId="5F55245A" w14:textId="77777777" w:rsidR="00E944BE" w:rsidRDefault="00E944BE" w:rsidP="00E944BE">
            <w:pPr>
              <w:rPr>
                <w:lang w:val="sk-SK"/>
              </w:rPr>
            </w:pPr>
            <w:r w:rsidRPr="00582762">
              <w:rPr>
                <w:b/>
                <w:lang w:val="sk-SK"/>
              </w:rPr>
              <w:t>2009-2015</w:t>
            </w:r>
            <w:r>
              <w:rPr>
                <w:lang w:val="sk-SK"/>
              </w:rPr>
              <w:t xml:space="preserve">        </w:t>
            </w:r>
            <w:r>
              <w:rPr>
                <w:spacing w:val="-3"/>
                <w:lang w:val="sk-SK"/>
              </w:rPr>
              <w:t xml:space="preserve">Paneurópska vysoká škola, </w:t>
            </w:r>
            <w:r>
              <w:rPr>
                <w:lang w:val="sk-SK"/>
              </w:rPr>
              <w:t>Fakulta ekonomiky a podnikania, docent</w:t>
            </w:r>
          </w:p>
          <w:p w14:paraId="60606EA7" w14:textId="77777777" w:rsidR="00B7510B" w:rsidRDefault="00E944BE" w:rsidP="00E944BE">
            <w:pPr>
              <w:jc w:val="both"/>
            </w:pPr>
            <w:r w:rsidRPr="00582762">
              <w:rPr>
                <w:b/>
                <w:lang w:val="sk-SK"/>
              </w:rPr>
              <w:t>2014-dosud</w:t>
            </w:r>
            <w:r>
              <w:rPr>
                <w:lang w:val="sk-SK"/>
              </w:rPr>
              <w:t xml:space="preserve">      Slovenská akadémia vide, Ekonomický ústav, riaditel</w:t>
            </w:r>
          </w:p>
        </w:tc>
      </w:tr>
      <w:tr w:rsidR="00B7510B" w14:paraId="6274C7EF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A87176E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B9A936D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416ACD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4F191D8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5EC99407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0C11" w14:textId="77777777" w:rsidR="00B7510B" w:rsidRDefault="00E944BE" w:rsidP="00B7510B">
            <w:r>
              <w:t>Zahraniční obchod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C5C3" w14:textId="77777777" w:rsidR="00B7510B" w:rsidRDefault="00E944BE" w:rsidP="00582762">
            <w:pPr>
              <w:jc w:val="both"/>
            </w:pPr>
            <w:r>
              <w:t>199</w:t>
            </w:r>
            <w:r w:rsidR="00582762"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9EA9" w14:textId="77777777" w:rsidR="00B7510B" w:rsidRDefault="00E944BE" w:rsidP="00B7510B">
            <w:pPr>
              <w:jc w:val="both"/>
            </w:pPr>
            <w:r>
              <w:t>EU v Bratislavě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D1C848D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A15CFD0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1D26069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46AF2BFB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640C25B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D6D19E4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D870AFB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2024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E092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EC34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7510B" w14:paraId="79EAC630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9A5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7F4" w14:textId="77777777" w:rsidR="00B7510B" w:rsidRDefault="00B7510B" w:rsidP="00E944BE">
            <w:pPr>
              <w:jc w:val="both"/>
            </w:pPr>
            <w:r>
              <w:t>201</w:t>
            </w:r>
            <w:r w:rsidR="00E944BE"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3C0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7D1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6546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BB20EB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363C5FCF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3EC2121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047418E3" w14:textId="77777777" w:rsidTr="00E944BE">
        <w:trPr>
          <w:gridAfter w:val="1"/>
          <w:wAfter w:w="30" w:type="dxa"/>
          <w:trHeight w:val="507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5345A2C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8BC1082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74EB7A3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3B243D99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1D20932" w14:textId="77777777" w:rsidR="00E944BE" w:rsidRDefault="00E944BE" w:rsidP="00E944BE">
            <w:pPr>
              <w:jc w:val="both"/>
              <w:rPr>
                <w:i/>
              </w:rPr>
            </w:pPr>
            <w:r>
              <w:t xml:space="preserve">BELÁS, J., SIPKO, J., BILAN, Y. Regional Aspects of Business Environment Creation in the SME Segment in Slovakia. In </w:t>
            </w:r>
            <w:r>
              <w:rPr>
                <w:i/>
                <w:iCs/>
              </w:rPr>
              <w:t>Mediterranean Journal of Social Sciences</w:t>
            </w:r>
            <w:r>
              <w:t xml:space="preserve">, 2015, roč. 6, č. 3, s. 637-645. ISSN 2039-9340. </w:t>
            </w:r>
          </w:p>
          <w:p w14:paraId="61B77EF5" w14:textId="77777777" w:rsidR="00E944BE" w:rsidRDefault="00E944BE" w:rsidP="00E944BE">
            <w:pPr>
              <w:jc w:val="both"/>
              <w:rPr>
                <w:i/>
              </w:rPr>
            </w:pPr>
            <w:r>
              <w:t xml:space="preserve">BELÁS, J., </w:t>
            </w:r>
            <w:hyperlink r:id="rId39" w:tooltip="Show author details" w:history="1">
              <w:r>
                <w:rPr>
                  <w:rStyle w:val="Hypertextovodkaz"/>
                </w:rPr>
                <w:t>BILAN, Y.</w:t>
              </w:r>
            </w:hyperlink>
            <w:r>
              <w:t xml:space="preserve">, </w:t>
            </w:r>
            <w:hyperlink r:id="rId40" w:tooltip="Show author details" w:history="1">
              <w:r>
                <w:rPr>
                  <w:rStyle w:val="Hypertextovodkaz"/>
                </w:rPr>
                <w:t>DEMJAN, V.</w:t>
              </w:r>
            </w:hyperlink>
            <w:r>
              <w:t xml:space="preserve">, </w:t>
            </w:r>
            <w:hyperlink r:id="rId41" w:tooltip="Show author details" w:history="1">
              <w:r>
                <w:rPr>
                  <w:rStyle w:val="Hypertextovodkaz"/>
                </w:rPr>
                <w:t>SIPKO, J.</w:t>
              </w:r>
            </w:hyperlink>
            <w:r>
              <w:t xml:space="preserve"> </w:t>
            </w:r>
            <w:r>
              <w:rPr>
                <w:lang w:val="en-US"/>
              </w:rPr>
              <w:t>Entrepreneurship in SME segment: case study from the Czech Republic and Slovakia. In</w:t>
            </w:r>
            <w:r>
              <w:rPr>
                <w:i/>
                <w:lang w:val="en-US"/>
              </w:rPr>
              <w:t xml:space="preserve"> Amfiteatru economic</w:t>
            </w:r>
            <w:r>
              <w:rPr>
                <w:lang w:val="en-US"/>
              </w:rPr>
              <w:t>. 2015, vol. 17, no. 38, p. 308-326. ISSN 1582-9146.</w:t>
            </w:r>
          </w:p>
          <w:p w14:paraId="578E54E5" w14:textId="77777777" w:rsidR="00E944BE" w:rsidRDefault="00E944BE" w:rsidP="00E944BE">
            <w:pPr>
              <w:jc w:val="both"/>
              <w:rPr>
                <w:i/>
              </w:rPr>
            </w:pPr>
            <w:r>
              <w:rPr>
                <w:lang w:val="en-US"/>
              </w:rPr>
              <w:t xml:space="preserve">SIPKO, J., DUDÁŠ, T., CSABAY. M. </w:t>
            </w:r>
            <w:r>
              <w:rPr>
                <w:i/>
                <w:lang w:val="en-US"/>
              </w:rPr>
              <w:t xml:space="preserve">International economics and </w:t>
            </w:r>
            <w:r>
              <w:rPr>
                <w:lang w:val="en-US"/>
              </w:rPr>
              <w:t>Praha: Wolters Kluwer, 2014. 207 s. ISBN 978-80-7478-571-9.</w:t>
            </w:r>
          </w:p>
          <w:p w14:paraId="0A5BB182" w14:textId="77777777" w:rsidR="00E944BE" w:rsidRDefault="00E944BE" w:rsidP="00E944BE">
            <w:pPr>
              <w:jc w:val="both"/>
              <w:rPr>
                <w:i/>
              </w:rPr>
            </w:pPr>
            <w:r>
              <w:rPr>
                <w:lang w:val="en-US"/>
              </w:rPr>
              <w:t xml:space="preserve">SIPKO, J. Imbalances and debt crisis in the Euro area. In </w:t>
            </w:r>
            <w:r>
              <w:rPr>
                <w:i/>
                <w:lang w:val="en-US"/>
              </w:rPr>
              <w:t>Ekonomický časopis</w:t>
            </w:r>
            <w:r>
              <w:rPr>
                <w:lang w:val="en-US"/>
              </w:rPr>
              <w:t>. 2014, roč. 62, č. 3, s. 265-284. ISSN 0013-3035.</w:t>
            </w:r>
          </w:p>
          <w:p w14:paraId="7AB5734F" w14:textId="77777777" w:rsidR="00E944BE" w:rsidRDefault="0033230F" w:rsidP="00E944BE">
            <w:pPr>
              <w:jc w:val="both"/>
              <w:rPr>
                <w:i/>
              </w:rPr>
            </w:pPr>
            <w:hyperlink r:id="rId42" w:tooltip="Show author details" w:history="1">
              <w:r w:rsidR="00E944BE">
                <w:rPr>
                  <w:rStyle w:val="Hypertextovodkaz"/>
                </w:rPr>
                <w:t>MAJKOVÁ, M.S.</w:t>
              </w:r>
            </w:hyperlink>
            <w:r w:rsidR="00E944BE">
              <w:t xml:space="preserve">, </w:t>
            </w:r>
            <w:hyperlink r:id="rId43" w:tooltip="Show author details" w:history="1">
              <w:r w:rsidR="00E944BE">
                <w:rPr>
                  <w:rStyle w:val="Hypertextovodkaz"/>
                </w:rPr>
                <w:t>SOLÍK, J.</w:t>
              </w:r>
            </w:hyperlink>
            <w:r w:rsidR="00E944BE">
              <w:t xml:space="preserve">, </w:t>
            </w:r>
            <w:hyperlink r:id="rId44" w:tooltip="Show author details" w:history="1">
              <w:r w:rsidR="00E944BE">
                <w:rPr>
                  <w:rStyle w:val="Hypertextovodkaz"/>
                </w:rPr>
                <w:t>SIPKO, J.</w:t>
              </w:r>
            </w:hyperlink>
            <w:r w:rsidR="00E944BE">
              <w:t>. The analysis of chosen business obstacles and problems with the financing of young entrepreneurs in Slovakia</w:t>
            </w:r>
            <w:r w:rsidR="00E944BE">
              <w:rPr>
                <w:rStyle w:val="documenttype2"/>
              </w:rPr>
              <w:t> </w:t>
            </w:r>
            <w:r w:rsidR="00E944BE">
              <w:t xml:space="preserve">. In </w:t>
            </w:r>
            <w:hyperlink r:id="rId45" w:tooltip="Go to the information page for this source" w:history="1">
              <w:r w:rsidR="00E944BE">
                <w:rPr>
                  <w:rStyle w:val="Hypertextovodkaz"/>
                  <w:i/>
                </w:rPr>
                <w:t>Economics and Sociology</w:t>
              </w:r>
            </w:hyperlink>
            <w:r w:rsidR="00E944BE">
              <w:t>, 2014, roč. 7, č. 3, s. 90-103. ISSN 2071-789X.</w:t>
            </w:r>
          </w:p>
          <w:p w14:paraId="1E15888D" w14:textId="3E6AF363" w:rsidR="00B7510B" w:rsidRDefault="00E944BE" w:rsidP="00E944BE">
            <w:pPr>
              <w:jc w:val="both"/>
              <w:rPr>
                <w:b/>
              </w:rPr>
            </w:pPr>
            <w:del w:id="998" w:author="Roman Bobák" w:date="2018-08-19T13:59:00Z">
              <w:r w:rsidDel="003812BF">
                <w:rPr>
                  <w:lang w:val="en-US"/>
                </w:rPr>
                <w:delText xml:space="preserve">SIPKOVÁ, L., SIPKO, J. </w:delText>
              </w:r>
              <w:r w:rsidDel="003812BF">
                <w:rPr>
                  <w:bCs/>
                  <w:color w:val="333333"/>
                </w:rPr>
                <w:delText xml:space="preserve">Wage levels in the regions of the Slovak Republic. In </w:delText>
              </w:r>
              <w:r w:rsidDel="003812BF">
                <w:rPr>
                  <w:i/>
                  <w:color w:val="333333"/>
                </w:rPr>
                <w:delText>SOCIALNY KAPITAL, LUDSKY KAPITAL A CHUDOBA V REGIONOCH SLOVENSKA: SCIENTIFIC CONFERENCE PROCEEDINGS</w:delText>
              </w:r>
              <w:r w:rsidDel="003812BF">
                <w:rPr>
                  <w:lang w:val="en-US"/>
                </w:rPr>
                <w:delText xml:space="preserve">, 2010. s. 51-66. ISBN </w:delText>
              </w:r>
              <w:r w:rsidDel="003812BF">
                <w:rPr>
                  <w:color w:val="333333"/>
                </w:rPr>
                <w:delText>978-80-553-0573-8</w:delText>
              </w:r>
              <w:r w:rsidDel="003812BF">
                <w:rPr>
                  <w:lang w:val="en-US"/>
                </w:rPr>
                <w:delText>.</w:delText>
              </w:r>
            </w:del>
          </w:p>
        </w:tc>
      </w:tr>
      <w:tr w:rsidR="00B7510B" w14:paraId="79F2531A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5BEF25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04C2DA36" w14:textId="77777777" w:rsidTr="00B7510B">
        <w:trPr>
          <w:trHeight w:val="32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059A" w14:textId="77777777" w:rsidR="00B7510B" w:rsidRDefault="00B7510B" w:rsidP="00B7510B"/>
        </w:tc>
      </w:tr>
      <w:tr w:rsidR="00B7510B" w14:paraId="0193D8EC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423A075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473921AC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75CDA7BC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6DA8D8D8" w14:textId="77777777" w:rsidR="00B7510B" w:rsidRDefault="00B7510B" w:rsidP="00B7510B">
            <w:pPr>
              <w:jc w:val="both"/>
            </w:pPr>
          </w:p>
        </w:tc>
      </w:tr>
    </w:tbl>
    <w:p w14:paraId="1FF5925B" w14:textId="77777777" w:rsidR="00E944BE" w:rsidRDefault="00E944BE">
      <w:r>
        <w:br w:type="page"/>
      </w:r>
    </w:p>
    <w:tbl>
      <w:tblPr>
        <w:tblW w:w="935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425"/>
        <w:gridCol w:w="405"/>
        <w:gridCol w:w="1722"/>
        <w:gridCol w:w="141"/>
        <w:gridCol w:w="851"/>
        <w:gridCol w:w="850"/>
        <w:gridCol w:w="142"/>
        <w:gridCol w:w="567"/>
        <w:gridCol w:w="142"/>
        <w:gridCol w:w="77"/>
        <w:gridCol w:w="632"/>
        <w:gridCol w:w="567"/>
        <w:gridCol w:w="287"/>
        <w:gridCol w:w="30"/>
        <w:tblGridChange w:id="999">
          <w:tblGrid>
            <w:gridCol w:w="252"/>
            <w:gridCol w:w="2266"/>
            <w:gridCol w:w="425"/>
            <w:gridCol w:w="405"/>
            <w:gridCol w:w="1722"/>
            <w:gridCol w:w="141"/>
            <w:gridCol w:w="851"/>
            <w:gridCol w:w="850"/>
            <w:gridCol w:w="142"/>
            <w:gridCol w:w="567"/>
            <w:gridCol w:w="142"/>
            <w:gridCol w:w="77"/>
            <w:gridCol w:w="632"/>
            <w:gridCol w:w="567"/>
            <w:gridCol w:w="287"/>
            <w:gridCol w:w="30"/>
            <w:gridCol w:w="252"/>
          </w:tblGrid>
        </w:tblGridChange>
      </w:tblGrid>
      <w:tr w:rsidR="00B7510B" w14:paraId="2EC2A87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14:paraId="2AFC5E84" w14:textId="77777777" w:rsidR="00B7510B" w:rsidRPr="006B64D1" w:rsidRDefault="00B7510B" w:rsidP="00B7510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F-V</w:t>
            </w:r>
            <w:r w:rsidRPr="006B64D1">
              <w:rPr>
                <w:b/>
                <w:sz w:val="26"/>
                <w:szCs w:val="26"/>
              </w:rPr>
              <w:t xml:space="preserve"> – Personální zabezpečení </w:t>
            </w:r>
            <w:r>
              <w:rPr>
                <w:b/>
                <w:sz w:val="26"/>
                <w:szCs w:val="26"/>
              </w:rPr>
              <w:t>– akademičtí pracovníci</w:t>
            </w:r>
          </w:p>
        </w:tc>
      </w:tr>
      <w:tr w:rsidR="00B7510B" w14:paraId="78219DD1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CC48E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1B9D2F05" w14:textId="77777777" w:rsidR="00B7510B" w:rsidRDefault="00B7510B" w:rsidP="00B7510B">
            <w:pPr>
              <w:jc w:val="both"/>
            </w:pPr>
            <w:r>
              <w:t>Univerzita Tomáše Bati ve Zlíně</w:t>
            </w:r>
          </w:p>
        </w:tc>
      </w:tr>
      <w:tr w:rsidR="00B7510B" w14:paraId="1F2AD2BC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CB0544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808" w:type="dxa"/>
            <w:gridSpan w:val="13"/>
            <w:tcBorders>
              <w:top w:val="single" w:sz="4" w:space="0" w:color="auto"/>
            </w:tcBorders>
          </w:tcPr>
          <w:p w14:paraId="539F3E6E" w14:textId="77777777" w:rsidR="00B7510B" w:rsidRDefault="00B7510B" w:rsidP="00B7510B">
            <w:pPr>
              <w:jc w:val="both"/>
            </w:pPr>
            <w:r>
              <w:t>Fakulta managementu a ekonomiky</w:t>
            </w:r>
          </w:p>
        </w:tc>
      </w:tr>
      <w:tr w:rsidR="00B7510B" w14:paraId="24A0C612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8E348CB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</w:tc>
        <w:tc>
          <w:tcPr>
            <w:tcW w:w="6808" w:type="dxa"/>
            <w:gridSpan w:val="13"/>
          </w:tcPr>
          <w:p w14:paraId="526C6D0F" w14:textId="77777777" w:rsidR="00B7510B" w:rsidRDefault="00B7510B" w:rsidP="00B7510B">
            <w:pPr>
              <w:jc w:val="both"/>
            </w:pPr>
            <w:r>
              <w:t>Management a ekonomika podniku</w:t>
            </w:r>
          </w:p>
        </w:tc>
      </w:tr>
      <w:tr w:rsidR="00B7510B" w14:paraId="6AD05ACF" w14:textId="77777777" w:rsidTr="00B7510B">
        <w:trPr>
          <w:gridAfter w:val="1"/>
          <w:wAfter w:w="30" w:type="dxa"/>
        </w:trPr>
        <w:tc>
          <w:tcPr>
            <w:tcW w:w="2518" w:type="dxa"/>
            <w:shd w:val="clear" w:color="auto" w:fill="F7CAAC"/>
          </w:tcPr>
          <w:p w14:paraId="46DB706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7"/>
          </w:tcPr>
          <w:p w14:paraId="6B745E1C" w14:textId="14F29F0A" w:rsidR="00B7510B" w:rsidRDefault="00E944BE" w:rsidP="00B7510B">
            <w:pPr>
              <w:jc w:val="both"/>
            </w:pPr>
            <w:r>
              <w:t>Miroslav Ž</w:t>
            </w:r>
            <w:r w:rsidR="00B06CA0">
              <w:t>IŽKA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A4B3C9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563" w:type="dxa"/>
            <w:gridSpan w:val="4"/>
          </w:tcPr>
          <w:p w14:paraId="635FBC86" w14:textId="77777777" w:rsidR="00B7510B" w:rsidRDefault="00B7510B" w:rsidP="00B7510B">
            <w:pPr>
              <w:jc w:val="both"/>
            </w:pPr>
            <w:r>
              <w:t>prof. Ing. PhD.</w:t>
            </w:r>
          </w:p>
        </w:tc>
      </w:tr>
      <w:tr w:rsidR="00B7510B" w14:paraId="271DCD72" w14:textId="77777777" w:rsidTr="00B7510B">
        <w:trPr>
          <w:gridAfter w:val="1"/>
          <w:wAfter w:w="30" w:type="dxa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7CAAC"/>
          </w:tcPr>
          <w:p w14:paraId="5638BA3F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</w:tcPr>
          <w:p w14:paraId="594DF740" w14:textId="77777777" w:rsidR="00B7510B" w:rsidRDefault="00B7510B" w:rsidP="00B7510B">
            <w:pPr>
              <w:jc w:val="both"/>
            </w:pPr>
            <w:r>
              <w:t>1960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F7CAAC"/>
          </w:tcPr>
          <w:p w14:paraId="1F132F77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E109A35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DF8C30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B5E292C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65E6A1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3F186D16" w14:textId="77777777" w:rsidR="00B7510B" w:rsidRDefault="00B7510B" w:rsidP="00B7510B">
            <w:pPr>
              <w:jc w:val="both"/>
            </w:pPr>
          </w:p>
        </w:tc>
      </w:tr>
      <w:tr w:rsidR="00B7510B" w14:paraId="71B547E2" w14:textId="77777777" w:rsidTr="00B7510B">
        <w:trPr>
          <w:gridAfter w:val="1"/>
          <w:wAfter w:w="30" w:type="dxa"/>
        </w:trPr>
        <w:tc>
          <w:tcPr>
            <w:tcW w:w="5070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14:paraId="3D5F49D5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vztahu k součásti VŠ, na které probíhá řízení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BA04BCC" w14:textId="77777777" w:rsidR="00B7510B" w:rsidRDefault="00B7510B" w:rsidP="00B7510B">
            <w:pPr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1F88754D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108DA8C" w14:textId="77777777" w:rsidR="00B7510B" w:rsidRDefault="00B7510B" w:rsidP="00B7510B">
            <w:pPr>
              <w:jc w:val="both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5BB502F3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14:paraId="4A3F192A" w14:textId="77777777" w:rsidR="00B7510B" w:rsidRDefault="00B7510B" w:rsidP="00B7510B">
            <w:pPr>
              <w:jc w:val="both"/>
            </w:pPr>
          </w:p>
        </w:tc>
      </w:tr>
      <w:tr w:rsidR="00B7510B" w14:paraId="27706BCA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  <w:shd w:val="clear" w:color="auto" w:fill="F7CAAC"/>
          </w:tcPr>
          <w:p w14:paraId="52938AF5" w14:textId="77777777" w:rsidR="00B7510B" w:rsidRDefault="00B7510B" w:rsidP="00B7510B">
            <w:pPr>
              <w:jc w:val="both"/>
            </w:pPr>
            <w:r>
              <w:rPr>
                <w:b/>
              </w:rPr>
              <w:t>Další současná působení jako akademický pracovník na VŠ</w:t>
            </w:r>
          </w:p>
        </w:tc>
        <w:tc>
          <w:tcPr>
            <w:tcW w:w="1701" w:type="dxa"/>
            <w:gridSpan w:val="4"/>
            <w:shd w:val="clear" w:color="auto" w:fill="F7CAAC"/>
          </w:tcPr>
          <w:p w14:paraId="0146BB8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563" w:type="dxa"/>
            <w:gridSpan w:val="4"/>
            <w:shd w:val="clear" w:color="auto" w:fill="F7CAAC"/>
          </w:tcPr>
          <w:p w14:paraId="11954B24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7510B" w14:paraId="46EB2862" w14:textId="77777777" w:rsidTr="00B7510B">
        <w:trPr>
          <w:gridAfter w:val="1"/>
          <w:wAfter w:w="30" w:type="dxa"/>
        </w:trPr>
        <w:tc>
          <w:tcPr>
            <w:tcW w:w="6062" w:type="dxa"/>
            <w:gridSpan w:val="6"/>
          </w:tcPr>
          <w:p w14:paraId="1EE3DCD8" w14:textId="77777777" w:rsidR="00B7510B" w:rsidRDefault="00E944BE" w:rsidP="00B7510B">
            <w:pPr>
              <w:jc w:val="both"/>
            </w:pPr>
            <w:r>
              <w:t>Ekonomická fakulta TU v Liberci</w:t>
            </w:r>
          </w:p>
        </w:tc>
        <w:tc>
          <w:tcPr>
            <w:tcW w:w="1701" w:type="dxa"/>
            <w:gridSpan w:val="4"/>
          </w:tcPr>
          <w:p w14:paraId="269C0BFF" w14:textId="77777777" w:rsidR="00B7510B" w:rsidRDefault="00B7510B" w:rsidP="00E944BE">
            <w:pPr>
              <w:jc w:val="both"/>
            </w:pPr>
            <w:r>
              <w:t xml:space="preserve">PP </w:t>
            </w:r>
          </w:p>
        </w:tc>
        <w:tc>
          <w:tcPr>
            <w:tcW w:w="1563" w:type="dxa"/>
            <w:gridSpan w:val="4"/>
          </w:tcPr>
          <w:p w14:paraId="4B84F656" w14:textId="77777777" w:rsidR="00B7510B" w:rsidRDefault="00E944BE" w:rsidP="00B7510B">
            <w:pPr>
              <w:jc w:val="both"/>
            </w:pPr>
            <w:r>
              <w:t>40</w:t>
            </w:r>
          </w:p>
        </w:tc>
      </w:tr>
      <w:tr w:rsidR="00B7510B" w14:paraId="2AEA2CE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shd w:val="clear" w:color="auto" w:fill="F7CAAC"/>
          </w:tcPr>
          <w:p w14:paraId="4678FF62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Údaje o oboru vzdělání na VŠ </w:t>
            </w:r>
          </w:p>
        </w:tc>
      </w:tr>
      <w:tr w:rsidR="00B7510B" w14:paraId="2065431A" w14:textId="77777777" w:rsidTr="00B7510B">
        <w:trPr>
          <w:gridAfter w:val="1"/>
          <w:wAfter w:w="30" w:type="dxa"/>
          <w:trHeight w:val="842"/>
        </w:trPr>
        <w:tc>
          <w:tcPr>
            <w:tcW w:w="9326" w:type="dxa"/>
            <w:gridSpan w:val="14"/>
            <w:shd w:val="clear" w:color="auto" w:fill="auto"/>
          </w:tcPr>
          <w:p w14:paraId="74C8FBF2" w14:textId="77777777" w:rsidR="00E944BE" w:rsidRDefault="00E944BE" w:rsidP="00E944BE">
            <w:pPr>
              <w:rPr>
                <w:bCs/>
              </w:rPr>
            </w:pPr>
            <w:r w:rsidRPr="00582762">
              <w:rPr>
                <w:b/>
              </w:rPr>
              <w:t xml:space="preserve">1997 </w:t>
            </w:r>
            <w:r>
              <w:t xml:space="preserve">                   TU v Li</w:t>
            </w:r>
            <w:r w:rsidR="00582762">
              <w:t>berci Hospodářská fakulta, (</w:t>
            </w:r>
            <w:r w:rsidRPr="00582762">
              <w:rPr>
                <w:b/>
                <w:bCs/>
              </w:rPr>
              <w:t>Ing.</w:t>
            </w:r>
            <w:r>
              <w:rPr>
                <w:bCs/>
              </w:rPr>
              <w:t>)</w:t>
            </w:r>
            <w:r>
              <w:t xml:space="preserve">                                   </w:t>
            </w:r>
          </w:p>
          <w:p w14:paraId="5D7659F0" w14:textId="77777777" w:rsidR="00B7510B" w:rsidRPr="00582762" w:rsidRDefault="00E944BE" w:rsidP="00582762">
            <w:r w:rsidRPr="00582762">
              <w:rPr>
                <w:b/>
              </w:rPr>
              <w:t>2002</w:t>
            </w:r>
            <w:r>
              <w:t xml:space="preserve">                    TU v Liberci Hospodářská fakulta, (</w:t>
            </w:r>
            <w:r w:rsidRPr="00582762">
              <w:rPr>
                <w:b/>
                <w:bCs/>
              </w:rPr>
              <w:t>Ph.D.</w:t>
            </w:r>
            <w:r>
              <w:rPr>
                <w:bCs/>
              </w:rPr>
              <w:t>)</w:t>
            </w:r>
            <w:r>
              <w:t xml:space="preserve"> </w:t>
            </w:r>
            <w:bookmarkStart w:id="1000" w:name="_GoBack"/>
            <w:bookmarkEnd w:id="1000"/>
          </w:p>
        </w:tc>
      </w:tr>
      <w:tr w:rsidR="00B7510B" w14:paraId="174410F3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7CBFA09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7510B" w14:paraId="7DACB52E" w14:textId="77777777" w:rsidTr="00E44CAB">
        <w:trPr>
          <w:gridAfter w:val="1"/>
          <w:wAfter w:w="30" w:type="dxa"/>
          <w:trHeight w:val="585"/>
        </w:trPr>
        <w:tc>
          <w:tcPr>
            <w:tcW w:w="9326" w:type="dxa"/>
            <w:gridSpan w:val="14"/>
            <w:tcBorders>
              <w:bottom w:val="single" w:sz="4" w:space="0" w:color="auto"/>
            </w:tcBorders>
          </w:tcPr>
          <w:p w14:paraId="294B0069" w14:textId="77777777" w:rsidR="00E944BE" w:rsidRDefault="00582762" w:rsidP="00E944BE">
            <w:pPr>
              <w:jc w:val="both"/>
            </w:pPr>
            <w:r>
              <w:rPr>
                <w:b/>
              </w:rPr>
              <w:t>1997-</w:t>
            </w:r>
            <w:r w:rsidR="00E944BE" w:rsidRPr="00582762">
              <w:rPr>
                <w:b/>
              </w:rPr>
              <w:t>dosu</w:t>
            </w:r>
            <w:r w:rsidR="00E944BE">
              <w:t xml:space="preserve">d </w:t>
            </w:r>
            <w:r>
              <w:t>-</w:t>
            </w:r>
            <w:r w:rsidR="00E944BE">
              <w:t xml:space="preserve">     TU v Liberci, Hospodářská fakulta (od roku 2009 Ekonomická fakulta),</w:t>
            </w:r>
          </w:p>
          <w:p w14:paraId="3D5B9695" w14:textId="77777777" w:rsidR="00B7510B" w:rsidRDefault="00E944BE" w:rsidP="00E944BE">
            <w:pPr>
              <w:jc w:val="both"/>
            </w:pPr>
            <w:r>
              <w:t xml:space="preserve">                            od r. 2005 proděkan pro vědu a výzkum, od r. 2012 děkan</w:t>
            </w:r>
          </w:p>
        </w:tc>
      </w:tr>
      <w:tr w:rsidR="00B7510B" w14:paraId="2B7FBF4C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5AFAADB" w14:textId="77777777" w:rsidR="00B7510B" w:rsidRDefault="00B7510B" w:rsidP="00B7510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F3A8B39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3FBC042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0B6072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7510B" w14:paraId="7522AC51" w14:textId="77777777" w:rsidTr="00B7510B">
        <w:trPr>
          <w:gridAfter w:val="1"/>
          <w:wAfter w:w="30" w:type="dxa"/>
          <w:cantSplit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7DD4" w14:textId="77777777" w:rsidR="00B7510B" w:rsidRDefault="00E944BE" w:rsidP="00B7510B">
            <w:r>
              <w:t xml:space="preserve">Podniková ekonomika </w:t>
            </w:r>
            <w:r>
              <w:br/>
              <w:t>a management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932" w14:textId="77777777" w:rsidR="00B7510B" w:rsidRDefault="00B7510B" w:rsidP="00E944BE">
            <w:pPr>
              <w:jc w:val="both"/>
            </w:pPr>
            <w:r>
              <w:t>20</w:t>
            </w:r>
            <w:r w:rsidR="00E944BE"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4AF" w14:textId="77777777" w:rsidR="00B7510B" w:rsidRDefault="00E944BE" w:rsidP="00582762">
            <w:pPr>
              <w:jc w:val="both"/>
            </w:pPr>
            <w:r>
              <w:t>TU v Libe</w:t>
            </w:r>
            <w:r w:rsidR="00582762">
              <w:t>r</w:t>
            </w:r>
            <w:r>
              <w:t>ci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CDC783F" w14:textId="77777777" w:rsidR="00B7510B" w:rsidRDefault="00B7510B" w:rsidP="00B7510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0FDC4FB" w14:textId="77777777" w:rsidR="00B7510B" w:rsidRDefault="00B7510B" w:rsidP="00B7510B">
            <w:pPr>
              <w:jc w:val="both"/>
            </w:pPr>
            <w:r>
              <w:rPr>
                <w:b/>
              </w:rPr>
              <w:t>Scopus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27A9E96" w14:textId="77777777" w:rsidR="00B7510B" w:rsidRDefault="00B7510B" w:rsidP="00B7510B">
            <w:pPr>
              <w:jc w:val="both"/>
            </w:pPr>
            <w:r>
              <w:rPr>
                <w:b/>
              </w:rPr>
              <w:t>ostatní</w:t>
            </w:r>
          </w:p>
        </w:tc>
      </w:tr>
      <w:tr w:rsidR="00B7510B" w14:paraId="68BCA3AA" w14:textId="77777777" w:rsidTr="00B7510B">
        <w:trPr>
          <w:gridAfter w:val="1"/>
          <w:wAfter w:w="30" w:type="dxa"/>
          <w:cantSplit/>
          <w:trHeight w:val="7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4E3998BC" w14:textId="77777777" w:rsidR="00B7510B" w:rsidRDefault="00B7510B" w:rsidP="001C5132">
            <w:r w:rsidRPr="00CC4CFD">
              <w:rPr>
                <w:b/>
              </w:rPr>
              <w:t xml:space="preserve">Obor </w:t>
            </w:r>
            <w:r>
              <w:rPr>
                <w:b/>
              </w:rPr>
              <w:t>řízení k jmenování profesorem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2A54123" w14:textId="77777777" w:rsidR="00B7510B" w:rsidRDefault="00B7510B" w:rsidP="00B7510B">
            <w:r w:rsidRPr="00CC4CFD">
              <w:rPr>
                <w:b/>
              </w:rPr>
              <w:t>Rok udělení hodnosti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8C09136" w14:textId="77777777" w:rsidR="00B7510B" w:rsidRDefault="00B7510B" w:rsidP="00B7510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B8FB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85265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C507" w14:textId="77777777" w:rsidR="00B7510B" w:rsidRDefault="00146584" w:rsidP="00B7510B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7510B" w14:paraId="3C96EC75" w14:textId="77777777" w:rsidTr="00B7510B">
        <w:trPr>
          <w:gridAfter w:val="1"/>
          <w:wAfter w:w="30" w:type="dxa"/>
          <w:trHeight w:val="249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FFE" w14:textId="77777777" w:rsidR="00B7510B" w:rsidRDefault="00B7510B" w:rsidP="00B7510B">
            <w:r>
              <w:t>Management a ekonomika podniku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7F1" w14:textId="77777777" w:rsidR="00B7510B" w:rsidRDefault="00B7510B" w:rsidP="00B7510B">
            <w:pPr>
              <w:jc w:val="both"/>
            </w:pPr>
            <w: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C22" w14:textId="77777777" w:rsidR="00B7510B" w:rsidRDefault="00B7510B" w:rsidP="00B7510B">
            <w:pPr>
              <w:jc w:val="both"/>
            </w:pPr>
            <w:r>
              <w:t>UTB ve Zlíně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0731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972C" w14:textId="77777777" w:rsidR="00B7510B" w:rsidRDefault="00B7510B" w:rsidP="00B7510B">
            <w:pPr>
              <w:jc w:val="both"/>
              <w:rPr>
                <w:b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871E9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0B707BE0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04FA252A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vzdělávací činnosti vztahující se k oboru řízení</w:t>
            </w:r>
          </w:p>
        </w:tc>
      </w:tr>
      <w:tr w:rsidR="00B7510B" w14:paraId="256D15C6" w14:textId="77777777" w:rsidTr="00E44CAB">
        <w:trPr>
          <w:gridAfter w:val="1"/>
          <w:wAfter w:w="30" w:type="dxa"/>
          <w:trHeight w:val="268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54CFC04" w14:textId="77777777" w:rsidR="00B7510B" w:rsidRDefault="00B7510B" w:rsidP="00B7510B">
            <w:pPr>
              <w:jc w:val="both"/>
              <w:rPr>
                <w:b/>
              </w:rPr>
            </w:pPr>
          </w:p>
        </w:tc>
      </w:tr>
      <w:tr w:rsidR="00B7510B" w14:paraId="5B5F54D4" w14:textId="77777777" w:rsidTr="00B7510B">
        <w:trPr>
          <w:gridAfter w:val="1"/>
          <w:wAfter w:w="30" w:type="dxa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F7CAAC"/>
          </w:tcPr>
          <w:p w14:paraId="64E90B31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>Přehled o nejvýznamnější publikační a další tvůrčí činnosti vztahující se k oboru řízení</w:t>
            </w:r>
          </w:p>
        </w:tc>
      </w:tr>
      <w:tr w:rsidR="00B7510B" w14:paraId="78D4EC52" w14:textId="77777777" w:rsidTr="00B7510B">
        <w:trPr>
          <w:gridAfter w:val="1"/>
          <w:wAfter w:w="30" w:type="dxa"/>
          <w:trHeight w:val="1450"/>
        </w:trPr>
        <w:tc>
          <w:tcPr>
            <w:tcW w:w="932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34636C8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HRNČIAR, M., BUDAJ, P., ŠLAICHOVÁ, E. a ŽIŽKA, M. </w:t>
            </w:r>
            <w:r>
              <w:rPr>
                <w:i/>
                <w:iCs/>
              </w:rPr>
              <w:t xml:space="preserve">Multidimensional Approach to Increasing the Efficiency of Processes. </w:t>
            </w:r>
            <w:r>
              <w:t>1. vyd. Fribourg: S.É.C.T., 2015. ISBN 978-2-9701037-2-1.</w:t>
            </w:r>
          </w:p>
          <w:p w14:paraId="67B09AD4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 a TURČOK, L. Data Envelopment Analysis as a Tool for Evaluating Company Performance. In </w:t>
            </w:r>
            <w:r>
              <w:rPr>
                <w:i/>
                <w:iCs/>
              </w:rPr>
              <w:t>Proceedings of the 12th International Conference Liberec Economic Forum 2015.</w:t>
            </w:r>
            <w:r>
              <w:t xml:space="preserve"> 1. vyd. Liberec: Technická univerzita v Liberci, 2015. S. 365-374. ISBN 978-80-7494-225-9.</w:t>
            </w:r>
          </w:p>
          <w:p w14:paraId="7D30A0BC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 Model of Evaluation of Socio-economic Disparities of Sub-regional Units in the Czech Republic. In </w:t>
            </w:r>
            <w:r>
              <w:rPr>
                <w:i/>
                <w:iCs/>
              </w:rPr>
              <w:t>Proceedings of the 32nd International Conference Mathematical Methods in Economics 2014.</w:t>
            </w:r>
            <w:r>
              <w:t xml:space="preserve"> 1. vyd. Olomouc: Palacký University, 2014. S. 1130 – 1135. ISBN 978-80-244-4209-9.</w:t>
            </w:r>
          </w:p>
          <w:p w14:paraId="4D9357D0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RYDVALOVÁ, P. a ŽIŽKA, M. Influence of Clusters on the Intensity of Innovation Outputs. In </w:t>
            </w:r>
            <w:r>
              <w:rPr>
                <w:i/>
                <w:iCs/>
              </w:rPr>
              <w:t>Amfiteatru Economic.</w:t>
            </w:r>
            <w:r>
              <w:t xml:space="preserve">  Bucharest: The Bucharest Academy of Economic Studies, 2014, roč. 16, č. 37. S. 994 – 1012. ISSN 1582-9146.</w:t>
            </w:r>
          </w:p>
          <w:p w14:paraId="289CA8CC" w14:textId="77777777" w:rsidR="00E944BE" w:rsidRDefault="00E944BE" w:rsidP="00E944BE">
            <w:pPr>
              <w:jc w:val="both"/>
              <w:rPr>
                <w:bCs/>
              </w:rPr>
            </w:pPr>
            <w:r>
              <w:t xml:space="preserve">ŽIŽKA, M., aj. </w:t>
            </w:r>
            <w:r>
              <w:rPr>
                <w:i/>
                <w:iCs/>
              </w:rPr>
              <w:t xml:space="preserve">Hospodářský rozvoj regionů. </w:t>
            </w:r>
            <w:r>
              <w:t>1. vyd. Praha: Kamil Mařík – Professional Publishing, 2013. ISBN 978-80-7431-131-4.</w:t>
            </w:r>
          </w:p>
          <w:p w14:paraId="1D04529C" w14:textId="765832E5" w:rsidR="00E944BE" w:rsidDel="001D2B76" w:rsidRDefault="00E944BE" w:rsidP="00E944BE">
            <w:pPr>
              <w:jc w:val="both"/>
              <w:rPr>
                <w:del w:id="1001" w:author="Roman Bobák" w:date="2018-08-19T14:01:00Z"/>
                <w:bCs/>
              </w:rPr>
            </w:pPr>
            <w:del w:id="1002" w:author="Roman Bobák" w:date="2018-08-19T14:01:00Z">
              <w:r w:rsidDel="001D2B76">
                <w:delText xml:space="preserve">ŽIŽKA, M. Služby v kontextu podnikatelského prostředí České republiky. In </w:delText>
              </w:r>
              <w:r w:rsidDel="001D2B76">
                <w:rPr>
                  <w:i/>
                  <w:iCs/>
                </w:rPr>
                <w:delText>E+M Ekonomie a management.</w:delText>
              </w:r>
              <w:r w:rsidDel="001D2B76">
                <w:delText xml:space="preserve"> Liberec: Technická univerzita v Liberci, 2012, roč. 15, č. 4. S. 97 – 107. ISSN 1212-3609.</w:delText>
              </w:r>
            </w:del>
          </w:p>
          <w:p w14:paraId="49E1DC80" w14:textId="06CF5AB3" w:rsidR="00B7510B" w:rsidRDefault="00E944BE" w:rsidP="00E944BE">
            <w:pPr>
              <w:jc w:val="both"/>
              <w:rPr>
                <w:b/>
              </w:rPr>
            </w:pPr>
            <w:del w:id="1003" w:author="Roman Bobák" w:date="2018-08-19T14:01:00Z">
              <w:r w:rsidDel="001D2B76">
                <w:delText xml:space="preserve">ŽIŽKA, M. a ŠLAICHOVÁ, E. Bewertung der Zweckmäßigkeit und der Effizienz des Instandhaltungsprozesses. In </w:delText>
              </w:r>
              <w:r w:rsidDel="001D2B76">
                <w:rPr>
                  <w:i/>
                  <w:iCs/>
                </w:rPr>
                <w:delText>Revue Internationale des Sciences humaines et naturelles.</w:delText>
              </w:r>
              <w:r w:rsidDel="001D2B76">
                <w:delText xml:space="preserve"> 1. vyd. Fribourg: Association Internationale Sciences, Éducation, Cultures, Traditions, 2012, roč. 2, č. 4. S. 127 – 140. ISSN 2235-2007.</w:delText>
              </w:r>
            </w:del>
          </w:p>
        </w:tc>
      </w:tr>
      <w:tr w:rsidR="00B7510B" w14:paraId="55E75DF5" w14:textId="77777777" w:rsidTr="00B7510B">
        <w:trPr>
          <w:trHeight w:val="218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7AED1E" w14:textId="77777777" w:rsidR="00B7510B" w:rsidRDefault="00B7510B" w:rsidP="00B7510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7510B" w14:paraId="594D1B95" w14:textId="77777777" w:rsidTr="001D2B76">
        <w:tblPrEx>
          <w:tblW w:w="9356" w:type="dxa"/>
          <w:tblInd w:w="-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004" w:author="Roman Bobák" w:date="2018-08-19T14:02:00Z">
            <w:tblPrEx>
              <w:tblW w:w="9356" w:type="dxa"/>
              <w:tblInd w:w="-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28"/>
          <w:trPrChange w:id="1005" w:author="Roman Bobák" w:date="2018-08-19T14:02:00Z">
            <w:trPr>
              <w:gridBefore w:val="1"/>
              <w:trHeight w:val="328"/>
            </w:trPr>
          </w:trPrChange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06" w:author="Roman Bobák" w:date="2018-08-19T14:02:00Z">
              <w:tcPr>
                <w:tcW w:w="9356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80C537A" w14:textId="6A746079" w:rsidR="00E944BE" w:rsidDel="001D2B76" w:rsidRDefault="00E944BE" w:rsidP="00E944BE">
            <w:pPr>
              <w:rPr>
                <w:del w:id="1007" w:author="Roman Bobák" w:date="2018-08-19T14:02:00Z"/>
                <w:lang w:val="en-US"/>
              </w:rPr>
            </w:pPr>
            <w:del w:id="1008" w:author="Roman Bobák" w:date="2018-08-19T14:02:00Z">
              <w:r w:rsidDel="001D2B76">
                <w:rPr>
                  <w:lang w:val="en-US"/>
                </w:rPr>
                <w:delText>2006</w:delText>
              </w:r>
              <w:r w:rsidDel="001D2B76">
                <w:rPr>
                  <w:lang w:val="en-US"/>
                </w:rPr>
                <w:tab/>
                <w:delText>University of Applied Sciences in Wildau (Germany) – Teaching Mobility within the Framework of ERASMUS/SOCRATES Programme</w:delText>
              </w:r>
            </w:del>
          </w:p>
          <w:p w14:paraId="7BEB3021" w14:textId="0DA5F2CD" w:rsidR="00E944BE" w:rsidDel="001D2B76" w:rsidRDefault="00E944BE" w:rsidP="00E944BE">
            <w:pPr>
              <w:rPr>
                <w:del w:id="1009" w:author="Roman Bobák" w:date="2018-08-19T14:02:00Z"/>
                <w:lang w:val="en-US"/>
              </w:rPr>
            </w:pPr>
            <w:del w:id="1010" w:author="Roman Bobák" w:date="2018-08-19T14:02:00Z">
              <w:r w:rsidDel="001D2B76">
                <w:rPr>
                  <w:lang w:val="en-US"/>
                </w:rPr>
                <w:delText>2006</w:delText>
              </w:r>
              <w:r w:rsidDel="001D2B76">
                <w:rPr>
                  <w:lang w:val="en-US"/>
                </w:rPr>
                <w:tab/>
                <w:delText xml:space="preserve">University of Applied Sciences in Ansbach (Germany) – Teaching Mobility within the Framework of ERASMUS/SOCRATES Programme </w:delText>
              </w:r>
            </w:del>
          </w:p>
          <w:p w14:paraId="08A266C4" w14:textId="37F8B87B" w:rsidR="00B7510B" w:rsidRDefault="00E944BE" w:rsidP="00E944BE">
            <w:del w:id="1011" w:author="Roman Bobák" w:date="2018-08-19T14:02:00Z">
              <w:r w:rsidDel="001D2B76">
                <w:rPr>
                  <w:lang w:val="en-US"/>
                </w:rPr>
                <w:delText>2004</w:delText>
              </w:r>
              <w:r w:rsidDel="001D2B76">
                <w:rPr>
                  <w:lang w:val="en-US"/>
                </w:rPr>
                <w:tab/>
                <w:delText xml:space="preserve">University of Applied Sciences in Ansbach (Germany) – Teaching Mobility within the Framework of </w:delText>
              </w:r>
              <w:r w:rsidDel="001D2B76">
                <w:rPr>
                  <w:lang w:val="en-US"/>
                </w:rPr>
                <w:br/>
                <w:delText xml:space="preserve">               ERASMUS/SOCRATES Programme</w:delText>
              </w:r>
            </w:del>
          </w:p>
        </w:tc>
      </w:tr>
      <w:tr w:rsidR="00B7510B" w14:paraId="4523A258" w14:textId="77777777" w:rsidTr="00B7510B">
        <w:trPr>
          <w:gridAfter w:val="1"/>
          <w:wAfter w:w="30" w:type="dxa"/>
          <w:cantSplit/>
          <w:trHeight w:val="470"/>
        </w:trPr>
        <w:tc>
          <w:tcPr>
            <w:tcW w:w="2518" w:type="dxa"/>
            <w:shd w:val="clear" w:color="auto" w:fill="F7CAAC"/>
          </w:tcPr>
          <w:p w14:paraId="7E280DAC" w14:textId="77777777" w:rsidR="00B7510B" w:rsidRDefault="00B7510B" w:rsidP="00B7510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7"/>
          </w:tcPr>
          <w:p w14:paraId="61A18AED" w14:textId="77777777" w:rsidR="00B7510B" w:rsidRDefault="00B7510B" w:rsidP="00B7510B">
            <w:pPr>
              <w:jc w:val="both"/>
            </w:pPr>
          </w:p>
        </w:tc>
        <w:tc>
          <w:tcPr>
            <w:tcW w:w="786" w:type="dxa"/>
            <w:gridSpan w:val="3"/>
            <w:shd w:val="clear" w:color="auto" w:fill="F7CAAC"/>
          </w:tcPr>
          <w:p w14:paraId="0D5B814A" w14:textId="77777777" w:rsidR="00B7510B" w:rsidRDefault="00B7510B" w:rsidP="00B7510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486" w:type="dxa"/>
            <w:gridSpan w:val="3"/>
          </w:tcPr>
          <w:p w14:paraId="0A7BA989" w14:textId="77777777" w:rsidR="00B7510B" w:rsidRDefault="00B7510B" w:rsidP="00B7510B">
            <w:pPr>
              <w:jc w:val="both"/>
            </w:pPr>
          </w:p>
        </w:tc>
      </w:tr>
    </w:tbl>
    <w:p w14:paraId="0317DEF1" w14:textId="77777777" w:rsidR="00DD57DB" w:rsidRDefault="00DD57DB" w:rsidP="00B7510B">
      <w:pPr>
        <w:rPr>
          <w:b/>
          <w:sz w:val="28"/>
        </w:rPr>
      </w:pPr>
    </w:p>
    <w:p w14:paraId="45D07647" w14:textId="77777777" w:rsidR="00BE4725" w:rsidRDefault="00DD57DB" w:rsidP="00B7510B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80"/>
        <w:gridCol w:w="6142"/>
      </w:tblGrid>
      <w:tr w:rsidR="005E18C6" w:rsidRPr="004830AC" w14:paraId="30DB2078" w14:textId="77777777" w:rsidTr="00101129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69565A82" w14:textId="77777777" w:rsidR="005E18C6" w:rsidRPr="004830AC" w:rsidRDefault="005E18C6" w:rsidP="005E18C6">
            <w:pPr>
              <w:jc w:val="both"/>
              <w:rPr>
                <w:b/>
                <w:sz w:val="26"/>
                <w:szCs w:val="26"/>
              </w:rPr>
            </w:pPr>
            <w:r w:rsidRPr="004830AC">
              <w:rPr>
                <w:b/>
                <w:sz w:val="26"/>
                <w:szCs w:val="26"/>
              </w:rPr>
              <w:lastRenderedPageBreak/>
              <w:t>G-I – Hodnocení nezbytného personálního a dalšího zabezpečení a jeho rozvoje</w:t>
            </w:r>
          </w:p>
        </w:tc>
      </w:tr>
      <w:tr w:rsidR="005E18C6" w14:paraId="6C9A1CAA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1795D01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07F1DF29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650ADBAB" w14:textId="77777777" w:rsidR="005E18C6" w:rsidRDefault="00F46D51" w:rsidP="00F46D51">
            <w:r>
              <w:t>Univerzita Tomáše Bati ve Zlíně</w:t>
            </w:r>
          </w:p>
        </w:tc>
      </w:tr>
      <w:tr w:rsidR="005E18C6" w14:paraId="2AF72558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F4A9506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1B43FD58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A5ADDAE" w14:textId="77777777" w:rsidR="005E18C6" w:rsidRDefault="00F46D51" w:rsidP="00101129">
            <w:r>
              <w:t>Fakulta managementu a ekonomiky</w:t>
            </w:r>
          </w:p>
        </w:tc>
      </w:tr>
      <w:tr w:rsidR="005E18C6" w14:paraId="64EB0F06" w14:textId="77777777" w:rsidTr="00101129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6605F3B" w14:textId="77777777" w:rsidR="005E18C6" w:rsidRDefault="005E18C6" w:rsidP="00101129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1A325877" w14:textId="77777777" w:rsidR="005E18C6" w:rsidRDefault="005E18C6" w:rsidP="00101129">
            <w:pPr>
              <w:jc w:val="both"/>
              <w:rPr>
                <w:b/>
              </w:rPr>
            </w:pPr>
          </w:p>
        </w:tc>
        <w:tc>
          <w:tcPr>
            <w:tcW w:w="6118" w:type="dxa"/>
            <w:tcBorders>
              <w:bottom w:val="single" w:sz="2" w:space="0" w:color="auto"/>
            </w:tcBorders>
          </w:tcPr>
          <w:p w14:paraId="187894A4" w14:textId="77777777" w:rsidR="005E18C6" w:rsidRDefault="00F46D51" w:rsidP="005323AC">
            <w:r>
              <w:t>Management a ekonomika pod</w:t>
            </w:r>
            <w:r w:rsidR="005323AC">
              <w:t>n</w:t>
            </w:r>
            <w:r>
              <w:t>iku</w:t>
            </w:r>
          </w:p>
        </w:tc>
      </w:tr>
      <w:tr w:rsidR="005E18C6" w:rsidRPr="0020682E" w14:paraId="738F7D11" w14:textId="77777777" w:rsidTr="00101129">
        <w:tc>
          <w:tcPr>
            <w:tcW w:w="9286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28AC42E8" w14:textId="77777777" w:rsidR="005E18C6" w:rsidRPr="0020682E" w:rsidRDefault="005E18C6" w:rsidP="00101129">
            <w:pPr>
              <w:jc w:val="both"/>
            </w:pPr>
            <w:r w:rsidRPr="0020682E">
              <w:rPr>
                <w:b/>
              </w:rPr>
              <w:t>Hodnocení nezbytného personálního a dalšího zabezpečení a jeho rozvoje</w:t>
            </w:r>
          </w:p>
        </w:tc>
      </w:tr>
      <w:tr w:rsidR="005E18C6" w14:paraId="62B069B8" w14:textId="77777777" w:rsidTr="00841CC4">
        <w:trPr>
          <w:trHeight w:val="3966"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2BDFD9E" w14:textId="77777777" w:rsidR="001F5E0C" w:rsidRPr="001F5E0C" w:rsidRDefault="001F5E0C" w:rsidP="001F5E0C">
            <w:pPr>
              <w:jc w:val="both"/>
            </w:pPr>
          </w:p>
          <w:p w14:paraId="2DB78DC3" w14:textId="77777777" w:rsidR="001F5E0C" w:rsidRPr="001F5E0C" w:rsidRDefault="001F5E0C" w:rsidP="001F5E0C">
            <w:pPr>
              <w:jc w:val="both"/>
            </w:pPr>
            <w:r w:rsidRPr="001F5E0C">
              <w:t xml:space="preserve">Vzdělávací a tvůrčí činnost v oboru habilitačního a jmenovacího řízení je v současné době zajišťován šesti profesory a devatenácti docenty. Jejich věková struktura je specifikována v následující tabulce, dokladuje předpoklady dlouhodobějšího zajištění oborů </w:t>
            </w:r>
            <w:r>
              <w:t>třemi</w:t>
            </w:r>
            <w:r w:rsidRPr="001F5E0C">
              <w:t xml:space="preserve"> profesory a </w:t>
            </w:r>
            <w:r>
              <w:t>třinácti</w:t>
            </w:r>
            <w:r w:rsidRPr="001F5E0C">
              <w:t xml:space="preserve"> docenty ve věku do 60 let.</w:t>
            </w:r>
          </w:p>
          <w:p w14:paraId="75C632E0" w14:textId="77777777" w:rsidR="001F5E0C" w:rsidRPr="001F5E0C" w:rsidRDefault="001F5E0C" w:rsidP="001F5E0C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3056"/>
              <w:gridCol w:w="3056"/>
            </w:tblGrid>
            <w:tr w:rsidR="001F5E0C" w:rsidRPr="001F5E0C" w14:paraId="08BB0CA9" w14:textId="77777777" w:rsidTr="00B10E1A">
              <w:tc>
                <w:tcPr>
                  <w:tcW w:w="3055" w:type="dxa"/>
                  <w:shd w:val="clear" w:color="auto" w:fill="auto"/>
                </w:tcPr>
                <w:p w14:paraId="4F9AAEB0" w14:textId="77777777" w:rsidR="001F5E0C" w:rsidRPr="001F5E0C" w:rsidRDefault="001F5E0C" w:rsidP="001F5E0C">
                  <w:pPr>
                    <w:jc w:val="both"/>
                  </w:pPr>
                  <w:r w:rsidRPr="001F5E0C">
                    <w:t>Věková kategorie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C2C84C1" w14:textId="77777777" w:rsidR="001F5E0C" w:rsidRPr="001F5E0C" w:rsidRDefault="001F5E0C" w:rsidP="001F5E0C">
                  <w:pPr>
                    <w:jc w:val="both"/>
                  </w:pPr>
                  <w:r w:rsidRPr="001F5E0C">
                    <w:t>prof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52EDD2C1" w14:textId="77777777" w:rsidR="001F5E0C" w:rsidRPr="001F5E0C" w:rsidRDefault="001F5E0C" w:rsidP="001F5E0C">
                  <w:pPr>
                    <w:jc w:val="both"/>
                  </w:pPr>
                  <w:r w:rsidRPr="001F5E0C">
                    <w:t>doc</w:t>
                  </w:r>
                </w:p>
              </w:tc>
            </w:tr>
            <w:tr w:rsidR="001F5E0C" w:rsidRPr="001F5E0C" w14:paraId="39527CAB" w14:textId="77777777" w:rsidTr="00B10E1A">
              <w:tc>
                <w:tcPr>
                  <w:tcW w:w="3055" w:type="dxa"/>
                  <w:shd w:val="clear" w:color="auto" w:fill="auto"/>
                </w:tcPr>
                <w:p w14:paraId="0AE15B02" w14:textId="77777777" w:rsidR="001F5E0C" w:rsidRPr="001F5E0C" w:rsidRDefault="001F5E0C" w:rsidP="001F5E0C">
                  <w:pPr>
                    <w:jc w:val="both"/>
                  </w:pPr>
                  <w:r w:rsidRPr="001F5E0C">
                    <w:t>40-49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26D0444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3056" w:type="dxa"/>
                  <w:shd w:val="clear" w:color="auto" w:fill="auto"/>
                </w:tcPr>
                <w:p w14:paraId="2B496272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</w:tr>
            <w:tr w:rsidR="001F5E0C" w:rsidRPr="001F5E0C" w14:paraId="1D865C06" w14:textId="77777777" w:rsidTr="00B10E1A">
              <w:tc>
                <w:tcPr>
                  <w:tcW w:w="3055" w:type="dxa"/>
                  <w:shd w:val="clear" w:color="auto" w:fill="auto"/>
                </w:tcPr>
                <w:p w14:paraId="2C858104" w14:textId="77777777" w:rsidR="001F5E0C" w:rsidRPr="001F5E0C" w:rsidRDefault="001F5E0C" w:rsidP="001F5E0C">
                  <w:pPr>
                    <w:jc w:val="both"/>
                  </w:pPr>
                  <w:r w:rsidRPr="001F5E0C">
                    <w:t>50-59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18B34894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30F40C3D" w14:textId="77777777" w:rsidR="001F5E0C" w:rsidRPr="001F5E0C" w:rsidRDefault="001F5E0C" w:rsidP="001F5E0C">
                  <w:pPr>
                    <w:jc w:val="both"/>
                  </w:pPr>
                  <w:r w:rsidRPr="001F5E0C">
                    <w:t>5</w:t>
                  </w:r>
                </w:p>
              </w:tc>
            </w:tr>
            <w:tr w:rsidR="001F5E0C" w:rsidRPr="001F5E0C" w14:paraId="3C307FBC" w14:textId="77777777" w:rsidTr="00B10E1A">
              <w:tc>
                <w:tcPr>
                  <w:tcW w:w="3055" w:type="dxa"/>
                  <w:shd w:val="clear" w:color="auto" w:fill="auto"/>
                </w:tcPr>
                <w:p w14:paraId="4685202E" w14:textId="77777777" w:rsidR="001F5E0C" w:rsidRPr="001F5E0C" w:rsidRDefault="001F5E0C" w:rsidP="001F5E0C">
                  <w:pPr>
                    <w:jc w:val="both"/>
                  </w:pPr>
                  <w:r w:rsidRPr="001F5E0C">
                    <w:t>60-69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7C3061EB" w14:textId="77777777" w:rsidR="001F5E0C" w:rsidRPr="001F5E0C" w:rsidRDefault="001F5E0C" w:rsidP="001F5E0C">
                  <w:pPr>
                    <w:jc w:val="both"/>
                  </w:pPr>
                  <w:r w:rsidRPr="001F5E0C">
                    <w:t>1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7297313" w14:textId="77777777" w:rsidR="001F5E0C" w:rsidRPr="001F5E0C" w:rsidRDefault="001F5E0C" w:rsidP="001F5E0C">
                  <w:pPr>
                    <w:jc w:val="both"/>
                  </w:pPr>
                  <w:r w:rsidRPr="001F5E0C">
                    <w:t>4</w:t>
                  </w:r>
                </w:p>
              </w:tc>
            </w:tr>
            <w:tr w:rsidR="001F5E0C" w:rsidRPr="001F5E0C" w14:paraId="3DE67256" w14:textId="77777777" w:rsidTr="00B10E1A">
              <w:tc>
                <w:tcPr>
                  <w:tcW w:w="3055" w:type="dxa"/>
                  <w:shd w:val="clear" w:color="auto" w:fill="auto"/>
                </w:tcPr>
                <w:p w14:paraId="2BA1355A" w14:textId="77777777" w:rsidR="001F5E0C" w:rsidRPr="001F5E0C" w:rsidRDefault="001F5E0C" w:rsidP="001F5E0C">
                  <w:pPr>
                    <w:jc w:val="both"/>
                  </w:pPr>
                  <w:r w:rsidRPr="001F5E0C">
                    <w:t>nad 70 let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6288804E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29AF1C89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</w:tr>
            <w:tr w:rsidR="001F5E0C" w:rsidRPr="001F5E0C" w14:paraId="215574BF" w14:textId="77777777" w:rsidTr="00B10E1A">
              <w:tc>
                <w:tcPr>
                  <w:tcW w:w="3055" w:type="dxa"/>
                  <w:shd w:val="clear" w:color="auto" w:fill="auto"/>
                </w:tcPr>
                <w:p w14:paraId="4CBD1A6B" w14:textId="77777777" w:rsidR="001F5E0C" w:rsidRPr="001F5E0C" w:rsidRDefault="001F5E0C" w:rsidP="001F5E0C">
                  <w:pPr>
                    <w:jc w:val="both"/>
                  </w:pPr>
                  <w:r w:rsidRPr="001F5E0C">
                    <w:t>Celkem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DAB5829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3056" w:type="dxa"/>
                  <w:shd w:val="clear" w:color="auto" w:fill="auto"/>
                </w:tcPr>
                <w:p w14:paraId="0161D5D8" w14:textId="77777777" w:rsidR="001F5E0C" w:rsidRPr="001F5E0C" w:rsidRDefault="001F5E0C" w:rsidP="001F5E0C">
                  <w:pPr>
                    <w:jc w:val="both"/>
                  </w:pPr>
                  <w:r w:rsidRPr="001F5E0C">
                    <w:t>19</w:t>
                  </w:r>
                </w:p>
              </w:tc>
            </w:tr>
          </w:tbl>
          <w:p w14:paraId="666C7C7B" w14:textId="77777777" w:rsidR="001F5E0C" w:rsidRPr="001F5E0C" w:rsidRDefault="001F5E0C" w:rsidP="001F5E0C">
            <w:pPr>
              <w:jc w:val="both"/>
            </w:pPr>
          </w:p>
          <w:p w14:paraId="6AF06FC2" w14:textId="77777777" w:rsidR="001F5E0C" w:rsidRDefault="001F5E0C" w:rsidP="001F5E0C">
            <w:pPr>
              <w:jc w:val="both"/>
            </w:pPr>
            <w:r w:rsidRPr="001F5E0C">
              <w:t>U docentů v kategorii 40 – 49 let je k 30.</w:t>
            </w:r>
            <w:r>
              <w:t xml:space="preserve"> </w:t>
            </w:r>
            <w:r w:rsidRPr="001F5E0C">
              <w:t>4.</w:t>
            </w:r>
            <w:r>
              <w:t xml:space="preserve"> </w:t>
            </w:r>
            <w:r w:rsidRPr="001F5E0C">
              <w:t xml:space="preserve">2018 zahájeno jedno jmenovací řízení a připraveno k zahájení pro VR v roce 2018 další jmenovací řízení. Všichni docenti v této věkové kategorii jsou absolventy doktorských studijních programů fakulty a habilitovali se na fakultě v rozmezí </w:t>
            </w:r>
            <w:r>
              <w:t xml:space="preserve">let </w:t>
            </w:r>
            <w:r w:rsidRPr="001F5E0C">
              <w:t>2007</w:t>
            </w:r>
            <w:r>
              <w:t>-</w:t>
            </w:r>
            <w:r w:rsidRPr="001F5E0C">
              <w:t xml:space="preserve">2015. Většina předpokládá  v individuálních plánech osobního rozvoje v horizontu </w:t>
            </w:r>
            <w:r>
              <w:t xml:space="preserve">let </w:t>
            </w:r>
            <w:r w:rsidRPr="001F5E0C">
              <w:t>2020</w:t>
            </w:r>
            <w:r>
              <w:t>-</w:t>
            </w:r>
            <w:r w:rsidRPr="001F5E0C">
              <w:t xml:space="preserve">2025 podat přihlášku k zahájení jmenovacího řízení. Perspektivy zahájení nových habilitačních řízení od odborných asistentů jsou charakterizovány v části F-II. </w:t>
            </w:r>
          </w:p>
          <w:p w14:paraId="24FC4B62" w14:textId="77777777" w:rsidR="001F5E0C" w:rsidRPr="001F5E0C" w:rsidRDefault="001F5E0C" w:rsidP="001F5E0C">
            <w:pPr>
              <w:jc w:val="both"/>
            </w:pPr>
          </w:p>
          <w:p w14:paraId="7DE4A346" w14:textId="77777777" w:rsidR="001F5E0C" w:rsidRPr="001F5E0C" w:rsidRDefault="001F5E0C" w:rsidP="001F5E0C">
            <w:pPr>
              <w:jc w:val="both"/>
            </w:pPr>
            <w:r w:rsidRPr="001F5E0C">
              <w:t>Související vědecko</w:t>
            </w:r>
            <w:r>
              <w:t>-</w:t>
            </w:r>
            <w:r w:rsidRPr="001F5E0C">
              <w:t>výzkumná a tvůrčí činnost je charakterizována v části D-I. Perspektivy v této oblasti spočívají v rozvoji specifikovaných směrů výzkumu a podpoře publikační činnosti v prestižnějších vědeckých časopisech kategorie Jimp a Jsc. Pozitivní trend tohoto posunu je možno dokumentovat na vývoji počtu druhů  kvalitnějších výstupu v letech 2011-2017. Bude i v kategoriích Jimp a Jsc</w:t>
            </w:r>
            <w:r w:rsidR="00D022A5">
              <w:t>,</w:t>
            </w:r>
            <w:r w:rsidRPr="001F5E0C">
              <w:t xml:space="preserve"> v souladu s Metodikou 17+</w:t>
            </w:r>
            <w:r w:rsidR="00D022A5">
              <w:t>,</w:t>
            </w:r>
            <w:r w:rsidRPr="001F5E0C">
              <w:t xml:space="preserve"> spočívat ve snaze publikovat v časopisech zařazovaných v ekonomických oborech do decilu a Q1 , Q2.</w:t>
            </w:r>
          </w:p>
          <w:p w14:paraId="4758A8DE" w14:textId="77777777" w:rsidR="001F5E0C" w:rsidRPr="001F5E0C" w:rsidRDefault="001F5E0C" w:rsidP="001F5E0C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0"/>
              <w:gridCol w:w="616"/>
              <w:gridCol w:w="616"/>
              <w:gridCol w:w="616"/>
              <w:gridCol w:w="616"/>
              <w:gridCol w:w="616"/>
              <w:gridCol w:w="616"/>
              <w:gridCol w:w="616"/>
            </w:tblGrid>
            <w:tr w:rsidR="001F5E0C" w:rsidRPr="001F5E0C" w14:paraId="31121CBC" w14:textId="77777777" w:rsidTr="00B10E1A">
              <w:tc>
                <w:tcPr>
                  <w:tcW w:w="2000" w:type="dxa"/>
                  <w:shd w:val="clear" w:color="auto" w:fill="auto"/>
                </w:tcPr>
                <w:p w14:paraId="2F5330FB" w14:textId="77777777" w:rsidR="001F5E0C" w:rsidRPr="001F5E0C" w:rsidRDefault="001F5E0C" w:rsidP="001F5E0C">
                  <w:pPr>
                    <w:jc w:val="both"/>
                  </w:pPr>
                  <w:r w:rsidRPr="001F5E0C">
                    <w:t>Druh výstupu dle RIV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58AC8FA" w14:textId="77777777" w:rsidR="001F5E0C" w:rsidRPr="001F5E0C" w:rsidRDefault="001F5E0C" w:rsidP="001F5E0C">
                  <w:pPr>
                    <w:jc w:val="both"/>
                  </w:pPr>
                  <w:r w:rsidRPr="001F5E0C">
                    <w:t>2011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84CF6B6" w14:textId="77777777" w:rsidR="001F5E0C" w:rsidRPr="001F5E0C" w:rsidRDefault="001F5E0C" w:rsidP="001F5E0C">
                  <w:pPr>
                    <w:jc w:val="both"/>
                  </w:pPr>
                  <w:r w:rsidRPr="001F5E0C">
                    <w:t>2012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BA1806E" w14:textId="77777777" w:rsidR="001F5E0C" w:rsidRPr="001F5E0C" w:rsidRDefault="001F5E0C" w:rsidP="001F5E0C">
                  <w:pPr>
                    <w:jc w:val="both"/>
                  </w:pPr>
                  <w:r w:rsidRPr="001F5E0C">
                    <w:t>2013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DC8CD69" w14:textId="77777777" w:rsidR="001F5E0C" w:rsidRPr="001F5E0C" w:rsidRDefault="001F5E0C" w:rsidP="001F5E0C">
                  <w:pPr>
                    <w:jc w:val="both"/>
                  </w:pPr>
                  <w:r w:rsidRPr="001F5E0C">
                    <w:t>2014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B7CF9A1" w14:textId="77777777" w:rsidR="001F5E0C" w:rsidRPr="001F5E0C" w:rsidRDefault="001F5E0C" w:rsidP="001F5E0C">
                  <w:pPr>
                    <w:jc w:val="both"/>
                  </w:pPr>
                  <w:r w:rsidRPr="001F5E0C">
                    <w:t>2015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4817014" w14:textId="77777777" w:rsidR="001F5E0C" w:rsidRPr="001F5E0C" w:rsidRDefault="001F5E0C" w:rsidP="001F5E0C">
                  <w:pPr>
                    <w:jc w:val="both"/>
                  </w:pPr>
                  <w:r w:rsidRPr="001F5E0C">
                    <w:t>2016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4B579E5" w14:textId="77777777" w:rsidR="001F5E0C" w:rsidRPr="001F5E0C" w:rsidRDefault="001F5E0C" w:rsidP="001F5E0C">
                  <w:pPr>
                    <w:jc w:val="both"/>
                  </w:pPr>
                  <w:r w:rsidRPr="001F5E0C">
                    <w:t>2017</w:t>
                  </w:r>
                </w:p>
              </w:tc>
            </w:tr>
            <w:tr w:rsidR="001F5E0C" w:rsidRPr="001F5E0C" w14:paraId="59D3FD8E" w14:textId="77777777" w:rsidTr="00B10E1A">
              <w:tc>
                <w:tcPr>
                  <w:tcW w:w="2000" w:type="dxa"/>
                  <w:shd w:val="clear" w:color="auto" w:fill="auto"/>
                </w:tcPr>
                <w:p w14:paraId="1EE52A45" w14:textId="77777777" w:rsidR="001F5E0C" w:rsidRPr="001F5E0C" w:rsidRDefault="001F5E0C" w:rsidP="001F5E0C">
                  <w:pPr>
                    <w:jc w:val="both"/>
                  </w:pPr>
                  <w:r w:rsidRPr="001F5E0C">
                    <w:t>Jimp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89367F7" w14:textId="77777777" w:rsidR="001F5E0C" w:rsidRPr="001F5E0C" w:rsidRDefault="001F5E0C" w:rsidP="001F5E0C">
                  <w:pPr>
                    <w:jc w:val="both"/>
                  </w:pPr>
                  <w:r w:rsidRPr="001F5E0C">
                    <w:t>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A0852D6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C5EA8FF" w14:textId="77777777" w:rsidR="001F5E0C" w:rsidRPr="001F5E0C" w:rsidRDefault="001F5E0C" w:rsidP="001F5E0C">
                  <w:pPr>
                    <w:jc w:val="both"/>
                  </w:pPr>
                  <w:r w:rsidRPr="001F5E0C">
                    <w:t>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685FC86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D35A23C" w14:textId="77777777" w:rsidR="001F5E0C" w:rsidRPr="001F5E0C" w:rsidRDefault="001F5E0C" w:rsidP="001F5E0C">
                  <w:pPr>
                    <w:jc w:val="both"/>
                  </w:pPr>
                  <w:r w:rsidRPr="001F5E0C">
                    <w:t>12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D9D8D85" w14:textId="77777777" w:rsidR="001F5E0C" w:rsidRPr="001F5E0C" w:rsidRDefault="001F5E0C" w:rsidP="001F5E0C">
                  <w:pPr>
                    <w:jc w:val="both"/>
                  </w:pPr>
                  <w:r w:rsidRPr="001F5E0C">
                    <w:t>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04B0A3A" w14:textId="77777777" w:rsidR="001F5E0C" w:rsidRPr="001F5E0C" w:rsidRDefault="001F5E0C" w:rsidP="001F5E0C">
                  <w:pPr>
                    <w:jc w:val="both"/>
                  </w:pPr>
                  <w:r w:rsidRPr="001F5E0C">
                    <w:t>18</w:t>
                  </w:r>
                </w:p>
              </w:tc>
            </w:tr>
            <w:tr w:rsidR="001F5E0C" w:rsidRPr="001F5E0C" w14:paraId="48467F4C" w14:textId="77777777" w:rsidTr="00B10E1A">
              <w:tc>
                <w:tcPr>
                  <w:tcW w:w="2000" w:type="dxa"/>
                  <w:shd w:val="clear" w:color="auto" w:fill="auto"/>
                </w:tcPr>
                <w:p w14:paraId="34B30A0E" w14:textId="77777777" w:rsidR="001F5E0C" w:rsidRPr="001F5E0C" w:rsidRDefault="001F5E0C" w:rsidP="001F5E0C">
                  <w:pPr>
                    <w:jc w:val="both"/>
                  </w:pPr>
                  <w:r w:rsidRPr="001F5E0C">
                    <w:t>Jsc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395784D" w14:textId="77777777" w:rsidR="001F5E0C" w:rsidRPr="001F5E0C" w:rsidRDefault="001F5E0C" w:rsidP="001F5E0C">
                  <w:pPr>
                    <w:jc w:val="both"/>
                  </w:pPr>
                  <w:r w:rsidRPr="001F5E0C">
                    <w:t>15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8350B2C" w14:textId="77777777" w:rsidR="001F5E0C" w:rsidRPr="001F5E0C" w:rsidRDefault="001F5E0C" w:rsidP="001F5E0C">
                  <w:pPr>
                    <w:jc w:val="both"/>
                  </w:pPr>
                  <w:r w:rsidRPr="001F5E0C">
                    <w:t>18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5FA71BA" w14:textId="77777777" w:rsidR="001F5E0C" w:rsidRPr="001F5E0C" w:rsidRDefault="001F5E0C" w:rsidP="001F5E0C">
                  <w:pPr>
                    <w:jc w:val="both"/>
                  </w:pPr>
                  <w:r w:rsidRPr="001F5E0C">
                    <w:t>45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3E99EC6" w14:textId="77777777" w:rsidR="001F5E0C" w:rsidRPr="001F5E0C" w:rsidRDefault="001F5E0C" w:rsidP="001F5E0C">
                  <w:pPr>
                    <w:jc w:val="both"/>
                  </w:pPr>
                  <w:r w:rsidRPr="001F5E0C">
                    <w:t>26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47CE03A" w14:textId="77777777" w:rsidR="001F5E0C" w:rsidRPr="001F5E0C" w:rsidRDefault="001F5E0C" w:rsidP="001F5E0C">
                  <w:pPr>
                    <w:jc w:val="both"/>
                  </w:pPr>
                  <w:r w:rsidRPr="001F5E0C">
                    <w:t>37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5B30A27" w14:textId="77777777" w:rsidR="001F5E0C" w:rsidRPr="001F5E0C" w:rsidRDefault="001F5E0C" w:rsidP="001F5E0C">
                  <w:pPr>
                    <w:jc w:val="both"/>
                  </w:pPr>
                  <w:r w:rsidRPr="001F5E0C">
                    <w:t>54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0996863" w14:textId="77777777" w:rsidR="001F5E0C" w:rsidRPr="001F5E0C" w:rsidRDefault="001F5E0C" w:rsidP="001F5E0C">
                  <w:pPr>
                    <w:jc w:val="both"/>
                  </w:pPr>
                  <w:r w:rsidRPr="001F5E0C">
                    <w:t>59</w:t>
                  </w:r>
                </w:p>
              </w:tc>
            </w:tr>
            <w:tr w:rsidR="001F5E0C" w:rsidRPr="001F5E0C" w14:paraId="483BE99A" w14:textId="77777777" w:rsidTr="00B10E1A">
              <w:tc>
                <w:tcPr>
                  <w:tcW w:w="2000" w:type="dxa"/>
                  <w:shd w:val="clear" w:color="auto" w:fill="auto"/>
                </w:tcPr>
                <w:p w14:paraId="538E5EA6" w14:textId="77777777" w:rsidR="001F5E0C" w:rsidRPr="001F5E0C" w:rsidRDefault="001F5E0C" w:rsidP="001F5E0C">
                  <w:pPr>
                    <w:jc w:val="both"/>
                  </w:pPr>
                  <w:r w:rsidRPr="001F5E0C">
                    <w:t>Jerih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7D1F08E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6C0640C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46F070FB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112B20BB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3E936DB7" w14:textId="77777777" w:rsidR="001F5E0C" w:rsidRPr="001F5E0C" w:rsidRDefault="001F5E0C" w:rsidP="001F5E0C">
                  <w:pPr>
                    <w:jc w:val="both"/>
                  </w:pPr>
                  <w:r w:rsidRPr="001F5E0C">
                    <w:t>17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8E4DFC5" w14:textId="77777777" w:rsidR="001F5E0C" w:rsidRPr="001F5E0C" w:rsidRDefault="001F5E0C" w:rsidP="001F5E0C">
                  <w:pPr>
                    <w:jc w:val="both"/>
                  </w:pPr>
                  <w:r w:rsidRPr="001F5E0C">
                    <w:t>32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F695DAF" w14:textId="77777777" w:rsidR="001F5E0C" w:rsidRPr="001F5E0C" w:rsidRDefault="001F5E0C" w:rsidP="001F5E0C">
                  <w:pPr>
                    <w:jc w:val="both"/>
                  </w:pPr>
                  <w:r w:rsidRPr="001F5E0C">
                    <w:t>12</w:t>
                  </w:r>
                </w:p>
              </w:tc>
            </w:tr>
            <w:tr w:rsidR="001F5E0C" w:rsidRPr="001F5E0C" w14:paraId="11555F7F" w14:textId="77777777" w:rsidTr="00B10E1A">
              <w:tc>
                <w:tcPr>
                  <w:tcW w:w="2000" w:type="dxa"/>
                  <w:shd w:val="clear" w:color="auto" w:fill="auto"/>
                </w:tcPr>
                <w:p w14:paraId="3D7D896B" w14:textId="77777777" w:rsidR="001F5E0C" w:rsidRPr="001F5E0C" w:rsidRDefault="001F5E0C" w:rsidP="001F5E0C">
                  <w:pPr>
                    <w:jc w:val="both"/>
                  </w:pPr>
                  <w:r w:rsidRPr="001F5E0C">
                    <w:t>Jrec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40DAADC" w14:textId="77777777" w:rsidR="001F5E0C" w:rsidRPr="001F5E0C" w:rsidRDefault="001F5E0C" w:rsidP="001F5E0C">
                  <w:pPr>
                    <w:jc w:val="both"/>
                  </w:pPr>
                  <w:r w:rsidRPr="001F5E0C">
                    <w:t>30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B607D5B" w14:textId="77777777" w:rsidR="001F5E0C" w:rsidRPr="001F5E0C" w:rsidRDefault="001F5E0C" w:rsidP="001F5E0C">
                  <w:pPr>
                    <w:jc w:val="both"/>
                  </w:pPr>
                  <w:r w:rsidRPr="001F5E0C">
                    <w:t>34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FB5F82D" w14:textId="77777777" w:rsidR="001F5E0C" w:rsidRPr="001F5E0C" w:rsidRDefault="001F5E0C" w:rsidP="001F5E0C">
                  <w:pPr>
                    <w:jc w:val="both"/>
                  </w:pPr>
                  <w:r w:rsidRPr="001F5E0C">
                    <w:t>26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2FEDABF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61AA9B9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7EE2453" w14:textId="77777777" w:rsidR="001F5E0C" w:rsidRPr="001F5E0C" w:rsidRDefault="001F5E0C" w:rsidP="001F5E0C">
                  <w:pPr>
                    <w:jc w:val="both"/>
                  </w:pPr>
                  <w:r w:rsidRPr="001F5E0C">
                    <w:t>5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5F489C1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3B85A173" w14:textId="77777777" w:rsidTr="00B10E1A">
              <w:tc>
                <w:tcPr>
                  <w:tcW w:w="2000" w:type="dxa"/>
                  <w:shd w:val="clear" w:color="auto" w:fill="auto"/>
                </w:tcPr>
                <w:p w14:paraId="133D4F53" w14:textId="77777777" w:rsidR="001F5E0C" w:rsidRPr="001F5E0C" w:rsidRDefault="001F5E0C" w:rsidP="001F5E0C">
                  <w:pPr>
                    <w:jc w:val="both"/>
                  </w:pPr>
                  <w:r w:rsidRPr="001F5E0C">
                    <w:t>B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218E1DE" w14:textId="77777777" w:rsidR="001F5E0C" w:rsidRPr="001F5E0C" w:rsidRDefault="001F5E0C" w:rsidP="001F5E0C">
                  <w:pPr>
                    <w:jc w:val="both"/>
                  </w:pPr>
                  <w:r w:rsidRPr="001F5E0C">
                    <w:t>20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9DDCC2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62AF9E2" w14:textId="77777777" w:rsidR="001F5E0C" w:rsidRPr="001F5E0C" w:rsidRDefault="001F5E0C" w:rsidP="001F5E0C">
                  <w:pPr>
                    <w:jc w:val="both"/>
                  </w:pPr>
                  <w:r w:rsidRPr="001F5E0C">
                    <w:t>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9C1333D" w14:textId="77777777" w:rsidR="001F5E0C" w:rsidRPr="001F5E0C" w:rsidRDefault="001F5E0C" w:rsidP="001F5E0C">
                  <w:pPr>
                    <w:jc w:val="both"/>
                  </w:pPr>
                  <w:r w:rsidRPr="001F5E0C">
                    <w:t>13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3D7605C" w14:textId="77777777" w:rsidR="001F5E0C" w:rsidRPr="001F5E0C" w:rsidRDefault="001F5E0C" w:rsidP="001F5E0C">
                  <w:pPr>
                    <w:jc w:val="both"/>
                  </w:pPr>
                  <w:r w:rsidRPr="001F5E0C">
                    <w:t>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89881E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2DBCB557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4CA9FDBB" w14:textId="77777777" w:rsidTr="00B10E1A">
              <w:tc>
                <w:tcPr>
                  <w:tcW w:w="2000" w:type="dxa"/>
                  <w:shd w:val="clear" w:color="auto" w:fill="auto"/>
                </w:tcPr>
                <w:p w14:paraId="108F8043" w14:textId="77777777" w:rsidR="001F5E0C" w:rsidRPr="001F5E0C" w:rsidRDefault="001F5E0C" w:rsidP="001F5E0C">
                  <w:pPr>
                    <w:jc w:val="both"/>
                  </w:pPr>
                  <w:r w:rsidRPr="001F5E0C">
                    <w:t>C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C3848C1" w14:textId="77777777" w:rsidR="001F5E0C" w:rsidRPr="001F5E0C" w:rsidRDefault="001F5E0C" w:rsidP="001F5E0C">
                  <w:pPr>
                    <w:jc w:val="both"/>
                  </w:pPr>
                  <w:r w:rsidRPr="001F5E0C">
                    <w:t>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64BF9B7" w14:textId="77777777" w:rsidR="001F5E0C" w:rsidRPr="001F5E0C" w:rsidRDefault="001F5E0C" w:rsidP="001F5E0C">
                  <w:pPr>
                    <w:jc w:val="both"/>
                  </w:pPr>
                  <w:r w:rsidRPr="001F5E0C">
                    <w:t>7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BB7C702" w14:textId="77777777" w:rsidR="001F5E0C" w:rsidRPr="001F5E0C" w:rsidRDefault="001F5E0C" w:rsidP="001F5E0C">
                  <w:pPr>
                    <w:jc w:val="both"/>
                  </w:pPr>
                  <w:r w:rsidRPr="001F5E0C">
                    <w:t>1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45A764A" w14:textId="77777777" w:rsidR="001F5E0C" w:rsidRPr="001F5E0C" w:rsidRDefault="001F5E0C" w:rsidP="001F5E0C">
                  <w:pPr>
                    <w:jc w:val="both"/>
                  </w:pPr>
                  <w:r w:rsidRPr="001F5E0C">
                    <w:t>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D78B15A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3A389393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27824BFD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62E92B38" w14:textId="77777777" w:rsidTr="00B10E1A">
              <w:tc>
                <w:tcPr>
                  <w:tcW w:w="2000" w:type="dxa"/>
                  <w:shd w:val="clear" w:color="auto" w:fill="auto"/>
                </w:tcPr>
                <w:p w14:paraId="3077BA17" w14:textId="77777777" w:rsidR="001F5E0C" w:rsidRPr="001F5E0C" w:rsidRDefault="001F5E0C" w:rsidP="001F5E0C">
                  <w:pPr>
                    <w:jc w:val="both"/>
                  </w:pPr>
                  <w:r w:rsidRPr="001F5E0C">
                    <w:t>D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C2ABEF2" w14:textId="77777777" w:rsidR="001F5E0C" w:rsidRPr="001F5E0C" w:rsidRDefault="001F5E0C" w:rsidP="001F5E0C">
                  <w:pPr>
                    <w:jc w:val="both"/>
                  </w:pPr>
                  <w:r w:rsidRPr="001F5E0C">
                    <w:t>86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EEC4BC5" w14:textId="77777777" w:rsidR="001F5E0C" w:rsidRPr="001F5E0C" w:rsidRDefault="001F5E0C" w:rsidP="001F5E0C">
                  <w:pPr>
                    <w:jc w:val="both"/>
                  </w:pPr>
                  <w:r w:rsidRPr="001F5E0C">
                    <w:t>58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A236FCD" w14:textId="77777777" w:rsidR="001F5E0C" w:rsidRPr="001F5E0C" w:rsidRDefault="001F5E0C" w:rsidP="001F5E0C">
                  <w:pPr>
                    <w:jc w:val="both"/>
                  </w:pPr>
                  <w:r w:rsidRPr="001F5E0C">
                    <w:t>48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C84DDE4" w14:textId="77777777" w:rsidR="001F5E0C" w:rsidRPr="001F5E0C" w:rsidRDefault="001F5E0C" w:rsidP="001F5E0C">
                  <w:pPr>
                    <w:jc w:val="both"/>
                  </w:pPr>
                  <w:r w:rsidRPr="001F5E0C">
                    <w:t>30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0416C89" w14:textId="77777777" w:rsidR="001F5E0C" w:rsidRPr="001F5E0C" w:rsidRDefault="001F5E0C" w:rsidP="001F5E0C">
                  <w:pPr>
                    <w:jc w:val="both"/>
                  </w:pPr>
                  <w:r w:rsidRPr="001F5E0C">
                    <w:t>19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8EDB583" w14:textId="77777777" w:rsidR="001F5E0C" w:rsidRPr="001F5E0C" w:rsidRDefault="001F5E0C" w:rsidP="001F5E0C">
                  <w:pPr>
                    <w:jc w:val="both"/>
                  </w:pPr>
                </w:p>
              </w:tc>
              <w:tc>
                <w:tcPr>
                  <w:tcW w:w="616" w:type="dxa"/>
                  <w:shd w:val="clear" w:color="auto" w:fill="auto"/>
                </w:tcPr>
                <w:p w14:paraId="7259323C" w14:textId="77777777" w:rsidR="001F5E0C" w:rsidRPr="001F5E0C" w:rsidRDefault="001F5E0C" w:rsidP="001F5E0C">
                  <w:pPr>
                    <w:jc w:val="both"/>
                  </w:pPr>
                </w:p>
              </w:tc>
            </w:tr>
            <w:tr w:rsidR="001F5E0C" w:rsidRPr="001F5E0C" w14:paraId="20C243B3" w14:textId="77777777" w:rsidTr="00B10E1A">
              <w:tc>
                <w:tcPr>
                  <w:tcW w:w="2000" w:type="dxa"/>
                  <w:shd w:val="clear" w:color="auto" w:fill="auto"/>
                </w:tcPr>
                <w:p w14:paraId="262BF443" w14:textId="77777777" w:rsidR="001F5E0C" w:rsidRPr="001F5E0C" w:rsidRDefault="001F5E0C" w:rsidP="001F5E0C">
                  <w:pPr>
                    <w:jc w:val="both"/>
                  </w:pPr>
                  <w:r w:rsidRPr="001F5E0C">
                    <w:t>Celkem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467DE9" w14:textId="77777777" w:rsidR="001F5E0C" w:rsidRPr="001F5E0C" w:rsidRDefault="001F5E0C" w:rsidP="001F5E0C">
                  <w:pPr>
                    <w:jc w:val="both"/>
                  </w:pPr>
                  <w:r w:rsidRPr="001F5E0C">
                    <w:t>158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4E59501A" w14:textId="77777777" w:rsidR="001F5E0C" w:rsidRPr="001F5E0C" w:rsidRDefault="001F5E0C" w:rsidP="001F5E0C">
                  <w:pPr>
                    <w:jc w:val="both"/>
                  </w:pPr>
                  <w:r w:rsidRPr="001F5E0C">
                    <w:t>128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362C40B" w14:textId="77777777" w:rsidR="001F5E0C" w:rsidRPr="001F5E0C" w:rsidRDefault="001F5E0C" w:rsidP="001F5E0C">
                  <w:pPr>
                    <w:jc w:val="both"/>
                  </w:pPr>
                  <w:r w:rsidRPr="001F5E0C">
                    <w:t>142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F07C898" w14:textId="77777777" w:rsidR="001F5E0C" w:rsidRPr="001F5E0C" w:rsidRDefault="001F5E0C" w:rsidP="001F5E0C">
                  <w:pPr>
                    <w:jc w:val="both"/>
                  </w:pPr>
                  <w:r w:rsidRPr="001F5E0C">
                    <w:t>83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8A72697" w14:textId="77777777" w:rsidR="001F5E0C" w:rsidRPr="001F5E0C" w:rsidRDefault="001F5E0C" w:rsidP="001F5E0C">
                  <w:pPr>
                    <w:jc w:val="both"/>
                  </w:pPr>
                  <w:r w:rsidRPr="001F5E0C">
                    <w:t>89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F80519B" w14:textId="77777777" w:rsidR="001F5E0C" w:rsidRPr="001F5E0C" w:rsidRDefault="001F5E0C" w:rsidP="001F5E0C">
                  <w:pPr>
                    <w:jc w:val="both"/>
                  </w:pPr>
                  <w:r w:rsidRPr="001F5E0C">
                    <w:t>99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8C7B6F1" w14:textId="77777777" w:rsidR="001F5E0C" w:rsidRPr="001F5E0C" w:rsidRDefault="001F5E0C" w:rsidP="001F5E0C">
                  <w:pPr>
                    <w:jc w:val="both"/>
                  </w:pPr>
                  <w:r w:rsidRPr="001F5E0C">
                    <w:t>89</w:t>
                  </w:r>
                </w:p>
              </w:tc>
            </w:tr>
          </w:tbl>
          <w:p w14:paraId="57ABDF26" w14:textId="77777777" w:rsidR="001F5E0C" w:rsidRPr="001F5E0C" w:rsidRDefault="001F5E0C" w:rsidP="001F5E0C">
            <w:pPr>
              <w:jc w:val="both"/>
            </w:pPr>
          </w:p>
          <w:p w14:paraId="779CACB0" w14:textId="77777777" w:rsidR="001F5E0C" w:rsidRPr="001F5E0C" w:rsidRDefault="001F5E0C" w:rsidP="001F5E0C">
            <w:pPr>
              <w:jc w:val="both"/>
            </w:pPr>
            <w:r w:rsidRPr="001F5E0C">
              <w:t>Pro dosažení tohoto rozvoje má fakulta vytvořen motivační systém pro akademické pracovníky a doktorandy k tvorbě kvalitních tvůrčích výstupů.</w:t>
            </w:r>
          </w:p>
          <w:p w14:paraId="5099CDC1" w14:textId="77777777" w:rsidR="001F5E0C" w:rsidRPr="00746A02" w:rsidRDefault="00746A02" w:rsidP="001F5E0C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>HYPERLINK "https://fame.utb.cz/mdocs-posts/sd-06-2017/"</w:instrText>
            </w:r>
            <w:r>
              <w:fldChar w:fldCharType="separate"/>
            </w:r>
            <w:r w:rsidR="001F5E0C" w:rsidRPr="00746A02">
              <w:rPr>
                <w:rStyle w:val="Hypertextovodkaz"/>
              </w:rPr>
              <w:t>SD 06/2016 Hodnocení pedagogických a tvůrčích aktivit</w:t>
            </w:r>
          </w:p>
          <w:p w14:paraId="37773BA8" w14:textId="77777777" w:rsidR="001F5E0C" w:rsidRPr="001F5E0C" w:rsidRDefault="00746A02" w:rsidP="001F5E0C">
            <w:pPr>
              <w:jc w:val="both"/>
            </w:pPr>
            <w:r>
              <w:fldChar w:fldCharType="end"/>
            </w:r>
            <w:hyperlink r:id="rId46" w:history="1">
              <w:r w:rsidR="001F5E0C" w:rsidRPr="001F5E0C">
                <w:rPr>
                  <w:rStyle w:val="Hypertextovodkaz"/>
                </w:rPr>
                <w:t>RD 07/2017 Stanovení osobního příplatku od 1.</w:t>
              </w:r>
              <w:r w:rsidR="00D022A5">
                <w:rPr>
                  <w:rStyle w:val="Hypertextovodkaz"/>
                </w:rPr>
                <w:t xml:space="preserve"> </w:t>
              </w:r>
              <w:r w:rsidR="001F5E0C" w:rsidRPr="001F5E0C">
                <w:rPr>
                  <w:rStyle w:val="Hypertextovodkaz"/>
                </w:rPr>
                <w:t>9.</w:t>
              </w:r>
              <w:r w:rsidR="00D022A5">
                <w:rPr>
                  <w:rStyle w:val="Hypertextovodkaz"/>
                </w:rPr>
                <w:t xml:space="preserve"> </w:t>
              </w:r>
              <w:r w:rsidR="001F5E0C" w:rsidRPr="001F5E0C">
                <w:rPr>
                  <w:rStyle w:val="Hypertextovodkaz"/>
                </w:rPr>
                <w:t>2017</w:t>
              </w:r>
            </w:hyperlink>
          </w:p>
          <w:p w14:paraId="74386E00" w14:textId="77777777" w:rsidR="001F5E0C" w:rsidRPr="001F5E0C" w:rsidRDefault="001F5E0C" w:rsidP="001F5E0C">
            <w:pPr>
              <w:jc w:val="both"/>
              <w:rPr>
                <w:rStyle w:val="Hypertextovodkaz"/>
              </w:rPr>
            </w:pPr>
            <w:r w:rsidRPr="001F5E0C">
              <w:fldChar w:fldCharType="begin"/>
            </w:r>
            <w:r w:rsidR="00746A02">
              <w:instrText>HYPERLINK "https://fame.utb.cz/mdocs-posts/rozhodnuti-dekana-fame-c-1-2018/"</w:instrText>
            </w:r>
            <w:r w:rsidRPr="001F5E0C">
              <w:fldChar w:fldCharType="separate"/>
            </w:r>
            <w:r w:rsidRPr="001F5E0C">
              <w:rPr>
                <w:rStyle w:val="Hypertextovodkaz"/>
              </w:rPr>
              <w:t>RD 1/2018 Motivační program pro zkvalitnění výsledku výzkumu a vývoje</w:t>
            </w:r>
          </w:p>
          <w:p w14:paraId="33E0EB44" w14:textId="77777777" w:rsidR="001F5E0C" w:rsidRPr="001F5E0C" w:rsidRDefault="001F5E0C" w:rsidP="001F5E0C">
            <w:pPr>
              <w:jc w:val="both"/>
            </w:pPr>
            <w:r w:rsidRPr="001F5E0C">
              <w:fldChar w:fldCharType="end"/>
            </w:r>
          </w:p>
          <w:p w14:paraId="56AE4D85" w14:textId="77777777" w:rsidR="001F5E0C" w:rsidRPr="001F5E0C" w:rsidRDefault="001F5E0C" w:rsidP="001F5E0C">
            <w:pPr>
              <w:jc w:val="both"/>
            </w:pPr>
            <w:r w:rsidRPr="001F5E0C">
              <w:t xml:space="preserve">Perspektiva rozvoje vzdělávacích činností souvisejících s oborem habilitačního a jmenovacího řízení je zejména v reakreditaci současné vytvořené třístupňové struktury studijních programů akreditovaných v českém </w:t>
            </w:r>
            <w:r w:rsidR="00D022A5">
              <w:br/>
            </w:r>
            <w:r w:rsidRPr="001F5E0C">
              <w:t xml:space="preserve">a anglickém jazyce především pro programy 6208 Ekonomika a management. </w:t>
            </w:r>
            <w:hyperlink r:id="rId47" w:history="1">
              <w:r w:rsidRPr="001F5E0C">
                <w:rPr>
                  <w:rStyle w:val="Hypertextovodkaz"/>
                </w:rPr>
                <w:t>Akreditované programy UTB</w:t>
              </w:r>
            </w:hyperlink>
            <w:r w:rsidRPr="001F5E0C">
              <w:t>.</w:t>
            </w:r>
          </w:p>
          <w:p w14:paraId="77E0BB88" w14:textId="77777777" w:rsidR="001F5E0C" w:rsidRPr="001F5E0C" w:rsidRDefault="001F5E0C" w:rsidP="001F5E0C">
            <w:pPr>
              <w:jc w:val="both"/>
            </w:pPr>
            <w:r w:rsidRPr="001F5E0C">
              <w:t>Strategické cíle v oblasti rozvoje jsou stanoveny základními strategickými dokumenty fakulty</w:t>
            </w:r>
            <w:r w:rsidR="00D022A5">
              <w:t>.</w:t>
            </w:r>
          </w:p>
          <w:p w14:paraId="038756E8" w14:textId="77777777" w:rsidR="001F5E0C" w:rsidRPr="00AB362D" w:rsidRDefault="00AB362D" w:rsidP="001F5E0C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"https://fame.utb.cz/mdocs-posts/dlouhodoby-zamer-fame-2016-2020/" </w:instrText>
            </w:r>
            <w:r>
              <w:fldChar w:fldCharType="separate"/>
            </w:r>
            <w:r w:rsidR="001F5E0C" w:rsidRPr="00AB362D">
              <w:rPr>
                <w:rStyle w:val="Hypertextovodkaz"/>
              </w:rPr>
              <w:t>Dlouhodobý záměr FaME 2016</w:t>
            </w:r>
            <w:r w:rsidR="00D022A5" w:rsidRPr="00AB362D">
              <w:rPr>
                <w:rStyle w:val="Hypertextovodkaz"/>
              </w:rPr>
              <w:t>-</w:t>
            </w:r>
            <w:r w:rsidR="001F5E0C" w:rsidRPr="00AB362D">
              <w:rPr>
                <w:rStyle w:val="Hypertextovodkaz"/>
              </w:rPr>
              <w:t>2020</w:t>
            </w:r>
          </w:p>
          <w:p w14:paraId="7A1DB78D" w14:textId="77777777" w:rsidR="001F5E0C" w:rsidRPr="001F5E0C" w:rsidRDefault="00AB362D" w:rsidP="001F5E0C">
            <w:pPr>
              <w:jc w:val="both"/>
            </w:pPr>
            <w:r>
              <w:fldChar w:fldCharType="end"/>
            </w:r>
            <w:hyperlink r:id="rId48" w:history="1">
              <w:r w:rsidR="001F5E0C" w:rsidRPr="001F5E0C">
                <w:rPr>
                  <w:rStyle w:val="Hypertextovodkaz"/>
                </w:rPr>
                <w:t>Plán realizace Strategického záměru FaME pro rok 2018</w:t>
              </w:r>
            </w:hyperlink>
          </w:p>
          <w:p w14:paraId="6117A20B" w14:textId="77777777" w:rsidR="00841CC4" w:rsidRPr="001F5E0C" w:rsidRDefault="00841CC4" w:rsidP="001F5E0C">
            <w:pPr>
              <w:jc w:val="both"/>
            </w:pPr>
          </w:p>
        </w:tc>
      </w:tr>
    </w:tbl>
    <w:p w14:paraId="24D49D00" w14:textId="77777777" w:rsidR="00F46D51" w:rsidRDefault="00F46D51" w:rsidP="00BE4725">
      <w:pPr>
        <w:rPr>
          <w:b/>
          <w:sz w:val="28"/>
        </w:rPr>
      </w:pPr>
    </w:p>
    <w:p w14:paraId="0B97C4B9" w14:textId="77777777" w:rsidR="005E18C6" w:rsidRDefault="00F46D51" w:rsidP="00BE4725">
      <w:pPr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80"/>
        <w:gridCol w:w="6142"/>
      </w:tblGrid>
      <w:tr w:rsidR="00841CC4" w:rsidRPr="00BE4725" w14:paraId="59651AA2" w14:textId="77777777" w:rsidTr="005275D7">
        <w:tc>
          <w:tcPr>
            <w:tcW w:w="9322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586297C4" w14:textId="77777777" w:rsidR="00841CC4" w:rsidRPr="00BE4725" w:rsidRDefault="00841CC4" w:rsidP="005275D7">
            <w:pPr>
              <w:jc w:val="both"/>
              <w:rPr>
                <w:b/>
                <w:sz w:val="26"/>
                <w:szCs w:val="26"/>
              </w:rPr>
            </w:pPr>
            <w:r w:rsidRPr="00BE4725">
              <w:rPr>
                <w:b/>
                <w:sz w:val="26"/>
                <w:szCs w:val="26"/>
              </w:rPr>
              <w:lastRenderedPageBreak/>
              <w:t>G-I</w:t>
            </w:r>
            <w:r>
              <w:rPr>
                <w:b/>
                <w:sz w:val="26"/>
                <w:szCs w:val="26"/>
              </w:rPr>
              <w:t>I</w:t>
            </w:r>
            <w:r w:rsidRPr="00BE4725">
              <w:rPr>
                <w:b/>
                <w:sz w:val="26"/>
                <w:szCs w:val="26"/>
              </w:rPr>
              <w:t xml:space="preserve"> – Popis systému zajišťování kvality vzdělávací a tvůrčí činnosti</w:t>
            </w:r>
          </w:p>
        </w:tc>
      </w:tr>
      <w:tr w:rsidR="00841CC4" w14:paraId="1D142127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16BBB04A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  <w:p w14:paraId="3966CEE4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381BC9A9" w14:textId="77777777" w:rsidR="00841CC4" w:rsidRDefault="00F46D51" w:rsidP="005275D7">
            <w:r>
              <w:t>Univerzita Tomáše Bati ve Zlíně</w:t>
            </w:r>
          </w:p>
        </w:tc>
      </w:tr>
      <w:tr w:rsidR="00841CC4" w14:paraId="1C47A58E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284896F5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  <w:p w14:paraId="03D3FAEA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764DA88A" w14:textId="77777777" w:rsidR="00841CC4" w:rsidRDefault="00F46D51" w:rsidP="005275D7">
            <w:r>
              <w:t>Fakulta managementu a ekonomiky</w:t>
            </w:r>
          </w:p>
        </w:tc>
      </w:tr>
      <w:tr w:rsidR="00841CC4" w14:paraId="4D8CA275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03A6EFF6" w14:textId="77777777" w:rsidR="00841CC4" w:rsidRDefault="00841CC4" w:rsidP="005275D7">
            <w:pPr>
              <w:jc w:val="both"/>
              <w:rPr>
                <w:b/>
              </w:rPr>
            </w:pPr>
            <w:r>
              <w:rPr>
                <w:b/>
              </w:rPr>
              <w:t>Název oboru řízení</w:t>
            </w:r>
          </w:p>
          <w:p w14:paraId="36506CC3" w14:textId="77777777" w:rsidR="00841CC4" w:rsidRDefault="00841CC4" w:rsidP="005275D7">
            <w:pPr>
              <w:jc w:val="both"/>
              <w:rPr>
                <w:b/>
              </w:rPr>
            </w:pP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466937C0" w14:textId="77777777" w:rsidR="00841CC4" w:rsidRDefault="00F46D51" w:rsidP="005275D7">
            <w:r>
              <w:t>Management a ekonomika podniku</w:t>
            </w:r>
          </w:p>
        </w:tc>
      </w:tr>
      <w:tr w:rsidR="00841CC4" w14:paraId="0B741DD8" w14:textId="77777777" w:rsidTr="005275D7">
        <w:tc>
          <w:tcPr>
            <w:tcW w:w="3180" w:type="dxa"/>
            <w:tcBorders>
              <w:bottom w:val="single" w:sz="2" w:space="0" w:color="auto"/>
            </w:tcBorders>
            <w:shd w:val="clear" w:color="auto" w:fill="F7CAAC"/>
          </w:tcPr>
          <w:p w14:paraId="274136F3" w14:textId="77777777" w:rsidR="00841CC4" w:rsidRDefault="00841CC4" w:rsidP="005275D7">
            <w:pPr>
              <w:rPr>
                <w:b/>
              </w:rPr>
            </w:pPr>
            <w:r>
              <w:rPr>
                <w:b/>
              </w:rPr>
              <w:t>Odkaz na poslední zprávu o vnitřním hodnocení</w:t>
            </w:r>
          </w:p>
        </w:tc>
        <w:tc>
          <w:tcPr>
            <w:tcW w:w="6142" w:type="dxa"/>
            <w:tcBorders>
              <w:bottom w:val="single" w:sz="2" w:space="0" w:color="auto"/>
            </w:tcBorders>
          </w:tcPr>
          <w:p w14:paraId="0BE5D6F5" w14:textId="77777777" w:rsidR="00841CC4" w:rsidRDefault="00841CC4" w:rsidP="005275D7"/>
        </w:tc>
      </w:tr>
      <w:tr w:rsidR="00841CC4" w:rsidRPr="00BE4725" w14:paraId="05A167FA" w14:textId="77777777" w:rsidTr="005275D7">
        <w:tc>
          <w:tcPr>
            <w:tcW w:w="9322" w:type="dxa"/>
            <w:gridSpan w:val="2"/>
            <w:tcBorders>
              <w:top w:val="single" w:sz="2" w:space="0" w:color="auto"/>
            </w:tcBorders>
            <w:shd w:val="clear" w:color="auto" w:fill="F7CAAC"/>
          </w:tcPr>
          <w:p w14:paraId="00A99AB9" w14:textId="77777777" w:rsidR="00841CC4" w:rsidRPr="00BE4725" w:rsidRDefault="00841CC4" w:rsidP="005275D7">
            <w:pPr>
              <w:jc w:val="both"/>
            </w:pPr>
            <w:r>
              <w:rPr>
                <w:b/>
              </w:rPr>
              <w:t>Stručný p</w:t>
            </w:r>
            <w:r w:rsidRPr="00BE4725">
              <w:rPr>
                <w:b/>
              </w:rPr>
              <w:t>opis systému zajišťování kvality vzdělávací a tvůrčí činnosti</w:t>
            </w:r>
          </w:p>
        </w:tc>
      </w:tr>
      <w:tr w:rsidR="00841CC4" w14:paraId="2E2A5FD6" w14:textId="77777777" w:rsidTr="005275D7">
        <w:trPr>
          <w:trHeight w:val="2939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C1EA137" w14:textId="77777777" w:rsidR="00C341AF" w:rsidRPr="00C341AF" w:rsidRDefault="00C341AF" w:rsidP="00C341AF">
            <w:pPr>
              <w:jc w:val="both"/>
            </w:pPr>
          </w:p>
          <w:p w14:paraId="5E1B6D37" w14:textId="77777777" w:rsidR="00C341AF" w:rsidRPr="00C341AF" w:rsidRDefault="00C341AF" w:rsidP="00C341AF">
            <w:pPr>
              <w:jc w:val="both"/>
            </w:pPr>
            <w:r w:rsidRPr="00C341AF">
              <w:t xml:space="preserve">Systém zajišťování kvality vzdělávací, tvůrčí a ostatní související činnosti je na UTB ve Zlíně postupně budován v období </w:t>
            </w:r>
            <w:r>
              <w:t xml:space="preserve">let </w:t>
            </w:r>
            <w:r w:rsidRPr="00C341AF">
              <w:t>2017</w:t>
            </w:r>
            <w:r>
              <w:t>-</w:t>
            </w:r>
            <w:r w:rsidRPr="00C341AF">
              <w:t xml:space="preserve">2019 jako součást Strategického projektu UTB ve Zlíně, dílčí aktivity 7. V roce 2017 zahájila činnost </w:t>
            </w:r>
            <w:hyperlink r:id="rId49" w:history="1">
              <w:r w:rsidRPr="00C341AF">
                <w:rPr>
                  <w:rStyle w:val="Hypertextovodkaz"/>
                </w:rPr>
                <w:t>Rada pro vnitřní hodnocení UTB ve Zlíně.</w:t>
              </w:r>
            </w:hyperlink>
            <w:r w:rsidRPr="00C341AF">
              <w:t xml:space="preserve"> Jsou zformulována základní východiska systému v legislativních dokumentech UTB</w:t>
            </w:r>
            <w:r>
              <w:t>.</w:t>
            </w:r>
          </w:p>
          <w:p w14:paraId="5D39B44D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"https://www.utb.cz/mdocs-posts/II-uplne-zneni-statutu-utb/"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Statut UTB</w:t>
            </w:r>
          </w:p>
          <w:p w14:paraId="09C6E3EA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"https://www.utb.cz/mdocs-posts/sr_18_2017/"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Jednací řád RVH</w:t>
            </w:r>
          </w:p>
          <w:p w14:paraId="2E2237BD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"https://www.utb.cz/mdocs-posts/pravidla_utb/"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Pravidla zajišťování kvality</w:t>
            </w:r>
          </w:p>
          <w:p w14:paraId="71C11C2F" w14:textId="77777777" w:rsidR="00C341AF" w:rsidRPr="00AB362D" w:rsidRDefault="00AB362D" w:rsidP="00C341AF">
            <w:pPr>
              <w:jc w:val="both"/>
              <w:rPr>
                <w:rStyle w:val="Hypertextovodkaz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"https://www.utb.cz/mdocs-posts/uplne_zneni_radu_studijnich_programu_vcetne_I_zmeny/" </w:instrText>
            </w:r>
            <w:r>
              <w:fldChar w:fldCharType="separate"/>
            </w:r>
            <w:r w:rsidR="00C341AF" w:rsidRPr="00AB362D">
              <w:rPr>
                <w:rStyle w:val="Hypertextovodkaz"/>
              </w:rPr>
              <w:t>Řád pro tvorbu, schvalování, uskutečňování a změny studijních programů</w:t>
            </w:r>
          </w:p>
          <w:p w14:paraId="18631EB4" w14:textId="77777777" w:rsidR="00C341AF" w:rsidRPr="00C341AF" w:rsidRDefault="00AB362D" w:rsidP="00C341AF">
            <w:pPr>
              <w:jc w:val="both"/>
            </w:pPr>
            <w:r>
              <w:fldChar w:fldCharType="end"/>
            </w:r>
            <w:hyperlink r:id="rId50" w:history="1">
              <w:r w:rsidR="00C341AF" w:rsidRPr="00C341AF">
                <w:rPr>
                  <w:rStyle w:val="Hypertextovodkaz"/>
                </w:rPr>
                <w:t>SR 5/2018  Standardy studijních programů UTB</w:t>
              </w:r>
            </w:hyperlink>
          </w:p>
          <w:p w14:paraId="2D9D9AF6" w14:textId="77777777" w:rsidR="00C341AF" w:rsidRPr="00C341AF" w:rsidRDefault="00C341AF" w:rsidP="00C341AF">
            <w:pPr>
              <w:jc w:val="both"/>
            </w:pPr>
          </w:p>
          <w:p w14:paraId="124E925B" w14:textId="77777777" w:rsidR="00C341AF" w:rsidRPr="00C341AF" w:rsidRDefault="00C341AF" w:rsidP="00C341AF">
            <w:pPr>
              <w:jc w:val="both"/>
            </w:pPr>
            <w:r w:rsidRPr="00C341AF">
              <w:t>Na jednáních Rady pro vnitřní hodnocení se v současné době pokračuje v postupném projednávání předložených podkladů k nově akreditovaným studijním programům UTB a přípravě metodických materiálů pro institucionální akreditace a propracování prvků Systému zajišťování kvality na UTB.</w:t>
            </w:r>
          </w:p>
          <w:p w14:paraId="6B516F5E" w14:textId="77777777" w:rsidR="00841CC4" w:rsidRPr="00C341AF" w:rsidRDefault="00841CC4" w:rsidP="00C341AF">
            <w:pPr>
              <w:jc w:val="both"/>
            </w:pPr>
          </w:p>
        </w:tc>
      </w:tr>
    </w:tbl>
    <w:p w14:paraId="2AAB63CB" w14:textId="77777777" w:rsidR="007F31E5" w:rsidRDefault="007F31E5" w:rsidP="005E18C6">
      <w:pPr>
        <w:rPr>
          <w:b/>
          <w:sz w:val="28"/>
        </w:rPr>
      </w:pPr>
    </w:p>
    <w:sectPr w:rsidR="007F31E5" w:rsidSect="00E44CAB">
      <w:footerReference w:type="even" r:id="rId51"/>
      <w:footerReference w:type="default" r:id="rId52"/>
      <w:footerReference w:type="first" r:id="rId53"/>
      <w:pgSz w:w="11906" w:h="16838"/>
      <w:pgMar w:top="1418" w:right="1418" w:bottom="993" w:left="1418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99" w:author="Roman Bobák" w:date="2018-08-19T12:03:00Z" w:initials="BR">
    <w:p w14:paraId="0ACCCAD4" w14:textId="77777777" w:rsidR="0033230F" w:rsidRDefault="0033230F">
      <w:pPr>
        <w:pStyle w:val="Textkomente"/>
      </w:pPr>
      <w:r>
        <w:rPr>
          <w:rStyle w:val="Odkaznakoment"/>
        </w:rPr>
        <w:annotationRef/>
      </w:r>
      <w:r>
        <w:t>Upravit v PDF byla na RVH poslaná jiná verze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CCCA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13051" w14:textId="77777777" w:rsidR="0033230F" w:rsidRDefault="0033230F">
      <w:r>
        <w:separator/>
      </w:r>
    </w:p>
  </w:endnote>
  <w:endnote w:type="continuationSeparator" w:id="0">
    <w:p w14:paraId="5A01A5B8" w14:textId="77777777" w:rsidR="0033230F" w:rsidRDefault="0033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B10E0" w14:textId="77777777" w:rsidR="0033230F" w:rsidRDefault="0033230F" w:rsidP="00AA53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A32722" w14:textId="77777777" w:rsidR="0033230F" w:rsidRDefault="003323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7CB5B" w14:textId="7992B773" w:rsidR="0033230F" w:rsidRDefault="0033230F" w:rsidP="00AA53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06CA0">
      <w:rPr>
        <w:rStyle w:val="slostrnky"/>
        <w:noProof/>
      </w:rPr>
      <w:t>41</w:t>
    </w:r>
    <w:r>
      <w:rPr>
        <w:rStyle w:val="slostrnky"/>
      </w:rPr>
      <w:fldChar w:fldCharType="end"/>
    </w:r>
  </w:p>
  <w:p w14:paraId="24116556" w14:textId="77777777" w:rsidR="0033230F" w:rsidRDefault="003323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A1FFF" w14:textId="77777777" w:rsidR="0033230F" w:rsidRPr="00113280" w:rsidRDefault="0033230F">
    <w:pPr>
      <w:pStyle w:val="Zpat"/>
      <w:rPr>
        <w:sz w:val="16"/>
        <w:szCs w:val="16"/>
      </w:rPr>
    </w:pPr>
    <w:r w:rsidRPr="00113280">
      <w:rPr>
        <w:sz w:val="16"/>
        <w:szCs w:val="16"/>
      </w:rPr>
      <w:t>verze 22. 3.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95B65" w14:textId="77777777" w:rsidR="0033230F" w:rsidRDefault="0033230F">
      <w:r>
        <w:separator/>
      </w:r>
    </w:p>
  </w:footnote>
  <w:footnote w:type="continuationSeparator" w:id="0">
    <w:p w14:paraId="2339DE0D" w14:textId="77777777" w:rsidR="0033230F" w:rsidRDefault="0033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63F0C"/>
    <w:multiLevelType w:val="hybridMultilevel"/>
    <w:tmpl w:val="C6C88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20F16"/>
    <w:multiLevelType w:val="hybridMultilevel"/>
    <w:tmpl w:val="DF508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66E30"/>
    <w:multiLevelType w:val="singleLevel"/>
    <w:tmpl w:val="70A603C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805D84"/>
    <w:multiLevelType w:val="hybridMultilevel"/>
    <w:tmpl w:val="EB2441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16B96"/>
    <w:multiLevelType w:val="singleLevel"/>
    <w:tmpl w:val="17CA15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0A72E5"/>
    <w:multiLevelType w:val="hybridMultilevel"/>
    <w:tmpl w:val="0DEC98AA"/>
    <w:lvl w:ilvl="0" w:tplc="0405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B26C9"/>
    <w:multiLevelType w:val="singleLevel"/>
    <w:tmpl w:val="0C2071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52703B6"/>
    <w:multiLevelType w:val="singleLevel"/>
    <w:tmpl w:val="26445F0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/>
        <w:sz w:val="24"/>
      </w:rPr>
    </w:lvl>
  </w:abstractNum>
  <w:abstractNum w:abstractNumId="9" w15:restartNumberingAfterBreak="0">
    <w:nsid w:val="272D2861"/>
    <w:multiLevelType w:val="hybridMultilevel"/>
    <w:tmpl w:val="AB80D856"/>
    <w:lvl w:ilvl="0" w:tplc="A02A03B0">
      <w:numFmt w:val="bullet"/>
      <w:lvlText w:val="▪"/>
      <w:lvlJc w:val="left"/>
      <w:pPr>
        <w:tabs>
          <w:tab w:val="num" w:pos="480"/>
        </w:tabs>
        <w:ind w:left="48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E2E64"/>
    <w:multiLevelType w:val="singleLevel"/>
    <w:tmpl w:val="17CA15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896E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AD11842"/>
    <w:multiLevelType w:val="hybridMultilevel"/>
    <w:tmpl w:val="B15A6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B86088"/>
    <w:multiLevelType w:val="singleLevel"/>
    <w:tmpl w:val="FFFFFFFF"/>
    <w:lvl w:ilvl="0">
      <w:numFmt w:val="decimal"/>
      <w:lvlText w:val="*"/>
      <w:lvlJc w:val="left"/>
    </w:lvl>
  </w:abstractNum>
  <w:abstractNum w:abstractNumId="14" w15:restartNumberingAfterBreak="0">
    <w:nsid w:val="50A74BE5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6C5399"/>
    <w:multiLevelType w:val="hybridMultilevel"/>
    <w:tmpl w:val="A3023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D2102"/>
    <w:multiLevelType w:val="hybridMultilevel"/>
    <w:tmpl w:val="0C9C19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E1E39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7C3AEB"/>
    <w:multiLevelType w:val="hybridMultilevel"/>
    <w:tmpl w:val="F41A5232"/>
    <w:lvl w:ilvl="0" w:tplc="A02A03B0">
      <w:numFmt w:val="bullet"/>
      <w:lvlText w:val="▪"/>
      <w:lvlJc w:val="left"/>
      <w:pPr>
        <w:tabs>
          <w:tab w:val="num" w:pos="480"/>
        </w:tabs>
        <w:ind w:left="48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53443"/>
    <w:multiLevelType w:val="hybridMultilevel"/>
    <w:tmpl w:val="3ADC61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1239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60403E6D"/>
    <w:multiLevelType w:val="hybridMultilevel"/>
    <w:tmpl w:val="523C5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15CB1"/>
    <w:multiLevelType w:val="hybridMultilevel"/>
    <w:tmpl w:val="93742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C0A2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75772DC0"/>
    <w:multiLevelType w:val="hybridMultilevel"/>
    <w:tmpl w:val="B8482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C3748"/>
    <w:multiLevelType w:val="hybridMultilevel"/>
    <w:tmpl w:val="F5E01C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B7EFB"/>
    <w:multiLevelType w:val="singleLevel"/>
    <w:tmpl w:val="8F3678B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5"/>
  </w:num>
  <w:num w:numId="5">
    <w:abstractNumId w:val="10"/>
  </w:num>
  <w:num w:numId="6">
    <w:abstractNumId w:val="20"/>
  </w:num>
  <w:num w:numId="7">
    <w:abstractNumId w:val="26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3"/>
  </w:num>
  <w:num w:numId="10">
    <w:abstractNumId w:val="23"/>
  </w:num>
  <w:num w:numId="11">
    <w:abstractNumId w:val="7"/>
  </w:num>
  <w:num w:numId="12">
    <w:abstractNumId w:val="14"/>
  </w:num>
  <w:num w:numId="13">
    <w:abstractNumId w:val="17"/>
  </w:num>
  <w:num w:numId="14">
    <w:abstractNumId w:val="16"/>
  </w:num>
  <w:num w:numId="15">
    <w:abstractNumId w:val="19"/>
  </w:num>
  <w:num w:numId="16">
    <w:abstractNumId w:val="4"/>
  </w:num>
  <w:num w:numId="17">
    <w:abstractNumId w:val="12"/>
  </w:num>
  <w:num w:numId="18">
    <w:abstractNumId w:val="11"/>
  </w:num>
  <w:num w:numId="19">
    <w:abstractNumId w:val="13"/>
  </w:num>
  <w:num w:numId="20">
    <w:abstractNumId w:val="25"/>
  </w:num>
  <w:num w:numId="21">
    <w:abstractNumId w:val="24"/>
  </w:num>
  <w:num w:numId="22">
    <w:abstractNumId w:val="9"/>
  </w:num>
  <w:num w:numId="23">
    <w:abstractNumId w:val="9"/>
  </w:num>
  <w:num w:numId="24">
    <w:abstractNumId w:val="18"/>
  </w:num>
  <w:num w:numId="25">
    <w:abstractNumId w:val="6"/>
  </w:num>
  <w:num w:numId="26">
    <w:abstractNumId w:val="6"/>
  </w:num>
  <w:num w:numId="27">
    <w:abstractNumId w:val="1"/>
  </w:num>
  <w:num w:numId="28">
    <w:abstractNumId w:val="22"/>
  </w:num>
  <w:num w:numId="29">
    <w:abstractNumId w:val="15"/>
  </w:num>
  <w:num w:numId="30">
    <w:abstractNumId w:val="21"/>
  </w:num>
  <w:num w:numId="3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 Pilík">
    <w15:presenceInfo w15:providerId="AD" w15:userId="S-1-5-21-770070720-3945125243-2690725130-18779"/>
  </w15:person>
  <w15:person w15:author="Roman Bobák">
    <w15:presenceInfo w15:providerId="AD" w15:userId="S-1-5-21-770070720-3945125243-2690725130-13608"/>
  </w15:person>
  <w15:person w15:author="Drábková Martina">
    <w15:presenceInfo w15:providerId="AD" w15:userId="S-1-5-21-770070720-3945125243-2690725130-18848"/>
  </w15:person>
  <w15:person w15:author="Trefilová Pavla">
    <w15:presenceInfo w15:providerId="AD" w15:userId="S-1-5-21-770070720-3945125243-2690725130-188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66"/>
    <w:rsid w:val="000105D9"/>
    <w:rsid w:val="0001707A"/>
    <w:rsid w:val="000173BC"/>
    <w:rsid w:val="0003298D"/>
    <w:rsid w:val="00033F68"/>
    <w:rsid w:val="000353A4"/>
    <w:rsid w:val="00060DEB"/>
    <w:rsid w:val="000716EB"/>
    <w:rsid w:val="00075879"/>
    <w:rsid w:val="00086192"/>
    <w:rsid w:val="000866CF"/>
    <w:rsid w:val="00086788"/>
    <w:rsid w:val="0009211D"/>
    <w:rsid w:val="00097A62"/>
    <w:rsid w:val="00097FF2"/>
    <w:rsid w:val="000A4C9D"/>
    <w:rsid w:val="000B01AF"/>
    <w:rsid w:val="000B3A11"/>
    <w:rsid w:val="000C4A5D"/>
    <w:rsid w:val="000C708B"/>
    <w:rsid w:val="000D2337"/>
    <w:rsid w:val="000D2E3D"/>
    <w:rsid w:val="000D4AA6"/>
    <w:rsid w:val="000E06DA"/>
    <w:rsid w:val="000E766A"/>
    <w:rsid w:val="000E7FA2"/>
    <w:rsid w:val="000F2BAA"/>
    <w:rsid w:val="000F508E"/>
    <w:rsid w:val="00101129"/>
    <w:rsid w:val="001014DC"/>
    <w:rsid w:val="00105497"/>
    <w:rsid w:val="00106DC2"/>
    <w:rsid w:val="00113280"/>
    <w:rsid w:val="0012711C"/>
    <w:rsid w:val="00127516"/>
    <w:rsid w:val="001317D7"/>
    <w:rsid w:val="001337EE"/>
    <w:rsid w:val="001342C8"/>
    <w:rsid w:val="00134B64"/>
    <w:rsid w:val="00136F19"/>
    <w:rsid w:val="00142BDC"/>
    <w:rsid w:val="001433EB"/>
    <w:rsid w:val="00145780"/>
    <w:rsid w:val="00146584"/>
    <w:rsid w:val="00151B8B"/>
    <w:rsid w:val="00160DF6"/>
    <w:rsid w:val="0016117D"/>
    <w:rsid w:val="001627D4"/>
    <w:rsid w:val="00162A91"/>
    <w:rsid w:val="00163DDF"/>
    <w:rsid w:val="001714BE"/>
    <w:rsid w:val="001846E5"/>
    <w:rsid w:val="00193BFD"/>
    <w:rsid w:val="001A3F3A"/>
    <w:rsid w:val="001A4636"/>
    <w:rsid w:val="001A6B5D"/>
    <w:rsid w:val="001B49B5"/>
    <w:rsid w:val="001B6DE2"/>
    <w:rsid w:val="001C5132"/>
    <w:rsid w:val="001D15B2"/>
    <w:rsid w:val="001D22F2"/>
    <w:rsid w:val="001D2B76"/>
    <w:rsid w:val="001D751C"/>
    <w:rsid w:val="001E50C4"/>
    <w:rsid w:val="001F0CAE"/>
    <w:rsid w:val="001F2ABD"/>
    <w:rsid w:val="001F3792"/>
    <w:rsid w:val="001F5E0C"/>
    <w:rsid w:val="0020109B"/>
    <w:rsid w:val="00202B36"/>
    <w:rsid w:val="00204D82"/>
    <w:rsid w:val="00205565"/>
    <w:rsid w:val="00205817"/>
    <w:rsid w:val="0020682E"/>
    <w:rsid w:val="00207011"/>
    <w:rsid w:val="00210D7E"/>
    <w:rsid w:val="00212377"/>
    <w:rsid w:val="002236F3"/>
    <w:rsid w:val="00226223"/>
    <w:rsid w:val="0023275A"/>
    <w:rsid w:val="00232C9A"/>
    <w:rsid w:val="002346B4"/>
    <w:rsid w:val="00234CA7"/>
    <w:rsid w:val="00243C93"/>
    <w:rsid w:val="00246BF4"/>
    <w:rsid w:val="00252B3C"/>
    <w:rsid w:val="00253CBF"/>
    <w:rsid w:val="002718C4"/>
    <w:rsid w:val="00272F75"/>
    <w:rsid w:val="00273A42"/>
    <w:rsid w:val="00277E08"/>
    <w:rsid w:val="00296AEA"/>
    <w:rsid w:val="002A0128"/>
    <w:rsid w:val="002A30E3"/>
    <w:rsid w:val="002A375B"/>
    <w:rsid w:val="002A4D5B"/>
    <w:rsid w:val="002A64A0"/>
    <w:rsid w:val="002A6792"/>
    <w:rsid w:val="002B6F2C"/>
    <w:rsid w:val="002B70B1"/>
    <w:rsid w:val="002B788C"/>
    <w:rsid w:val="002D19DE"/>
    <w:rsid w:val="002D365D"/>
    <w:rsid w:val="002E13EB"/>
    <w:rsid w:val="002E1779"/>
    <w:rsid w:val="003052A9"/>
    <w:rsid w:val="00315455"/>
    <w:rsid w:val="00321396"/>
    <w:rsid w:val="0032302E"/>
    <w:rsid w:val="00325FF5"/>
    <w:rsid w:val="0033230F"/>
    <w:rsid w:val="00333832"/>
    <w:rsid w:val="0034507B"/>
    <w:rsid w:val="003553F2"/>
    <w:rsid w:val="00360F32"/>
    <w:rsid w:val="003656F6"/>
    <w:rsid w:val="00367481"/>
    <w:rsid w:val="00367FDC"/>
    <w:rsid w:val="00375FC2"/>
    <w:rsid w:val="003812BF"/>
    <w:rsid w:val="00384155"/>
    <w:rsid w:val="00391098"/>
    <w:rsid w:val="003B227F"/>
    <w:rsid w:val="003B563B"/>
    <w:rsid w:val="003C73DE"/>
    <w:rsid w:val="003D1278"/>
    <w:rsid w:val="003D2964"/>
    <w:rsid w:val="003D3488"/>
    <w:rsid w:val="003D355E"/>
    <w:rsid w:val="003E3E65"/>
    <w:rsid w:val="003E6DDF"/>
    <w:rsid w:val="003F20CE"/>
    <w:rsid w:val="00400A65"/>
    <w:rsid w:val="004107E9"/>
    <w:rsid w:val="0041143B"/>
    <w:rsid w:val="00416FEF"/>
    <w:rsid w:val="00417D95"/>
    <w:rsid w:val="0042313C"/>
    <w:rsid w:val="00424450"/>
    <w:rsid w:val="00430FC5"/>
    <w:rsid w:val="00433C89"/>
    <w:rsid w:val="00434528"/>
    <w:rsid w:val="004355E6"/>
    <w:rsid w:val="004523D9"/>
    <w:rsid w:val="00452417"/>
    <w:rsid w:val="004537DB"/>
    <w:rsid w:val="00455529"/>
    <w:rsid w:val="00457F61"/>
    <w:rsid w:val="004616CA"/>
    <w:rsid w:val="004619CC"/>
    <w:rsid w:val="00462074"/>
    <w:rsid w:val="004703A3"/>
    <w:rsid w:val="004771CB"/>
    <w:rsid w:val="004825CA"/>
    <w:rsid w:val="004830AC"/>
    <w:rsid w:val="0048766E"/>
    <w:rsid w:val="00492C42"/>
    <w:rsid w:val="00492E16"/>
    <w:rsid w:val="004A11AD"/>
    <w:rsid w:val="004A4F30"/>
    <w:rsid w:val="004B49FA"/>
    <w:rsid w:val="004C00C7"/>
    <w:rsid w:val="004C1120"/>
    <w:rsid w:val="004C544A"/>
    <w:rsid w:val="004C59DE"/>
    <w:rsid w:val="004C5DE8"/>
    <w:rsid w:val="004C615B"/>
    <w:rsid w:val="004D223C"/>
    <w:rsid w:val="004D27E7"/>
    <w:rsid w:val="004D50EB"/>
    <w:rsid w:val="004E4686"/>
    <w:rsid w:val="004E64BF"/>
    <w:rsid w:val="004E7D4B"/>
    <w:rsid w:val="004F07F1"/>
    <w:rsid w:val="004F0BB8"/>
    <w:rsid w:val="004F3932"/>
    <w:rsid w:val="004F6864"/>
    <w:rsid w:val="00506F52"/>
    <w:rsid w:val="005139AE"/>
    <w:rsid w:val="00514494"/>
    <w:rsid w:val="00520374"/>
    <w:rsid w:val="00522A14"/>
    <w:rsid w:val="00523139"/>
    <w:rsid w:val="005251C8"/>
    <w:rsid w:val="0052588D"/>
    <w:rsid w:val="005275D7"/>
    <w:rsid w:val="005323AC"/>
    <w:rsid w:val="00533C31"/>
    <w:rsid w:val="00535F28"/>
    <w:rsid w:val="005514A8"/>
    <w:rsid w:val="00553C33"/>
    <w:rsid w:val="0055401A"/>
    <w:rsid w:val="005614FD"/>
    <w:rsid w:val="00570714"/>
    <w:rsid w:val="005735FE"/>
    <w:rsid w:val="0057541D"/>
    <w:rsid w:val="0057559D"/>
    <w:rsid w:val="00582762"/>
    <w:rsid w:val="005874EC"/>
    <w:rsid w:val="00597CAA"/>
    <w:rsid w:val="005A5F75"/>
    <w:rsid w:val="005C10DF"/>
    <w:rsid w:val="005D0A2A"/>
    <w:rsid w:val="005D0F34"/>
    <w:rsid w:val="005E06F3"/>
    <w:rsid w:val="005E18C6"/>
    <w:rsid w:val="005E3C14"/>
    <w:rsid w:val="005F1F17"/>
    <w:rsid w:val="005F3E38"/>
    <w:rsid w:val="005F4847"/>
    <w:rsid w:val="00614031"/>
    <w:rsid w:val="00620E0C"/>
    <w:rsid w:val="006317CB"/>
    <w:rsid w:val="00633BCE"/>
    <w:rsid w:val="0063405F"/>
    <w:rsid w:val="00640616"/>
    <w:rsid w:val="00640FA6"/>
    <w:rsid w:val="0064342C"/>
    <w:rsid w:val="00644390"/>
    <w:rsid w:val="00652AE1"/>
    <w:rsid w:val="00656F77"/>
    <w:rsid w:val="00657675"/>
    <w:rsid w:val="00657825"/>
    <w:rsid w:val="00661063"/>
    <w:rsid w:val="00661C09"/>
    <w:rsid w:val="00662368"/>
    <w:rsid w:val="0066359C"/>
    <w:rsid w:val="0067718A"/>
    <w:rsid w:val="006821BE"/>
    <w:rsid w:val="0068441F"/>
    <w:rsid w:val="00687FF3"/>
    <w:rsid w:val="00690B5E"/>
    <w:rsid w:val="00694D15"/>
    <w:rsid w:val="0069575A"/>
    <w:rsid w:val="00695939"/>
    <w:rsid w:val="006A205E"/>
    <w:rsid w:val="006A3BF5"/>
    <w:rsid w:val="006B081B"/>
    <w:rsid w:val="006B64D1"/>
    <w:rsid w:val="006C667E"/>
    <w:rsid w:val="006D109F"/>
    <w:rsid w:val="006D1AB7"/>
    <w:rsid w:val="006E2D29"/>
    <w:rsid w:val="007039D4"/>
    <w:rsid w:val="007149F5"/>
    <w:rsid w:val="0072147D"/>
    <w:rsid w:val="00724D45"/>
    <w:rsid w:val="00725F21"/>
    <w:rsid w:val="007265CD"/>
    <w:rsid w:val="00732B5E"/>
    <w:rsid w:val="0073495E"/>
    <w:rsid w:val="00735345"/>
    <w:rsid w:val="00743559"/>
    <w:rsid w:val="00746A02"/>
    <w:rsid w:val="00751B3B"/>
    <w:rsid w:val="007550CF"/>
    <w:rsid w:val="0076400C"/>
    <w:rsid w:val="007660E7"/>
    <w:rsid w:val="0077419C"/>
    <w:rsid w:val="00792D8D"/>
    <w:rsid w:val="007A0363"/>
    <w:rsid w:val="007A08DA"/>
    <w:rsid w:val="007A42D0"/>
    <w:rsid w:val="007A4524"/>
    <w:rsid w:val="007A6524"/>
    <w:rsid w:val="007C07F7"/>
    <w:rsid w:val="007C6991"/>
    <w:rsid w:val="007C77B4"/>
    <w:rsid w:val="007D06E1"/>
    <w:rsid w:val="007E4C03"/>
    <w:rsid w:val="007E5F44"/>
    <w:rsid w:val="007E7F69"/>
    <w:rsid w:val="007F0448"/>
    <w:rsid w:val="007F31E5"/>
    <w:rsid w:val="00804DF3"/>
    <w:rsid w:val="00806167"/>
    <w:rsid w:val="00810464"/>
    <w:rsid w:val="008125DE"/>
    <w:rsid w:val="00815910"/>
    <w:rsid w:val="0082336B"/>
    <w:rsid w:val="00823AFE"/>
    <w:rsid w:val="00827CAE"/>
    <w:rsid w:val="00830A08"/>
    <w:rsid w:val="00831B91"/>
    <w:rsid w:val="00841CC4"/>
    <w:rsid w:val="00841F3F"/>
    <w:rsid w:val="00842206"/>
    <w:rsid w:val="008454E2"/>
    <w:rsid w:val="00845A75"/>
    <w:rsid w:val="00853B10"/>
    <w:rsid w:val="0085679E"/>
    <w:rsid w:val="008620C7"/>
    <w:rsid w:val="00876338"/>
    <w:rsid w:val="00877A9B"/>
    <w:rsid w:val="00884B39"/>
    <w:rsid w:val="00886EA4"/>
    <w:rsid w:val="00893E74"/>
    <w:rsid w:val="00895D94"/>
    <w:rsid w:val="00895EC5"/>
    <w:rsid w:val="00895F76"/>
    <w:rsid w:val="008972F8"/>
    <w:rsid w:val="008A7542"/>
    <w:rsid w:val="008B5312"/>
    <w:rsid w:val="008C20A6"/>
    <w:rsid w:val="008C7192"/>
    <w:rsid w:val="008D4ED5"/>
    <w:rsid w:val="008F1380"/>
    <w:rsid w:val="008F7437"/>
    <w:rsid w:val="008F7F86"/>
    <w:rsid w:val="009042C0"/>
    <w:rsid w:val="00904555"/>
    <w:rsid w:val="009118E1"/>
    <w:rsid w:val="00913156"/>
    <w:rsid w:val="00917AF5"/>
    <w:rsid w:val="00922487"/>
    <w:rsid w:val="0092597C"/>
    <w:rsid w:val="00926A73"/>
    <w:rsid w:val="00940915"/>
    <w:rsid w:val="00942785"/>
    <w:rsid w:val="0094505F"/>
    <w:rsid w:val="009568C7"/>
    <w:rsid w:val="00961899"/>
    <w:rsid w:val="009710E5"/>
    <w:rsid w:val="00972912"/>
    <w:rsid w:val="009757D4"/>
    <w:rsid w:val="00977F6C"/>
    <w:rsid w:val="00982F96"/>
    <w:rsid w:val="00993A38"/>
    <w:rsid w:val="00994777"/>
    <w:rsid w:val="00995876"/>
    <w:rsid w:val="00997399"/>
    <w:rsid w:val="009A635B"/>
    <w:rsid w:val="009A777E"/>
    <w:rsid w:val="009B425A"/>
    <w:rsid w:val="009B7050"/>
    <w:rsid w:val="009C19F7"/>
    <w:rsid w:val="009E2AA3"/>
    <w:rsid w:val="009E77A7"/>
    <w:rsid w:val="009F213C"/>
    <w:rsid w:val="00A03C9F"/>
    <w:rsid w:val="00A07EF4"/>
    <w:rsid w:val="00A2678F"/>
    <w:rsid w:val="00A337BC"/>
    <w:rsid w:val="00A33CA0"/>
    <w:rsid w:val="00A357D6"/>
    <w:rsid w:val="00A36D8C"/>
    <w:rsid w:val="00A37361"/>
    <w:rsid w:val="00A37C8B"/>
    <w:rsid w:val="00A463EC"/>
    <w:rsid w:val="00A47A58"/>
    <w:rsid w:val="00A5137B"/>
    <w:rsid w:val="00A5387D"/>
    <w:rsid w:val="00A6149D"/>
    <w:rsid w:val="00A66EB8"/>
    <w:rsid w:val="00A758FF"/>
    <w:rsid w:val="00A81890"/>
    <w:rsid w:val="00A84338"/>
    <w:rsid w:val="00AA53C4"/>
    <w:rsid w:val="00AB362D"/>
    <w:rsid w:val="00AC03D4"/>
    <w:rsid w:val="00AD0F3B"/>
    <w:rsid w:val="00AD2466"/>
    <w:rsid w:val="00AE0C4A"/>
    <w:rsid w:val="00AE1595"/>
    <w:rsid w:val="00AE33F5"/>
    <w:rsid w:val="00AF024E"/>
    <w:rsid w:val="00B001F5"/>
    <w:rsid w:val="00B06CA0"/>
    <w:rsid w:val="00B10E1A"/>
    <w:rsid w:val="00B10ECC"/>
    <w:rsid w:val="00B12B40"/>
    <w:rsid w:val="00B16625"/>
    <w:rsid w:val="00B171A9"/>
    <w:rsid w:val="00B1767E"/>
    <w:rsid w:val="00B26C90"/>
    <w:rsid w:val="00B42B27"/>
    <w:rsid w:val="00B50E3B"/>
    <w:rsid w:val="00B535F0"/>
    <w:rsid w:val="00B60806"/>
    <w:rsid w:val="00B70180"/>
    <w:rsid w:val="00B7082E"/>
    <w:rsid w:val="00B74B66"/>
    <w:rsid w:val="00B74DD7"/>
    <w:rsid w:val="00B7510B"/>
    <w:rsid w:val="00B85B0D"/>
    <w:rsid w:val="00B87304"/>
    <w:rsid w:val="00B90732"/>
    <w:rsid w:val="00B91BD8"/>
    <w:rsid w:val="00B93ECE"/>
    <w:rsid w:val="00BA1923"/>
    <w:rsid w:val="00BA203D"/>
    <w:rsid w:val="00BA211E"/>
    <w:rsid w:val="00BA4DD8"/>
    <w:rsid w:val="00BD1ABE"/>
    <w:rsid w:val="00BD25ED"/>
    <w:rsid w:val="00BD7B98"/>
    <w:rsid w:val="00BD7D4B"/>
    <w:rsid w:val="00BE4725"/>
    <w:rsid w:val="00BE524A"/>
    <w:rsid w:val="00BE6289"/>
    <w:rsid w:val="00BF01C0"/>
    <w:rsid w:val="00C01EAC"/>
    <w:rsid w:val="00C05B7B"/>
    <w:rsid w:val="00C17A40"/>
    <w:rsid w:val="00C21932"/>
    <w:rsid w:val="00C2379E"/>
    <w:rsid w:val="00C27198"/>
    <w:rsid w:val="00C341AF"/>
    <w:rsid w:val="00C57ADD"/>
    <w:rsid w:val="00C61A3D"/>
    <w:rsid w:val="00C61CB1"/>
    <w:rsid w:val="00C61F9E"/>
    <w:rsid w:val="00C6288B"/>
    <w:rsid w:val="00C64EF2"/>
    <w:rsid w:val="00C809E3"/>
    <w:rsid w:val="00C81CE7"/>
    <w:rsid w:val="00C84865"/>
    <w:rsid w:val="00C86F89"/>
    <w:rsid w:val="00C90043"/>
    <w:rsid w:val="00C91C06"/>
    <w:rsid w:val="00C92BCD"/>
    <w:rsid w:val="00C941B0"/>
    <w:rsid w:val="00CA66D2"/>
    <w:rsid w:val="00CB726E"/>
    <w:rsid w:val="00CC4CFD"/>
    <w:rsid w:val="00CD3E09"/>
    <w:rsid w:val="00CD4873"/>
    <w:rsid w:val="00CE2186"/>
    <w:rsid w:val="00CE42DE"/>
    <w:rsid w:val="00CE6AB6"/>
    <w:rsid w:val="00CF6A5D"/>
    <w:rsid w:val="00D022A5"/>
    <w:rsid w:val="00D11388"/>
    <w:rsid w:val="00D12A1D"/>
    <w:rsid w:val="00D156B5"/>
    <w:rsid w:val="00D17D7E"/>
    <w:rsid w:val="00D208A7"/>
    <w:rsid w:val="00D238F2"/>
    <w:rsid w:val="00D23BCB"/>
    <w:rsid w:val="00D30EA1"/>
    <w:rsid w:val="00D3199F"/>
    <w:rsid w:val="00D32599"/>
    <w:rsid w:val="00D435D3"/>
    <w:rsid w:val="00D44DBB"/>
    <w:rsid w:val="00D51B77"/>
    <w:rsid w:val="00D55972"/>
    <w:rsid w:val="00D61CEB"/>
    <w:rsid w:val="00D66121"/>
    <w:rsid w:val="00D67689"/>
    <w:rsid w:val="00D82E9A"/>
    <w:rsid w:val="00D84A39"/>
    <w:rsid w:val="00D91095"/>
    <w:rsid w:val="00DA32DE"/>
    <w:rsid w:val="00DA45D3"/>
    <w:rsid w:val="00DA52C2"/>
    <w:rsid w:val="00DB183D"/>
    <w:rsid w:val="00DB4A84"/>
    <w:rsid w:val="00DB7BA4"/>
    <w:rsid w:val="00DC278F"/>
    <w:rsid w:val="00DC3236"/>
    <w:rsid w:val="00DD57DB"/>
    <w:rsid w:val="00DD5BB6"/>
    <w:rsid w:val="00DE5FDC"/>
    <w:rsid w:val="00DE6D48"/>
    <w:rsid w:val="00E00495"/>
    <w:rsid w:val="00E02195"/>
    <w:rsid w:val="00E023EF"/>
    <w:rsid w:val="00E07094"/>
    <w:rsid w:val="00E10C46"/>
    <w:rsid w:val="00E12D83"/>
    <w:rsid w:val="00E15DCF"/>
    <w:rsid w:val="00E27D98"/>
    <w:rsid w:val="00E32A9D"/>
    <w:rsid w:val="00E352ED"/>
    <w:rsid w:val="00E44CAB"/>
    <w:rsid w:val="00E52999"/>
    <w:rsid w:val="00E53BB9"/>
    <w:rsid w:val="00E55699"/>
    <w:rsid w:val="00E72A57"/>
    <w:rsid w:val="00E73628"/>
    <w:rsid w:val="00E82A9E"/>
    <w:rsid w:val="00E83346"/>
    <w:rsid w:val="00E92FE6"/>
    <w:rsid w:val="00E944BE"/>
    <w:rsid w:val="00E9502A"/>
    <w:rsid w:val="00EA26D1"/>
    <w:rsid w:val="00EA35CC"/>
    <w:rsid w:val="00EA70C2"/>
    <w:rsid w:val="00EA721F"/>
    <w:rsid w:val="00EA731A"/>
    <w:rsid w:val="00EB7001"/>
    <w:rsid w:val="00EB706C"/>
    <w:rsid w:val="00EC0ACD"/>
    <w:rsid w:val="00EC417A"/>
    <w:rsid w:val="00ED006F"/>
    <w:rsid w:val="00ED3472"/>
    <w:rsid w:val="00ED5436"/>
    <w:rsid w:val="00EF1792"/>
    <w:rsid w:val="00EF36D6"/>
    <w:rsid w:val="00F03443"/>
    <w:rsid w:val="00F04128"/>
    <w:rsid w:val="00F1601A"/>
    <w:rsid w:val="00F16FE5"/>
    <w:rsid w:val="00F170DB"/>
    <w:rsid w:val="00F26F4F"/>
    <w:rsid w:val="00F3045C"/>
    <w:rsid w:val="00F44D97"/>
    <w:rsid w:val="00F46D51"/>
    <w:rsid w:val="00F4733E"/>
    <w:rsid w:val="00F54C33"/>
    <w:rsid w:val="00F61DF7"/>
    <w:rsid w:val="00F61EC4"/>
    <w:rsid w:val="00F64108"/>
    <w:rsid w:val="00F70958"/>
    <w:rsid w:val="00F73F2F"/>
    <w:rsid w:val="00F84A05"/>
    <w:rsid w:val="00F9574A"/>
    <w:rsid w:val="00FA2DE9"/>
    <w:rsid w:val="00FA6A6D"/>
    <w:rsid w:val="00FB0A36"/>
    <w:rsid w:val="00FB19A6"/>
    <w:rsid w:val="00FB23E6"/>
    <w:rsid w:val="00FB3D24"/>
    <w:rsid w:val="00FB5BCA"/>
    <w:rsid w:val="00FC3057"/>
    <w:rsid w:val="00FC5477"/>
    <w:rsid w:val="00FC6C31"/>
    <w:rsid w:val="00FD1D86"/>
    <w:rsid w:val="00FD3EFA"/>
    <w:rsid w:val="00FE105F"/>
    <w:rsid w:val="00FE177B"/>
    <w:rsid w:val="00FE2268"/>
    <w:rsid w:val="00FE3D98"/>
    <w:rsid w:val="00FE57B2"/>
    <w:rsid w:val="00FE5BE5"/>
    <w:rsid w:val="00FF0941"/>
    <w:rsid w:val="00FF106F"/>
    <w:rsid w:val="00FF1E0B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7DD71E"/>
  <w15:chartTrackingRefBased/>
  <w15:docId w15:val="{E06B242E-A679-41A4-A2F0-75B390AB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outlineLvl w:val="1"/>
    </w:pPr>
    <w:rPr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3">
    <w:name w:val="Body Text 3"/>
    <w:basedOn w:val="Normln"/>
    <w:pPr>
      <w:widowControl w:val="0"/>
      <w:spacing w:line="240" w:lineRule="atLeast"/>
      <w:jc w:val="both"/>
    </w:pPr>
    <w:rPr>
      <w:b/>
      <w:sz w:val="24"/>
    </w:rPr>
  </w:style>
  <w:style w:type="paragraph" w:styleId="Zkladntext2">
    <w:name w:val="Body Text 2"/>
    <w:basedOn w:val="Normln"/>
    <w:pPr>
      <w:widowControl w:val="0"/>
      <w:tabs>
        <w:tab w:val="left" w:pos="2410"/>
      </w:tabs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semiHidden/>
    <w:pPr>
      <w:widowControl w:val="0"/>
    </w:pPr>
  </w:style>
  <w:style w:type="paragraph" w:styleId="Zkladntext">
    <w:name w:val="Body Text"/>
    <w:basedOn w:val="Normln"/>
    <w:pPr>
      <w:widowControl w:val="0"/>
    </w:pPr>
    <w:rPr>
      <w:b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E92FE6"/>
    <w:pPr>
      <w:shd w:val="clear" w:color="auto" w:fill="000080"/>
    </w:pPr>
    <w:rPr>
      <w:rFonts w:ascii="Tahoma" w:hAnsi="Tahoma" w:cs="Tahoma"/>
    </w:rPr>
  </w:style>
  <w:style w:type="character" w:customStyle="1" w:styleId="TextpoznpodarouChar">
    <w:name w:val="Text pozn. pod čarou Char"/>
    <w:link w:val="Textpoznpodarou"/>
    <w:semiHidden/>
    <w:rsid w:val="003F20CE"/>
  </w:style>
  <w:style w:type="paragraph" w:styleId="Zpat">
    <w:name w:val="footer"/>
    <w:basedOn w:val="Normln"/>
    <w:rsid w:val="0011328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13280"/>
  </w:style>
  <w:style w:type="paragraph" w:styleId="Zhlav">
    <w:name w:val="header"/>
    <w:basedOn w:val="Normln"/>
    <w:rsid w:val="00113280"/>
    <w:pPr>
      <w:tabs>
        <w:tab w:val="center" w:pos="4536"/>
        <w:tab w:val="right" w:pos="9072"/>
      </w:tabs>
    </w:pPr>
  </w:style>
  <w:style w:type="character" w:styleId="Hypertextovodkaz">
    <w:name w:val="Hyperlink"/>
    <w:rsid w:val="00EB706C"/>
    <w:rPr>
      <w:color w:val="0563C1"/>
      <w:u w:val="single"/>
    </w:rPr>
  </w:style>
  <w:style w:type="character" w:styleId="Sledovanodkaz">
    <w:name w:val="FollowedHyperlink"/>
    <w:rsid w:val="00922487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4C00C7"/>
    <w:pPr>
      <w:ind w:left="720"/>
      <w:contextualSpacing/>
    </w:pPr>
  </w:style>
  <w:style w:type="paragraph" w:customStyle="1" w:styleId="Default">
    <w:name w:val="Default"/>
    <w:rsid w:val="004C00C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bstrakt">
    <w:name w:val="Abstrakt"/>
    <w:basedOn w:val="Normln"/>
    <w:rsid w:val="006D109F"/>
    <w:pPr>
      <w:spacing w:line="360" w:lineRule="auto"/>
    </w:pPr>
    <w:rPr>
      <w:b/>
      <w:sz w:val="24"/>
      <w:szCs w:val="24"/>
      <w:lang w:val="sk-SK"/>
    </w:rPr>
  </w:style>
  <w:style w:type="paragraph" w:styleId="Normlnweb">
    <w:name w:val="Normal (Web)"/>
    <w:basedOn w:val="Normln"/>
    <w:uiPriority w:val="99"/>
    <w:unhideWhenUsed/>
    <w:rsid w:val="00CE2186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uiPriority w:val="22"/>
    <w:qFormat/>
    <w:rsid w:val="00CE2186"/>
    <w:rPr>
      <w:b/>
      <w:bCs/>
    </w:rPr>
  </w:style>
  <w:style w:type="character" w:styleId="Zdraznn">
    <w:name w:val="Emphasis"/>
    <w:uiPriority w:val="20"/>
    <w:qFormat/>
    <w:rsid w:val="00CE6AB6"/>
    <w:rPr>
      <w:i/>
      <w:iCs/>
    </w:rPr>
  </w:style>
  <w:style w:type="character" w:customStyle="1" w:styleId="apple-converted-space">
    <w:name w:val="apple-converted-space"/>
    <w:rsid w:val="00CE6AB6"/>
  </w:style>
  <w:style w:type="character" w:customStyle="1" w:styleId="documenttype2">
    <w:name w:val="documenttype2"/>
    <w:rsid w:val="00E944BE"/>
  </w:style>
  <w:style w:type="paragraph" w:customStyle="1" w:styleId="Zkladntextodsazen31">
    <w:name w:val="Základní text odsazený 31"/>
    <w:basedOn w:val="Normln"/>
    <w:rsid w:val="00E44CAB"/>
    <w:pPr>
      <w:suppressAutoHyphens/>
      <w:spacing w:after="120"/>
      <w:ind w:left="283"/>
    </w:pPr>
    <w:rPr>
      <w:rFonts w:cs="Arial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E44CAB"/>
    <w:pPr>
      <w:suppressAutoHyphens/>
    </w:pPr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ame.utb.cz/mdocs-posts/autorevaluacni-kriteria-pro-habilitacni-rizeni/" TargetMode="External"/><Relationship Id="rId18" Type="http://schemas.openxmlformats.org/officeDocument/2006/relationships/hyperlink" Target="https://fame.utb.cz/veda-a-vyzkum/klicove-oblasti-vedy-a-vyzkum/" TargetMode="External"/><Relationship Id="rId26" Type="http://schemas.openxmlformats.org/officeDocument/2006/relationships/hyperlink" Target="https://www.utb.cz/mdocs-posts/sz_rad_utb/" TargetMode="External"/><Relationship Id="rId39" Type="http://schemas.openxmlformats.org/officeDocument/2006/relationships/hyperlink" Target="https://www.scopus.com/authid/detail.uri?origin=resultslist&amp;authorId=35239448800&amp;zone=" TargetMode="External"/><Relationship Id="rId21" Type="http://schemas.microsoft.com/office/2011/relationships/commentsExtended" Target="commentsExtended.xml"/><Relationship Id="rId34" Type="http://schemas.openxmlformats.org/officeDocument/2006/relationships/hyperlink" Target="http://www.cjournal.cz/files/195.pdf" TargetMode="External"/><Relationship Id="rId42" Type="http://schemas.openxmlformats.org/officeDocument/2006/relationships/hyperlink" Target="https://www.scopus.com/authid/detail.uri?origin=resultslist&amp;authorId=56602793800&amp;zone=" TargetMode="External"/><Relationship Id="rId47" Type="http://schemas.openxmlformats.org/officeDocument/2006/relationships/hyperlink" Target="http://www.utb.cz/file/55978" TargetMode="External"/><Relationship Id="rId50" Type="http://schemas.openxmlformats.org/officeDocument/2006/relationships/hyperlink" Target="https://www.utb.cz/mdocs-posts/sr_05_2018/" TargetMode="External"/><Relationship Id="rId55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fame.utb.cz/mdocs-posts/sd-11-2017/" TargetMode="External"/><Relationship Id="rId29" Type="http://schemas.openxmlformats.org/officeDocument/2006/relationships/hyperlink" Target="https://www.utb.cz/univerzita/o-univerzite/struktura/organy/vedecka-rada/" TargetMode="External"/><Relationship Id="rId11" Type="http://schemas.openxmlformats.org/officeDocument/2006/relationships/hyperlink" Target="https://fame.utb.cz/mdocs-posts/sd-11-2017/" TargetMode="External"/><Relationship Id="rId24" Type="http://schemas.openxmlformats.org/officeDocument/2006/relationships/hyperlink" Target="https://fame.utb.cz/o-fakulte/mezinarodni-vztahy/mezinarodni-projekty/" TargetMode="External"/><Relationship Id="rId32" Type="http://schemas.openxmlformats.org/officeDocument/2006/relationships/hyperlink" Target="http://yadda.icm.edu.pl/yadda/element/bwmeta1.element.baztech-a1b5f487-140d-4b5c-9ac3-9ead225b55e9" TargetMode="External"/><Relationship Id="rId37" Type="http://schemas.openxmlformats.org/officeDocument/2006/relationships/hyperlink" Target="http://dx.doi.org/10.9770/jssi.2017.6.1(8)" TargetMode="External"/><Relationship Id="rId40" Type="http://schemas.openxmlformats.org/officeDocument/2006/relationships/hyperlink" Target="https://www.scopus.com/authid/detail.uri?origin=resultslist&amp;authorId=56499305200&amp;zone=" TargetMode="External"/><Relationship Id="rId45" Type="http://schemas.openxmlformats.org/officeDocument/2006/relationships/hyperlink" Target="https://www.scopus.com/source/sourceInfo.uri?sourceId=21100208020&amp;origin=recordpage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s://www.utb.cz/mdocs-posts/rad_habilitace_utb/" TargetMode="External"/><Relationship Id="rId19" Type="http://schemas.openxmlformats.org/officeDocument/2006/relationships/hyperlink" Target="https://fame.utb.cz/veda-a-vyzkum/vedecko-vyzkumna-cinnost/resene-projekty/" TargetMode="External"/><Relationship Id="rId31" Type="http://schemas.openxmlformats.org/officeDocument/2006/relationships/hyperlink" Target="http://dx.doi.org/10.15240/tul/001/2014-2-011" TargetMode="External"/><Relationship Id="rId44" Type="http://schemas.openxmlformats.org/officeDocument/2006/relationships/hyperlink" Target="https://www.scopus.com/authid/detail.uri?origin=resultslist&amp;authorId=6507514037&amp;zone=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fame.utb.cz/veda-a-vyzkum/habilitacni-a-jmenovaci-rizeni/habilitacni-rizeni-2/" TargetMode="External"/><Relationship Id="rId14" Type="http://schemas.openxmlformats.org/officeDocument/2006/relationships/hyperlink" Target="https://www.utb.cz/mdocs-posts/rad_habilitace_utb/" TargetMode="External"/><Relationship Id="rId22" Type="http://schemas.openxmlformats.org/officeDocument/2006/relationships/hyperlink" Target="http://www.cjournal.cz" TargetMode="External"/><Relationship Id="rId27" Type="http://schemas.openxmlformats.org/officeDocument/2006/relationships/hyperlink" Target="https://fame.utb.cz/mdocs-posts/pravidla-prubehu-studia-ve-studijnich-programech-uskutecnovanych-na-fakulte-managementu-a-ekonomiky/" TargetMode="External"/><Relationship Id="rId30" Type="http://schemas.openxmlformats.org/officeDocument/2006/relationships/hyperlink" Target="https://fame.utb.cz/o-fakulte/zakladni-informace/struktura/organy-fakulty/vedecka-rada/" TargetMode="External"/><Relationship Id="rId35" Type="http://schemas.openxmlformats.org/officeDocument/2006/relationships/hyperlink" Target="http://search.proquest.com/docview/1674838597/abstract/4B2D0A6C97F24941PQ/1?accountid=15518" TargetMode="External"/><Relationship Id="rId43" Type="http://schemas.openxmlformats.org/officeDocument/2006/relationships/hyperlink" Target="https://www.scopus.com/authid/detail.uri?origin=resultslist&amp;authorId=56602801100&amp;zone=" TargetMode="External"/><Relationship Id="rId48" Type="http://schemas.openxmlformats.org/officeDocument/2006/relationships/hyperlink" Target="https://fame.utb.cz/mdocs-posts/plan-realizace-strategickeho-zameru-vzdelavaci-a-tvurci-cinnosti-fakulty-managementu-a-ekonomiky-univerzity-tomase-bati-ve-zline-pro-rok-2018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utb.cz/veda-a-vyzkum/habilitacni-a-jmenovaci-rizeni/zahajeni-ukonceni-rizeni/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fame.utb.cz/mdocs-posts/sd-11-2017/" TargetMode="External"/><Relationship Id="rId17" Type="http://schemas.openxmlformats.org/officeDocument/2006/relationships/hyperlink" Target="https://fame.utb.cz/mdocs-posts/autorevaluacni-kriteria-pro-profesorske-rizeni/" TargetMode="External"/><Relationship Id="rId25" Type="http://schemas.openxmlformats.org/officeDocument/2006/relationships/hyperlink" Target="https://fame.utb.cz/veda-a-vyzkum/ph-d-studium/absolventi/" TargetMode="External"/><Relationship Id="rId33" Type="http://schemas.openxmlformats.org/officeDocument/2006/relationships/hyperlink" Target="http://www.ufu.utb.cz/konference/sbornik2015.pdf" TargetMode="External"/><Relationship Id="rId38" Type="http://schemas.openxmlformats.org/officeDocument/2006/relationships/hyperlink" Target="javascript:WebForm_DoPostBackWithOptions(new%20WebForm_PostBackOptions(%22p$lt$ctl02$pageplaceholder$p$lt$ctl02$WebPartZone1$WebPartZone1_zone$UHKSemanticSearch$ctl00$ctl03$ctl23%22,%20%22%22,%20false,%20%22%22,%20%22http://www.isvav.cz/resultDetail.do?rowId=RIV/62690094:18450/14:50002567!RIV15-MSM-18450___%22,%20false,%20true))" TargetMode="External"/><Relationship Id="rId46" Type="http://schemas.openxmlformats.org/officeDocument/2006/relationships/hyperlink" Target="https://fame.utb.cz/mdocs-posts/rozhodnuti-dekana-fame-c-07-2017/" TargetMode="External"/><Relationship Id="rId20" Type="http://schemas.openxmlformats.org/officeDocument/2006/relationships/comments" Target="comments.xml"/><Relationship Id="rId41" Type="http://schemas.openxmlformats.org/officeDocument/2006/relationships/hyperlink" Target="https://www.scopus.com/authid/detail.uri?origin=resultslist&amp;authorId=6507514037&amp;zone=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fame.utb.cz/mdocs-posts/sd-11-2017/" TargetMode="External"/><Relationship Id="rId23" Type="http://schemas.openxmlformats.org/officeDocument/2006/relationships/hyperlink" Target="http://www.ekonomie-management.cz" TargetMode="External"/><Relationship Id="rId28" Type="http://schemas.openxmlformats.org/officeDocument/2006/relationships/hyperlink" Target="https://fame.utb.cz/veda-a-vyzkum/ph-d-studium/oborove-rady/" TargetMode="External"/><Relationship Id="rId36" Type="http://schemas.openxmlformats.org/officeDocument/2006/relationships/hyperlink" Target="https://doi.org/10.21003/ea.V162-13" TargetMode="External"/><Relationship Id="rId49" Type="http://schemas.openxmlformats.org/officeDocument/2006/relationships/hyperlink" Target="https://www.utb.cz/univerzita/o-univerzite/struktura/organy/rada-pro-vnitrni-hodnoceni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B3F0-1715-4E6E-909A-B00EE90C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41</Pages>
  <Words>19222</Words>
  <Characters>113411</Characters>
  <Application>Microsoft Office Word</Application>
  <DocSecurity>0</DocSecurity>
  <Lines>945</Lines>
  <Paragraphs>264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Požadované podklady pro posuzování žádostí o akreditace studijních programů, akreditace jejich rozšíření a prodloužení platnosti akreditace</vt:lpstr>
    </vt:vector>
  </TitlesOfParts>
  <Company>MŠMT  ČR</Company>
  <LinksUpToDate>false</LinksUpToDate>
  <CharactersWithSpaces>132369</CharactersWithSpaces>
  <SharedDoc>false</SharedDoc>
  <HLinks>
    <vt:vector size="408" baseType="variant">
      <vt:variant>
        <vt:i4>6029328</vt:i4>
      </vt:variant>
      <vt:variant>
        <vt:i4>201</vt:i4>
      </vt:variant>
      <vt:variant>
        <vt:i4>0</vt:i4>
      </vt:variant>
      <vt:variant>
        <vt:i4>5</vt:i4>
      </vt:variant>
      <vt:variant>
        <vt:lpwstr>https://www.utb.cz/mdocs-posts/sr_05_2018/</vt:lpwstr>
      </vt:variant>
      <vt:variant>
        <vt:lpwstr/>
      </vt:variant>
      <vt:variant>
        <vt:i4>7536717</vt:i4>
      </vt:variant>
      <vt:variant>
        <vt:i4>198</vt:i4>
      </vt:variant>
      <vt:variant>
        <vt:i4>0</vt:i4>
      </vt:variant>
      <vt:variant>
        <vt:i4>5</vt:i4>
      </vt:variant>
      <vt:variant>
        <vt:lpwstr>https://www.utb.cz/mdocs-posts/uplne_zneni_radu_studijnich_programu_vcetne_I_zmeny/</vt:lpwstr>
      </vt:variant>
      <vt:variant>
        <vt:lpwstr/>
      </vt:variant>
      <vt:variant>
        <vt:i4>7929875</vt:i4>
      </vt:variant>
      <vt:variant>
        <vt:i4>195</vt:i4>
      </vt:variant>
      <vt:variant>
        <vt:i4>0</vt:i4>
      </vt:variant>
      <vt:variant>
        <vt:i4>5</vt:i4>
      </vt:variant>
      <vt:variant>
        <vt:lpwstr>https://www.utb.cz/mdocs-posts/pravidla_utb/</vt:lpwstr>
      </vt:variant>
      <vt:variant>
        <vt:lpwstr/>
      </vt:variant>
      <vt:variant>
        <vt:i4>5308446</vt:i4>
      </vt:variant>
      <vt:variant>
        <vt:i4>192</vt:i4>
      </vt:variant>
      <vt:variant>
        <vt:i4>0</vt:i4>
      </vt:variant>
      <vt:variant>
        <vt:i4>5</vt:i4>
      </vt:variant>
      <vt:variant>
        <vt:lpwstr>https://www.utb.cz/mdocs-posts/sr_18_2017/</vt:lpwstr>
      </vt:variant>
      <vt:variant>
        <vt:lpwstr/>
      </vt:variant>
      <vt:variant>
        <vt:i4>3211363</vt:i4>
      </vt:variant>
      <vt:variant>
        <vt:i4>189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3670077</vt:i4>
      </vt:variant>
      <vt:variant>
        <vt:i4>186</vt:i4>
      </vt:variant>
      <vt:variant>
        <vt:i4>0</vt:i4>
      </vt:variant>
      <vt:variant>
        <vt:i4>5</vt:i4>
      </vt:variant>
      <vt:variant>
        <vt:lpwstr>https://www.utb.cz/univerzita/o-univerzite/struktura/organy/rada-pro-vnitrni-hodnoceni/</vt:lpwstr>
      </vt:variant>
      <vt:variant>
        <vt:lpwstr/>
      </vt:variant>
      <vt:variant>
        <vt:i4>7798909</vt:i4>
      </vt:variant>
      <vt:variant>
        <vt:i4>183</vt:i4>
      </vt:variant>
      <vt:variant>
        <vt:i4>0</vt:i4>
      </vt:variant>
      <vt:variant>
        <vt:i4>5</vt:i4>
      </vt:variant>
      <vt:variant>
        <vt:lpwstr>https://fame.utb.cz/mdocs-posts/plan-realizace-strategickeho-zameru-vzdelavaci-a-tvurci-cinnosti-fakulty-managementu-a-ekonomiky-univerzity-tomase-bati-ve-zline-pro-rok-2018/</vt:lpwstr>
      </vt:variant>
      <vt:variant>
        <vt:lpwstr/>
      </vt:variant>
      <vt:variant>
        <vt:i4>5898255</vt:i4>
      </vt:variant>
      <vt:variant>
        <vt:i4>180</vt:i4>
      </vt:variant>
      <vt:variant>
        <vt:i4>0</vt:i4>
      </vt:variant>
      <vt:variant>
        <vt:i4>5</vt:i4>
      </vt:variant>
      <vt:variant>
        <vt:lpwstr>https://fame.utb.cz/mdocs-posts/dlouhodoby-zamer-fame-2016-2020/</vt:lpwstr>
      </vt:variant>
      <vt:variant>
        <vt:lpwstr/>
      </vt:variant>
      <vt:variant>
        <vt:i4>4718679</vt:i4>
      </vt:variant>
      <vt:variant>
        <vt:i4>177</vt:i4>
      </vt:variant>
      <vt:variant>
        <vt:i4>0</vt:i4>
      </vt:variant>
      <vt:variant>
        <vt:i4>5</vt:i4>
      </vt:variant>
      <vt:variant>
        <vt:lpwstr>http://www.utb.cz/file/55978</vt:lpwstr>
      </vt:variant>
      <vt:variant>
        <vt:lpwstr/>
      </vt:variant>
      <vt:variant>
        <vt:i4>1638495</vt:i4>
      </vt:variant>
      <vt:variant>
        <vt:i4>174</vt:i4>
      </vt:variant>
      <vt:variant>
        <vt:i4>0</vt:i4>
      </vt:variant>
      <vt:variant>
        <vt:i4>5</vt:i4>
      </vt:variant>
      <vt:variant>
        <vt:lpwstr>https://fame.utb.cz/mdocs-posts/rozhodnuti-dekana-fame-c-1-2018/</vt:lpwstr>
      </vt:variant>
      <vt:variant>
        <vt:lpwstr/>
      </vt:variant>
      <vt:variant>
        <vt:i4>1966158</vt:i4>
      </vt:variant>
      <vt:variant>
        <vt:i4>171</vt:i4>
      </vt:variant>
      <vt:variant>
        <vt:i4>0</vt:i4>
      </vt:variant>
      <vt:variant>
        <vt:i4>5</vt:i4>
      </vt:variant>
      <vt:variant>
        <vt:lpwstr>https://fame.utb.cz/mdocs-posts/rozhodnuti-dekana-fame-c-07-2017/</vt:lpwstr>
      </vt:variant>
      <vt:variant>
        <vt:lpwstr/>
      </vt:variant>
      <vt:variant>
        <vt:i4>3014703</vt:i4>
      </vt:variant>
      <vt:variant>
        <vt:i4>168</vt:i4>
      </vt:variant>
      <vt:variant>
        <vt:i4>0</vt:i4>
      </vt:variant>
      <vt:variant>
        <vt:i4>5</vt:i4>
      </vt:variant>
      <vt:variant>
        <vt:lpwstr>https://fame.utb.cz/mdocs-posts/sd-06-2017/</vt:lpwstr>
      </vt:variant>
      <vt:variant>
        <vt:lpwstr/>
      </vt:variant>
      <vt:variant>
        <vt:i4>2621556</vt:i4>
      </vt:variant>
      <vt:variant>
        <vt:i4>165</vt:i4>
      </vt:variant>
      <vt:variant>
        <vt:i4>0</vt:i4>
      </vt:variant>
      <vt:variant>
        <vt:i4>5</vt:i4>
      </vt:variant>
      <vt:variant>
        <vt:lpwstr>https://www.scopus.com/source/sourceInfo.uri?sourceId=21100208020&amp;origin=recordpage</vt:lpwstr>
      </vt:variant>
      <vt:variant>
        <vt:lpwstr/>
      </vt:variant>
      <vt:variant>
        <vt:i4>1900626</vt:i4>
      </vt:variant>
      <vt:variant>
        <vt:i4>162</vt:i4>
      </vt:variant>
      <vt:variant>
        <vt:i4>0</vt:i4>
      </vt:variant>
      <vt:variant>
        <vt:i4>5</vt:i4>
      </vt:variant>
      <vt:variant>
        <vt:lpwstr>https://www.scopus.com/authid/detail.uri?origin=resultslist&amp;authorId=6507514037&amp;zone=</vt:lpwstr>
      </vt:variant>
      <vt:variant>
        <vt:lpwstr/>
      </vt:variant>
      <vt:variant>
        <vt:i4>2883681</vt:i4>
      </vt:variant>
      <vt:variant>
        <vt:i4>159</vt:i4>
      </vt:variant>
      <vt:variant>
        <vt:i4>0</vt:i4>
      </vt:variant>
      <vt:variant>
        <vt:i4>5</vt:i4>
      </vt:variant>
      <vt:variant>
        <vt:lpwstr>https://www.scopus.com/authid/detail.uri?origin=resultslist&amp;authorId=56602801100&amp;zone=</vt:lpwstr>
      </vt:variant>
      <vt:variant>
        <vt:lpwstr/>
      </vt:variant>
      <vt:variant>
        <vt:i4>2883692</vt:i4>
      </vt:variant>
      <vt:variant>
        <vt:i4>156</vt:i4>
      </vt:variant>
      <vt:variant>
        <vt:i4>0</vt:i4>
      </vt:variant>
      <vt:variant>
        <vt:i4>5</vt:i4>
      </vt:variant>
      <vt:variant>
        <vt:lpwstr>https://www.scopus.com/authid/detail.uri?origin=resultslist&amp;authorId=56602793800&amp;zone=</vt:lpwstr>
      </vt:variant>
      <vt:variant>
        <vt:lpwstr/>
      </vt:variant>
      <vt:variant>
        <vt:i4>1900626</vt:i4>
      </vt:variant>
      <vt:variant>
        <vt:i4>153</vt:i4>
      </vt:variant>
      <vt:variant>
        <vt:i4>0</vt:i4>
      </vt:variant>
      <vt:variant>
        <vt:i4>5</vt:i4>
      </vt:variant>
      <vt:variant>
        <vt:lpwstr>https://www.scopus.com/authid/detail.uri?origin=resultslist&amp;authorId=6507514037&amp;zone=</vt:lpwstr>
      </vt:variant>
      <vt:variant>
        <vt:lpwstr/>
      </vt:variant>
      <vt:variant>
        <vt:i4>2490471</vt:i4>
      </vt:variant>
      <vt:variant>
        <vt:i4>150</vt:i4>
      </vt:variant>
      <vt:variant>
        <vt:i4>0</vt:i4>
      </vt:variant>
      <vt:variant>
        <vt:i4>5</vt:i4>
      </vt:variant>
      <vt:variant>
        <vt:lpwstr>https://www.scopus.com/authid/detail.uri?origin=resultslist&amp;authorId=56499305200&amp;zone=</vt:lpwstr>
      </vt:variant>
      <vt:variant>
        <vt:lpwstr/>
      </vt:variant>
      <vt:variant>
        <vt:i4>2621540</vt:i4>
      </vt:variant>
      <vt:variant>
        <vt:i4>147</vt:i4>
      </vt:variant>
      <vt:variant>
        <vt:i4>0</vt:i4>
      </vt:variant>
      <vt:variant>
        <vt:i4>5</vt:i4>
      </vt:variant>
      <vt:variant>
        <vt:lpwstr>https://www.scopus.com/authid/detail.uri?origin=resultslist&amp;authorId=35239448800&amp;zone=</vt:lpwstr>
      </vt:variant>
      <vt:variant>
        <vt:lpwstr/>
      </vt:variant>
      <vt:variant>
        <vt:i4>1507389</vt:i4>
      </vt:variant>
      <vt:variant>
        <vt:i4>144</vt:i4>
      </vt:variant>
      <vt:variant>
        <vt:i4>0</vt:i4>
      </vt:variant>
      <vt:variant>
        <vt:i4>5</vt:i4>
      </vt:variant>
      <vt:variant>
        <vt:lpwstr>javascript:WebForm_DoPostBackWithOptions(new WebForm_PostBackOptions(%22p$lt$ctl02$pageplaceholder$p$lt$ctl02$WebPartZone1$WebPartZone1_zone$UHKSemanticSearch$ctl00$ctl03$ctl23%22, %22%22, false, %22%22, %22http://www.isvav.cz/resultDetail.do?rowId=RIV/62690094:18450/14:50002567!RIV15-MSM-18450___%22,%20false,%20true))</vt:lpwstr>
      </vt:variant>
      <vt:variant>
        <vt:lpwstr/>
      </vt:variant>
      <vt:variant>
        <vt:i4>7602275</vt:i4>
      </vt:variant>
      <vt:variant>
        <vt:i4>141</vt:i4>
      </vt:variant>
      <vt:variant>
        <vt:i4>0</vt:i4>
      </vt:variant>
      <vt:variant>
        <vt:i4>5</vt:i4>
      </vt:variant>
      <vt:variant>
        <vt:lpwstr>http://dx.doi.org/10.9770/jssi.2017.6.1(8)</vt:lpwstr>
      </vt:variant>
      <vt:variant>
        <vt:lpwstr/>
      </vt:variant>
      <vt:variant>
        <vt:i4>7667832</vt:i4>
      </vt:variant>
      <vt:variant>
        <vt:i4>138</vt:i4>
      </vt:variant>
      <vt:variant>
        <vt:i4>0</vt:i4>
      </vt:variant>
      <vt:variant>
        <vt:i4>5</vt:i4>
      </vt:variant>
      <vt:variant>
        <vt:lpwstr>https://doi.org/10.21003/ea.V162-13</vt:lpwstr>
      </vt:variant>
      <vt:variant>
        <vt:lpwstr/>
      </vt:variant>
      <vt:variant>
        <vt:i4>7471224</vt:i4>
      </vt:variant>
      <vt:variant>
        <vt:i4>135</vt:i4>
      </vt:variant>
      <vt:variant>
        <vt:i4>0</vt:i4>
      </vt:variant>
      <vt:variant>
        <vt:i4>5</vt:i4>
      </vt:variant>
      <vt:variant>
        <vt:lpwstr>https://doi.org/10.21003/ea.V166-20</vt:lpwstr>
      </vt:variant>
      <vt:variant>
        <vt:lpwstr/>
      </vt:variant>
      <vt:variant>
        <vt:i4>6815861</vt:i4>
      </vt:variant>
      <vt:variant>
        <vt:i4>132</vt:i4>
      </vt:variant>
      <vt:variant>
        <vt:i4>0</vt:i4>
      </vt:variant>
      <vt:variant>
        <vt:i4>5</vt:i4>
      </vt:variant>
      <vt:variant>
        <vt:lpwstr>https://doi.org/10.18848/2327-7998/CGP/v12i04/50809</vt:lpwstr>
      </vt:variant>
      <vt:variant>
        <vt:lpwstr/>
      </vt:variant>
      <vt:variant>
        <vt:i4>7929983</vt:i4>
      </vt:variant>
      <vt:variant>
        <vt:i4>129</vt:i4>
      </vt:variant>
      <vt:variant>
        <vt:i4>0</vt:i4>
      </vt:variant>
      <vt:variant>
        <vt:i4>5</vt:i4>
      </vt:variant>
      <vt:variant>
        <vt:lpwstr>https://doi.org/10.7441/joc.2016.04.01</vt:lpwstr>
      </vt:variant>
      <vt:variant>
        <vt:lpwstr/>
      </vt:variant>
      <vt:variant>
        <vt:i4>1245279</vt:i4>
      </vt:variant>
      <vt:variant>
        <vt:i4>126</vt:i4>
      </vt:variant>
      <vt:variant>
        <vt:i4>0</vt:i4>
      </vt:variant>
      <vt:variant>
        <vt:i4>5</vt:i4>
      </vt:variant>
      <vt:variant>
        <vt:lpwstr>https://doi.org/10.1177/0734282916661663</vt:lpwstr>
      </vt:variant>
      <vt:variant>
        <vt:lpwstr/>
      </vt:variant>
      <vt:variant>
        <vt:i4>7274599</vt:i4>
      </vt:variant>
      <vt:variant>
        <vt:i4>123</vt:i4>
      </vt:variant>
      <vt:variant>
        <vt:i4>0</vt:i4>
      </vt:variant>
      <vt:variant>
        <vt:i4>5</vt:i4>
      </vt:variant>
      <vt:variant>
        <vt:lpwstr>http://search.proquest.com/docview/1674838597/abstract/4B2D0A6C97F24941PQ/1?accountid=15518</vt:lpwstr>
      </vt:variant>
      <vt:variant>
        <vt:lpwstr/>
      </vt:variant>
      <vt:variant>
        <vt:i4>720977</vt:i4>
      </vt:variant>
      <vt:variant>
        <vt:i4>120</vt:i4>
      </vt:variant>
      <vt:variant>
        <vt:i4>0</vt:i4>
      </vt:variant>
      <vt:variant>
        <vt:i4>5</vt:i4>
      </vt:variant>
      <vt:variant>
        <vt:lpwstr>http://www.cjournal.cz/files/195.pdf</vt:lpwstr>
      </vt:variant>
      <vt:variant>
        <vt:lpwstr/>
      </vt:variant>
      <vt:variant>
        <vt:i4>655425</vt:i4>
      </vt:variant>
      <vt:variant>
        <vt:i4>117</vt:i4>
      </vt:variant>
      <vt:variant>
        <vt:i4>0</vt:i4>
      </vt:variant>
      <vt:variant>
        <vt:i4>5</vt:i4>
      </vt:variant>
      <vt:variant>
        <vt:lpwstr>http://www.ufu.utb.cz/konference/sbornik2015.pdf</vt:lpwstr>
      </vt:variant>
      <vt:variant>
        <vt:lpwstr/>
      </vt:variant>
      <vt:variant>
        <vt:i4>3211323</vt:i4>
      </vt:variant>
      <vt:variant>
        <vt:i4>114</vt:i4>
      </vt:variant>
      <vt:variant>
        <vt:i4>0</vt:i4>
      </vt:variant>
      <vt:variant>
        <vt:i4>5</vt:i4>
      </vt:variant>
      <vt:variant>
        <vt:lpwstr>http://yadda.icm.edu.pl/yadda/element/bwmeta1.element.baztech-a1b5f487-140d-4b5c-9ac3-9ead225b55e9</vt:lpwstr>
      </vt:variant>
      <vt:variant>
        <vt:lpwstr/>
      </vt:variant>
      <vt:variant>
        <vt:i4>8257663</vt:i4>
      </vt:variant>
      <vt:variant>
        <vt:i4>111</vt:i4>
      </vt:variant>
      <vt:variant>
        <vt:i4>0</vt:i4>
      </vt:variant>
      <vt:variant>
        <vt:i4>5</vt:i4>
      </vt:variant>
      <vt:variant>
        <vt:lpwstr>https://doi.org/10.7441/joc.2015.04.05</vt:lpwstr>
      </vt:variant>
      <vt:variant>
        <vt:lpwstr/>
      </vt:variant>
      <vt:variant>
        <vt:i4>5570566</vt:i4>
      </vt:variant>
      <vt:variant>
        <vt:i4>108</vt:i4>
      </vt:variant>
      <vt:variant>
        <vt:i4>0</vt:i4>
      </vt:variant>
      <vt:variant>
        <vt:i4>5</vt:i4>
      </vt:variant>
      <vt:variant>
        <vt:lpwstr>http://dx.doi.org/10.15240/tul/001/2014-2-011</vt:lpwstr>
      </vt:variant>
      <vt:variant>
        <vt:lpwstr/>
      </vt:variant>
      <vt:variant>
        <vt:i4>6881377</vt:i4>
      </vt:variant>
      <vt:variant>
        <vt:i4>105</vt:i4>
      </vt:variant>
      <vt:variant>
        <vt:i4>0</vt:i4>
      </vt:variant>
      <vt:variant>
        <vt:i4>5</vt:i4>
      </vt:variant>
      <vt:variant>
        <vt:lpwstr>https://fame.utb.cz/o-fakulte/zakladni-informace/struktura/organy-fakulty/vedecka-rada/</vt:lpwstr>
      </vt:variant>
      <vt:variant>
        <vt:lpwstr/>
      </vt:variant>
      <vt:variant>
        <vt:i4>655370</vt:i4>
      </vt:variant>
      <vt:variant>
        <vt:i4>102</vt:i4>
      </vt:variant>
      <vt:variant>
        <vt:i4>0</vt:i4>
      </vt:variant>
      <vt:variant>
        <vt:i4>5</vt:i4>
      </vt:variant>
      <vt:variant>
        <vt:lpwstr>https://www.utb.cz/univerzita/o-univerzite/struktura/organy/vedecka-rada/</vt:lpwstr>
      </vt:variant>
      <vt:variant>
        <vt:lpwstr/>
      </vt:variant>
      <vt:variant>
        <vt:i4>4194369</vt:i4>
      </vt:variant>
      <vt:variant>
        <vt:i4>99</vt:i4>
      </vt:variant>
      <vt:variant>
        <vt:i4>0</vt:i4>
      </vt:variant>
      <vt:variant>
        <vt:i4>5</vt:i4>
      </vt:variant>
      <vt:variant>
        <vt:lpwstr>https://fame.utb.cz/veda-a-vyzkum/ph-d-studium/oborove-rady/</vt:lpwstr>
      </vt:variant>
      <vt:variant>
        <vt:lpwstr/>
      </vt:variant>
      <vt:variant>
        <vt:i4>1376271</vt:i4>
      </vt:variant>
      <vt:variant>
        <vt:i4>96</vt:i4>
      </vt:variant>
      <vt:variant>
        <vt:i4>0</vt:i4>
      </vt:variant>
      <vt:variant>
        <vt:i4>5</vt:i4>
      </vt:variant>
      <vt:variant>
        <vt:lpwstr>https://fame.utb.cz/mdocs-posts/pravidla-prubehu-studia-ve-studijnich-programech-uskutecnovanych-na-fakulte-managementu-a-ekonomiky/</vt:lpwstr>
      </vt:variant>
      <vt:variant>
        <vt:lpwstr/>
      </vt:variant>
      <vt:variant>
        <vt:i4>2097278</vt:i4>
      </vt:variant>
      <vt:variant>
        <vt:i4>93</vt:i4>
      </vt:variant>
      <vt:variant>
        <vt:i4>0</vt:i4>
      </vt:variant>
      <vt:variant>
        <vt:i4>5</vt:i4>
      </vt:variant>
      <vt:variant>
        <vt:lpwstr>https://www.utb.cz/mdocs-posts/sz_rad_utb/</vt:lpwstr>
      </vt:variant>
      <vt:variant>
        <vt:lpwstr/>
      </vt:variant>
      <vt:variant>
        <vt:i4>3342446</vt:i4>
      </vt:variant>
      <vt:variant>
        <vt:i4>90</vt:i4>
      </vt:variant>
      <vt:variant>
        <vt:i4>0</vt:i4>
      </vt:variant>
      <vt:variant>
        <vt:i4>5</vt:i4>
      </vt:variant>
      <vt:variant>
        <vt:lpwstr>https://fame.utb.cz/veda-a-vyzkum/ph-d-studium/absolventi/</vt:lpwstr>
      </vt:variant>
      <vt:variant>
        <vt:lpwstr/>
      </vt:variant>
      <vt:variant>
        <vt:i4>2621478</vt:i4>
      </vt:variant>
      <vt:variant>
        <vt:i4>87</vt:i4>
      </vt:variant>
      <vt:variant>
        <vt:i4>0</vt:i4>
      </vt:variant>
      <vt:variant>
        <vt:i4>5</vt:i4>
      </vt:variant>
      <vt:variant>
        <vt:lpwstr>https://fame.utb.cz/o-fakulte/mezinarodni-vztahy/mezinarodni-projekty/</vt:lpwstr>
      </vt:variant>
      <vt:variant>
        <vt:lpwstr/>
      </vt:variant>
      <vt:variant>
        <vt:i4>3276910</vt:i4>
      </vt:variant>
      <vt:variant>
        <vt:i4>84</vt:i4>
      </vt:variant>
      <vt:variant>
        <vt:i4>0</vt:i4>
      </vt:variant>
      <vt:variant>
        <vt:i4>5</vt:i4>
      </vt:variant>
      <vt:variant>
        <vt:lpwstr>http://www.ekonomie-management.cz/</vt:lpwstr>
      </vt:variant>
      <vt:variant>
        <vt:lpwstr/>
      </vt:variant>
      <vt:variant>
        <vt:i4>6291502</vt:i4>
      </vt:variant>
      <vt:variant>
        <vt:i4>81</vt:i4>
      </vt:variant>
      <vt:variant>
        <vt:i4>0</vt:i4>
      </vt:variant>
      <vt:variant>
        <vt:i4>5</vt:i4>
      </vt:variant>
      <vt:variant>
        <vt:lpwstr>http://www.cjournal.cz/</vt:lpwstr>
      </vt:variant>
      <vt:variant>
        <vt:lpwstr/>
      </vt:variant>
      <vt:variant>
        <vt:i4>8060988</vt:i4>
      </vt:variant>
      <vt:variant>
        <vt:i4>78</vt:i4>
      </vt:variant>
      <vt:variant>
        <vt:i4>0</vt:i4>
      </vt:variant>
      <vt:variant>
        <vt:i4>5</vt:i4>
      </vt:variant>
      <vt:variant>
        <vt:lpwstr>https://fame.utb.cz/veda-a-vyzkum/vedecko-vyzkumna-cinnost/resene-projekty/</vt:lpwstr>
      </vt:variant>
      <vt:variant>
        <vt:lpwstr/>
      </vt:variant>
      <vt:variant>
        <vt:i4>5767252</vt:i4>
      </vt:variant>
      <vt:variant>
        <vt:i4>75</vt:i4>
      </vt:variant>
      <vt:variant>
        <vt:i4>0</vt:i4>
      </vt:variant>
      <vt:variant>
        <vt:i4>5</vt:i4>
      </vt:variant>
      <vt:variant>
        <vt:lpwstr>https://fame.utb.cz/veda-a-vyzkum/klicove-oblasti-vedy-a-vyzkum/</vt:lpwstr>
      </vt:variant>
      <vt:variant>
        <vt:lpwstr/>
      </vt:variant>
      <vt:variant>
        <vt:i4>8061044</vt:i4>
      </vt:variant>
      <vt:variant>
        <vt:i4>72</vt:i4>
      </vt:variant>
      <vt:variant>
        <vt:i4>0</vt:i4>
      </vt:variant>
      <vt:variant>
        <vt:i4>5</vt:i4>
      </vt:variant>
      <vt:variant>
        <vt:lpwstr>https://fame.utb.cz/mdocs-posts/autorevaluacni-kriteria-pro-profesorske-rizeni/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3080232</vt:i4>
      </vt:variant>
      <vt:variant>
        <vt:i4>66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63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60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57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54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7012463</vt:i4>
      </vt:variant>
      <vt:variant>
        <vt:i4>51</vt:i4>
      </vt:variant>
      <vt:variant>
        <vt:i4>0</vt:i4>
      </vt:variant>
      <vt:variant>
        <vt:i4>5</vt:i4>
      </vt:variant>
      <vt:variant>
        <vt:lpwstr>https://fame.utb.cz/mdocs-posts/autorevaluacni-kriteria-pro-habilitacni-rizeni/</vt:lpwstr>
      </vt:variant>
      <vt:variant>
        <vt:lpwstr/>
      </vt:variant>
      <vt:variant>
        <vt:i4>3080232</vt:i4>
      </vt:variant>
      <vt:variant>
        <vt:i4>48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3080232</vt:i4>
      </vt:variant>
      <vt:variant>
        <vt:i4>45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42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39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36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33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  <vt:variant>
        <vt:i4>5505053</vt:i4>
      </vt:variant>
      <vt:variant>
        <vt:i4>30</vt:i4>
      </vt:variant>
      <vt:variant>
        <vt:i4>0</vt:i4>
      </vt:variant>
      <vt:variant>
        <vt:i4>5</vt:i4>
      </vt:variant>
      <vt:variant>
        <vt:lpwstr>https://fame.utb.cz/veda-a-vyzkum/habilitacni-a-jmenovaci-rizeni/rizeni-ke-jmenovani-profesorem/</vt:lpwstr>
      </vt:variant>
      <vt:variant>
        <vt:lpwstr/>
      </vt:variant>
      <vt:variant>
        <vt:i4>3211364</vt:i4>
      </vt:variant>
      <vt:variant>
        <vt:i4>27</vt:i4>
      </vt:variant>
      <vt:variant>
        <vt:i4>0</vt:i4>
      </vt:variant>
      <vt:variant>
        <vt:i4>5</vt:i4>
      </vt:variant>
      <vt:variant>
        <vt:lpwstr>https://fame.utb.cz/veda-a-vyzkum/habilitacni-a-jmenovaci-rizeni/habilitacni-rizeni-2/</vt:lpwstr>
      </vt:variant>
      <vt:variant>
        <vt:lpwstr/>
      </vt:variant>
      <vt:variant>
        <vt:i4>917580</vt:i4>
      </vt:variant>
      <vt:variant>
        <vt:i4>24</vt:i4>
      </vt:variant>
      <vt:variant>
        <vt:i4>0</vt:i4>
      </vt:variant>
      <vt:variant>
        <vt:i4>5</vt:i4>
      </vt:variant>
      <vt:variant>
        <vt:lpwstr>https://www.utb.cz/veda-a-vyzkum/habilitacni-a-jmenovaci-rizeni/zahajeni-ukonceni-rizeni/</vt:lpwstr>
      </vt:variant>
      <vt:variant>
        <vt:lpwstr/>
      </vt:variant>
      <vt:variant>
        <vt:i4>917580</vt:i4>
      </vt:variant>
      <vt:variant>
        <vt:i4>21</vt:i4>
      </vt:variant>
      <vt:variant>
        <vt:i4>0</vt:i4>
      </vt:variant>
      <vt:variant>
        <vt:i4>5</vt:i4>
      </vt:variant>
      <vt:variant>
        <vt:lpwstr>https://www.utb.cz/veda-a-vyzkum/habilitacni-a-jmenovaci-rizeni/zahajeni-ukonceni-rizeni/</vt:lpwstr>
      </vt:variant>
      <vt:variant>
        <vt:lpwstr/>
      </vt:variant>
      <vt:variant>
        <vt:i4>5505053</vt:i4>
      </vt:variant>
      <vt:variant>
        <vt:i4>18</vt:i4>
      </vt:variant>
      <vt:variant>
        <vt:i4>0</vt:i4>
      </vt:variant>
      <vt:variant>
        <vt:i4>5</vt:i4>
      </vt:variant>
      <vt:variant>
        <vt:lpwstr>https://fame.utb.cz/veda-a-vyzkum/habilitacni-a-jmenovaci-rizeni/rizeni-ke-jmenovani-profesorem/</vt:lpwstr>
      </vt:variant>
      <vt:variant>
        <vt:lpwstr/>
      </vt:variant>
      <vt:variant>
        <vt:i4>3211364</vt:i4>
      </vt:variant>
      <vt:variant>
        <vt:i4>15</vt:i4>
      </vt:variant>
      <vt:variant>
        <vt:i4>0</vt:i4>
      </vt:variant>
      <vt:variant>
        <vt:i4>5</vt:i4>
      </vt:variant>
      <vt:variant>
        <vt:lpwstr>https://fame.utb.cz/veda-a-vyzkum/habilitacni-a-jmenovaci-rizeni/habilitacni-rizeni-2/</vt:lpwstr>
      </vt:variant>
      <vt:variant>
        <vt:lpwstr/>
      </vt:variant>
      <vt:variant>
        <vt:i4>3080232</vt:i4>
      </vt:variant>
      <vt:variant>
        <vt:i4>12</vt:i4>
      </vt:variant>
      <vt:variant>
        <vt:i4>0</vt:i4>
      </vt:variant>
      <vt:variant>
        <vt:i4>5</vt:i4>
      </vt:variant>
      <vt:variant>
        <vt:lpwstr>https://fame.utb.cz/mdocs-posts/sd-11-2017/</vt:lpwstr>
      </vt:variant>
      <vt:variant>
        <vt:lpwstr/>
      </vt:variant>
      <vt:variant>
        <vt:i4>5832733</vt:i4>
      </vt:variant>
      <vt:variant>
        <vt:i4>9</vt:i4>
      </vt:variant>
      <vt:variant>
        <vt:i4>0</vt:i4>
      </vt:variant>
      <vt:variant>
        <vt:i4>5</vt:i4>
      </vt:variant>
      <vt:variant>
        <vt:lpwstr>https://www.utb.cz/mdocs-posts/sr_20_2017/</vt:lpwstr>
      </vt:variant>
      <vt:variant>
        <vt:lpwstr/>
      </vt:variant>
      <vt:variant>
        <vt:i4>6225949</vt:i4>
      </vt:variant>
      <vt:variant>
        <vt:i4>6</vt:i4>
      </vt:variant>
      <vt:variant>
        <vt:i4>0</vt:i4>
      </vt:variant>
      <vt:variant>
        <vt:i4>5</vt:i4>
      </vt:variant>
      <vt:variant>
        <vt:lpwstr>https://www.utb.cz/mdocs-posts/sr_26_2017/</vt:lpwstr>
      </vt:variant>
      <vt:variant>
        <vt:lpwstr/>
      </vt:variant>
      <vt:variant>
        <vt:i4>655433</vt:i4>
      </vt:variant>
      <vt:variant>
        <vt:i4>3</vt:i4>
      </vt:variant>
      <vt:variant>
        <vt:i4>0</vt:i4>
      </vt:variant>
      <vt:variant>
        <vt:i4>5</vt:i4>
      </vt:variant>
      <vt:variant>
        <vt:lpwstr>https://www.utb.cz/mdocs-posts/rad_habilitace_utb/</vt:lpwstr>
      </vt:variant>
      <vt:variant>
        <vt:lpwstr/>
      </vt:variant>
      <vt:variant>
        <vt:i4>3211363</vt:i4>
      </vt:variant>
      <vt:variant>
        <vt:i4>0</vt:i4>
      </vt:variant>
      <vt:variant>
        <vt:i4>0</vt:i4>
      </vt:variant>
      <vt:variant>
        <vt:i4>5</vt:i4>
      </vt:variant>
      <vt:variant>
        <vt:lpwstr>https://www.utb.cz/mdocs-posts/II-uplne-zneni-statutu-utb/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Požadované podklady pro posuzování žádostí o akreditace studijních programů, akreditace jejich rozšíření a prodloužení platnosti akreditace</dc:title>
  <dc:subject/>
  <dc:creator>Václav Vinš</dc:creator>
  <cp:keywords/>
  <cp:lastModifiedBy>Trefilová Pavla</cp:lastModifiedBy>
  <cp:revision>6</cp:revision>
  <cp:lastPrinted>2017-10-19T05:31:00Z</cp:lastPrinted>
  <dcterms:created xsi:type="dcterms:W3CDTF">2018-08-31T12:14:00Z</dcterms:created>
  <dcterms:modified xsi:type="dcterms:W3CDTF">2018-09-04T13:11:00Z</dcterms:modified>
</cp:coreProperties>
</file>