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704D" w:rsidRDefault="00A2704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rsidR="00A2704D" w:rsidRDefault="00A2704D" w:rsidP="00CB41FC">
      <w:pPr>
        <w:rPr>
          <w:b/>
          <w:sz w:val="28"/>
        </w:rPr>
      </w:pPr>
    </w:p>
    <w:p w:rsidR="00A2704D" w:rsidRDefault="00A2704D" w:rsidP="00C50458">
      <w:pPr>
        <w:spacing w:after="240"/>
        <w:rPr>
          <w:b/>
          <w:sz w:val="28"/>
        </w:rPr>
      </w:pPr>
      <w:r>
        <w:rPr>
          <w:b/>
          <w:sz w:val="28"/>
        </w:rPr>
        <w:t>Název vysoké školy:  Univerzita Tomáše Bati ve Zlíně</w:t>
      </w:r>
    </w:p>
    <w:p w:rsidR="00A2704D" w:rsidRDefault="00A2704D" w:rsidP="00C50458">
      <w:pPr>
        <w:spacing w:after="240"/>
        <w:ind w:left="3686" w:hanging="3686"/>
        <w:rPr>
          <w:b/>
          <w:sz w:val="28"/>
        </w:rPr>
      </w:pPr>
    </w:p>
    <w:p w:rsidR="00A2704D" w:rsidRDefault="00A2704D" w:rsidP="00C50458">
      <w:pPr>
        <w:spacing w:after="240"/>
        <w:rPr>
          <w:b/>
          <w:sz w:val="28"/>
        </w:rPr>
      </w:pPr>
      <w:r>
        <w:rPr>
          <w:b/>
          <w:sz w:val="28"/>
        </w:rPr>
        <w:t>Název součásti vysoké školy:</w:t>
      </w:r>
      <w:r>
        <w:rPr>
          <w:b/>
          <w:sz w:val="28"/>
        </w:rPr>
        <w:tab/>
        <w:t>Fakulta logistiky a krizového řízení</w:t>
      </w:r>
      <w:r>
        <w:rPr>
          <w:b/>
          <w:sz w:val="28"/>
        </w:rPr>
        <w:tab/>
      </w:r>
    </w:p>
    <w:p w:rsidR="00A2704D" w:rsidRDefault="00A2704D" w:rsidP="00C50458">
      <w:pPr>
        <w:spacing w:after="240"/>
        <w:ind w:left="3544" w:hanging="3544"/>
        <w:rPr>
          <w:b/>
          <w:sz w:val="28"/>
        </w:rPr>
      </w:pPr>
    </w:p>
    <w:p w:rsidR="00A2704D" w:rsidRDefault="00A2704D" w:rsidP="00C50458">
      <w:pPr>
        <w:spacing w:after="240"/>
        <w:rPr>
          <w:b/>
          <w:sz w:val="28"/>
        </w:rPr>
      </w:pPr>
      <w:r>
        <w:rPr>
          <w:b/>
          <w:sz w:val="28"/>
        </w:rPr>
        <w:t>Název spolupracující instituce:</w:t>
      </w:r>
    </w:p>
    <w:p w:rsidR="00A2704D" w:rsidRDefault="00A2704D" w:rsidP="00C50458">
      <w:pPr>
        <w:spacing w:after="240"/>
        <w:rPr>
          <w:b/>
          <w:sz w:val="28"/>
        </w:rPr>
      </w:pPr>
    </w:p>
    <w:p w:rsidR="00A2704D" w:rsidRDefault="00A2704D" w:rsidP="00C50458">
      <w:pPr>
        <w:spacing w:after="240"/>
        <w:rPr>
          <w:b/>
          <w:sz w:val="28"/>
        </w:rPr>
      </w:pPr>
      <w:r>
        <w:rPr>
          <w:b/>
          <w:sz w:val="28"/>
        </w:rPr>
        <w:t>Název studijního programu:</w:t>
      </w:r>
      <w:r>
        <w:rPr>
          <w:b/>
          <w:sz w:val="28"/>
        </w:rPr>
        <w:tab/>
        <w:t>Bezpečnost společnosti</w:t>
      </w:r>
    </w:p>
    <w:p w:rsidR="00A2704D" w:rsidRDefault="00A2704D" w:rsidP="00C50458">
      <w:pPr>
        <w:spacing w:after="240"/>
        <w:rPr>
          <w:b/>
          <w:sz w:val="28"/>
        </w:rPr>
      </w:pPr>
    </w:p>
    <w:p w:rsidR="00A2704D" w:rsidRPr="005E6836" w:rsidRDefault="00A2704D" w:rsidP="008F099C">
      <w:pPr>
        <w:spacing w:after="240"/>
        <w:ind w:left="3544" w:hanging="3544"/>
        <w:rPr>
          <w:sz w:val="28"/>
        </w:rPr>
      </w:pPr>
      <w:r>
        <w:rPr>
          <w:b/>
          <w:sz w:val="28"/>
        </w:rPr>
        <w:t>Typ žádosti o akreditaci:</w:t>
      </w:r>
      <w:r>
        <w:rPr>
          <w:sz w:val="28"/>
        </w:rPr>
        <w:tab/>
      </w:r>
      <w:r w:rsidRPr="005E6836">
        <w:rPr>
          <w:strike/>
          <w:sz w:val="24"/>
        </w:rPr>
        <w:t>udělení akreditace –</w:t>
      </w:r>
      <w:r>
        <w:rPr>
          <w:sz w:val="24"/>
        </w:rPr>
        <w:t xml:space="preserve"> </w:t>
      </w:r>
      <w:r w:rsidRPr="005E6836">
        <w:rPr>
          <w:sz w:val="24"/>
        </w:rPr>
        <w:t>prodloužení platnosti akreditace – rozšíření akreditace</w:t>
      </w:r>
    </w:p>
    <w:p w:rsidR="00A2704D" w:rsidRDefault="00A2704D" w:rsidP="00C50458">
      <w:pPr>
        <w:spacing w:after="240"/>
        <w:rPr>
          <w:b/>
          <w:sz w:val="28"/>
        </w:rPr>
      </w:pPr>
    </w:p>
    <w:p w:rsidR="00A2704D" w:rsidRDefault="00A2704D" w:rsidP="00C74FA3">
      <w:pPr>
        <w:spacing w:after="240"/>
        <w:rPr>
          <w:b/>
          <w:sz w:val="28"/>
        </w:rPr>
      </w:pPr>
      <w:r>
        <w:rPr>
          <w:b/>
          <w:sz w:val="28"/>
        </w:rPr>
        <w:t>Schvalující orgán: Rada pro vnitřní hodnocení UTB</w:t>
      </w:r>
    </w:p>
    <w:p w:rsidR="00A2704D" w:rsidRDefault="00A2704D" w:rsidP="00C74FA3">
      <w:pPr>
        <w:spacing w:after="240"/>
        <w:rPr>
          <w:b/>
          <w:sz w:val="28"/>
        </w:rPr>
      </w:pPr>
    </w:p>
    <w:p w:rsidR="00A2704D" w:rsidRDefault="00A2704D" w:rsidP="00C50458">
      <w:pPr>
        <w:spacing w:after="240"/>
        <w:rPr>
          <w:b/>
          <w:sz w:val="28"/>
        </w:rPr>
      </w:pPr>
      <w:r>
        <w:rPr>
          <w:b/>
          <w:sz w:val="28"/>
        </w:rPr>
        <w:t>Datum schválení žádosti:</w:t>
      </w:r>
    </w:p>
    <w:p w:rsidR="00A2704D" w:rsidRDefault="00A2704D" w:rsidP="00C50458">
      <w:pPr>
        <w:spacing w:after="240"/>
        <w:rPr>
          <w:b/>
          <w:sz w:val="28"/>
        </w:rPr>
      </w:pPr>
    </w:p>
    <w:p w:rsidR="00A2704D" w:rsidRDefault="00A2704D" w:rsidP="00C50458">
      <w:pPr>
        <w:spacing w:after="240"/>
        <w:rPr>
          <w:b/>
          <w:sz w:val="28"/>
        </w:rPr>
      </w:pPr>
      <w:r>
        <w:rPr>
          <w:b/>
          <w:sz w:val="28"/>
        </w:rPr>
        <w:t>Odkaz na elektronickou podobu žádosti:</w:t>
      </w:r>
    </w:p>
    <w:p w:rsidR="00A2704D" w:rsidRDefault="00A2704D" w:rsidP="00C50458">
      <w:pPr>
        <w:spacing w:after="240"/>
        <w:rPr>
          <w:b/>
          <w:sz w:val="28"/>
        </w:rPr>
      </w:pPr>
    </w:p>
    <w:p w:rsidR="00A2704D" w:rsidRPr="00D82E21" w:rsidDel="00D82E21" w:rsidRDefault="00A2704D" w:rsidP="00C50458">
      <w:pPr>
        <w:spacing w:after="240"/>
        <w:rPr>
          <w:del w:id="0" w:author="Eva Skýbová" w:date="2018-06-08T08:32:00Z"/>
          <w:b/>
          <w:sz w:val="28"/>
          <w:szCs w:val="28"/>
        </w:rPr>
      </w:pPr>
      <w:r>
        <w:rPr>
          <w:b/>
          <w:sz w:val="28"/>
        </w:rPr>
        <w:t xml:space="preserve">Odkazy na relevantní vnitřní předpisy:  </w:t>
      </w:r>
      <w:ins w:id="1" w:author="Eva Skýbová" w:date="2018-06-08T08:32:00Z">
        <w:r w:rsidRPr="00A2704D">
          <w:rPr>
            <w:sz w:val="28"/>
            <w:szCs w:val="28"/>
            <w:rPrChange w:id="2" w:author="Eva Skýbová" w:date="2018-06-08T08:32:00Z">
              <w:rPr>
                <w:szCs w:val="28"/>
              </w:rPr>
            </w:rPrChange>
          </w:rPr>
          <w:t>https://www.utb.cz/univerzita/uredni-deska/vnitrni-normy-a-predpisy/vnitrni-predpisy/</w:t>
        </w:r>
      </w:ins>
      <w:del w:id="3" w:author="Eva Skýbová" w:date="2018-06-08T08:32:00Z">
        <w:r w:rsidRPr="00A2704D">
          <w:rPr>
            <w:sz w:val="28"/>
            <w:szCs w:val="28"/>
          </w:rPr>
          <w:fldChar w:fldCharType="begin"/>
        </w:r>
        <w:r w:rsidRPr="00A2704D">
          <w:rPr>
            <w:sz w:val="28"/>
            <w:szCs w:val="28"/>
            <w:rPrChange w:id="4" w:author="Eva Skýbová" w:date="2018-06-08T08:32:00Z">
              <w:rPr>
                <w:szCs w:val="28"/>
              </w:rPr>
            </w:rPrChange>
          </w:rPr>
          <w:delInstrText>HYPERLINK "http://www.utb.cz/o-univerzite/vnitrni-predpisy"</w:delInstrText>
        </w:r>
        <w:r w:rsidRPr="00A2704D">
          <w:rPr>
            <w:sz w:val="28"/>
            <w:szCs w:val="28"/>
            <w:rPrChange w:id="5" w:author="Eva Skýbová" w:date="2018-06-08T08:32:00Z">
              <w:rPr>
                <w:sz w:val="28"/>
                <w:szCs w:val="28"/>
              </w:rPr>
            </w:rPrChange>
          </w:rPr>
          <w:fldChar w:fldCharType="separate"/>
        </w:r>
        <w:r>
          <w:rPr>
            <w:rStyle w:val="Hypertextovodkaz"/>
            <w:b/>
            <w:sz w:val="28"/>
            <w:szCs w:val="28"/>
          </w:rPr>
          <w:delText>http://www.utb.cz/o-univerzite/vnitrni-predpisy</w:delText>
        </w:r>
        <w:r w:rsidRPr="00A2704D">
          <w:rPr>
            <w:sz w:val="28"/>
            <w:szCs w:val="28"/>
            <w:rPrChange w:id="6" w:author="Eva Skýbová" w:date="2018-06-08T08:32:00Z">
              <w:rPr>
                <w:sz w:val="28"/>
                <w:szCs w:val="28"/>
              </w:rPr>
            </w:rPrChange>
          </w:rPr>
          <w:fldChar w:fldCharType="end"/>
        </w:r>
        <w:r w:rsidRPr="00D82E21" w:rsidDel="00D82E21">
          <w:rPr>
            <w:b/>
            <w:sz w:val="28"/>
            <w:szCs w:val="28"/>
          </w:rPr>
          <w:delText xml:space="preserve"> </w:delText>
        </w:r>
      </w:del>
    </w:p>
    <w:p w:rsidR="00A2704D" w:rsidRPr="00D82E21" w:rsidRDefault="00A2704D" w:rsidP="00C50458">
      <w:pPr>
        <w:spacing w:after="240"/>
        <w:rPr>
          <w:b/>
          <w:sz w:val="28"/>
          <w:szCs w:val="28"/>
        </w:rPr>
      </w:pPr>
    </w:p>
    <w:p w:rsidR="00A2704D" w:rsidRPr="00BE3869" w:rsidRDefault="00A2704D" w:rsidP="00C50458">
      <w:pPr>
        <w:spacing w:after="240"/>
        <w:rPr>
          <w:b/>
          <w:sz w:val="28"/>
        </w:rPr>
      </w:pPr>
      <w:r>
        <w:rPr>
          <w:b/>
          <w:sz w:val="28"/>
        </w:rPr>
        <w:t xml:space="preserve">ISCED F: </w:t>
      </w:r>
      <w:r w:rsidRPr="00BE3869">
        <w:rPr>
          <w:b/>
          <w:sz w:val="28"/>
        </w:rPr>
        <w:t>104</w:t>
      </w: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A2704D" w:rsidTr="00A1519A">
        <w:tc>
          <w:tcPr>
            <w:tcW w:w="9285" w:type="dxa"/>
            <w:gridSpan w:val="4"/>
            <w:tcBorders>
              <w:bottom w:val="double" w:sz="4" w:space="0" w:color="auto"/>
            </w:tcBorders>
            <w:shd w:val="clear" w:color="auto" w:fill="BDD6EE"/>
          </w:tcPr>
          <w:p w:rsidR="00A2704D" w:rsidRDefault="00A2704D" w:rsidP="00A1519A">
            <w:pPr>
              <w:jc w:val="both"/>
              <w:rPr>
                <w:b/>
                <w:sz w:val="28"/>
              </w:rPr>
            </w:pPr>
            <w:r>
              <w:rPr>
                <w:b/>
                <w:sz w:val="28"/>
              </w:rPr>
              <w:lastRenderedPageBreak/>
              <w:t xml:space="preserve">B-I – </w:t>
            </w:r>
            <w:r>
              <w:rPr>
                <w:b/>
                <w:sz w:val="26"/>
                <w:szCs w:val="26"/>
              </w:rPr>
              <w:t>Charakteristika studijního programu</w:t>
            </w:r>
          </w:p>
        </w:tc>
      </w:tr>
      <w:tr w:rsidR="00A2704D" w:rsidRPr="00DA4992" w:rsidTr="00A1519A">
        <w:tc>
          <w:tcPr>
            <w:tcW w:w="3168" w:type="dxa"/>
            <w:tcBorders>
              <w:bottom w:val="single" w:sz="2" w:space="0" w:color="auto"/>
            </w:tcBorders>
            <w:shd w:val="clear" w:color="auto" w:fill="F7CAAC"/>
          </w:tcPr>
          <w:p w:rsidR="00A2704D" w:rsidRDefault="00A2704D" w:rsidP="00A1519A">
            <w:pPr>
              <w:jc w:val="both"/>
              <w:rPr>
                <w:b/>
              </w:rPr>
            </w:pPr>
            <w:r>
              <w:rPr>
                <w:b/>
              </w:rPr>
              <w:t>Název studijního programu</w:t>
            </w:r>
          </w:p>
        </w:tc>
        <w:tc>
          <w:tcPr>
            <w:tcW w:w="6117" w:type="dxa"/>
            <w:gridSpan w:val="3"/>
            <w:tcBorders>
              <w:bottom w:val="single" w:sz="2" w:space="0" w:color="auto"/>
            </w:tcBorders>
          </w:tcPr>
          <w:p w:rsidR="00A2704D" w:rsidRDefault="00A2704D" w:rsidP="00A1519A">
            <w:pPr>
              <w:rPr>
                <w:b/>
              </w:rPr>
            </w:pPr>
            <w:r w:rsidRPr="00DA4992">
              <w:rPr>
                <w:b/>
              </w:rPr>
              <w:t>Bezpečnost společnosti</w:t>
            </w:r>
          </w:p>
          <w:p w:rsidR="00A2704D" w:rsidRDefault="00A2704D" w:rsidP="00A1519A">
            <w:pPr>
              <w:rPr>
                <w:b/>
              </w:rPr>
            </w:pPr>
            <w:r w:rsidRPr="00DA4992">
              <w:rPr>
                <w:b/>
              </w:rPr>
              <w:t>Specializace</w:t>
            </w:r>
            <w:r>
              <w:rPr>
                <w:b/>
              </w:rPr>
              <w:t xml:space="preserve"> -</w:t>
            </w:r>
            <w:r w:rsidRPr="00DA4992">
              <w:rPr>
                <w:b/>
              </w:rPr>
              <w:t xml:space="preserve"> </w:t>
            </w:r>
            <w:r>
              <w:rPr>
                <w:b/>
              </w:rPr>
              <w:t xml:space="preserve">     </w:t>
            </w:r>
            <w:r w:rsidRPr="00DA4992">
              <w:rPr>
                <w:b/>
              </w:rPr>
              <w:t>Rizikové inženýrství</w:t>
            </w:r>
          </w:p>
          <w:p w:rsidR="00A2704D" w:rsidRDefault="00A2704D" w:rsidP="00A1519A">
            <w:pPr>
              <w:numPr>
                <w:ilvl w:val="0"/>
                <w:numId w:val="1"/>
              </w:numPr>
              <w:rPr>
                <w:b/>
              </w:rPr>
            </w:pPr>
            <w:r>
              <w:rPr>
                <w:b/>
              </w:rPr>
              <w:t xml:space="preserve">Ochrana obyvatelstva </w:t>
            </w:r>
          </w:p>
          <w:p w:rsidR="00A2704D" w:rsidRDefault="00A2704D" w:rsidP="00A1519A">
            <w:pPr>
              <w:numPr>
                <w:ilvl w:val="0"/>
                <w:numId w:val="1"/>
              </w:numPr>
              <w:rPr>
                <w:b/>
              </w:rPr>
            </w:pPr>
            <w:r w:rsidRPr="00D1327F">
              <w:rPr>
                <w:b/>
                <w:color w:val="000000"/>
              </w:rPr>
              <w:t xml:space="preserve">Bezpečnost logistických </w:t>
            </w:r>
            <w:r>
              <w:rPr>
                <w:b/>
              </w:rPr>
              <w:t>procesů</w:t>
            </w:r>
          </w:p>
          <w:p w:rsidR="00A2704D" w:rsidRPr="00DA4992" w:rsidRDefault="00A2704D" w:rsidP="00A1519A">
            <w:pPr>
              <w:numPr>
                <w:ilvl w:val="0"/>
                <w:numId w:val="1"/>
              </w:numPr>
              <w:rPr>
                <w:b/>
              </w:rPr>
            </w:pPr>
            <w:r w:rsidRPr="00DA4992">
              <w:rPr>
                <w:b/>
              </w:rPr>
              <w:t>Environmentální bezpečnost</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Typ studijního programu</w:t>
            </w:r>
          </w:p>
        </w:tc>
        <w:tc>
          <w:tcPr>
            <w:tcW w:w="6117" w:type="dxa"/>
            <w:gridSpan w:val="3"/>
            <w:tcBorders>
              <w:bottom w:val="single" w:sz="2" w:space="0" w:color="auto"/>
            </w:tcBorders>
          </w:tcPr>
          <w:p w:rsidR="00A2704D" w:rsidRDefault="00A2704D" w:rsidP="00A1519A">
            <w:r>
              <w:t xml:space="preserve">navazující magisterský </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Profil studijního programu</w:t>
            </w:r>
          </w:p>
        </w:tc>
        <w:tc>
          <w:tcPr>
            <w:tcW w:w="6117" w:type="dxa"/>
            <w:gridSpan w:val="3"/>
            <w:tcBorders>
              <w:bottom w:val="single" w:sz="2" w:space="0" w:color="auto"/>
            </w:tcBorders>
          </w:tcPr>
          <w:p w:rsidR="00A2704D" w:rsidRDefault="00A2704D" w:rsidP="00A1519A">
            <w:r>
              <w:t xml:space="preserve">akademicky zaměřený </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Forma studia</w:t>
            </w:r>
          </w:p>
        </w:tc>
        <w:tc>
          <w:tcPr>
            <w:tcW w:w="6117" w:type="dxa"/>
            <w:gridSpan w:val="3"/>
            <w:tcBorders>
              <w:bottom w:val="single" w:sz="2" w:space="0" w:color="auto"/>
            </w:tcBorders>
          </w:tcPr>
          <w:p w:rsidR="00A2704D" w:rsidRDefault="00A2704D" w:rsidP="00A1519A">
            <w:r>
              <w:t>prezenční, kombinovaná</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Standardní doba studia</w:t>
            </w:r>
          </w:p>
        </w:tc>
        <w:tc>
          <w:tcPr>
            <w:tcW w:w="6117" w:type="dxa"/>
            <w:gridSpan w:val="3"/>
            <w:tcBorders>
              <w:bottom w:val="single" w:sz="2" w:space="0" w:color="auto"/>
            </w:tcBorders>
          </w:tcPr>
          <w:p w:rsidR="00A2704D" w:rsidRDefault="00A2704D" w:rsidP="00A1519A">
            <w:r>
              <w:t>2 roky</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Jazyk studia</w:t>
            </w:r>
          </w:p>
        </w:tc>
        <w:tc>
          <w:tcPr>
            <w:tcW w:w="6117" w:type="dxa"/>
            <w:gridSpan w:val="3"/>
            <w:tcBorders>
              <w:bottom w:val="single" w:sz="2" w:space="0" w:color="auto"/>
            </w:tcBorders>
          </w:tcPr>
          <w:p w:rsidR="00A2704D" w:rsidRDefault="00A2704D" w:rsidP="00A1519A">
            <w:r>
              <w:t>český</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Udělovaný akademický titul</w:t>
            </w:r>
          </w:p>
        </w:tc>
        <w:tc>
          <w:tcPr>
            <w:tcW w:w="6117" w:type="dxa"/>
            <w:gridSpan w:val="3"/>
            <w:tcBorders>
              <w:bottom w:val="single" w:sz="2" w:space="0" w:color="auto"/>
            </w:tcBorders>
          </w:tcPr>
          <w:p w:rsidR="00A2704D" w:rsidRDefault="00A2704D" w:rsidP="00A1519A">
            <w:r>
              <w:t>Ing.</w:t>
            </w:r>
          </w:p>
        </w:tc>
      </w:tr>
      <w:tr w:rsidR="00A2704D" w:rsidTr="00A1519A">
        <w:tc>
          <w:tcPr>
            <w:tcW w:w="3168" w:type="dxa"/>
            <w:tcBorders>
              <w:bottom w:val="single" w:sz="2" w:space="0" w:color="auto"/>
            </w:tcBorders>
            <w:shd w:val="clear" w:color="auto" w:fill="F7CAAC"/>
          </w:tcPr>
          <w:p w:rsidR="00A2704D" w:rsidRDefault="00A2704D" w:rsidP="00A1519A">
            <w:pPr>
              <w:jc w:val="both"/>
              <w:rPr>
                <w:b/>
              </w:rPr>
            </w:pPr>
            <w:r>
              <w:rPr>
                <w:b/>
              </w:rPr>
              <w:t>Rigorózní řízení</w:t>
            </w:r>
          </w:p>
        </w:tc>
        <w:tc>
          <w:tcPr>
            <w:tcW w:w="1543" w:type="dxa"/>
            <w:tcBorders>
              <w:bottom w:val="single" w:sz="2" w:space="0" w:color="auto"/>
            </w:tcBorders>
          </w:tcPr>
          <w:p w:rsidR="00A2704D" w:rsidRDefault="00A2704D" w:rsidP="00A1519A">
            <w:r>
              <w:t>--</w:t>
            </w:r>
          </w:p>
        </w:tc>
        <w:tc>
          <w:tcPr>
            <w:tcW w:w="2835" w:type="dxa"/>
            <w:tcBorders>
              <w:bottom w:val="single" w:sz="2" w:space="0" w:color="auto"/>
            </w:tcBorders>
            <w:shd w:val="clear" w:color="auto" w:fill="F7CAAC"/>
          </w:tcPr>
          <w:p w:rsidR="00A2704D" w:rsidRPr="005F401C" w:rsidRDefault="00A2704D" w:rsidP="00A1519A">
            <w:pPr>
              <w:rPr>
                <w:b/>
                <w:bCs/>
              </w:rPr>
            </w:pPr>
            <w:r w:rsidRPr="005F401C">
              <w:rPr>
                <w:b/>
                <w:bCs/>
              </w:rPr>
              <w:t>Udělovaný akademický titul</w:t>
            </w:r>
          </w:p>
        </w:tc>
        <w:tc>
          <w:tcPr>
            <w:tcW w:w="1739" w:type="dxa"/>
            <w:tcBorders>
              <w:bottom w:val="single" w:sz="2" w:space="0" w:color="auto"/>
            </w:tcBorders>
          </w:tcPr>
          <w:p w:rsidR="00A2704D" w:rsidRDefault="00A2704D" w:rsidP="00A1519A">
            <w:r>
              <w:t>--</w:t>
            </w:r>
          </w:p>
        </w:tc>
      </w:tr>
      <w:tr w:rsidR="00A2704D" w:rsidRPr="000B6D65" w:rsidTr="00A1519A">
        <w:tc>
          <w:tcPr>
            <w:tcW w:w="3168" w:type="dxa"/>
            <w:tcBorders>
              <w:bottom w:val="single" w:sz="2" w:space="0" w:color="auto"/>
            </w:tcBorders>
            <w:shd w:val="clear" w:color="auto" w:fill="F7CAAC"/>
          </w:tcPr>
          <w:p w:rsidR="00A2704D" w:rsidRDefault="00A2704D" w:rsidP="00A1519A">
            <w:pPr>
              <w:jc w:val="both"/>
              <w:rPr>
                <w:b/>
              </w:rPr>
            </w:pPr>
            <w:r>
              <w:rPr>
                <w:b/>
              </w:rPr>
              <w:t>Garant studijního programu</w:t>
            </w:r>
          </w:p>
        </w:tc>
        <w:tc>
          <w:tcPr>
            <w:tcW w:w="6117" w:type="dxa"/>
            <w:gridSpan w:val="3"/>
            <w:tcBorders>
              <w:bottom w:val="single" w:sz="2" w:space="0" w:color="auto"/>
            </w:tcBorders>
          </w:tcPr>
          <w:p w:rsidR="00A2704D" w:rsidRPr="000B6D65" w:rsidRDefault="00A2704D" w:rsidP="00A1519A">
            <w:pPr>
              <w:rPr>
                <w:b/>
              </w:rPr>
            </w:pPr>
            <w:r w:rsidRPr="000B6D65">
              <w:rPr>
                <w:b/>
              </w:rPr>
              <w:t>prof. Ing. František Božek, CSc.</w:t>
            </w:r>
          </w:p>
        </w:tc>
      </w:tr>
      <w:tr w:rsidR="00A2704D" w:rsidTr="00A1519A">
        <w:tc>
          <w:tcPr>
            <w:tcW w:w="3168" w:type="dxa"/>
            <w:tcBorders>
              <w:top w:val="single" w:sz="2" w:space="0" w:color="auto"/>
              <w:left w:val="single" w:sz="2" w:space="0" w:color="auto"/>
              <w:bottom w:val="single" w:sz="2" w:space="0" w:color="auto"/>
              <w:right w:val="single" w:sz="2" w:space="0" w:color="auto"/>
            </w:tcBorders>
            <w:shd w:val="clear" w:color="auto" w:fill="F7CAAC"/>
          </w:tcPr>
          <w:p w:rsidR="00A2704D" w:rsidRDefault="00A2704D" w:rsidP="00A1519A">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A2704D" w:rsidRDefault="00A2704D" w:rsidP="00A1519A">
            <w:r>
              <w:t>ne</w:t>
            </w:r>
          </w:p>
        </w:tc>
      </w:tr>
      <w:tr w:rsidR="00A2704D" w:rsidTr="00A1519A">
        <w:tc>
          <w:tcPr>
            <w:tcW w:w="3168" w:type="dxa"/>
            <w:tcBorders>
              <w:top w:val="single" w:sz="2" w:space="0" w:color="auto"/>
              <w:left w:val="single" w:sz="2" w:space="0" w:color="auto"/>
              <w:bottom w:val="single" w:sz="2" w:space="0" w:color="auto"/>
              <w:right w:val="single" w:sz="2" w:space="0" w:color="auto"/>
            </w:tcBorders>
            <w:shd w:val="clear" w:color="auto" w:fill="F7CAAC"/>
          </w:tcPr>
          <w:p w:rsidR="00A2704D" w:rsidRDefault="00A2704D" w:rsidP="00A1519A">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A2704D" w:rsidRDefault="00A2704D" w:rsidP="00A1519A">
            <w:r>
              <w:t>ano</w:t>
            </w:r>
          </w:p>
        </w:tc>
      </w:tr>
      <w:tr w:rsidR="00A2704D" w:rsidTr="00A1519A">
        <w:trPr>
          <w:trHeight w:val="510"/>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A2704D" w:rsidRDefault="00A2704D" w:rsidP="00A1519A">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A2704D" w:rsidRDefault="00A2704D" w:rsidP="00A1519A">
            <w:r>
              <w:t>Ministerstvo vnitra ČR</w:t>
            </w:r>
          </w:p>
          <w:p w:rsidR="00A2704D" w:rsidRDefault="00A2704D" w:rsidP="00A1519A">
            <w:r w:rsidRPr="001D1AA4">
              <w:t>Ministerstvo obrany</w:t>
            </w:r>
            <w:r>
              <w:t xml:space="preserve"> ČR</w:t>
            </w:r>
          </w:p>
        </w:tc>
      </w:tr>
      <w:tr w:rsidR="00A2704D" w:rsidTr="00A1519A">
        <w:tc>
          <w:tcPr>
            <w:tcW w:w="9285" w:type="dxa"/>
            <w:gridSpan w:val="4"/>
            <w:tcBorders>
              <w:top w:val="single" w:sz="2" w:space="0" w:color="auto"/>
            </w:tcBorders>
            <w:shd w:val="clear" w:color="auto" w:fill="F7CAAC"/>
          </w:tcPr>
          <w:p w:rsidR="00A2704D" w:rsidRDefault="00A2704D" w:rsidP="00A1519A">
            <w:pPr>
              <w:jc w:val="both"/>
            </w:pPr>
            <w:r>
              <w:rPr>
                <w:b/>
              </w:rPr>
              <w:t>Oblast(i) vzdělávání a u kombinovaného studijního programu podíl jednotlivých oblastí vzdělávání v %</w:t>
            </w:r>
          </w:p>
        </w:tc>
      </w:tr>
      <w:tr w:rsidR="00A2704D" w:rsidTr="00A1519A">
        <w:trPr>
          <w:trHeight w:val="385"/>
        </w:trPr>
        <w:tc>
          <w:tcPr>
            <w:tcW w:w="9285" w:type="dxa"/>
            <w:gridSpan w:val="4"/>
            <w:shd w:val="clear" w:color="auto" w:fill="FFFFFF"/>
          </w:tcPr>
          <w:p w:rsidR="00A2704D" w:rsidRDefault="00A2704D" w:rsidP="00A1519A">
            <w:pPr>
              <w:spacing w:before="120" w:after="120"/>
            </w:pPr>
            <w:r>
              <w:t xml:space="preserve">100% Bezpečnostní obory </w:t>
            </w:r>
          </w:p>
        </w:tc>
      </w:tr>
      <w:tr w:rsidR="00A2704D" w:rsidTr="00A1519A">
        <w:trPr>
          <w:trHeight w:val="70"/>
        </w:trPr>
        <w:tc>
          <w:tcPr>
            <w:tcW w:w="9285" w:type="dxa"/>
            <w:gridSpan w:val="4"/>
            <w:shd w:val="clear" w:color="auto" w:fill="F7CAAC"/>
          </w:tcPr>
          <w:p w:rsidR="00A2704D" w:rsidRDefault="00A2704D" w:rsidP="00A1519A">
            <w:r>
              <w:rPr>
                <w:b/>
              </w:rPr>
              <w:t>Cíle studia ve studijním programu</w:t>
            </w:r>
          </w:p>
        </w:tc>
      </w:tr>
      <w:tr w:rsidR="00A2704D" w:rsidRPr="00352313" w:rsidTr="00A1519A">
        <w:trPr>
          <w:trHeight w:val="2108"/>
        </w:trPr>
        <w:tc>
          <w:tcPr>
            <w:tcW w:w="9285" w:type="dxa"/>
            <w:gridSpan w:val="4"/>
            <w:shd w:val="clear" w:color="auto" w:fill="FFFFFF"/>
          </w:tcPr>
          <w:p w:rsidR="00A2704D" w:rsidRDefault="00A2704D" w:rsidP="00A1519A">
            <w:pPr>
              <w:spacing w:before="120" w:after="60"/>
              <w:jc w:val="both"/>
            </w:pPr>
            <w:r w:rsidRPr="00584ED4">
              <w:t xml:space="preserve">Cílem </w:t>
            </w:r>
            <w:r>
              <w:t>výraz</w:t>
            </w:r>
            <w:r w:rsidRPr="00412848">
              <w:t xml:space="preserve">ně interdisciplinárního </w:t>
            </w:r>
            <w:r w:rsidRPr="00584ED4">
              <w:t xml:space="preserve">studijního programu </w:t>
            </w:r>
            <w:r w:rsidRPr="00B8694F">
              <w:t>Bezpečnost společnosti</w:t>
            </w:r>
            <w:r w:rsidRPr="00412848">
              <w:t xml:space="preserve"> </w:t>
            </w:r>
            <w:r w:rsidRPr="00584ED4">
              <w:t>je poskytnout absolventům teoretický a metodologický hodnotový základ k řízení bezpečnosti ve specifických podmínkách organizací soukromého a veřejného sektoru na bázi konsekventního vyhodnocení rizik. Studenti získají hluboké t</w:t>
            </w:r>
            <w:r>
              <w:t>eoretické znalosti, dovednosti a individuální i týmové profesní kompetence</w:t>
            </w:r>
            <w:r w:rsidRPr="00584ED4">
              <w:t xml:space="preserve"> </w:t>
            </w:r>
            <w:r>
              <w:t xml:space="preserve">nezbytné k zajišťování bezpečnosti v oblasti průmyslu, ochrany obyvatelstva, privátního a veřejného majetku, elementů </w:t>
            </w:r>
            <w:r w:rsidRPr="00894220">
              <w:t>kritické infrastruktury</w:t>
            </w:r>
            <w:r>
              <w:t xml:space="preserve">, logistických procesů, ekosystémů, včetně </w:t>
            </w:r>
            <w:r w:rsidRPr="00894220">
              <w:t>svrchovanosti a územní celistvosti politického a demokratického zřízení</w:t>
            </w:r>
            <w:r>
              <w:t>. Výchovně vzdělávací proces je koncentrován na</w:t>
            </w:r>
            <w:r w:rsidRPr="003F1EB5">
              <w:t xml:space="preserve"> získání schopností </w:t>
            </w:r>
            <w:r>
              <w:t xml:space="preserve">studentů </w:t>
            </w:r>
            <w:r w:rsidRPr="003F1EB5">
              <w:t>zobecňovat teoretické po</w:t>
            </w:r>
            <w:r>
              <w:t>znatky s </w:t>
            </w:r>
            <w:r w:rsidRPr="003F1EB5">
              <w:t xml:space="preserve">praktickými zkušenostmi </w:t>
            </w:r>
            <w:r>
              <w:t xml:space="preserve">a samostatně se rozhodovat </w:t>
            </w:r>
            <w:r w:rsidRPr="003F1EB5">
              <w:t>při</w:t>
            </w:r>
            <w:r>
              <w:t xml:space="preserve"> řešení problematiky bezpečnosti</w:t>
            </w:r>
            <w:r w:rsidRPr="003F1EB5">
              <w:t xml:space="preserve"> prostředí.</w:t>
            </w:r>
            <w:r>
              <w:t xml:space="preserve"> </w:t>
            </w:r>
          </w:p>
          <w:p w:rsidR="00A2704D" w:rsidRPr="00352313" w:rsidRDefault="00A2704D" w:rsidP="00A1519A">
            <w:pPr>
              <w:spacing w:after="120"/>
              <w:jc w:val="both"/>
            </w:pPr>
            <w:r>
              <w:t xml:space="preserve">Studijní program je nabízen uchazečům v prezenční i kombinované formě ve čtyřech studijních specializacích.  </w:t>
            </w:r>
            <w:r w:rsidRPr="003F03D6">
              <w:t>Absolventi</w:t>
            </w:r>
            <w:r w:rsidRPr="00412848">
              <w:t xml:space="preserve"> </w:t>
            </w:r>
            <w:r w:rsidRPr="003F03D6">
              <w:t xml:space="preserve">jsou předurčeni </w:t>
            </w:r>
            <w:r>
              <w:t>k</w:t>
            </w:r>
            <w:r w:rsidRPr="003F03D6">
              <w:t xml:space="preserve"> působení </w:t>
            </w:r>
            <w:r>
              <w:t xml:space="preserve">na střední a vyšší úrovni organizací zabývajících se </w:t>
            </w:r>
            <w:r w:rsidRPr="003F03D6">
              <w:t>řízení</w:t>
            </w:r>
            <w:r>
              <w:t>m</w:t>
            </w:r>
            <w:r w:rsidRPr="003F03D6">
              <w:t xml:space="preserve"> bezpečnost</w:t>
            </w:r>
            <w:r>
              <w:t xml:space="preserve">i. </w:t>
            </w:r>
          </w:p>
        </w:tc>
      </w:tr>
      <w:tr w:rsidR="00A2704D" w:rsidRPr="00CF5455" w:rsidTr="00A1519A">
        <w:trPr>
          <w:trHeight w:val="187"/>
        </w:trPr>
        <w:tc>
          <w:tcPr>
            <w:tcW w:w="9285" w:type="dxa"/>
            <w:gridSpan w:val="4"/>
            <w:shd w:val="clear" w:color="auto" w:fill="F7CAAC"/>
          </w:tcPr>
          <w:p w:rsidR="00A2704D" w:rsidRPr="00CF5455" w:rsidRDefault="00A2704D" w:rsidP="00A1519A">
            <w:pPr>
              <w:jc w:val="both"/>
              <w:rPr>
                <w:color w:val="FF0000"/>
              </w:rPr>
            </w:pPr>
            <w:r w:rsidRPr="00B52028">
              <w:rPr>
                <w:b/>
              </w:rPr>
              <w:t>Profil absolventa studijního programu</w:t>
            </w:r>
          </w:p>
        </w:tc>
      </w:tr>
      <w:tr w:rsidR="00A2704D" w:rsidTr="00A1519A">
        <w:trPr>
          <w:trHeight w:val="2694"/>
        </w:trPr>
        <w:tc>
          <w:tcPr>
            <w:tcW w:w="9285" w:type="dxa"/>
            <w:gridSpan w:val="4"/>
            <w:shd w:val="clear" w:color="auto" w:fill="FFFFFF"/>
          </w:tcPr>
          <w:p w:rsidR="00A2704D" w:rsidRDefault="00A2704D" w:rsidP="00A1519A">
            <w:pPr>
              <w:spacing w:before="120" w:after="60"/>
              <w:jc w:val="both"/>
            </w:pPr>
            <w:r>
              <w:t>Magisterský s</w:t>
            </w:r>
            <w:r w:rsidRPr="00A031A8">
              <w:t>tudijní program</w:t>
            </w:r>
            <w:r>
              <w:t xml:space="preserve"> navazuje na programy bakalářského studia a je orientován na nevojenská ohrožení. Respektuje</w:t>
            </w:r>
            <w:r w:rsidRPr="00A031A8">
              <w:t xml:space="preserve"> současn</w:t>
            </w:r>
            <w:r>
              <w:t>é</w:t>
            </w:r>
            <w:r w:rsidRPr="00A031A8">
              <w:t xml:space="preserve"> </w:t>
            </w:r>
            <w:r>
              <w:t>požadavky technické praxe a orgánů veřejné správy rezultující z potřeb zajištění a zvyšování bezpečnosti přírodních, technologických a společenských systémů. Absolventi studia získají hluboký teoretický základ s </w:t>
            </w:r>
            <w:r w:rsidRPr="00412848">
              <w:t xml:space="preserve">profesní orientací na řízení </w:t>
            </w:r>
            <w:r>
              <w:t xml:space="preserve">bezpečnostních </w:t>
            </w:r>
            <w:r w:rsidRPr="00412848">
              <w:t xml:space="preserve">procesů, </w:t>
            </w:r>
            <w:r>
              <w:t>jež</w:t>
            </w:r>
            <w:r w:rsidRPr="00412848">
              <w:t xml:space="preserve"> plně </w:t>
            </w:r>
            <w:r>
              <w:t>reflektují potřeby</w:t>
            </w:r>
            <w:r w:rsidRPr="00412848">
              <w:t xml:space="preserve"> aktérů bezpečnostního systému státu</w:t>
            </w:r>
            <w:r>
              <w:t>. Disponují schopnostmi predikovat, rozpoznávat a preventivně zmírňovat stavy vedoucí ke vzniku konfliktních interakcí, včetně schopností analyzovat a nalézat postupy řešení, které dovolí zmírnit,</w:t>
            </w:r>
            <w:r>
              <w:rPr>
                <w:color w:val="FF0000"/>
              </w:rPr>
              <w:t xml:space="preserve"> </w:t>
            </w:r>
            <w:r>
              <w:t>resp. eliminovat</w:t>
            </w:r>
            <w:r>
              <w:rPr>
                <w:color w:val="FF0000"/>
              </w:rPr>
              <w:t xml:space="preserve"> </w:t>
            </w:r>
            <w:r w:rsidRPr="00DE4D57">
              <w:t>následky přírodních či antropogenních konfliktní</w:t>
            </w:r>
            <w:r>
              <w:t>c</w:t>
            </w:r>
            <w:r w:rsidRPr="00DE4D57">
              <w:t xml:space="preserve">h situací. Zmíněné </w:t>
            </w:r>
            <w:r>
              <w:t>schopnosti jsou rozvíjeny nejprve obecně a posléze profilovány v návaznosti na studovanou specializaci v souladu s </w:t>
            </w:r>
            <w:r w:rsidRPr="00412848">
              <w:t>nejnovějšími technologickými</w:t>
            </w:r>
            <w:r>
              <w:t>,</w:t>
            </w:r>
            <w:r w:rsidRPr="00412848">
              <w:t xml:space="preserve"> vědecký</w:t>
            </w:r>
            <w:r>
              <w:t>mi</w:t>
            </w:r>
            <w:r w:rsidRPr="00412848">
              <w:t xml:space="preserve"> a praktickými poznatky. Akcent je položen na rozvoj analytických </w:t>
            </w:r>
            <w:r>
              <w:t>a </w:t>
            </w:r>
            <w:r w:rsidRPr="00412848">
              <w:t xml:space="preserve">tvůrčích </w:t>
            </w:r>
            <w:r>
              <w:t xml:space="preserve">schopností </w:t>
            </w:r>
            <w:r w:rsidRPr="00412848">
              <w:t xml:space="preserve">s cílem včas a adekvátně reagovat na </w:t>
            </w:r>
            <w:r>
              <w:t>identifikovaná rizika</w:t>
            </w:r>
            <w:r w:rsidRPr="00412848">
              <w:t>.</w:t>
            </w:r>
          </w:p>
          <w:p w:rsidR="00A2704D" w:rsidRPr="00784938" w:rsidRDefault="00A2704D" w:rsidP="00A1519A">
            <w:pPr>
              <w:spacing w:after="60"/>
              <w:jc w:val="both"/>
            </w:pPr>
            <w:r w:rsidRPr="00A031A8">
              <w:t xml:space="preserve">Absolventi studijního programu jsou předurčeni </w:t>
            </w:r>
            <w:r>
              <w:t>k</w:t>
            </w:r>
            <w:r w:rsidRPr="00A031A8">
              <w:t xml:space="preserve"> působení na </w:t>
            </w:r>
            <w:r w:rsidRPr="00854F98">
              <w:t>středních,</w:t>
            </w:r>
            <w:r w:rsidRPr="00A031A8">
              <w:t xml:space="preserve"> </w:t>
            </w:r>
            <w:r>
              <w:t xml:space="preserve">či vyšších </w:t>
            </w:r>
            <w:r w:rsidRPr="00A031A8">
              <w:t>úrovních řízení rizik a bezpečnosti procesů v privátním i veřejném sektoru. Mohou být rovněž zařazeni na vhodnou pozici v</w:t>
            </w:r>
            <w:r>
              <w:t>e výzkumných ústavech,</w:t>
            </w:r>
            <w:r w:rsidRPr="00A031A8">
              <w:t> </w:t>
            </w:r>
            <w:r>
              <w:t xml:space="preserve">inspekčních, </w:t>
            </w:r>
            <w:r w:rsidRPr="00A031A8">
              <w:t>poradenských a certifikačních organizacích působících v oblasti bezpečnosti.</w:t>
            </w:r>
          </w:p>
          <w:p w:rsidR="00A2704D" w:rsidRPr="004964E7" w:rsidRDefault="00A2704D" w:rsidP="00A1519A">
            <w:pPr>
              <w:pStyle w:val="Default"/>
              <w:spacing w:after="120"/>
              <w:jc w:val="both"/>
              <w:rPr>
                <w:sz w:val="20"/>
                <w:szCs w:val="20"/>
              </w:rPr>
            </w:pPr>
            <w:r w:rsidRPr="00854F98">
              <w:rPr>
                <w:sz w:val="20"/>
                <w:szCs w:val="20"/>
              </w:rPr>
              <w:t>Absolvent</w:t>
            </w:r>
            <w:r w:rsidRPr="00854F98">
              <w:rPr>
                <w:color w:val="auto"/>
                <w:sz w:val="20"/>
                <w:szCs w:val="20"/>
              </w:rPr>
              <w:t>i</w:t>
            </w:r>
            <w:r w:rsidRPr="00D22CE9">
              <w:rPr>
                <w:sz w:val="20"/>
                <w:szCs w:val="20"/>
              </w:rPr>
              <w:t xml:space="preserve"> </w:t>
            </w:r>
            <w:r>
              <w:rPr>
                <w:sz w:val="20"/>
                <w:szCs w:val="20"/>
              </w:rPr>
              <w:t xml:space="preserve">magisterského studijního </w:t>
            </w:r>
            <w:r w:rsidRPr="00D22CE9">
              <w:rPr>
                <w:sz w:val="20"/>
                <w:szCs w:val="20"/>
              </w:rPr>
              <w:t xml:space="preserve">programu </w:t>
            </w:r>
            <w:r w:rsidRPr="00B8694F">
              <w:rPr>
                <w:sz w:val="20"/>
                <w:szCs w:val="20"/>
              </w:rPr>
              <w:t>Bezpečnost společnosti</w:t>
            </w:r>
            <w:r>
              <w:rPr>
                <w:sz w:val="20"/>
                <w:szCs w:val="20"/>
              </w:rPr>
              <w:t xml:space="preserve"> </w:t>
            </w:r>
            <w:r w:rsidRPr="00854F98">
              <w:rPr>
                <w:color w:val="auto"/>
                <w:sz w:val="20"/>
                <w:szCs w:val="20"/>
              </w:rPr>
              <w:t>získají</w:t>
            </w:r>
            <w:r w:rsidRPr="00D22CE9">
              <w:rPr>
                <w:sz w:val="20"/>
                <w:szCs w:val="20"/>
              </w:rPr>
              <w:t xml:space="preserve"> následující</w:t>
            </w:r>
            <w:r>
              <w:rPr>
                <w:sz w:val="20"/>
                <w:szCs w:val="20"/>
              </w:rPr>
              <w:t xml:space="preserve"> odborné znalosti, dovednosti a obecné </w:t>
            </w:r>
            <w:r w:rsidRPr="00D22CE9">
              <w:rPr>
                <w:sz w:val="20"/>
                <w:szCs w:val="20"/>
              </w:rPr>
              <w:t>způsobilosti</w:t>
            </w:r>
            <w:r>
              <w:rPr>
                <w:sz w:val="20"/>
                <w:szCs w:val="20"/>
              </w:rPr>
              <w:t xml:space="preserve"> (kompetence)</w:t>
            </w:r>
            <w:r w:rsidRPr="00D22CE9">
              <w:rPr>
                <w:sz w:val="20"/>
                <w:szCs w:val="20"/>
              </w:rPr>
              <w:t xml:space="preserve">: </w:t>
            </w:r>
          </w:p>
          <w:p w:rsidR="00A2704D" w:rsidRDefault="00A2704D" w:rsidP="00A1519A">
            <w:pPr>
              <w:spacing w:after="40"/>
              <w:jc w:val="both"/>
              <w:rPr>
                <w:b/>
              </w:rPr>
            </w:pPr>
            <w:r>
              <w:rPr>
                <w:b/>
              </w:rPr>
              <w:t>Odborné znalosti:</w:t>
            </w:r>
          </w:p>
          <w:p w:rsidR="00A2704D" w:rsidRDefault="00A2704D" w:rsidP="00A1519A">
            <w:pPr>
              <w:spacing w:after="60"/>
              <w:jc w:val="both"/>
            </w:pPr>
            <w:r>
              <w:t xml:space="preserve">Absolventi získají teoretické </w:t>
            </w:r>
            <w:r w:rsidRPr="00854F98">
              <w:t>znalosti, které jim umožní</w:t>
            </w:r>
            <w:r w:rsidRPr="007435A8">
              <w:rPr>
                <w:color w:val="FF0000"/>
              </w:rPr>
              <w:t xml:space="preserve"> </w:t>
            </w:r>
            <w:r>
              <w:t xml:space="preserve">porozumět teoriím, konceptům a metodám řízení rizik </w:t>
            </w:r>
            <w:r w:rsidRPr="00854F98">
              <w:t>systémů, což je primárním předpokladem efektivního zajištění</w:t>
            </w:r>
            <w:r w:rsidRPr="007435A8">
              <w:rPr>
                <w:color w:val="FF0000"/>
              </w:rPr>
              <w:t xml:space="preserve"> </w:t>
            </w:r>
            <w:r>
              <w:t>bezpečnosti prostředí v soukromém i veřejném sektoru.</w:t>
            </w:r>
          </w:p>
          <w:p w:rsidR="00A2704D" w:rsidRPr="00F40850" w:rsidRDefault="00A2704D" w:rsidP="00A1519A">
            <w:pPr>
              <w:spacing w:after="60"/>
              <w:jc w:val="both"/>
            </w:pPr>
            <w:r>
              <w:lastRenderedPageBreak/>
              <w:t xml:space="preserve">Absolvent: </w:t>
            </w:r>
          </w:p>
          <w:p w:rsidR="00A2704D" w:rsidRPr="00B64816" w:rsidRDefault="00A2704D" w:rsidP="00707C86">
            <w:pPr>
              <w:numPr>
                <w:ilvl w:val="0"/>
                <w:numId w:val="2"/>
              </w:numPr>
              <w:ind w:left="397" w:hanging="397"/>
              <w:jc w:val="both"/>
            </w:pPr>
            <w:r w:rsidRPr="00B64816">
              <w:t xml:space="preserve">vysvětlí právní, předpisovou a normativní úpravu v oblasti </w:t>
            </w:r>
            <w:r>
              <w:t xml:space="preserve">rizik a </w:t>
            </w:r>
            <w:r w:rsidRPr="00B64816">
              <w:t>bezpečnosti související s</w:t>
            </w:r>
            <w:r>
              <w:t> užitím bezpečnostních technologií, ochranou majetku,</w:t>
            </w:r>
            <w:r w:rsidRPr="00B64816">
              <w:t xml:space="preserve"> osob, </w:t>
            </w:r>
            <w:r>
              <w:t>ekosystémů a elementů kritické infrastruktury;</w:t>
            </w:r>
          </w:p>
          <w:p w:rsidR="00A2704D" w:rsidRPr="00B377C9" w:rsidRDefault="00A2704D" w:rsidP="00707C86">
            <w:pPr>
              <w:numPr>
                <w:ilvl w:val="0"/>
                <w:numId w:val="2"/>
              </w:numPr>
              <w:ind w:left="397" w:hanging="397"/>
              <w:jc w:val="both"/>
            </w:pPr>
            <w:r w:rsidRPr="00B377C9">
              <w:t>vysvětlí klasifikaci rizikových faktorů ve vybraných odvětvích (sektorech) v kontextu nových poznatků;</w:t>
            </w:r>
          </w:p>
          <w:p w:rsidR="00A2704D" w:rsidRPr="00B377C9" w:rsidRDefault="00A2704D" w:rsidP="00707C86">
            <w:pPr>
              <w:numPr>
                <w:ilvl w:val="0"/>
                <w:numId w:val="2"/>
              </w:numPr>
              <w:ind w:left="397" w:hanging="397"/>
              <w:jc w:val="both"/>
            </w:pPr>
            <w:r w:rsidRPr="00B377C9">
              <w:t>objas</w:t>
            </w:r>
            <w:r>
              <w:t>ní</w:t>
            </w:r>
            <w:r w:rsidRPr="00B377C9">
              <w:t xml:space="preserve"> metody a postupy identifikace </w:t>
            </w:r>
            <w:r w:rsidRPr="00F56849">
              <w:t xml:space="preserve">hrozeb </w:t>
            </w:r>
            <w:r w:rsidRPr="00B377C9">
              <w:t>a ohrožených aktiv v provozu firmy a veřejné správě;</w:t>
            </w:r>
          </w:p>
          <w:p w:rsidR="00A2704D" w:rsidRPr="00B377C9" w:rsidRDefault="00A2704D" w:rsidP="00707C86">
            <w:pPr>
              <w:numPr>
                <w:ilvl w:val="0"/>
                <w:numId w:val="2"/>
              </w:numPr>
              <w:ind w:left="397" w:hanging="397"/>
              <w:jc w:val="both"/>
            </w:pPr>
            <w:r>
              <w:t>interpretuje</w:t>
            </w:r>
            <w:r w:rsidRPr="00B377C9">
              <w:t xml:space="preserve"> metody a postupy hodnocení a stanovení priorit rizik v</w:t>
            </w:r>
            <w:r>
              <w:t> </w:t>
            </w:r>
            <w:r w:rsidRPr="00B377C9">
              <w:t>organizaci</w:t>
            </w:r>
            <w:r>
              <w:t xml:space="preserve"> s akcentem na semikvantitativní, resp. kvantitativní hodnocení</w:t>
            </w:r>
            <w:r w:rsidRPr="00B377C9">
              <w:t>;</w:t>
            </w:r>
          </w:p>
          <w:p w:rsidR="00A2704D" w:rsidRPr="00854F98" w:rsidRDefault="00A2704D" w:rsidP="00707C86">
            <w:pPr>
              <w:numPr>
                <w:ilvl w:val="0"/>
                <w:numId w:val="2"/>
              </w:numPr>
              <w:ind w:left="397" w:hanging="397"/>
              <w:jc w:val="both"/>
            </w:pPr>
            <w:r w:rsidRPr="00854F98">
              <w:t xml:space="preserve">vysvětlí postup integrovaného hodnocení rizika v provozu firmy, regionu a prvků kritické evropské i národní infrastruktury, </w:t>
            </w:r>
          </w:p>
          <w:p w:rsidR="00A2704D" w:rsidRDefault="00A2704D" w:rsidP="00707C86">
            <w:pPr>
              <w:numPr>
                <w:ilvl w:val="0"/>
                <w:numId w:val="2"/>
              </w:numPr>
              <w:ind w:left="397" w:hanging="397"/>
              <w:jc w:val="both"/>
            </w:pPr>
            <w:r w:rsidRPr="00854F98">
              <w:t xml:space="preserve">objasní možnosti ovládání a monitoringu rizik, zajištění bezpečnosti v provozu firmy a organizaci veřejné správy, včetně postupů návrhu opatření k prevenci a </w:t>
            </w:r>
            <w:r>
              <w:t>zmírňování</w:t>
            </w:r>
            <w:r w:rsidRPr="00854F98">
              <w:t xml:space="preserve"> rizik a</w:t>
            </w:r>
            <w:r w:rsidRPr="00B377C9">
              <w:t xml:space="preserve"> výběru optimální varianty z navržených alternativ;</w:t>
            </w:r>
          </w:p>
          <w:p w:rsidR="00A2704D" w:rsidRPr="00B377C9" w:rsidRDefault="00A2704D" w:rsidP="00707C86">
            <w:pPr>
              <w:numPr>
                <w:ilvl w:val="0"/>
                <w:numId w:val="2"/>
              </w:numPr>
              <w:ind w:left="397" w:hanging="397"/>
              <w:jc w:val="both"/>
            </w:pPr>
            <w:r>
              <w:t>klasifikuje</w:t>
            </w:r>
            <w:r w:rsidRPr="00B377C9">
              <w:t xml:space="preserve"> nástroje k zajišt</w:t>
            </w:r>
            <w:r w:rsidRPr="00787902">
              <w:t>ě</w:t>
            </w:r>
            <w:r w:rsidRPr="00B377C9">
              <w:t>ní bezpe</w:t>
            </w:r>
            <w:r w:rsidRPr="00787902">
              <w:t>č</w:t>
            </w:r>
            <w:r w:rsidRPr="00B377C9">
              <w:t>nosti v provozu firmy a organizacích ve</w:t>
            </w:r>
            <w:r w:rsidRPr="00787902">
              <w:t>ř</w:t>
            </w:r>
            <w:r w:rsidRPr="00B377C9">
              <w:t>ejné správy;</w:t>
            </w:r>
          </w:p>
          <w:p w:rsidR="00A2704D" w:rsidRPr="00B377C9" w:rsidRDefault="00A2704D" w:rsidP="00707C86">
            <w:pPr>
              <w:numPr>
                <w:ilvl w:val="0"/>
                <w:numId w:val="2"/>
              </w:numPr>
              <w:ind w:left="397" w:hanging="397"/>
              <w:jc w:val="both"/>
            </w:pPr>
            <w:r w:rsidRPr="00B377C9">
              <w:t>vysv</w:t>
            </w:r>
            <w:r w:rsidRPr="00787902">
              <w:t>ě</w:t>
            </w:r>
            <w:r w:rsidRPr="00B377C9">
              <w:t>tlí podstatu a příčiny vzniku sekundárních rizik</w:t>
            </w:r>
            <w:r>
              <w:t xml:space="preserve"> a interpretuje</w:t>
            </w:r>
            <w:r w:rsidRPr="00B377C9">
              <w:t xml:space="preserve"> nejistoty p</w:t>
            </w:r>
            <w:r w:rsidRPr="00787902">
              <w:t>ř</w:t>
            </w:r>
            <w:r w:rsidRPr="00B377C9">
              <w:t>i odhadu rizik;</w:t>
            </w:r>
          </w:p>
          <w:p w:rsidR="00A2704D" w:rsidRDefault="00A2704D" w:rsidP="00707C86">
            <w:pPr>
              <w:numPr>
                <w:ilvl w:val="0"/>
                <w:numId w:val="2"/>
              </w:numPr>
              <w:ind w:left="397" w:hanging="397"/>
              <w:jc w:val="both"/>
            </w:pPr>
            <w:r>
              <w:t>rozlišuje a interpretuje</w:t>
            </w:r>
            <w:r w:rsidRPr="00A17C96">
              <w:t xml:space="preserve"> mezinárodní aspekty bezpeč</w:t>
            </w:r>
            <w:r>
              <w:t>nosti, postoje a</w:t>
            </w:r>
            <w:r w:rsidRPr="00A17C96">
              <w:t xml:space="preserve"> ambice ČR</w:t>
            </w:r>
            <w:r>
              <w:t>;</w:t>
            </w:r>
          </w:p>
          <w:p w:rsidR="00A2704D" w:rsidRPr="00A17C96" w:rsidRDefault="00A2704D" w:rsidP="00707C86">
            <w:pPr>
              <w:numPr>
                <w:ilvl w:val="0"/>
                <w:numId w:val="2"/>
              </w:numPr>
              <w:ind w:left="397" w:hanging="397"/>
              <w:jc w:val="both"/>
            </w:pPr>
            <w:r>
              <w:t xml:space="preserve">objasní </w:t>
            </w:r>
            <w:r w:rsidRPr="00A17C96">
              <w:t xml:space="preserve">požadavky na </w:t>
            </w:r>
            <w:r>
              <w:t xml:space="preserve">zajištění kybernetické bezpečnosti, </w:t>
            </w:r>
            <w:r w:rsidRPr="00A17C96">
              <w:t>bezpečnost</w:t>
            </w:r>
            <w:r>
              <w:t>i</w:t>
            </w:r>
            <w:r w:rsidRPr="00A17C96">
              <w:t xml:space="preserve"> kritické infrastruktury, </w:t>
            </w:r>
            <w:r>
              <w:t>majetku a osob, dopravy, životního prostředí, bezpečnosti a ochrany zdraví při práci, vý</w:t>
            </w:r>
            <w:r w:rsidRPr="00A17C96">
              <w:t>robků</w:t>
            </w:r>
            <w:r>
              <w:t xml:space="preserve"> a</w:t>
            </w:r>
            <w:r w:rsidRPr="00A17C96">
              <w:t xml:space="preserve"> technických zařízení</w:t>
            </w:r>
            <w:r>
              <w:t xml:space="preserve"> rezultu</w:t>
            </w:r>
            <w:r w:rsidRPr="00A17C96">
              <w:t>jící z</w:t>
            </w:r>
            <w:r>
              <w:t> </w:t>
            </w:r>
            <w:r w:rsidRPr="00A17C96">
              <w:t>legislativy</w:t>
            </w:r>
            <w:r>
              <w:t xml:space="preserve"> EU, </w:t>
            </w:r>
            <w:r w:rsidRPr="00A17C96">
              <w:t>mezinárodních sta</w:t>
            </w:r>
            <w:r>
              <w:t>ndar</w:t>
            </w:r>
            <w:r w:rsidRPr="00A17C96">
              <w:t>dů</w:t>
            </w:r>
            <w:r>
              <w:t xml:space="preserve"> či smluv, včetně anga</w:t>
            </w:r>
            <w:r w:rsidRPr="00A17C96">
              <w:t>žovanost</w:t>
            </w:r>
            <w:r>
              <w:t>i</w:t>
            </w:r>
            <w:r w:rsidRPr="00A17C96">
              <w:t xml:space="preserve"> ČR v mezinárodních bezpečnostních organizacích</w:t>
            </w:r>
            <w:r>
              <w:t>;</w:t>
            </w:r>
            <w:r w:rsidRPr="00A17C96">
              <w:t xml:space="preserve"> </w:t>
            </w:r>
          </w:p>
          <w:p w:rsidR="00A2704D" w:rsidRPr="000E68CD" w:rsidRDefault="00A2704D" w:rsidP="00707C86">
            <w:pPr>
              <w:numPr>
                <w:ilvl w:val="0"/>
                <w:numId w:val="2"/>
              </w:numPr>
              <w:ind w:left="397" w:hanging="397"/>
              <w:jc w:val="both"/>
            </w:pPr>
            <w:r>
              <w:t xml:space="preserve">objasní principy </w:t>
            </w:r>
            <w:r w:rsidRPr="00475A23">
              <w:t>za</w:t>
            </w:r>
            <w:r>
              <w:t xml:space="preserve">jišťování ochrany obyvatelstva, </w:t>
            </w:r>
            <w:r w:rsidRPr="00475A23">
              <w:t>majetku a osob</w:t>
            </w:r>
            <w:r>
              <w:t xml:space="preserve">, životního prostředí a kritické infrastruktury </w:t>
            </w:r>
            <w:r w:rsidRPr="00475A23">
              <w:t>př</w:t>
            </w:r>
            <w:r>
              <w:t>i průmyslových havá</w:t>
            </w:r>
            <w:r w:rsidRPr="00475A23">
              <w:t xml:space="preserve">riích, </w:t>
            </w:r>
            <w:r w:rsidRPr="000E68CD">
              <w:t>přírodních pohromách a antropogenních ohroženích, vče</w:t>
            </w:r>
            <w:r>
              <w:t>t</w:t>
            </w:r>
            <w:r w:rsidRPr="000E68CD">
              <w:t>ně řízení a koordinace záchranných a likvidačních prací;</w:t>
            </w:r>
          </w:p>
          <w:p w:rsidR="00A2704D" w:rsidRDefault="00A2704D" w:rsidP="00707C86">
            <w:pPr>
              <w:numPr>
                <w:ilvl w:val="0"/>
                <w:numId w:val="2"/>
              </w:numPr>
              <w:ind w:left="397" w:hanging="397"/>
              <w:jc w:val="both"/>
            </w:pPr>
            <w:r>
              <w:t xml:space="preserve">objasní zásady a postupy vytváření </w:t>
            </w:r>
            <w:r w:rsidRPr="00475A23">
              <w:t>krizových</w:t>
            </w:r>
            <w:r>
              <w:t>,</w:t>
            </w:r>
            <w:r w:rsidRPr="00475A23">
              <w:t xml:space="preserve"> </w:t>
            </w:r>
            <w:r>
              <w:t>havarijních, typových plánů a civilní nouzové připravenosti;</w:t>
            </w:r>
          </w:p>
          <w:p w:rsidR="00A2704D" w:rsidRDefault="00A2704D" w:rsidP="00707C86">
            <w:pPr>
              <w:numPr>
                <w:ilvl w:val="0"/>
                <w:numId w:val="2"/>
              </w:numPr>
              <w:ind w:left="397" w:hanging="397"/>
              <w:jc w:val="both"/>
            </w:pPr>
            <w:r>
              <w:t>vysvětlí zásady, postupy a prostředky evakuace za</w:t>
            </w:r>
            <w:r w:rsidRPr="00475A23">
              <w:t>městnanců</w:t>
            </w:r>
            <w:r>
              <w:t xml:space="preserve"> a obyvatelstva;</w:t>
            </w:r>
          </w:p>
          <w:p w:rsidR="00A2704D" w:rsidRDefault="00A2704D" w:rsidP="00707C86">
            <w:pPr>
              <w:numPr>
                <w:ilvl w:val="0"/>
                <w:numId w:val="2"/>
              </w:numPr>
              <w:ind w:left="397" w:hanging="397"/>
              <w:jc w:val="both"/>
            </w:pPr>
            <w:r>
              <w:t>interpretuje a zná nebezpečné vlastnosti významných průmyslových škodlivin, zbraní hromadného ničení a neionizujících elektromagnetických polí;</w:t>
            </w:r>
          </w:p>
          <w:p w:rsidR="00A2704D" w:rsidRDefault="00A2704D" w:rsidP="00707C86">
            <w:pPr>
              <w:numPr>
                <w:ilvl w:val="0"/>
                <w:numId w:val="2"/>
              </w:numPr>
              <w:spacing w:after="120"/>
              <w:ind w:left="397" w:hanging="397"/>
              <w:jc w:val="both"/>
            </w:pPr>
            <w:r w:rsidRPr="003F338B">
              <w:t>vysvětlí personální politiku organizace pro oblast bezpečn</w:t>
            </w:r>
            <w:r>
              <w:t>osti vycházející z principů pod</w:t>
            </w:r>
            <w:r w:rsidRPr="003F338B">
              <w:t>nikové ekonomiky a</w:t>
            </w:r>
            <w:r>
              <w:t> </w:t>
            </w:r>
            <w:r w:rsidRPr="003F338B">
              <w:t>managementu</w:t>
            </w:r>
            <w:r>
              <w:t>.</w:t>
            </w:r>
          </w:p>
          <w:p w:rsidR="00A2704D" w:rsidRDefault="00A2704D" w:rsidP="00A1519A">
            <w:pPr>
              <w:spacing w:after="60"/>
              <w:jc w:val="both"/>
              <w:rPr>
                <w:b/>
              </w:rPr>
            </w:pPr>
            <w:r w:rsidRPr="00F760FC">
              <w:rPr>
                <w:b/>
              </w:rPr>
              <w:t>Odborné dovednosti:</w:t>
            </w:r>
          </w:p>
          <w:p w:rsidR="00A2704D" w:rsidRPr="00854F98" w:rsidRDefault="00A2704D" w:rsidP="00A1519A">
            <w:pPr>
              <w:spacing w:after="60"/>
              <w:jc w:val="both"/>
            </w:pPr>
            <w:r w:rsidRPr="00854F98">
              <w:t xml:space="preserve">Absolventi </w:t>
            </w:r>
            <w:r>
              <w:t>dokážou</w:t>
            </w:r>
            <w:r w:rsidRPr="00854F98">
              <w:t xml:space="preserve"> uplatnit teoretické a profesní znalosti při výkonu manažerských rolí, nebo na odborných pozicích týmů střední a vyšší úrovně při zajišťování bezpečnosti jak v soukromém, tak veřejném sektoru. Zároveň jsou schopni aplikovat a hodnotit podpůrné nástroje rozhodování a prakticky uplatňovat inovativní metody a přístupy při řízení bezpečnosti.</w:t>
            </w:r>
          </w:p>
          <w:p w:rsidR="00A2704D" w:rsidRPr="00854F98" w:rsidRDefault="00A2704D" w:rsidP="00A1519A">
            <w:pPr>
              <w:spacing w:after="60"/>
              <w:jc w:val="both"/>
            </w:pPr>
            <w:r w:rsidRPr="00854F98">
              <w:t xml:space="preserve">Absolvent: </w:t>
            </w:r>
          </w:p>
          <w:p w:rsidR="00A2704D" w:rsidRPr="00854F98" w:rsidRDefault="00A2704D" w:rsidP="00707C86">
            <w:pPr>
              <w:numPr>
                <w:ilvl w:val="0"/>
                <w:numId w:val="2"/>
              </w:numPr>
              <w:ind w:left="397" w:hanging="397"/>
              <w:jc w:val="both"/>
            </w:pPr>
            <w:r w:rsidRPr="00854F98">
              <w:t xml:space="preserve">aplikuje metody sběru a interpretace dat pro účely hodnocení rizik; </w:t>
            </w:r>
          </w:p>
          <w:p w:rsidR="00A2704D" w:rsidRPr="00854F98" w:rsidRDefault="00A2704D" w:rsidP="00707C86">
            <w:pPr>
              <w:numPr>
                <w:ilvl w:val="0"/>
                <w:numId w:val="2"/>
              </w:numPr>
              <w:ind w:left="397" w:hanging="397"/>
              <w:jc w:val="both"/>
            </w:pPr>
            <w:r w:rsidRPr="00854F98">
              <w:t xml:space="preserve">identifikuje a hodnotí rizika v průmyslu, veřejné správě, regionu a prvků kritické infrastruktury, stanoví jejich priority a kritická rizika, která umí vyhodnotit též užitím semikvantitativních, či kvantitativních metod; </w:t>
            </w:r>
          </w:p>
          <w:p w:rsidR="00A2704D" w:rsidRPr="00854F98" w:rsidRDefault="00A2704D" w:rsidP="00707C86">
            <w:pPr>
              <w:numPr>
                <w:ilvl w:val="0"/>
                <w:numId w:val="2"/>
              </w:numPr>
              <w:ind w:left="397" w:hanging="397"/>
              <w:jc w:val="both"/>
            </w:pPr>
            <w:r w:rsidRPr="00854F98">
              <w:t xml:space="preserve">analyzuje a vyhodnocuje možnosti ovládání rizik a zajištění bezpečnosti provozu firmy, ve veřejné správě, regionu a prvků kritické infrastruktury, navrhuje a vybírá optimální opatření k prevenci a </w:t>
            </w:r>
            <w:r>
              <w:t>zmírňování</w:t>
            </w:r>
            <w:r w:rsidRPr="00854F98">
              <w:t xml:space="preserve"> rizik;  </w:t>
            </w:r>
          </w:p>
          <w:p w:rsidR="00A2704D" w:rsidRDefault="00A2704D" w:rsidP="00707C86">
            <w:pPr>
              <w:numPr>
                <w:ilvl w:val="0"/>
                <w:numId w:val="2"/>
              </w:numPr>
              <w:ind w:left="397" w:hanging="397"/>
              <w:jc w:val="both"/>
            </w:pPr>
            <w:r w:rsidRPr="00854F98">
              <w:t>aplikuje princip decouplingu a navrhuje mix nástrojů za účelem zvýšení bezpečnosti ve</w:t>
            </w:r>
            <w:r>
              <w:t xml:space="preserve"> své organizaci</w:t>
            </w:r>
            <w:r w:rsidRPr="00B377C9">
              <w:t>;</w:t>
            </w:r>
          </w:p>
          <w:p w:rsidR="00A2704D" w:rsidRPr="0017563E" w:rsidRDefault="00A2704D" w:rsidP="00707C86">
            <w:pPr>
              <w:numPr>
                <w:ilvl w:val="0"/>
                <w:numId w:val="2"/>
              </w:numPr>
              <w:ind w:left="397" w:hanging="397"/>
              <w:jc w:val="both"/>
            </w:pPr>
            <w:r>
              <w:t>navrhuje</w:t>
            </w:r>
            <w:r w:rsidRPr="0017563E">
              <w:t xml:space="preserve"> a zdůvodní výběr vhodného software pro podporu hodnocení a ovládání rizik </w:t>
            </w:r>
            <w:r>
              <w:t xml:space="preserve">a zvyšování bezpečnosti </w:t>
            </w:r>
            <w:r w:rsidRPr="0017563E">
              <w:t xml:space="preserve">v průmyslu, </w:t>
            </w:r>
            <w:r>
              <w:t xml:space="preserve">veřejné správě, </w:t>
            </w:r>
            <w:r w:rsidRPr="0017563E">
              <w:t xml:space="preserve">regionu a prvků evropské a národní kritické infrastruktury;  </w:t>
            </w:r>
          </w:p>
          <w:p w:rsidR="00A2704D" w:rsidRPr="00B377C9" w:rsidRDefault="00A2704D" w:rsidP="00707C86">
            <w:pPr>
              <w:numPr>
                <w:ilvl w:val="0"/>
                <w:numId w:val="2"/>
              </w:numPr>
              <w:ind w:left="397" w:hanging="397"/>
              <w:jc w:val="both"/>
            </w:pPr>
            <w:r>
              <w:t xml:space="preserve">odhaduje </w:t>
            </w:r>
            <w:r w:rsidRPr="00B377C9">
              <w:t>možné škody vzniklé aktivací přírodních a antropogenních zdroj</w:t>
            </w:r>
            <w:r w:rsidRPr="00787902">
              <w:t>ů</w:t>
            </w:r>
            <w:r w:rsidRPr="00B377C9">
              <w:t xml:space="preserve"> hrozeb v průmyslu, </w:t>
            </w:r>
            <w:r>
              <w:t xml:space="preserve">veřejné správě, </w:t>
            </w:r>
            <w:r w:rsidRPr="00B377C9">
              <w:t>regionu a ve sféře prvků evropské a národní kritické infrastruktury</w:t>
            </w:r>
            <w:r>
              <w:t>;</w:t>
            </w:r>
            <w:r w:rsidRPr="00B377C9">
              <w:t xml:space="preserve">  </w:t>
            </w:r>
          </w:p>
          <w:p w:rsidR="00A2704D" w:rsidRPr="00CD2D8D" w:rsidRDefault="00A2704D" w:rsidP="00707C86">
            <w:pPr>
              <w:numPr>
                <w:ilvl w:val="0"/>
                <w:numId w:val="2"/>
              </w:numPr>
              <w:ind w:left="397" w:hanging="397"/>
              <w:jc w:val="both"/>
            </w:pPr>
            <w:r w:rsidRPr="00CD2D8D">
              <w:t xml:space="preserve">využívá znalosti rozhodovacích procesů </w:t>
            </w:r>
            <w:r>
              <w:t>pro specifikaci</w:t>
            </w:r>
            <w:r w:rsidRPr="00CD2D8D">
              <w:t xml:space="preserve"> požadavků na </w:t>
            </w:r>
            <w:r>
              <w:t xml:space="preserve">kybernetickou </w:t>
            </w:r>
            <w:r w:rsidRPr="00CD2D8D">
              <w:t>bezpečnost</w:t>
            </w:r>
            <w:r>
              <w:t>, bezpečnost</w:t>
            </w:r>
            <w:r w:rsidRPr="00CD2D8D">
              <w:t xml:space="preserve"> technických, informačních a komu</w:t>
            </w:r>
            <w:r>
              <w:t xml:space="preserve">nikačních systémů, BOZP, </w:t>
            </w:r>
            <w:r w:rsidRPr="00CD2D8D">
              <w:t>výrobků, elementů kritické infrastruktury,</w:t>
            </w:r>
            <w:r>
              <w:t xml:space="preserve"> </w:t>
            </w:r>
            <w:r w:rsidRPr="00CD2D8D">
              <w:t>osob, privátního a veřejnéh</w:t>
            </w:r>
            <w:r>
              <w:t xml:space="preserve">o majetku, </w:t>
            </w:r>
            <w:r w:rsidRPr="00CD2D8D">
              <w:t>regionu a ekosystémů;</w:t>
            </w:r>
          </w:p>
          <w:p w:rsidR="00A2704D" w:rsidRDefault="00A2704D" w:rsidP="00707C86">
            <w:pPr>
              <w:numPr>
                <w:ilvl w:val="0"/>
                <w:numId w:val="2"/>
              </w:numPr>
              <w:ind w:left="397" w:hanging="397"/>
              <w:jc w:val="both"/>
            </w:pPr>
            <w:r>
              <w:t>participuje na analýze</w:t>
            </w:r>
            <w:r w:rsidRPr="00C46311">
              <w:t xml:space="preserve"> </w:t>
            </w:r>
            <w:r>
              <w:t xml:space="preserve">a vytváření </w:t>
            </w:r>
            <w:r w:rsidRPr="00C46311">
              <w:t>bezpeč</w:t>
            </w:r>
            <w:r>
              <w:t>nostní politiky firmy, resp. organizace veřejné správy;</w:t>
            </w:r>
          </w:p>
          <w:p w:rsidR="00A2704D" w:rsidRPr="00C46311" w:rsidRDefault="00A2704D" w:rsidP="00707C86">
            <w:pPr>
              <w:numPr>
                <w:ilvl w:val="0"/>
                <w:numId w:val="2"/>
              </w:numPr>
              <w:ind w:left="397" w:hanging="397"/>
              <w:jc w:val="both"/>
            </w:pPr>
            <w:r>
              <w:t>podílí se na zpracování plánů kri</w:t>
            </w:r>
            <w:r w:rsidRPr="00C46311">
              <w:t>zové připravenosti, vnitřní</w:t>
            </w:r>
            <w:r>
              <w:t>ch</w:t>
            </w:r>
            <w:r w:rsidRPr="00C46311">
              <w:t xml:space="preserve"> havarijní</w:t>
            </w:r>
            <w:r>
              <w:t>ch a operačních</w:t>
            </w:r>
            <w:r w:rsidRPr="00C46311">
              <w:t xml:space="preserve"> plán</w:t>
            </w:r>
            <w:r>
              <w:t>ů</w:t>
            </w:r>
            <w:r w:rsidRPr="00C46311">
              <w:t>, zásad zajišťování fyzické ochrany a bezpečnosti majetku a osob užit</w:t>
            </w:r>
            <w:r>
              <w:t>ím</w:t>
            </w:r>
            <w:r w:rsidRPr="00C46311">
              <w:t xml:space="preserve"> be</w:t>
            </w:r>
            <w:r>
              <w:t>z</w:t>
            </w:r>
            <w:r w:rsidRPr="00C46311">
              <w:t xml:space="preserve">pečnostních </w:t>
            </w:r>
            <w:r>
              <w:t>technologií, nebo topologií bez</w:t>
            </w:r>
            <w:r w:rsidRPr="00C46311">
              <w:t>pečn</w:t>
            </w:r>
            <w:r>
              <w:t>ostního systému organizace;</w:t>
            </w:r>
          </w:p>
          <w:p w:rsidR="00A2704D" w:rsidRDefault="00A2704D" w:rsidP="00707C86">
            <w:pPr>
              <w:numPr>
                <w:ilvl w:val="0"/>
                <w:numId w:val="2"/>
              </w:numPr>
              <w:ind w:left="397" w:hanging="397"/>
              <w:jc w:val="both"/>
            </w:pPr>
            <w:r>
              <w:t>participuje na návrhu</w:t>
            </w:r>
            <w:r w:rsidRPr="00EB5F9F">
              <w:t xml:space="preserve"> </w:t>
            </w:r>
            <w:r>
              <w:t xml:space="preserve">a </w:t>
            </w:r>
            <w:r w:rsidRPr="00EB5F9F">
              <w:t>posuz</w:t>
            </w:r>
            <w:r>
              <w:t xml:space="preserve">ování </w:t>
            </w:r>
            <w:r w:rsidRPr="00EB5F9F">
              <w:t>právní</w:t>
            </w:r>
            <w:r>
              <w:t>ch a technických předpisů</w:t>
            </w:r>
            <w:r w:rsidRPr="00EB5F9F">
              <w:t xml:space="preserve"> či nor</w:t>
            </w:r>
            <w:r>
              <w:t>e</w:t>
            </w:r>
            <w:r w:rsidRPr="00EB5F9F">
              <w:t>m ve své</w:t>
            </w:r>
            <w:r>
              <w:t xml:space="preserve"> organizaci;</w:t>
            </w:r>
            <w:r w:rsidRPr="001F6D32">
              <w:t xml:space="preserve"> </w:t>
            </w:r>
          </w:p>
          <w:p w:rsidR="00A2704D" w:rsidRPr="003432CB" w:rsidRDefault="00A2704D" w:rsidP="00707C86">
            <w:pPr>
              <w:numPr>
                <w:ilvl w:val="0"/>
                <w:numId w:val="2"/>
              </w:numPr>
              <w:ind w:left="397" w:hanging="397"/>
              <w:jc w:val="both"/>
              <w:rPr>
                <w:sz w:val="16"/>
                <w:szCs w:val="16"/>
              </w:rPr>
            </w:pPr>
            <w:r>
              <w:t>podílí se n</w:t>
            </w:r>
            <w:r w:rsidRPr="00DC366E">
              <w:t xml:space="preserve">a </w:t>
            </w:r>
            <w:r>
              <w:t>analýze a ná</w:t>
            </w:r>
            <w:r w:rsidRPr="00DC366E">
              <w:t>vrh</w:t>
            </w:r>
            <w:r>
              <w:t>u postupů aplikované informatiky ve své organizaci,</w:t>
            </w:r>
            <w:r>
              <w:rPr>
                <w:sz w:val="16"/>
                <w:szCs w:val="16"/>
              </w:rPr>
              <w:t xml:space="preserve"> </w:t>
            </w:r>
            <w:r>
              <w:t>využívá</w:t>
            </w:r>
            <w:r w:rsidRPr="00DC366E">
              <w:t xml:space="preserve"> SW nástroje pro krizové řízení, řešení z</w:t>
            </w:r>
            <w:r>
              <w:t>áchranných a likvidačních prací, inklusive</w:t>
            </w:r>
            <w:r w:rsidRPr="00DC366E">
              <w:t xml:space="preserve"> užití počítačové podpory </w:t>
            </w:r>
            <w:r>
              <w:t xml:space="preserve">při </w:t>
            </w:r>
            <w:r w:rsidRPr="00DC366E">
              <w:t xml:space="preserve">návrhu technologií </w:t>
            </w:r>
            <w:r>
              <w:t>k ochraně osob,</w:t>
            </w:r>
            <w:r w:rsidRPr="00DC366E">
              <w:t xml:space="preserve"> majetku</w:t>
            </w:r>
            <w:r>
              <w:t>, odvětví, resp. elementů kritické infrastruktury a životního prostředí;</w:t>
            </w:r>
            <w:r w:rsidRPr="00DC366E">
              <w:t xml:space="preserve"> </w:t>
            </w:r>
          </w:p>
          <w:p w:rsidR="00A2704D" w:rsidRDefault="00A2704D" w:rsidP="00707C86">
            <w:pPr>
              <w:numPr>
                <w:ilvl w:val="0"/>
                <w:numId w:val="2"/>
              </w:numPr>
              <w:ind w:left="397" w:hanging="397"/>
              <w:jc w:val="both"/>
            </w:pPr>
            <w:r>
              <w:t>spolupracuje</w:t>
            </w:r>
            <w:r w:rsidRPr="00460112">
              <w:t xml:space="preserve"> </w:t>
            </w:r>
            <w:r>
              <w:t xml:space="preserve">při </w:t>
            </w:r>
            <w:r w:rsidRPr="00460112">
              <w:t>vytvář</w:t>
            </w:r>
            <w:r>
              <w:t>ení postupů</w:t>
            </w:r>
            <w:r w:rsidRPr="00460112">
              <w:t xml:space="preserve"> plynoucí</w:t>
            </w:r>
            <w:r>
              <w:t>ch</w:t>
            </w:r>
            <w:r w:rsidRPr="00460112">
              <w:t xml:space="preserve"> z ustanovení právních a technických předpisů</w:t>
            </w:r>
            <w:r>
              <w:t xml:space="preserve"> a norem v </w:t>
            </w:r>
            <w:r w:rsidRPr="00460112">
              <w:t>oblasti krizového ř</w:t>
            </w:r>
            <w:r>
              <w:t>ízení ve své organizaci;</w:t>
            </w:r>
          </w:p>
          <w:p w:rsidR="00A2704D" w:rsidRDefault="00A2704D" w:rsidP="00707C86">
            <w:pPr>
              <w:numPr>
                <w:ilvl w:val="0"/>
                <w:numId w:val="2"/>
              </w:numPr>
              <w:spacing w:after="120"/>
              <w:ind w:left="397" w:hanging="397"/>
              <w:jc w:val="both"/>
            </w:pPr>
            <w:r>
              <w:lastRenderedPageBreak/>
              <w:t>je schopen plánovat a podílet se na</w:t>
            </w:r>
            <w:r w:rsidRPr="00275FFF">
              <w:t xml:space="preserve"> vzdě</w:t>
            </w:r>
            <w:r>
              <w:t>lávání a výchově</w:t>
            </w:r>
            <w:r w:rsidRPr="00275FFF">
              <w:t xml:space="preserve"> v oblasti bezpečnosti ve své organizaci</w:t>
            </w:r>
            <w:r>
              <w:t>.</w:t>
            </w:r>
          </w:p>
          <w:p w:rsidR="00A2704D" w:rsidRDefault="00A2704D" w:rsidP="00A1519A">
            <w:pPr>
              <w:spacing w:after="60"/>
              <w:jc w:val="both"/>
              <w:rPr>
                <w:b/>
              </w:rPr>
            </w:pPr>
            <w:r w:rsidRPr="000E1CED">
              <w:rPr>
                <w:b/>
              </w:rPr>
              <w:t xml:space="preserve">Obecné </w:t>
            </w:r>
            <w:r>
              <w:rPr>
                <w:b/>
              </w:rPr>
              <w:t>způsobilost</w:t>
            </w:r>
            <w:r w:rsidRPr="000E1CED">
              <w:rPr>
                <w:b/>
              </w:rPr>
              <w:t>i</w:t>
            </w:r>
            <w:r>
              <w:rPr>
                <w:b/>
              </w:rPr>
              <w:t xml:space="preserve"> (kompetence):</w:t>
            </w:r>
          </w:p>
          <w:p w:rsidR="00A2704D" w:rsidRPr="00854F98" w:rsidRDefault="00A2704D" w:rsidP="00A1519A">
            <w:pPr>
              <w:pStyle w:val="Default"/>
              <w:spacing w:after="60"/>
              <w:jc w:val="both"/>
              <w:rPr>
                <w:color w:val="auto"/>
                <w:sz w:val="20"/>
                <w:szCs w:val="20"/>
              </w:rPr>
            </w:pPr>
            <w:r>
              <w:rPr>
                <w:sz w:val="20"/>
                <w:szCs w:val="20"/>
              </w:rPr>
              <w:t>Absolventi jsou způsobilí uplatňovat široké spektrum poznatků nutných pro odborníka a managera působícího v oblasti řízení rizik</w:t>
            </w:r>
            <w:r w:rsidRPr="00854F98">
              <w:rPr>
                <w:color w:val="auto"/>
                <w:sz w:val="20"/>
                <w:szCs w:val="20"/>
              </w:rPr>
              <w:t>, zajišťování a zvyšování bezpečnosti v soukromém i veřejném sektoru. Umí analyzovat problémy spojené se vznikem mimořádných a krizových situací a navrhovat dostupné alternativy řešení v podobě ofenzivních i defenzivních opatření k redukci jejich následků. Jsou způsobilí formulovat a realizovat plány naplňování zvolených variant při dodržení technických, ekonomických, právních a etických norem jednání.</w:t>
            </w:r>
          </w:p>
          <w:p w:rsidR="00A2704D" w:rsidRPr="00854F98" w:rsidRDefault="00A2704D" w:rsidP="00A1519A">
            <w:pPr>
              <w:pStyle w:val="Default"/>
              <w:spacing w:after="60"/>
              <w:jc w:val="both"/>
              <w:rPr>
                <w:color w:val="auto"/>
                <w:sz w:val="20"/>
                <w:szCs w:val="20"/>
              </w:rPr>
            </w:pPr>
            <w:r w:rsidRPr="00854F98">
              <w:rPr>
                <w:color w:val="auto"/>
                <w:sz w:val="20"/>
                <w:szCs w:val="20"/>
              </w:rPr>
              <w:t xml:space="preserve">Absolventi jsou způsobilí: </w:t>
            </w:r>
          </w:p>
          <w:p w:rsidR="00A2704D" w:rsidRDefault="00A2704D" w:rsidP="00707C86">
            <w:pPr>
              <w:numPr>
                <w:ilvl w:val="0"/>
                <w:numId w:val="2"/>
              </w:numPr>
              <w:ind w:left="397" w:hanging="397"/>
              <w:jc w:val="both"/>
            </w:pPr>
            <w:r>
              <w:t>vymezit, identifikovat a posoudit kritická</w:t>
            </w:r>
            <w:r w:rsidRPr="001B54D1">
              <w:t xml:space="preserve"> rizik</w:t>
            </w:r>
            <w:r>
              <w:t>a</w:t>
            </w:r>
            <w:r w:rsidRPr="001B54D1">
              <w:t xml:space="preserve"> </w:t>
            </w:r>
            <w:r>
              <w:t>a na této bázi vyhodnotit rizikovou pozici</w:t>
            </w:r>
            <w:r w:rsidRPr="001B54D1">
              <w:t xml:space="preserve"> </w:t>
            </w:r>
            <w:r>
              <w:t xml:space="preserve">své </w:t>
            </w:r>
            <w:r w:rsidRPr="001B54D1">
              <w:t>firm</w:t>
            </w:r>
            <w:r>
              <w:t>y, organizace veřejné správy, regionu, prvků kritické infrastruktury a ekosystémů;</w:t>
            </w:r>
          </w:p>
          <w:p w:rsidR="00A2704D" w:rsidRPr="00854F98" w:rsidRDefault="00A2704D" w:rsidP="00707C86">
            <w:pPr>
              <w:numPr>
                <w:ilvl w:val="0"/>
                <w:numId w:val="2"/>
              </w:numPr>
              <w:ind w:left="397" w:hanging="397"/>
              <w:jc w:val="both"/>
            </w:pPr>
            <w:r w:rsidRPr="00854F98">
              <w:t>navrhovat ex ante i ex post protiopatření k prevenci, resp. minimalizaci rizik se zřetelem na semikvantitativní posouzení nákladů, účinnosti, sekundárních rizik a proveditelnosti navrženého opatření;</w:t>
            </w:r>
          </w:p>
          <w:p w:rsidR="00A2704D" w:rsidRPr="00854F98" w:rsidRDefault="00A2704D" w:rsidP="00707C86">
            <w:pPr>
              <w:numPr>
                <w:ilvl w:val="0"/>
                <w:numId w:val="2"/>
              </w:numPr>
              <w:ind w:left="397" w:hanging="397"/>
              <w:jc w:val="both"/>
            </w:pPr>
            <w:r w:rsidRPr="00854F98">
              <w:t xml:space="preserve">využívat znalosti a zkušenosti a pomocí moderních komunikačních a informačních systémů, technologií a nástrojů podpory manažerského rozhodování efektivně plnit úkoly v oblasti krizového řízení, BOZP, ochraně obyvatelstva, majetku, prvků kritické infrastruktury a environmentu; </w:t>
            </w:r>
          </w:p>
          <w:p w:rsidR="00A2704D" w:rsidRPr="00854F98" w:rsidRDefault="00A2704D" w:rsidP="00707C86">
            <w:pPr>
              <w:numPr>
                <w:ilvl w:val="0"/>
                <w:numId w:val="2"/>
              </w:numPr>
              <w:ind w:left="397" w:hanging="397"/>
              <w:jc w:val="both"/>
            </w:pPr>
            <w:r w:rsidRPr="00854F98">
              <w:t>orientovat se v oblasti podnikové ekonomiky a efektivní komunikace při řízení krizí ve své organizaci;</w:t>
            </w:r>
          </w:p>
          <w:p w:rsidR="00A2704D" w:rsidRPr="000E1CED" w:rsidRDefault="00A2704D" w:rsidP="00707C86">
            <w:pPr>
              <w:numPr>
                <w:ilvl w:val="0"/>
                <w:numId w:val="2"/>
              </w:numPr>
              <w:ind w:left="397" w:hanging="397"/>
              <w:jc w:val="both"/>
            </w:pPr>
            <w:r w:rsidRPr="00854F98">
              <w:t>identifikovat personální politiku organizace pro oblast bezpečnosti ve své organizaci</w:t>
            </w:r>
            <w:r>
              <w:t>,</w:t>
            </w:r>
            <w:r w:rsidRPr="000E1CED">
              <w:t xml:space="preserve"> podporovat složky státní správy zabývající se krizovým řízením </w:t>
            </w:r>
            <w:r>
              <w:t xml:space="preserve">a </w:t>
            </w:r>
            <w:r w:rsidRPr="000E1CED">
              <w:t xml:space="preserve">řídit podřízené jednotlivce a činnosti </w:t>
            </w:r>
            <w:r>
              <w:t>týmů</w:t>
            </w:r>
            <w:r w:rsidRPr="000E1CED">
              <w:t xml:space="preserve"> </w:t>
            </w:r>
            <w:r>
              <w:t>na střední a vyšší</w:t>
            </w:r>
            <w:r w:rsidRPr="000E1CED">
              <w:t xml:space="preserve"> úrovn</w:t>
            </w:r>
            <w:r>
              <w:t>i</w:t>
            </w:r>
            <w:r w:rsidRPr="000E1CED">
              <w:t xml:space="preserve"> ve sféře hodnocení a ovládání rizik a zajišťování bezpečnosti pro</w:t>
            </w:r>
            <w:r>
              <w:t>středí</w:t>
            </w:r>
            <w:r w:rsidRPr="000E1CED">
              <w:t>;</w:t>
            </w:r>
          </w:p>
          <w:p w:rsidR="00A2704D" w:rsidRDefault="00A2704D" w:rsidP="00707C86">
            <w:pPr>
              <w:numPr>
                <w:ilvl w:val="0"/>
                <w:numId w:val="2"/>
              </w:numPr>
              <w:ind w:left="397" w:hanging="397"/>
              <w:jc w:val="both"/>
            </w:pPr>
            <w:r w:rsidRPr="004B6096">
              <w:t xml:space="preserve">samostatně a odpovědně </w:t>
            </w:r>
            <w:r>
              <w:t xml:space="preserve">se </w:t>
            </w:r>
            <w:r w:rsidRPr="004B6096">
              <w:t xml:space="preserve">rozhodovat a koordinovat pracovní činnosti </w:t>
            </w:r>
            <w:r>
              <w:t xml:space="preserve">týmů </w:t>
            </w:r>
            <w:r w:rsidRPr="004B6096">
              <w:t xml:space="preserve">při řešení </w:t>
            </w:r>
            <w:r>
              <w:t>mimořádných událostí a </w:t>
            </w:r>
            <w:r w:rsidRPr="004B6096">
              <w:t>krizových situací</w:t>
            </w:r>
            <w:r>
              <w:t xml:space="preserve"> v prostředí nejistot s neurčitostí</w:t>
            </w:r>
            <w:r w:rsidRPr="004B6096">
              <w:t>;</w:t>
            </w:r>
          </w:p>
          <w:p w:rsidR="00A2704D" w:rsidRDefault="00A2704D" w:rsidP="00707C86">
            <w:pPr>
              <w:numPr>
                <w:ilvl w:val="0"/>
                <w:numId w:val="2"/>
              </w:numPr>
              <w:ind w:left="397" w:hanging="397"/>
              <w:jc w:val="both"/>
            </w:pPr>
            <w:r w:rsidRPr="000E1CED">
              <w:t>samostatně získávat další</w:t>
            </w:r>
            <w:r>
              <w:t xml:space="preserve"> odborné znalosti a dovednosti,</w:t>
            </w:r>
            <w:r w:rsidRPr="000E1CED">
              <w:t xml:space="preserve"> včetně reflexe vlastních </w:t>
            </w:r>
            <w:r>
              <w:t xml:space="preserve">zkušeností a na základě </w:t>
            </w:r>
            <w:r w:rsidRPr="000E1CED">
              <w:t>přehled</w:t>
            </w:r>
            <w:r>
              <w:t>u</w:t>
            </w:r>
            <w:r w:rsidRPr="000E1CED">
              <w:t xml:space="preserve"> o </w:t>
            </w:r>
            <w:r w:rsidRPr="004510B4">
              <w:t xml:space="preserve">relevantních zdrojích </w:t>
            </w:r>
            <w:r>
              <w:t>těch</w:t>
            </w:r>
            <w:r w:rsidRPr="004510B4">
              <w:t xml:space="preserve">to informací a </w:t>
            </w:r>
            <w:r>
              <w:t>kritického</w:t>
            </w:r>
            <w:r w:rsidRPr="004510B4">
              <w:t xml:space="preserve"> </w:t>
            </w:r>
            <w:r>
              <w:t>vyhodnocení jejich původu a významu;</w:t>
            </w:r>
          </w:p>
          <w:p w:rsidR="00A2704D" w:rsidRPr="00C2688D" w:rsidRDefault="00A2704D" w:rsidP="00707C86">
            <w:pPr>
              <w:numPr>
                <w:ilvl w:val="0"/>
                <w:numId w:val="2"/>
              </w:numPr>
              <w:spacing w:after="240"/>
              <w:ind w:left="397" w:hanging="397"/>
              <w:jc w:val="both"/>
            </w:pPr>
            <w:r w:rsidRPr="0017563E">
              <w:t xml:space="preserve">komunikovat </w:t>
            </w:r>
            <w:r>
              <w:t xml:space="preserve">v anglickém jazyku </w:t>
            </w:r>
            <w:r w:rsidRPr="0017563E">
              <w:t xml:space="preserve">na základní pracovní úrovni ve svém oboru. </w:t>
            </w:r>
          </w:p>
          <w:p w:rsidR="00A2704D" w:rsidRPr="0068301B" w:rsidRDefault="00A2704D" w:rsidP="00A1519A">
            <w:pPr>
              <w:spacing w:after="60"/>
              <w:jc w:val="both"/>
              <w:rPr>
                <w:b/>
                <w:lang w:eastAsia="en-US"/>
              </w:rPr>
            </w:pPr>
            <w:r w:rsidRPr="00A031A8">
              <w:rPr>
                <w:b/>
                <w:lang w:eastAsia="en-US"/>
              </w:rPr>
              <w:t>Krátký profil absolventa specializace Rizikové inženýrství</w:t>
            </w:r>
          </w:p>
          <w:p w:rsidR="00A2704D" w:rsidRPr="00854F98" w:rsidRDefault="00A2704D" w:rsidP="00A1519A">
            <w:pPr>
              <w:spacing w:after="60"/>
              <w:jc w:val="both"/>
              <w:rPr>
                <w:lang w:eastAsia="en-US"/>
              </w:rPr>
            </w:pPr>
            <w:r w:rsidRPr="00854F98">
              <w:rPr>
                <w:lang w:eastAsia="en-US"/>
              </w:rPr>
              <w:t>Specializace rozšiřuje odborné znalosti, dovednosti a kompetence absolventů z aplikace inženýrských metod při hodnocení a ovládání rizik a zajišťování bezpečnosti vybraných inženýrských oborů, institucí veřejné správy, řízení firmy, projektů a zvyšování jakosti. Vybavuje</w:t>
            </w:r>
            <w:r w:rsidRPr="00854F98">
              <w:t xml:space="preserve"> je zároveň potřebnými poznatky z analýzy spolehlivosti, jejích indikátorů, posuzování spolehlivosti člověka v pracovním</w:t>
            </w:r>
            <w:r w:rsidRPr="00A8660C">
              <w:t xml:space="preserve"> </w:t>
            </w:r>
            <w:r>
              <w:t xml:space="preserve">procesu, inklusive zajišťování spolehlivosti bezpečnostních a rozhodujících technických systémů, parciálně objektů a produktů. Připravuje je současně tak, aby se dokázali orientovat ve sféře </w:t>
            </w:r>
            <w:r>
              <w:rPr>
                <w:lang w:eastAsia="en-US"/>
              </w:rPr>
              <w:t>integrovaných systémů</w:t>
            </w:r>
            <w:r w:rsidRPr="00A031A8">
              <w:rPr>
                <w:lang w:eastAsia="en-US"/>
              </w:rPr>
              <w:t xml:space="preserve"> řízení</w:t>
            </w:r>
            <w:r>
              <w:rPr>
                <w:lang w:eastAsia="en-US"/>
              </w:rPr>
              <w:t>, hodnocení ekonomiky, resp. řízení</w:t>
            </w:r>
            <w:r w:rsidRPr="00A031A8">
              <w:rPr>
                <w:lang w:eastAsia="en-US"/>
              </w:rPr>
              <w:t xml:space="preserve"> lidský</w:t>
            </w:r>
            <w:r>
              <w:rPr>
                <w:lang w:eastAsia="en-US"/>
              </w:rPr>
              <w:t xml:space="preserve">ch </w:t>
            </w:r>
            <w:r w:rsidRPr="00854F98">
              <w:rPr>
                <w:lang w:eastAsia="en-US"/>
              </w:rPr>
              <w:t>zdrojů v krizových situacích či bezpečnosti logistických procesů dle výběru volitelného předmětu. Absolventi:</w:t>
            </w:r>
          </w:p>
          <w:p w:rsidR="00A2704D" w:rsidRPr="00854F98" w:rsidRDefault="00A2704D" w:rsidP="00707C86">
            <w:pPr>
              <w:numPr>
                <w:ilvl w:val="0"/>
                <w:numId w:val="2"/>
              </w:numPr>
              <w:ind w:left="397" w:hanging="397"/>
              <w:jc w:val="both"/>
              <w:rPr>
                <w:lang w:eastAsia="en-US"/>
              </w:rPr>
            </w:pPr>
            <w:r w:rsidRPr="00854F98">
              <w:rPr>
                <w:lang w:eastAsia="en-US"/>
              </w:rPr>
              <w:t>jsou schopni efektivně využívat inženýrské metody hodnocení a ovládání rizik při zajišťování bezpečnosti vybraných inženýrských oborů, řízení firmy, institucí veřejné správy, projektů a jakosti;</w:t>
            </w:r>
          </w:p>
          <w:p w:rsidR="00A2704D" w:rsidRPr="00854F98" w:rsidRDefault="00A2704D" w:rsidP="00707C86">
            <w:pPr>
              <w:numPr>
                <w:ilvl w:val="0"/>
                <w:numId w:val="2"/>
              </w:numPr>
              <w:ind w:left="397" w:hanging="397"/>
              <w:jc w:val="both"/>
            </w:pPr>
            <w:r>
              <w:rPr>
                <w:lang w:eastAsia="en-US"/>
              </w:rPr>
              <w:t>dokážou</w:t>
            </w:r>
            <w:r w:rsidRPr="00854F98">
              <w:rPr>
                <w:lang w:eastAsia="en-US"/>
              </w:rPr>
              <w:t xml:space="preserve"> analyzovat, vyhodnotit a zvyšovat spolehlivost bezpečnostních a technických </w:t>
            </w:r>
            <w:r w:rsidRPr="00854F98">
              <w:t>sériových, paralelních a kombinovaných systémů v inženýrské praxi</w:t>
            </w:r>
            <w:r w:rsidRPr="00854F98">
              <w:rPr>
                <w:lang w:eastAsia="en-US"/>
              </w:rPr>
              <w:t>;</w:t>
            </w:r>
          </w:p>
          <w:p w:rsidR="00A2704D" w:rsidRPr="00854F98" w:rsidRDefault="00A2704D" w:rsidP="00707C86">
            <w:pPr>
              <w:numPr>
                <w:ilvl w:val="0"/>
                <w:numId w:val="2"/>
              </w:numPr>
              <w:ind w:left="397" w:hanging="397"/>
              <w:jc w:val="both"/>
            </w:pPr>
            <w:r w:rsidRPr="00854F98">
              <w:t>podílí se na návrhu systému a plánu údržby ke zvýšení bezporuchového provozu výrobků, zařízení a objektů a spolupracují na vypracování plánu zkoušek ke zvýšení spolehlivosti systémů;</w:t>
            </w:r>
          </w:p>
          <w:p w:rsidR="00A2704D" w:rsidRPr="00854F98" w:rsidRDefault="00A2704D" w:rsidP="00707C86">
            <w:pPr>
              <w:numPr>
                <w:ilvl w:val="0"/>
                <w:numId w:val="2"/>
              </w:numPr>
              <w:ind w:left="397" w:hanging="397"/>
              <w:jc w:val="both"/>
              <w:rPr>
                <w:lang w:eastAsia="en-US"/>
              </w:rPr>
            </w:pPr>
            <w:r w:rsidRPr="00854F98">
              <w:rPr>
                <w:lang w:eastAsia="en-US"/>
              </w:rPr>
              <w:t>umí posoudit spolehlivost lidského činitele v pracovním procesu;</w:t>
            </w:r>
          </w:p>
          <w:p w:rsidR="00A2704D" w:rsidRPr="00854F98" w:rsidRDefault="00A2704D" w:rsidP="00707C86">
            <w:pPr>
              <w:numPr>
                <w:ilvl w:val="0"/>
                <w:numId w:val="2"/>
              </w:numPr>
              <w:ind w:left="397" w:hanging="397"/>
              <w:jc w:val="both"/>
            </w:pPr>
            <w:r w:rsidRPr="00854F98">
              <w:t>aplikují rozhodovací procesy v podmínkách nejistot a neurčitostí s cílem efektivního řízení krizových stavů ve vybraných inženýrských oborech a institucích veřejné správy;</w:t>
            </w:r>
          </w:p>
          <w:p w:rsidR="00A2704D" w:rsidRPr="00854F98" w:rsidRDefault="00A2704D" w:rsidP="00707C86">
            <w:pPr>
              <w:numPr>
                <w:ilvl w:val="0"/>
                <w:numId w:val="2"/>
              </w:numPr>
              <w:ind w:left="397" w:hanging="397"/>
              <w:jc w:val="both"/>
            </w:pPr>
            <w:r w:rsidRPr="00854F98">
              <w:t>jsou schopni odhadu a adekvátní alokace materiálových, finančních a personálních zdrojů při zvládání krizových stavů, mimořádných událostí a řízení záchranných a likvidačních prací;</w:t>
            </w:r>
            <w:r w:rsidRPr="00854F98">
              <w:rPr>
                <w:lang w:eastAsia="en-US"/>
              </w:rPr>
              <w:t xml:space="preserve"> </w:t>
            </w:r>
          </w:p>
          <w:p w:rsidR="00A2704D" w:rsidRPr="00854F98" w:rsidRDefault="00A2704D" w:rsidP="00707C86">
            <w:pPr>
              <w:numPr>
                <w:ilvl w:val="0"/>
                <w:numId w:val="2"/>
              </w:numPr>
              <w:spacing w:after="120"/>
              <w:ind w:left="397" w:hanging="397"/>
              <w:jc w:val="both"/>
            </w:pPr>
            <w:r w:rsidRPr="00854F98">
              <w:rPr>
                <w:lang w:eastAsia="en-US"/>
              </w:rPr>
              <w:t xml:space="preserve">s podporou moderních SW nástrojů se </w:t>
            </w:r>
            <w:r>
              <w:rPr>
                <w:lang w:eastAsia="en-US"/>
              </w:rPr>
              <w:t>dokážou</w:t>
            </w:r>
            <w:r w:rsidRPr="00854F98">
              <w:rPr>
                <w:lang w:eastAsia="en-US"/>
              </w:rPr>
              <w:t xml:space="preserve"> samostatně rozhodovat o bezpečnostních problémech své organizace, vyhodnotit spolehlivost systémů a koordinovat činnosti subalterních osob a pracovních týmů.</w:t>
            </w:r>
          </w:p>
          <w:p w:rsidR="00A2704D" w:rsidRPr="00F54FFF" w:rsidRDefault="00A2704D" w:rsidP="00A1519A">
            <w:pPr>
              <w:spacing w:after="60"/>
            </w:pPr>
            <w:r w:rsidRPr="00F54FFF">
              <w:rPr>
                <w:b/>
                <w:bCs/>
              </w:rPr>
              <w:t>Krátký profil absolventa specializace Ochrana obyvatelstva</w:t>
            </w:r>
            <w:r w:rsidRPr="00F54FFF">
              <w:t xml:space="preserve"> </w:t>
            </w:r>
          </w:p>
          <w:p w:rsidR="00A2704D" w:rsidRDefault="00A2704D" w:rsidP="00A1519A">
            <w:pPr>
              <w:spacing w:after="60"/>
              <w:jc w:val="both"/>
            </w:pPr>
            <w:r w:rsidRPr="00F54FFF">
              <w:t>Absolventi specializace Ochrana obyvatelstva jsou erudovaní odborníci</w:t>
            </w:r>
            <w:r w:rsidRPr="00A031A8">
              <w:t xml:space="preserve"> pro oblast bezpečnosti společnosti se zaměřením na ochranu obyvatelstva, majetku, prostředí, kritické infrastruktury a logistického zabezpečení mimořádných událostí a krizových situací. Samostatně se orientují ve vzniklých mimořádných událostech, provádějí jejich všestrannou analýzu a vyhodnocení a navrhují efektivní způsoby řešení všestranného zabezpečení ochrany obyvatelstva.</w:t>
            </w:r>
            <w:r>
              <w:t xml:space="preserve">  Absolventi:</w:t>
            </w:r>
          </w:p>
          <w:p w:rsidR="00A2704D" w:rsidRDefault="00A2704D" w:rsidP="00707C86">
            <w:pPr>
              <w:numPr>
                <w:ilvl w:val="0"/>
                <w:numId w:val="2"/>
              </w:numPr>
              <w:ind w:left="397" w:hanging="397"/>
              <w:jc w:val="both"/>
            </w:pPr>
            <w:r>
              <w:t xml:space="preserve">znají metody a postupy detekce, dekontaminace a likvidace následků průmyslových a ekologických havárií; </w:t>
            </w:r>
          </w:p>
          <w:p w:rsidR="00A2704D" w:rsidRDefault="00A2704D" w:rsidP="00707C86">
            <w:pPr>
              <w:numPr>
                <w:ilvl w:val="0"/>
                <w:numId w:val="2"/>
              </w:numPr>
              <w:ind w:left="397" w:hanging="397"/>
              <w:jc w:val="both"/>
            </w:pPr>
            <w:r>
              <w:t>mají potřebné znalosti z problematiky nebezpečných látek a směsí, průmyslových škodlivin, bojových chemických látek, radioaktivních látek a biologických agens;</w:t>
            </w:r>
          </w:p>
          <w:p w:rsidR="00A2704D" w:rsidRPr="001761D0" w:rsidRDefault="00A2704D" w:rsidP="00707C86">
            <w:pPr>
              <w:numPr>
                <w:ilvl w:val="0"/>
                <w:numId w:val="2"/>
              </w:numPr>
              <w:ind w:left="397" w:hanging="397"/>
              <w:jc w:val="both"/>
            </w:pPr>
            <w:r w:rsidRPr="00D1327F">
              <w:rPr>
                <w:color w:val="000000"/>
              </w:rPr>
              <w:lastRenderedPageBreak/>
              <w:t>v souladu s platnými zákonnými ustanoveními j</w:t>
            </w:r>
            <w:r>
              <w:rPr>
                <w:color w:val="000000"/>
              </w:rPr>
              <w:t>sou</w:t>
            </w:r>
            <w:r w:rsidRPr="00D1327F">
              <w:rPr>
                <w:color w:val="000000"/>
              </w:rPr>
              <w:t xml:space="preserve"> </w:t>
            </w:r>
            <w:r w:rsidRPr="00854F98">
              <w:t>schopni</w:t>
            </w:r>
            <w:r w:rsidRPr="00D1327F">
              <w:rPr>
                <w:color w:val="000000"/>
              </w:rPr>
              <w:t xml:space="preserve"> zařazovat objekty nebo zařízení s umístěnými nebezpečnými chemickými látkami nebo </w:t>
            </w:r>
            <w:r>
              <w:rPr>
                <w:color w:val="000000"/>
              </w:rPr>
              <w:t>směsmi do příslušných skupin;</w:t>
            </w:r>
          </w:p>
          <w:p w:rsidR="00A2704D" w:rsidRDefault="00A2704D" w:rsidP="00707C86">
            <w:pPr>
              <w:numPr>
                <w:ilvl w:val="0"/>
                <w:numId w:val="2"/>
              </w:numPr>
              <w:ind w:left="397" w:hanging="397"/>
              <w:jc w:val="both"/>
            </w:pPr>
            <w:r w:rsidRPr="004C3F77">
              <w:t>mají znalosti potřebné pro vypracování bezpečnostního programu prevence závažné havárie;</w:t>
            </w:r>
          </w:p>
          <w:p w:rsidR="00A2704D" w:rsidRPr="004C3F77" w:rsidRDefault="00A2704D" w:rsidP="00707C86">
            <w:pPr>
              <w:numPr>
                <w:ilvl w:val="0"/>
                <w:numId w:val="2"/>
              </w:numPr>
              <w:ind w:left="397" w:hanging="397"/>
              <w:jc w:val="both"/>
            </w:pPr>
            <w:r w:rsidRPr="004C3F77">
              <w:t>znají prostředky individuální a kolektivní ochrany, metody prostředky a způsoby provádění dekontaminace techniky a hygienické očisty osob.</w:t>
            </w:r>
          </w:p>
          <w:p w:rsidR="00A2704D" w:rsidRDefault="00A2704D" w:rsidP="00707C86">
            <w:pPr>
              <w:numPr>
                <w:ilvl w:val="0"/>
                <w:numId w:val="2"/>
              </w:numPr>
              <w:ind w:left="397" w:hanging="397"/>
              <w:jc w:val="both"/>
            </w:pPr>
            <w:r>
              <w:t>umí posoudit koncepty bezpečnostní politiky, závažnost bezpečnostních hrozeb a postupy bezpečnostního managementu;</w:t>
            </w:r>
          </w:p>
          <w:p w:rsidR="00A2704D" w:rsidRDefault="00A2704D" w:rsidP="00707C86">
            <w:pPr>
              <w:numPr>
                <w:ilvl w:val="0"/>
                <w:numId w:val="2"/>
              </w:numPr>
              <w:ind w:left="397" w:hanging="397"/>
              <w:jc w:val="both"/>
            </w:pPr>
            <w:r>
              <w:t>dokážou využívat informační a komunikační technologie pro řešení prevence a eliminace bezpečnostních hrozeb;</w:t>
            </w:r>
          </w:p>
          <w:p w:rsidR="00A2704D" w:rsidRPr="000A0D15" w:rsidRDefault="00A2704D" w:rsidP="00707C86">
            <w:pPr>
              <w:numPr>
                <w:ilvl w:val="0"/>
                <w:numId w:val="2"/>
              </w:numPr>
              <w:ind w:left="397" w:hanging="397"/>
              <w:jc w:val="both"/>
            </w:pPr>
            <w:r>
              <w:t>umí a jsou schopni</w:t>
            </w:r>
            <w:r w:rsidRPr="000A0D15">
              <w:t xml:space="preserve"> zpracovat vnitřní a vnější havarijní plány objektů a obce;</w:t>
            </w:r>
          </w:p>
          <w:p w:rsidR="00A2704D" w:rsidRPr="004719BB" w:rsidRDefault="00A2704D" w:rsidP="00707C86">
            <w:pPr>
              <w:numPr>
                <w:ilvl w:val="0"/>
                <w:numId w:val="2"/>
              </w:numPr>
              <w:ind w:left="397" w:hanging="397"/>
              <w:jc w:val="both"/>
            </w:pPr>
            <w:r>
              <w:t>dokážou</w:t>
            </w:r>
            <w:r w:rsidRPr="004C3F77">
              <w:t xml:space="preserve"> mode</w:t>
            </w:r>
            <w:r>
              <w:t xml:space="preserve">lovat úniky nebezpečných látek </w:t>
            </w:r>
            <w:r w:rsidRPr="004C3F77">
              <w:t>a predikovat možné scénáře zneužití CBRN materiálů.</w:t>
            </w:r>
          </w:p>
          <w:p w:rsidR="00A2704D" w:rsidRDefault="00A2704D" w:rsidP="00707C86">
            <w:pPr>
              <w:numPr>
                <w:ilvl w:val="0"/>
                <w:numId w:val="2"/>
              </w:numPr>
              <w:spacing w:after="120"/>
              <w:ind w:left="397" w:hanging="397"/>
              <w:jc w:val="both"/>
            </w:pPr>
            <w:r>
              <w:t>dovedou</w:t>
            </w:r>
            <w:r w:rsidRPr="004719BB">
              <w:t xml:space="preserve"> kriticky zhodnotit původ zdrojů rizik a jejich význam</w:t>
            </w:r>
            <w:r>
              <w:t xml:space="preserve"> pro ochranu obyvatelstva;</w:t>
            </w:r>
          </w:p>
          <w:p w:rsidR="00A2704D" w:rsidRDefault="00A2704D" w:rsidP="00A1519A">
            <w:pPr>
              <w:spacing w:after="60"/>
              <w:jc w:val="both"/>
              <w:rPr>
                <w:b/>
                <w:lang w:eastAsia="en-US"/>
              </w:rPr>
            </w:pPr>
            <w:r w:rsidRPr="0033042E">
              <w:rPr>
                <w:b/>
                <w:lang w:eastAsia="en-US"/>
              </w:rPr>
              <w:t xml:space="preserve">Krátký profil absolventa specializace </w:t>
            </w:r>
            <w:r w:rsidRPr="00264827">
              <w:rPr>
                <w:b/>
                <w:color w:val="000000"/>
                <w:lang w:eastAsia="en-US"/>
              </w:rPr>
              <w:t xml:space="preserve">Bezpečnost </w:t>
            </w:r>
            <w:r w:rsidRPr="0033042E">
              <w:rPr>
                <w:b/>
                <w:lang w:eastAsia="en-US"/>
              </w:rPr>
              <w:t>logistických procesů</w:t>
            </w:r>
          </w:p>
          <w:p w:rsidR="00A2704D" w:rsidRPr="00EA6001" w:rsidRDefault="00A2704D" w:rsidP="00A1519A">
            <w:pPr>
              <w:spacing w:after="60"/>
              <w:jc w:val="both"/>
            </w:pPr>
            <w:r w:rsidRPr="009100D9">
              <w:rPr>
                <w:lang w:eastAsia="en-US"/>
              </w:rPr>
              <w:t xml:space="preserve">Absolvent specializace </w:t>
            </w:r>
            <w:r w:rsidRPr="00854F98">
              <w:rPr>
                <w:lang w:eastAsia="en-US"/>
              </w:rPr>
              <w:t>Bezpečnost logistických procesů</w:t>
            </w:r>
            <w:r>
              <w:rPr>
                <w:color w:val="FF0000"/>
                <w:lang w:eastAsia="en-US"/>
              </w:rPr>
              <w:t xml:space="preserve"> </w:t>
            </w:r>
            <w:r>
              <w:rPr>
                <w:lang w:eastAsia="en-US"/>
              </w:rPr>
              <w:t xml:space="preserve">je </w:t>
            </w:r>
            <w:r w:rsidRPr="009100D9">
              <w:rPr>
                <w:lang w:eastAsia="en-US"/>
              </w:rPr>
              <w:t xml:space="preserve">specialista na řízení </w:t>
            </w:r>
            <w:r w:rsidRPr="00726EB2">
              <w:rPr>
                <w:lang w:eastAsia="en-US"/>
              </w:rPr>
              <w:t>procesů spojených s</w:t>
            </w:r>
            <w:r>
              <w:rPr>
                <w:lang w:eastAsia="en-US"/>
              </w:rPr>
              <w:t> </w:t>
            </w:r>
            <w:r w:rsidRPr="00726EB2">
              <w:rPr>
                <w:lang w:eastAsia="en-US"/>
              </w:rPr>
              <w:t>rizikem</w:t>
            </w:r>
            <w:r>
              <w:rPr>
                <w:lang w:eastAsia="en-US"/>
              </w:rPr>
              <w:t xml:space="preserve"> </w:t>
            </w:r>
            <w:r w:rsidRPr="00726EB2">
              <w:rPr>
                <w:lang w:eastAsia="en-US"/>
              </w:rPr>
              <w:t xml:space="preserve"> převážně</w:t>
            </w:r>
            <w:r w:rsidRPr="009100D9">
              <w:rPr>
                <w:lang w:eastAsia="en-US"/>
              </w:rPr>
              <w:t xml:space="preserve"> l</w:t>
            </w:r>
            <w:r>
              <w:rPr>
                <w:lang w:eastAsia="en-US"/>
              </w:rPr>
              <w:t xml:space="preserve">ogistických systémů ve firmách výrobního zaměření. </w:t>
            </w:r>
            <w:r w:rsidRPr="009100D9">
              <w:rPr>
                <w:lang w:eastAsia="en-US"/>
              </w:rPr>
              <w:t xml:space="preserve">Dokáže pomocí </w:t>
            </w:r>
            <w:r>
              <w:t>principů a </w:t>
            </w:r>
            <w:r w:rsidRPr="009100D9">
              <w:t>postupů logistiky v</w:t>
            </w:r>
            <w:r>
              <w:t> </w:t>
            </w:r>
            <w:r w:rsidRPr="009100D9">
              <w:t>oblasti bezpečnosti ve své organizaci zajišťovat systém ochrany majetku, osob a životního prostředí a parciálně ochrany kritické infrastruktury.</w:t>
            </w:r>
            <w:r>
              <w:t xml:space="preserve"> Absolventi: </w:t>
            </w:r>
          </w:p>
          <w:p w:rsidR="00A2704D" w:rsidRDefault="00A2704D" w:rsidP="00707C86">
            <w:pPr>
              <w:numPr>
                <w:ilvl w:val="0"/>
                <w:numId w:val="2"/>
              </w:numPr>
              <w:ind w:left="397" w:hanging="397"/>
              <w:jc w:val="both"/>
              <w:rPr>
                <w:kern w:val="2"/>
                <w:lang w:eastAsia="zh-CN" w:bidi="hi-IN"/>
              </w:rPr>
            </w:pPr>
            <w:r>
              <w:rPr>
                <w:kern w:val="2"/>
                <w:lang w:eastAsia="zh-CN" w:bidi="hi-IN"/>
              </w:rPr>
              <w:t>rozumí stěžejním principům bezpečnosti logistických procesů;</w:t>
            </w:r>
          </w:p>
          <w:p w:rsidR="00A2704D" w:rsidRDefault="00A2704D" w:rsidP="00707C86">
            <w:pPr>
              <w:numPr>
                <w:ilvl w:val="0"/>
                <w:numId w:val="2"/>
              </w:numPr>
              <w:ind w:left="397" w:hanging="397"/>
              <w:jc w:val="both"/>
              <w:rPr>
                <w:kern w:val="2"/>
                <w:lang w:eastAsia="zh-CN" w:bidi="hi-IN"/>
              </w:rPr>
            </w:pPr>
            <w:r>
              <w:rPr>
                <w:kern w:val="2"/>
                <w:lang w:eastAsia="zh-CN" w:bidi="hi-IN"/>
              </w:rPr>
              <w:t>dokážou</w:t>
            </w:r>
            <w:r w:rsidRPr="000C7DBF">
              <w:rPr>
                <w:kern w:val="2"/>
                <w:lang w:eastAsia="zh-CN" w:bidi="hi-IN"/>
              </w:rPr>
              <w:t>í objasnit časové, prostorové, hodnotové a informační transformace při pohybu hmot</w:t>
            </w:r>
            <w:r>
              <w:rPr>
                <w:kern w:val="2"/>
                <w:lang w:eastAsia="zh-CN" w:bidi="hi-IN"/>
              </w:rPr>
              <w:t>;</w:t>
            </w:r>
          </w:p>
          <w:p w:rsidR="00A2704D" w:rsidRPr="000C7DBF" w:rsidRDefault="00A2704D" w:rsidP="00707C86">
            <w:pPr>
              <w:numPr>
                <w:ilvl w:val="0"/>
                <w:numId w:val="2"/>
              </w:numPr>
              <w:ind w:left="397" w:hanging="397"/>
              <w:jc w:val="both"/>
              <w:rPr>
                <w:kern w:val="2"/>
                <w:lang w:eastAsia="zh-CN" w:bidi="hi-IN"/>
              </w:rPr>
            </w:pPr>
            <w:r w:rsidRPr="000C7DBF">
              <w:rPr>
                <w:kern w:val="2"/>
                <w:lang w:eastAsia="zh-CN" w:bidi="hi-IN"/>
              </w:rPr>
              <w:t>umí definovat a odpovídajícím způsobem odhalit rizika a kritická místa v řízení s důrazem na bezpečnost logistických procesů;</w:t>
            </w:r>
          </w:p>
          <w:p w:rsidR="00A2704D" w:rsidRDefault="00A2704D" w:rsidP="00707C86">
            <w:pPr>
              <w:numPr>
                <w:ilvl w:val="0"/>
                <w:numId w:val="2"/>
              </w:numPr>
              <w:ind w:left="397" w:hanging="397"/>
              <w:jc w:val="both"/>
              <w:rPr>
                <w:kern w:val="2"/>
                <w:lang w:eastAsia="zh-CN" w:bidi="hi-IN"/>
              </w:rPr>
            </w:pPr>
            <w:r w:rsidRPr="00EA6001">
              <w:rPr>
                <w:kern w:val="2"/>
                <w:lang w:eastAsia="zh-CN" w:bidi="hi-IN"/>
              </w:rPr>
              <w:t>definuj</w:t>
            </w:r>
            <w:r>
              <w:rPr>
                <w:kern w:val="2"/>
                <w:lang w:eastAsia="zh-CN" w:bidi="hi-IN"/>
              </w:rPr>
              <w:t>í</w:t>
            </w:r>
            <w:r w:rsidRPr="00EA6001">
              <w:rPr>
                <w:kern w:val="2"/>
                <w:lang w:eastAsia="zh-CN" w:bidi="hi-IN"/>
              </w:rPr>
              <w:t xml:space="preserve"> systémově teoretické interpretace materiálových toků včetně informačního systému pro jejich řízení a kontrolu</w:t>
            </w:r>
            <w:r>
              <w:rPr>
                <w:kern w:val="2"/>
                <w:lang w:eastAsia="zh-CN" w:bidi="hi-IN"/>
              </w:rPr>
              <w:t>;</w:t>
            </w:r>
          </w:p>
          <w:p w:rsidR="00A2704D" w:rsidRPr="00726EB2" w:rsidRDefault="00A2704D" w:rsidP="00707C86">
            <w:pPr>
              <w:numPr>
                <w:ilvl w:val="0"/>
                <w:numId w:val="2"/>
              </w:numPr>
              <w:spacing w:after="120"/>
              <w:ind w:left="397" w:hanging="397"/>
              <w:jc w:val="both"/>
              <w:rPr>
                <w:kern w:val="2"/>
                <w:lang w:eastAsia="zh-CN" w:bidi="hi-IN"/>
              </w:rPr>
            </w:pPr>
            <w:r>
              <w:rPr>
                <w:kern w:val="2"/>
                <w:lang w:eastAsia="zh-CN" w:bidi="hi-IN"/>
              </w:rPr>
              <w:t>dovedou nabyté znalosti interpretovat z pohledu bezpečnosti logistických procesů převážně ve výrobních organizacích.</w:t>
            </w:r>
            <w:r w:rsidRPr="00EA6001">
              <w:rPr>
                <w:kern w:val="2"/>
                <w:lang w:eastAsia="zh-CN" w:bidi="hi-IN"/>
              </w:rPr>
              <w:t xml:space="preserve"> </w:t>
            </w:r>
          </w:p>
          <w:p w:rsidR="00A2704D" w:rsidRPr="00A031A8" w:rsidRDefault="00A2704D" w:rsidP="00A1519A">
            <w:pPr>
              <w:spacing w:after="60"/>
              <w:jc w:val="both"/>
              <w:rPr>
                <w:b/>
                <w:kern w:val="2"/>
                <w:lang w:eastAsia="zh-CN" w:bidi="hi-IN"/>
              </w:rPr>
            </w:pPr>
            <w:r>
              <w:rPr>
                <w:b/>
                <w:kern w:val="2"/>
                <w:lang w:eastAsia="zh-CN" w:bidi="hi-IN"/>
              </w:rPr>
              <w:t xml:space="preserve">Profil absolventa specializace </w:t>
            </w:r>
            <w:r w:rsidRPr="00A031A8">
              <w:rPr>
                <w:b/>
                <w:kern w:val="2"/>
                <w:lang w:eastAsia="zh-CN" w:bidi="hi-IN"/>
              </w:rPr>
              <w:t>Environmentální bezpečnost</w:t>
            </w:r>
          </w:p>
          <w:p w:rsidR="00A2704D" w:rsidRDefault="00A2704D" w:rsidP="00A1519A">
            <w:pPr>
              <w:spacing w:after="60"/>
              <w:jc w:val="both"/>
              <w:rPr>
                <w:lang w:eastAsia="en-US"/>
              </w:rPr>
            </w:pPr>
            <w:r w:rsidRPr="00A031A8">
              <w:rPr>
                <w:kern w:val="2"/>
                <w:lang w:eastAsia="zh-CN" w:bidi="hi-IN"/>
              </w:rPr>
              <w:t>Profil absolventa je usměrněn hlubšími znalostmi a dovednostmi spadajícími do sekce věd o Zemi dle Nařízení vlády č. 275/2016 Sb. Absolventi tak mají prohloubené znalosti vlastností složek krajinné sféry a jejich vztahů na konkrétním území v přírodovědném i společenskovědním kontextu. Absolventi mají schopnosti řešit složitější komplexní problémy krajinné sféry a umí se podílet na současných globálních výzvách. Nabyté znalosti umí efektivně využít při své každodenní práci v oblastech veřejné správy (v odborech životního prostředí příslušných správních úřadů, obecně pak orgánů státní správy a samosprávy stejně jako jejich příspěvkových organizací), veřejně prospěšných organizací i průmyslových podniků stejně tak jako ve f</w:t>
            </w:r>
            <w:r>
              <w:rPr>
                <w:kern w:val="2"/>
                <w:lang w:eastAsia="zh-CN" w:bidi="hi-IN"/>
              </w:rPr>
              <w:t>unkcích s přímou odpovědností v </w:t>
            </w:r>
            <w:r w:rsidRPr="00A031A8">
              <w:rPr>
                <w:kern w:val="2"/>
                <w:lang w:eastAsia="zh-CN" w:bidi="hi-IN"/>
              </w:rPr>
              <w:t xml:space="preserve">oblasti </w:t>
            </w:r>
            <w:r w:rsidRPr="00264827">
              <w:rPr>
                <w:color w:val="000000"/>
                <w:kern w:val="2"/>
                <w:lang w:eastAsia="zh-CN" w:bidi="hi-IN"/>
              </w:rPr>
              <w:t>hodnocení a ov</w:t>
            </w:r>
            <w:r w:rsidRPr="00A031A8">
              <w:rPr>
                <w:kern w:val="2"/>
                <w:lang w:eastAsia="zh-CN" w:bidi="hi-IN"/>
              </w:rPr>
              <w:t>ládání environmentálních rizik. Současně jsou absolventi odpovídajícím způsobem připraveni na doktorské studijní programy ve studijních programech v okruhu environmentálních oborů, spadajících do oblasti věd o Zemi, zejména ve společensko-přírodovědném pojetí</w:t>
            </w:r>
            <w:r>
              <w:rPr>
                <w:kern w:val="2"/>
                <w:lang w:eastAsia="zh-CN" w:bidi="hi-IN"/>
              </w:rPr>
              <w:t>.</w:t>
            </w:r>
            <w:r>
              <w:t xml:space="preserve"> Absolventi:</w:t>
            </w:r>
          </w:p>
          <w:p w:rsidR="00A2704D" w:rsidRDefault="00A2704D" w:rsidP="00707C86">
            <w:pPr>
              <w:numPr>
                <w:ilvl w:val="0"/>
                <w:numId w:val="2"/>
              </w:numPr>
              <w:ind w:left="397" w:hanging="397"/>
              <w:jc w:val="both"/>
            </w:pPr>
            <w:r w:rsidRPr="00B62DD4">
              <w:rPr>
                <w:kern w:val="2"/>
                <w:lang w:eastAsia="zh-CN" w:bidi="hi-IN"/>
              </w:rPr>
              <w:t>rozumí stěžejním principům environmentální bezpečnosti a jejich fungování v praktických situacích</w:t>
            </w:r>
            <w:r>
              <w:rPr>
                <w:kern w:val="2"/>
                <w:lang w:eastAsia="zh-CN" w:bidi="hi-IN"/>
              </w:rPr>
              <w:t>;</w:t>
            </w:r>
          </w:p>
          <w:p w:rsidR="00A2704D" w:rsidRDefault="00A2704D" w:rsidP="00707C86">
            <w:pPr>
              <w:numPr>
                <w:ilvl w:val="0"/>
                <w:numId w:val="2"/>
              </w:numPr>
              <w:ind w:left="397" w:hanging="397"/>
              <w:jc w:val="both"/>
            </w:pPr>
            <w:r>
              <w:rPr>
                <w:kern w:val="2"/>
                <w:lang w:eastAsia="zh-CN" w:bidi="hi-IN"/>
              </w:rPr>
              <w:t>z</w:t>
            </w:r>
            <w:r w:rsidRPr="00B62DD4">
              <w:rPr>
                <w:kern w:val="2"/>
                <w:lang w:eastAsia="zh-CN" w:bidi="hi-IN"/>
              </w:rPr>
              <w:t>nalosti, dovednosti a kompetence získané studiem dovedou absolventi aplikovat přímo při řešení problémů environmentální</w:t>
            </w:r>
            <w:r>
              <w:rPr>
                <w:kern w:val="2"/>
                <w:lang w:eastAsia="zh-CN" w:bidi="hi-IN"/>
              </w:rPr>
              <w:t>ho charakteru v technické praxi;</w:t>
            </w:r>
          </w:p>
          <w:p w:rsidR="00A2704D" w:rsidRDefault="00A2704D" w:rsidP="00707C86">
            <w:pPr>
              <w:numPr>
                <w:ilvl w:val="0"/>
                <w:numId w:val="2"/>
              </w:numPr>
              <w:ind w:left="397" w:hanging="397"/>
              <w:jc w:val="both"/>
            </w:pPr>
            <w:r>
              <w:rPr>
                <w:lang w:eastAsia="en-US"/>
              </w:rPr>
              <w:t>dovedou nabyté znalosti interpretovat, aplikovat a exploatovat také z pohledu environmentálně bezpečnostních aspektů;</w:t>
            </w:r>
          </w:p>
          <w:p w:rsidR="00A2704D" w:rsidRPr="00854F98" w:rsidRDefault="00A2704D" w:rsidP="00707C86">
            <w:pPr>
              <w:numPr>
                <w:ilvl w:val="0"/>
                <w:numId w:val="2"/>
              </w:numPr>
              <w:ind w:left="397" w:hanging="397"/>
              <w:jc w:val="both"/>
            </w:pPr>
            <w:r w:rsidRPr="00854F98">
              <w:rPr>
                <w:lang w:eastAsia="en-US"/>
              </w:rPr>
              <w:t xml:space="preserve">jsou schopni posoudit environmentální zátěž území, povrchových a podzemních vod a ovzduší, na základě toho vyhodnotit rizika pro obyvatelstvo a životní prostředí a navrhnout adekvátní ofenzivní, resp. defenzivní opatření na jejich zmírnění, či eliminaci; </w:t>
            </w:r>
          </w:p>
          <w:p w:rsidR="00A2704D" w:rsidRDefault="00A2704D" w:rsidP="00707C86">
            <w:pPr>
              <w:numPr>
                <w:ilvl w:val="0"/>
                <w:numId w:val="2"/>
              </w:numPr>
              <w:spacing w:after="60"/>
              <w:ind w:left="397" w:hanging="397"/>
              <w:jc w:val="both"/>
            </w:pPr>
            <w:r>
              <w:rPr>
                <w:lang w:eastAsia="en-US"/>
              </w:rPr>
              <w:t>ovládají také nadstavbové složky environmentální bezpečnosti a dovedou je vhodně využívat při řešení konkrétních událostí a situací.</w:t>
            </w:r>
          </w:p>
          <w:p w:rsidR="00A2704D" w:rsidRDefault="00A2704D" w:rsidP="00A1519A">
            <w:pPr>
              <w:spacing w:after="60"/>
              <w:jc w:val="both"/>
              <w:rPr>
                <w:lang w:eastAsia="en-US"/>
              </w:rPr>
            </w:pPr>
          </w:p>
          <w:p w:rsidR="00A2704D" w:rsidRDefault="00A2704D" w:rsidP="00A1519A">
            <w:pPr>
              <w:jc w:val="both"/>
            </w:pPr>
          </w:p>
        </w:tc>
      </w:tr>
      <w:tr w:rsidR="00A2704D" w:rsidRPr="00ED322D" w:rsidTr="00A1519A">
        <w:trPr>
          <w:trHeight w:val="185"/>
        </w:trPr>
        <w:tc>
          <w:tcPr>
            <w:tcW w:w="9285" w:type="dxa"/>
            <w:gridSpan w:val="4"/>
            <w:shd w:val="clear" w:color="auto" w:fill="F7CAAC"/>
          </w:tcPr>
          <w:p w:rsidR="00A2704D" w:rsidRPr="00ED322D" w:rsidRDefault="00A2704D" w:rsidP="00A1519A">
            <w:r w:rsidRPr="00ED322D">
              <w:rPr>
                <w:b/>
              </w:rPr>
              <w:lastRenderedPageBreak/>
              <w:t>Pravidla a podmínky pro tvorbu studijních plánů</w:t>
            </w:r>
          </w:p>
        </w:tc>
      </w:tr>
      <w:tr w:rsidR="00A2704D" w:rsidTr="00A1519A">
        <w:trPr>
          <w:trHeight w:val="1899"/>
        </w:trPr>
        <w:tc>
          <w:tcPr>
            <w:tcW w:w="9285" w:type="dxa"/>
            <w:gridSpan w:val="4"/>
            <w:shd w:val="clear" w:color="auto" w:fill="FFFFFF"/>
          </w:tcPr>
          <w:p w:rsidR="00A2704D" w:rsidRPr="009030F7" w:rsidRDefault="00A2704D" w:rsidP="00A1519A">
            <w:pPr>
              <w:jc w:val="both"/>
            </w:pPr>
            <w:r w:rsidRPr="009030F7">
              <w:lastRenderedPageBreak/>
              <w:t>Struktura studijního plánu  navazujícího  studijního programu Bezpečnost společnosti je tvořena povinnými předměty a povinně-volitelnými předměty. Ve studijním programu je využíván kreditový systém ECTS, představující studijní zátěž 30 hod</w:t>
            </w:r>
            <w:r>
              <w:t>in</w:t>
            </w:r>
            <w:r w:rsidRPr="009030F7">
              <w:t>/1 kredit. V rámci navazujícího studijního programu se standardní délkou studia 2 roky studenti musí získat 120 kreditů, a to:</w:t>
            </w:r>
          </w:p>
          <w:p w:rsidR="00A2704D" w:rsidRPr="009030F7" w:rsidRDefault="00A2704D" w:rsidP="00A1519A">
            <w:pPr>
              <w:jc w:val="both"/>
            </w:pPr>
            <w:r w:rsidRPr="009030F7">
              <w:t>- 112 kreditů absolvování povinných předmětů studijního programu (součástí je realizace odborné praxe  v průběhu studia v rozsahu 80 hodin a zpracování diplomové práce)</w:t>
            </w:r>
            <w:r>
              <w:t>,</w:t>
            </w:r>
            <w:r w:rsidRPr="009030F7">
              <w:t xml:space="preserve"> </w:t>
            </w:r>
          </w:p>
          <w:p w:rsidR="00A2704D" w:rsidRPr="009030F7" w:rsidRDefault="00A2704D" w:rsidP="00A1519A">
            <w:pPr>
              <w:jc w:val="both"/>
            </w:pPr>
            <w:r w:rsidRPr="009030F7">
              <w:t>- min. 8 kreditů absolvováním povinně-volitelných předmětů .</w:t>
            </w:r>
          </w:p>
          <w:p w:rsidR="00A2704D" w:rsidRPr="009030F7" w:rsidRDefault="00A2704D" w:rsidP="00A1519A">
            <w:pPr>
              <w:jc w:val="both"/>
            </w:pPr>
          </w:p>
          <w:p w:rsidR="00A2704D" w:rsidRDefault="00A2704D" w:rsidP="00A1519A">
            <w:pPr>
              <w:jc w:val="both"/>
            </w:pPr>
            <w:r>
              <w:t>Jedna</w:t>
            </w:r>
            <w:r w:rsidRPr="009030F7">
              <w:t xml:space="preserve"> výuková hodina představuje 50 min., výuka je standardně realizována v dvouhodinových výukových blocích v</w:t>
            </w:r>
            <w:r>
              <w:t> </w:t>
            </w:r>
            <w:r w:rsidRPr="009030F7">
              <w:t>délce 100 min</w:t>
            </w:r>
            <w:r>
              <w:t>ut</w:t>
            </w:r>
            <w:r w:rsidRPr="009030F7">
              <w:t>.</w:t>
            </w:r>
          </w:p>
          <w:p w:rsidR="00A2704D" w:rsidRDefault="00A2704D" w:rsidP="00A1519A"/>
          <w:p w:rsidR="00A2704D" w:rsidRPr="009030F7" w:rsidRDefault="00A2704D" w:rsidP="00A1519A">
            <w:pPr>
              <w:jc w:val="both"/>
              <w:rPr>
                <w:b/>
              </w:rPr>
            </w:pPr>
            <w:r w:rsidRPr="009030F7">
              <w:rPr>
                <w:b/>
              </w:rPr>
              <w:t>Metody výuky</w:t>
            </w:r>
          </w:p>
          <w:p w:rsidR="00A2704D" w:rsidRPr="009030F7" w:rsidRDefault="00A2704D" w:rsidP="00A1519A">
            <w:pPr>
              <w:jc w:val="both"/>
            </w:pPr>
            <w:r w:rsidRPr="009030F7">
              <w:t>Na přednáškách je ve většině předmětů v úvodu výkladu využívána informačně receptivní metoda, která umožňuje vstup do probírané tematiky. Jde tedy zejména o slovní metody (popis, vysvětlování, výklad), metody názorně demonstrační (znázornění grafické a schematické, dynamická projekce, obrazový materiál a instruktáž k</w:t>
            </w:r>
            <w:r>
              <w:t> </w:t>
            </w:r>
            <w:r w:rsidRPr="009030F7">
              <w:t>výpočtům). Následně je ve výuce využívána aplikace na konkrétní příklady a snahy o vyřešení nastoleného problému, jeho alternativ řešení a taktéž jeho verifikaci či vyvrácení. Dále jsou se studenty hledány další modifikace řešení. Studenti jsou vedeni k následným praktickým aplikacím získaných teoretických znalostí při řešení semestrálních projektů.</w:t>
            </w:r>
          </w:p>
          <w:p w:rsidR="00A2704D" w:rsidRPr="009030F7" w:rsidRDefault="00A2704D" w:rsidP="00A1519A">
            <w:pPr>
              <w:jc w:val="both"/>
            </w:pPr>
            <w:r w:rsidRPr="009030F7">
              <w:t>Z pohledu metod z hlediska pramene poznání a typu poznatků jsou využívány  slovní i monologické metody v</w:t>
            </w:r>
            <w:r>
              <w:t> </w:t>
            </w:r>
            <w:r w:rsidRPr="009030F7">
              <w:t>podobě klasické přednášky a taktéž metody dovednostně-praktické (práce v laboratořích).</w:t>
            </w:r>
          </w:p>
          <w:p w:rsidR="00A2704D" w:rsidRPr="009030F7" w:rsidRDefault="00A2704D" w:rsidP="00A1519A">
            <w:pPr>
              <w:jc w:val="both"/>
            </w:pPr>
            <w:r w:rsidRPr="009030F7">
              <w:t xml:space="preserve">Na cvičeních a seminářích se využívá celá řada interaktivních metod, zejména: </w:t>
            </w:r>
          </w:p>
          <w:p w:rsidR="00A2704D" w:rsidRPr="009030F7" w:rsidRDefault="00A2704D" w:rsidP="00A1519A">
            <w:pPr>
              <w:numPr>
                <w:ilvl w:val="0"/>
                <w:numId w:val="1"/>
              </w:numPr>
              <w:jc w:val="both"/>
            </w:pPr>
            <w:r w:rsidRPr="009030F7">
              <w:t xml:space="preserve">metoda problémového výkladu, </w:t>
            </w:r>
          </w:p>
          <w:p w:rsidR="00A2704D" w:rsidRPr="009030F7" w:rsidRDefault="00A2704D" w:rsidP="00A1519A">
            <w:pPr>
              <w:numPr>
                <w:ilvl w:val="0"/>
                <w:numId w:val="1"/>
              </w:numPr>
              <w:jc w:val="both"/>
            </w:pPr>
            <w:r w:rsidRPr="009030F7">
              <w:t xml:space="preserve">heuristická metoda, </w:t>
            </w:r>
          </w:p>
          <w:p w:rsidR="00A2704D" w:rsidRPr="009030F7" w:rsidRDefault="00A2704D" w:rsidP="00A1519A">
            <w:pPr>
              <w:numPr>
                <w:ilvl w:val="0"/>
                <w:numId w:val="1"/>
              </w:numPr>
              <w:jc w:val="both"/>
            </w:pPr>
            <w:r w:rsidRPr="009030F7">
              <w:t xml:space="preserve">slovní metody, zejm. dialogické (rozhovor, diskuse), </w:t>
            </w:r>
          </w:p>
          <w:p w:rsidR="00A2704D" w:rsidRPr="009030F7" w:rsidRDefault="00A2704D" w:rsidP="00A1519A">
            <w:pPr>
              <w:numPr>
                <w:ilvl w:val="0"/>
                <w:numId w:val="1"/>
              </w:numPr>
              <w:jc w:val="both"/>
            </w:pPr>
            <w:r w:rsidRPr="009030F7">
              <w:t xml:space="preserve">metody názorně demonstrační (postihováni reality prostřednictvím schémat, znaků, symbolů, abstraktních modelů), </w:t>
            </w:r>
          </w:p>
          <w:p w:rsidR="00A2704D" w:rsidRPr="009030F7" w:rsidRDefault="00A2704D" w:rsidP="00A1519A">
            <w:pPr>
              <w:numPr>
                <w:ilvl w:val="0"/>
                <w:numId w:val="1"/>
              </w:numPr>
              <w:jc w:val="both"/>
            </w:pPr>
            <w:r w:rsidRPr="009030F7">
              <w:t xml:space="preserve">metody praktické (sestrojování grafů, modelů, vlastní výpočty, testování a ladění navržených softwarových systémů s využitím simulací), </w:t>
            </w:r>
          </w:p>
          <w:p w:rsidR="00A2704D" w:rsidRPr="009030F7" w:rsidRDefault="00A2704D" w:rsidP="00A1519A">
            <w:pPr>
              <w:numPr>
                <w:ilvl w:val="0"/>
                <w:numId w:val="1"/>
              </w:numPr>
              <w:jc w:val="both"/>
            </w:pPr>
            <w:r w:rsidRPr="009030F7">
              <w:t>participativní metody (dialog v celé skupině, brainstorming a využití myšlenkových map),</w:t>
            </w:r>
          </w:p>
          <w:p w:rsidR="00A2704D" w:rsidRPr="009030F7" w:rsidRDefault="00A2704D" w:rsidP="00A1519A">
            <w:pPr>
              <w:numPr>
                <w:ilvl w:val="0"/>
                <w:numId w:val="1"/>
              </w:numPr>
              <w:jc w:val="both"/>
            </w:pPr>
            <w:r w:rsidRPr="009030F7">
              <w:t>metoda konfrontace,</w:t>
            </w:r>
          </w:p>
          <w:p w:rsidR="00A2704D" w:rsidRPr="009030F7" w:rsidRDefault="00A2704D" w:rsidP="00A1519A">
            <w:pPr>
              <w:numPr>
                <w:ilvl w:val="0"/>
                <w:numId w:val="1"/>
              </w:numPr>
              <w:jc w:val="both"/>
            </w:pPr>
            <w:del w:id="7" w:author="Eva Skýbová" w:date="2018-06-08T08:35:00Z">
              <w:r w:rsidRPr="009030F7" w:rsidDel="00D82E21">
                <w:delText xml:space="preserve"> </w:delText>
              </w:r>
            </w:del>
            <w:r w:rsidRPr="009030F7">
              <w:t>metody simulační (simulace abstraktního modelu určitého systému).</w:t>
            </w:r>
          </w:p>
          <w:p w:rsidR="00A2704D" w:rsidRPr="009030F7" w:rsidRDefault="00A2704D" w:rsidP="00A1519A">
            <w:pPr>
              <w:jc w:val="both"/>
            </w:pPr>
            <w:r w:rsidRPr="009030F7">
              <w:t xml:space="preserve">V maximální míře jsou využívány moderní technologie (interaktivní tabule a pera, práce s internetem, on-line zpětná vazba v průběhu výuky k probírané problematice). </w:t>
            </w:r>
          </w:p>
          <w:p w:rsidR="00A2704D" w:rsidRPr="009030F7" w:rsidRDefault="00A2704D" w:rsidP="00A1519A">
            <w:pPr>
              <w:jc w:val="both"/>
            </w:pPr>
            <w:r w:rsidRPr="009030F7">
              <w:t xml:space="preserve">Při zpracování seminárních prací či případových studií jsou využívány i základní výzkumné metody, například metoda analýzy, syntézy, dedukce, abstrakce, komparace a základní statistické metody. </w:t>
            </w:r>
          </w:p>
          <w:p w:rsidR="00A2704D" w:rsidRDefault="00A2704D" w:rsidP="00A1519A">
            <w:pPr>
              <w:jc w:val="both"/>
            </w:pPr>
            <w:r w:rsidRPr="009030F7">
              <w:t>Do studijního plánu jsou také zařazovány  přednášky odborníků z praxe, jejichž cílem je seznámit studenty s</w:t>
            </w:r>
            <w:r>
              <w:t> </w:t>
            </w:r>
            <w:r w:rsidRPr="009030F7">
              <w:t>aktuálními tématy z oblasti bezpečnosti s ohledem na vybrané specializace studijního programu Bezpečnost společnosti, přičemž přednášky jsou do výuky zařazovány plně v kontextu aktuálně vyučovaných témat.</w:t>
            </w:r>
          </w:p>
          <w:p w:rsidR="00A2704D" w:rsidRDefault="00A2704D" w:rsidP="00A1519A"/>
        </w:tc>
      </w:tr>
      <w:tr w:rsidR="00A2704D" w:rsidTr="00A1519A">
        <w:trPr>
          <w:trHeight w:val="258"/>
        </w:trPr>
        <w:tc>
          <w:tcPr>
            <w:tcW w:w="9285" w:type="dxa"/>
            <w:gridSpan w:val="4"/>
            <w:shd w:val="clear" w:color="auto" w:fill="F7CAAC"/>
          </w:tcPr>
          <w:p w:rsidR="00A2704D" w:rsidRDefault="00A2704D" w:rsidP="00A1519A">
            <w:r>
              <w:rPr>
                <w:b/>
              </w:rPr>
              <w:t xml:space="preserve"> Podmínky k přijetí ke studiu</w:t>
            </w:r>
          </w:p>
        </w:tc>
      </w:tr>
      <w:tr w:rsidR="00A2704D" w:rsidTr="00A1519A">
        <w:trPr>
          <w:trHeight w:val="524"/>
        </w:trPr>
        <w:tc>
          <w:tcPr>
            <w:tcW w:w="9285" w:type="dxa"/>
            <w:gridSpan w:val="4"/>
            <w:shd w:val="clear" w:color="auto" w:fill="FFFFFF"/>
          </w:tcPr>
          <w:p w:rsidR="00A2704D" w:rsidRDefault="00A2704D" w:rsidP="00A1519A">
            <w:pPr>
              <w:rPr>
                <w:b/>
              </w:rPr>
            </w:pPr>
          </w:p>
          <w:p w:rsidR="00A2704D" w:rsidRPr="009030F7" w:rsidRDefault="00A2704D" w:rsidP="00A1519A">
            <w:pPr>
              <w:jc w:val="both"/>
            </w:pPr>
            <w:r w:rsidRPr="009030F7">
              <w:t xml:space="preserve">Základní podmínkou pro přijetí ke studiu v navazujícím studijním programu je dosažení předcházejícího vysokoškolského studia prvního stupně - bakalářského studia v stejném nebo příbuzném oboru. Prokázání potřebné způsobilosti pro navazující studium spočívá ve zhodnocení výsledků dosaženého vzdělání, a to na základě doložených dokumentů o úspěšném ukončení bakalářského studia ve stejném nebo příbuzném oboru. </w:t>
            </w:r>
          </w:p>
          <w:p w:rsidR="00A2704D" w:rsidRDefault="00A2704D" w:rsidP="00A1519A">
            <w:r w:rsidRPr="009030F7">
              <w:t>Přijímací řízení se řídí Směrnicí k přijímacímu řízení.</w:t>
            </w: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p w:rsidR="00A2704D" w:rsidRDefault="00A2704D" w:rsidP="00A1519A">
            <w:pPr>
              <w:rPr>
                <w:b/>
              </w:rPr>
            </w:pPr>
          </w:p>
        </w:tc>
      </w:tr>
      <w:tr w:rsidR="00A2704D" w:rsidTr="00A1519A">
        <w:trPr>
          <w:trHeight w:val="268"/>
        </w:trPr>
        <w:tc>
          <w:tcPr>
            <w:tcW w:w="9285" w:type="dxa"/>
            <w:gridSpan w:val="4"/>
            <w:shd w:val="clear" w:color="auto" w:fill="F7CAAC"/>
          </w:tcPr>
          <w:p w:rsidR="00A2704D" w:rsidRDefault="00A2704D" w:rsidP="00A1519A">
            <w:pPr>
              <w:rPr>
                <w:b/>
              </w:rPr>
            </w:pPr>
            <w:r>
              <w:rPr>
                <w:b/>
              </w:rPr>
              <w:t>Návaznost na další typy studijních programů</w:t>
            </w:r>
          </w:p>
        </w:tc>
      </w:tr>
      <w:tr w:rsidR="00A2704D" w:rsidTr="00A1519A">
        <w:trPr>
          <w:trHeight w:val="613"/>
        </w:trPr>
        <w:tc>
          <w:tcPr>
            <w:tcW w:w="9285" w:type="dxa"/>
            <w:gridSpan w:val="4"/>
            <w:shd w:val="clear" w:color="auto" w:fill="FFFFFF"/>
          </w:tcPr>
          <w:p w:rsidR="00A2704D" w:rsidRPr="009030F7" w:rsidRDefault="00A2704D" w:rsidP="00A1519A">
            <w:pPr>
              <w:jc w:val="both"/>
            </w:pPr>
            <w:r w:rsidRPr="009030F7">
              <w:t xml:space="preserve">Navazující magisterský studijní program Bezpečnost společnosti představuje inovaci </w:t>
            </w:r>
            <w:ins w:id="8" w:author="Eva Skýbová" w:date="2018-06-08T08:35:00Z">
              <w:r>
                <w:t xml:space="preserve">stávajícího </w:t>
              </w:r>
            </w:ins>
            <w:r w:rsidRPr="009030F7">
              <w:t>studijního oboru Bezpečnost společnosti. Inovace obsahu studijního programu je plně v kontextu plánovaného rozvoje vysoké školy a</w:t>
            </w:r>
            <w:r>
              <w:t> </w:t>
            </w:r>
            <w:r w:rsidRPr="009030F7">
              <w:t>reflektuje stále rostoucí význam informatických disciplín v moderní společnosti i zájem o studium oboru z řad středoškolských studentů plynoucí ze zvýšené poptávky po absolventech bezpečnostních oborů na trhu práce.</w:t>
            </w:r>
          </w:p>
          <w:p w:rsidR="00A2704D" w:rsidRPr="009030F7" w:rsidRDefault="00A2704D" w:rsidP="00A1519A">
            <w:pPr>
              <w:jc w:val="both"/>
            </w:pPr>
            <w:r w:rsidRPr="009030F7">
              <w:lastRenderedPageBreak/>
              <w:t xml:space="preserve">Studium v navazujícím magisterském studijním programu Bezpečnost společnosti je určeno pro absolventy </w:t>
            </w:r>
            <w:r>
              <w:t xml:space="preserve">bakalářských studijních </w:t>
            </w:r>
            <w:r w:rsidRPr="009030F7">
              <w:t>programů v oblastech Ochrany obyvatelstva, Procesního inženýrství, Bezpečnosti společnosti, Logistiky a managementu, Aplikované logistiky, Řízení environmentálních rizik, Ovládání rizik, příp. příbuzných oborů a programů. Absolventi navazujícího studijního programu Bezpečnost společnosti se mohou dále uplatnit ve studiu v doktorských programech zahrnujících bezpečnostní aspekty s ohledem na typy specializací.</w:t>
            </w:r>
          </w:p>
          <w:p w:rsidR="00A2704D" w:rsidRDefault="00A2704D" w:rsidP="00A1519A">
            <w:pPr>
              <w:jc w:val="both"/>
            </w:pPr>
          </w:p>
        </w:tc>
      </w:tr>
    </w:tbl>
    <w:p w:rsidR="00A2704D" w:rsidRDefault="00A2704D" w:rsidP="00C50458">
      <w:pPr>
        <w:spacing w:after="240"/>
        <w:rPr>
          <w:b/>
          <w:sz w:val="28"/>
        </w:rPr>
        <w:sectPr w:rsidR="00A2704D" w:rsidSect="00032EE1">
          <w:pgSz w:w="11906" w:h="16838"/>
          <w:pgMar w:top="1417" w:right="1417" w:bottom="1417" w:left="1417" w:header="708" w:footer="708" w:gutter="0"/>
          <w:cols w:space="708"/>
          <w:docGrid w:linePitch="360"/>
        </w:sectPr>
      </w:pP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Rizikové inženýrství – prezenční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BA38F6" w:rsidTr="00A1519A">
        <w:tc>
          <w:tcPr>
            <w:tcW w:w="3060" w:type="dxa"/>
          </w:tcPr>
          <w:p w:rsidR="00A2704D" w:rsidRDefault="00A2704D" w:rsidP="00A1519A">
            <w:pPr>
              <w:rPr>
                <w:ins w:id="9" w:author="Eva Skýbová" w:date="2018-06-08T08:36:00Z"/>
              </w:rPr>
            </w:pPr>
            <w:r w:rsidRPr="00C804FA">
              <w:t>Metody hodnocení rizik</w:t>
            </w:r>
          </w:p>
          <w:p w:rsidR="00A2704D" w:rsidRPr="00A2704D" w:rsidRDefault="00A2704D" w:rsidP="00A1519A">
            <w:pPr>
              <w:numPr>
                <w:ins w:id="10" w:author="Eva Skýbová" w:date="2018-06-08T08:36:00Z"/>
              </w:numPr>
              <w:rPr>
                <w:color w:val="FF0000"/>
                <w:sz w:val="16"/>
                <w:szCs w:val="16"/>
                <w:highlight w:val="cyan"/>
                <w:rPrChange w:id="11" w:author="Unknown">
                  <w:rPr>
                    <w:szCs w:val="16"/>
                    <w:highlight w:val="cyan"/>
                  </w:rPr>
                </w:rPrChange>
              </w:rPr>
            </w:pPr>
            <w:ins w:id="12" w:author="Eva Skýbová" w:date="2018-06-08T08:36:00Z">
              <w:r w:rsidRPr="00A2704D">
                <w:rPr>
                  <w:color w:val="FF0000"/>
                  <w:sz w:val="16"/>
                  <w:szCs w:val="16"/>
                  <w:rPrChange w:id="13" w:author="Eva Skýbová" w:date="2018-06-08T08:40:00Z">
                    <w:rPr>
                      <w:color w:val="0000FF"/>
                      <w:szCs w:val="16"/>
                      <w:u w:val="single"/>
                    </w:rPr>
                  </w:rPrChange>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pPr>
              <w:rPr>
                <w:ins w:id="14" w:author="Eva Skýbová" w:date="2018-06-08T08:36:00Z"/>
              </w:rPr>
            </w:pPr>
            <w:r w:rsidRPr="00BA38F6">
              <w:t>Odborný anglický jazyk I</w:t>
            </w:r>
          </w:p>
          <w:p w:rsidR="00A2704D" w:rsidRPr="00BA38F6" w:rsidRDefault="00A2704D" w:rsidP="00A1519A">
            <w:pPr>
              <w:numPr>
                <w:ins w:id="15" w:author="Eva Skýbová" w:date="2018-06-08T08:36:00Z"/>
              </w:numPr>
            </w:pPr>
            <w:ins w:id="16" w:author="Eva Skýbová" w:date="2018-06-08T08:40:00Z">
              <w:r w:rsidRPr="00D82E21">
                <w:rPr>
                  <w:color w:val="FF0000"/>
                  <w:sz w:val="16"/>
                  <w:szCs w:val="16"/>
                </w:rPr>
                <w:t>předmět společného základu</w:t>
              </w:r>
            </w:ins>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17" w:author="Eva Skýbová" w:date="2018-06-08T08:37:00Z"/>
              </w:rPr>
            </w:pPr>
            <w:r w:rsidRPr="00C804FA">
              <w:t>Informační a komunikační technologie v krizovém řízení</w:t>
            </w:r>
          </w:p>
          <w:p w:rsidR="00A2704D" w:rsidRPr="00C804FA" w:rsidRDefault="00A2704D" w:rsidP="00A1519A">
            <w:pPr>
              <w:numPr>
                <w:ins w:id="18" w:author="Eva Skýbová" w:date="2018-06-08T08:37:00Z"/>
              </w:numPr>
            </w:pPr>
            <w:ins w:id="19" w:author="Eva Skýbová" w:date="2018-06-08T08:40: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del w:id="20" w:author="Tučková Zuzana" w:date="2018-06-08T14:18:00Z">
              <w:r w:rsidRPr="00BA38F6" w:rsidDel="008D3E78">
                <w:delText>PZ</w:delText>
              </w:r>
            </w:del>
          </w:p>
        </w:tc>
      </w:tr>
      <w:tr w:rsidR="00A2704D" w:rsidRPr="00BA38F6" w:rsidTr="00A1519A">
        <w:tc>
          <w:tcPr>
            <w:tcW w:w="3060" w:type="dxa"/>
          </w:tcPr>
          <w:p w:rsidR="00A2704D" w:rsidRDefault="00A2704D" w:rsidP="00A1519A">
            <w:pPr>
              <w:rPr>
                <w:ins w:id="21" w:author="Eva Skýbová" w:date="2018-06-08T08:37:00Z"/>
              </w:rPr>
            </w:pPr>
            <w:r>
              <w:t>Krizové a havarijní plánování</w:t>
            </w:r>
            <w:r w:rsidRPr="00C804FA">
              <w:t xml:space="preserve"> </w:t>
            </w:r>
          </w:p>
          <w:p w:rsidR="00A2704D" w:rsidRPr="00C804FA" w:rsidRDefault="00A2704D" w:rsidP="00A1519A">
            <w:pPr>
              <w:numPr>
                <w:ins w:id="22" w:author="Eva Skýbová" w:date="2018-06-08T08:37:00Z"/>
              </w:numPr>
            </w:pPr>
            <w:ins w:id="23" w:author="Eva Skýbová" w:date="2018-06-08T08:40:00Z">
              <w:r w:rsidRPr="00D82E21">
                <w:rPr>
                  <w:color w:val="FF0000"/>
                  <w:sz w:val="16"/>
                  <w:szCs w:val="16"/>
                </w:rPr>
                <w:t>předmět společného základu</w:t>
              </w:r>
            </w:ins>
          </w:p>
        </w:tc>
        <w:tc>
          <w:tcPr>
            <w:tcW w:w="1260" w:type="dxa"/>
          </w:tcPr>
          <w:p w:rsidR="00A2704D" w:rsidRPr="00BA38F6" w:rsidRDefault="00A2704D" w:rsidP="00A1519A">
            <w:pPr>
              <w:jc w:val="center"/>
            </w:pPr>
            <w:r>
              <w:t>14p-28s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BA38F6" w:rsidTr="00A1519A">
        <w:tc>
          <w:tcPr>
            <w:tcW w:w="3060" w:type="dxa"/>
          </w:tcPr>
          <w:p w:rsidR="00A2704D" w:rsidRDefault="00A2704D" w:rsidP="00A1519A">
            <w:pPr>
              <w:rPr>
                <w:ins w:id="24" w:author="Eva Skýbová" w:date="2018-06-08T08:37:00Z"/>
              </w:rPr>
            </w:pPr>
            <w:r w:rsidRPr="00BA38F6">
              <w:t>Aplikovaná m</w:t>
            </w:r>
            <w:r>
              <w:t>atematika v procesu hodnocení a </w:t>
            </w:r>
            <w:r w:rsidRPr="00BA38F6">
              <w:t>ovládání rizik</w:t>
            </w:r>
          </w:p>
          <w:p w:rsidR="00A2704D" w:rsidRPr="00BA38F6" w:rsidRDefault="00A2704D" w:rsidP="00A1519A">
            <w:pPr>
              <w:numPr>
                <w:ins w:id="25" w:author="Eva Skýbová" w:date="2018-06-08T08:37:00Z"/>
              </w:numPr>
            </w:pPr>
            <w:ins w:id="26" w:author="Eva Skýbová" w:date="2018-06-08T08:40:00Z">
              <w:r w:rsidRPr="00D82E21">
                <w:rPr>
                  <w:color w:val="FF0000"/>
                  <w:sz w:val="16"/>
                  <w:szCs w:val="16"/>
                </w:rPr>
                <w:t>předmět společného základu</w:t>
              </w:r>
            </w:ins>
          </w:p>
        </w:tc>
        <w:tc>
          <w:tcPr>
            <w:tcW w:w="1260" w:type="dxa"/>
          </w:tcPr>
          <w:p w:rsidR="00A2704D" w:rsidRPr="00BA38F6" w:rsidRDefault="00A2704D" w:rsidP="00A1519A">
            <w:pPr>
              <w:jc w:val="center"/>
            </w:pPr>
            <w:r>
              <w:t>14p-28s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del w:id="27" w:author="Tučková Zuzana" w:date="2018-06-08T14:20:00Z">
              <w:r w:rsidRPr="00C804FA" w:rsidDel="000F53D3">
                <w:delText>ZT</w:delText>
              </w:r>
            </w:del>
          </w:p>
        </w:tc>
      </w:tr>
      <w:tr w:rsidR="00A2704D" w:rsidRPr="00BA38F6" w:rsidTr="00A1519A">
        <w:tc>
          <w:tcPr>
            <w:tcW w:w="3060" w:type="dxa"/>
          </w:tcPr>
          <w:p w:rsidR="00A2704D" w:rsidRDefault="00A2704D" w:rsidP="00A1519A">
            <w:pPr>
              <w:rPr>
                <w:ins w:id="28" w:author="Eva Skýbová" w:date="2018-06-08T08:37:00Z"/>
              </w:rPr>
            </w:pPr>
            <w:r w:rsidRPr="00C804FA">
              <w:t>Politická geografie  a bezpečnostní politika</w:t>
            </w:r>
          </w:p>
          <w:p w:rsidR="00A2704D" w:rsidRPr="00C804FA" w:rsidRDefault="00A2704D" w:rsidP="00A1519A">
            <w:pPr>
              <w:numPr>
                <w:ins w:id="29" w:author="Eva Skýbová" w:date="2018-06-08T08:37:00Z"/>
              </w:numPr>
            </w:pPr>
            <w:ins w:id="30" w:author="Eva Skýbová" w:date="2018-06-08T08:40:00Z">
              <w:r w:rsidRPr="00D82E21">
                <w:rPr>
                  <w:color w:val="FF0000"/>
                  <w:sz w:val="16"/>
                  <w:szCs w:val="16"/>
                </w:rPr>
                <w:t>předmět společného základu</w:t>
              </w:r>
            </w:ins>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del w:id="31" w:author="Tučková Zuzana" w:date="2018-06-08T14:20:00Z">
              <w:r w:rsidRPr="00BA38F6" w:rsidDel="000F53D3">
                <w:delText>ZT</w:delText>
              </w:r>
            </w:del>
          </w:p>
        </w:tc>
      </w:tr>
      <w:tr w:rsidR="00A2704D" w:rsidRPr="00BA38F6" w:rsidTr="00A1519A">
        <w:tc>
          <w:tcPr>
            <w:tcW w:w="3060" w:type="dxa"/>
          </w:tcPr>
          <w:p w:rsidR="00A2704D" w:rsidRDefault="00A2704D" w:rsidP="00A1519A">
            <w:pPr>
              <w:rPr>
                <w:ins w:id="32" w:author="Eva Skýbová" w:date="2018-06-08T08:37:00Z"/>
              </w:rPr>
            </w:pPr>
            <w:r w:rsidRPr="00C804FA">
              <w:t>Ochrana obyvatelstva a kritické infrastruktury</w:t>
            </w:r>
          </w:p>
          <w:p w:rsidR="00A2704D" w:rsidRPr="00C804FA" w:rsidRDefault="00A2704D" w:rsidP="00A1519A">
            <w:pPr>
              <w:numPr>
                <w:ins w:id="33" w:author="Eva Skýbová" w:date="2018-06-08T08:37:00Z"/>
              </w:numPr>
            </w:pPr>
            <w:ins w:id="34" w:author="Eva Skýbová" w:date="2018-06-08T08:40: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35" w:author="Eva Skýbová" w:date="2018-06-08T08:37:00Z"/>
              </w:rPr>
            </w:pPr>
            <w:r w:rsidRPr="00BA38F6">
              <w:t>Odborný anglický jazyk II</w:t>
            </w:r>
          </w:p>
          <w:p w:rsidR="00A2704D" w:rsidRPr="00BA38F6" w:rsidRDefault="00A2704D" w:rsidP="00A1519A">
            <w:pPr>
              <w:numPr>
                <w:ins w:id="36" w:author="Eva Skýbová" w:date="2018-06-08T08:37:00Z"/>
              </w:numPr>
              <w:jc w:val="both"/>
            </w:pPr>
            <w:ins w:id="37" w:author="Eva Skýbová" w:date="2018-06-08T08:41:00Z">
              <w:r w:rsidRPr="00D82E21">
                <w:rPr>
                  <w:color w:val="FF0000"/>
                  <w:sz w:val="16"/>
                  <w:szCs w:val="16"/>
                </w:rPr>
                <w:t>předmět společného základu</w:t>
              </w:r>
            </w:ins>
          </w:p>
        </w:tc>
        <w:tc>
          <w:tcPr>
            <w:tcW w:w="1260" w:type="dxa"/>
          </w:tcPr>
          <w:p w:rsidR="00A2704D" w:rsidRPr="00BA38F6" w:rsidRDefault="00A2704D" w:rsidP="00A1519A">
            <w:pPr>
              <w:jc w:val="center"/>
            </w:pPr>
            <w:r>
              <w:t>28c</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38" w:author="Eva Skýbová" w:date="2018-06-08T08:37:00Z"/>
              </w:rPr>
            </w:pPr>
            <w:r>
              <w:t>Ovládání rizik a zajištění bezpečnosti prostředí</w:t>
            </w:r>
          </w:p>
          <w:p w:rsidR="00A2704D" w:rsidRPr="00C804FA" w:rsidRDefault="00A2704D" w:rsidP="00A1519A">
            <w:pPr>
              <w:numPr>
                <w:ins w:id="39" w:author="Eva Skýbová" w:date="2018-06-08T08:37:00Z"/>
              </w:numPr>
            </w:pPr>
            <w:ins w:id="40" w:author="Eva Skýbová" w:date="2018-06-08T08:41:00Z">
              <w:r w:rsidRPr="00D82E21">
                <w:rPr>
                  <w:color w:val="FF0000"/>
                  <w:sz w:val="16"/>
                  <w:szCs w:val="16"/>
                </w:rPr>
                <w:t>předmět společného základu</w:t>
              </w:r>
            </w:ins>
          </w:p>
        </w:tc>
        <w:tc>
          <w:tcPr>
            <w:tcW w:w="1260" w:type="dxa"/>
          </w:tcPr>
          <w:p w:rsidR="00A2704D" w:rsidRPr="001A60C7"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rPr>
                <w:ins w:id="41" w:author="Eva Skýbová" w:date="2018-06-08T08:37:00Z"/>
              </w:rPr>
            </w:pPr>
            <w:r w:rsidRPr="00C804FA">
              <w:t>Krizové řízení</w:t>
            </w:r>
          </w:p>
          <w:p w:rsidR="00A2704D" w:rsidRPr="00C804FA" w:rsidRDefault="00A2704D" w:rsidP="00A1519A">
            <w:pPr>
              <w:numPr>
                <w:ins w:id="42" w:author="Eva Skýbová" w:date="2018-06-08T08:37:00Z"/>
              </w:numPr>
              <w:jc w:val="both"/>
            </w:pPr>
            <w:ins w:id="43" w:author="Eva Skýbová" w:date="2018-06-08T08:41: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44" w:author="Eva Skýbová" w:date="2018-06-08T08:37:00Z"/>
              </w:rPr>
            </w:pPr>
            <w:r w:rsidRPr="00C804FA">
              <w:t>Environmentální bezpečnost</w:t>
            </w:r>
          </w:p>
          <w:p w:rsidR="00A2704D" w:rsidRPr="00C804FA" w:rsidRDefault="00A2704D" w:rsidP="00A1519A">
            <w:pPr>
              <w:numPr>
                <w:ins w:id="45" w:author="Eva Skýbová" w:date="2018-06-08T08:37:00Z"/>
              </w:numPr>
              <w:jc w:val="both"/>
            </w:pPr>
            <w:ins w:id="46" w:author="Eva Skýbová" w:date="2018-06-08T08:41: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pPr>
              <w:rPr>
                <w:ins w:id="47" w:author="Eva Skýbová" w:date="2018-06-08T08:37:00Z"/>
              </w:rPr>
            </w:pPr>
            <w:r w:rsidRPr="00C804FA">
              <w:t>Aplikovaná kybernetická bezpečnost</w:t>
            </w:r>
          </w:p>
          <w:p w:rsidR="00A2704D" w:rsidRPr="00C804FA" w:rsidRDefault="00A2704D" w:rsidP="00A1519A">
            <w:pPr>
              <w:numPr>
                <w:ins w:id="48" w:author="Eva Skýbová" w:date="2018-06-08T08:37:00Z"/>
              </w:numPr>
            </w:pPr>
            <w:ins w:id="49" w:author="Eva Skýbová" w:date="2018-06-08T08:41:00Z">
              <w:r w:rsidRPr="00D82E21">
                <w:rPr>
                  <w:color w:val="FF0000"/>
                  <w:sz w:val="16"/>
                  <w:szCs w:val="16"/>
                </w:rPr>
                <w:t>předmět společného základu</w:t>
              </w:r>
            </w:ins>
          </w:p>
        </w:tc>
        <w:tc>
          <w:tcPr>
            <w:tcW w:w="1260" w:type="dxa"/>
          </w:tcPr>
          <w:p w:rsidR="00A2704D" w:rsidRPr="00BA38F6" w:rsidRDefault="00A2704D" w:rsidP="00A1519A">
            <w:pPr>
              <w:jc w:val="center"/>
            </w:pPr>
            <w:r>
              <w:t>28p-28s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del w:id="50" w:author="Tučková Zuzana" w:date="2018-06-08T14:20:00Z">
              <w:r w:rsidRPr="00BA38F6" w:rsidDel="000F53D3">
                <w:delText>PZ</w:delText>
              </w:r>
            </w:del>
          </w:p>
        </w:tc>
      </w:tr>
      <w:tr w:rsidR="00A2704D" w:rsidRPr="00BA38F6" w:rsidTr="00A1519A">
        <w:tc>
          <w:tcPr>
            <w:tcW w:w="3060" w:type="dxa"/>
          </w:tcPr>
          <w:p w:rsidR="00A2704D" w:rsidRDefault="00A2704D" w:rsidP="00A1519A">
            <w:pPr>
              <w:jc w:val="both"/>
              <w:rPr>
                <w:ins w:id="51" w:author="Eva Skýbová" w:date="2018-06-08T08:37:00Z"/>
              </w:rPr>
            </w:pPr>
            <w:r w:rsidRPr="00C804FA">
              <w:t>Nebezpečné látky a BOZP</w:t>
            </w:r>
          </w:p>
          <w:p w:rsidR="00A2704D" w:rsidRPr="00C804FA" w:rsidRDefault="00A2704D" w:rsidP="00A1519A">
            <w:pPr>
              <w:numPr>
                <w:ins w:id="52" w:author="Eva Skýbová" w:date="2018-06-08T08:37:00Z"/>
              </w:numPr>
              <w:jc w:val="both"/>
            </w:pPr>
            <w:ins w:id="53" w:author="Eva Skýbová" w:date="2018-06-08T08:41: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pPr>
              <w:rPr>
                <w:ins w:id="54" w:author="Eva Skýbová" w:date="2018-06-08T08:38:00Z"/>
              </w:rPr>
            </w:pPr>
            <w:r w:rsidRPr="00C804FA">
              <w:t>Právní systém v oblasti bezpečnosti</w:t>
            </w:r>
          </w:p>
          <w:p w:rsidR="00A2704D" w:rsidRPr="00C804FA" w:rsidRDefault="00A2704D" w:rsidP="00A1519A">
            <w:pPr>
              <w:numPr>
                <w:ins w:id="55" w:author="Eva Skýbová" w:date="2018-06-08T08:38:00Z"/>
              </w:numPr>
            </w:pPr>
            <w:ins w:id="56" w:author="Eva Skýbová" w:date="2018-06-08T08:41: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57" w:author="Eva Skýbová" w:date="2018-06-08T08:38:00Z"/>
              </w:rPr>
            </w:pPr>
            <w:r>
              <w:lastRenderedPageBreak/>
              <w:t>Profilující povinně volitelný předmět</w:t>
            </w:r>
          </w:p>
          <w:p w:rsidR="00A2704D" w:rsidRPr="00C804FA" w:rsidRDefault="00A2704D" w:rsidP="00A1519A">
            <w:pPr>
              <w:numPr>
                <w:ins w:id="58" w:author="Eva Skýbová" w:date="2018-06-08T08:38:00Z"/>
              </w:numPr>
            </w:pPr>
            <w:ins w:id="59" w:author="Eva Skýbová" w:date="2018-06-08T08:38:00Z">
              <w:r w:rsidRPr="00D82E21">
                <w:rPr>
                  <w:sz w:val="16"/>
                  <w:szCs w:val="16"/>
                </w:rPr>
                <w:t>předmět společného základu</w:t>
              </w:r>
            </w:ins>
          </w:p>
        </w:tc>
        <w:tc>
          <w:tcPr>
            <w:tcW w:w="1260" w:type="dxa"/>
          </w:tcPr>
          <w:p w:rsidR="00A2704D" w:rsidRDefault="00A2704D" w:rsidP="00A1519A">
            <w:pPr>
              <w:jc w:val="center"/>
            </w:pP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60" w:author="Eva Skýbová" w:date="2018-06-08T08:38:00Z"/>
              </w:rPr>
            </w:pPr>
            <w:r w:rsidRPr="00C804FA">
              <w:t>Diplomový seminář</w:t>
            </w:r>
          </w:p>
          <w:p w:rsidR="00A2704D" w:rsidRPr="00C804FA" w:rsidRDefault="00A2704D" w:rsidP="00A1519A">
            <w:pPr>
              <w:numPr>
                <w:ins w:id="61" w:author="Eva Skýbová" w:date="2018-06-08T08:38:00Z"/>
              </w:numPr>
              <w:jc w:val="both"/>
            </w:pPr>
            <w:ins w:id="62" w:author="Eva Skýbová" w:date="2018-06-08T08:38:00Z">
              <w:r w:rsidRPr="00D82E21">
                <w:rPr>
                  <w:sz w:val="16"/>
                  <w:szCs w:val="16"/>
                </w:rPr>
                <w:t>předmět společného základu</w:t>
              </w:r>
            </w:ins>
          </w:p>
        </w:tc>
        <w:tc>
          <w:tcPr>
            <w:tcW w:w="1260" w:type="dxa"/>
          </w:tcPr>
          <w:p w:rsidR="00A2704D" w:rsidRPr="00C260EA" w:rsidRDefault="00A2704D" w:rsidP="00A1519A">
            <w:pPr>
              <w:jc w:val="center"/>
            </w:pPr>
            <w:r>
              <w:t>14s</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pPr>
              <w:rPr>
                <w:ins w:id="63" w:author="Eva Skýbová" w:date="2018-06-08T08:38:00Z"/>
              </w:rPr>
            </w:pPr>
            <w:r w:rsidRPr="00BA38F6">
              <w:t>Inženýrství rizik</w:t>
            </w:r>
          </w:p>
          <w:p w:rsidR="00A2704D" w:rsidRPr="00A2704D" w:rsidRDefault="00A2704D" w:rsidP="00A1519A">
            <w:pPr>
              <w:numPr>
                <w:ins w:id="64" w:author="Eva Skýbová" w:date="2018-06-08T08:38:00Z"/>
              </w:numPr>
              <w:rPr>
                <w:color w:val="339966"/>
                <w:sz w:val="16"/>
                <w:szCs w:val="16"/>
                <w:rPrChange w:id="65" w:author="Unknown">
                  <w:rPr>
                    <w:szCs w:val="16"/>
                  </w:rPr>
                </w:rPrChange>
              </w:rPr>
            </w:pPr>
            <w:ins w:id="66" w:author="Eva Skýbová" w:date="2018-06-08T08:40:00Z">
              <w:r w:rsidRPr="00A2704D">
                <w:rPr>
                  <w:color w:val="339966"/>
                  <w:sz w:val="16"/>
                  <w:szCs w:val="16"/>
                  <w:rPrChange w:id="67" w:author="Eva Skýbová" w:date="2018-06-08T08:40:00Z">
                    <w:rPr>
                      <w:color w:val="0000FF"/>
                      <w:szCs w:val="16"/>
                      <w:u w:val="single"/>
                    </w:rPr>
                  </w:rPrChange>
                </w:rPr>
                <w:t>p</w:t>
              </w:r>
            </w:ins>
            <w:ins w:id="68" w:author="Eva Skýbová" w:date="2018-06-08T08:39:00Z">
              <w:r w:rsidRPr="00A2704D">
                <w:rPr>
                  <w:color w:val="339966"/>
                  <w:sz w:val="16"/>
                  <w:szCs w:val="16"/>
                  <w:rPrChange w:id="69" w:author="Eva Skýbová" w:date="2018-06-08T08:40:00Z">
                    <w:rPr>
                      <w:color w:val="0000FF"/>
                      <w:szCs w:val="16"/>
                      <w:u w:val="single"/>
                    </w:rPr>
                  </w:rPrChange>
                </w:rPr>
                <w:t>ředmět specializace</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797130" w:rsidRDefault="00A2704D" w:rsidP="00A1519A">
            <w:pPr>
              <w:jc w:val="both"/>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797130">
              <w:rPr>
                <w:b/>
              </w:rPr>
              <w:t>(50 %)</w:t>
            </w:r>
          </w:p>
          <w:p w:rsidR="00A2704D" w:rsidRPr="00BA38F6" w:rsidRDefault="00A2704D" w:rsidP="00A1519A">
            <w:pPr>
              <w:jc w:val="both"/>
            </w:pPr>
            <w:r w:rsidRPr="00BA38F6">
              <w:t>In</w:t>
            </w:r>
            <w:r>
              <w:t xml:space="preserve">g. </w:t>
            </w:r>
            <w:smartTag w:uri="urn:schemas-microsoft-com:office:smarttags" w:element="PersonName">
              <w:smartTagPr>
                <w:attr w:name="ProductID" w:val="Slavom￭ra Vargov￡"/>
              </w:smartTagPr>
              <w:r>
                <w:t>Slavomíra Vargová</w:t>
              </w:r>
            </w:smartTag>
            <w:r>
              <w:t xml:space="preserve">, Ph.D. (50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rPr>
                <w:ins w:id="70" w:author="Eva Skýbová" w:date="2018-06-08T08:38:00Z"/>
              </w:rPr>
            </w:pPr>
            <w:r w:rsidRPr="00C804FA">
              <w:t xml:space="preserve">Teorie spolehlivosti systémů </w:t>
            </w:r>
          </w:p>
          <w:p w:rsidR="00A2704D" w:rsidRPr="00C804FA" w:rsidRDefault="00A2704D" w:rsidP="00A1519A">
            <w:pPr>
              <w:numPr>
                <w:ins w:id="71" w:author="Eva Skýbová" w:date="2018-06-08T08:38:00Z"/>
              </w:numPr>
            </w:pPr>
            <w:ins w:id="72" w:author="Eva Skýbová" w:date="2018-06-08T08:42:00Z">
              <w:r w:rsidRPr="00D82E21">
                <w:rPr>
                  <w:color w:val="339966"/>
                  <w:sz w:val="16"/>
                  <w:szCs w:val="16"/>
                </w:rPr>
                <w:t>předmět specializace</w:t>
              </w:r>
            </w:ins>
          </w:p>
        </w:tc>
        <w:tc>
          <w:tcPr>
            <w:tcW w:w="1260" w:type="dxa"/>
          </w:tcPr>
          <w:p w:rsidR="00A2704D" w:rsidRPr="00D705AD" w:rsidRDefault="00A2704D" w:rsidP="00A1519A">
            <w:pPr>
              <w:jc w:val="center"/>
            </w:pPr>
            <w:r>
              <w:t>14p-14c-14s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C260EA">
              <w:rPr>
                <w:b/>
              </w:rPr>
              <w:t>prof. Ing. František Božek, CSc.</w:t>
            </w:r>
            <w:r>
              <w:t xml:space="preserve"> </w:t>
            </w:r>
            <w:r w:rsidRPr="00797130">
              <w:rPr>
                <w:b/>
              </w:rPr>
              <w:t>(50 %)</w:t>
            </w:r>
          </w:p>
          <w:p w:rsidR="00A2704D" w:rsidRPr="009210CF" w:rsidRDefault="00A2704D" w:rsidP="00A1519A">
            <w:r>
              <w:t xml:space="preserve">Ing. et Ing. </w:t>
            </w:r>
            <w:smartTag w:uri="urn:schemas-microsoft-com:office:smarttags" w:element="PersonName">
              <w:smartTagPr>
                <w:attr w:name="ProductID" w:val="Jiří Konečný"/>
              </w:smartTagPr>
              <w:r>
                <w:t>Jiří Konečný</w:t>
              </w:r>
            </w:smartTag>
            <w:r>
              <w:t>, Ph.D. (50 </w:t>
            </w:r>
            <w:r w:rsidRPr="009210CF">
              <w:t>%</w:t>
            </w:r>
            <w:r>
              <w:t>)</w:t>
            </w:r>
          </w:p>
        </w:tc>
        <w:tc>
          <w:tcPr>
            <w:tcW w:w="1620" w:type="dxa"/>
          </w:tcPr>
          <w:p w:rsidR="00A2704D" w:rsidRPr="00BA38F6" w:rsidRDefault="00A2704D" w:rsidP="00A1519A">
            <w:pPr>
              <w:jc w:val="center"/>
            </w:pPr>
            <w:r w:rsidRPr="00BA38F6">
              <w:t>2/ZS</w:t>
            </w:r>
          </w:p>
        </w:tc>
        <w:tc>
          <w:tcPr>
            <w:tcW w:w="1080" w:type="dxa"/>
          </w:tcPr>
          <w:p w:rsidR="00A2704D" w:rsidRPr="00D705AD" w:rsidRDefault="00A2704D" w:rsidP="00A1519A">
            <w:pPr>
              <w:jc w:val="center"/>
            </w:pPr>
            <w:r w:rsidRPr="00D705AD">
              <w:t>PZ</w:t>
            </w:r>
          </w:p>
        </w:tc>
      </w:tr>
      <w:tr w:rsidR="00A2704D" w:rsidRPr="00BA38F6" w:rsidTr="00A1519A">
        <w:tc>
          <w:tcPr>
            <w:tcW w:w="3060" w:type="dxa"/>
          </w:tcPr>
          <w:p w:rsidR="00A2704D" w:rsidRDefault="00A2704D" w:rsidP="00A1519A">
            <w:pPr>
              <w:rPr>
                <w:ins w:id="73" w:author="Eva Skýbová" w:date="2018-06-08T08:38:00Z"/>
              </w:rPr>
            </w:pPr>
            <w:r w:rsidRPr="00C804FA">
              <w:t>Řízení rizik v privátní a veřejné sféře</w:t>
            </w:r>
          </w:p>
          <w:p w:rsidR="00A2704D" w:rsidRPr="00C804FA" w:rsidRDefault="00A2704D" w:rsidP="00A1519A">
            <w:pPr>
              <w:numPr>
                <w:ins w:id="74" w:author="Eva Skýbová" w:date="2018-06-08T08:38:00Z"/>
              </w:numPr>
            </w:pPr>
            <w:ins w:id="75" w:author="Eva Skýbová" w:date="2018-06-08T08:42:00Z">
              <w:r w:rsidRPr="00D82E21">
                <w:rPr>
                  <w:color w:val="339966"/>
                  <w:sz w:val="16"/>
                  <w:szCs w:val="16"/>
                </w:rPr>
                <w:t>předmět specializace</w:t>
              </w:r>
            </w:ins>
          </w:p>
        </w:tc>
        <w:tc>
          <w:tcPr>
            <w:tcW w:w="1260" w:type="dxa"/>
          </w:tcPr>
          <w:p w:rsidR="00A2704D" w:rsidRPr="00BA38F6" w:rsidRDefault="00A2704D" w:rsidP="00A1519A">
            <w:pPr>
              <w:jc w:val="center"/>
            </w:pPr>
            <w:r>
              <w:t>14p-14c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rPr>
                <w:ins w:id="76" w:author="Eva Skýbová" w:date="2018-06-08T08:38:00Z"/>
              </w:rPr>
            </w:pPr>
            <w:r w:rsidRPr="00C804FA">
              <w:t>Integrované systémy řízení</w:t>
            </w:r>
          </w:p>
          <w:p w:rsidR="00A2704D" w:rsidRPr="00C804FA" w:rsidRDefault="00A2704D" w:rsidP="00A1519A">
            <w:pPr>
              <w:numPr>
                <w:ins w:id="77" w:author="Eva Skýbová" w:date="2018-06-08T08:38:00Z"/>
              </w:numPr>
            </w:pPr>
            <w:ins w:id="78" w:author="Eva Skýbová" w:date="2018-06-08T08:43: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797130" w:rsidRDefault="00A2704D" w:rsidP="00A1519A">
            <w:pPr>
              <w:jc w:val="both"/>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w:t>
            </w:r>
            <w:r w:rsidRPr="00797130">
              <w:rPr>
                <w:b/>
              </w:rPr>
              <w:t>(80 %)</w:t>
            </w:r>
          </w:p>
          <w:p w:rsidR="00A2704D" w:rsidRPr="00BA38F6" w:rsidRDefault="00A2704D" w:rsidP="00A1519A">
            <w:pPr>
              <w:jc w:val="both"/>
            </w:pPr>
            <w:r w:rsidRPr="00BA38F6">
              <w:t xml:space="preserve">doc. Ing. </w:t>
            </w:r>
            <w:smartTag w:uri="urn:schemas-microsoft-com:office:smarttags" w:element="PersonName">
              <w:smartTagPr>
                <w:attr w:name="ProductID" w:val="Zuzana Tučková"/>
              </w:smartTagPr>
              <w:r w:rsidRPr="00BA38F6">
                <w:t>Zuzana Tučková</w:t>
              </w:r>
            </w:smartTag>
            <w:r w:rsidRPr="00BA38F6">
              <w:t xml:space="preserve">, Ph.D. </w:t>
            </w:r>
            <w:r>
              <w:t>(</w:t>
            </w:r>
            <w:r w:rsidRPr="00BA38F6">
              <w:t>20</w:t>
            </w:r>
            <w:r>
              <w:t xml:space="preserve">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E234DE" w:rsidRDefault="00A2704D" w:rsidP="00A1519A">
            <w:pPr>
              <w:jc w:val="center"/>
              <w:rPr>
                <w:color w:val="FF0000"/>
              </w:rPr>
            </w:pPr>
          </w:p>
        </w:tc>
      </w:tr>
      <w:tr w:rsidR="00A2704D" w:rsidRPr="00BA38F6" w:rsidTr="00A1519A">
        <w:tc>
          <w:tcPr>
            <w:tcW w:w="3060" w:type="dxa"/>
          </w:tcPr>
          <w:p w:rsidR="00A2704D" w:rsidRDefault="00A2704D" w:rsidP="00A1519A">
            <w:pPr>
              <w:rPr>
                <w:ins w:id="79" w:author="Eva Skýbová" w:date="2018-06-08T08:38:00Z"/>
              </w:rPr>
            </w:pPr>
            <w:r w:rsidRPr="003E263F">
              <w:t xml:space="preserve">Ekonomika </w:t>
            </w:r>
            <w:r>
              <w:t xml:space="preserve">při </w:t>
            </w:r>
            <w:r w:rsidRPr="003E263F">
              <w:t>krizových situacích</w:t>
            </w:r>
          </w:p>
          <w:p w:rsidR="00A2704D" w:rsidRPr="00BA38F6" w:rsidRDefault="00A2704D" w:rsidP="00A1519A">
            <w:pPr>
              <w:numPr>
                <w:ins w:id="80" w:author="Eva Skýbová" w:date="2018-06-08T08:38:00Z"/>
              </w:numPr>
            </w:pPr>
            <w:ins w:id="81" w:author="Eva Skýbová" w:date="2018-06-08T08:43: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Ing. </w:t>
            </w:r>
            <w:smartTag w:uri="urn:schemas-microsoft-com:office:smarttags" w:element="PersonName">
              <w:r w:rsidRPr="008021A1">
                <w:rPr>
                  <w:b/>
                </w:rPr>
                <w:t>Eva Hoke</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rPr>
                <w:ins w:id="82" w:author="Eva Skýbová" w:date="2018-06-08T08:39:00Z"/>
              </w:rPr>
            </w:pPr>
            <w:r>
              <w:t>Povinně volitelný předmět 1</w:t>
            </w:r>
          </w:p>
          <w:p w:rsidR="00A2704D" w:rsidRPr="003E263F" w:rsidRDefault="00A2704D" w:rsidP="00A1519A">
            <w:pPr>
              <w:numPr>
                <w:ins w:id="83" w:author="Eva Skýbová" w:date="2018-06-08T08:39:00Z"/>
              </w:numPr>
            </w:pPr>
            <w:ins w:id="84" w:author="Eva Skýbová" w:date="2018-06-08T08:39:00Z">
              <w:r w:rsidRPr="00D82E21">
                <w:rPr>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rPr>
                <w:ins w:id="85" w:author="Eva Skýbová" w:date="2018-06-08T08:39:00Z"/>
              </w:rPr>
            </w:pPr>
            <w:r w:rsidRPr="00C804FA">
              <w:t>Projektová činnost</w:t>
            </w:r>
          </w:p>
          <w:p w:rsidR="00A2704D" w:rsidRPr="00C804FA" w:rsidRDefault="00A2704D" w:rsidP="00A1519A">
            <w:pPr>
              <w:numPr>
                <w:ins w:id="86" w:author="Eva Skýbová" w:date="2018-06-08T08:39:00Z"/>
              </w:numPr>
              <w:jc w:val="both"/>
            </w:pPr>
            <w:ins w:id="87" w:author="Eva Skýbová" w:date="2018-06-08T08:42:00Z">
              <w:r w:rsidRPr="00D82E21">
                <w:rPr>
                  <w:color w:val="FF0000"/>
                  <w:sz w:val="16"/>
                  <w:szCs w:val="16"/>
                </w:rPr>
                <w:t>předmět společného základu</w:t>
              </w:r>
            </w:ins>
          </w:p>
        </w:tc>
        <w:tc>
          <w:tcPr>
            <w:tcW w:w="1260" w:type="dxa"/>
          </w:tcPr>
          <w:p w:rsidR="00A2704D" w:rsidRPr="00BA38F6" w:rsidRDefault="00A2704D" w:rsidP="00A1519A">
            <w:pPr>
              <w:jc w:val="center"/>
            </w:pPr>
            <w:r>
              <w:t>10p-20c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88" w:author="Eva Skýbová" w:date="2018-06-08T08:42:00Z"/>
              </w:rPr>
            </w:pPr>
            <w:r w:rsidRPr="00BA38F6">
              <w:t>Podnikání II</w:t>
            </w:r>
          </w:p>
          <w:p w:rsidR="00A2704D" w:rsidRPr="00BA38F6" w:rsidRDefault="00A2704D" w:rsidP="00A1519A">
            <w:pPr>
              <w:numPr>
                <w:ins w:id="89" w:author="Eva Skýbová" w:date="2018-06-08T08:42:00Z"/>
              </w:numPr>
              <w:jc w:val="both"/>
            </w:pPr>
            <w:ins w:id="90" w:author="Eva Skýbová" w:date="2018-06-08T08:42:00Z">
              <w:r w:rsidRPr="00D82E21">
                <w:rPr>
                  <w:color w:val="FF0000"/>
                  <w:sz w:val="16"/>
                  <w:szCs w:val="16"/>
                </w:rPr>
                <w:t>předmět společného základu</w:t>
              </w:r>
            </w:ins>
          </w:p>
        </w:tc>
        <w:tc>
          <w:tcPr>
            <w:tcW w:w="1260" w:type="dxa"/>
          </w:tcPr>
          <w:p w:rsidR="00A2704D" w:rsidRPr="00BA38F6" w:rsidRDefault="00A2704D" w:rsidP="00A1519A">
            <w:pPr>
              <w:jc w:val="center"/>
            </w:pPr>
            <w:r>
              <w:t>10p-20s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91" w:author="Eva Skýbová" w:date="2018-06-08T08:42:00Z"/>
              </w:rPr>
            </w:pPr>
            <w:r w:rsidRPr="00BA38F6">
              <w:t>Odborná praxe</w:t>
            </w:r>
          </w:p>
          <w:p w:rsidR="00A2704D" w:rsidRPr="00BA38F6" w:rsidRDefault="00A2704D" w:rsidP="00A1519A">
            <w:pPr>
              <w:numPr>
                <w:ins w:id="92" w:author="Eva Skýbová" w:date="2018-06-08T08:42:00Z"/>
              </w:numPr>
              <w:jc w:val="both"/>
            </w:pPr>
            <w:ins w:id="93" w:author="Eva Skýbová" w:date="2018-06-08T08:42:00Z">
              <w:r w:rsidRPr="00D82E21">
                <w:rPr>
                  <w:color w:val="FF0000"/>
                  <w:sz w:val="16"/>
                  <w:szCs w:val="16"/>
                </w:rPr>
                <w:t>předmět společného základu</w:t>
              </w:r>
            </w:ins>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94" w:author="Eva Skýbová" w:date="2018-06-08T08:42:00Z"/>
              </w:rPr>
            </w:pPr>
            <w:r>
              <w:t>Diplomová práce</w:t>
            </w:r>
          </w:p>
          <w:p w:rsidR="00A2704D" w:rsidRPr="00BA38F6" w:rsidRDefault="00A2704D" w:rsidP="00A1519A">
            <w:pPr>
              <w:numPr>
                <w:ins w:id="95" w:author="Eva Skýbová" w:date="2018-06-08T08:42:00Z"/>
              </w:numPr>
              <w:jc w:val="both"/>
            </w:pPr>
            <w:ins w:id="96" w:author="Eva Skýbová" w:date="2018-06-08T08:42:00Z">
              <w:r w:rsidRPr="00D82E21">
                <w:rPr>
                  <w:color w:val="FF0000"/>
                  <w:sz w:val="16"/>
                  <w:szCs w:val="16"/>
                </w:rPr>
                <w:t>předmět společného základu</w:t>
              </w:r>
            </w:ins>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BA38F6"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BA38F6" w:rsidTr="00A1519A">
        <w:tc>
          <w:tcPr>
            <w:tcW w:w="3060" w:type="dxa"/>
          </w:tcPr>
          <w:p w:rsidR="00A2704D" w:rsidRDefault="00A2704D" w:rsidP="00A1519A">
            <w:pPr>
              <w:jc w:val="both"/>
              <w:rPr>
                <w:ins w:id="97" w:author="Eva Skýbová" w:date="2018-06-08T08:43:00Z"/>
              </w:rPr>
            </w:pPr>
            <w:r w:rsidRPr="00C804FA">
              <w:t>Rozhodování za nejistot a neurčitostí</w:t>
            </w:r>
          </w:p>
          <w:p w:rsidR="00A2704D" w:rsidRPr="00C804FA" w:rsidRDefault="00A2704D" w:rsidP="00A1519A">
            <w:pPr>
              <w:numPr>
                <w:ins w:id="98" w:author="Eva Skýbová" w:date="2018-06-08T08:43:00Z"/>
              </w:numPr>
              <w:jc w:val="both"/>
            </w:pPr>
            <w:ins w:id="99" w:author="Eva Skýbová" w:date="2018-06-08T08:43:00Z">
              <w:r w:rsidRPr="00D82E21">
                <w:rPr>
                  <w:color w:val="FF0000"/>
                  <w:sz w:val="16"/>
                  <w:szCs w:val="16"/>
                </w:rPr>
                <w:t>předmět společného základu</w:t>
              </w:r>
            </w:ins>
          </w:p>
        </w:tc>
        <w:tc>
          <w:tcPr>
            <w:tcW w:w="1260" w:type="dxa"/>
          </w:tcPr>
          <w:p w:rsidR="00A2704D" w:rsidRPr="00C804FA" w:rsidRDefault="00A2704D" w:rsidP="00A1519A">
            <w:pPr>
              <w:jc w:val="center"/>
            </w:pPr>
            <w:r>
              <w:t>14p-14c-14s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Default="00A2704D" w:rsidP="00A1519A">
            <w:r w:rsidRPr="0010049F">
              <w:t>RNDr. Bedřich Zimola, Ph.D.</w:t>
            </w:r>
          </w:p>
          <w:p w:rsidR="00A2704D" w:rsidRPr="0010049F" w:rsidRDefault="00A2704D" w:rsidP="00A1519A">
            <w:r>
              <w:t>(</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132949" w:rsidTr="00A1519A">
        <w:tc>
          <w:tcPr>
            <w:tcW w:w="3060" w:type="dxa"/>
          </w:tcPr>
          <w:p w:rsidR="00A2704D" w:rsidRDefault="00A2704D" w:rsidP="00A1519A">
            <w:pPr>
              <w:rPr>
                <w:ins w:id="100" w:author="Eva Skýbová" w:date="2018-06-08T08:43:00Z"/>
              </w:rPr>
            </w:pPr>
            <w:r w:rsidRPr="00C804FA">
              <w:t>Řízení procesů</w:t>
            </w:r>
          </w:p>
          <w:p w:rsidR="00A2704D" w:rsidRPr="00C804FA" w:rsidRDefault="00A2704D" w:rsidP="00A1519A">
            <w:pPr>
              <w:numPr>
                <w:ins w:id="101" w:author="Eva Skýbová" w:date="2018-06-08T08:43:00Z"/>
              </w:numPr>
            </w:pPr>
            <w:ins w:id="102" w:author="Eva Skýbová" w:date="2018-06-08T08:43:00Z">
              <w:r w:rsidRPr="00D82E21">
                <w:rPr>
                  <w:color w:val="FF0000"/>
                  <w:sz w:val="16"/>
                  <w:szCs w:val="16"/>
                </w:rPr>
                <w:t>předmět společného základu</w:t>
              </w:r>
            </w:ins>
            <w:r w:rsidRPr="00C804FA">
              <w:t xml:space="preserve"> </w:t>
            </w:r>
          </w:p>
        </w:tc>
        <w:tc>
          <w:tcPr>
            <w:tcW w:w="1260" w:type="dxa"/>
          </w:tcPr>
          <w:p w:rsidR="00A2704D" w:rsidRPr="00C804FA"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Default="00A2704D" w:rsidP="00A1519A">
            <w:pPr>
              <w:rPr>
                <w:b/>
              </w:rPr>
            </w:pPr>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p>
          <w:p w:rsidR="00A2704D" w:rsidRPr="005962B0" w:rsidRDefault="00A2704D" w:rsidP="00A1519A">
            <w:r>
              <w:rPr>
                <w:b/>
              </w:rPr>
              <w:t xml:space="preserve">(100 %)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BA38F6" w:rsidTr="00A1519A">
        <w:tc>
          <w:tcPr>
            <w:tcW w:w="3060" w:type="dxa"/>
          </w:tcPr>
          <w:p w:rsidR="00A2704D" w:rsidRDefault="00A2704D" w:rsidP="00A1519A">
            <w:pPr>
              <w:rPr>
                <w:ins w:id="103" w:author="Eva Skýbová" w:date="2018-06-08T08:43:00Z"/>
              </w:rPr>
            </w:pPr>
            <w:r w:rsidRPr="00C804FA">
              <w:t>Ekologické přístupy k materiálům a technologiím</w:t>
            </w:r>
          </w:p>
          <w:p w:rsidR="00A2704D" w:rsidRPr="00BA38F6" w:rsidRDefault="00A2704D" w:rsidP="00A1519A">
            <w:pPr>
              <w:numPr>
                <w:ins w:id="104" w:author="Eva Skýbová" w:date="2018-06-08T08:43:00Z"/>
              </w:numPr>
            </w:pPr>
            <w:ins w:id="105" w:author="Eva Skýbová" w:date="2018-06-08T08:43:00Z">
              <w:r w:rsidRPr="00D82E21">
                <w:rPr>
                  <w:color w:val="FF0000"/>
                  <w:sz w:val="16"/>
                  <w:szCs w:val="16"/>
                </w:rPr>
                <w:t>předmět společného základu</w:t>
              </w:r>
            </w:ins>
          </w:p>
        </w:tc>
        <w:tc>
          <w:tcPr>
            <w:tcW w:w="1260" w:type="dxa"/>
          </w:tcPr>
          <w:p w:rsidR="00A2704D" w:rsidRPr="00BA38F6"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132949" w:rsidTr="00A1519A">
        <w:tc>
          <w:tcPr>
            <w:tcW w:w="3060" w:type="dxa"/>
          </w:tcPr>
          <w:p w:rsidR="00A2704D" w:rsidRDefault="00A2704D" w:rsidP="00A1519A">
            <w:pPr>
              <w:jc w:val="both"/>
              <w:rPr>
                <w:ins w:id="106" w:author="Eva Skýbová" w:date="2018-06-08T08:43:00Z"/>
              </w:rPr>
            </w:pPr>
            <w:r w:rsidRPr="007E2215">
              <w:lastRenderedPageBreak/>
              <w:t>Ochrana před terorismem a organizovaným zločinem</w:t>
            </w:r>
          </w:p>
          <w:p w:rsidR="00A2704D" w:rsidRPr="007E2215" w:rsidRDefault="00A2704D" w:rsidP="00A1519A">
            <w:pPr>
              <w:numPr>
                <w:ins w:id="107" w:author="Eva Skýbová" w:date="2018-06-08T08:43:00Z"/>
              </w:numPr>
              <w:jc w:val="both"/>
            </w:pPr>
            <w:ins w:id="108" w:author="Eva Skýbová" w:date="2018-06-08T08:43:00Z">
              <w:r w:rsidRPr="00D82E21">
                <w:rPr>
                  <w:color w:val="FF0000"/>
                  <w:sz w:val="16"/>
                  <w:szCs w:val="16"/>
                </w:rPr>
                <w:t>předmět společného základu</w:t>
              </w:r>
            </w:ins>
          </w:p>
        </w:tc>
        <w:tc>
          <w:tcPr>
            <w:tcW w:w="1260" w:type="dxa"/>
          </w:tcPr>
          <w:p w:rsidR="00A2704D" w:rsidRPr="007E2215"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pPr>
              <w:rPr>
                <w:ins w:id="109" w:author="Eva Skýbová" w:date="2018-06-08T08:43:00Z"/>
              </w:rPr>
            </w:pPr>
            <w:r w:rsidRPr="00C804FA">
              <w:t>Řízení lidských zdrojů v krizových situacích</w:t>
            </w:r>
          </w:p>
          <w:p w:rsidR="00A2704D" w:rsidRPr="00BA38F6" w:rsidRDefault="00A2704D" w:rsidP="00A1519A">
            <w:pPr>
              <w:numPr>
                <w:ins w:id="110" w:author="Eva Skýbová" w:date="2018-06-08T08:43:00Z"/>
              </w:numPr>
            </w:pPr>
            <w:ins w:id="111" w:author="Eva Skýbová" w:date="2018-06-08T08:43: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jc w:val="both"/>
              <w:rPr>
                <w:b/>
              </w:rPr>
            </w:pPr>
            <w:r w:rsidRPr="003A721F">
              <w:rPr>
                <w:b/>
              </w:rPr>
              <w:t xml:space="preserve">Ing. </w:t>
            </w:r>
            <w:smartTag w:uri="urn:schemas-microsoft-com:office:smarttags" w:element="PersonName">
              <w:r w:rsidRPr="003A721F">
                <w:rPr>
                  <w:b/>
                </w:rPr>
                <w:t>Eva Hoke</w:t>
              </w:r>
            </w:smartTag>
            <w:r w:rsidRPr="003A721F">
              <w:rPr>
                <w:b/>
              </w:rPr>
              <w:t>, Ph.D.</w:t>
            </w:r>
          </w:p>
          <w:p w:rsidR="00A2704D" w:rsidRPr="003A721F" w:rsidRDefault="00A2704D" w:rsidP="00A1519A">
            <w:pPr>
              <w:jc w:val="both"/>
              <w:rPr>
                <w:b/>
              </w:rPr>
            </w:pPr>
            <w:r>
              <w:rPr>
                <w:b/>
              </w:rPr>
              <w:t>(100 %)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112" w:author="Eva Skýbová" w:date="2018-06-08T08:43:00Z"/>
              </w:rPr>
            </w:pPr>
            <w:r w:rsidRPr="00BA38F6">
              <w:t>Bezpečnost logistických procesů</w:t>
            </w:r>
          </w:p>
          <w:p w:rsidR="00A2704D" w:rsidRPr="00BA38F6" w:rsidRDefault="00A2704D" w:rsidP="00A1519A">
            <w:pPr>
              <w:numPr>
                <w:ins w:id="113" w:author="Eva Skýbová" w:date="2018-06-08T08:43:00Z"/>
              </w:numPr>
            </w:pPr>
            <w:ins w:id="114" w:author="Eva Skýbová" w:date="2018-06-08T08:43: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jc w:val="both"/>
              <w:rPr>
                <w:b/>
              </w:rPr>
            </w:pPr>
            <w:r w:rsidRPr="003A721F">
              <w:rPr>
                <w:b/>
              </w:rPr>
              <w:t>Ing. Pavel Viskup, Ph.D.</w:t>
            </w:r>
          </w:p>
          <w:p w:rsidR="00A2704D" w:rsidRPr="003A721F" w:rsidRDefault="00A2704D" w:rsidP="00A1519A">
            <w:pPr>
              <w:jc w:val="both"/>
              <w:rPr>
                <w:b/>
              </w:rPr>
            </w:pPr>
            <w:r>
              <w:rPr>
                <w:b/>
              </w:rPr>
              <w:t>(100 %)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BA38F6"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Ochrana obyvatelstva – prezenční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pPr>
              <w:rPr>
                <w:ins w:id="115" w:author="Eva Skýbová" w:date="2018-06-08T09:23:00Z"/>
              </w:rPr>
            </w:pPr>
            <w:r w:rsidRPr="00C804FA">
              <w:t>Metody hodnocení rizik</w:t>
            </w:r>
          </w:p>
          <w:p w:rsidR="00A2704D" w:rsidRPr="00436975" w:rsidRDefault="00A2704D" w:rsidP="00A1519A">
            <w:pPr>
              <w:numPr>
                <w:ins w:id="116" w:author="Eva Skýbová" w:date="2018-06-08T09:23:00Z"/>
              </w:numPr>
              <w:rPr>
                <w:highlight w:val="cyan"/>
              </w:rPr>
            </w:pPr>
            <w:ins w:id="117"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pPr>
              <w:rPr>
                <w:ins w:id="118" w:author="Eva Skýbová" w:date="2018-06-08T09:23:00Z"/>
              </w:rPr>
            </w:pPr>
            <w:r w:rsidRPr="00BA38F6">
              <w:t>Odborný anglický jazyk I</w:t>
            </w:r>
          </w:p>
          <w:p w:rsidR="00A2704D" w:rsidRPr="00BA38F6" w:rsidRDefault="00A2704D" w:rsidP="00A1519A">
            <w:pPr>
              <w:numPr>
                <w:ins w:id="119" w:author="Eva Skýbová" w:date="2018-06-08T09:23:00Z"/>
              </w:numPr>
            </w:pPr>
            <w:ins w:id="120"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121" w:author="Eva Skýbová" w:date="2018-06-08T09:23:00Z"/>
              </w:rPr>
            </w:pPr>
            <w:r w:rsidRPr="00C804FA">
              <w:t>Informační a komunikační technologie v krizovém řízení</w:t>
            </w:r>
          </w:p>
          <w:p w:rsidR="00A2704D" w:rsidRPr="00C804FA" w:rsidRDefault="00A2704D" w:rsidP="00A1519A">
            <w:pPr>
              <w:numPr>
                <w:ins w:id="122" w:author="Eva Skýbová" w:date="2018-06-08T09:23:00Z"/>
              </w:numPr>
            </w:pPr>
            <w:ins w:id="123"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del w:id="124" w:author="Tučková Zuzana" w:date="2018-06-08T14:28:00Z">
              <w:r w:rsidRPr="00BA38F6" w:rsidDel="006F44FB">
                <w:delText>PZ</w:delText>
              </w:r>
            </w:del>
          </w:p>
        </w:tc>
      </w:tr>
      <w:tr w:rsidR="00A2704D" w:rsidRPr="003A13CA" w:rsidTr="00A1519A">
        <w:tc>
          <w:tcPr>
            <w:tcW w:w="3060" w:type="dxa"/>
          </w:tcPr>
          <w:p w:rsidR="00A2704D" w:rsidRDefault="00A2704D" w:rsidP="00A1519A">
            <w:pPr>
              <w:rPr>
                <w:ins w:id="125" w:author="Eva Skýbová" w:date="2018-06-08T09:23:00Z"/>
              </w:rPr>
            </w:pPr>
            <w:r>
              <w:t>Krizové a havarijní plánování</w:t>
            </w:r>
          </w:p>
          <w:p w:rsidR="00A2704D" w:rsidRPr="00C804FA" w:rsidRDefault="00A2704D" w:rsidP="00A1519A">
            <w:pPr>
              <w:numPr>
                <w:ins w:id="126" w:author="Eva Skýbová" w:date="2018-06-08T09:23:00Z"/>
              </w:numPr>
            </w:pPr>
            <w:ins w:id="127" w:author="Eva Skýbová" w:date="2018-06-08T09:23:00Z">
              <w:r w:rsidRPr="00D82E21">
                <w:rPr>
                  <w:color w:val="FF0000"/>
                  <w:sz w:val="16"/>
                  <w:szCs w:val="16"/>
                </w:rPr>
                <w:t>předmět společného základu</w:t>
              </w:r>
            </w:ins>
            <w:r w:rsidRPr="00C804FA">
              <w:t xml:space="preserve"> </w:t>
            </w:r>
          </w:p>
        </w:tc>
        <w:tc>
          <w:tcPr>
            <w:tcW w:w="1260" w:type="dxa"/>
          </w:tcPr>
          <w:p w:rsidR="00A2704D" w:rsidRPr="00BA38F6" w:rsidRDefault="00A2704D" w:rsidP="00A1519A">
            <w:pPr>
              <w:jc w:val="center"/>
            </w:pPr>
            <w:r>
              <w:t>14p-28s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pPr>
              <w:rPr>
                <w:ins w:id="128" w:author="Eva Skýbová" w:date="2018-06-08T09:23:00Z"/>
              </w:rPr>
            </w:pPr>
            <w:r w:rsidRPr="00BA38F6">
              <w:t>Aplikovaná m</w:t>
            </w:r>
            <w:r>
              <w:t>atematika v procesu hodnocení a </w:t>
            </w:r>
            <w:r w:rsidRPr="00BA38F6">
              <w:t>ovládání rizik</w:t>
            </w:r>
          </w:p>
          <w:p w:rsidR="00A2704D" w:rsidRPr="00BA38F6" w:rsidRDefault="00A2704D" w:rsidP="00A1519A">
            <w:pPr>
              <w:numPr>
                <w:ins w:id="129" w:author="Eva Skýbová" w:date="2018-06-08T09:23:00Z"/>
              </w:numPr>
            </w:pPr>
            <w:ins w:id="130"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14p-28s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del w:id="131" w:author="Tučková Zuzana" w:date="2018-06-08T14:28:00Z">
              <w:r w:rsidRPr="00C804FA" w:rsidDel="006F44FB">
                <w:delText>ZT</w:delText>
              </w:r>
            </w:del>
          </w:p>
        </w:tc>
      </w:tr>
      <w:tr w:rsidR="00A2704D" w:rsidRPr="004C7A66" w:rsidTr="00A1519A">
        <w:tc>
          <w:tcPr>
            <w:tcW w:w="3060" w:type="dxa"/>
          </w:tcPr>
          <w:p w:rsidR="00A2704D" w:rsidRDefault="00A2704D" w:rsidP="00A1519A">
            <w:pPr>
              <w:rPr>
                <w:ins w:id="132" w:author="Eva Skýbová" w:date="2018-06-08T09:23:00Z"/>
              </w:rPr>
            </w:pPr>
            <w:r w:rsidRPr="00C804FA">
              <w:t>Politická geografie  a bezpečnostní politika</w:t>
            </w:r>
          </w:p>
          <w:p w:rsidR="00A2704D" w:rsidRPr="00C804FA" w:rsidRDefault="00A2704D" w:rsidP="00A1519A">
            <w:pPr>
              <w:numPr>
                <w:ins w:id="133" w:author="Eva Skýbová" w:date="2018-06-08T09:23:00Z"/>
              </w:numPr>
            </w:pPr>
            <w:ins w:id="134"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del w:id="135" w:author="Tučková Zuzana" w:date="2018-06-08T14:28:00Z">
              <w:r w:rsidRPr="00BA38F6" w:rsidDel="006F44FB">
                <w:delText>ZT</w:delText>
              </w:r>
            </w:del>
          </w:p>
        </w:tc>
      </w:tr>
      <w:tr w:rsidR="00A2704D" w:rsidRPr="00BA38F6" w:rsidTr="00A1519A">
        <w:tc>
          <w:tcPr>
            <w:tcW w:w="3060" w:type="dxa"/>
          </w:tcPr>
          <w:p w:rsidR="00A2704D" w:rsidRDefault="00A2704D" w:rsidP="00A1519A">
            <w:pPr>
              <w:rPr>
                <w:ins w:id="136" w:author="Eva Skýbová" w:date="2018-06-08T09:23:00Z"/>
              </w:rPr>
            </w:pPr>
            <w:r w:rsidRPr="00C804FA">
              <w:t>Ochrana obyvatelstva a kritické infrastruktury</w:t>
            </w:r>
          </w:p>
          <w:p w:rsidR="00A2704D" w:rsidRPr="00C804FA" w:rsidRDefault="00A2704D" w:rsidP="00A1519A">
            <w:pPr>
              <w:numPr>
                <w:ins w:id="137" w:author="Eva Skýbová" w:date="2018-06-08T09:23:00Z"/>
              </w:numPr>
            </w:pPr>
            <w:ins w:id="138"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139" w:author="Eva Skýbová" w:date="2018-06-08T09:23:00Z"/>
              </w:rPr>
            </w:pPr>
            <w:r w:rsidRPr="00BA38F6">
              <w:t>Odborný anglický jazyk II</w:t>
            </w:r>
          </w:p>
          <w:p w:rsidR="00A2704D" w:rsidRPr="00BA38F6" w:rsidRDefault="00A2704D" w:rsidP="00A1519A">
            <w:pPr>
              <w:numPr>
                <w:ins w:id="140" w:author="Eva Skýbová" w:date="2018-06-08T09:23:00Z"/>
              </w:numPr>
              <w:jc w:val="both"/>
            </w:pPr>
            <w:ins w:id="141"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28c</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pPr>
              <w:rPr>
                <w:ins w:id="142" w:author="Eva Skýbová" w:date="2018-06-08T09:23:00Z"/>
              </w:rPr>
            </w:pPr>
            <w:r>
              <w:t>Ovládání rizik a zajištění bezpečnosti prostředí</w:t>
            </w:r>
          </w:p>
          <w:p w:rsidR="00A2704D" w:rsidRPr="00C804FA" w:rsidRDefault="00A2704D" w:rsidP="00A1519A">
            <w:pPr>
              <w:numPr>
                <w:ins w:id="143" w:author="Eva Skýbová" w:date="2018-06-08T09:23:00Z"/>
              </w:numPr>
            </w:pPr>
            <w:ins w:id="144" w:author="Eva Skýbová" w:date="2018-06-08T09:23:00Z">
              <w:r w:rsidRPr="00D82E21">
                <w:rPr>
                  <w:color w:val="FF0000"/>
                  <w:sz w:val="16"/>
                  <w:szCs w:val="16"/>
                </w:rPr>
                <w:t>předmět společného základu</w:t>
              </w:r>
            </w:ins>
          </w:p>
        </w:tc>
        <w:tc>
          <w:tcPr>
            <w:tcW w:w="1260" w:type="dxa"/>
          </w:tcPr>
          <w:p w:rsidR="00A2704D" w:rsidRPr="001A60C7"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rPr>
                <w:ins w:id="145" w:author="Eva Skýbová" w:date="2018-06-08T09:23:00Z"/>
              </w:rPr>
            </w:pPr>
            <w:r w:rsidRPr="00C804FA">
              <w:t>Krizové řízení</w:t>
            </w:r>
          </w:p>
          <w:p w:rsidR="00A2704D" w:rsidRPr="00C804FA" w:rsidRDefault="00A2704D" w:rsidP="00A1519A">
            <w:pPr>
              <w:numPr>
                <w:ins w:id="146" w:author="Eva Skýbová" w:date="2018-06-08T09:23:00Z"/>
              </w:numPr>
              <w:jc w:val="both"/>
            </w:pPr>
            <w:ins w:id="147"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148" w:author="Eva Skýbová" w:date="2018-06-08T09:23:00Z"/>
              </w:rPr>
            </w:pPr>
            <w:r w:rsidRPr="00C804FA">
              <w:t>Environmentální bezpečnost</w:t>
            </w:r>
          </w:p>
          <w:p w:rsidR="00A2704D" w:rsidRPr="00C804FA" w:rsidRDefault="00A2704D" w:rsidP="00A1519A">
            <w:pPr>
              <w:numPr>
                <w:ins w:id="149" w:author="Eva Skýbová" w:date="2018-06-08T09:23:00Z"/>
              </w:numPr>
              <w:jc w:val="both"/>
            </w:pPr>
            <w:ins w:id="150"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pPr>
              <w:rPr>
                <w:ins w:id="151" w:author="Eva Skýbová" w:date="2018-06-08T09:23:00Z"/>
              </w:rPr>
            </w:pPr>
            <w:r w:rsidRPr="00C804FA">
              <w:t>Aplikovaná kybernetická bezpečnost</w:t>
            </w:r>
          </w:p>
          <w:p w:rsidR="00A2704D" w:rsidRPr="00C804FA" w:rsidRDefault="00A2704D" w:rsidP="00A1519A">
            <w:pPr>
              <w:numPr>
                <w:ins w:id="152" w:author="Eva Skýbová" w:date="2018-06-08T09:23:00Z"/>
              </w:numPr>
            </w:pPr>
            <w:ins w:id="153"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28p-28s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del w:id="154" w:author="Tučková Zuzana" w:date="2018-06-08T14:28:00Z">
              <w:r w:rsidRPr="00BA38F6" w:rsidDel="006F44FB">
                <w:delText>PZ</w:delText>
              </w:r>
            </w:del>
          </w:p>
        </w:tc>
      </w:tr>
      <w:tr w:rsidR="00A2704D" w:rsidRPr="00C804FA" w:rsidTr="00A1519A">
        <w:tc>
          <w:tcPr>
            <w:tcW w:w="3060" w:type="dxa"/>
          </w:tcPr>
          <w:p w:rsidR="00A2704D" w:rsidRDefault="00A2704D" w:rsidP="00A1519A">
            <w:pPr>
              <w:jc w:val="both"/>
              <w:rPr>
                <w:ins w:id="155" w:author="Eva Skýbová" w:date="2018-06-08T09:23:00Z"/>
              </w:rPr>
            </w:pPr>
            <w:r w:rsidRPr="00C804FA">
              <w:t>Nebezpečné látky a BOZP</w:t>
            </w:r>
          </w:p>
          <w:p w:rsidR="00A2704D" w:rsidRPr="00C804FA" w:rsidRDefault="00A2704D" w:rsidP="00A1519A">
            <w:pPr>
              <w:numPr>
                <w:ins w:id="156" w:author="Eva Skýbová" w:date="2018-06-08T09:23:00Z"/>
              </w:numPr>
              <w:jc w:val="both"/>
            </w:pPr>
            <w:ins w:id="157" w:author="Eva Skýbová" w:date="2018-06-08T09:23: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Pr="00C804FA" w:rsidRDefault="00A2704D" w:rsidP="00A1519A">
            <w:r w:rsidRPr="00C804FA">
              <w:t>Právní systém v oblasti bezpečnosti</w:t>
            </w:r>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158" w:author="Eva Skýbová" w:date="2018-06-08T09:24:00Z"/>
              </w:rPr>
            </w:pPr>
            <w:r>
              <w:lastRenderedPageBreak/>
              <w:t>Profilující povinně volitelný předmět</w:t>
            </w:r>
          </w:p>
          <w:p w:rsidR="00A2704D" w:rsidRPr="00C804FA" w:rsidRDefault="00A2704D" w:rsidP="00A1519A">
            <w:pPr>
              <w:numPr>
                <w:ins w:id="159" w:author="Eva Skýbová" w:date="2018-06-08T09:24:00Z"/>
              </w:numPr>
            </w:pPr>
            <w:ins w:id="160" w:author="Eva Skýbová" w:date="2018-06-08T09:24:00Z">
              <w:r w:rsidRPr="00D82E21">
                <w:rPr>
                  <w:color w:val="FF0000"/>
                  <w:sz w:val="16"/>
                  <w:szCs w:val="16"/>
                </w:rPr>
                <w:t>předmět společného základu</w:t>
              </w:r>
            </w:ins>
          </w:p>
        </w:tc>
        <w:tc>
          <w:tcPr>
            <w:tcW w:w="1260" w:type="dxa"/>
          </w:tcPr>
          <w:p w:rsidR="00A2704D" w:rsidRDefault="00A2704D" w:rsidP="00A1519A">
            <w:pPr>
              <w:jc w:val="center"/>
            </w:pP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rPr>
                <w:ins w:id="161" w:author="Eva Skýbová" w:date="2018-06-08T09:24:00Z"/>
              </w:rPr>
            </w:pPr>
            <w:r w:rsidRPr="00C804FA">
              <w:t>Diplomový seminář</w:t>
            </w:r>
          </w:p>
          <w:p w:rsidR="00A2704D" w:rsidRPr="00C804FA" w:rsidRDefault="00A2704D" w:rsidP="00A1519A">
            <w:pPr>
              <w:numPr>
                <w:ins w:id="162" w:author="Eva Skýbová" w:date="2018-06-08T09:24:00Z"/>
              </w:numPr>
              <w:jc w:val="both"/>
            </w:pPr>
            <w:ins w:id="163" w:author="Eva Skýbová" w:date="2018-06-08T09:24:00Z">
              <w:r w:rsidRPr="00D82E21">
                <w:rPr>
                  <w:color w:val="FF0000"/>
                  <w:sz w:val="16"/>
                  <w:szCs w:val="16"/>
                </w:rPr>
                <w:t>předmět společného základu</w:t>
              </w:r>
            </w:ins>
          </w:p>
        </w:tc>
        <w:tc>
          <w:tcPr>
            <w:tcW w:w="1260" w:type="dxa"/>
          </w:tcPr>
          <w:p w:rsidR="00A2704D" w:rsidRPr="00C260EA" w:rsidRDefault="00A2704D" w:rsidP="00A1519A">
            <w:pPr>
              <w:jc w:val="center"/>
            </w:pPr>
            <w:r>
              <w:t>14s</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pPr>
              <w:rPr>
                <w:ins w:id="164" w:author="Eva Skýbová" w:date="2018-06-08T09:35:00Z"/>
              </w:rPr>
            </w:pPr>
            <w:r w:rsidRPr="00BA38F6">
              <w:t>Aplikovaná ochrana obyvatelstva</w:t>
            </w:r>
          </w:p>
          <w:p w:rsidR="00A2704D" w:rsidRPr="00BA38F6" w:rsidRDefault="00A2704D" w:rsidP="00A1519A">
            <w:pPr>
              <w:numPr>
                <w:ins w:id="165" w:author="Eva Skýbová" w:date="2018-06-08T09:35:00Z"/>
              </w:numPr>
              <w:rPr>
                <w:b/>
              </w:rPr>
            </w:pPr>
            <w:ins w:id="166" w:author="Eva Skýbová" w:date="2018-06-08T09:35: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0B1F84" w:rsidRDefault="00A2704D" w:rsidP="00A1519A">
            <w:pPr>
              <w:jc w:val="center"/>
            </w:pPr>
            <w:r w:rsidRPr="000B1F84">
              <w:t>4</w:t>
            </w:r>
          </w:p>
        </w:tc>
        <w:tc>
          <w:tcPr>
            <w:tcW w:w="5400" w:type="dxa"/>
          </w:tcPr>
          <w:p w:rsidR="00A2704D" w:rsidRPr="008021A1" w:rsidRDefault="00A2704D" w:rsidP="00A1519A">
            <w:pPr>
              <w:jc w:val="both"/>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D705AD" w:rsidTr="00A1519A">
        <w:tc>
          <w:tcPr>
            <w:tcW w:w="3060" w:type="dxa"/>
          </w:tcPr>
          <w:p w:rsidR="00A2704D" w:rsidRDefault="00A2704D" w:rsidP="00A1519A">
            <w:pPr>
              <w:rPr>
                <w:ins w:id="167" w:author="Eva Skýbová" w:date="2018-06-08T09:35:00Z"/>
              </w:rPr>
            </w:pPr>
            <w:r w:rsidRPr="00C804FA">
              <w:t>Detekce, dekontaminace a sanace</w:t>
            </w:r>
          </w:p>
          <w:p w:rsidR="00A2704D" w:rsidRPr="00436975" w:rsidRDefault="00A2704D" w:rsidP="00A1519A">
            <w:pPr>
              <w:numPr>
                <w:ins w:id="168" w:author="Eva Skýbová" w:date="2018-06-08T09:35:00Z"/>
              </w:numPr>
              <w:rPr>
                <w:b/>
                <w:highlight w:val="cyan"/>
              </w:rPr>
            </w:pPr>
            <w:ins w:id="169" w:author="Eva Skýbová" w:date="2018-06-08T09:35:00Z">
              <w:r w:rsidRPr="00D82E21">
                <w:rPr>
                  <w:color w:val="339966"/>
                  <w:sz w:val="16"/>
                  <w:szCs w:val="16"/>
                </w:rPr>
                <w:t>předmět specializace</w:t>
              </w:r>
            </w:ins>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rsidRPr="000B1F84">
              <w:t>5</w:t>
            </w:r>
          </w:p>
        </w:tc>
        <w:tc>
          <w:tcPr>
            <w:tcW w:w="5400" w:type="dxa"/>
          </w:tcPr>
          <w:p w:rsidR="00A2704D" w:rsidRPr="008021A1" w:rsidRDefault="00A2704D" w:rsidP="00A1519A">
            <w:pPr>
              <w:jc w:val="both"/>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rsidRPr="00A27B05">
              <w:t>PZ</w:t>
            </w:r>
          </w:p>
        </w:tc>
      </w:tr>
      <w:tr w:rsidR="00A2704D" w:rsidRPr="00BA38F6" w:rsidTr="00A1519A">
        <w:tc>
          <w:tcPr>
            <w:tcW w:w="3060" w:type="dxa"/>
          </w:tcPr>
          <w:p w:rsidR="00A2704D" w:rsidRDefault="00A2704D" w:rsidP="00A1519A">
            <w:pPr>
              <w:rPr>
                <w:ins w:id="170" w:author="Eva Skýbová" w:date="2018-06-08T09:35:00Z"/>
              </w:rPr>
            </w:pPr>
            <w:r>
              <w:t>Nové hrozby CBRN*</w:t>
            </w:r>
          </w:p>
          <w:p w:rsidR="00A2704D" w:rsidRPr="00276912" w:rsidRDefault="00A2704D" w:rsidP="00A1519A">
            <w:pPr>
              <w:numPr>
                <w:ins w:id="171" w:author="Eva Skýbová" w:date="2018-06-08T09:35:00Z"/>
              </w:numPr>
            </w:pPr>
            <w:ins w:id="172" w:author="Eva Skýbová" w:date="2018-06-08T09:35: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E234DE" w:rsidTr="00A1519A">
        <w:tc>
          <w:tcPr>
            <w:tcW w:w="3060" w:type="dxa"/>
          </w:tcPr>
          <w:p w:rsidR="00A2704D" w:rsidRDefault="00A2704D" w:rsidP="00A1519A">
            <w:pPr>
              <w:rPr>
                <w:ins w:id="173" w:author="Eva Skýbová" w:date="2018-06-08T09:35:00Z"/>
              </w:rPr>
            </w:pPr>
            <w:r>
              <w:t>New threats of CBRN*</w:t>
            </w:r>
          </w:p>
          <w:p w:rsidR="00A2704D" w:rsidRDefault="00A2704D" w:rsidP="00A1519A">
            <w:pPr>
              <w:numPr>
                <w:ins w:id="174" w:author="Eva Skýbová" w:date="2018-06-08T09:35:00Z"/>
              </w:numPr>
            </w:pPr>
            <w:ins w:id="175" w:author="Eva Skýbová" w:date="2018-06-08T09:35: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del w:id="176" w:author="Eva Skýbová" w:date="2018-06-08T09:36:00Z">
              <w:r w:rsidDel="0020341C">
                <w:delText>4</w:delText>
              </w:r>
            </w:del>
            <w:ins w:id="177" w:author="Eva Skýbová" w:date="2018-06-08T09:36:00Z">
              <w:r>
                <w:t>6</w:t>
              </w:r>
            </w:ins>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E234DE" w:rsidTr="00A1519A">
        <w:tc>
          <w:tcPr>
            <w:tcW w:w="3060" w:type="dxa"/>
          </w:tcPr>
          <w:p w:rsidR="00A2704D" w:rsidRDefault="00A2704D" w:rsidP="00A1519A">
            <w:pPr>
              <w:rPr>
                <w:ins w:id="178" w:author="Eva Skýbová" w:date="2018-06-08T09:35:00Z"/>
              </w:rPr>
            </w:pPr>
            <w:r w:rsidRPr="00276912">
              <w:t>Počítačové systémy řízení v ochraně obyvatelstva</w:t>
            </w:r>
          </w:p>
          <w:p w:rsidR="00A2704D" w:rsidRPr="00BA38F6" w:rsidRDefault="00A2704D" w:rsidP="00A1519A">
            <w:pPr>
              <w:numPr>
                <w:ins w:id="179" w:author="Eva Skýbová" w:date="2018-06-08T09:35:00Z"/>
              </w:numPr>
            </w:pPr>
            <w:ins w:id="180" w:author="Eva Skýbová" w:date="2018-06-08T09:35:00Z">
              <w:r w:rsidRPr="00D82E21">
                <w:rPr>
                  <w:color w:val="339966"/>
                  <w:sz w:val="16"/>
                  <w:szCs w:val="16"/>
                </w:rPr>
                <w:t>předmět specializace</w:t>
              </w:r>
            </w:ins>
          </w:p>
        </w:tc>
        <w:tc>
          <w:tcPr>
            <w:tcW w:w="1260" w:type="dxa"/>
          </w:tcPr>
          <w:p w:rsidR="00A2704D" w:rsidRPr="00BA38F6" w:rsidRDefault="00A2704D" w:rsidP="00A1519A">
            <w:pPr>
              <w:jc w:val="center"/>
            </w:pPr>
            <w:r>
              <w:t>14p-32s</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0B1F84" w:rsidRDefault="00A2704D" w:rsidP="00A1519A">
            <w:pPr>
              <w:jc w:val="center"/>
            </w:pPr>
            <w:r>
              <w:t>6</w:t>
            </w:r>
          </w:p>
        </w:tc>
        <w:tc>
          <w:tcPr>
            <w:tcW w:w="5400" w:type="dxa"/>
          </w:tcPr>
          <w:p w:rsidR="00A2704D" w:rsidRPr="008021A1" w:rsidRDefault="00A2704D" w:rsidP="00A1519A">
            <w:pPr>
              <w:rPr>
                <w:b/>
              </w:rPr>
            </w:pPr>
            <w:r w:rsidRPr="008021A1">
              <w:rPr>
                <w:b/>
              </w:rPr>
              <w:t xml:space="preserve">Ing. </w:t>
            </w:r>
            <w:smartTag w:uri="urn:schemas-microsoft-com:office:smarttags" w:element="PersonName">
              <w:smartTagPr>
                <w:attr w:name="ProductID" w:val="Jakub Rak"/>
              </w:smartTagPr>
              <w:r w:rsidRPr="008021A1">
                <w:rPr>
                  <w:b/>
                </w:rPr>
                <w:t>Jakub Rak</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t>PZ</w:t>
            </w:r>
          </w:p>
        </w:tc>
      </w:tr>
      <w:tr w:rsidR="00A2704D" w:rsidRPr="00E47519" w:rsidTr="00A1519A">
        <w:tc>
          <w:tcPr>
            <w:tcW w:w="3060" w:type="dxa"/>
          </w:tcPr>
          <w:p w:rsidR="00A2704D" w:rsidRDefault="00A2704D" w:rsidP="00A1519A">
            <w:pPr>
              <w:rPr>
                <w:ins w:id="181" w:author="Eva Skýbová" w:date="2018-06-08T09:36:00Z"/>
              </w:rPr>
            </w:pPr>
            <w:r w:rsidRPr="00C804FA">
              <w:t>Individuální a kolektivní ochrana</w:t>
            </w:r>
          </w:p>
          <w:p w:rsidR="00A2704D" w:rsidRPr="00B40A5C" w:rsidRDefault="00A2704D" w:rsidP="00A1519A">
            <w:pPr>
              <w:numPr>
                <w:ins w:id="182" w:author="Eva Skýbová" w:date="2018-06-08T09:36:00Z"/>
              </w:numPr>
              <w:rPr>
                <w:color w:val="FF0000"/>
              </w:rPr>
            </w:pPr>
            <w:ins w:id="183" w:author="Eva Skýbová" w:date="2018-06-08T09:36:00Z">
              <w:r w:rsidRPr="00D82E21">
                <w:rPr>
                  <w:color w:val="339966"/>
                  <w:sz w:val="16"/>
                  <w:szCs w:val="16"/>
                </w:rPr>
                <w:t>předmět specializace</w:t>
              </w:r>
            </w:ins>
            <w:r w:rsidRPr="00BA38F6">
              <w:t xml:space="preserve"> </w:t>
            </w:r>
          </w:p>
        </w:tc>
        <w:tc>
          <w:tcPr>
            <w:tcW w:w="1260" w:type="dxa"/>
          </w:tcPr>
          <w:p w:rsidR="00A2704D" w:rsidRPr="00BA38F6" w:rsidRDefault="00A2704D" w:rsidP="00A1519A">
            <w:pPr>
              <w:jc w:val="center"/>
            </w:pPr>
            <w:r>
              <w:t>14p-14s</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0B1F84" w:rsidRDefault="00A2704D" w:rsidP="00A1519A">
            <w:pPr>
              <w:jc w:val="center"/>
            </w:pPr>
            <w:r>
              <w:t>3</w:t>
            </w:r>
          </w:p>
        </w:tc>
        <w:tc>
          <w:tcPr>
            <w:tcW w:w="5400" w:type="dxa"/>
          </w:tcPr>
          <w:p w:rsidR="00A2704D" w:rsidRPr="00B40A5C" w:rsidRDefault="00A2704D" w:rsidP="00A1519A">
            <w:pPr>
              <w:rPr>
                <w:color w:val="FF0000"/>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rsidRPr="00A27B05">
              <w:t>PZ</w:t>
            </w:r>
          </w:p>
        </w:tc>
      </w:tr>
      <w:tr w:rsidR="00A2704D" w:rsidRPr="00E47519" w:rsidTr="00A1519A">
        <w:tc>
          <w:tcPr>
            <w:tcW w:w="3060" w:type="dxa"/>
          </w:tcPr>
          <w:p w:rsidR="00A2704D" w:rsidRDefault="00A2704D" w:rsidP="00A1519A">
            <w:pPr>
              <w:rPr>
                <w:ins w:id="184" w:author="Eva Skýbová" w:date="2018-06-08T09:36:00Z"/>
              </w:rPr>
            </w:pPr>
            <w:r>
              <w:t>Povinně volitelný předmět 1</w:t>
            </w:r>
          </w:p>
          <w:p w:rsidR="00A2704D" w:rsidRPr="003E263F" w:rsidRDefault="00A2704D" w:rsidP="00A1519A">
            <w:pPr>
              <w:numPr>
                <w:ins w:id="185" w:author="Eva Skýbová" w:date="2018-06-08T09:36:00Z"/>
              </w:numPr>
            </w:pPr>
            <w:ins w:id="186" w:author="Eva Skýbová" w:date="2018-06-08T09:36:00Z">
              <w:r w:rsidRPr="00D82E21">
                <w:rPr>
                  <w:color w:val="339966"/>
                  <w:sz w:val="16"/>
                  <w:szCs w:val="16"/>
                </w:rPr>
                <w:t>předmět specializace</w:t>
              </w:r>
            </w:ins>
          </w:p>
        </w:tc>
        <w:tc>
          <w:tcPr>
            <w:tcW w:w="1260" w:type="dxa"/>
          </w:tcPr>
          <w:p w:rsidR="00A2704D" w:rsidRPr="00BA38F6" w:rsidRDefault="00A2704D" w:rsidP="00A1519A">
            <w:pPr>
              <w:jc w:val="center"/>
            </w:pP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rPr>
                <w:ins w:id="187" w:author="Eva Skýbová" w:date="2018-06-08T09:24:00Z"/>
              </w:rPr>
            </w:pPr>
            <w:r w:rsidRPr="00C804FA">
              <w:t>Projektová činnost</w:t>
            </w:r>
          </w:p>
          <w:p w:rsidR="00A2704D" w:rsidRPr="00C804FA" w:rsidRDefault="00A2704D" w:rsidP="00A1519A">
            <w:pPr>
              <w:numPr>
                <w:ins w:id="188" w:author="Eva Skýbová" w:date="2018-06-08T09:24:00Z"/>
              </w:numPr>
              <w:jc w:val="both"/>
            </w:pPr>
            <w:ins w:id="189" w:author="Eva Skýbová" w:date="2018-06-08T09:24:00Z">
              <w:r w:rsidRPr="00D82E21">
                <w:rPr>
                  <w:color w:val="FF0000"/>
                  <w:sz w:val="16"/>
                  <w:szCs w:val="16"/>
                </w:rPr>
                <w:t>předmět společného základu</w:t>
              </w:r>
            </w:ins>
          </w:p>
        </w:tc>
        <w:tc>
          <w:tcPr>
            <w:tcW w:w="1260" w:type="dxa"/>
          </w:tcPr>
          <w:p w:rsidR="00A2704D" w:rsidRPr="00BA38F6" w:rsidRDefault="00A2704D" w:rsidP="00A1519A">
            <w:pPr>
              <w:jc w:val="center"/>
            </w:pPr>
            <w:r>
              <w:t>10p-20c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190" w:author="Eva Skýbová" w:date="2018-06-08T09:24:00Z"/>
              </w:rPr>
            </w:pPr>
            <w:r w:rsidRPr="00BA38F6">
              <w:t>Podnikání II</w:t>
            </w:r>
          </w:p>
          <w:p w:rsidR="00A2704D" w:rsidRPr="00BA38F6" w:rsidRDefault="00A2704D" w:rsidP="00A1519A">
            <w:pPr>
              <w:numPr>
                <w:ins w:id="191" w:author="Eva Skýbová" w:date="2018-06-08T09:24:00Z"/>
              </w:numPr>
              <w:jc w:val="both"/>
            </w:pPr>
            <w:ins w:id="192" w:author="Eva Skýbová" w:date="2018-06-08T09:24:00Z">
              <w:r w:rsidRPr="00D82E21">
                <w:rPr>
                  <w:color w:val="FF0000"/>
                  <w:sz w:val="16"/>
                  <w:szCs w:val="16"/>
                </w:rPr>
                <w:t>předmět společného základu</w:t>
              </w:r>
            </w:ins>
          </w:p>
        </w:tc>
        <w:tc>
          <w:tcPr>
            <w:tcW w:w="1260" w:type="dxa"/>
          </w:tcPr>
          <w:p w:rsidR="00A2704D" w:rsidRPr="00BA38F6" w:rsidRDefault="00A2704D" w:rsidP="00A1519A">
            <w:pPr>
              <w:jc w:val="center"/>
            </w:pPr>
            <w:r>
              <w:t>10p-20s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193" w:author="Eva Skýbová" w:date="2018-06-08T09:24:00Z"/>
              </w:rPr>
            </w:pPr>
            <w:r w:rsidRPr="00BA38F6">
              <w:t>Odborná praxe</w:t>
            </w:r>
          </w:p>
          <w:p w:rsidR="00A2704D" w:rsidRPr="00BA38F6" w:rsidRDefault="00A2704D" w:rsidP="00A1519A">
            <w:pPr>
              <w:numPr>
                <w:ins w:id="194" w:author="Eva Skýbová" w:date="2018-06-08T09:24:00Z"/>
              </w:numPr>
              <w:jc w:val="both"/>
            </w:pPr>
            <w:ins w:id="195" w:author="Eva Skýbová" w:date="2018-06-08T09:24:00Z">
              <w:r w:rsidRPr="00D82E21">
                <w:rPr>
                  <w:color w:val="FF0000"/>
                  <w:sz w:val="16"/>
                  <w:szCs w:val="16"/>
                </w:rPr>
                <w:t>předmět společného základu</w:t>
              </w:r>
            </w:ins>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196" w:author="Eva Skýbová" w:date="2018-06-08T09:36:00Z"/>
              </w:rPr>
            </w:pPr>
            <w:r>
              <w:t>Diplomová práce</w:t>
            </w:r>
          </w:p>
          <w:p w:rsidR="00A2704D" w:rsidRPr="00BA38F6" w:rsidRDefault="00A2704D" w:rsidP="00A1519A">
            <w:pPr>
              <w:numPr>
                <w:ins w:id="197" w:author="Eva Skýbová" w:date="2018-06-08T09:36:00Z"/>
              </w:numPr>
              <w:jc w:val="both"/>
            </w:pPr>
            <w:ins w:id="198" w:author="Eva Skýbová" w:date="2018-06-08T09:24:00Z">
              <w:r w:rsidRPr="00D82E21">
                <w:rPr>
                  <w:color w:val="FF0000"/>
                  <w:sz w:val="16"/>
                  <w:szCs w:val="16"/>
                </w:rPr>
                <w:t>předmět společného základu</w:t>
              </w:r>
            </w:ins>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r>
              <w:t>* Předmět je nabízen v české i anglické verzi, student si volí verzi dle svého uvážení.</w:t>
            </w: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pPr>
              <w:rPr>
                <w:ins w:id="199" w:author="Eva Skýbová" w:date="2018-06-08T09:24:00Z"/>
              </w:rPr>
            </w:pPr>
            <w:r w:rsidRPr="00C804FA">
              <w:t>Rozhodování za nejistot a neurčitostí</w:t>
            </w:r>
            <w:ins w:id="200" w:author="Eva Skýbová" w:date="2018-06-08T09:24:00Z">
              <w:r>
                <w:t>¨</w:t>
              </w:r>
            </w:ins>
          </w:p>
          <w:p w:rsidR="00A2704D" w:rsidRPr="00C804FA" w:rsidRDefault="00A2704D" w:rsidP="00A1519A">
            <w:pPr>
              <w:numPr>
                <w:ins w:id="201" w:author="Eva Skýbová" w:date="2018-06-08T09:24:00Z"/>
              </w:numPr>
            </w:pPr>
            <w:ins w:id="202" w:author="Eva Skýbová" w:date="2018-06-08T09:24:00Z">
              <w:r w:rsidRPr="00D82E21">
                <w:rPr>
                  <w:color w:val="FF0000"/>
                  <w:sz w:val="16"/>
                  <w:szCs w:val="16"/>
                </w:rPr>
                <w:t>předmět společného základu</w:t>
              </w:r>
            </w:ins>
          </w:p>
        </w:tc>
        <w:tc>
          <w:tcPr>
            <w:tcW w:w="1260" w:type="dxa"/>
          </w:tcPr>
          <w:p w:rsidR="00A2704D" w:rsidRPr="00C804FA" w:rsidRDefault="00A2704D" w:rsidP="00A1519A">
            <w:pPr>
              <w:jc w:val="center"/>
            </w:pPr>
            <w:r>
              <w:t>14p-14c-14s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203" w:author="Eva Skýbová" w:date="2018-06-08T09:24:00Z"/>
              </w:rPr>
            </w:pPr>
            <w:r w:rsidRPr="00C804FA">
              <w:t xml:space="preserve">Řízení procesů </w:t>
            </w:r>
          </w:p>
          <w:p w:rsidR="00A2704D" w:rsidRPr="00C804FA" w:rsidRDefault="00A2704D" w:rsidP="00A1519A">
            <w:pPr>
              <w:numPr>
                <w:ins w:id="204" w:author="Eva Skýbová" w:date="2018-06-08T09:24:00Z"/>
              </w:numPr>
            </w:pPr>
            <w:ins w:id="205" w:author="Eva Skýbová" w:date="2018-06-08T09:24:00Z">
              <w:r w:rsidRPr="00D82E21">
                <w:rPr>
                  <w:color w:val="FF0000"/>
                  <w:sz w:val="16"/>
                  <w:szCs w:val="16"/>
                </w:rPr>
                <w:t>předmět společného základu</w:t>
              </w:r>
            </w:ins>
          </w:p>
        </w:tc>
        <w:tc>
          <w:tcPr>
            <w:tcW w:w="1260" w:type="dxa"/>
          </w:tcPr>
          <w:p w:rsidR="00A2704D" w:rsidRPr="00C804FA"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206" w:author="Eva Skýbová" w:date="2018-06-08T09:24:00Z"/>
              </w:rPr>
            </w:pPr>
            <w:r w:rsidRPr="00C804FA">
              <w:t>Ekologické přístupy k materiálům a technologiím</w:t>
            </w:r>
          </w:p>
          <w:p w:rsidR="00A2704D" w:rsidRPr="00BA38F6" w:rsidRDefault="00A2704D" w:rsidP="00A1519A">
            <w:pPr>
              <w:numPr>
                <w:ins w:id="207" w:author="Eva Skýbová" w:date="2018-06-08T09:24:00Z"/>
              </w:numPr>
            </w:pPr>
            <w:ins w:id="208" w:author="Eva Skýbová" w:date="2018-06-08T09:24:00Z">
              <w:r w:rsidRPr="00D82E21">
                <w:rPr>
                  <w:color w:val="FF0000"/>
                  <w:sz w:val="16"/>
                  <w:szCs w:val="16"/>
                </w:rPr>
                <w:t>předmět společného základu</w:t>
              </w:r>
            </w:ins>
          </w:p>
        </w:tc>
        <w:tc>
          <w:tcPr>
            <w:tcW w:w="1260" w:type="dxa"/>
          </w:tcPr>
          <w:p w:rsidR="00A2704D" w:rsidRPr="00BA38F6"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209" w:author="Eva Skýbová" w:date="2018-06-08T09:24:00Z"/>
              </w:rPr>
            </w:pPr>
            <w:r w:rsidRPr="007E2215">
              <w:lastRenderedPageBreak/>
              <w:t>Ochrana před terorismem a organizovaným zločinem</w:t>
            </w:r>
          </w:p>
          <w:p w:rsidR="00A2704D" w:rsidRPr="007E2215" w:rsidRDefault="00A2704D" w:rsidP="00A1519A">
            <w:pPr>
              <w:numPr>
                <w:ins w:id="210" w:author="Eva Skýbová" w:date="2018-06-08T09:24:00Z"/>
              </w:numPr>
            </w:pPr>
            <w:ins w:id="211" w:author="Eva Skýbová" w:date="2018-06-08T09:24:00Z">
              <w:r w:rsidRPr="00D82E21">
                <w:rPr>
                  <w:color w:val="FF0000"/>
                  <w:sz w:val="16"/>
                  <w:szCs w:val="16"/>
                </w:rPr>
                <w:t>předmět společného základu</w:t>
              </w:r>
            </w:ins>
          </w:p>
        </w:tc>
        <w:tc>
          <w:tcPr>
            <w:tcW w:w="1260" w:type="dxa"/>
          </w:tcPr>
          <w:p w:rsidR="00A2704D" w:rsidRPr="007E2215"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pPr>
              <w:rPr>
                <w:ins w:id="212" w:author="Eva Skýbová" w:date="2018-06-08T09:36:00Z"/>
              </w:rPr>
            </w:pPr>
            <w:r w:rsidRPr="00BA38F6">
              <w:t>Po</w:t>
            </w:r>
            <w:r>
              <w:t>travinová bezpečnost a </w:t>
            </w:r>
            <w:r w:rsidRPr="00BA38F6">
              <w:t>nouzové zásobování</w:t>
            </w:r>
          </w:p>
          <w:p w:rsidR="00A2704D" w:rsidRPr="00BA38F6" w:rsidRDefault="00A2704D" w:rsidP="00A1519A">
            <w:pPr>
              <w:numPr>
                <w:ins w:id="213" w:author="Eva Skýbová" w:date="2018-06-08T09:36:00Z"/>
              </w:numPr>
            </w:pPr>
            <w:ins w:id="214" w:author="Eva Skýbová" w:date="2018-06-08T09:36: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p w:rsidR="00A2704D" w:rsidRPr="00A27B05" w:rsidRDefault="00A2704D" w:rsidP="00A1519A">
            <w:pPr>
              <w:jc w:val="center"/>
            </w:pPr>
          </w:p>
        </w:tc>
        <w:tc>
          <w:tcPr>
            <w:tcW w:w="1260" w:type="dxa"/>
          </w:tcPr>
          <w:p w:rsidR="00A2704D" w:rsidRPr="001E3638" w:rsidRDefault="00A2704D" w:rsidP="00A1519A">
            <w:pPr>
              <w:jc w:val="center"/>
            </w:pPr>
            <w:r w:rsidRPr="001E3638">
              <w:t>4</w:t>
            </w:r>
          </w:p>
        </w:tc>
        <w:tc>
          <w:tcPr>
            <w:tcW w:w="5400" w:type="dxa"/>
          </w:tcPr>
          <w:p w:rsidR="00A2704D" w:rsidRPr="008021A1" w:rsidRDefault="00A2704D" w:rsidP="00A1519A">
            <w:pPr>
              <w:rPr>
                <w:b/>
              </w:rPr>
            </w:pPr>
            <w:smartTag w:uri="urn:schemas-microsoft-com:office:smarttags" w:element="PersonName">
              <w:r w:rsidRPr="008021A1">
                <w:rPr>
                  <w:b/>
                </w:rPr>
                <w:t xml:space="preserve">doc. Ing. </w:t>
              </w:r>
              <w:smartTag w:uri="urn:schemas-microsoft-com:office:smarttags" w:element="PersonName">
                <w:smartTagPr>
                  <w:attr w:name="ProductID" w:val="Pavel Valášek"/>
                </w:smartTagPr>
                <w:r w:rsidRPr="008021A1">
                  <w:rPr>
                    <w:b/>
                  </w:rPr>
                  <w:t>Pavel Valášek</w:t>
                </w:r>
              </w:smartTag>
              <w:r w:rsidRPr="008021A1">
                <w:rPr>
                  <w:b/>
                </w:rPr>
                <w:t>, CSc.</w:t>
              </w:r>
            </w:smartTag>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pPr>
              <w:rPr>
                <w:ins w:id="215" w:author="Eva Skýbová" w:date="2018-06-08T09:36:00Z"/>
              </w:rPr>
            </w:pPr>
            <w:r w:rsidRPr="00C804FA">
              <w:t>Strategické dokumenty a ochrana obyvatelstva</w:t>
            </w:r>
          </w:p>
          <w:p w:rsidR="00A2704D" w:rsidRPr="00BA38F6" w:rsidRDefault="00A2704D" w:rsidP="00A1519A">
            <w:pPr>
              <w:numPr>
                <w:ins w:id="216" w:author="Eva Skýbová" w:date="2018-06-08T09:36:00Z"/>
              </w:numPr>
            </w:pPr>
            <w:ins w:id="217" w:author="Eva Skýbová" w:date="2018-06-08T09:36:00Z">
              <w:r w:rsidRPr="00D82E21">
                <w:rPr>
                  <w:color w:val="339966"/>
                  <w:sz w:val="16"/>
                  <w:szCs w:val="16"/>
                </w:rPr>
                <w:t>předmět specializace</w:t>
              </w:r>
            </w:ins>
          </w:p>
        </w:tc>
        <w:tc>
          <w:tcPr>
            <w:tcW w:w="1260" w:type="dxa"/>
          </w:tcPr>
          <w:p w:rsidR="00A2704D" w:rsidRPr="00BA38F6" w:rsidRDefault="00A2704D" w:rsidP="00A1519A">
            <w:pPr>
              <w:jc w:val="center"/>
            </w:pPr>
            <w:r>
              <w:t>14p-24c</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1E3638" w:rsidRDefault="00A2704D" w:rsidP="00A1519A">
            <w:pPr>
              <w:jc w:val="center"/>
            </w:pPr>
            <w:r w:rsidRPr="001E3638">
              <w:t>4</w:t>
            </w:r>
          </w:p>
        </w:tc>
        <w:tc>
          <w:tcPr>
            <w:tcW w:w="5400" w:type="dxa"/>
          </w:tcPr>
          <w:p w:rsidR="00A2704D" w:rsidRPr="008021A1" w:rsidRDefault="00A2704D" w:rsidP="00A1519A">
            <w:pPr>
              <w:rPr>
                <w:b/>
              </w:rPr>
            </w:pPr>
            <w:r w:rsidRPr="008021A1">
              <w:rPr>
                <w:b/>
              </w:rPr>
              <w:t>doc. RSDr. Václav Lošek,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8967DD" w:rsidRDefault="00A2704D" w:rsidP="00A1519A">
            <w:pPr>
              <w:jc w:val="both"/>
              <w:rPr>
                <w:color w:val="FF0000"/>
              </w:rP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Del="0047067F" w:rsidRDefault="00A2704D" w:rsidP="00A1519A">
      <w:pPr>
        <w:rPr>
          <w:del w:id="218" w:author="Eva Skýbová" w:date="2018-06-08T12:23:00Z"/>
        </w:rPr>
      </w:pPr>
      <w:ins w:id="219" w:author="Eva Skýbová" w:date="2018-06-08T12:23:00Z">
        <w:r>
          <w:br w:type="page"/>
        </w:r>
      </w:ins>
    </w:p>
    <w:p w:rsidR="00A2704D" w:rsidDel="0047067F" w:rsidRDefault="00A2704D" w:rsidP="00A1519A">
      <w:pPr>
        <w:rPr>
          <w:del w:id="220" w:author="Eva Skýbová" w:date="2018-06-08T12:23:00Z"/>
        </w:rPr>
      </w:pPr>
    </w:p>
    <w:p w:rsidR="00A2704D" w:rsidDel="0047067F" w:rsidRDefault="00A2704D" w:rsidP="00A1519A">
      <w:pPr>
        <w:rPr>
          <w:del w:id="221" w:author="Eva Skýbová" w:date="2018-06-08T12:23:00Z"/>
        </w:rPr>
      </w:pPr>
    </w:p>
    <w:p w:rsidR="00A2704D" w:rsidRDefault="00A2704D" w:rsidP="00A1519A"/>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2648C8">
        <w:trPr>
          <w:trHeight w:val="212"/>
        </w:trPr>
        <w:tc>
          <w:tcPr>
            <w:tcW w:w="14580" w:type="dxa"/>
            <w:gridSpan w:val="7"/>
            <w:shd w:val="clear" w:color="auto" w:fill="99CCFF"/>
          </w:tcPr>
          <w:p w:rsidR="00A2704D" w:rsidRPr="002648C8" w:rsidRDefault="00A2704D" w:rsidP="002648C8">
            <w:pPr>
              <w:rPr>
                <w:b/>
                <w:sz w:val="28"/>
                <w:szCs w:val="28"/>
              </w:rPr>
            </w:pPr>
            <w:r w:rsidRPr="002648C8">
              <w:rPr>
                <w:b/>
                <w:sz w:val="28"/>
                <w:szCs w:val="28"/>
              </w:rPr>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Bezpečnost logistických systémů – prezenční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pPr>
              <w:rPr>
                <w:ins w:id="222" w:author="Eva Skýbová" w:date="2018-06-08T09:24:00Z"/>
              </w:rPr>
            </w:pPr>
            <w:r w:rsidRPr="00C804FA">
              <w:t>Metody hodnocení rizik</w:t>
            </w:r>
          </w:p>
          <w:p w:rsidR="00A2704D" w:rsidRPr="00436975" w:rsidRDefault="00A2704D" w:rsidP="00A1519A">
            <w:pPr>
              <w:numPr>
                <w:ins w:id="223" w:author="Eva Skýbová" w:date="2018-06-08T09:24:00Z"/>
              </w:numPr>
              <w:rPr>
                <w:highlight w:val="cyan"/>
              </w:rPr>
            </w:pPr>
            <w:ins w:id="224" w:author="Eva Skýbová" w:date="2018-06-08T09:24: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pPr>
              <w:rPr>
                <w:ins w:id="225" w:author="Eva Skýbová" w:date="2018-06-08T09:24:00Z"/>
              </w:rPr>
            </w:pPr>
            <w:r w:rsidRPr="00BA38F6">
              <w:t>Odborný anglický jazyk I</w:t>
            </w:r>
          </w:p>
          <w:p w:rsidR="00A2704D" w:rsidRPr="00BA38F6" w:rsidRDefault="00A2704D" w:rsidP="00A1519A">
            <w:pPr>
              <w:numPr>
                <w:ins w:id="226" w:author="Eva Skýbová" w:date="2018-06-08T09:24:00Z"/>
              </w:numPr>
            </w:pPr>
            <w:ins w:id="227" w:author="Eva Skýbová" w:date="2018-06-08T09:24:00Z">
              <w:r w:rsidRPr="00D82E21">
                <w:rPr>
                  <w:color w:val="FF0000"/>
                  <w:sz w:val="16"/>
                  <w:szCs w:val="16"/>
                </w:rPr>
                <w:t>předmět společného základu</w:t>
              </w:r>
            </w:ins>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228" w:author="Eva Skýbová" w:date="2018-06-08T09:24:00Z"/>
              </w:rPr>
            </w:pPr>
            <w:r w:rsidRPr="00C804FA">
              <w:t>Informační a komunikační technologie v krizovém řízení</w:t>
            </w:r>
          </w:p>
          <w:p w:rsidR="00A2704D" w:rsidRPr="00C804FA" w:rsidRDefault="00A2704D" w:rsidP="00A1519A">
            <w:pPr>
              <w:numPr>
                <w:ins w:id="229" w:author="Eva Skýbová" w:date="2018-06-08T09:24:00Z"/>
              </w:numPr>
            </w:pPr>
            <w:ins w:id="230" w:author="Eva Skýbová" w:date="2018-06-08T09:24: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del w:id="231" w:author="Tučková Zuzana" w:date="2018-06-08T14:28:00Z">
              <w:r w:rsidRPr="00BA38F6" w:rsidDel="006F44FB">
                <w:delText>PZ</w:delText>
              </w:r>
            </w:del>
          </w:p>
        </w:tc>
      </w:tr>
      <w:tr w:rsidR="00A2704D" w:rsidRPr="003A13CA" w:rsidTr="00A1519A">
        <w:tc>
          <w:tcPr>
            <w:tcW w:w="3060" w:type="dxa"/>
          </w:tcPr>
          <w:p w:rsidR="00A2704D" w:rsidRDefault="00A2704D" w:rsidP="00A1519A">
            <w:pPr>
              <w:rPr>
                <w:ins w:id="232" w:author="Eva Skýbová" w:date="2018-06-08T09:25:00Z"/>
              </w:rPr>
            </w:pPr>
            <w:r>
              <w:t>Krizové a havarijní plánování</w:t>
            </w:r>
            <w:r w:rsidRPr="00C804FA">
              <w:t xml:space="preserve"> </w:t>
            </w:r>
          </w:p>
          <w:p w:rsidR="00A2704D" w:rsidRPr="00C804FA" w:rsidRDefault="00A2704D" w:rsidP="00A1519A">
            <w:pPr>
              <w:numPr>
                <w:ins w:id="233" w:author="Eva Skýbová" w:date="2018-06-08T09:25:00Z"/>
              </w:numPr>
            </w:pPr>
            <w:ins w:id="234" w:author="Eva Skýbová" w:date="2018-06-08T09:25:00Z">
              <w:r w:rsidRPr="00D82E21">
                <w:rPr>
                  <w:color w:val="FF0000"/>
                  <w:sz w:val="16"/>
                  <w:szCs w:val="16"/>
                </w:rPr>
                <w:t>předmět společného základu</w:t>
              </w:r>
            </w:ins>
          </w:p>
        </w:tc>
        <w:tc>
          <w:tcPr>
            <w:tcW w:w="1260" w:type="dxa"/>
          </w:tcPr>
          <w:p w:rsidR="00A2704D" w:rsidRPr="00BA38F6" w:rsidRDefault="00A2704D" w:rsidP="00A1519A">
            <w:pPr>
              <w:jc w:val="center"/>
            </w:pPr>
            <w:r>
              <w:t>14p-28s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pPr>
              <w:rPr>
                <w:ins w:id="235" w:author="Eva Skýbová" w:date="2018-06-08T09:25:00Z"/>
              </w:rPr>
            </w:pPr>
            <w:r w:rsidRPr="00BA38F6">
              <w:t>Aplikovaná m</w:t>
            </w:r>
            <w:r>
              <w:t>atematika v procesu hodnocení a </w:t>
            </w:r>
            <w:r w:rsidRPr="00BA38F6">
              <w:t>ovládání rizik</w:t>
            </w:r>
          </w:p>
          <w:p w:rsidR="00A2704D" w:rsidRPr="00BA38F6" w:rsidRDefault="00A2704D" w:rsidP="00A1519A">
            <w:pPr>
              <w:numPr>
                <w:ins w:id="236" w:author="Eva Skýbová" w:date="2018-06-08T09:25:00Z"/>
              </w:numPr>
            </w:pPr>
            <w:ins w:id="237" w:author="Eva Skýbová" w:date="2018-06-08T09:25:00Z">
              <w:r w:rsidRPr="00D82E21">
                <w:rPr>
                  <w:color w:val="FF0000"/>
                  <w:sz w:val="16"/>
                  <w:szCs w:val="16"/>
                </w:rPr>
                <w:t>předmět společného základu</w:t>
              </w:r>
            </w:ins>
          </w:p>
        </w:tc>
        <w:tc>
          <w:tcPr>
            <w:tcW w:w="1260" w:type="dxa"/>
          </w:tcPr>
          <w:p w:rsidR="00A2704D" w:rsidRPr="00BA38F6" w:rsidRDefault="00A2704D" w:rsidP="00A1519A">
            <w:pPr>
              <w:jc w:val="center"/>
            </w:pPr>
            <w:r>
              <w:t>14p-28s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del w:id="238" w:author="Tučková Zuzana" w:date="2018-06-08T14:28:00Z">
              <w:r w:rsidRPr="00C804FA" w:rsidDel="006F44FB">
                <w:delText>ZT</w:delText>
              </w:r>
            </w:del>
          </w:p>
        </w:tc>
      </w:tr>
      <w:tr w:rsidR="00A2704D" w:rsidRPr="004C7A66" w:rsidTr="00A1519A">
        <w:tc>
          <w:tcPr>
            <w:tcW w:w="3060" w:type="dxa"/>
          </w:tcPr>
          <w:p w:rsidR="00A2704D" w:rsidRDefault="00A2704D" w:rsidP="00A1519A">
            <w:pPr>
              <w:rPr>
                <w:ins w:id="239" w:author="Eva Skýbová" w:date="2018-06-08T09:25:00Z"/>
              </w:rPr>
            </w:pPr>
            <w:r w:rsidRPr="00C804FA">
              <w:t>Politická geografie  a bezpečnostní politika</w:t>
            </w:r>
          </w:p>
          <w:p w:rsidR="00A2704D" w:rsidRPr="00C804FA" w:rsidRDefault="00A2704D" w:rsidP="00A1519A">
            <w:pPr>
              <w:numPr>
                <w:ins w:id="240" w:author="Eva Skýbová" w:date="2018-06-08T09:25:00Z"/>
              </w:numPr>
            </w:pPr>
            <w:ins w:id="241" w:author="Eva Skýbová" w:date="2018-06-08T09:25:00Z">
              <w:r w:rsidRPr="00D82E21">
                <w:rPr>
                  <w:color w:val="FF0000"/>
                  <w:sz w:val="16"/>
                  <w:szCs w:val="16"/>
                </w:rPr>
                <w:t>předmět společného základu</w:t>
              </w:r>
            </w:ins>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del w:id="242" w:author="Tučková Zuzana" w:date="2018-06-08T14:28:00Z">
              <w:r w:rsidRPr="00BA38F6" w:rsidDel="006F44FB">
                <w:delText>ZT</w:delText>
              </w:r>
            </w:del>
          </w:p>
        </w:tc>
      </w:tr>
      <w:tr w:rsidR="00A2704D" w:rsidRPr="00BA38F6" w:rsidTr="00A1519A">
        <w:tc>
          <w:tcPr>
            <w:tcW w:w="3060" w:type="dxa"/>
          </w:tcPr>
          <w:p w:rsidR="00A2704D" w:rsidRDefault="00A2704D" w:rsidP="00A1519A">
            <w:pPr>
              <w:rPr>
                <w:ins w:id="243" w:author="Eva Skýbová" w:date="2018-06-08T09:25:00Z"/>
              </w:rPr>
            </w:pPr>
            <w:r w:rsidRPr="00C804FA">
              <w:t>Ochrana obyvatelstva a kritické infrastruktury</w:t>
            </w:r>
          </w:p>
          <w:p w:rsidR="00A2704D" w:rsidRPr="00C804FA" w:rsidRDefault="00A2704D" w:rsidP="00A1519A">
            <w:pPr>
              <w:numPr>
                <w:ins w:id="244" w:author="Eva Skýbová" w:date="2018-06-08T09:25:00Z"/>
              </w:numPr>
            </w:pPr>
            <w:ins w:id="245" w:author="Eva Skýbová" w:date="2018-06-08T09:25: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246" w:author="Eva Skýbová" w:date="2018-06-08T09:25:00Z"/>
              </w:rPr>
            </w:pPr>
            <w:r w:rsidRPr="00BA38F6">
              <w:t>Odborný anglický jazyk II</w:t>
            </w:r>
          </w:p>
          <w:p w:rsidR="00A2704D" w:rsidRPr="00BA38F6" w:rsidRDefault="00A2704D" w:rsidP="00A1519A">
            <w:pPr>
              <w:numPr>
                <w:ins w:id="247" w:author="Eva Skýbová" w:date="2018-06-08T09:25:00Z"/>
              </w:numPr>
              <w:jc w:val="both"/>
            </w:pPr>
            <w:ins w:id="248" w:author="Eva Skýbová" w:date="2018-06-08T09:25:00Z">
              <w:r w:rsidRPr="00D82E21">
                <w:rPr>
                  <w:color w:val="FF0000"/>
                  <w:sz w:val="16"/>
                  <w:szCs w:val="16"/>
                </w:rPr>
                <w:t>předmět společného základu</w:t>
              </w:r>
            </w:ins>
          </w:p>
        </w:tc>
        <w:tc>
          <w:tcPr>
            <w:tcW w:w="1260" w:type="dxa"/>
          </w:tcPr>
          <w:p w:rsidR="00A2704D" w:rsidRPr="00BA38F6" w:rsidRDefault="00A2704D" w:rsidP="00A1519A">
            <w:pPr>
              <w:jc w:val="center"/>
            </w:pPr>
            <w:r>
              <w:t>28c</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pPr>
              <w:rPr>
                <w:ins w:id="249" w:author="Eva Skýbová" w:date="2018-06-08T09:25:00Z"/>
              </w:rPr>
            </w:pPr>
            <w:r>
              <w:t>Ovládání rizik a zajištění bezpečnosti prostředí</w:t>
            </w:r>
          </w:p>
          <w:p w:rsidR="00A2704D" w:rsidRPr="00C804FA" w:rsidRDefault="00A2704D" w:rsidP="00A1519A">
            <w:pPr>
              <w:numPr>
                <w:ins w:id="250" w:author="Eva Skýbová" w:date="2018-06-08T09:25:00Z"/>
              </w:numPr>
            </w:pPr>
            <w:ins w:id="251" w:author="Eva Skýbová" w:date="2018-06-08T09:25:00Z">
              <w:r w:rsidRPr="00D82E21">
                <w:rPr>
                  <w:color w:val="FF0000"/>
                  <w:sz w:val="16"/>
                  <w:szCs w:val="16"/>
                </w:rPr>
                <w:t>předmět společného základu</w:t>
              </w:r>
            </w:ins>
          </w:p>
        </w:tc>
        <w:tc>
          <w:tcPr>
            <w:tcW w:w="1260" w:type="dxa"/>
          </w:tcPr>
          <w:p w:rsidR="00A2704D" w:rsidRPr="001A60C7"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rPr>
                <w:ins w:id="252" w:author="Eva Skýbová" w:date="2018-06-08T09:25:00Z"/>
              </w:rPr>
            </w:pPr>
            <w:r w:rsidRPr="00C804FA">
              <w:t>Krizové řízení</w:t>
            </w:r>
          </w:p>
          <w:p w:rsidR="00A2704D" w:rsidRPr="00C804FA" w:rsidRDefault="00A2704D" w:rsidP="00A1519A">
            <w:pPr>
              <w:numPr>
                <w:ins w:id="253" w:author="Eva Skýbová" w:date="2018-06-08T09:25:00Z"/>
              </w:numPr>
              <w:jc w:val="both"/>
            </w:pPr>
            <w:ins w:id="254" w:author="Eva Skýbová" w:date="2018-06-08T09:25: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255" w:author="Eva Skýbová" w:date="2018-06-08T09:25:00Z"/>
              </w:rPr>
            </w:pPr>
            <w:r w:rsidRPr="00C804FA">
              <w:t>Environmentální bezpečnost</w:t>
            </w:r>
          </w:p>
          <w:p w:rsidR="00A2704D" w:rsidRPr="00C804FA" w:rsidRDefault="00A2704D" w:rsidP="00A1519A">
            <w:pPr>
              <w:numPr>
                <w:ins w:id="256" w:author="Eva Skýbová" w:date="2018-06-08T09:25:00Z"/>
              </w:numPr>
              <w:jc w:val="both"/>
            </w:pPr>
            <w:ins w:id="257" w:author="Eva Skýbová" w:date="2018-06-08T09:25: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pPr>
              <w:rPr>
                <w:ins w:id="258" w:author="Eva Skýbová" w:date="2018-06-08T09:25:00Z"/>
              </w:rPr>
            </w:pPr>
            <w:r w:rsidRPr="00C804FA">
              <w:t>Aplikovaná kybernetická bezpečnost</w:t>
            </w:r>
          </w:p>
          <w:p w:rsidR="00A2704D" w:rsidRPr="00C804FA" w:rsidRDefault="00A2704D" w:rsidP="00A1519A">
            <w:pPr>
              <w:numPr>
                <w:ins w:id="259" w:author="Eva Skýbová" w:date="2018-06-08T09:25:00Z"/>
              </w:numPr>
            </w:pPr>
            <w:ins w:id="260" w:author="Eva Skýbová" w:date="2018-06-08T09:25:00Z">
              <w:r w:rsidRPr="00D82E21">
                <w:rPr>
                  <w:color w:val="FF0000"/>
                  <w:sz w:val="16"/>
                  <w:szCs w:val="16"/>
                </w:rPr>
                <w:t>předmět společného základu</w:t>
              </w:r>
            </w:ins>
          </w:p>
        </w:tc>
        <w:tc>
          <w:tcPr>
            <w:tcW w:w="1260" w:type="dxa"/>
          </w:tcPr>
          <w:p w:rsidR="00A2704D" w:rsidRPr="00BA38F6" w:rsidRDefault="00A2704D" w:rsidP="00A1519A">
            <w:pPr>
              <w:jc w:val="center"/>
            </w:pPr>
            <w:r>
              <w:t>28p-28s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del w:id="261" w:author="Tučková Zuzana" w:date="2018-06-08T14:28:00Z">
              <w:r w:rsidRPr="00BA38F6" w:rsidDel="006F44FB">
                <w:delText>PZ</w:delText>
              </w:r>
            </w:del>
          </w:p>
        </w:tc>
      </w:tr>
      <w:tr w:rsidR="00A2704D" w:rsidRPr="00C804FA" w:rsidTr="00A1519A">
        <w:tc>
          <w:tcPr>
            <w:tcW w:w="3060" w:type="dxa"/>
          </w:tcPr>
          <w:p w:rsidR="00A2704D" w:rsidRDefault="00A2704D" w:rsidP="00A1519A">
            <w:pPr>
              <w:jc w:val="both"/>
              <w:rPr>
                <w:ins w:id="262" w:author="Eva Skýbová" w:date="2018-06-08T09:25:00Z"/>
              </w:rPr>
            </w:pPr>
            <w:r w:rsidRPr="00C804FA">
              <w:t>Nebezpečné látky a BOZP</w:t>
            </w:r>
          </w:p>
          <w:p w:rsidR="00A2704D" w:rsidRPr="00C804FA" w:rsidRDefault="00A2704D" w:rsidP="00A1519A">
            <w:pPr>
              <w:numPr>
                <w:ins w:id="263" w:author="Eva Skýbová" w:date="2018-06-08T09:25:00Z"/>
              </w:numPr>
              <w:jc w:val="both"/>
            </w:pPr>
            <w:ins w:id="264" w:author="Eva Skýbová" w:date="2018-06-08T09:25: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pPr>
              <w:rPr>
                <w:ins w:id="265" w:author="Eva Skýbová" w:date="2018-06-08T09:25:00Z"/>
              </w:rPr>
            </w:pPr>
            <w:r w:rsidRPr="00C804FA">
              <w:t>Právní systém v oblasti bezpečnosti</w:t>
            </w:r>
          </w:p>
          <w:p w:rsidR="00A2704D" w:rsidRPr="00C804FA" w:rsidRDefault="00A2704D" w:rsidP="00A1519A">
            <w:pPr>
              <w:numPr>
                <w:ins w:id="266" w:author="Eva Skýbová" w:date="2018-06-08T09:25:00Z"/>
              </w:numPr>
            </w:pPr>
            <w:ins w:id="267" w:author="Eva Skýbová" w:date="2018-06-08T09:25:00Z">
              <w:r w:rsidRPr="00D82E21">
                <w:rPr>
                  <w:color w:val="FF0000"/>
                  <w:sz w:val="16"/>
                  <w:szCs w:val="16"/>
                </w:rPr>
                <w:lastRenderedPageBreak/>
                <w:t>předmět společného základu</w:t>
              </w:r>
            </w:ins>
          </w:p>
        </w:tc>
        <w:tc>
          <w:tcPr>
            <w:tcW w:w="1260" w:type="dxa"/>
          </w:tcPr>
          <w:p w:rsidR="00A2704D" w:rsidRPr="00BA38F6" w:rsidRDefault="00A2704D" w:rsidP="00A1519A">
            <w:pPr>
              <w:jc w:val="center"/>
            </w:pPr>
            <w:r>
              <w:lastRenderedPageBreak/>
              <w:t>28p-14c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numPr>
                <w:ins w:id="268" w:author="Eva Skýbová" w:date="2018-06-08T09:25:00Z"/>
              </w:numPr>
              <w:rPr>
                <w:ins w:id="269" w:author="Eva Skýbová" w:date="2018-06-08T09:26:00Z"/>
              </w:rPr>
            </w:pPr>
            <w:r>
              <w:t>Profilující povinně volitelný předmět</w:t>
            </w:r>
          </w:p>
          <w:p w:rsidR="00A2704D" w:rsidRPr="00C804FA" w:rsidRDefault="00A2704D" w:rsidP="00A1519A">
            <w:pPr>
              <w:numPr>
                <w:ins w:id="270" w:author="Eva Skýbová" w:date="2018-06-08T09:25:00Z"/>
              </w:numPr>
            </w:pPr>
            <w:ins w:id="271" w:author="Eva Skýbová" w:date="2018-06-08T09:26:00Z">
              <w:r w:rsidRPr="00D82E21">
                <w:rPr>
                  <w:color w:val="FF0000"/>
                  <w:sz w:val="16"/>
                  <w:szCs w:val="16"/>
                </w:rPr>
                <w:t>předmět společného základu</w:t>
              </w:r>
            </w:ins>
          </w:p>
        </w:tc>
        <w:tc>
          <w:tcPr>
            <w:tcW w:w="1260" w:type="dxa"/>
          </w:tcPr>
          <w:p w:rsidR="00A2704D" w:rsidRDefault="00A2704D" w:rsidP="00A1519A">
            <w:pPr>
              <w:jc w:val="center"/>
            </w:pP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rPr>
                <w:ins w:id="272" w:author="Eva Skýbová" w:date="2018-06-08T09:25:00Z"/>
              </w:rPr>
            </w:pPr>
            <w:r w:rsidRPr="00C804FA">
              <w:t>Diplomový seminář</w:t>
            </w:r>
          </w:p>
          <w:p w:rsidR="00A2704D" w:rsidRPr="00C804FA" w:rsidRDefault="00A2704D" w:rsidP="00A1519A">
            <w:pPr>
              <w:numPr>
                <w:ins w:id="273" w:author="Eva Skýbová" w:date="2018-06-08T09:25:00Z"/>
              </w:numPr>
              <w:jc w:val="both"/>
            </w:pPr>
            <w:ins w:id="274" w:author="Eva Skýbová" w:date="2018-06-08T09:25:00Z">
              <w:r w:rsidRPr="00D82E21">
                <w:rPr>
                  <w:color w:val="FF0000"/>
                  <w:sz w:val="16"/>
                  <w:szCs w:val="16"/>
                </w:rPr>
                <w:t>předmět společného základu</w:t>
              </w:r>
            </w:ins>
          </w:p>
        </w:tc>
        <w:tc>
          <w:tcPr>
            <w:tcW w:w="1260" w:type="dxa"/>
          </w:tcPr>
          <w:p w:rsidR="00A2704D" w:rsidRPr="00C260EA" w:rsidRDefault="00A2704D" w:rsidP="00A1519A">
            <w:pPr>
              <w:jc w:val="center"/>
            </w:pPr>
            <w:r>
              <w:t>14s</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pPr>
              <w:rPr>
                <w:ins w:id="275" w:author="Eva Skýbová" w:date="2018-06-08T09:36:00Z"/>
              </w:rPr>
            </w:pPr>
            <w:r w:rsidRPr="001E3638">
              <w:t>Bezpečnost logistických procesů</w:t>
            </w:r>
          </w:p>
          <w:p w:rsidR="00A2704D" w:rsidRPr="00436975" w:rsidRDefault="00A2704D" w:rsidP="00A1519A">
            <w:pPr>
              <w:numPr>
                <w:ins w:id="276" w:author="Eva Skýbová" w:date="2018-06-08T09:25:00Z"/>
              </w:numPr>
              <w:rPr>
                <w:highlight w:val="cyan"/>
              </w:rPr>
            </w:pPr>
            <w:ins w:id="277" w:author="Eva Skýbová" w:date="2018-06-08T09:36: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6F3C46" w:rsidRDefault="00A2704D" w:rsidP="00A1519A">
            <w:pPr>
              <w:rPr>
                <w:color w:val="FF0000"/>
              </w:rPr>
            </w:pPr>
            <w:r w:rsidRPr="008021A1">
              <w:rPr>
                <w:b/>
              </w:rPr>
              <w:t>Ing. Pavel Viskup, Ph.D.</w:t>
            </w:r>
            <w:r>
              <w:rPr>
                <w:b/>
              </w:rPr>
              <w:t xml:space="preserve"> (100 %)</w:t>
            </w:r>
            <w:r>
              <w:rPr>
                <w:color w:val="FF0000"/>
              </w:rP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A27B05" w:rsidTr="00A1519A">
        <w:tc>
          <w:tcPr>
            <w:tcW w:w="3060" w:type="dxa"/>
          </w:tcPr>
          <w:p w:rsidR="00A2704D" w:rsidRDefault="00A2704D" w:rsidP="00A1519A">
            <w:pPr>
              <w:rPr>
                <w:ins w:id="278" w:author="Eva Skýbová" w:date="2018-06-08T09:36:00Z"/>
              </w:rPr>
            </w:pPr>
            <w:r w:rsidRPr="00645CF0">
              <w:t>Logistika krizových situací II.</w:t>
            </w:r>
          </w:p>
          <w:p w:rsidR="00A2704D" w:rsidRPr="00645CF0" w:rsidRDefault="00A2704D" w:rsidP="00A1519A">
            <w:pPr>
              <w:numPr>
                <w:ins w:id="279" w:author="Eva Skýbová" w:date="2018-06-08T09:25:00Z"/>
              </w:numPr>
            </w:pPr>
            <w:ins w:id="280" w:author="Eva Skýbová" w:date="2018-06-08T09:36:00Z">
              <w:r w:rsidRPr="00D82E21">
                <w:rPr>
                  <w:color w:val="339966"/>
                  <w:sz w:val="16"/>
                  <w:szCs w:val="16"/>
                </w:rPr>
                <w:t>předmět specializace</w:t>
              </w:r>
            </w:ins>
            <w:del w:id="281" w:author="Eva Skýbová" w:date="2018-06-08T09:26:00Z">
              <w:r w:rsidRPr="00645CF0" w:rsidDel="00D5609F">
                <w:delText xml:space="preserve"> </w:delText>
              </w:r>
            </w:del>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2669ED" w:rsidRDefault="00A2704D" w:rsidP="00A1519A">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rPr>
                <w:ins w:id="282" w:author="Eva Skýbová" w:date="2018-06-08T09:36:00Z"/>
              </w:rPr>
            </w:pPr>
            <w:r w:rsidRPr="00C804FA">
              <w:t>Logistické systémy</w:t>
            </w:r>
          </w:p>
          <w:p w:rsidR="00A2704D" w:rsidRPr="00C804FA" w:rsidRDefault="00A2704D" w:rsidP="00A1519A">
            <w:pPr>
              <w:numPr>
                <w:ins w:id="283" w:author="Eva Skýbová" w:date="2018-06-08T09:25:00Z"/>
              </w:numPr>
            </w:pPr>
            <w:ins w:id="284" w:author="Eva Skýbová" w:date="2018-06-08T09:36:00Z">
              <w:r w:rsidRPr="00D82E21">
                <w:rPr>
                  <w:color w:val="339966"/>
                  <w:sz w:val="16"/>
                  <w:szCs w:val="16"/>
                </w:rPr>
                <w:t>předmět specializace</w:t>
              </w:r>
            </w:ins>
          </w:p>
        </w:tc>
        <w:tc>
          <w:tcPr>
            <w:tcW w:w="1260" w:type="dxa"/>
          </w:tcPr>
          <w:p w:rsidR="00A2704D" w:rsidRPr="00BA38F6" w:rsidRDefault="00A2704D" w:rsidP="00A1519A">
            <w:pPr>
              <w:jc w:val="center"/>
            </w:pPr>
            <w:r>
              <w:t>28p-14s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F97D58" w:rsidRDefault="00A2704D" w:rsidP="00A1519A">
            <w:pPr>
              <w:jc w:val="center"/>
            </w:pPr>
            <w:r w:rsidRPr="00F97D58">
              <w:t>PZ</w:t>
            </w:r>
          </w:p>
        </w:tc>
      </w:tr>
      <w:tr w:rsidR="00A2704D" w:rsidRPr="00BA38F6" w:rsidTr="00A1519A">
        <w:tc>
          <w:tcPr>
            <w:tcW w:w="3060" w:type="dxa"/>
          </w:tcPr>
          <w:p w:rsidR="00A2704D" w:rsidRDefault="00A2704D" w:rsidP="00A1519A">
            <w:pPr>
              <w:rPr>
                <w:ins w:id="285" w:author="Eva Skýbová" w:date="2018-06-08T09:37:00Z"/>
              </w:rPr>
            </w:pPr>
            <w:r w:rsidRPr="00BA38F6">
              <w:t xml:space="preserve">Modelování logistických </w:t>
            </w:r>
            <w:r>
              <w:t xml:space="preserve">a výrobních </w:t>
            </w:r>
            <w:r w:rsidRPr="00BA38F6">
              <w:t>procesů</w:t>
            </w:r>
          </w:p>
          <w:p w:rsidR="00A2704D" w:rsidRPr="00BA38F6" w:rsidRDefault="00A2704D" w:rsidP="00A1519A">
            <w:pPr>
              <w:numPr>
                <w:ins w:id="286" w:author="Eva Skýbová" w:date="2018-06-08T09:37:00Z"/>
              </w:numPr>
            </w:pPr>
            <w:ins w:id="287"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Vieroslav Moln￡r"/>
              </w:smartTagPr>
              <w:r w:rsidRPr="008021A1">
                <w:rPr>
                  <w:b/>
                </w:rPr>
                <w:t>Vieroslav Molnár</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6F3C46" w:rsidRDefault="00A2704D" w:rsidP="00A1519A">
            <w:pPr>
              <w:jc w:val="center"/>
            </w:pPr>
            <w:r w:rsidRPr="006F3C46">
              <w:t>PZ</w:t>
            </w:r>
          </w:p>
        </w:tc>
      </w:tr>
      <w:tr w:rsidR="00A2704D" w:rsidRPr="00A27B05" w:rsidTr="00A1519A">
        <w:tc>
          <w:tcPr>
            <w:tcW w:w="3060" w:type="dxa"/>
          </w:tcPr>
          <w:p w:rsidR="00A2704D" w:rsidRDefault="00A2704D" w:rsidP="00A1519A">
            <w:pPr>
              <w:rPr>
                <w:ins w:id="288" w:author="Eva Skýbová" w:date="2018-06-08T09:37:00Z"/>
              </w:rPr>
            </w:pPr>
            <w:r w:rsidRPr="00BA38F6">
              <w:t>Řízení dodavatelských řetězců</w:t>
            </w:r>
          </w:p>
          <w:p w:rsidR="00A2704D" w:rsidRPr="00BA38F6" w:rsidRDefault="00A2704D" w:rsidP="00A1519A">
            <w:pPr>
              <w:numPr>
                <w:ins w:id="289" w:author="Eva Skýbová" w:date="2018-06-08T09:37:00Z"/>
              </w:numPr>
            </w:pPr>
            <w:ins w:id="290"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Ing. </w:t>
            </w:r>
            <w:smartTag w:uri="urn:schemas-microsoft-com:office:smarttags" w:element="PersonName">
              <w:smartTagPr>
                <w:attr w:name="ProductID" w:val="Martin Hart"/>
              </w:smartTagPr>
              <w:r w:rsidRPr="008021A1">
                <w:rPr>
                  <w:b/>
                </w:rPr>
                <w:t>Martin Hart</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6F3C46" w:rsidRDefault="00A2704D" w:rsidP="00A1519A">
            <w:pPr>
              <w:jc w:val="center"/>
            </w:pPr>
            <w:r w:rsidRPr="006F3C46">
              <w:t>PZ</w:t>
            </w:r>
          </w:p>
        </w:tc>
      </w:tr>
      <w:tr w:rsidR="00A2704D" w:rsidRPr="00E47519" w:rsidTr="00A1519A">
        <w:tc>
          <w:tcPr>
            <w:tcW w:w="3060" w:type="dxa"/>
          </w:tcPr>
          <w:p w:rsidR="00A2704D" w:rsidRDefault="00A2704D" w:rsidP="00A1519A">
            <w:pPr>
              <w:rPr>
                <w:ins w:id="291" w:author="Eva Skýbová" w:date="2018-06-08T09:37:00Z"/>
              </w:rPr>
            </w:pPr>
            <w:r>
              <w:t>Povinně volitelný předmět 1</w:t>
            </w:r>
          </w:p>
          <w:p w:rsidR="00A2704D" w:rsidRPr="003E263F" w:rsidRDefault="00A2704D" w:rsidP="00A1519A">
            <w:pPr>
              <w:numPr>
                <w:ins w:id="292" w:author="Eva Skýbová" w:date="2018-06-08T09:37:00Z"/>
              </w:numPr>
            </w:pPr>
            <w:ins w:id="293"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rPr>
                <w:ins w:id="294" w:author="Eva Skýbová" w:date="2018-06-08T09:26:00Z"/>
              </w:rPr>
            </w:pPr>
            <w:r w:rsidRPr="00C804FA">
              <w:t>Projektová činnost</w:t>
            </w:r>
          </w:p>
          <w:p w:rsidR="00A2704D" w:rsidRPr="00C804FA" w:rsidRDefault="00A2704D" w:rsidP="00A1519A">
            <w:pPr>
              <w:numPr>
                <w:ins w:id="295" w:author="Eva Skýbová" w:date="2018-06-08T09:26:00Z"/>
              </w:numPr>
              <w:jc w:val="both"/>
            </w:pPr>
            <w:ins w:id="296" w:author="Eva Skýbová" w:date="2018-06-08T09:26:00Z">
              <w:r w:rsidRPr="00D82E21">
                <w:rPr>
                  <w:color w:val="FF0000"/>
                  <w:sz w:val="16"/>
                  <w:szCs w:val="16"/>
                </w:rPr>
                <w:t>předmět společného základu</w:t>
              </w:r>
            </w:ins>
          </w:p>
        </w:tc>
        <w:tc>
          <w:tcPr>
            <w:tcW w:w="1260" w:type="dxa"/>
          </w:tcPr>
          <w:p w:rsidR="00A2704D" w:rsidRPr="00BA38F6" w:rsidRDefault="00A2704D" w:rsidP="00A1519A">
            <w:pPr>
              <w:jc w:val="center"/>
            </w:pPr>
            <w:r>
              <w:t>10p-20c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297" w:author="Eva Skýbová" w:date="2018-06-08T09:26:00Z"/>
              </w:rPr>
            </w:pPr>
            <w:r w:rsidRPr="00BA38F6">
              <w:t>Podnikání II</w:t>
            </w:r>
          </w:p>
          <w:p w:rsidR="00A2704D" w:rsidRPr="00BA38F6" w:rsidRDefault="00A2704D" w:rsidP="00A1519A">
            <w:pPr>
              <w:numPr>
                <w:ins w:id="298" w:author="Eva Skýbová" w:date="2018-06-08T09:26:00Z"/>
              </w:numPr>
              <w:jc w:val="both"/>
            </w:pPr>
            <w:ins w:id="299" w:author="Eva Skýbová" w:date="2018-06-08T09:26:00Z">
              <w:r w:rsidRPr="00D82E21">
                <w:rPr>
                  <w:color w:val="FF0000"/>
                  <w:sz w:val="16"/>
                  <w:szCs w:val="16"/>
                </w:rPr>
                <w:t>předmět společného základu</w:t>
              </w:r>
            </w:ins>
          </w:p>
        </w:tc>
        <w:tc>
          <w:tcPr>
            <w:tcW w:w="1260" w:type="dxa"/>
          </w:tcPr>
          <w:p w:rsidR="00A2704D" w:rsidRPr="00BA38F6" w:rsidRDefault="00A2704D" w:rsidP="00A1519A">
            <w:pPr>
              <w:jc w:val="center"/>
            </w:pPr>
            <w:r>
              <w:t>10p-20s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300" w:author="Eva Skýbová" w:date="2018-06-08T09:26:00Z"/>
              </w:rPr>
            </w:pPr>
            <w:r w:rsidRPr="00BA38F6">
              <w:t>Odborná praxe</w:t>
            </w:r>
          </w:p>
          <w:p w:rsidR="00A2704D" w:rsidRPr="00BA38F6" w:rsidRDefault="00A2704D" w:rsidP="00A1519A">
            <w:pPr>
              <w:numPr>
                <w:ins w:id="301" w:author="Eva Skýbová" w:date="2018-06-08T09:26:00Z"/>
              </w:numPr>
              <w:jc w:val="both"/>
            </w:pPr>
            <w:ins w:id="302" w:author="Eva Skýbová" w:date="2018-06-08T09:26:00Z">
              <w:r w:rsidRPr="00D82E21">
                <w:rPr>
                  <w:color w:val="FF0000"/>
                  <w:sz w:val="16"/>
                  <w:szCs w:val="16"/>
                </w:rPr>
                <w:t>předmět společného základu</w:t>
              </w:r>
            </w:ins>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303" w:author="Eva Skýbová" w:date="2018-06-08T09:26:00Z"/>
              </w:rPr>
            </w:pPr>
            <w:r>
              <w:t>Diplomová práce</w:t>
            </w:r>
          </w:p>
          <w:p w:rsidR="00A2704D" w:rsidRPr="00BA38F6" w:rsidRDefault="00A2704D" w:rsidP="00A1519A">
            <w:pPr>
              <w:numPr>
                <w:ins w:id="304" w:author="Eva Skýbová" w:date="2018-06-08T09:26:00Z"/>
              </w:numPr>
              <w:jc w:val="both"/>
            </w:pPr>
            <w:ins w:id="305" w:author="Eva Skýbová" w:date="2018-06-08T09:26:00Z">
              <w:r w:rsidRPr="00D82E21">
                <w:rPr>
                  <w:color w:val="FF0000"/>
                  <w:sz w:val="16"/>
                  <w:szCs w:val="16"/>
                </w:rPr>
                <w:t>předmět společného základu</w:t>
              </w:r>
            </w:ins>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pPr>
              <w:jc w:val="both"/>
              <w:rPr>
                <w:ins w:id="306" w:author="Eva Skýbová" w:date="2018-06-08T09:26:00Z"/>
              </w:rPr>
            </w:pPr>
            <w:r w:rsidRPr="00C804FA">
              <w:t>Rozhodování za nejistot a neurčitostí</w:t>
            </w:r>
          </w:p>
          <w:p w:rsidR="00A2704D" w:rsidRPr="00C804FA" w:rsidRDefault="00A2704D" w:rsidP="00A1519A">
            <w:pPr>
              <w:numPr>
                <w:ins w:id="307" w:author="Eva Skýbová" w:date="2018-06-08T09:26:00Z"/>
              </w:numPr>
              <w:jc w:val="both"/>
            </w:pPr>
            <w:ins w:id="308" w:author="Eva Skýbová" w:date="2018-06-08T09:26:00Z">
              <w:r w:rsidRPr="00D82E21">
                <w:rPr>
                  <w:color w:val="FF0000"/>
                  <w:sz w:val="16"/>
                  <w:szCs w:val="16"/>
                </w:rPr>
                <w:t>předmět společného základu</w:t>
              </w:r>
            </w:ins>
          </w:p>
        </w:tc>
        <w:tc>
          <w:tcPr>
            <w:tcW w:w="1260" w:type="dxa"/>
          </w:tcPr>
          <w:p w:rsidR="00A2704D" w:rsidRPr="00C804FA" w:rsidRDefault="00A2704D" w:rsidP="00A1519A">
            <w:pPr>
              <w:jc w:val="center"/>
            </w:pPr>
            <w:r>
              <w:t>14p-14c-14s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309" w:author="Eva Skýbová" w:date="2018-06-08T09:27:00Z"/>
              </w:rPr>
            </w:pPr>
            <w:r w:rsidRPr="00C804FA">
              <w:t>Řízení procesů</w:t>
            </w:r>
          </w:p>
          <w:p w:rsidR="00A2704D" w:rsidRPr="00C804FA" w:rsidRDefault="00A2704D" w:rsidP="00A1519A">
            <w:pPr>
              <w:numPr>
                <w:ins w:id="310" w:author="Eva Skýbová" w:date="2018-06-08T09:27:00Z"/>
              </w:numPr>
            </w:pPr>
            <w:ins w:id="311" w:author="Eva Skýbová" w:date="2018-06-08T09:27:00Z">
              <w:r w:rsidRPr="00D82E21">
                <w:rPr>
                  <w:color w:val="FF0000"/>
                  <w:sz w:val="16"/>
                  <w:szCs w:val="16"/>
                </w:rPr>
                <w:t>předmět společného základu</w:t>
              </w:r>
            </w:ins>
            <w:r w:rsidRPr="00C804FA">
              <w:t xml:space="preserve"> </w:t>
            </w:r>
          </w:p>
        </w:tc>
        <w:tc>
          <w:tcPr>
            <w:tcW w:w="1260" w:type="dxa"/>
          </w:tcPr>
          <w:p w:rsidR="00A2704D" w:rsidRPr="00C804FA"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312" w:author="Eva Skýbová" w:date="2018-06-08T09:27:00Z"/>
              </w:rPr>
            </w:pPr>
            <w:r w:rsidRPr="00C804FA">
              <w:t>Ekologické přístupy k materiálům a technologiím</w:t>
            </w:r>
          </w:p>
          <w:p w:rsidR="00A2704D" w:rsidRPr="00BA38F6" w:rsidRDefault="00A2704D" w:rsidP="00A1519A">
            <w:pPr>
              <w:numPr>
                <w:ins w:id="313" w:author="Eva Skýbová" w:date="2018-06-08T09:27:00Z"/>
              </w:numPr>
            </w:pPr>
            <w:ins w:id="314"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rPr>
                <w:ins w:id="315" w:author="Eva Skýbová" w:date="2018-06-08T09:27:00Z"/>
              </w:rPr>
            </w:pPr>
            <w:r w:rsidRPr="007E2215">
              <w:lastRenderedPageBreak/>
              <w:t>Ochrana před terorismem a organizovaným zločinem</w:t>
            </w:r>
          </w:p>
          <w:p w:rsidR="00A2704D" w:rsidRPr="007E2215" w:rsidRDefault="00A2704D" w:rsidP="00A1519A">
            <w:pPr>
              <w:numPr>
                <w:ins w:id="316" w:author="Eva Skýbová" w:date="2018-06-08T09:27:00Z"/>
              </w:numPr>
              <w:jc w:val="both"/>
            </w:pPr>
            <w:ins w:id="317" w:author="Eva Skýbová" w:date="2018-06-08T09:27:00Z">
              <w:r w:rsidRPr="00D82E21">
                <w:rPr>
                  <w:color w:val="FF0000"/>
                  <w:sz w:val="16"/>
                  <w:szCs w:val="16"/>
                </w:rPr>
                <w:t>předmět společného základu</w:t>
              </w:r>
            </w:ins>
          </w:p>
        </w:tc>
        <w:tc>
          <w:tcPr>
            <w:tcW w:w="1260" w:type="dxa"/>
          </w:tcPr>
          <w:p w:rsidR="00A2704D" w:rsidRPr="007E2215"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8967DD" w:rsidTr="00A1519A">
        <w:tc>
          <w:tcPr>
            <w:tcW w:w="3060" w:type="dxa"/>
          </w:tcPr>
          <w:p w:rsidR="00A2704D" w:rsidRDefault="00A2704D" w:rsidP="00A1519A">
            <w:pPr>
              <w:rPr>
                <w:ins w:id="318" w:author="Eva Skýbová" w:date="2018-06-08T09:37:00Z"/>
              </w:rPr>
            </w:pPr>
            <w:r w:rsidRPr="00BA38F6">
              <w:t>Výrobní technologie</w:t>
            </w:r>
          </w:p>
          <w:p w:rsidR="00A2704D" w:rsidRPr="00BA38F6" w:rsidRDefault="00A2704D" w:rsidP="00A1519A">
            <w:pPr>
              <w:numPr>
                <w:ins w:id="319" w:author="Eva Skýbová" w:date="2018-06-08T09:37:00Z"/>
              </w:numPr>
            </w:pPr>
            <w:ins w:id="320"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r>
              <w:t>14p-28c</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 xml:space="preserve">prof. Ing. </w:t>
            </w:r>
            <w:smartTag w:uri="urn:schemas-microsoft-com:office:smarttags" w:element="PersonName">
              <w:smartTagPr>
                <w:attr w:name="ProductID" w:val="Vieroslav Moln￡r"/>
              </w:smartTagPr>
              <w:r w:rsidRPr="003A721F">
                <w:rPr>
                  <w:b/>
                </w:rPr>
                <w:t>Vieroslav Molnár</w:t>
              </w:r>
            </w:smartTag>
            <w:r w:rsidRPr="003A721F">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8967DD" w:rsidTr="00A1519A">
        <w:tc>
          <w:tcPr>
            <w:tcW w:w="3060" w:type="dxa"/>
          </w:tcPr>
          <w:p w:rsidR="00A2704D" w:rsidRDefault="00A2704D" w:rsidP="00A1519A">
            <w:pPr>
              <w:rPr>
                <w:ins w:id="321" w:author="Eva Skýbová" w:date="2018-06-08T09:37:00Z"/>
              </w:rPr>
            </w:pPr>
            <w:r w:rsidRPr="00C804FA">
              <w:t>Technologie dopravy</w:t>
            </w:r>
          </w:p>
          <w:p w:rsidR="00A2704D" w:rsidRPr="00BA38F6" w:rsidRDefault="00A2704D" w:rsidP="00A1519A">
            <w:pPr>
              <w:numPr>
                <w:ins w:id="322" w:author="Eva Skýbová" w:date="2018-06-08T09:37:00Z"/>
              </w:numPr>
            </w:pPr>
            <w:ins w:id="323"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r>
              <w:t>14p-28c</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Environmentální bezpečnost – prezenční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Default="00A2704D" w:rsidP="00A1519A">
            <w:pPr>
              <w:jc w:val="both"/>
              <w:rPr>
                <w:b/>
                <w:sz w:val="22"/>
              </w:rPr>
            </w:pPr>
            <w:r w:rsidRPr="00BA38F6">
              <w:rPr>
                <w:b/>
                <w:sz w:val="22"/>
              </w:rPr>
              <w:t>způsob  ověř.</w:t>
            </w:r>
          </w:p>
          <w:p w:rsidR="00A2704D" w:rsidRPr="00BA38F6" w:rsidRDefault="00A2704D" w:rsidP="00A1519A">
            <w:pPr>
              <w:jc w:val="both"/>
              <w:rPr>
                <w:b/>
                <w:sz w:val="22"/>
              </w:rPr>
            </w:pP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pPr>
              <w:rPr>
                <w:ins w:id="324" w:author="Eva Skýbová" w:date="2018-06-08T09:27:00Z"/>
              </w:rPr>
            </w:pPr>
            <w:r w:rsidRPr="00C804FA">
              <w:t>Metody hodnocení rizik</w:t>
            </w:r>
          </w:p>
          <w:p w:rsidR="00A2704D" w:rsidRPr="00436975" w:rsidRDefault="00A2704D" w:rsidP="00A1519A">
            <w:pPr>
              <w:numPr>
                <w:ins w:id="325" w:author="Eva Skýbová" w:date="2018-06-08T09:27:00Z"/>
              </w:numPr>
              <w:rPr>
                <w:highlight w:val="cyan"/>
              </w:rPr>
            </w:pPr>
            <w:ins w:id="326"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pPr>
              <w:rPr>
                <w:ins w:id="327" w:author="Eva Skýbová" w:date="2018-06-08T09:27:00Z"/>
              </w:rPr>
            </w:pPr>
            <w:r w:rsidRPr="00BA38F6">
              <w:t>Odborný anglický jazyk I</w:t>
            </w:r>
          </w:p>
          <w:p w:rsidR="00A2704D" w:rsidRPr="00BA38F6" w:rsidRDefault="00A2704D" w:rsidP="00A1519A">
            <w:pPr>
              <w:numPr>
                <w:ins w:id="328" w:author="Eva Skýbová" w:date="2018-06-08T09:27:00Z"/>
              </w:numPr>
            </w:pPr>
            <w:ins w:id="329"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330" w:author="Eva Skýbová" w:date="2018-06-08T09:27:00Z"/>
              </w:rPr>
            </w:pPr>
            <w:r w:rsidRPr="00C804FA">
              <w:t>Informační a komunikační technologie v krizovém řízení</w:t>
            </w:r>
          </w:p>
          <w:p w:rsidR="00A2704D" w:rsidRPr="00C804FA" w:rsidRDefault="00A2704D" w:rsidP="00A1519A">
            <w:pPr>
              <w:numPr>
                <w:ins w:id="331" w:author="Eva Skýbová" w:date="2018-06-08T09:27:00Z"/>
              </w:numPr>
            </w:pPr>
            <w:ins w:id="332"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del w:id="333" w:author="Tučková Zuzana" w:date="2018-06-08T14:29:00Z">
              <w:r w:rsidRPr="00BA38F6" w:rsidDel="006F44FB">
                <w:delText>PZ</w:delText>
              </w:r>
            </w:del>
          </w:p>
        </w:tc>
      </w:tr>
      <w:tr w:rsidR="00A2704D" w:rsidRPr="003A13CA" w:rsidTr="00A1519A">
        <w:tc>
          <w:tcPr>
            <w:tcW w:w="3060" w:type="dxa"/>
          </w:tcPr>
          <w:p w:rsidR="00A2704D" w:rsidRDefault="00A2704D" w:rsidP="00A1519A">
            <w:pPr>
              <w:rPr>
                <w:ins w:id="334" w:author="Eva Skýbová" w:date="2018-06-08T09:27:00Z"/>
              </w:rPr>
            </w:pPr>
            <w:r>
              <w:t>Krizové a havarijní plánování</w:t>
            </w:r>
            <w:r w:rsidRPr="00C804FA">
              <w:t xml:space="preserve"> </w:t>
            </w:r>
          </w:p>
          <w:p w:rsidR="00A2704D" w:rsidRPr="00C804FA" w:rsidRDefault="00A2704D" w:rsidP="00A1519A">
            <w:pPr>
              <w:numPr>
                <w:ins w:id="335" w:author="Eva Skýbová" w:date="2018-06-08T09:27:00Z"/>
              </w:numPr>
            </w:pPr>
            <w:ins w:id="336"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14p-28s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pPr>
              <w:rPr>
                <w:ins w:id="337" w:author="Eva Skýbová" w:date="2018-06-08T09:27:00Z"/>
              </w:rPr>
            </w:pPr>
            <w:r w:rsidRPr="00BA38F6">
              <w:t>Aplikovaná m</w:t>
            </w:r>
            <w:r>
              <w:t>atematika v procesu hodnocení a </w:t>
            </w:r>
            <w:r w:rsidRPr="00BA38F6">
              <w:t>ovládání rizik</w:t>
            </w:r>
          </w:p>
          <w:p w:rsidR="00A2704D" w:rsidRPr="00BA38F6" w:rsidRDefault="00A2704D" w:rsidP="00A1519A">
            <w:pPr>
              <w:numPr>
                <w:ins w:id="338" w:author="Eva Skýbová" w:date="2018-06-08T09:27:00Z"/>
              </w:numPr>
            </w:pPr>
            <w:ins w:id="339"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14p-28s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del w:id="340" w:author="Tučková Zuzana" w:date="2018-06-08T14:29:00Z">
              <w:r w:rsidRPr="00C804FA" w:rsidDel="006F44FB">
                <w:delText>ZT</w:delText>
              </w:r>
            </w:del>
          </w:p>
        </w:tc>
      </w:tr>
      <w:tr w:rsidR="00A2704D" w:rsidRPr="004C7A66" w:rsidTr="00A1519A">
        <w:tc>
          <w:tcPr>
            <w:tcW w:w="3060" w:type="dxa"/>
          </w:tcPr>
          <w:p w:rsidR="00A2704D" w:rsidRDefault="00A2704D" w:rsidP="00A1519A">
            <w:pPr>
              <w:rPr>
                <w:ins w:id="341" w:author="Eva Skýbová" w:date="2018-06-08T09:27:00Z"/>
              </w:rPr>
            </w:pPr>
            <w:r w:rsidRPr="00C804FA">
              <w:t>Politická geografie  a bezpečnostní politika</w:t>
            </w:r>
          </w:p>
          <w:p w:rsidR="00A2704D" w:rsidRPr="00C804FA" w:rsidRDefault="00A2704D" w:rsidP="00A1519A">
            <w:pPr>
              <w:numPr>
                <w:ins w:id="342" w:author="Eva Skýbová" w:date="2018-06-08T09:27:00Z"/>
              </w:numPr>
            </w:pPr>
            <w:ins w:id="343"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14p-28c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del w:id="344" w:author="Tučková Zuzana" w:date="2018-06-08T14:29:00Z">
              <w:r w:rsidRPr="00BA38F6" w:rsidDel="006F44FB">
                <w:delText>ZT</w:delText>
              </w:r>
            </w:del>
          </w:p>
        </w:tc>
      </w:tr>
      <w:tr w:rsidR="00A2704D" w:rsidRPr="00BA38F6" w:rsidTr="00A1519A">
        <w:tc>
          <w:tcPr>
            <w:tcW w:w="3060" w:type="dxa"/>
          </w:tcPr>
          <w:p w:rsidR="00A2704D" w:rsidRDefault="00A2704D" w:rsidP="00A1519A">
            <w:pPr>
              <w:rPr>
                <w:ins w:id="345" w:author="Eva Skýbová" w:date="2018-06-08T09:27:00Z"/>
              </w:rPr>
            </w:pPr>
            <w:r w:rsidRPr="00C804FA">
              <w:t>Ochrana obyvatelstva a kritické infrastruktury</w:t>
            </w:r>
          </w:p>
          <w:p w:rsidR="00A2704D" w:rsidRPr="00C804FA" w:rsidRDefault="00A2704D" w:rsidP="00A1519A">
            <w:pPr>
              <w:numPr>
                <w:ins w:id="346" w:author="Eva Skýbová" w:date="2018-06-08T09:27:00Z"/>
              </w:numPr>
            </w:pPr>
            <w:ins w:id="347"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348" w:author="Eva Skýbová" w:date="2018-06-08T09:27:00Z"/>
              </w:rPr>
            </w:pPr>
            <w:r w:rsidRPr="00BA38F6">
              <w:t>Odborný anglický jazyk II</w:t>
            </w:r>
          </w:p>
          <w:p w:rsidR="00A2704D" w:rsidRPr="00BA38F6" w:rsidRDefault="00A2704D" w:rsidP="00A1519A">
            <w:pPr>
              <w:numPr>
                <w:ins w:id="349" w:author="Eva Skýbová" w:date="2018-06-08T09:27:00Z"/>
              </w:numPr>
              <w:jc w:val="both"/>
            </w:pPr>
            <w:ins w:id="350"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28c</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pPr>
              <w:rPr>
                <w:ins w:id="351" w:author="Eva Skýbová" w:date="2018-06-08T09:27:00Z"/>
              </w:rPr>
            </w:pPr>
            <w:r>
              <w:t>Ovládání rizik a zajištění bezpečnosti prostředí</w:t>
            </w:r>
          </w:p>
          <w:p w:rsidR="00A2704D" w:rsidRPr="00C804FA" w:rsidRDefault="00A2704D" w:rsidP="00A1519A">
            <w:pPr>
              <w:numPr>
                <w:ins w:id="352" w:author="Eva Skýbová" w:date="2018-06-08T09:27:00Z"/>
              </w:numPr>
            </w:pPr>
            <w:ins w:id="353" w:author="Eva Skýbová" w:date="2018-06-08T09:27:00Z">
              <w:r w:rsidRPr="00D82E21">
                <w:rPr>
                  <w:color w:val="FF0000"/>
                  <w:sz w:val="16"/>
                  <w:szCs w:val="16"/>
                </w:rPr>
                <w:t>předmět společného základu</w:t>
              </w:r>
            </w:ins>
          </w:p>
        </w:tc>
        <w:tc>
          <w:tcPr>
            <w:tcW w:w="1260" w:type="dxa"/>
          </w:tcPr>
          <w:p w:rsidR="00A2704D" w:rsidRPr="001A60C7" w:rsidRDefault="00A2704D" w:rsidP="00A1519A">
            <w:pPr>
              <w:jc w:val="center"/>
            </w:pPr>
            <w:r>
              <w:t>28p-28c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rPr>
                <w:ins w:id="354" w:author="Eva Skýbová" w:date="2018-06-08T09:27:00Z"/>
              </w:rPr>
            </w:pPr>
            <w:r w:rsidRPr="00C804FA">
              <w:t>Krizové řízení</w:t>
            </w:r>
          </w:p>
          <w:p w:rsidR="00A2704D" w:rsidRPr="00C804FA" w:rsidRDefault="00A2704D" w:rsidP="00A1519A">
            <w:pPr>
              <w:numPr>
                <w:ins w:id="355" w:author="Eva Skýbová" w:date="2018-06-08T09:27:00Z"/>
              </w:numPr>
              <w:jc w:val="both"/>
            </w:pPr>
            <w:ins w:id="356"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357" w:author="Eva Skýbová" w:date="2018-06-08T09:27:00Z"/>
              </w:rPr>
            </w:pPr>
            <w:r w:rsidRPr="00C804FA">
              <w:t>Environmentální bezpečnost</w:t>
            </w:r>
          </w:p>
          <w:p w:rsidR="00A2704D" w:rsidRPr="00C804FA" w:rsidRDefault="00A2704D" w:rsidP="00A1519A">
            <w:pPr>
              <w:numPr>
                <w:ins w:id="358" w:author="Eva Skýbová" w:date="2018-06-08T09:27:00Z"/>
              </w:numPr>
              <w:jc w:val="both"/>
            </w:pPr>
            <w:ins w:id="359"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pPr>
              <w:rPr>
                <w:ins w:id="360" w:author="Eva Skýbová" w:date="2018-06-08T09:41:00Z"/>
              </w:rPr>
            </w:pPr>
            <w:r w:rsidRPr="00C804FA">
              <w:t>Aplikovaná kybernetická bezpečnost</w:t>
            </w:r>
          </w:p>
          <w:p w:rsidR="00A2704D" w:rsidRPr="00C804FA" w:rsidRDefault="00A2704D" w:rsidP="00A1519A">
            <w:pPr>
              <w:numPr>
                <w:ins w:id="361" w:author="Eva Skýbová" w:date="2018-06-08T09:41:00Z"/>
              </w:numPr>
            </w:pPr>
            <w:ins w:id="362" w:author="Eva Skýbová" w:date="2018-06-08T09:41:00Z">
              <w:r w:rsidRPr="00D82E21">
                <w:rPr>
                  <w:color w:val="FF0000"/>
                  <w:sz w:val="16"/>
                  <w:szCs w:val="16"/>
                </w:rPr>
                <w:t>předmět společného základu</w:t>
              </w:r>
            </w:ins>
          </w:p>
        </w:tc>
        <w:tc>
          <w:tcPr>
            <w:tcW w:w="1260" w:type="dxa"/>
          </w:tcPr>
          <w:p w:rsidR="00A2704D" w:rsidRPr="00BA38F6" w:rsidRDefault="00A2704D" w:rsidP="00A1519A">
            <w:pPr>
              <w:jc w:val="center"/>
            </w:pPr>
            <w:r>
              <w:t>28p-28s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C804FA" w:rsidTr="00A1519A">
        <w:tc>
          <w:tcPr>
            <w:tcW w:w="3060" w:type="dxa"/>
          </w:tcPr>
          <w:p w:rsidR="00A2704D" w:rsidRDefault="00A2704D" w:rsidP="00A1519A">
            <w:pPr>
              <w:jc w:val="both"/>
              <w:rPr>
                <w:ins w:id="363" w:author="Eva Skýbová" w:date="2018-06-08T09:27:00Z"/>
              </w:rPr>
            </w:pPr>
            <w:r w:rsidRPr="00C804FA">
              <w:t>Nebezpečné látky a BOZP</w:t>
            </w:r>
          </w:p>
          <w:p w:rsidR="00A2704D" w:rsidRPr="00C804FA" w:rsidRDefault="00A2704D" w:rsidP="00A1519A">
            <w:pPr>
              <w:numPr>
                <w:ins w:id="364" w:author="Eva Skýbová" w:date="2018-06-08T09:27:00Z"/>
              </w:numPr>
              <w:jc w:val="both"/>
            </w:pPr>
            <w:ins w:id="365" w:author="Eva Skýbová" w:date="2018-06-08T09:27:00Z">
              <w:r w:rsidRPr="00D82E21">
                <w:rPr>
                  <w:color w:val="FF0000"/>
                  <w:sz w:val="16"/>
                  <w:szCs w:val="16"/>
                </w:rPr>
                <w:t>předmět společného základu</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pPr>
              <w:rPr>
                <w:ins w:id="366" w:author="Eva Skýbová" w:date="2018-06-08T09:27:00Z"/>
              </w:rPr>
            </w:pPr>
            <w:r w:rsidRPr="00C804FA">
              <w:t>Právní systém v oblasti bezpečnosti</w:t>
            </w:r>
          </w:p>
          <w:p w:rsidR="00A2704D" w:rsidRPr="00C804FA" w:rsidRDefault="00A2704D" w:rsidP="00A1519A">
            <w:pPr>
              <w:numPr>
                <w:ins w:id="367" w:author="Eva Skýbová" w:date="2018-06-08T09:27:00Z"/>
              </w:numPr>
            </w:pPr>
            <w:ins w:id="368" w:author="Eva Skýbová" w:date="2018-06-08T09:27:00Z">
              <w:r w:rsidRPr="00D82E21">
                <w:rPr>
                  <w:color w:val="FF0000"/>
                  <w:sz w:val="16"/>
                  <w:szCs w:val="16"/>
                </w:rPr>
                <w:lastRenderedPageBreak/>
                <w:t>předmět společného základu</w:t>
              </w:r>
            </w:ins>
          </w:p>
        </w:tc>
        <w:tc>
          <w:tcPr>
            <w:tcW w:w="1260" w:type="dxa"/>
          </w:tcPr>
          <w:p w:rsidR="00A2704D" w:rsidRPr="00BA38F6" w:rsidRDefault="00A2704D" w:rsidP="00A1519A">
            <w:pPr>
              <w:jc w:val="center"/>
            </w:pPr>
            <w:r>
              <w:lastRenderedPageBreak/>
              <w:t>28p-14c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369" w:author="Eva Skýbová" w:date="2018-06-08T09:27:00Z"/>
              </w:rPr>
            </w:pPr>
            <w:r>
              <w:t>Profilující povinně volitelný předmět</w:t>
            </w:r>
          </w:p>
          <w:p w:rsidR="00A2704D" w:rsidRPr="00C804FA" w:rsidRDefault="00A2704D" w:rsidP="00A1519A">
            <w:pPr>
              <w:numPr>
                <w:ins w:id="370" w:author="Eva Skýbová" w:date="2018-06-08T09:27:00Z"/>
              </w:numPr>
            </w:pPr>
            <w:ins w:id="371" w:author="Eva Skýbová" w:date="2018-06-08T09:28:00Z">
              <w:r w:rsidRPr="00D82E21">
                <w:rPr>
                  <w:color w:val="FF0000"/>
                  <w:sz w:val="16"/>
                  <w:szCs w:val="16"/>
                </w:rPr>
                <w:t>předmět společného základu</w:t>
              </w:r>
            </w:ins>
          </w:p>
        </w:tc>
        <w:tc>
          <w:tcPr>
            <w:tcW w:w="1260" w:type="dxa"/>
          </w:tcPr>
          <w:p w:rsidR="00A2704D" w:rsidRDefault="00A2704D" w:rsidP="00A1519A">
            <w:pPr>
              <w:jc w:val="center"/>
            </w:pP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rPr>
                <w:ins w:id="372" w:author="Eva Skýbová" w:date="2018-06-08T09:28:00Z"/>
              </w:rPr>
            </w:pPr>
            <w:r w:rsidRPr="00C804FA">
              <w:t>Diplomový seminář</w:t>
            </w:r>
          </w:p>
          <w:p w:rsidR="00A2704D" w:rsidRPr="00C804FA" w:rsidRDefault="00A2704D" w:rsidP="00A1519A">
            <w:pPr>
              <w:numPr>
                <w:ins w:id="373" w:author="Eva Skýbová" w:date="2018-06-08T09:28:00Z"/>
              </w:numPr>
              <w:jc w:val="both"/>
            </w:pPr>
            <w:ins w:id="374" w:author="Eva Skýbová" w:date="2018-06-08T09:28:00Z">
              <w:r w:rsidRPr="00D82E21">
                <w:rPr>
                  <w:color w:val="FF0000"/>
                  <w:sz w:val="16"/>
                  <w:szCs w:val="16"/>
                </w:rPr>
                <w:t>předmět společného základu</w:t>
              </w:r>
            </w:ins>
          </w:p>
        </w:tc>
        <w:tc>
          <w:tcPr>
            <w:tcW w:w="1260" w:type="dxa"/>
          </w:tcPr>
          <w:p w:rsidR="00A2704D" w:rsidRPr="00C260EA" w:rsidRDefault="00A2704D" w:rsidP="00A1519A">
            <w:pPr>
              <w:jc w:val="center"/>
            </w:pPr>
            <w:r>
              <w:t>14s</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pPr>
              <w:rPr>
                <w:ins w:id="375" w:author="Eva Skýbová" w:date="2018-06-08T09:37:00Z"/>
              </w:rPr>
            </w:pPr>
            <w:r w:rsidRPr="00BA38F6">
              <w:t>Environmentální zátěž území a sanační technologie</w:t>
            </w:r>
          </w:p>
          <w:p w:rsidR="00A2704D" w:rsidRPr="00BA38F6" w:rsidRDefault="00A2704D" w:rsidP="00A1519A">
            <w:pPr>
              <w:numPr>
                <w:ins w:id="376" w:author="Eva Skýbová" w:date="2018-06-08T09:37:00Z"/>
              </w:numPr>
            </w:pPr>
            <w:ins w:id="377" w:author="Eva Skýbová" w:date="2018-06-08T09:37:00Z">
              <w:r w:rsidRPr="00D82E21">
                <w:rPr>
                  <w:color w:val="339966"/>
                  <w:sz w:val="16"/>
                  <w:szCs w:val="16"/>
                </w:rPr>
                <w:t>předmět specializace</w:t>
              </w:r>
            </w:ins>
          </w:p>
        </w:tc>
        <w:tc>
          <w:tcPr>
            <w:tcW w:w="1260" w:type="dxa"/>
          </w:tcPr>
          <w:p w:rsidR="00A2704D" w:rsidRPr="0016736D" w:rsidRDefault="00A2704D" w:rsidP="00A1519A">
            <w:pPr>
              <w:jc w:val="center"/>
            </w:pPr>
            <w:r>
              <w:t>28p-14c</w:t>
            </w:r>
          </w:p>
        </w:tc>
        <w:tc>
          <w:tcPr>
            <w:tcW w:w="900" w:type="dxa"/>
          </w:tcPr>
          <w:p w:rsidR="00A2704D" w:rsidRPr="0016736D" w:rsidRDefault="00A2704D" w:rsidP="00A1519A">
            <w:pPr>
              <w:jc w:val="center"/>
            </w:pPr>
            <w:r w:rsidRPr="0016736D">
              <w:t>z, zk</w:t>
            </w:r>
          </w:p>
        </w:tc>
        <w:tc>
          <w:tcPr>
            <w:tcW w:w="1260" w:type="dxa"/>
          </w:tcPr>
          <w:p w:rsidR="00A2704D" w:rsidRPr="00BA38F6" w:rsidRDefault="00A2704D" w:rsidP="00A1519A">
            <w:pPr>
              <w:jc w:val="center"/>
            </w:pPr>
            <w:r>
              <w:t>5</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smartTagPr>
                  <w:attr w:name="ProductID" w:val="Pavel Valášek"/>
                </w:smartTagPr>
                <w:r w:rsidRPr="008021A1">
                  <w:rPr>
                    <w:b/>
                  </w:rPr>
                  <w:t>Pavel Valášek</w:t>
                </w:r>
              </w:smartTag>
              <w:r w:rsidRPr="008021A1">
                <w:rPr>
                  <w:b/>
                </w:rPr>
                <w:t>, CSc.</w:t>
              </w:r>
            </w:smartTag>
            <w:r>
              <w:rPr>
                <w:b/>
              </w:rPr>
              <w:t xml:space="preserve"> (50 %)</w:t>
            </w:r>
          </w:p>
          <w:p w:rsidR="00A2704D" w:rsidRPr="008021A1" w:rsidRDefault="00A2704D" w:rsidP="00A1519A">
            <w:pPr>
              <w:rPr>
                <w:b/>
              </w:rPr>
            </w:pPr>
            <w:r w:rsidRPr="00645CF0">
              <w:t>prof. PhDr. Jiří Chlachula, Ph.D. et Ph.D. (50 %)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D705AD" w:rsidTr="00A1519A">
        <w:tc>
          <w:tcPr>
            <w:tcW w:w="3060" w:type="dxa"/>
          </w:tcPr>
          <w:p w:rsidR="00A2704D" w:rsidRDefault="00A2704D" w:rsidP="00A1519A">
            <w:pPr>
              <w:rPr>
                <w:ins w:id="378" w:author="Eva Skýbová" w:date="2018-06-08T09:37:00Z"/>
              </w:rPr>
            </w:pPr>
            <w:r>
              <w:t>Environmentální zátěž</w:t>
            </w:r>
            <w:r w:rsidRPr="00BA38F6">
              <w:t xml:space="preserve"> ovzduší a vod</w:t>
            </w:r>
          </w:p>
          <w:p w:rsidR="00A2704D" w:rsidRPr="00BA38F6" w:rsidRDefault="00A2704D" w:rsidP="00A1519A">
            <w:pPr>
              <w:numPr>
                <w:ins w:id="379" w:author="Eva Skýbová" w:date="2018-06-08T09:37:00Z"/>
              </w:numPr>
            </w:pPr>
            <w:ins w:id="380"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797130" w:rsidRDefault="00A2704D" w:rsidP="00A1519A">
            <w:r>
              <w:rPr>
                <w:b/>
              </w:rPr>
              <w:t xml:space="preserve">prof. </w:t>
            </w:r>
            <w:r w:rsidRPr="00A569B0">
              <w:rPr>
                <w:b/>
              </w:rPr>
              <w:t xml:space="preserve">RNDr. </w:t>
            </w:r>
            <w:smartTag w:uri="urn:schemas-microsoft-com:office:smarttags" w:element="PersonName">
              <w:smartTagPr>
                <w:attr w:name="ProductID" w:val="Peter Chrastina"/>
              </w:smartTagPr>
              <w:r w:rsidRPr="00A569B0">
                <w:rPr>
                  <w:b/>
                </w:rPr>
                <w:t>Peter Chrastina</w:t>
              </w:r>
            </w:smartTag>
            <w:r w:rsidRPr="00A569B0">
              <w:rPr>
                <w:b/>
              </w:rPr>
              <w:t>, Ph.D.</w:t>
            </w:r>
            <w:r>
              <w:rPr>
                <w:b/>
              </w:rPr>
              <w:t xml:space="preserve"> </w:t>
            </w:r>
            <w:r w:rsidRPr="00797130">
              <w:rPr>
                <w:b/>
              </w:rPr>
              <w:t>(50 %)</w:t>
            </w:r>
            <w:r w:rsidRPr="00797130">
              <w:t xml:space="preserve">  </w:t>
            </w:r>
          </w:p>
          <w:p w:rsidR="00A2704D" w:rsidRPr="00BA38F6" w:rsidRDefault="00A2704D" w:rsidP="00A1519A">
            <w:r w:rsidRPr="00A569B0">
              <w:t>Mgr. Ing. Jiří Lehejček, Ph.D</w:t>
            </w:r>
            <w:r>
              <w:t xml:space="preserve">. (50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rPr>
                <w:ins w:id="381" w:author="Eva Skýbová" w:date="2018-06-08T09:37:00Z"/>
              </w:rPr>
            </w:pPr>
            <w:r w:rsidRPr="00C804FA">
              <w:t>Životní prostředí a zdraví</w:t>
            </w:r>
          </w:p>
          <w:p w:rsidR="00A2704D" w:rsidRPr="00BA38F6" w:rsidRDefault="00A2704D" w:rsidP="00A1519A">
            <w:pPr>
              <w:numPr>
                <w:ins w:id="382" w:author="Eva Skýbová" w:date="2018-06-08T09:37:00Z"/>
              </w:numPr>
            </w:pPr>
            <w:ins w:id="383"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C5661D" w:rsidRDefault="00A2704D" w:rsidP="00A1519A">
            <w:smartTag w:uri="urn:schemas-microsoft-com:office:smarttags" w:element="PersonName">
              <w:r w:rsidRPr="00132949">
                <w:rPr>
                  <w:b/>
                </w:rPr>
                <w:t xml:space="preserve">doc. Ing. </w:t>
              </w:r>
              <w:smartTag w:uri="urn:schemas-microsoft-com:office:smarttags" w:element="PersonName">
                <w:smartTagPr>
                  <w:attr w:name="ProductID" w:val="Pavel Valášek"/>
                </w:smartTagPr>
                <w:r w:rsidRPr="00132949">
                  <w:rPr>
                    <w:b/>
                  </w:rPr>
                  <w:t>Pavel Valášek</w:t>
                </w:r>
              </w:smartTag>
              <w:r w:rsidRPr="00132949">
                <w:rPr>
                  <w:b/>
                </w:rPr>
                <w:t>, CSc.</w:t>
              </w:r>
            </w:smartTag>
            <w:r>
              <w:rPr>
                <w:b/>
              </w:rPr>
              <w:t>,</w:t>
            </w:r>
            <w:r>
              <w:t xml:space="preserve"> </w:t>
            </w:r>
            <w:r w:rsidRPr="00797130">
              <w:rPr>
                <w:b/>
              </w:rPr>
              <w:t>(50 %)</w:t>
            </w:r>
            <w:r w:rsidRPr="00C5661D">
              <w:t xml:space="preserve"> </w:t>
            </w:r>
          </w:p>
          <w:p w:rsidR="00A2704D" w:rsidRPr="00BA38F6" w:rsidRDefault="00A2704D" w:rsidP="00A1519A">
            <w:smartTag w:uri="urn:schemas-microsoft-com:office:smarttags" w:element="PersonName">
              <w:r w:rsidRPr="00BA38F6">
                <w:t>prof. I</w:t>
              </w:r>
              <w:r>
                <w:t>ng. Vladimír Sedlařík, Ph.D.</w:t>
              </w:r>
            </w:smartTag>
            <w:r>
              <w:t xml:space="preserve"> (50 %)</w:t>
            </w:r>
            <w:r w:rsidRPr="00BA38F6">
              <w:t xml:space="preserve"> </w:t>
            </w:r>
          </w:p>
        </w:tc>
        <w:tc>
          <w:tcPr>
            <w:tcW w:w="1620" w:type="dxa"/>
          </w:tcPr>
          <w:p w:rsidR="00A2704D" w:rsidRPr="00C804FA" w:rsidRDefault="00A2704D" w:rsidP="00A1519A">
            <w:pPr>
              <w:jc w:val="center"/>
            </w:pPr>
            <w:r w:rsidRPr="00C804FA">
              <w:t>2/ZS</w:t>
            </w:r>
          </w:p>
        </w:tc>
        <w:tc>
          <w:tcPr>
            <w:tcW w:w="1080" w:type="dxa"/>
          </w:tcPr>
          <w:p w:rsidR="00A2704D" w:rsidRPr="0016736D" w:rsidRDefault="00A2704D" w:rsidP="00A1519A">
            <w:pPr>
              <w:jc w:val="center"/>
            </w:pPr>
            <w:r w:rsidRPr="0016736D">
              <w:t>PZ</w:t>
            </w:r>
          </w:p>
        </w:tc>
      </w:tr>
      <w:tr w:rsidR="00A2704D" w:rsidRPr="00E234DE" w:rsidTr="00A1519A">
        <w:tc>
          <w:tcPr>
            <w:tcW w:w="3060" w:type="dxa"/>
          </w:tcPr>
          <w:p w:rsidR="00A2704D" w:rsidRDefault="00A2704D" w:rsidP="00A1519A">
            <w:pPr>
              <w:rPr>
                <w:ins w:id="384" w:author="Eva Skýbová" w:date="2018-06-08T09:37:00Z"/>
              </w:rPr>
            </w:pPr>
            <w:r w:rsidRPr="0016736D">
              <w:t>Právní systém v</w:t>
            </w:r>
            <w:r>
              <w:rPr>
                <w:color w:val="FF0000"/>
              </w:rPr>
              <w:t xml:space="preserve"> </w:t>
            </w:r>
            <w:r w:rsidRPr="00BA38F6">
              <w:t>oblasti životního prostředí</w:t>
            </w:r>
          </w:p>
          <w:p w:rsidR="00A2704D" w:rsidRPr="00BA38F6" w:rsidRDefault="00A2704D" w:rsidP="00A1519A">
            <w:pPr>
              <w:numPr>
                <w:ins w:id="385" w:author="Eva Skýbová" w:date="2018-06-08T09:37:00Z"/>
              </w:numPr>
            </w:pPr>
            <w:ins w:id="386"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r>
              <w:t>28p-14c</w:t>
            </w:r>
          </w:p>
        </w:tc>
        <w:tc>
          <w:tcPr>
            <w:tcW w:w="900" w:type="dxa"/>
          </w:tcPr>
          <w:p w:rsidR="00A2704D" w:rsidRDefault="00A2704D" w:rsidP="00A1519A">
            <w:pPr>
              <w:jc w:val="center"/>
            </w:pPr>
            <w:r w:rsidRPr="00BA38F6">
              <w:t>z, zk</w:t>
            </w:r>
          </w:p>
          <w:p w:rsidR="00A2704D" w:rsidRPr="00503942" w:rsidRDefault="00A2704D" w:rsidP="00A1519A">
            <w:pPr>
              <w:jc w:val="center"/>
              <w:rPr>
                <w:color w:val="FF0000"/>
              </w:rPr>
            </w:pP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E234DE" w:rsidTr="00A1519A">
        <w:tc>
          <w:tcPr>
            <w:tcW w:w="3060" w:type="dxa"/>
          </w:tcPr>
          <w:p w:rsidR="00A2704D" w:rsidRDefault="00A2704D" w:rsidP="00A1519A">
            <w:pPr>
              <w:rPr>
                <w:ins w:id="387" w:author="Eva Skýbová" w:date="2018-06-08T09:37:00Z"/>
              </w:rPr>
            </w:pPr>
            <w:r w:rsidRPr="00BA38F6">
              <w:t>Environmentální mapování</w:t>
            </w:r>
          </w:p>
          <w:p w:rsidR="00A2704D" w:rsidRPr="00BA38F6" w:rsidRDefault="00A2704D" w:rsidP="00A1519A">
            <w:pPr>
              <w:numPr>
                <w:ins w:id="388" w:author="Eva Skýbová" w:date="2018-06-08T09:37:00Z"/>
              </w:numPr>
            </w:pPr>
            <w:ins w:id="389"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r>
              <w:t>28c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A569B0" w:rsidRDefault="00A2704D" w:rsidP="00A1519A">
            <w:pPr>
              <w:rPr>
                <w:b/>
              </w:rPr>
            </w:pPr>
            <w:r w:rsidRPr="00A569B0">
              <w:rPr>
                <w:b/>
              </w:rPr>
              <w:t xml:space="preserve">prof. RNDr. </w:t>
            </w:r>
            <w:smartTag w:uri="urn:schemas-microsoft-com:office:smarttags" w:element="PersonName">
              <w:smartTagPr>
                <w:attr w:name="ProductID" w:val="Peter Chrastina"/>
              </w:smartTagPr>
              <w:r w:rsidRPr="00A569B0">
                <w:rPr>
                  <w:b/>
                </w:rPr>
                <w:t>Peter Chrastina</w:t>
              </w:r>
            </w:smartTag>
            <w:r w:rsidRPr="00A569B0">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E47519" w:rsidTr="00A1519A">
        <w:tc>
          <w:tcPr>
            <w:tcW w:w="3060" w:type="dxa"/>
          </w:tcPr>
          <w:p w:rsidR="00A2704D" w:rsidRDefault="00A2704D" w:rsidP="00A1519A">
            <w:pPr>
              <w:rPr>
                <w:ins w:id="390" w:author="Eva Skýbová" w:date="2018-06-08T09:37:00Z"/>
              </w:rPr>
            </w:pPr>
            <w:r>
              <w:t>Povinně volitelný předmět 1</w:t>
            </w:r>
          </w:p>
          <w:p w:rsidR="00A2704D" w:rsidRPr="003E263F" w:rsidRDefault="00A2704D" w:rsidP="00A1519A">
            <w:pPr>
              <w:numPr>
                <w:ins w:id="391" w:author="Eva Skýbová" w:date="2018-06-08T09:37:00Z"/>
              </w:numPr>
            </w:pPr>
            <w:ins w:id="392" w:author="Eva Skýbová" w:date="2018-06-08T09:37:00Z">
              <w:r w:rsidRPr="00D82E21">
                <w:rPr>
                  <w:color w:val="339966"/>
                  <w:sz w:val="16"/>
                  <w:szCs w:val="16"/>
                </w:rPr>
                <w:t>předmět specializace</w:t>
              </w:r>
            </w:ins>
          </w:p>
        </w:tc>
        <w:tc>
          <w:tcPr>
            <w:tcW w:w="1260" w:type="dxa"/>
          </w:tcPr>
          <w:p w:rsidR="00A2704D" w:rsidRPr="00BA38F6" w:rsidRDefault="00A2704D" w:rsidP="00A1519A">
            <w:pPr>
              <w:jc w:val="center"/>
            </w:pP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rPr>
                <w:ins w:id="393" w:author="Eva Skýbová" w:date="2018-06-08T09:28:00Z"/>
              </w:rPr>
            </w:pPr>
            <w:r w:rsidRPr="00C804FA">
              <w:t>Projektová činnost</w:t>
            </w:r>
          </w:p>
          <w:p w:rsidR="00A2704D" w:rsidRPr="00C804FA" w:rsidRDefault="00A2704D" w:rsidP="00A1519A">
            <w:pPr>
              <w:numPr>
                <w:ins w:id="394" w:author="Eva Skýbová" w:date="2018-06-08T09:28:00Z"/>
              </w:numPr>
              <w:jc w:val="both"/>
            </w:pPr>
            <w:ins w:id="395" w:author="Eva Skýbová" w:date="2018-06-08T09:28:00Z">
              <w:r w:rsidRPr="00D82E21">
                <w:rPr>
                  <w:color w:val="FF0000"/>
                  <w:sz w:val="16"/>
                  <w:szCs w:val="16"/>
                </w:rPr>
                <w:t>předmět společného základu</w:t>
              </w:r>
            </w:ins>
          </w:p>
        </w:tc>
        <w:tc>
          <w:tcPr>
            <w:tcW w:w="1260" w:type="dxa"/>
          </w:tcPr>
          <w:p w:rsidR="00A2704D" w:rsidRPr="00BA38F6" w:rsidRDefault="00A2704D" w:rsidP="00A1519A">
            <w:pPr>
              <w:jc w:val="center"/>
            </w:pPr>
            <w:r>
              <w:t>10p-20c</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396" w:author="Eva Skýbová" w:date="2018-06-08T09:28:00Z"/>
              </w:rPr>
            </w:pPr>
            <w:r w:rsidRPr="00BA38F6">
              <w:t>Podnikání II</w:t>
            </w:r>
          </w:p>
          <w:p w:rsidR="00A2704D" w:rsidRPr="00BA38F6" w:rsidRDefault="00A2704D" w:rsidP="00A1519A">
            <w:pPr>
              <w:numPr>
                <w:ins w:id="397" w:author="Eva Skýbová" w:date="2018-06-08T09:28:00Z"/>
              </w:numPr>
              <w:jc w:val="both"/>
            </w:pPr>
            <w:ins w:id="398" w:author="Eva Skýbová" w:date="2018-06-08T09:28:00Z">
              <w:r w:rsidRPr="00D82E21">
                <w:rPr>
                  <w:color w:val="FF0000"/>
                  <w:sz w:val="16"/>
                  <w:szCs w:val="16"/>
                </w:rPr>
                <w:t>předmět společného základu</w:t>
              </w:r>
            </w:ins>
          </w:p>
        </w:tc>
        <w:tc>
          <w:tcPr>
            <w:tcW w:w="1260" w:type="dxa"/>
          </w:tcPr>
          <w:p w:rsidR="00A2704D" w:rsidRPr="00BA38F6" w:rsidRDefault="00A2704D" w:rsidP="00A1519A">
            <w:pPr>
              <w:jc w:val="center"/>
            </w:pPr>
            <w:r>
              <w:t>10p-20s</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399" w:author="Eva Skýbová" w:date="2018-06-08T09:28:00Z"/>
              </w:rPr>
            </w:pPr>
            <w:r w:rsidRPr="00BA38F6">
              <w:t>Odborná praxe</w:t>
            </w:r>
          </w:p>
          <w:p w:rsidR="00A2704D" w:rsidRPr="00BA38F6" w:rsidRDefault="00A2704D" w:rsidP="00A1519A">
            <w:pPr>
              <w:numPr>
                <w:ins w:id="400" w:author="Eva Skýbová" w:date="2018-06-08T09:28:00Z"/>
              </w:numPr>
              <w:jc w:val="both"/>
            </w:pPr>
            <w:ins w:id="401" w:author="Eva Skýbová" w:date="2018-06-08T09:28:00Z">
              <w:r w:rsidRPr="00D82E21">
                <w:rPr>
                  <w:color w:val="FF0000"/>
                  <w:sz w:val="16"/>
                  <w:szCs w:val="16"/>
                </w:rPr>
                <w:t>předmět společného základu</w:t>
              </w:r>
            </w:ins>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402" w:author="Eva Skýbová" w:date="2018-06-08T09:28:00Z"/>
              </w:rPr>
            </w:pPr>
            <w:r>
              <w:t>Diplomová práce</w:t>
            </w:r>
          </w:p>
          <w:p w:rsidR="00A2704D" w:rsidRPr="00BA38F6" w:rsidRDefault="00A2704D" w:rsidP="00A1519A">
            <w:pPr>
              <w:numPr>
                <w:ins w:id="403" w:author="Eva Skýbová" w:date="2018-06-08T09:28:00Z"/>
              </w:numPr>
              <w:jc w:val="both"/>
            </w:pPr>
            <w:ins w:id="404" w:author="Eva Skýbová" w:date="2018-06-08T09:28:00Z">
              <w:r w:rsidRPr="00D82E21">
                <w:rPr>
                  <w:color w:val="FF0000"/>
                  <w:sz w:val="16"/>
                  <w:szCs w:val="16"/>
                </w:rPr>
                <w:t>předmět společného základu</w:t>
              </w:r>
            </w:ins>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pPr>
              <w:rPr>
                <w:ins w:id="405" w:author="Eva Skýbová" w:date="2018-06-08T09:28:00Z"/>
              </w:rPr>
            </w:pPr>
            <w:r w:rsidRPr="00C804FA">
              <w:t>Rozhodování za nejistot a neurčitostí</w:t>
            </w:r>
          </w:p>
          <w:p w:rsidR="00A2704D" w:rsidRPr="00C804FA" w:rsidRDefault="00A2704D" w:rsidP="00A1519A">
            <w:pPr>
              <w:numPr>
                <w:ins w:id="406" w:author="Eva Skýbová" w:date="2018-06-08T09:28:00Z"/>
              </w:numPr>
            </w:pPr>
            <w:ins w:id="407" w:author="Eva Skýbová" w:date="2018-06-08T09:28:00Z">
              <w:r w:rsidRPr="00D82E21">
                <w:rPr>
                  <w:color w:val="FF0000"/>
                  <w:sz w:val="16"/>
                  <w:szCs w:val="16"/>
                </w:rPr>
                <w:t>předmět společného základu</w:t>
              </w:r>
            </w:ins>
          </w:p>
        </w:tc>
        <w:tc>
          <w:tcPr>
            <w:tcW w:w="1260" w:type="dxa"/>
          </w:tcPr>
          <w:p w:rsidR="00A2704D" w:rsidRPr="00C804FA" w:rsidRDefault="00A2704D" w:rsidP="00A1519A">
            <w:pPr>
              <w:jc w:val="center"/>
            </w:pPr>
            <w:r>
              <w:t>14p-14c-14s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408" w:author="Eva Skýbová" w:date="2018-06-08T09:28:00Z"/>
              </w:rPr>
            </w:pPr>
            <w:r w:rsidRPr="00C804FA">
              <w:t xml:space="preserve">Řízení procesů </w:t>
            </w:r>
          </w:p>
          <w:p w:rsidR="00A2704D" w:rsidRPr="00C804FA" w:rsidRDefault="00A2704D" w:rsidP="00A1519A">
            <w:pPr>
              <w:numPr>
                <w:ins w:id="409" w:author="Eva Skýbová" w:date="2018-06-08T09:28:00Z"/>
              </w:numPr>
            </w:pPr>
            <w:ins w:id="410" w:author="Eva Skýbová" w:date="2018-06-08T09:28:00Z">
              <w:r w:rsidRPr="00D82E21">
                <w:rPr>
                  <w:color w:val="FF0000"/>
                  <w:sz w:val="16"/>
                  <w:szCs w:val="16"/>
                </w:rPr>
                <w:t>předmět společného základu</w:t>
              </w:r>
            </w:ins>
          </w:p>
        </w:tc>
        <w:tc>
          <w:tcPr>
            <w:tcW w:w="1260" w:type="dxa"/>
          </w:tcPr>
          <w:p w:rsidR="00A2704D" w:rsidRPr="00C804FA"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411" w:author="Eva Skýbová" w:date="2018-06-08T09:28:00Z"/>
              </w:rPr>
            </w:pPr>
            <w:r w:rsidRPr="00C804FA">
              <w:t>Ekologické přístupy k materiálům a technologiím</w:t>
            </w:r>
          </w:p>
          <w:p w:rsidR="00A2704D" w:rsidRPr="00BA38F6" w:rsidRDefault="00A2704D" w:rsidP="00A1519A">
            <w:pPr>
              <w:numPr>
                <w:ins w:id="412" w:author="Eva Skýbová" w:date="2018-06-08T09:28:00Z"/>
              </w:numPr>
            </w:pPr>
            <w:ins w:id="413" w:author="Eva Skýbová" w:date="2018-06-08T09:28:00Z">
              <w:r w:rsidRPr="00D82E21">
                <w:rPr>
                  <w:color w:val="FF0000"/>
                  <w:sz w:val="16"/>
                  <w:szCs w:val="16"/>
                </w:rPr>
                <w:lastRenderedPageBreak/>
                <w:t>předmět společného základu</w:t>
              </w:r>
            </w:ins>
          </w:p>
        </w:tc>
        <w:tc>
          <w:tcPr>
            <w:tcW w:w="1260" w:type="dxa"/>
          </w:tcPr>
          <w:p w:rsidR="00A2704D" w:rsidRPr="00BA38F6" w:rsidRDefault="00A2704D" w:rsidP="00A1519A">
            <w:pPr>
              <w:jc w:val="center"/>
            </w:pPr>
            <w:r>
              <w:lastRenderedPageBreak/>
              <w:t>28p-14s</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rPr>
                <w:ins w:id="414" w:author="Eva Skýbová" w:date="2018-06-08T09:28:00Z"/>
              </w:rPr>
            </w:pPr>
            <w:r w:rsidRPr="007E2215">
              <w:t>Ochrana před terorismem a organizovaným zločinem</w:t>
            </w:r>
          </w:p>
          <w:p w:rsidR="00A2704D" w:rsidRPr="007E2215" w:rsidRDefault="00A2704D" w:rsidP="00A1519A">
            <w:pPr>
              <w:numPr>
                <w:ins w:id="415" w:author="Eva Skýbová" w:date="2018-06-08T09:28:00Z"/>
              </w:numPr>
              <w:jc w:val="both"/>
            </w:pPr>
            <w:ins w:id="416" w:author="Eva Skýbová" w:date="2018-06-08T09:28:00Z">
              <w:r w:rsidRPr="00D82E21">
                <w:rPr>
                  <w:color w:val="FF0000"/>
                  <w:sz w:val="16"/>
                  <w:szCs w:val="16"/>
                </w:rPr>
                <w:t>předmět společného základu</w:t>
              </w:r>
            </w:ins>
          </w:p>
        </w:tc>
        <w:tc>
          <w:tcPr>
            <w:tcW w:w="1260" w:type="dxa"/>
          </w:tcPr>
          <w:p w:rsidR="00A2704D" w:rsidRPr="007E2215" w:rsidRDefault="00A2704D" w:rsidP="00A1519A">
            <w:pPr>
              <w:jc w:val="center"/>
            </w:pPr>
            <w:r>
              <w:t>28p-14s</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pPr>
              <w:rPr>
                <w:ins w:id="417" w:author="Eva Skýbová" w:date="2018-06-08T09:37:00Z"/>
              </w:rPr>
            </w:pPr>
            <w:r>
              <w:t>Způsoby o</w:t>
            </w:r>
            <w:r w:rsidRPr="00C804FA">
              <w:t>chran</w:t>
            </w:r>
            <w:r>
              <w:t>y</w:t>
            </w:r>
            <w:r w:rsidRPr="00C804FA">
              <w:t xml:space="preserve"> přírody a krajiny</w:t>
            </w:r>
          </w:p>
          <w:p w:rsidR="00A2704D" w:rsidRPr="00C804FA" w:rsidRDefault="00A2704D" w:rsidP="00A1519A">
            <w:pPr>
              <w:numPr>
                <w:ins w:id="418" w:author="Eva Skýbová" w:date="2018-06-08T09:37:00Z"/>
              </w:numPr>
            </w:pPr>
            <w:ins w:id="419" w:author="Eva Skýbová" w:date="2018-06-08T09:37:00Z">
              <w:r w:rsidRPr="00D82E21">
                <w:rPr>
                  <w:color w:val="339966"/>
                  <w:sz w:val="16"/>
                  <w:szCs w:val="16"/>
                </w:rPr>
                <w:t>předmět specializace</w:t>
              </w:r>
            </w:ins>
          </w:p>
        </w:tc>
        <w:tc>
          <w:tcPr>
            <w:tcW w:w="1260" w:type="dxa"/>
          </w:tcPr>
          <w:p w:rsidR="00A2704D" w:rsidRPr="0016736D" w:rsidRDefault="00A2704D" w:rsidP="00A1519A">
            <w:pPr>
              <w:jc w:val="center"/>
            </w:pPr>
            <w:r>
              <w:t>28p-14c</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Default="00A2704D" w:rsidP="00A1519A">
            <w:pPr>
              <w:rPr>
                <w:b/>
              </w:rPr>
            </w:pPr>
            <w:smartTag w:uri="urn:schemas-microsoft-com:office:smarttags" w:element="PersonName">
              <w:r w:rsidRPr="0016736D">
                <w:rPr>
                  <w:b/>
                </w:rPr>
                <w:t xml:space="preserve">RNDr. </w:t>
              </w:r>
              <w:smartTag w:uri="urn:schemas-microsoft-com:office:smarttags" w:element="PersonName">
                <w:smartTagPr>
                  <w:attr w:name="ProductID" w:val="Zdeněk ŠAFAŘÍK"/>
                </w:smartTagPr>
                <w:r w:rsidRPr="0016736D">
                  <w:rPr>
                    <w:b/>
                  </w:rPr>
                  <w:t>Zdeněk Šafařík</w:t>
                </w:r>
              </w:smartTag>
              <w:r w:rsidRPr="0016736D">
                <w:rPr>
                  <w:b/>
                </w:rPr>
                <w:t>, Ph.D.</w:t>
              </w:r>
            </w:smartTag>
          </w:p>
          <w:p w:rsidR="00A2704D" w:rsidRPr="0016736D" w:rsidRDefault="00A2704D" w:rsidP="00A1519A">
            <w:pPr>
              <w:rPr>
                <w:b/>
              </w:rPr>
            </w:pPr>
            <w:r>
              <w:rPr>
                <w:b/>
              </w:rPr>
              <w:t>(100 %)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pPr>
              <w:rPr>
                <w:ins w:id="420" w:author="Eva Skýbová" w:date="2018-06-08T09:37:00Z"/>
              </w:rPr>
            </w:pPr>
            <w:r w:rsidRPr="00C804FA">
              <w:t>Historická geografie a environmentální dějiny</w:t>
            </w:r>
          </w:p>
          <w:p w:rsidR="00A2704D" w:rsidRPr="00C804FA" w:rsidRDefault="00A2704D" w:rsidP="00A1519A">
            <w:pPr>
              <w:numPr>
                <w:ins w:id="421" w:author="Eva Skýbová" w:date="2018-06-08T09:37:00Z"/>
              </w:numPr>
            </w:pPr>
            <w:ins w:id="422" w:author="Eva Skýbová" w:date="2018-06-08T09:37:00Z">
              <w:r w:rsidRPr="00D82E21">
                <w:rPr>
                  <w:color w:val="339966"/>
                  <w:sz w:val="16"/>
                  <w:szCs w:val="16"/>
                </w:rPr>
                <w:t>předmět specializace</w:t>
              </w:r>
            </w:ins>
          </w:p>
        </w:tc>
        <w:tc>
          <w:tcPr>
            <w:tcW w:w="1260" w:type="dxa"/>
          </w:tcPr>
          <w:p w:rsidR="00A2704D" w:rsidRPr="0016736D" w:rsidRDefault="00A2704D" w:rsidP="00A1519A">
            <w:pPr>
              <w:jc w:val="center"/>
            </w:pPr>
            <w:r>
              <w:t>28p-14c</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Pr="00DC51C9" w:rsidRDefault="00A2704D" w:rsidP="00A1519A">
            <w:pPr>
              <w:rPr>
                <w:b/>
              </w:rPr>
            </w:pPr>
            <w:r w:rsidRPr="00DC51C9">
              <w:rPr>
                <w:b/>
              </w:rPr>
              <w:t xml:space="preserve">prof. RNDr. </w:t>
            </w:r>
            <w:smartTag w:uri="urn:schemas-microsoft-com:office:smarttags" w:element="PersonName">
              <w:smartTagPr>
                <w:attr w:name="ProductID" w:val="Peter Chrastina"/>
              </w:smartTagPr>
              <w:r w:rsidRPr="00DC51C9">
                <w:rPr>
                  <w:b/>
                </w:rPr>
                <w:t>Peter Chrastina</w:t>
              </w:r>
            </w:smartTag>
            <w:r w:rsidRPr="00DC51C9">
              <w:rPr>
                <w:b/>
              </w:rPr>
              <w:t>, Ph.D.</w:t>
            </w:r>
            <w:r>
              <w:rPr>
                <w:b/>
              </w:rPr>
              <w:t xml:space="preserve"> (100 %)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pPr>
              <w:rPr>
                <w:ins w:id="423" w:author="Eva Skýbová" w:date="2018-06-08T09:37:00Z"/>
              </w:rPr>
            </w:pPr>
            <w:r w:rsidRPr="00C804FA">
              <w:t>Ekosystémové služby</w:t>
            </w:r>
          </w:p>
          <w:p w:rsidR="00A2704D" w:rsidRPr="00C804FA" w:rsidRDefault="00A2704D" w:rsidP="00A1519A">
            <w:pPr>
              <w:numPr>
                <w:ins w:id="424" w:author="Eva Skýbová" w:date="2018-06-08T09:37:00Z"/>
              </w:numPr>
            </w:pPr>
            <w:ins w:id="425" w:author="Eva Skýbová" w:date="2018-06-08T09:37:00Z">
              <w:r w:rsidRPr="00D82E21">
                <w:rPr>
                  <w:color w:val="339966"/>
                  <w:sz w:val="16"/>
                  <w:szCs w:val="16"/>
                </w:rPr>
                <w:t>předmět specializace</w:t>
              </w:r>
            </w:ins>
          </w:p>
        </w:tc>
        <w:tc>
          <w:tcPr>
            <w:tcW w:w="1260" w:type="dxa"/>
          </w:tcPr>
          <w:p w:rsidR="00A2704D" w:rsidRPr="0016736D" w:rsidRDefault="00A2704D" w:rsidP="00A1519A">
            <w:pPr>
              <w:jc w:val="center"/>
            </w:pPr>
            <w:r>
              <w:t>28p-14c</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Default="00A2704D" w:rsidP="00A1519A">
            <w:pPr>
              <w:rPr>
                <w:b/>
              </w:rPr>
            </w:pPr>
            <w:r w:rsidRPr="0016736D">
              <w:rPr>
                <w:b/>
              </w:rPr>
              <w:t>Mgr. Ing. Jiří Lehejček, Ph.D.</w:t>
            </w:r>
          </w:p>
          <w:p w:rsidR="00A2704D" w:rsidRPr="0016736D" w:rsidRDefault="00A2704D" w:rsidP="00A1519A">
            <w:pPr>
              <w:rPr>
                <w:b/>
              </w:rPr>
            </w:pPr>
            <w:r>
              <w:rPr>
                <w:b/>
              </w:rPr>
              <w:t>(100 %)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20"/>
        <w:gridCol w:w="10260"/>
      </w:tblGrid>
      <w:tr w:rsidR="00A2704D" w:rsidRPr="00BA38F6" w:rsidTr="00A1519A">
        <w:tc>
          <w:tcPr>
            <w:tcW w:w="4320" w:type="dxa"/>
            <w:shd w:val="clear" w:color="auto" w:fill="F7CAAC"/>
          </w:tcPr>
          <w:p w:rsidR="00A2704D" w:rsidRPr="00BA38F6" w:rsidRDefault="00A2704D" w:rsidP="00A1519A">
            <w:pPr>
              <w:jc w:val="both"/>
              <w:rPr>
                <w:b/>
              </w:rPr>
            </w:pPr>
            <w:r w:rsidRPr="00BA38F6">
              <w:rPr>
                <w:b/>
              </w:rPr>
              <w:t xml:space="preserve"> Součásti SZZ a jejich obsah</w:t>
            </w:r>
            <w:r>
              <w:rPr>
                <w:b/>
              </w:rPr>
              <w:t xml:space="preserve"> – společné pro všechny specializace</w:t>
            </w:r>
          </w:p>
        </w:tc>
        <w:tc>
          <w:tcPr>
            <w:tcW w:w="10260" w:type="dxa"/>
          </w:tcPr>
          <w:p w:rsidR="00A2704D" w:rsidRPr="00BA38F6" w:rsidRDefault="00A2704D" w:rsidP="00A1519A">
            <w:pPr>
              <w:jc w:val="both"/>
            </w:pPr>
          </w:p>
        </w:tc>
      </w:tr>
      <w:tr w:rsidR="00A2704D" w:rsidRPr="00BA38F6" w:rsidTr="00A1519A">
        <w:trPr>
          <w:trHeight w:val="1370"/>
        </w:trPr>
        <w:tc>
          <w:tcPr>
            <w:tcW w:w="14580" w:type="dxa"/>
            <w:gridSpan w:val="2"/>
          </w:tcPr>
          <w:p w:rsidR="00A2704D" w:rsidRDefault="00A2704D" w:rsidP="00A1519A">
            <w:pPr>
              <w:pStyle w:val="Default"/>
              <w:spacing w:before="60" w:after="120"/>
              <w:jc w:val="both"/>
              <w:rPr>
                <w:color w:val="auto"/>
                <w:sz w:val="20"/>
                <w:szCs w:val="20"/>
              </w:rPr>
            </w:pPr>
          </w:p>
          <w:p w:rsidR="00A2704D" w:rsidRPr="00C804FA" w:rsidRDefault="00A2704D" w:rsidP="00A1519A">
            <w:pPr>
              <w:pStyle w:val="Default"/>
              <w:spacing w:before="60" w:after="120"/>
              <w:jc w:val="both"/>
              <w:rPr>
                <w:color w:val="auto"/>
              </w:rPr>
            </w:pPr>
            <w:r w:rsidRPr="00C804FA">
              <w:rPr>
                <w:color w:val="auto"/>
                <w:sz w:val="20"/>
                <w:szCs w:val="20"/>
              </w:rPr>
              <w:t xml:space="preserve">Státní závěrečnou zkoušku a obhajobu diplomové práce může vykonat student, který složil zápočty a zkoušky stanovené studijním plánem a který se k státní závěrečné zkoušce přihlásil. </w:t>
            </w:r>
          </w:p>
          <w:p w:rsidR="00A2704D" w:rsidRPr="00BA38F6" w:rsidRDefault="00A2704D" w:rsidP="00A1519A">
            <w:pPr>
              <w:spacing w:after="60"/>
              <w:ind w:left="431" w:right="68" w:hanging="357"/>
              <w:jc w:val="both"/>
              <w:rPr>
                <w:b/>
              </w:rPr>
            </w:pPr>
            <w:r w:rsidRPr="00BA38F6">
              <w:rPr>
                <w:b/>
              </w:rPr>
              <w:t>Navrhované předměty pro SZZ</w:t>
            </w:r>
            <w:r>
              <w:rPr>
                <w:b/>
              </w:rPr>
              <w:t>:</w:t>
            </w:r>
            <w:r w:rsidRPr="00BA38F6">
              <w:rPr>
                <w:b/>
              </w:rPr>
              <w:t xml:space="preserve"> </w:t>
            </w:r>
          </w:p>
          <w:p w:rsidR="00A2704D" w:rsidRDefault="00A2704D" w:rsidP="00B66709">
            <w:pPr>
              <w:numPr>
                <w:ilvl w:val="0"/>
                <w:numId w:val="3"/>
              </w:numPr>
              <w:ind w:left="414" w:right="68" w:hanging="340"/>
              <w:jc w:val="both"/>
              <w:rPr>
                <w:b/>
              </w:rPr>
            </w:pPr>
            <w:r w:rsidRPr="00BA38F6">
              <w:rPr>
                <w:b/>
              </w:rPr>
              <w:t xml:space="preserve">Obhajoba diplomové práce </w:t>
            </w:r>
          </w:p>
          <w:p w:rsidR="00A2704D" w:rsidRDefault="00A2704D" w:rsidP="00A1519A">
            <w:pPr>
              <w:spacing w:after="120"/>
              <w:ind w:left="414" w:right="68"/>
              <w:jc w:val="both"/>
              <w:rPr>
                <w:b/>
              </w:rPr>
            </w:pPr>
            <w:r w:rsidRPr="009C0A80">
              <w:t>Obsahem diplomové práce je v převážné většině prací projekt, který řeší problém z dané specializace a to v souladu s charakteristikou magisterského studijního programu umožňujícího přípravu absolventů.</w:t>
            </w:r>
            <w:r>
              <w:t xml:space="preserve"> </w:t>
            </w:r>
            <w:r w:rsidRPr="009C0A80">
              <w:t xml:space="preserve">Student musí </w:t>
            </w:r>
            <w:r w:rsidRPr="00C804FA">
              <w:t>prokázat tvůrčí</w:t>
            </w:r>
            <w:r w:rsidRPr="009562D0">
              <w:rPr>
                <w:color w:val="FF0000"/>
              </w:rPr>
              <w:t xml:space="preserve"> </w:t>
            </w:r>
            <w:r w:rsidRPr="009C0A80">
              <w:t>schopnost absolventa využít získané znalosti</w:t>
            </w:r>
            <w:r>
              <w:t xml:space="preserve"> </w:t>
            </w:r>
            <w:r w:rsidRPr="00C804FA">
              <w:t>a dovednosti</w:t>
            </w:r>
            <w:r w:rsidRPr="009C0A80">
              <w:t xml:space="preserve"> při řešení </w:t>
            </w:r>
            <w:r w:rsidRPr="00D01F0C">
              <w:t>uceleného podnikového</w:t>
            </w:r>
            <w:r>
              <w:t>,</w:t>
            </w:r>
            <w:r w:rsidRPr="00D01F0C">
              <w:t xml:space="preserve"> popř. veřejného projektu. Student musí dokázat vysvětlit a obhájit navržené projektové řešení.</w:t>
            </w:r>
            <w:r w:rsidRPr="009562D0">
              <w:rPr>
                <w:b/>
              </w:rPr>
              <w:t xml:space="preserve">   </w:t>
            </w:r>
          </w:p>
          <w:p w:rsidR="00A2704D" w:rsidRDefault="00A2704D" w:rsidP="00A1519A">
            <w:pPr>
              <w:spacing w:after="120"/>
              <w:ind w:left="414" w:right="68"/>
              <w:jc w:val="both"/>
              <w:rPr>
                <w:b/>
              </w:rPr>
            </w:pPr>
            <w:r w:rsidRPr="00BA38F6">
              <w:rPr>
                <w:b/>
              </w:rPr>
              <w:t xml:space="preserve">Povinné předměty: ústní zkouška z okruhů: </w:t>
            </w:r>
          </w:p>
          <w:p w:rsidR="00A2704D" w:rsidRPr="00C804FA" w:rsidRDefault="00A2704D" w:rsidP="00B66709">
            <w:pPr>
              <w:numPr>
                <w:ilvl w:val="0"/>
                <w:numId w:val="4"/>
              </w:numPr>
              <w:ind w:left="754" w:right="68" w:hanging="340"/>
              <w:jc w:val="both"/>
            </w:pPr>
            <w:r w:rsidRPr="00C804FA">
              <w:t xml:space="preserve">Hodnocení a ovládání rizik a bezpečnost prostředí  </w:t>
            </w:r>
          </w:p>
          <w:p w:rsidR="00A2704D" w:rsidRPr="00C804FA" w:rsidRDefault="00A2704D" w:rsidP="00A1519A">
            <w:pPr>
              <w:spacing w:after="60"/>
              <w:ind w:left="754" w:right="68"/>
              <w:jc w:val="both"/>
            </w:pPr>
            <w:r w:rsidRPr="00C804FA">
              <w:t>Shrnuje určující poznatky z předmětů „Metody hodnocení rizik“</w:t>
            </w:r>
            <w:r>
              <w:t>,</w:t>
            </w:r>
            <w:r w:rsidRPr="00C804FA">
              <w:t xml:space="preserve"> „Ovládání rizik a zajištění bezpečnosti prostředí“ a „Environmetální bezpečnost“</w:t>
            </w:r>
            <w:r>
              <w:t>.</w:t>
            </w:r>
          </w:p>
          <w:p w:rsidR="00A2704D" w:rsidRPr="00C804FA" w:rsidRDefault="00A2704D" w:rsidP="00B66709">
            <w:pPr>
              <w:numPr>
                <w:ilvl w:val="0"/>
                <w:numId w:val="4"/>
              </w:numPr>
              <w:ind w:left="754" w:right="68" w:hanging="340"/>
            </w:pPr>
            <w:r w:rsidRPr="00C804FA">
              <w:t>Krizové řízení a ochrana obyvatelstva</w:t>
            </w:r>
          </w:p>
          <w:p w:rsidR="00A2704D" w:rsidRPr="00BA38F6" w:rsidRDefault="00A2704D" w:rsidP="00A1519A">
            <w:pPr>
              <w:spacing w:after="120"/>
              <w:ind w:left="754" w:right="68"/>
              <w:jc w:val="both"/>
            </w:pPr>
            <w:r w:rsidRPr="00BA38F6">
              <w:t>Shrnuje určují</w:t>
            </w:r>
            <w:r>
              <w:t>cí poznatky z předmětů „</w:t>
            </w:r>
            <w:r w:rsidRPr="00BA38F6">
              <w:t>Krizové řízení</w:t>
            </w:r>
            <w:r>
              <w:t>“</w:t>
            </w:r>
            <w:r w:rsidRPr="00BA38F6">
              <w:t>,</w:t>
            </w:r>
            <w:r>
              <w:t xml:space="preserve"> „</w:t>
            </w:r>
            <w:r w:rsidRPr="00BA38F6">
              <w:t>Ochrana obyvatelstva a kritické</w:t>
            </w:r>
            <w:r>
              <w:t xml:space="preserve"> </w:t>
            </w:r>
            <w:r w:rsidRPr="00BA38F6">
              <w:t>infrastruktury</w:t>
            </w:r>
            <w:r>
              <w:t>“</w:t>
            </w:r>
            <w:r w:rsidRPr="00BA38F6">
              <w:t xml:space="preserve">, </w:t>
            </w:r>
            <w:r>
              <w:t>„Krizové a havarijní plánování“ a „</w:t>
            </w:r>
            <w:r w:rsidRPr="00BA38F6">
              <w:t>Nebezpečné látky a BOZP</w:t>
            </w:r>
            <w:r>
              <w:t>“.</w:t>
            </w:r>
          </w:p>
          <w:p w:rsidR="00A2704D" w:rsidRPr="00BA38F6" w:rsidRDefault="00A2704D" w:rsidP="00B66709">
            <w:pPr>
              <w:numPr>
                <w:ilvl w:val="0"/>
                <w:numId w:val="3"/>
              </w:numPr>
              <w:spacing w:after="60"/>
              <w:ind w:right="68" w:hanging="357"/>
              <w:rPr>
                <w:b/>
              </w:rPr>
            </w:pPr>
            <w:r w:rsidRPr="00BA38F6">
              <w:rPr>
                <w:b/>
              </w:rPr>
              <w:t>Volitelné předměty:</w:t>
            </w:r>
            <w:r>
              <w:rPr>
                <w:b/>
              </w:rPr>
              <w:t xml:space="preserve"> </w:t>
            </w:r>
            <w:r w:rsidRPr="00BA38F6">
              <w:t>*</w:t>
            </w:r>
          </w:p>
          <w:p w:rsidR="00A2704D" w:rsidRDefault="00A2704D" w:rsidP="00B66709">
            <w:pPr>
              <w:numPr>
                <w:ilvl w:val="0"/>
                <w:numId w:val="5"/>
              </w:numPr>
              <w:ind w:left="754" w:right="68" w:hanging="340"/>
              <w:jc w:val="both"/>
            </w:pPr>
            <w:r w:rsidRPr="00BA38F6">
              <w:lastRenderedPageBreak/>
              <w:t>Rizikové inženýrství - shrnuje určující poznatky z předmětů povinných v 2/ZS dané</w:t>
            </w:r>
            <w:r>
              <w:t xml:space="preserve"> </w:t>
            </w:r>
            <w:r w:rsidRPr="00BA38F6">
              <w:t>specializaci</w:t>
            </w:r>
            <w:r>
              <w:t>;</w:t>
            </w:r>
          </w:p>
          <w:p w:rsidR="00A2704D" w:rsidRDefault="00A2704D" w:rsidP="00B66709">
            <w:pPr>
              <w:numPr>
                <w:ilvl w:val="0"/>
                <w:numId w:val="5"/>
              </w:numPr>
              <w:ind w:left="754" w:right="68" w:hanging="340"/>
              <w:jc w:val="both"/>
            </w:pPr>
            <w:r w:rsidRPr="00BA38F6">
              <w:t>Ochrana obyvatelstva -</w:t>
            </w:r>
            <w:r>
              <w:t xml:space="preserve"> </w:t>
            </w:r>
            <w:r w:rsidRPr="00BA38F6">
              <w:t>shrnuje určující poznatky z předmětů povinných v 2/ZS dané specializaci</w:t>
            </w:r>
            <w:r>
              <w:t>;</w:t>
            </w:r>
          </w:p>
          <w:p w:rsidR="00A2704D" w:rsidRDefault="00A2704D" w:rsidP="00B66709">
            <w:pPr>
              <w:numPr>
                <w:ilvl w:val="0"/>
                <w:numId w:val="5"/>
              </w:numPr>
              <w:ind w:left="754" w:right="68" w:hanging="340"/>
              <w:jc w:val="both"/>
            </w:pPr>
            <w:r w:rsidRPr="00BA38F6">
              <w:t>Environmentální bezpečnost - shrnuje určující poznatky z předmětů povinných v 2/ZS dané specializaci</w:t>
            </w:r>
            <w:r>
              <w:t>;</w:t>
            </w:r>
          </w:p>
          <w:p w:rsidR="00A2704D" w:rsidRPr="00BA38F6" w:rsidRDefault="00A2704D" w:rsidP="00B66709">
            <w:pPr>
              <w:numPr>
                <w:ilvl w:val="0"/>
                <w:numId w:val="5"/>
              </w:numPr>
              <w:spacing w:after="60"/>
              <w:ind w:left="754" w:right="68" w:hanging="340"/>
              <w:jc w:val="both"/>
            </w:pPr>
            <w:r w:rsidRPr="00BA38F6">
              <w:t>Bezpečnost logistických systémů -  shrnuje určující poznatky z předmětů povinných v 2/ZS dané specializaci</w:t>
            </w:r>
            <w:r>
              <w:t>.</w:t>
            </w:r>
          </w:p>
          <w:p w:rsidR="00A2704D" w:rsidRDefault="00A2704D" w:rsidP="00A1519A">
            <w:pPr>
              <w:spacing w:after="60"/>
              <w:ind w:left="74" w:right="68"/>
              <w:jc w:val="both"/>
            </w:pPr>
            <w:r>
              <w:t xml:space="preserve">        </w:t>
            </w:r>
            <w:r w:rsidRPr="00BA38F6">
              <w:t>Student si vybere podle specializace jeden z volitelných předmětů</w:t>
            </w:r>
            <w:r>
              <w:t>.</w:t>
            </w:r>
          </w:p>
          <w:p w:rsidR="00A2704D" w:rsidRPr="00BA38F6" w:rsidRDefault="00A2704D" w:rsidP="00A1519A">
            <w:pPr>
              <w:spacing w:after="60"/>
              <w:ind w:left="74" w:right="68"/>
              <w:jc w:val="both"/>
            </w:pPr>
          </w:p>
        </w:tc>
      </w:tr>
      <w:tr w:rsidR="00A2704D" w:rsidRPr="00BA38F6" w:rsidTr="00A1519A">
        <w:tc>
          <w:tcPr>
            <w:tcW w:w="4320" w:type="dxa"/>
            <w:tcBorders>
              <w:bottom w:val="nil"/>
            </w:tcBorders>
            <w:shd w:val="clear" w:color="auto" w:fill="F7CAAC"/>
          </w:tcPr>
          <w:p w:rsidR="00A2704D" w:rsidRPr="00BA38F6" w:rsidRDefault="00A2704D" w:rsidP="00A1519A">
            <w:pPr>
              <w:jc w:val="both"/>
              <w:rPr>
                <w:b/>
              </w:rPr>
            </w:pPr>
            <w:r w:rsidRPr="00BA38F6">
              <w:rPr>
                <w:b/>
              </w:rPr>
              <w:lastRenderedPageBreak/>
              <w:t>Další studijní povinnosti</w:t>
            </w:r>
          </w:p>
        </w:tc>
        <w:tc>
          <w:tcPr>
            <w:tcW w:w="10260" w:type="dxa"/>
            <w:tcBorders>
              <w:bottom w:val="nil"/>
            </w:tcBorders>
          </w:tcPr>
          <w:p w:rsidR="00A2704D" w:rsidRPr="00BA38F6" w:rsidRDefault="00A2704D" w:rsidP="00A1519A">
            <w:pPr>
              <w:jc w:val="both"/>
            </w:pPr>
          </w:p>
        </w:tc>
      </w:tr>
      <w:tr w:rsidR="00A2704D" w:rsidRPr="00BA38F6" w:rsidTr="00A1519A">
        <w:trPr>
          <w:trHeight w:val="221"/>
        </w:trPr>
        <w:tc>
          <w:tcPr>
            <w:tcW w:w="14580" w:type="dxa"/>
            <w:gridSpan w:val="2"/>
            <w:tcBorders>
              <w:top w:val="nil"/>
            </w:tcBorders>
          </w:tcPr>
          <w:p w:rsidR="00A2704D" w:rsidRPr="00BA38F6"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Pr="00BA38F6" w:rsidRDefault="00A2704D" w:rsidP="00A1519A">
            <w:pPr>
              <w:jc w:val="both"/>
            </w:pPr>
          </w:p>
        </w:tc>
      </w:tr>
      <w:tr w:rsidR="00A2704D" w:rsidRPr="00BA38F6" w:rsidTr="00A1519A">
        <w:trPr>
          <w:trHeight w:val="29"/>
        </w:trPr>
        <w:tc>
          <w:tcPr>
            <w:tcW w:w="4320" w:type="dxa"/>
            <w:tcBorders>
              <w:top w:val="nil"/>
            </w:tcBorders>
            <w:shd w:val="clear" w:color="auto" w:fill="FFCC99"/>
          </w:tcPr>
          <w:p w:rsidR="00A2704D" w:rsidRPr="00BA38F6" w:rsidRDefault="00A2704D" w:rsidP="00A1519A">
            <w:pPr>
              <w:jc w:val="both"/>
            </w:pPr>
            <w:r>
              <w:rPr>
                <w:b/>
              </w:rPr>
              <w:t>Návrh témat kvalifikačních prací a témata obhájených prací</w:t>
            </w:r>
          </w:p>
        </w:tc>
        <w:tc>
          <w:tcPr>
            <w:tcW w:w="10260" w:type="dxa"/>
            <w:tcBorders>
              <w:top w:val="nil"/>
            </w:tcBorders>
          </w:tcPr>
          <w:p w:rsidR="00A2704D" w:rsidRPr="00BA38F6" w:rsidRDefault="00A2704D" w:rsidP="00A1519A">
            <w:pPr>
              <w:jc w:val="both"/>
            </w:pPr>
          </w:p>
        </w:tc>
      </w:tr>
      <w:tr w:rsidR="00A2704D" w:rsidRPr="00BA38F6" w:rsidTr="00A1519A">
        <w:trPr>
          <w:trHeight w:val="3175"/>
        </w:trPr>
        <w:tc>
          <w:tcPr>
            <w:tcW w:w="14580" w:type="dxa"/>
            <w:gridSpan w:val="2"/>
            <w:tcBorders>
              <w:top w:val="nil"/>
            </w:tcBorders>
          </w:tcPr>
          <w:p w:rsidR="00A2704D" w:rsidRDefault="00A2704D" w:rsidP="00A1519A">
            <w:pPr>
              <w:jc w:val="both"/>
            </w:pP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Analýza bezpečnostních hrozeb v aktuálních souvislostech bezpečnostního prostředí ČR</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Mimořádné události vzniklé únikem nebezpečných chemických látek</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Zahraniční humanitární pomoc poskytovaná Českou republikou</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Detekce a sanace životního prostředí po průmyslových a ekologických haváriích</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Možnosti využití geografických informačních systémů v oblasti ukrytí obyvatelstva</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Komplexní zabezpečení nouzového přežití osob v nestacionárních objektech</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Zásobování obyvatelstva vybraného území nezávadnou pitnou vodou</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Evakuace a možnosti ukrytí obyvatelstva při živelních pohromách a technogenních haváriích</w:t>
            </w:r>
            <w:r>
              <w:rPr>
                <w:rFonts w:ascii="Times New Roman" w:hAnsi="Times New Roman"/>
                <w:sz w:val="20"/>
                <w:szCs w:val="20"/>
              </w:rPr>
              <w:t>.</w:t>
            </w:r>
          </w:p>
          <w:p w:rsidR="00A2704D" w:rsidRPr="00602234" w:rsidRDefault="00A2704D" w:rsidP="00A1519A">
            <w:pPr>
              <w:numPr>
                <w:ilvl w:val="0"/>
                <w:numId w:val="6"/>
              </w:numPr>
              <w:rPr>
                <w:lang w:eastAsia="en-US"/>
              </w:rPr>
            </w:pPr>
            <w:r w:rsidRPr="00602234">
              <w:rPr>
                <w:lang w:eastAsia="en-US"/>
              </w:rPr>
              <w:t>Hodnocení a ovládání rizika chemického terorismu</w:t>
            </w:r>
            <w:r>
              <w:rPr>
                <w:lang w:eastAsia="en-US"/>
              </w:rPr>
              <w:t>.</w:t>
            </w:r>
          </w:p>
          <w:p w:rsidR="00A2704D" w:rsidRPr="00602234" w:rsidRDefault="00A2704D" w:rsidP="00A1519A">
            <w:pPr>
              <w:numPr>
                <w:ilvl w:val="0"/>
                <w:numId w:val="6"/>
              </w:numPr>
              <w:rPr>
                <w:lang w:eastAsia="en-US"/>
              </w:rPr>
            </w:pPr>
            <w:r w:rsidRPr="00602234">
              <w:rPr>
                <w:lang w:eastAsia="en-US"/>
              </w:rPr>
              <w:t>Hodnocení a ovládání rizika biologického terorismu</w:t>
            </w:r>
            <w:r>
              <w:rPr>
                <w:lang w:eastAsia="en-US"/>
              </w:rPr>
              <w:t>.</w:t>
            </w:r>
            <w:r w:rsidRPr="00602234">
              <w:rPr>
                <w:lang w:eastAsia="en-US"/>
              </w:rPr>
              <w:t xml:space="preserve"> </w:t>
            </w:r>
          </w:p>
          <w:p w:rsidR="00A2704D" w:rsidRPr="00602234" w:rsidRDefault="00A2704D" w:rsidP="00A1519A">
            <w:pPr>
              <w:numPr>
                <w:ilvl w:val="0"/>
                <w:numId w:val="6"/>
              </w:numPr>
              <w:rPr>
                <w:lang w:eastAsia="en-US"/>
              </w:rPr>
            </w:pPr>
            <w:r w:rsidRPr="00602234">
              <w:rPr>
                <w:lang w:eastAsia="en-US"/>
              </w:rPr>
              <w:t>Kumulativní hodnocení technických rizik v</w:t>
            </w:r>
            <w:r>
              <w:rPr>
                <w:lang w:eastAsia="en-US"/>
              </w:rPr>
              <w:t> </w:t>
            </w:r>
            <w:r w:rsidRPr="00602234">
              <w:rPr>
                <w:lang w:eastAsia="en-US"/>
              </w:rPr>
              <w:t>regionu</w:t>
            </w:r>
            <w:r>
              <w:rPr>
                <w:lang w:eastAsia="en-US"/>
              </w:rPr>
              <w:t>.</w:t>
            </w:r>
          </w:p>
          <w:p w:rsidR="00A2704D" w:rsidRPr="00602234" w:rsidRDefault="00A2704D" w:rsidP="00A1519A">
            <w:pPr>
              <w:numPr>
                <w:ilvl w:val="0"/>
                <w:numId w:val="6"/>
              </w:numPr>
              <w:rPr>
                <w:lang w:eastAsia="en-US"/>
              </w:rPr>
            </w:pPr>
            <w:r w:rsidRPr="00602234">
              <w:rPr>
                <w:lang w:eastAsia="en-US"/>
              </w:rPr>
              <w:t>Hodnocení spolehlivosti vybraného bezpečnostního (technického) systému v provozu firmy</w:t>
            </w:r>
            <w:r>
              <w:rPr>
                <w:lang w:eastAsia="en-US"/>
              </w:rPr>
              <w:t>.</w:t>
            </w:r>
          </w:p>
          <w:p w:rsidR="00A2704D" w:rsidRDefault="00A2704D" w:rsidP="00A1519A">
            <w:pPr>
              <w:numPr>
                <w:ilvl w:val="0"/>
                <w:numId w:val="6"/>
              </w:numPr>
              <w:rPr>
                <w:lang w:eastAsia="en-US"/>
              </w:rPr>
            </w:pPr>
            <w:r w:rsidRPr="00602234">
              <w:rPr>
                <w:lang w:eastAsia="en-US"/>
              </w:rPr>
              <w:t>Hodnocení úvěrového rizika v provozu firmy (instituce)</w:t>
            </w:r>
            <w:r>
              <w:rPr>
                <w:lang w:eastAsia="en-US"/>
              </w:rPr>
              <w:t>.</w:t>
            </w:r>
          </w:p>
          <w:p w:rsidR="00A2704D" w:rsidRPr="00602234" w:rsidRDefault="00A2704D" w:rsidP="00A1519A">
            <w:pPr>
              <w:numPr>
                <w:ilvl w:val="0"/>
                <w:numId w:val="6"/>
              </w:numPr>
              <w:rPr>
                <w:lang w:eastAsia="en-US"/>
              </w:rPr>
            </w:pPr>
            <w:r w:rsidRPr="00602234">
              <w:rPr>
                <w:lang w:eastAsia="en-US"/>
              </w:rPr>
              <w:t>Risk management vybrané firmy</w:t>
            </w:r>
            <w:r>
              <w:rPr>
                <w:lang w:eastAsia="en-US"/>
              </w:rPr>
              <w:t>.</w:t>
            </w:r>
          </w:p>
          <w:p w:rsidR="00A2704D" w:rsidRPr="00602234" w:rsidRDefault="00A2704D" w:rsidP="00A1519A">
            <w:pPr>
              <w:numPr>
                <w:ilvl w:val="0"/>
                <w:numId w:val="6"/>
              </w:numPr>
              <w:rPr>
                <w:lang w:eastAsia="en-US"/>
              </w:rPr>
            </w:pPr>
            <w:r w:rsidRPr="00602234">
              <w:rPr>
                <w:lang w:eastAsia="en-US"/>
              </w:rPr>
              <w:t>Projekt zlepšení řízení rizik výrobního procesu ve vybrané organizaci</w:t>
            </w:r>
            <w:r>
              <w:rPr>
                <w:lang w:eastAsia="en-US"/>
              </w:rPr>
              <w:t>.</w:t>
            </w:r>
          </w:p>
          <w:p w:rsidR="00A2704D" w:rsidRPr="00602234" w:rsidRDefault="00A2704D" w:rsidP="00A1519A">
            <w:pPr>
              <w:numPr>
                <w:ilvl w:val="0"/>
                <w:numId w:val="6"/>
              </w:numPr>
              <w:rPr>
                <w:lang w:eastAsia="en-US"/>
              </w:rPr>
            </w:pPr>
            <w:r w:rsidRPr="00602234">
              <w:rPr>
                <w:lang w:eastAsia="en-US"/>
              </w:rPr>
              <w:t>Ekonomická bezpečnost vybraného podniku</w:t>
            </w:r>
            <w:r>
              <w:rPr>
                <w:lang w:eastAsia="en-US"/>
              </w:rPr>
              <w:t>.</w:t>
            </w:r>
          </w:p>
          <w:p w:rsidR="00A2704D" w:rsidRPr="00602234" w:rsidRDefault="00A2704D" w:rsidP="00A1519A">
            <w:pPr>
              <w:numPr>
                <w:ilvl w:val="0"/>
                <w:numId w:val="6"/>
              </w:numPr>
              <w:rPr>
                <w:lang w:eastAsia="en-US"/>
              </w:rPr>
            </w:pPr>
            <w:r w:rsidRPr="00602234">
              <w:rPr>
                <w:lang w:eastAsia="en-US"/>
              </w:rPr>
              <w:lastRenderedPageBreak/>
              <w:t>Analýza slabých a zranitelných stránek procesů ve vybraném podniku</w:t>
            </w:r>
            <w:r>
              <w:rPr>
                <w:lang w:eastAsia="en-US"/>
              </w:rPr>
              <w:t>.</w:t>
            </w:r>
          </w:p>
          <w:p w:rsidR="00A2704D" w:rsidRDefault="00A2704D" w:rsidP="00A1519A">
            <w:pPr>
              <w:numPr>
                <w:ilvl w:val="0"/>
                <w:numId w:val="6"/>
              </w:numPr>
              <w:rPr>
                <w:lang w:eastAsia="en-US"/>
              </w:rPr>
            </w:pPr>
            <w:r w:rsidRPr="00602234">
              <w:rPr>
                <w:lang w:eastAsia="en-US"/>
              </w:rPr>
              <w:t>Procesy systémového rozpoznávání agresivního kyberprostoru</w:t>
            </w:r>
            <w:r>
              <w:rPr>
                <w:lang w:eastAsia="en-US"/>
              </w:rPr>
              <w:t>.</w:t>
            </w:r>
          </w:p>
          <w:p w:rsidR="00A2704D" w:rsidRPr="00EB4AB3" w:rsidRDefault="00A2704D" w:rsidP="00A1519A">
            <w:pPr>
              <w:pStyle w:val="Odstavecseseznamem"/>
              <w:numPr>
                <w:ilvl w:val="0"/>
                <w:numId w:val="7"/>
              </w:numPr>
              <w:spacing w:after="0" w:line="240" w:lineRule="auto"/>
              <w:rPr>
                <w:rFonts w:ascii="Times New Roman" w:hAnsi="Times New Roman"/>
                <w:bCs/>
                <w:sz w:val="20"/>
                <w:szCs w:val="20"/>
              </w:rPr>
            </w:pPr>
            <w:r w:rsidRPr="00EB4AB3">
              <w:rPr>
                <w:rFonts w:ascii="Times New Roman" w:hAnsi="Times New Roman"/>
                <w:sz w:val="20"/>
                <w:szCs w:val="20"/>
              </w:rPr>
              <w:t>Implementace nových technologií do logistiky v malé a střední firmě</w:t>
            </w:r>
            <w:r>
              <w:rPr>
                <w:rFonts w:ascii="Times New Roman" w:hAnsi="Times New Roman"/>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bCs/>
                <w:sz w:val="20"/>
                <w:szCs w:val="20"/>
              </w:rPr>
            </w:pPr>
            <w:r w:rsidRPr="00EB4AB3">
              <w:rPr>
                <w:rFonts w:ascii="Times New Roman" w:hAnsi="Times New Roman"/>
                <w:bCs/>
                <w:sz w:val="20"/>
                <w:szCs w:val="20"/>
              </w:rPr>
              <w:t>Využití logistického controllingu v řízení firmy</w:t>
            </w:r>
            <w:r>
              <w:rPr>
                <w:rFonts w:ascii="Times New Roman" w:hAnsi="Times New Roman"/>
                <w:bCs/>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sz w:val="20"/>
                <w:szCs w:val="20"/>
              </w:rPr>
            </w:pPr>
            <w:r w:rsidRPr="00EB4AB3">
              <w:rPr>
                <w:rFonts w:ascii="Times New Roman" w:hAnsi="Times New Roman"/>
                <w:sz w:val="20"/>
                <w:szCs w:val="20"/>
              </w:rPr>
              <w:t>Optimalizace procesu plánování výroby</w:t>
            </w:r>
            <w:r>
              <w:rPr>
                <w:rFonts w:ascii="Times New Roman" w:hAnsi="Times New Roman"/>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sz w:val="20"/>
                <w:szCs w:val="20"/>
              </w:rPr>
            </w:pPr>
            <w:r w:rsidRPr="00EB4AB3">
              <w:rPr>
                <w:rFonts w:ascii="Times New Roman" w:hAnsi="Times New Roman"/>
                <w:sz w:val="20"/>
                <w:szCs w:val="20"/>
              </w:rPr>
              <w:t>Využití statistických metod v procesu řízení zásob</w:t>
            </w:r>
            <w:r>
              <w:rPr>
                <w:rFonts w:ascii="Times New Roman" w:hAnsi="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Nástroje, metody a způsoby zajišťování prosperity podniku v déletrvajících krizích</w:t>
            </w:r>
            <w:r>
              <w:rPr>
                <w:rFonts w:ascii="Times New Roman" w:hAnsi="Times New Roman" w:cs="Times New Roman"/>
                <w:sz w:val="20"/>
                <w:szCs w:val="20"/>
              </w:rPr>
              <w:t>.</w:t>
            </w:r>
            <w:r w:rsidRPr="00EB4AB3">
              <w:rPr>
                <w:rFonts w:ascii="Times New Roman" w:hAnsi="Times New Roman" w:cs="Times New Roman"/>
                <w:sz w:val="20"/>
                <w:szCs w:val="20"/>
              </w:rPr>
              <w:t xml:space="preserve"> </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Zásady a principy rozhodování za rizika a neurčitosti</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Nástroje a metody krizového managementu a způsoby jejich implementace do působnosti kraje (regionu)</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Možnosti a způsoby využití metod a nástrojů krizového managementu při zajišťování kontinuity podnikání</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Životní prostředí a rizika zdraví v České republice</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Environmentální logistika Evropské unie a České republiky</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Legislativní úprava životního prostředí České republiky</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Modelace řešení environmentálních havárií v regionu Uherské Hradiště</w:t>
            </w:r>
            <w:r>
              <w:rPr>
                <w:rFonts w:ascii="Times New Roman" w:hAnsi="Times New Roman" w:cs="Times New Roman"/>
                <w:sz w:val="20"/>
                <w:szCs w:val="20"/>
              </w:rPr>
              <w:t>.</w:t>
            </w:r>
          </w:p>
          <w:p w:rsidR="00A2704D" w:rsidRPr="00706A9A"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706A9A">
              <w:rPr>
                <w:rFonts w:ascii="Times New Roman" w:hAnsi="Times New Roman" w:cs="Times New Roman"/>
                <w:sz w:val="20"/>
                <w:szCs w:val="20"/>
              </w:rPr>
              <w:t>Management ekologických zátěží ropného průmyslu na Hodonínsku.</w:t>
            </w:r>
          </w:p>
          <w:p w:rsidR="00A2704D" w:rsidRPr="00706A9A"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lang w:eastAsia="en-US"/>
              </w:rPr>
            </w:pPr>
            <w:r w:rsidRPr="00706A9A">
              <w:rPr>
                <w:rFonts w:ascii="Times New Roman" w:hAnsi="Times New Roman" w:cs="Times New Roman"/>
                <w:sz w:val="20"/>
                <w:szCs w:val="20"/>
              </w:rPr>
              <w:t>Prevence závažných chemických havárií v podmínkách Zlínského kraje.</w:t>
            </w:r>
          </w:p>
          <w:p w:rsidR="00A2704D" w:rsidRPr="00BA38F6" w:rsidRDefault="00A2704D" w:rsidP="00A1519A">
            <w:pPr>
              <w:jc w:val="both"/>
            </w:pPr>
          </w:p>
        </w:tc>
      </w:tr>
    </w:tbl>
    <w:p w:rsidR="00A2704D" w:rsidRDefault="00A2704D">
      <w:pPr>
        <w:rPr>
          <w:ins w:id="426" w:author="Eva Skýbová" w:date="2018-06-08T12:24:00Z"/>
        </w:rPr>
      </w:pPr>
      <w:ins w:id="427" w:author="Eva Skýbová" w:date="2018-06-08T12:24:00Z">
        <w:r>
          <w:lastRenderedPageBreak/>
          <w:br w:type="page"/>
        </w:r>
      </w:ins>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lastRenderedPageBreak/>
              <w:br w:type="page"/>
            </w:r>
            <w:r w:rsidRPr="00BA38F6">
              <w:rPr>
                <w:b/>
                <w:sz w:val="28"/>
              </w:rPr>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Rizikové inženýrství – kombinovaná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BA38F6" w:rsidTr="00A1519A">
        <w:tc>
          <w:tcPr>
            <w:tcW w:w="3060" w:type="dxa"/>
          </w:tcPr>
          <w:p w:rsidR="00A2704D" w:rsidRDefault="00A2704D" w:rsidP="00A1519A">
            <w:pPr>
              <w:rPr>
                <w:ins w:id="428" w:author="Eva Skýbová" w:date="2018-06-08T09:28:00Z"/>
              </w:rPr>
            </w:pPr>
            <w:r w:rsidRPr="00C804FA">
              <w:t>Metody hodnocení rizik</w:t>
            </w:r>
          </w:p>
          <w:p w:rsidR="00A2704D" w:rsidRPr="00436975" w:rsidRDefault="00A2704D" w:rsidP="00A1519A">
            <w:pPr>
              <w:numPr>
                <w:ins w:id="429" w:author="Eva Skýbová" w:date="2018-06-08T09:28:00Z"/>
              </w:numPr>
              <w:rPr>
                <w:highlight w:val="cyan"/>
              </w:rPr>
            </w:pPr>
            <w:ins w:id="430" w:author="Eva Skýbová" w:date="2018-06-08T09:28: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pPr>
              <w:rPr>
                <w:ins w:id="431" w:author="Eva Skýbová" w:date="2018-06-08T09:28:00Z"/>
              </w:rPr>
            </w:pPr>
            <w:r w:rsidRPr="00BA38F6">
              <w:t>Odborný anglický jazyk I</w:t>
            </w:r>
          </w:p>
          <w:p w:rsidR="00A2704D" w:rsidRPr="00BA38F6" w:rsidRDefault="00A2704D" w:rsidP="00A1519A">
            <w:pPr>
              <w:numPr>
                <w:ins w:id="432" w:author="Eva Skýbová" w:date="2018-06-08T09:28:00Z"/>
              </w:numPr>
            </w:pPr>
            <w:ins w:id="433" w:author="Eva Skýbová" w:date="2018-06-08T09:28:00Z">
              <w:r w:rsidRPr="00D82E21">
                <w:rPr>
                  <w:color w:val="FF0000"/>
                  <w:sz w:val="16"/>
                  <w:szCs w:val="16"/>
                </w:rPr>
                <w:t>předmět společného základu</w:t>
              </w:r>
            </w:ins>
          </w:p>
        </w:tc>
        <w:tc>
          <w:tcPr>
            <w:tcW w:w="1260" w:type="dxa"/>
          </w:tcPr>
          <w:p w:rsidR="00A2704D" w:rsidRPr="00BA38F6" w:rsidRDefault="00A2704D" w:rsidP="00A1519A">
            <w:pPr>
              <w:jc w:val="center"/>
            </w:pPr>
            <w:r>
              <w:t>8</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434" w:author="Eva Skýbová" w:date="2018-06-08T09:28:00Z"/>
              </w:rPr>
            </w:pPr>
            <w:r w:rsidRPr="00C804FA">
              <w:t>Informační a komunikační technologie v krizovém řízení</w:t>
            </w:r>
          </w:p>
          <w:p w:rsidR="00A2704D" w:rsidRPr="00C804FA" w:rsidRDefault="00A2704D" w:rsidP="00A1519A">
            <w:pPr>
              <w:numPr>
                <w:ins w:id="435" w:author="Eva Skýbová" w:date="2018-06-08T09:28:00Z"/>
              </w:numPr>
            </w:pPr>
            <w:ins w:id="436" w:author="Eva Skýbová" w:date="2018-06-08T09:28: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del w:id="437" w:author="Tučková Zuzana" w:date="2018-06-08T14:29:00Z">
              <w:r w:rsidRPr="00BA38F6" w:rsidDel="006F44FB">
                <w:delText>PZ</w:delText>
              </w:r>
            </w:del>
          </w:p>
        </w:tc>
      </w:tr>
      <w:tr w:rsidR="00A2704D" w:rsidRPr="00BA38F6" w:rsidTr="00A1519A">
        <w:tc>
          <w:tcPr>
            <w:tcW w:w="3060" w:type="dxa"/>
          </w:tcPr>
          <w:p w:rsidR="00A2704D" w:rsidRDefault="00A2704D" w:rsidP="00A1519A">
            <w:pPr>
              <w:rPr>
                <w:ins w:id="438" w:author="Eva Skýbová" w:date="2018-06-08T09:28:00Z"/>
              </w:rPr>
            </w:pPr>
            <w:r>
              <w:t>Krizové a havarijní plánování</w:t>
            </w:r>
          </w:p>
          <w:p w:rsidR="00A2704D" w:rsidRPr="00C804FA" w:rsidRDefault="00A2704D" w:rsidP="00A1519A">
            <w:pPr>
              <w:numPr>
                <w:ins w:id="439" w:author="Eva Skýbová" w:date="2018-06-08T09:28:00Z"/>
              </w:numPr>
            </w:pPr>
            <w:ins w:id="440" w:author="Eva Skýbová" w:date="2018-06-08T09:29:00Z">
              <w:r w:rsidRPr="00D82E21">
                <w:rPr>
                  <w:color w:val="FF0000"/>
                  <w:sz w:val="16"/>
                  <w:szCs w:val="16"/>
                </w:rPr>
                <w:t>předmět společného základu</w:t>
              </w:r>
            </w:ins>
            <w:r w:rsidRPr="00C804FA">
              <w:t xml:space="preserve"> </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BA38F6" w:rsidTr="00A1519A">
        <w:tc>
          <w:tcPr>
            <w:tcW w:w="3060" w:type="dxa"/>
          </w:tcPr>
          <w:p w:rsidR="00A2704D" w:rsidRDefault="00A2704D" w:rsidP="00A1519A">
            <w:pPr>
              <w:rPr>
                <w:ins w:id="441" w:author="Eva Skýbová" w:date="2018-06-08T09:29:00Z"/>
              </w:rPr>
            </w:pPr>
            <w:r w:rsidRPr="00BA38F6">
              <w:t>Aplikovaná m</w:t>
            </w:r>
            <w:r>
              <w:t>atematika v procesu hodnocení a </w:t>
            </w:r>
            <w:r w:rsidRPr="00BA38F6">
              <w:t>ovládání rizik</w:t>
            </w:r>
          </w:p>
          <w:p w:rsidR="00A2704D" w:rsidRPr="00BA38F6" w:rsidRDefault="00A2704D" w:rsidP="00A1519A">
            <w:pPr>
              <w:numPr>
                <w:ins w:id="442" w:author="Eva Skýbová" w:date="2018-06-08T09:29:00Z"/>
              </w:numPr>
            </w:pPr>
            <w:ins w:id="443"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del w:id="444" w:author="Tučková Zuzana" w:date="2018-06-08T14:29:00Z">
              <w:r w:rsidRPr="00C804FA" w:rsidDel="006F44FB">
                <w:delText>ZT</w:delText>
              </w:r>
            </w:del>
          </w:p>
        </w:tc>
      </w:tr>
      <w:tr w:rsidR="00A2704D" w:rsidRPr="00BA38F6" w:rsidTr="00A1519A">
        <w:tc>
          <w:tcPr>
            <w:tcW w:w="3060" w:type="dxa"/>
          </w:tcPr>
          <w:p w:rsidR="00A2704D" w:rsidRDefault="00A2704D" w:rsidP="00A1519A">
            <w:pPr>
              <w:rPr>
                <w:ins w:id="445" w:author="Eva Skýbová" w:date="2018-06-08T09:29:00Z"/>
              </w:rPr>
            </w:pPr>
            <w:r w:rsidRPr="00C804FA">
              <w:t>Politická geografie  a bezpečnostní politika</w:t>
            </w:r>
          </w:p>
          <w:p w:rsidR="00A2704D" w:rsidRPr="00C804FA" w:rsidRDefault="00A2704D" w:rsidP="00A1519A">
            <w:pPr>
              <w:numPr>
                <w:ins w:id="446" w:author="Eva Skýbová" w:date="2018-06-08T09:29:00Z"/>
              </w:numPr>
            </w:pPr>
            <w:ins w:id="447"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del w:id="448" w:author="Tučková Zuzana" w:date="2018-06-08T14:29:00Z">
              <w:r w:rsidRPr="00BA38F6" w:rsidDel="006F44FB">
                <w:delText>ZT</w:delText>
              </w:r>
            </w:del>
          </w:p>
        </w:tc>
      </w:tr>
      <w:tr w:rsidR="00A2704D" w:rsidRPr="00BA38F6" w:rsidTr="00A1519A">
        <w:tc>
          <w:tcPr>
            <w:tcW w:w="3060" w:type="dxa"/>
          </w:tcPr>
          <w:p w:rsidR="00A2704D" w:rsidRDefault="00A2704D" w:rsidP="00A1519A">
            <w:pPr>
              <w:rPr>
                <w:ins w:id="449" w:author="Eva Skýbová" w:date="2018-06-08T09:29:00Z"/>
              </w:rPr>
            </w:pPr>
            <w:r w:rsidRPr="00C804FA">
              <w:t>Ochrana obyvatelstva a kritické infrastruktury</w:t>
            </w:r>
          </w:p>
          <w:p w:rsidR="00A2704D" w:rsidRPr="00C804FA" w:rsidRDefault="00A2704D" w:rsidP="00A1519A">
            <w:pPr>
              <w:numPr>
                <w:ins w:id="450" w:author="Eva Skýbová" w:date="2018-06-08T09:29:00Z"/>
              </w:numPr>
            </w:pPr>
            <w:ins w:id="451"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452" w:author="Eva Skýbová" w:date="2018-06-08T09:29:00Z"/>
              </w:rPr>
            </w:pPr>
            <w:r w:rsidRPr="00BA38F6">
              <w:t>Odborný anglický jazyk II</w:t>
            </w:r>
          </w:p>
          <w:p w:rsidR="00A2704D" w:rsidRPr="00BA38F6" w:rsidRDefault="00A2704D" w:rsidP="00A1519A">
            <w:pPr>
              <w:numPr>
                <w:ins w:id="453" w:author="Eva Skýbová" w:date="2018-06-08T09:29:00Z"/>
              </w:numPr>
              <w:jc w:val="both"/>
            </w:pPr>
            <w:ins w:id="454"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8</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455" w:author="Eva Skýbová" w:date="2018-06-08T09:29:00Z"/>
              </w:rPr>
            </w:pPr>
            <w:r>
              <w:t>Ovládání rizik a zajištění bezpečnosti prostředí</w:t>
            </w:r>
          </w:p>
          <w:p w:rsidR="00A2704D" w:rsidRPr="00C804FA" w:rsidRDefault="00A2704D" w:rsidP="00A1519A">
            <w:pPr>
              <w:numPr>
                <w:ins w:id="456" w:author="Eva Skýbová" w:date="2018-06-08T09:29:00Z"/>
              </w:numPr>
            </w:pPr>
            <w:ins w:id="457" w:author="Eva Skýbová" w:date="2018-06-08T09:29:00Z">
              <w:r w:rsidRPr="00D82E21">
                <w:rPr>
                  <w:color w:val="FF0000"/>
                  <w:sz w:val="16"/>
                  <w:szCs w:val="16"/>
                </w:rPr>
                <w:t>předmět společného základu</w:t>
              </w:r>
            </w:ins>
          </w:p>
        </w:tc>
        <w:tc>
          <w:tcPr>
            <w:tcW w:w="1260" w:type="dxa"/>
          </w:tcPr>
          <w:p w:rsidR="00A2704D" w:rsidRPr="001A60C7"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rPr>
                <w:ins w:id="458" w:author="Eva Skýbová" w:date="2018-06-08T09:29:00Z"/>
              </w:rPr>
            </w:pPr>
            <w:r w:rsidRPr="00C804FA">
              <w:t>Krizové řízení</w:t>
            </w:r>
          </w:p>
          <w:p w:rsidR="00A2704D" w:rsidRPr="00C804FA" w:rsidRDefault="00A2704D" w:rsidP="00A1519A">
            <w:pPr>
              <w:numPr>
                <w:ins w:id="459" w:author="Eva Skýbová" w:date="2018-06-08T09:29:00Z"/>
              </w:numPr>
              <w:jc w:val="both"/>
            </w:pPr>
            <w:ins w:id="460"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461" w:author="Eva Skýbová" w:date="2018-06-08T09:29:00Z"/>
              </w:rPr>
            </w:pPr>
            <w:r w:rsidRPr="00C804FA">
              <w:t>Environmentální bezpečnost</w:t>
            </w:r>
          </w:p>
          <w:p w:rsidR="00A2704D" w:rsidRPr="00C804FA" w:rsidRDefault="00A2704D" w:rsidP="00A1519A">
            <w:pPr>
              <w:numPr>
                <w:ins w:id="462" w:author="Eva Skýbová" w:date="2018-06-08T09:29:00Z"/>
              </w:numPr>
              <w:jc w:val="both"/>
            </w:pPr>
            <w:ins w:id="463"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pPr>
              <w:rPr>
                <w:ins w:id="464" w:author="Eva Skýbová" w:date="2018-06-08T09:29:00Z"/>
              </w:rPr>
            </w:pPr>
            <w:r w:rsidRPr="00C804FA">
              <w:t>Aplikovaná kybernetická bezpečnost</w:t>
            </w:r>
          </w:p>
          <w:p w:rsidR="00A2704D" w:rsidRPr="00C804FA" w:rsidRDefault="00A2704D" w:rsidP="00A1519A">
            <w:pPr>
              <w:numPr>
                <w:ins w:id="465" w:author="Eva Skýbová" w:date="2018-06-08T09:29:00Z"/>
              </w:numPr>
            </w:pPr>
            <w:ins w:id="466"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del w:id="467" w:author="Tučková Zuzana" w:date="2018-06-08T14:29:00Z">
              <w:r w:rsidRPr="00BA38F6" w:rsidDel="006F44FB">
                <w:delText>PZ</w:delText>
              </w:r>
            </w:del>
          </w:p>
        </w:tc>
      </w:tr>
      <w:tr w:rsidR="00A2704D" w:rsidRPr="00BA38F6" w:rsidTr="00A1519A">
        <w:tc>
          <w:tcPr>
            <w:tcW w:w="3060" w:type="dxa"/>
          </w:tcPr>
          <w:p w:rsidR="00A2704D" w:rsidRDefault="00A2704D" w:rsidP="00A1519A">
            <w:pPr>
              <w:jc w:val="both"/>
              <w:rPr>
                <w:ins w:id="468" w:author="Eva Skýbová" w:date="2018-06-08T09:29:00Z"/>
              </w:rPr>
            </w:pPr>
            <w:r w:rsidRPr="00C804FA">
              <w:t>Nebezpečné látky a BOZP</w:t>
            </w:r>
          </w:p>
          <w:p w:rsidR="00A2704D" w:rsidRPr="00C804FA" w:rsidRDefault="00A2704D" w:rsidP="00A1519A">
            <w:pPr>
              <w:numPr>
                <w:ins w:id="469" w:author="Eva Skýbová" w:date="2018-06-08T09:29:00Z"/>
              </w:numPr>
              <w:jc w:val="both"/>
            </w:pPr>
            <w:ins w:id="470"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pPr>
              <w:rPr>
                <w:ins w:id="471" w:author="Eva Skýbová" w:date="2018-06-08T09:29:00Z"/>
              </w:rPr>
            </w:pPr>
            <w:r w:rsidRPr="00C804FA">
              <w:t>Právní systém v oblasti bezpečnosti</w:t>
            </w:r>
          </w:p>
          <w:p w:rsidR="00A2704D" w:rsidRPr="00C804FA" w:rsidRDefault="00A2704D" w:rsidP="00A1519A">
            <w:pPr>
              <w:numPr>
                <w:ins w:id="472" w:author="Eva Skýbová" w:date="2018-06-08T09:29:00Z"/>
              </w:numPr>
            </w:pPr>
            <w:ins w:id="473"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474" w:author="Eva Skýbová" w:date="2018-06-08T09:29:00Z"/>
              </w:rPr>
            </w:pPr>
            <w:r>
              <w:lastRenderedPageBreak/>
              <w:t>Profilující povinně volitelný předmět</w:t>
            </w:r>
          </w:p>
          <w:p w:rsidR="00A2704D" w:rsidRPr="00C804FA" w:rsidRDefault="00A2704D" w:rsidP="00A1519A">
            <w:pPr>
              <w:numPr>
                <w:ins w:id="475" w:author="Eva Skýbová" w:date="2018-06-08T09:29:00Z"/>
              </w:numPr>
            </w:pPr>
            <w:ins w:id="476" w:author="Eva Skýbová" w:date="2018-06-08T09:29:00Z">
              <w:r w:rsidRPr="00D82E21">
                <w:rPr>
                  <w:color w:val="FF0000"/>
                  <w:sz w:val="16"/>
                  <w:szCs w:val="16"/>
                </w:rPr>
                <w:t>předmět společného základu</w:t>
              </w:r>
            </w:ins>
          </w:p>
        </w:tc>
        <w:tc>
          <w:tcPr>
            <w:tcW w:w="1260" w:type="dxa"/>
          </w:tcPr>
          <w:p w:rsidR="00A2704D"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477" w:author="Eva Skýbová" w:date="2018-06-08T09:29:00Z"/>
              </w:rPr>
            </w:pPr>
            <w:r w:rsidRPr="00C804FA">
              <w:t>Diplomový seminář</w:t>
            </w:r>
          </w:p>
          <w:p w:rsidR="00A2704D" w:rsidRPr="00C804FA" w:rsidRDefault="00A2704D" w:rsidP="00A1519A">
            <w:pPr>
              <w:numPr>
                <w:ins w:id="478" w:author="Eva Skýbová" w:date="2018-06-08T09:29:00Z"/>
              </w:numPr>
              <w:jc w:val="both"/>
            </w:pPr>
            <w:ins w:id="479" w:author="Eva Skýbová" w:date="2018-06-08T09:29:00Z">
              <w:r w:rsidRPr="00D82E21">
                <w:rPr>
                  <w:color w:val="FF0000"/>
                  <w:sz w:val="16"/>
                  <w:szCs w:val="16"/>
                </w:rPr>
                <w:t>předmět společného základu</w:t>
              </w:r>
            </w:ins>
          </w:p>
        </w:tc>
        <w:tc>
          <w:tcPr>
            <w:tcW w:w="1260" w:type="dxa"/>
          </w:tcPr>
          <w:p w:rsidR="00A2704D" w:rsidRPr="00C260EA" w:rsidRDefault="00A2704D" w:rsidP="00A1519A">
            <w:pPr>
              <w:jc w:val="center"/>
            </w:pPr>
            <w:r>
              <w:t>8</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pPr>
              <w:rPr>
                <w:ins w:id="480" w:author="Eva Skýbová" w:date="2018-06-08T09:38:00Z"/>
              </w:rPr>
            </w:pPr>
            <w:r w:rsidRPr="00BA38F6">
              <w:t>Inženýrství rizik</w:t>
            </w:r>
          </w:p>
          <w:p w:rsidR="00A2704D" w:rsidRPr="00BA38F6" w:rsidRDefault="00A2704D" w:rsidP="00A1519A">
            <w:pPr>
              <w:numPr>
                <w:ins w:id="481" w:author="Eva Skýbová" w:date="2018-06-08T09:38:00Z"/>
              </w:numPr>
            </w:pPr>
            <w:ins w:id="482"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797130" w:rsidRDefault="00A2704D" w:rsidP="00A1519A">
            <w:pPr>
              <w:jc w:val="both"/>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797130">
              <w:rPr>
                <w:b/>
              </w:rPr>
              <w:t>(50 %)</w:t>
            </w:r>
          </w:p>
          <w:p w:rsidR="00A2704D" w:rsidRPr="00BA38F6" w:rsidRDefault="00A2704D" w:rsidP="00A1519A">
            <w:pPr>
              <w:jc w:val="both"/>
            </w:pPr>
            <w:r w:rsidRPr="00BA38F6">
              <w:t>In</w:t>
            </w:r>
            <w:r>
              <w:t xml:space="preserve">g. </w:t>
            </w:r>
            <w:smartTag w:uri="urn:schemas-microsoft-com:office:smarttags" w:element="PersonName">
              <w:smartTagPr>
                <w:attr w:name="ProductID" w:val="Slavom￭ra Vargov￡"/>
              </w:smartTagPr>
              <w:r>
                <w:t>Slavomíra Vargová</w:t>
              </w:r>
            </w:smartTag>
            <w:r>
              <w:t xml:space="preserve">, Ph.D. (50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rPr>
                <w:ins w:id="483" w:author="Eva Skýbová" w:date="2018-06-08T09:38:00Z"/>
              </w:rPr>
            </w:pPr>
            <w:r w:rsidRPr="00C804FA">
              <w:t xml:space="preserve">Teorie spolehlivosti systémů </w:t>
            </w:r>
          </w:p>
          <w:p w:rsidR="00A2704D" w:rsidRPr="00C804FA" w:rsidRDefault="00A2704D" w:rsidP="00A1519A">
            <w:pPr>
              <w:numPr>
                <w:ins w:id="484" w:author="Eva Skýbová" w:date="2018-06-08T09:38:00Z"/>
              </w:numPr>
            </w:pPr>
            <w:ins w:id="485" w:author="Eva Skýbová" w:date="2018-06-08T09:38:00Z">
              <w:r w:rsidRPr="00D82E21">
                <w:rPr>
                  <w:color w:val="339966"/>
                  <w:sz w:val="16"/>
                  <w:szCs w:val="16"/>
                </w:rPr>
                <w:t>předmět specializace</w:t>
              </w:r>
            </w:ins>
          </w:p>
        </w:tc>
        <w:tc>
          <w:tcPr>
            <w:tcW w:w="1260" w:type="dxa"/>
          </w:tcPr>
          <w:p w:rsidR="00A2704D" w:rsidRPr="00D705AD"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C260EA">
              <w:rPr>
                <w:b/>
              </w:rPr>
              <w:t>prof. Ing. František Božek, CSc.</w:t>
            </w:r>
            <w:r>
              <w:t xml:space="preserve"> </w:t>
            </w:r>
            <w:r w:rsidRPr="00797130">
              <w:rPr>
                <w:b/>
              </w:rPr>
              <w:t>(50 %)</w:t>
            </w:r>
          </w:p>
          <w:p w:rsidR="00A2704D" w:rsidRPr="009210CF" w:rsidRDefault="00A2704D" w:rsidP="00A1519A">
            <w:r>
              <w:t xml:space="preserve">Ing. et Ing. </w:t>
            </w:r>
            <w:smartTag w:uri="urn:schemas-microsoft-com:office:smarttags" w:element="PersonName">
              <w:smartTagPr>
                <w:attr w:name="ProductID" w:val="Jiří Konečný"/>
              </w:smartTagPr>
              <w:r>
                <w:t>Jiří Konečný</w:t>
              </w:r>
            </w:smartTag>
            <w:r>
              <w:t>, Ph.D. (50 </w:t>
            </w:r>
            <w:r w:rsidRPr="009210CF">
              <w:t>%</w:t>
            </w:r>
            <w:r>
              <w:t>)</w:t>
            </w:r>
          </w:p>
        </w:tc>
        <w:tc>
          <w:tcPr>
            <w:tcW w:w="1620" w:type="dxa"/>
          </w:tcPr>
          <w:p w:rsidR="00A2704D" w:rsidRPr="00BA38F6" w:rsidRDefault="00A2704D" w:rsidP="00A1519A">
            <w:pPr>
              <w:jc w:val="center"/>
            </w:pPr>
            <w:r w:rsidRPr="00BA38F6">
              <w:t>2/ZS</w:t>
            </w:r>
          </w:p>
        </w:tc>
        <w:tc>
          <w:tcPr>
            <w:tcW w:w="1080" w:type="dxa"/>
          </w:tcPr>
          <w:p w:rsidR="00A2704D" w:rsidRPr="00D705AD" w:rsidRDefault="00A2704D" w:rsidP="00A1519A">
            <w:pPr>
              <w:jc w:val="center"/>
            </w:pPr>
            <w:r w:rsidRPr="00D705AD">
              <w:t>PZ</w:t>
            </w:r>
          </w:p>
        </w:tc>
      </w:tr>
      <w:tr w:rsidR="00A2704D" w:rsidRPr="00BA38F6" w:rsidTr="00A1519A">
        <w:tc>
          <w:tcPr>
            <w:tcW w:w="3060" w:type="dxa"/>
          </w:tcPr>
          <w:p w:rsidR="00A2704D" w:rsidRDefault="00A2704D" w:rsidP="00A1519A">
            <w:pPr>
              <w:rPr>
                <w:ins w:id="486" w:author="Eva Skýbová" w:date="2018-06-08T09:38:00Z"/>
              </w:rPr>
            </w:pPr>
            <w:r w:rsidRPr="00C804FA">
              <w:t>Řízení rizik v privátní a veřejné sféře</w:t>
            </w:r>
          </w:p>
          <w:p w:rsidR="00A2704D" w:rsidRPr="00C804FA" w:rsidRDefault="00A2704D" w:rsidP="00A1519A">
            <w:pPr>
              <w:numPr>
                <w:ins w:id="487" w:author="Eva Skýbová" w:date="2018-06-08T09:38:00Z"/>
              </w:numPr>
            </w:pPr>
            <w:ins w:id="488"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rPr>
                <w:ins w:id="489" w:author="Eva Skýbová" w:date="2018-06-08T09:38:00Z"/>
              </w:rPr>
            </w:pPr>
            <w:r w:rsidRPr="00C804FA">
              <w:t>Integrované systémy řízení</w:t>
            </w:r>
          </w:p>
          <w:p w:rsidR="00A2704D" w:rsidRPr="00C804FA" w:rsidRDefault="00A2704D" w:rsidP="00A1519A">
            <w:pPr>
              <w:numPr>
                <w:ins w:id="490" w:author="Eva Skýbová" w:date="2018-06-08T09:38:00Z"/>
              </w:numPr>
            </w:pPr>
            <w:ins w:id="491"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797130" w:rsidRDefault="00A2704D" w:rsidP="00A1519A">
            <w:pPr>
              <w:jc w:val="both"/>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w:t>
            </w:r>
            <w:r w:rsidRPr="00797130">
              <w:rPr>
                <w:b/>
              </w:rPr>
              <w:t>(80 %)</w:t>
            </w:r>
          </w:p>
          <w:p w:rsidR="00A2704D" w:rsidRPr="00BA38F6" w:rsidRDefault="00A2704D" w:rsidP="00A1519A">
            <w:pPr>
              <w:jc w:val="both"/>
            </w:pPr>
            <w:r w:rsidRPr="00BA38F6">
              <w:t xml:space="preserve">doc. Ing. </w:t>
            </w:r>
            <w:smartTag w:uri="urn:schemas-microsoft-com:office:smarttags" w:element="PersonName">
              <w:smartTagPr>
                <w:attr w:name="ProductID" w:val="Zuzana Tučková"/>
              </w:smartTagPr>
              <w:r w:rsidRPr="00BA38F6">
                <w:t>Zuzana Tučková</w:t>
              </w:r>
            </w:smartTag>
            <w:r w:rsidRPr="00BA38F6">
              <w:t xml:space="preserve">, Ph.D. </w:t>
            </w:r>
            <w:r>
              <w:t>(</w:t>
            </w:r>
            <w:r w:rsidRPr="00BA38F6">
              <w:t>20</w:t>
            </w:r>
            <w:r>
              <w:t xml:space="preserve">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E234DE" w:rsidRDefault="00A2704D" w:rsidP="00A1519A">
            <w:pPr>
              <w:jc w:val="center"/>
              <w:rPr>
                <w:color w:val="FF0000"/>
              </w:rPr>
            </w:pPr>
          </w:p>
        </w:tc>
      </w:tr>
      <w:tr w:rsidR="00A2704D" w:rsidRPr="00BA38F6" w:rsidTr="00A1519A">
        <w:tc>
          <w:tcPr>
            <w:tcW w:w="3060" w:type="dxa"/>
          </w:tcPr>
          <w:p w:rsidR="00A2704D" w:rsidRDefault="00A2704D" w:rsidP="00A1519A">
            <w:pPr>
              <w:rPr>
                <w:ins w:id="492" w:author="Eva Skýbová" w:date="2018-06-08T09:38:00Z"/>
              </w:rPr>
            </w:pPr>
            <w:r w:rsidRPr="003E263F">
              <w:t xml:space="preserve">Ekonomika </w:t>
            </w:r>
            <w:r>
              <w:t xml:space="preserve">při </w:t>
            </w:r>
            <w:r w:rsidRPr="003E263F">
              <w:t>krizových situacích</w:t>
            </w:r>
          </w:p>
          <w:p w:rsidR="00A2704D" w:rsidRPr="00BA38F6" w:rsidRDefault="00A2704D" w:rsidP="00A1519A">
            <w:pPr>
              <w:numPr>
                <w:ins w:id="493" w:author="Eva Skýbová" w:date="2018-06-08T09:38:00Z"/>
              </w:numPr>
            </w:pPr>
            <w:ins w:id="494"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Ing. </w:t>
            </w:r>
            <w:smartTag w:uri="urn:schemas-microsoft-com:office:smarttags" w:element="PersonName">
              <w:r w:rsidRPr="008021A1">
                <w:rPr>
                  <w:b/>
                </w:rPr>
                <w:t>Eva Hoke</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rPr>
                <w:ins w:id="495" w:author="Eva Skýbová" w:date="2018-06-08T09:38:00Z"/>
              </w:rPr>
            </w:pPr>
            <w:r>
              <w:t>Povinně volitelný předmět 1</w:t>
            </w:r>
          </w:p>
          <w:p w:rsidR="00A2704D" w:rsidRPr="003E263F" w:rsidRDefault="00A2704D" w:rsidP="00A1519A">
            <w:pPr>
              <w:numPr>
                <w:ins w:id="496" w:author="Eva Skýbová" w:date="2018-06-08T09:38:00Z"/>
              </w:numPr>
            </w:pPr>
            <w:ins w:id="497"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rPr>
                <w:ins w:id="498" w:author="Eva Skýbová" w:date="2018-06-08T09:29:00Z"/>
              </w:rPr>
            </w:pPr>
            <w:r w:rsidRPr="00C804FA">
              <w:t>Projektová činnost</w:t>
            </w:r>
          </w:p>
          <w:p w:rsidR="00A2704D" w:rsidRPr="00C804FA" w:rsidRDefault="00A2704D" w:rsidP="00A1519A">
            <w:pPr>
              <w:numPr>
                <w:ins w:id="499" w:author="Eva Skýbová" w:date="2018-06-08T09:29:00Z"/>
              </w:numPr>
              <w:jc w:val="both"/>
            </w:pPr>
            <w:ins w:id="500"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501" w:author="Eva Skýbová" w:date="2018-06-08T09:29:00Z"/>
              </w:rPr>
            </w:pPr>
            <w:r w:rsidRPr="00BA38F6">
              <w:t>Podnikání II</w:t>
            </w:r>
          </w:p>
          <w:p w:rsidR="00A2704D" w:rsidRPr="00BA38F6" w:rsidRDefault="00A2704D" w:rsidP="00A1519A">
            <w:pPr>
              <w:numPr>
                <w:ins w:id="502" w:author="Eva Skýbová" w:date="2018-06-08T09:29:00Z"/>
              </w:numPr>
              <w:jc w:val="both"/>
            </w:pPr>
            <w:ins w:id="503"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504" w:author="Eva Skýbová" w:date="2018-06-08T09:29:00Z"/>
              </w:rPr>
            </w:pPr>
            <w:r w:rsidRPr="00BA38F6">
              <w:t>Odborná praxe</w:t>
            </w:r>
          </w:p>
          <w:p w:rsidR="00A2704D" w:rsidRPr="00BA38F6" w:rsidRDefault="00A2704D" w:rsidP="00A1519A">
            <w:pPr>
              <w:numPr>
                <w:ins w:id="505" w:author="Eva Skýbová" w:date="2018-06-08T09:29:00Z"/>
              </w:numPr>
              <w:jc w:val="both"/>
            </w:pPr>
            <w:ins w:id="506"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507" w:author="Eva Skýbová" w:date="2018-06-08T09:29:00Z"/>
              </w:rPr>
            </w:pPr>
            <w:r>
              <w:t>Diplomová práce</w:t>
            </w:r>
          </w:p>
          <w:p w:rsidR="00A2704D" w:rsidRPr="00BA38F6" w:rsidRDefault="00A2704D" w:rsidP="00A1519A">
            <w:pPr>
              <w:numPr>
                <w:ins w:id="508" w:author="Eva Skýbová" w:date="2018-06-08T09:29:00Z"/>
              </w:numPr>
              <w:jc w:val="both"/>
            </w:pPr>
            <w:ins w:id="509" w:author="Eva Skýbová" w:date="2018-06-08T09:29:00Z">
              <w:r w:rsidRPr="00D82E21">
                <w:rPr>
                  <w:color w:val="FF0000"/>
                  <w:sz w:val="16"/>
                  <w:szCs w:val="16"/>
                </w:rPr>
                <w:t>předmět společného základu</w:t>
              </w:r>
            </w:ins>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BA38F6"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BA38F6" w:rsidTr="00A1519A">
        <w:tc>
          <w:tcPr>
            <w:tcW w:w="3060" w:type="dxa"/>
          </w:tcPr>
          <w:p w:rsidR="00A2704D" w:rsidRDefault="00A2704D" w:rsidP="00A1519A">
            <w:pPr>
              <w:rPr>
                <w:ins w:id="510" w:author="Eva Skýbová" w:date="2018-06-08T09:30:00Z"/>
              </w:rPr>
            </w:pPr>
            <w:r w:rsidRPr="00C804FA">
              <w:t>Rozhodování za nejistot a neurčitostí</w:t>
            </w:r>
          </w:p>
          <w:p w:rsidR="00A2704D" w:rsidRPr="00C804FA" w:rsidRDefault="00A2704D" w:rsidP="00A1519A">
            <w:pPr>
              <w:numPr>
                <w:ins w:id="511" w:author="Eva Skýbová" w:date="2018-06-08T09:30:00Z"/>
              </w:numPr>
            </w:pPr>
            <w:ins w:id="512" w:author="Eva Skýbová" w:date="2018-06-08T09:30:00Z">
              <w:r w:rsidRPr="00D82E21">
                <w:rPr>
                  <w:color w:val="FF0000"/>
                  <w:sz w:val="16"/>
                  <w:szCs w:val="16"/>
                </w:rPr>
                <w:t>předmět společného základu</w:t>
              </w:r>
            </w:ins>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132949" w:rsidTr="00A1519A">
        <w:tc>
          <w:tcPr>
            <w:tcW w:w="3060" w:type="dxa"/>
          </w:tcPr>
          <w:p w:rsidR="00A2704D" w:rsidRDefault="00A2704D" w:rsidP="00A1519A">
            <w:pPr>
              <w:rPr>
                <w:ins w:id="513" w:author="Eva Skýbová" w:date="2018-06-08T09:30:00Z"/>
              </w:rPr>
            </w:pPr>
            <w:r w:rsidRPr="00C804FA">
              <w:t xml:space="preserve">Řízení procesů </w:t>
            </w:r>
          </w:p>
          <w:p w:rsidR="00A2704D" w:rsidRPr="00C804FA" w:rsidRDefault="00A2704D" w:rsidP="00A1519A">
            <w:pPr>
              <w:numPr>
                <w:ins w:id="514" w:author="Eva Skýbová" w:date="2018-06-08T09:30:00Z"/>
              </w:numPr>
            </w:pPr>
            <w:ins w:id="515" w:author="Eva Skýbová" w:date="2018-06-08T09:30:00Z">
              <w:r w:rsidRPr="00D82E21">
                <w:rPr>
                  <w:color w:val="FF0000"/>
                  <w:sz w:val="16"/>
                  <w:szCs w:val="16"/>
                </w:rPr>
                <w:t>předmět společného základu</w:t>
              </w:r>
            </w:ins>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BA38F6" w:rsidTr="00A1519A">
        <w:tc>
          <w:tcPr>
            <w:tcW w:w="3060" w:type="dxa"/>
          </w:tcPr>
          <w:p w:rsidR="00A2704D" w:rsidRDefault="00A2704D" w:rsidP="00A1519A">
            <w:pPr>
              <w:rPr>
                <w:ins w:id="516" w:author="Eva Skýbová" w:date="2018-06-08T09:30:00Z"/>
              </w:rPr>
            </w:pPr>
            <w:r w:rsidRPr="00C804FA">
              <w:t>Ekologické přístupy k materiálům a technologiím</w:t>
            </w:r>
          </w:p>
          <w:p w:rsidR="00A2704D" w:rsidRPr="00BA38F6" w:rsidRDefault="00A2704D" w:rsidP="00A1519A">
            <w:pPr>
              <w:numPr>
                <w:ins w:id="517" w:author="Eva Skýbová" w:date="2018-06-08T09:30:00Z"/>
              </w:numPr>
            </w:pPr>
            <w:ins w:id="518"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132949" w:rsidTr="00A1519A">
        <w:tc>
          <w:tcPr>
            <w:tcW w:w="3060" w:type="dxa"/>
          </w:tcPr>
          <w:p w:rsidR="00A2704D" w:rsidRDefault="00A2704D" w:rsidP="00A1519A">
            <w:pPr>
              <w:jc w:val="both"/>
              <w:rPr>
                <w:ins w:id="519" w:author="Eva Skýbová" w:date="2018-06-08T09:30:00Z"/>
              </w:rPr>
            </w:pPr>
            <w:r w:rsidRPr="007E2215">
              <w:lastRenderedPageBreak/>
              <w:t>Ochrana před terorismem a organizovaným zločinem</w:t>
            </w:r>
          </w:p>
          <w:p w:rsidR="00A2704D" w:rsidRPr="007E2215" w:rsidRDefault="00A2704D" w:rsidP="00A1519A">
            <w:pPr>
              <w:numPr>
                <w:ins w:id="520" w:author="Eva Skýbová" w:date="2018-06-08T09:30:00Z"/>
              </w:numPr>
              <w:jc w:val="both"/>
            </w:pPr>
            <w:ins w:id="521" w:author="Eva Skýbová" w:date="2018-06-08T09:30:00Z">
              <w:r w:rsidRPr="00D82E21">
                <w:rPr>
                  <w:color w:val="FF0000"/>
                  <w:sz w:val="16"/>
                  <w:szCs w:val="16"/>
                </w:rPr>
                <w:t>předmět společného základu</w:t>
              </w:r>
            </w:ins>
          </w:p>
        </w:tc>
        <w:tc>
          <w:tcPr>
            <w:tcW w:w="1260" w:type="dxa"/>
          </w:tcPr>
          <w:p w:rsidR="00A2704D" w:rsidRPr="007E2215"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pPr>
              <w:rPr>
                <w:ins w:id="522" w:author="Eva Skýbová" w:date="2018-06-08T09:38:00Z"/>
              </w:rPr>
            </w:pPr>
            <w:r w:rsidRPr="00C804FA">
              <w:t>Řízení lidských zdrojů v krizových situacích</w:t>
            </w:r>
          </w:p>
          <w:p w:rsidR="00A2704D" w:rsidRPr="00BA38F6" w:rsidRDefault="00A2704D" w:rsidP="00A1519A">
            <w:pPr>
              <w:numPr>
                <w:ins w:id="523" w:author="Eva Skýbová" w:date="2018-06-08T09:38:00Z"/>
              </w:numPr>
            </w:pPr>
            <w:ins w:id="524"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Eva Hoke</w:t>
              </w:r>
            </w:smartTag>
            <w:r w:rsidRPr="003A721F">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525" w:author="Eva Skýbová" w:date="2018-06-08T09:38:00Z"/>
              </w:rPr>
            </w:pPr>
            <w:r w:rsidRPr="00BA38F6">
              <w:t>Bezpečnost logistických procesů</w:t>
            </w:r>
          </w:p>
          <w:p w:rsidR="00A2704D" w:rsidRPr="00BA38F6" w:rsidRDefault="00A2704D" w:rsidP="00A1519A">
            <w:pPr>
              <w:numPr>
                <w:ins w:id="526" w:author="Eva Skýbová" w:date="2018-06-08T09:38:00Z"/>
              </w:numPr>
            </w:pPr>
            <w:ins w:id="527"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BA38F6"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Ochrana obyvatelstva – kombinovaná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pPr>
              <w:rPr>
                <w:ins w:id="528" w:author="Eva Skýbová" w:date="2018-06-08T09:30:00Z"/>
              </w:rPr>
            </w:pPr>
            <w:r w:rsidRPr="00C804FA">
              <w:t>Metody hodnocení rizik</w:t>
            </w:r>
          </w:p>
          <w:p w:rsidR="00A2704D" w:rsidRPr="00436975" w:rsidRDefault="00A2704D" w:rsidP="00A1519A">
            <w:pPr>
              <w:numPr>
                <w:ins w:id="529" w:author="Eva Skýbová" w:date="2018-06-08T09:30:00Z"/>
              </w:numPr>
              <w:rPr>
                <w:highlight w:val="cyan"/>
              </w:rPr>
            </w:pPr>
            <w:ins w:id="530"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pPr>
              <w:rPr>
                <w:ins w:id="531" w:author="Eva Skýbová" w:date="2018-06-08T09:30:00Z"/>
              </w:rPr>
            </w:pPr>
            <w:r w:rsidRPr="00BA38F6">
              <w:t>Odborný anglický jazyk I</w:t>
            </w:r>
          </w:p>
          <w:p w:rsidR="00A2704D" w:rsidRPr="00BA38F6" w:rsidRDefault="00A2704D" w:rsidP="00A1519A">
            <w:pPr>
              <w:numPr>
                <w:ins w:id="532" w:author="Eva Skýbová" w:date="2018-06-08T09:30:00Z"/>
              </w:numPr>
            </w:pPr>
            <w:ins w:id="533"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8</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534" w:author="Eva Skýbová" w:date="2018-06-08T09:30:00Z"/>
              </w:rPr>
            </w:pPr>
            <w:r w:rsidRPr="00C804FA">
              <w:t>Informační a komunikační technologie v krizovém řízení</w:t>
            </w:r>
          </w:p>
          <w:p w:rsidR="00A2704D" w:rsidRPr="00C804FA" w:rsidRDefault="00A2704D" w:rsidP="00A1519A">
            <w:pPr>
              <w:numPr>
                <w:ins w:id="535" w:author="Eva Skýbová" w:date="2018-06-08T09:30:00Z"/>
              </w:numPr>
            </w:pPr>
            <w:ins w:id="536"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del w:id="537" w:author="Tučková Zuzana" w:date="2018-06-08T14:29:00Z">
              <w:r w:rsidRPr="00BA38F6" w:rsidDel="006F44FB">
                <w:delText>PZ</w:delText>
              </w:r>
            </w:del>
          </w:p>
        </w:tc>
      </w:tr>
      <w:tr w:rsidR="00A2704D" w:rsidRPr="003A13CA" w:rsidTr="00A1519A">
        <w:tc>
          <w:tcPr>
            <w:tcW w:w="3060" w:type="dxa"/>
          </w:tcPr>
          <w:p w:rsidR="00A2704D" w:rsidRDefault="00A2704D" w:rsidP="00A1519A">
            <w:pPr>
              <w:rPr>
                <w:ins w:id="538" w:author="Eva Skýbová" w:date="2018-06-08T09:30:00Z"/>
              </w:rPr>
            </w:pPr>
            <w:r>
              <w:t>Krizové a havarijní plánování</w:t>
            </w:r>
            <w:r w:rsidRPr="00C804FA">
              <w:t xml:space="preserve"> </w:t>
            </w:r>
          </w:p>
          <w:p w:rsidR="00A2704D" w:rsidRPr="00C804FA" w:rsidRDefault="00A2704D" w:rsidP="00A1519A">
            <w:pPr>
              <w:numPr>
                <w:ins w:id="539" w:author="Eva Skýbová" w:date="2018-06-08T09:30:00Z"/>
              </w:numPr>
            </w:pPr>
            <w:ins w:id="540"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pPr>
              <w:rPr>
                <w:ins w:id="541" w:author="Eva Skýbová" w:date="2018-06-08T09:30:00Z"/>
              </w:rPr>
            </w:pPr>
            <w:r w:rsidRPr="00BA38F6">
              <w:t>Aplikovaná m</w:t>
            </w:r>
            <w:r>
              <w:t>atematika v procesu hodnocení a </w:t>
            </w:r>
            <w:r w:rsidRPr="00BA38F6">
              <w:t>ovládání rizik</w:t>
            </w:r>
          </w:p>
          <w:p w:rsidR="00A2704D" w:rsidRPr="00BA38F6" w:rsidRDefault="00A2704D" w:rsidP="00A1519A">
            <w:pPr>
              <w:numPr>
                <w:ins w:id="542" w:author="Eva Skýbová" w:date="2018-06-08T09:30:00Z"/>
              </w:numPr>
            </w:pPr>
            <w:ins w:id="543"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del w:id="544" w:author="Tučková Zuzana" w:date="2018-06-08T14:29:00Z">
              <w:r w:rsidRPr="00C804FA" w:rsidDel="006F44FB">
                <w:delText>ZT</w:delText>
              </w:r>
            </w:del>
          </w:p>
        </w:tc>
      </w:tr>
      <w:tr w:rsidR="00A2704D" w:rsidRPr="004C7A66" w:rsidTr="00A1519A">
        <w:tc>
          <w:tcPr>
            <w:tcW w:w="3060" w:type="dxa"/>
          </w:tcPr>
          <w:p w:rsidR="00A2704D" w:rsidRDefault="00A2704D" w:rsidP="00A1519A">
            <w:pPr>
              <w:rPr>
                <w:ins w:id="545" w:author="Eva Skýbová" w:date="2018-06-08T09:30:00Z"/>
              </w:rPr>
            </w:pPr>
            <w:r w:rsidRPr="00C804FA">
              <w:t>Politická geografie  a bezpečnostní politika</w:t>
            </w:r>
          </w:p>
          <w:p w:rsidR="00A2704D" w:rsidRPr="00C804FA" w:rsidRDefault="00A2704D" w:rsidP="00A1519A">
            <w:pPr>
              <w:numPr>
                <w:ins w:id="546" w:author="Eva Skýbová" w:date="2018-06-08T09:30:00Z"/>
              </w:numPr>
            </w:pPr>
            <w:ins w:id="547"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del w:id="548" w:author="Tučková Zuzana" w:date="2018-06-08T14:29:00Z">
              <w:r w:rsidRPr="00BA38F6" w:rsidDel="006F44FB">
                <w:delText>ZT</w:delText>
              </w:r>
            </w:del>
          </w:p>
        </w:tc>
      </w:tr>
      <w:tr w:rsidR="00A2704D" w:rsidRPr="00BA38F6" w:rsidTr="00A1519A">
        <w:tc>
          <w:tcPr>
            <w:tcW w:w="3060" w:type="dxa"/>
          </w:tcPr>
          <w:p w:rsidR="00A2704D" w:rsidRDefault="00A2704D" w:rsidP="00A1519A">
            <w:pPr>
              <w:rPr>
                <w:ins w:id="549" w:author="Eva Skýbová" w:date="2018-06-08T09:30:00Z"/>
              </w:rPr>
            </w:pPr>
            <w:r w:rsidRPr="00C804FA">
              <w:t>Ochrana obyvatelstva a kritické infrastruktury</w:t>
            </w:r>
          </w:p>
          <w:p w:rsidR="00A2704D" w:rsidRPr="00C804FA" w:rsidRDefault="00A2704D" w:rsidP="00A1519A">
            <w:pPr>
              <w:numPr>
                <w:ins w:id="550" w:author="Eva Skýbová" w:date="2018-06-08T09:30:00Z"/>
              </w:numPr>
            </w:pPr>
            <w:ins w:id="551"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552" w:author="Eva Skýbová" w:date="2018-06-08T09:30:00Z"/>
              </w:rPr>
            </w:pPr>
            <w:r w:rsidRPr="00BA38F6">
              <w:t>Odborný anglický jazyk II</w:t>
            </w:r>
          </w:p>
          <w:p w:rsidR="00A2704D" w:rsidRPr="00BA38F6" w:rsidRDefault="00A2704D" w:rsidP="00A1519A">
            <w:pPr>
              <w:numPr>
                <w:ins w:id="553" w:author="Eva Skýbová" w:date="2018-06-08T09:30:00Z"/>
              </w:numPr>
              <w:jc w:val="both"/>
            </w:pPr>
            <w:ins w:id="554"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8</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pPr>
              <w:rPr>
                <w:ins w:id="555" w:author="Eva Skýbová" w:date="2018-06-08T09:30:00Z"/>
              </w:rPr>
            </w:pPr>
            <w:r>
              <w:t>Ovládání rizik a zajištění bezpečnosti prostředí</w:t>
            </w:r>
          </w:p>
          <w:p w:rsidR="00A2704D" w:rsidRPr="00C804FA" w:rsidRDefault="00A2704D" w:rsidP="00A1519A">
            <w:pPr>
              <w:numPr>
                <w:ins w:id="556" w:author="Eva Skýbová" w:date="2018-06-08T09:30:00Z"/>
              </w:numPr>
            </w:pPr>
            <w:ins w:id="557" w:author="Eva Skýbová" w:date="2018-06-08T09:30:00Z">
              <w:r w:rsidRPr="00D82E21">
                <w:rPr>
                  <w:color w:val="FF0000"/>
                  <w:sz w:val="16"/>
                  <w:szCs w:val="16"/>
                </w:rPr>
                <w:t>předmět společného základu</w:t>
              </w:r>
            </w:ins>
          </w:p>
        </w:tc>
        <w:tc>
          <w:tcPr>
            <w:tcW w:w="1260" w:type="dxa"/>
          </w:tcPr>
          <w:p w:rsidR="00A2704D" w:rsidRPr="001A60C7"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rPr>
                <w:ins w:id="558" w:author="Eva Skýbová" w:date="2018-06-08T09:30:00Z"/>
              </w:rPr>
            </w:pPr>
            <w:r w:rsidRPr="00C804FA">
              <w:t>Krizové řízení</w:t>
            </w:r>
          </w:p>
          <w:p w:rsidR="00A2704D" w:rsidRPr="00C804FA" w:rsidRDefault="00A2704D" w:rsidP="00A1519A">
            <w:pPr>
              <w:numPr>
                <w:ins w:id="559" w:author="Eva Skýbová" w:date="2018-06-08T09:30:00Z"/>
              </w:numPr>
              <w:jc w:val="both"/>
            </w:pPr>
            <w:ins w:id="560"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561" w:author="Eva Skýbová" w:date="2018-06-08T09:30:00Z"/>
              </w:rPr>
            </w:pPr>
            <w:r w:rsidRPr="00C804FA">
              <w:t>Environmentální bezpečnost</w:t>
            </w:r>
          </w:p>
          <w:p w:rsidR="00A2704D" w:rsidRPr="00C804FA" w:rsidRDefault="00A2704D" w:rsidP="00A1519A">
            <w:pPr>
              <w:numPr>
                <w:ins w:id="562" w:author="Eva Skýbová" w:date="2018-06-08T09:30:00Z"/>
              </w:numPr>
              <w:jc w:val="both"/>
            </w:pPr>
            <w:ins w:id="563"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pPr>
              <w:rPr>
                <w:ins w:id="564" w:author="Eva Skýbová" w:date="2018-06-08T09:30:00Z"/>
              </w:rPr>
            </w:pPr>
            <w:r w:rsidRPr="00C804FA">
              <w:t>Aplikovaná kybernetická bezpečnost</w:t>
            </w:r>
          </w:p>
          <w:p w:rsidR="00A2704D" w:rsidRPr="00C804FA" w:rsidRDefault="00A2704D" w:rsidP="00A1519A">
            <w:pPr>
              <w:numPr>
                <w:ins w:id="565" w:author="Eva Skýbová" w:date="2018-06-08T09:30:00Z"/>
              </w:numPr>
            </w:pPr>
            <w:ins w:id="566"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del w:id="567" w:author="Tučková Zuzana" w:date="2018-06-08T14:30:00Z">
              <w:r w:rsidRPr="00BA38F6" w:rsidDel="006F44FB">
                <w:delText>PZ</w:delText>
              </w:r>
            </w:del>
          </w:p>
        </w:tc>
      </w:tr>
      <w:tr w:rsidR="00A2704D" w:rsidRPr="00C804FA" w:rsidTr="00A1519A">
        <w:tc>
          <w:tcPr>
            <w:tcW w:w="3060" w:type="dxa"/>
          </w:tcPr>
          <w:p w:rsidR="00A2704D" w:rsidRDefault="00A2704D" w:rsidP="00A1519A">
            <w:pPr>
              <w:jc w:val="both"/>
              <w:rPr>
                <w:ins w:id="568" w:author="Eva Skýbová" w:date="2018-06-08T09:30:00Z"/>
              </w:rPr>
            </w:pPr>
            <w:r w:rsidRPr="00C804FA">
              <w:t>Nebezpečné látky a BOZP</w:t>
            </w:r>
          </w:p>
          <w:p w:rsidR="00A2704D" w:rsidRPr="00C804FA" w:rsidRDefault="00A2704D" w:rsidP="00A1519A">
            <w:pPr>
              <w:numPr>
                <w:ins w:id="569" w:author="Eva Skýbová" w:date="2018-06-08T09:30:00Z"/>
              </w:numPr>
              <w:jc w:val="both"/>
            </w:pPr>
            <w:ins w:id="570" w:author="Eva Skýbová" w:date="2018-06-08T09:30: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pPr>
              <w:rPr>
                <w:ins w:id="571" w:author="Eva Skýbová" w:date="2018-06-08T09:31:00Z"/>
              </w:rPr>
            </w:pPr>
            <w:r w:rsidRPr="00C804FA">
              <w:t>Právní systém v oblasti bezpečnosti</w:t>
            </w:r>
          </w:p>
          <w:p w:rsidR="00A2704D" w:rsidRPr="00C804FA" w:rsidRDefault="00A2704D" w:rsidP="00A1519A">
            <w:pPr>
              <w:numPr>
                <w:ins w:id="572" w:author="Eva Skýbová" w:date="2018-06-08T09:31:00Z"/>
              </w:numPr>
            </w:pPr>
            <w:ins w:id="573" w:author="Eva Skýbová" w:date="2018-06-08T09:31:00Z">
              <w:r w:rsidRPr="00D82E21">
                <w:rPr>
                  <w:color w:val="FF0000"/>
                  <w:sz w:val="16"/>
                  <w:szCs w:val="16"/>
                </w:rPr>
                <w:t>předmět společného základu</w:t>
              </w:r>
            </w:ins>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574" w:author="Eva Skýbová" w:date="2018-06-08T09:31:00Z"/>
              </w:rPr>
            </w:pPr>
            <w:r>
              <w:lastRenderedPageBreak/>
              <w:t>Profilující povinně volitelný předmět</w:t>
            </w:r>
          </w:p>
          <w:p w:rsidR="00A2704D" w:rsidRPr="00C804FA" w:rsidRDefault="00A2704D" w:rsidP="00A1519A">
            <w:pPr>
              <w:numPr>
                <w:ins w:id="575" w:author="Eva Skýbová" w:date="2018-06-08T09:31:00Z"/>
              </w:numPr>
            </w:pPr>
            <w:ins w:id="576" w:author="Eva Skýbová" w:date="2018-06-08T09:31:00Z">
              <w:r w:rsidRPr="00D82E21">
                <w:rPr>
                  <w:color w:val="FF0000"/>
                  <w:sz w:val="16"/>
                  <w:szCs w:val="16"/>
                </w:rPr>
                <w:t>předmět společného základu</w:t>
              </w:r>
            </w:ins>
          </w:p>
        </w:tc>
        <w:tc>
          <w:tcPr>
            <w:tcW w:w="1260" w:type="dxa"/>
          </w:tcPr>
          <w:p w:rsidR="00A2704D"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rPr>
                <w:ins w:id="577" w:author="Eva Skýbová" w:date="2018-06-08T09:31:00Z"/>
              </w:rPr>
            </w:pPr>
            <w:r w:rsidRPr="00C804FA">
              <w:t>Diplomový seminář</w:t>
            </w:r>
          </w:p>
          <w:p w:rsidR="00A2704D" w:rsidRPr="00C804FA" w:rsidRDefault="00A2704D" w:rsidP="00A1519A">
            <w:pPr>
              <w:numPr>
                <w:ins w:id="578" w:author="Eva Skýbová" w:date="2018-06-08T09:31:00Z"/>
              </w:numPr>
              <w:jc w:val="both"/>
            </w:pPr>
            <w:ins w:id="579" w:author="Eva Skýbová" w:date="2018-06-08T09:31:00Z">
              <w:r w:rsidRPr="00D82E21">
                <w:rPr>
                  <w:color w:val="FF0000"/>
                  <w:sz w:val="16"/>
                  <w:szCs w:val="16"/>
                </w:rPr>
                <w:t>předmět společného základu</w:t>
              </w:r>
            </w:ins>
          </w:p>
        </w:tc>
        <w:tc>
          <w:tcPr>
            <w:tcW w:w="1260" w:type="dxa"/>
          </w:tcPr>
          <w:p w:rsidR="00A2704D" w:rsidRPr="00C260EA" w:rsidRDefault="00A2704D" w:rsidP="00A1519A">
            <w:pPr>
              <w:jc w:val="center"/>
            </w:pPr>
            <w:r>
              <w:t>8</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pPr>
              <w:rPr>
                <w:ins w:id="580" w:author="Eva Skýbová" w:date="2018-06-08T09:38:00Z"/>
              </w:rPr>
            </w:pPr>
            <w:r w:rsidRPr="00BA38F6">
              <w:t>Aplikovaná ochrana obyvatelstva</w:t>
            </w:r>
          </w:p>
          <w:p w:rsidR="00A2704D" w:rsidRPr="00BA38F6" w:rsidRDefault="00A2704D" w:rsidP="00A1519A">
            <w:pPr>
              <w:numPr>
                <w:ins w:id="581" w:author="Eva Skýbová" w:date="2018-06-08T09:38:00Z"/>
              </w:numPr>
              <w:rPr>
                <w:b/>
              </w:rPr>
            </w:pPr>
            <w:ins w:id="582"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0B1F84" w:rsidRDefault="00A2704D" w:rsidP="00A1519A">
            <w:pPr>
              <w:jc w:val="center"/>
            </w:pPr>
            <w:r w:rsidRPr="000B1F84">
              <w:t>4</w:t>
            </w:r>
          </w:p>
        </w:tc>
        <w:tc>
          <w:tcPr>
            <w:tcW w:w="5400" w:type="dxa"/>
          </w:tcPr>
          <w:p w:rsidR="00A2704D" w:rsidRPr="008021A1" w:rsidRDefault="00A2704D" w:rsidP="00A1519A">
            <w:pPr>
              <w:jc w:val="both"/>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D705AD" w:rsidTr="00A1519A">
        <w:tc>
          <w:tcPr>
            <w:tcW w:w="3060" w:type="dxa"/>
          </w:tcPr>
          <w:p w:rsidR="00A2704D" w:rsidRDefault="00A2704D" w:rsidP="00A1519A">
            <w:pPr>
              <w:rPr>
                <w:ins w:id="583" w:author="Eva Skýbová" w:date="2018-06-08T09:38:00Z"/>
              </w:rPr>
            </w:pPr>
            <w:r w:rsidRPr="00C804FA">
              <w:t>Detekce, dekontaminace a sanace</w:t>
            </w:r>
          </w:p>
          <w:p w:rsidR="00A2704D" w:rsidRPr="00436975" w:rsidRDefault="00A2704D" w:rsidP="00A1519A">
            <w:pPr>
              <w:numPr>
                <w:ins w:id="584" w:author="Eva Skýbová" w:date="2018-06-08T09:38:00Z"/>
              </w:numPr>
              <w:rPr>
                <w:b/>
                <w:highlight w:val="cyan"/>
              </w:rPr>
            </w:pPr>
            <w:ins w:id="585"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rsidRPr="000B1F84">
              <w:t>5</w:t>
            </w:r>
          </w:p>
        </w:tc>
        <w:tc>
          <w:tcPr>
            <w:tcW w:w="5400" w:type="dxa"/>
          </w:tcPr>
          <w:p w:rsidR="00A2704D" w:rsidRPr="008021A1" w:rsidRDefault="00A2704D" w:rsidP="00A1519A">
            <w:pPr>
              <w:jc w:val="both"/>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rsidRPr="00A27B05">
              <w:t>PZ</w:t>
            </w:r>
          </w:p>
        </w:tc>
      </w:tr>
      <w:tr w:rsidR="00A2704D" w:rsidRPr="00BA38F6" w:rsidTr="00A1519A">
        <w:tc>
          <w:tcPr>
            <w:tcW w:w="3060" w:type="dxa"/>
          </w:tcPr>
          <w:p w:rsidR="00A2704D" w:rsidRDefault="00A2704D" w:rsidP="00A1519A">
            <w:pPr>
              <w:rPr>
                <w:ins w:id="586" w:author="Eva Skýbová" w:date="2018-06-08T09:38:00Z"/>
              </w:rPr>
            </w:pPr>
            <w:r>
              <w:t>Nové hrozby CBRN*</w:t>
            </w:r>
          </w:p>
          <w:p w:rsidR="00A2704D" w:rsidRPr="00276912" w:rsidRDefault="00A2704D" w:rsidP="00A1519A">
            <w:pPr>
              <w:numPr>
                <w:ins w:id="587" w:author="Eva Skýbová" w:date="2018-06-08T09:38:00Z"/>
              </w:numPr>
            </w:pPr>
            <w:ins w:id="588"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E234DE" w:rsidTr="00A1519A">
        <w:tc>
          <w:tcPr>
            <w:tcW w:w="3060" w:type="dxa"/>
          </w:tcPr>
          <w:p w:rsidR="00A2704D" w:rsidRDefault="00A2704D" w:rsidP="00A1519A">
            <w:pPr>
              <w:rPr>
                <w:ins w:id="589" w:author="Eva Skýbová" w:date="2018-06-08T09:38:00Z"/>
              </w:rPr>
            </w:pPr>
            <w:r>
              <w:t>New threats of CBRN*</w:t>
            </w:r>
          </w:p>
          <w:p w:rsidR="00A2704D" w:rsidRDefault="00A2704D" w:rsidP="00A1519A">
            <w:pPr>
              <w:numPr>
                <w:ins w:id="590" w:author="Eva Skýbová" w:date="2018-06-08T09:38:00Z"/>
              </w:numPr>
            </w:pPr>
            <w:ins w:id="591"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0B1F84" w:rsidRDefault="00A2704D" w:rsidP="00A1519A">
            <w:pPr>
              <w:jc w:val="center"/>
            </w:pPr>
            <w:del w:id="592" w:author="Eva Skýbová" w:date="2018-06-08T09:38:00Z">
              <w:r w:rsidDel="00AE5BCD">
                <w:delText>4</w:delText>
              </w:r>
            </w:del>
            <w:ins w:id="593" w:author="Eva Skýbová" w:date="2018-06-08T09:38:00Z">
              <w:r>
                <w:t>6</w:t>
              </w:r>
            </w:ins>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E234DE" w:rsidTr="00A1519A">
        <w:tc>
          <w:tcPr>
            <w:tcW w:w="3060" w:type="dxa"/>
          </w:tcPr>
          <w:p w:rsidR="00A2704D" w:rsidRDefault="00A2704D" w:rsidP="00A1519A">
            <w:pPr>
              <w:rPr>
                <w:ins w:id="594" w:author="Eva Skýbová" w:date="2018-06-08T09:38:00Z"/>
              </w:rPr>
            </w:pPr>
            <w:r w:rsidRPr="00276912">
              <w:t>Počítačové systémy řízení v ochraně obyvatelstva</w:t>
            </w:r>
          </w:p>
          <w:p w:rsidR="00A2704D" w:rsidRPr="00BA38F6" w:rsidRDefault="00A2704D" w:rsidP="00A1519A">
            <w:pPr>
              <w:numPr>
                <w:ins w:id="595" w:author="Eva Skýbová" w:date="2018-06-08T09:38:00Z"/>
              </w:numPr>
            </w:pPr>
            <w:ins w:id="596" w:author="Eva Skýbová" w:date="2018-06-08T09:38:00Z">
              <w:r w:rsidRPr="00D82E21">
                <w:rPr>
                  <w:color w:val="339966"/>
                  <w:sz w:val="16"/>
                  <w:szCs w:val="16"/>
                </w:rPr>
                <w:t>předmět specializace</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0B1F84" w:rsidRDefault="00A2704D" w:rsidP="00A1519A">
            <w:pPr>
              <w:jc w:val="center"/>
            </w:pPr>
            <w:r>
              <w:t>6</w:t>
            </w:r>
          </w:p>
        </w:tc>
        <w:tc>
          <w:tcPr>
            <w:tcW w:w="5400" w:type="dxa"/>
          </w:tcPr>
          <w:p w:rsidR="00A2704D" w:rsidRPr="008021A1" w:rsidRDefault="00A2704D" w:rsidP="00A1519A">
            <w:pPr>
              <w:rPr>
                <w:b/>
              </w:rPr>
            </w:pPr>
            <w:r w:rsidRPr="008021A1">
              <w:rPr>
                <w:b/>
              </w:rPr>
              <w:t xml:space="preserve">Ing. </w:t>
            </w:r>
            <w:smartTag w:uri="urn:schemas-microsoft-com:office:smarttags" w:element="PersonName">
              <w:smartTagPr>
                <w:attr w:name="ProductID" w:val="Jakub Rak"/>
              </w:smartTagPr>
              <w:r w:rsidRPr="008021A1">
                <w:rPr>
                  <w:b/>
                </w:rPr>
                <w:t>Jakub Rak</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t>PZ</w:t>
            </w:r>
          </w:p>
        </w:tc>
      </w:tr>
      <w:tr w:rsidR="00A2704D" w:rsidRPr="00E47519" w:rsidTr="00A1519A">
        <w:tc>
          <w:tcPr>
            <w:tcW w:w="3060" w:type="dxa"/>
          </w:tcPr>
          <w:p w:rsidR="00A2704D" w:rsidRDefault="00A2704D" w:rsidP="00A1519A">
            <w:pPr>
              <w:rPr>
                <w:ins w:id="597" w:author="Eva Skýbová" w:date="2018-06-08T09:39:00Z"/>
              </w:rPr>
            </w:pPr>
            <w:r w:rsidRPr="00C804FA">
              <w:t>Individuální a kolektivní ochrana</w:t>
            </w:r>
          </w:p>
          <w:p w:rsidR="00A2704D" w:rsidRPr="00B40A5C" w:rsidRDefault="00A2704D" w:rsidP="00A1519A">
            <w:pPr>
              <w:numPr>
                <w:ins w:id="598" w:author="Eva Skýbová" w:date="2018-06-08T09:39:00Z"/>
              </w:numPr>
              <w:rPr>
                <w:color w:val="FF0000"/>
              </w:rPr>
            </w:pPr>
            <w:ins w:id="599" w:author="Eva Skýbová" w:date="2018-06-08T09:39:00Z">
              <w:r w:rsidRPr="00D82E21">
                <w:rPr>
                  <w:color w:val="339966"/>
                  <w:sz w:val="16"/>
                  <w:szCs w:val="16"/>
                </w:rPr>
                <w:t>předmět specializace</w:t>
              </w:r>
            </w:ins>
            <w:r w:rsidRPr="00BA38F6">
              <w:t xml:space="preserve"> </w:t>
            </w:r>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0B1F84" w:rsidRDefault="00A2704D" w:rsidP="00A1519A">
            <w:pPr>
              <w:jc w:val="center"/>
            </w:pPr>
            <w:r>
              <w:t>3</w:t>
            </w:r>
          </w:p>
        </w:tc>
        <w:tc>
          <w:tcPr>
            <w:tcW w:w="5400" w:type="dxa"/>
          </w:tcPr>
          <w:p w:rsidR="00A2704D" w:rsidRPr="00B40A5C" w:rsidRDefault="00A2704D" w:rsidP="00A1519A">
            <w:pPr>
              <w:rPr>
                <w:color w:val="FF0000"/>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A27B05" w:rsidRDefault="00A2704D" w:rsidP="00A1519A">
            <w:pPr>
              <w:jc w:val="center"/>
            </w:pPr>
            <w:r w:rsidRPr="00A27B05">
              <w:t>PZ</w:t>
            </w:r>
          </w:p>
        </w:tc>
      </w:tr>
      <w:tr w:rsidR="00A2704D" w:rsidRPr="00E47519" w:rsidTr="00A1519A">
        <w:tc>
          <w:tcPr>
            <w:tcW w:w="3060" w:type="dxa"/>
          </w:tcPr>
          <w:p w:rsidR="00A2704D" w:rsidRDefault="00A2704D" w:rsidP="00A1519A">
            <w:pPr>
              <w:rPr>
                <w:ins w:id="600" w:author="Eva Skýbová" w:date="2018-06-08T09:39:00Z"/>
              </w:rPr>
            </w:pPr>
            <w:r>
              <w:t>Povinně volitelný předmět 1</w:t>
            </w:r>
          </w:p>
          <w:p w:rsidR="00A2704D" w:rsidRPr="003E263F" w:rsidRDefault="00A2704D" w:rsidP="00A1519A">
            <w:pPr>
              <w:numPr>
                <w:ins w:id="601" w:author="Eva Skýbová" w:date="2018-06-08T09:39:00Z"/>
              </w:numPr>
            </w:pPr>
            <w:ins w:id="602"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rPr>
                <w:ins w:id="603" w:author="Eva Skýbová" w:date="2018-06-08T09:31:00Z"/>
              </w:rPr>
            </w:pPr>
            <w:r w:rsidRPr="00C804FA">
              <w:t>Projektová činnost</w:t>
            </w:r>
          </w:p>
          <w:p w:rsidR="00A2704D" w:rsidRPr="00C804FA" w:rsidRDefault="00A2704D" w:rsidP="00A1519A">
            <w:pPr>
              <w:numPr>
                <w:ins w:id="604" w:author="Eva Skýbová" w:date="2018-06-08T09:31:00Z"/>
              </w:numPr>
              <w:jc w:val="both"/>
            </w:pPr>
            <w:ins w:id="605" w:author="Eva Skýbová" w:date="2018-06-08T09:31:00Z">
              <w:r w:rsidRPr="00D82E21">
                <w:rPr>
                  <w:color w:val="FF0000"/>
                  <w:sz w:val="16"/>
                  <w:szCs w:val="16"/>
                </w:rPr>
                <w:t>předmět společného základu</w:t>
              </w:r>
            </w:ins>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606" w:author="Eva Skýbová" w:date="2018-06-08T09:31:00Z"/>
              </w:rPr>
            </w:pPr>
            <w:r w:rsidRPr="00BA38F6">
              <w:t>Podnikání II</w:t>
            </w:r>
          </w:p>
          <w:p w:rsidR="00A2704D" w:rsidRPr="00BA38F6" w:rsidRDefault="00A2704D" w:rsidP="00A1519A">
            <w:pPr>
              <w:numPr>
                <w:ins w:id="607" w:author="Eva Skýbová" w:date="2018-06-08T09:31:00Z"/>
              </w:numPr>
              <w:jc w:val="both"/>
            </w:pPr>
            <w:ins w:id="608" w:author="Eva Skýbová" w:date="2018-06-08T09:31: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609" w:author="Eva Skýbová" w:date="2018-06-08T09:31:00Z"/>
              </w:rPr>
            </w:pPr>
            <w:r w:rsidRPr="00BA38F6">
              <w:t>Odborná praxe</w:t>
            </w:r>
          </w:p>
          <w:p w:rsidR="00A2704D" w:rsidRPr="00BA38F6" w:rsidRDefault="00A2704D" w:rsidP="00A1519A">
            <w:pPr>
              <w:numPr>
                <w:ins w:id="610" w:author="Eva Skýbová" w:date="2018-06-08T09:31:00Z"/>
              </w:numPr>
              <w:jc w:val="both"/>
            </w:pPr>
            <w:ins w:id="611" w:author="Eva Skýbová" w:date="2018-06-08T09:31:00Z">
              <w:r w:rsidRPr="00D82E21">
                <w:rPr>
                  <w:color w:val="FF0000"/>
                  <w:sz w:val="16"/>
                  <w:szCs w:val="16"/>
                </w:rPr>
                <w:t>předmět společného základu</w:t>
              </w:r>
            </w:ins>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612" w:author="Eva Skýbová" w:date="2018-06-08T09:31:00Z"/>
              </w:rPr>
            </w:pPr>
            <w:r>
              <w:t>Diplomová práce</w:t>
            </w:r>
          </w:p>
          <w:p w:rsidR="00A2704D" w:rsidRPr="00BA38F6" w:rsidRDefault="00A2704D" w:rsidP="00A1519A">
            <w:pPr>
              <w:numPr>
                <w:ins w:id="613" w:author="Eva Skýbová" w:date="2018-06-08T09:31:00Z"/>
              </w:numPr>
              <w:jc w:val="both"/>
            </w:pPr>
            <w:ins w:id="614" w:author="Eva Skýbová" w:date="2018-06-08T09:31:00Z">
              <w:r w:rsidRPr="00D82E21">
                <w:rPr>
                  <w:color w:val="FF0000"/>
                  <w:sz w:val="16"/>
                  <w:szCs w:val="16"/>
                </w:rPr>
                <w:t>předmět společného základu</w:t>
              </w:r>
            </w:ins>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r>
              <w:t>* Předmět je nabízen v české i anglické verzi, student si volí verzi dle svého uvážení.</w:t>
            </w: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pPr>
              <w:jc w:val="both"/>
              <w:rPr>
                <w:ins w:id="615" w:author="Eva Skýbová" w:date="2018-06-08T09:31:00Z"/>
              </w:rPr>
            </w:pPr>
            <w:r w:rsidRPr="00C804FA">
              <w:t>Rozhodování za nejistot a neurčitostí</w:t>
            </w:r>
          </w:p>
          <w:p w:rsidR="00A2704D" w:rsidRPr="00C804FA" w:rsidRDefault="00A2704D" w:rsidP="00A1519A">
            <w:pPr>
              <w:numPr>
                <w:ins w:id="616" w:author="Eva Skýbová" w:date="2018-06-08T09:31:00Z"/>
              </w:numPr>
              <w:jc w:val="both"/>
            </w:pPr>
            <w:ins w:id="617" w:author="Eva Skýbová" w:date="2018-06-08T09:31:00Z">
              <w:r w:rsidRPr="00D82E21">
                <w:rPr>
                  <w:color w:val="FF0000"/>
                  <w:sz w:val="16"/>
                  <w:szCs w:val="16"/>
                </w:rPr>
                <w:t>předmět společného základu</w:t>
              </w:r>
            </w:ins>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618" w:author="Eva Skýbová" w:date="2018-06-08T09:31:00Z"/>
              </w:rPr>
            </w:pPr>
            <w:r w:rsidRPr="00C804FA">
              <w:t xml:space="preserve">Řízení procesů </w:t>
            </w:r>
          </w:p>
          <w:p w:rsidR="00A2704D" w:rsidRPr="00C804FA" w:rsidRDefault="00A2704D" w:rsidP="00A1519A">
            <w:pPr>
              <w:numPr>
                <w:ins w:id="619" w:author="Eva Skýbová" w:date="2018-06-08T09:31:00Z"/>
              </w:numPr>
            </w:pPr>
            <w:ins w:id="620" w:author="Eva Skýbová" w:date="2018-06-08T09:31:00Z">
              <w:r w:rsidRPr="00D82E21">
                <w:rPr>
                  <w:color w:val="FF0000"/>
                  <w:sz w:val="16"/>
                  <w:szCs w:val="16"/>
                </w:rPr>
                <w:t>předmět společného základu</w:t>
              </w:r>
            </w:ins>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621" w:author="Eva Skýbová" w:date="2018-06-08T09:31:00Z"/>
              </w:rPr>
            </w:pPr>
            <w:r w:rsidRPr="00C804FA">
              <w:t>Ekologické přístupy k materiálům a technologiím</w:t>
            </w:r>
          </w:p>
          <w:p w:rsidR="00A2704D" w:rsidRPr="00BA38F6" w:rsidRDefault="00A2704D" w:rsidP="00A1519A">
            <w:pPr>
              <w:numPr>
                <w:ins w:id="622" w:author="Eva Skýbová" w:date="2018-06-08T09:31:00Z"/>
              </w:numPr>
            </w:pPr>
            <w:ins w:id="623" w:author="Eva Skýbová" w:date="2018-06-08T09:31: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rPr>
                <w:ins w:id="624" w:author="Eva Skýbová" w:date="2018-06-08T09:31:00Z"/>
              </w:rPr>
            </w:pPr>
            <w:r w:rsidRPr="007E2215">
              <w:lastRenderedPageBreak/>
              <w:t>Ochrana před terorismem a organizovaným zločinem</w:t>
            </w:r>
          </w:p>
          <w:p w:rsidR="00A2704D" w:rsidRPr="007E2215" w:rsidRDefault="00A2704D" w:rsidP="00A1519A">
            <w:pPr>
              <w:numPr>
                <w:ins w:id="625" w:author="Eva Skýbová" w:date="2018-06-08T09:31:00Z"/>
              </w:numPr>
              <w:jc w:val="both"/>
            </w:pPr>
            <w:ins w:id="626" w:author="Eva Skýbová" w:date="2018-06-08T09:31:00Z">
              <w:r w:rsidRPr="00D82E21">
                <w:rPr>
                  <w:color w:val="FF0000"/>
                  <w:sz w:val="16"/>
                  <w:szCs w:val="16"/>
                </w:rPr>
                <w:t>předmět společného základu</w:t>
              </w:r>
            </w:ins>
          </w:p>
        </w:tc>
        <w:tc>
          <w:tcPr>
            <w:tcW w:w="1260" w:type="dxa"/>
          </w:tcPr>
          <w:p w:rsidR="00A2704D" w:rsidRPr="007E2215"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pPr>
              <w:rPr>
                <w:ins w:id="627" w:author="Eva Skýbová" w:date="2018-06-08T09:39:00Z"/>
              </w:rPr>
            </w:pPr>
            <w:r w:rsidRPr="00BA38F6">
              <w:t>Po</w:t>
            </w:r>
            <w:r>
              <w:t>travinová bezpečnost a </w:t>
            </w:r>
            <w:r w:rsidRPr="00BA38F6">
              <w:t>nouzové zásobování</w:t>
            </w:r>
          </w:p>
          <w:p w:rsidR="00A2704D" w:rsidRPr="00BA38F6" w:rsidRDefault="00A2704D" w:rsidP="00A1519A">
            <w:pPr>
              <w:numPr>
                <w:ins w:id="628" w:author="Eva Skýbová" w:date="2018-06-08T09:39:00Z"/>
              </w:numPr>
            </w:pPr>
            <w:ins w:id="629"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p w:rsidR="00A2704D" w:rsidRPr="00A27B05" w:rsidRDefault="00A2704D" w:rsidP="00A1519A">
            <w:pPr>
              <w:jc w:val="center"/>
            </w:pPr>
          </w:p>
        </w:tc>
        <w:tc>
          <w:tcPr>
            <w:tcW w:w="1260" w:type="dxa"/>
          </w:tcPr>
          <w:p w:rsidR="00A2704D" w:rsidRPr="001E3638" w:rsidRDefault="00A2704D" w:rsidP="00A1519A">
            <w:pPr>
              <w:jc w:val="center"/>
            </w:pPr>
            <w:r w:rsidRPr="001E3638">
              <w:t>4</w:t>
            </w:r>
          </w:p>
        </w:tc>
        <w:tc>
          <w:tcPr>
            <w:tcW w:w="5400" w:type="dxa"/>
          </w:tcPr>
          <w:p w:rsidR="00A2704D" w:rsidRPr="008021A1" w:rsidRDefault="00A2704D" w:rsidP="00A1519A">
            <w:pPr>
              <w:rPr>
                <w:b/>
              </w:rPr>
            </w:pPr>
            <w:smartTag w:uri="urn:schemas-microsoft-com:office:smarttags" w:element="PersonName">
              <w:r w:rsidRPr="008021A1">
                <w:rPr>
                  <w:b/>
                </w:rPr>
                <w:t xml:space="preserve">doc. Ing. </w:t>
              </w:r>
              <w:smartTag w:uri="urn:schemas-microsoft-com:office:smarttags" w:element="PersonName">
                <w:smartTagPr>
                  <w:attr w:name="ProductID" w:val="Pavel Valášek"/>
                </w:smartTagPr>
                <w:r w:rsidRPr="008021A1">
                  <w:rPr>
                    <w:b/>
                  </w:rPr>
                  <w:t>Pavel Valášek</w:t>
                </w:r>
              </w:smartTag>
              <w:r w:rsidRPr="008021A1">
                <w:rPr>
                  <w:b/>
                </w:rPr>
                <w:t>, CSc.</w:t>
              </w:r>
            </w:smartTag>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pPr>
              <w:rPr>
                <w:ins w:id="630" w:author="Eva Skýbová" w:date="2018-06-08T09:39:00Z"/>
              </w:rPr>
            </w:pPr>
            <w:r w:rsidRPr="00C804FA">
              <w:t>Strategické dokumenty a ochrana obyvatelstva</w:t>
            </w:r>
          </w:p>
          <w:p w:rsidR="00A2704D" w:rsidRPr="00BA38F6" w:rsidRDefault="00A2704D" w:rsidP="00A1519A">
            <w:pPr>
              <w:numPr>
                <w:ins w:id="631" w:author="Eva Skýbová" w:date="2018-06-08T09:39:00Z"/>
              </w:numPr>
            </w:pPr>
            <w:ins w:id="632"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p w:rsidR="00A2704D" w:rsidRPr="00BA38F6" w:rsidRDefault="00A2704D" w:rsidP="00A1519A">
            <w:pPr>
              <w:jc w:val="center"/>
            </w:pPr>
          </w:p>
        </w:tc>
        <w:tc>
          <w:tcPr>
            <w:tcW w:w="1260" w:type="dxa"/>
          </w:tcPr>
          <w:p w:rsidR="00A2704D" w:rsidRPr="001E3638" w:rsidRDefault="00A2704D" w:rsidP="00A1519A">
            <w:pPr>
              <w:jc w:val="center"/>
            </w:pPr>
            <w:r w:rsidRPr="001E3638">
              <w:t>4</w:t>
            </w:r>
          </w:p>
        </w:tc>
        <w:tc>
          <w:tcPr>
            <w:tcW w:w="5400" w:type="dxa"/>
          </w:tcPr>
          <w:p w:rsidR="00A2704D" w:rsidRPr="008021A1" w:rsidRDefault="00A2704D" w:rsidP="00A1519A">
            <w:pPr>
              <w:rPr>
                <w:b/>
              </w:rPr>
            </w:pPr>
            <w:r w:rsidRPr="008021A1">
              <w:rPr>
                <w:b/>
              </w:rPr>
              <w:t>doc. RSDr. Václav Lošek, CSc.</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8967DD" w:rsidRDefault="00A2704D" w:rsidP="00A1519A">
            <w:pPr>
              <w:jc w:val="both"/>
              <w:rPr>
                <w:color w:val="FF0000"/>
              </w:rP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Del="0047067F" w:rsidRDefault="00A2704D" w:rsidP="00A1519A">
      <w:pPr>
        <w:rPr>
          <w:del w:id="633" w:author="Eva Skýbová" w:date="2018-06-08T12:24:00Z"/>
        </w:rPr>
      </w:pPr>
      <w:ins w:id="634" w:author="Eva Skýbová" w:date="2018-06-08T12:24:00Z">
        <w:r>
          <w:br w:type="page"/>
        </w:r>
      </w:ins>
    </w:p>
    <w:p w:rsidR="00A2704D" w:rsidDel="0047067F" w:rsidRDefault="00A2704D" w:rsidP="00A1519A">
      <w:pPr>
        <w:rPr>
          <w:del w:id="635" w:author="Eva Skýbová" w:date="2018-06-08T12:24:00Z"/>
        </w:rPr>
      </w:pPr>
    </w:p>
    <w:p w:rsidR="00A2704D" w:rsidRDefault="00A2704D" w:rsidP="00A1519A"/>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2648C8">
        <w:trPr>
          <w:trHeight w:val="212"/>
        </w:trPr>
        <w:tc>
          <w:tcPr>
            <w:tcW w:w="14580" w:type="dxa"/>
            <w:gridSpan w:val="7"/>
            <w:shd w:val="clear" w:color="auto" w:fill="99CCFF"/>
          </w:tcPr>
          <w:p w:rsidR="00A2704D" w:rsidRPr="00A1519A" w:rsidRDefault="00A2704D" w:rsidP="00A1519A">
            <w:pPr>
              <w:rPr>
                <w:b/>
                <w:sz w:val="28"/>
                <w:szCs w:val="28"/>
              </w:rPr>
            </w:pPr>
            <w:r w:rsidRPr="00A1519A">
              <w:rPr>
                <w:b/>
                <w:sz w:val="28"/>
                <w:szCs w:val="28"/>
              </w:rPr>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Bezpečnost logistických systémů – kombinovaná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Pr="00BA38F6" w:rsidRDefault="00A2704D" w:rsidP="00A1519A">
            <w:pPr>
              <w:jc w:val="both"/>
              <w:rPr>
                <w:b/>
                <w:sz w:val="22"/>
              </w:rPr>
            </w:pPr>
            <w:r w:rsidRPr="00BA38F6">
              <w:rPr>
                <w:b/>
                <w:sz w:val="22"/>
              </w:rPr>
              <w:t>způsob  ověř.</w:t>
            </w: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pPr>
              <w:rPr>
                <w:ins w:id="636" w:author="Eva Skýbová" w:date="2018-06-08T09:32:00Z"/>
              </w:rPr>
            </w:pPr>
            <w:r w:rsidRPr="00C804FA">
              <w:t>Metody hodnocení rizik</w:t>
            </w:r>
          </w:p>
          <w:p w:rsidR="00A2704D" w:rsidRPr="00436975" w:rsidRDefault="00A2704D" w:rsidP="00A1519A">
            <w:pPr>
              <w:numPr>
                <w:ins w:id="637" w:author="Eva Skýbová" w:date="2018-06-08T09:32:00Z"/>
              </w:numPr>
              <w:rPr>
                <w:highlight w:val="cyan"/>
              </w:rPr>
            </w:pPr>
            <w:ins w:id="638"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pPr>
              <w:rPr>
                <w:ins w:id="639" w:author="Eva Skýbová" w:date="2018-06-08T09:32:00Z"/>
              </w:rPr>
            </w:pPr>
            <w:r w:rsidRPr="00BA38F6">
              <w:t>Odborný anglický jazyk I</w:t>
            </w:r>
          </w:p>
          <w:p w:rsidR="00A2704D" w:rsidRPr="00BA38F6" w:rsidRDefault="00A2704D" w:rsidP="00A1519A">
            <w:pPr>
              <w:numPr>
                <w:ins w:id="640" w:author="Eva Skýbová" w:date="2018-06-08T09:32:00Z"/>
              </w:numPr>
            </w:pPr>
            <w:ins w:id="641"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8</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642" w:author="Eva Skýbová" w:date="2018-06-08T09:32:00Z"/>
              </w:rPr>
            </w:pPr>
            <w:r w:rsidRPr="00C804FA">
              <w:t>Informační a komunikační technologie v krizovém řízení</w:t>
            </w:r>
          </w:p>
          <w:p w:rsidR="00A2704D" w:rsidRPr="00C804FA" w:rsidRDefault="00A2704D" w:rsidP="00A1519A">
            <w:pPr>
              <w:numPr>
                <w:ins w:id="643" w:author="Eva Skýbová" w:date="2018-06-08T09:32:00Z"/>
              </w:numPr>
            </w:pPr>
            <w:ins w:id="644"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del w:id="645" w:author="Tučková Zuzana" w:date="2018-06-08T14:30:00Z">
              <w:r w:rsidRPr="00BA38F6" w:rsidDel="006F44FB">
                <w:delText>PZ</w:delText>
              </w:r>
            </w:del>
          </w:p>
        </w:tc>
      </w:tr>
      <w:tr w:rsidR="00A2704D" w:rsidRPr="003A13CA" w:rsidTr="00A1519A">
        <w:tc>
          <w:tcPr>
            <w:tcW w:w="3060" w:type="dxa"/>
          </w:tcPr>
          <w:p w:rsidR="00A2704D" w:rsidRDefault="00A2704D" w:rsidP="00A1519A">
            <w:pPr>
              <w:rPr>
                <w:ins w:id="646" w:author="Eva Skýbová" w:date="2018-06-08T09:32:00Z"/>
              </w:rPr>
            </w:pPr>
            <w:r>
              <w:t>Krizové a havarijní plánování</w:t>
            </w:r>
            <w:r w:rsidRPr="00C804FA">
              <w:t xml:space="preserve"> </w:t>
            </w:r>
          </w:p>
          <w:p w:rsidR="00A2704D" w:rsidRPr="00C804FA" w:rsidRDefault="00A2704D" w:rsidP="00A1519A">
            <w:pPr>
              <w:numPr>
                <w:ins w:id="647" w:author="Eva Skýbová" w:date="2018-06-08T09:32:00Z"/>
              </w:numPr>
            </w:pPr>
            <w:ins w:id="648"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pPr>
              <w:rPr>
                <w:ins w:id="649" w:author="Eva Skýbová" w:date="2018-06-08T09:32:00Z"/>
              </w:rPr>
            </w:pPr>
            <w:r w:rsidRPr="00BA38F6">
              <w:t>Aplikovaná m</w:t>
            </w:r>
            <w:r>
              <w:t>atematika v procesu hodnocení a </w:t>
            </w:r>
            <w:r w:rsidRPr="00BA38F6">
              <w:t>ovládání rizik</w:t>
            </w:r>
          </w:p>
          <w:p w:rsidR="00A2704D" w:rsidRPr="00BA38F6" w:rsidRDefault="00A2704D" w:rsidP="00A1519A">
            <w:pPr>
              <w:numPr>
                <w:ins w:id="650" w:author="Eva Skýbová" w:date="2018-06-08T09:32:00Z"/>
              </w:numPr>
            </w:pPr>
            <w:ins w:id="651"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del w:id="652" w:author="Tučková Zuzana" w:date="2018-06-08T14:30:00Z">
              <w:r w:rsidRPr="00C804FA" w:rsidDel="006F44FB">
                <w:delText>ZT</w:delText>
              </w:r>
            </w:del>
          </w:p>
        </w:tc>
      </w:tr>
      <w:tr w:rsidR="00A2704D" w:rsidRPr="004C7A66" w:rsidTr="00A1519A">
        <w:tc>
          <w:tcPr>
            <w:tcW w:w="3060" w:type="dxa"/>
          </w:tcPr>
          <w:p w:rsidR="00A2704D" w:rsidRDefault="00A2704D" w:rsidP="00A1519A">
            <w:pPr>
              <w:rPr>
                <w:ins w:id="653" w:author="Eva Skýbová" w:date="2018-06-08T09:32:00Z"/>
              </w:rPr>
            </w:pPr>
            <w:r w:rsidRPr="00C804FA">
              <w:t>Politická geografie  a bezpečnostní politika</w:t>
            </w:r>
          </w:p>
          <w:p w:rsidR="00A2704D" w:rsidRPr="00C804FA" w:rsidRDefault="00A2704D" w:rsidP="00A1519A">
            <w:pPr>
              <w:numPr>
                <w:ins w:id="654" w:author="Eva Skýbová" w:date="2018-06-08T09:32:00Z"/>
              </w:numPr>
            </w:pPr>
            <w:ins w:id="655"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del w:id="656" w:author="Tučková Zuzana" w:date="2018-06-08T14:30:00Z">
              <w:r w:rsidRPr="00BA38F6" w:rsidDel="006F44FB">
                <w:delText>ZT</w:delText>
              </w:r>
            </w:del>
          </w:p>
        </w:tc>
      </w:tr>
      <w:tr w:rsidR="00A2704D" w:rsidRPr="00BA38F6" w:rsidTr="00A1519A">
        <w:tc>
          <w:tcPr>
            <w:tcW w:w="3060" w:type="dxa"/>
          </w:tcPr>
          <w:p w:rsidR="00A2704D" w:rsidRDefault="00A2704D" w:rsidP="00A1519A">
            <w:pPr>
              <w:rPr>
                <w:ins w:id="657" w:author="Eva Skýbová" w:date="2018-06-08T09:32:00Z"/>
              </w:rPr>
            </w:pPr>
            <w:r w:rsidRPr="00C804FA">
              <w:t>Ochrana obyvatelstva a kritické infrastruktury</w:t>
            </w:r>
          </w:p>
          <w:p w:rsidR="00A2704D" w:rsidRPr="00C804FA" w:rsidRDefault="00A2704D" w:rsidP="00A1519A">
            <w:pPr>
              <w:numPr>
                <w:ins w:id="658" w:author="Eva Skýbová" w:date="2018-06-08T09:32:00Z"/>
              </w:numPr>
            </w:pPr>
            <w:ins w:id="659"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660" w:author="Eva Skýbová" w:date="2018-06-08T09:32:00Z"/>
              </w:rPr>
            </w:pPr>
            <w:r w:rsidRPr="00BA38F6">
              <w:t>Odborný anglický jazyk II</w:t>
            </w:r>
          </w:p>
          <w:p w:rsidR="00A2704D" w:rsidRPr="00BA38F6" w:rsidRDefault="00A2704D" w:rsidP="00A1519A">
            <w:pPr>
              <w:numPr>
                <w:ins w:id="661" w:author="Eva Skýbová" w:date="2018-06-08T09:32:00Z"/>
              </w:numPr>
              <w:jc w:val="both"/>
            </w:pPr>
            <w:ins w:id="662"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8</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pPr>
              <w:rPr>
                <w:ins w:id="663" w:author="Eva Skýbová" w:date="2018-06-08T09:32:00Z"/>
              </w:rPr>
            </w:pPr>
            <w:r>
              <w:t>Ovládání rizik a zajištění bezpečnosti prostředí</w:t>
            </w:r>
          </w:p>
          <w:p w:rsidR="00A2704D" w:rsidRPr="00C804FA" w:rsidRDefault="00A2704D" w:rsidP="00A1519A">
            <w:pPr>
              <w:numPr>
                <w:ins w:id="664" w:author="Eva Skýbová" w:date="2018-06-08T09:32:00Z"/>
              </w:numPr>
            </w:pPr>
            <w:ins w:id="665" w:author="Eva Skýbová" w:date="2018-06-08T09:32:00Z">
              <w:r w:rsidRPr="00D82E21">
                <w:rPr>
                  <w:color w:val="FF0000"/>
                  <w:sz w:val="16"/>
                  <w:szCs w:val="16"/>
                </w:rPr>
                <w:t>předmět společného základu</w:t>
              </w:r>
            </w:ins>
          </w:p>
        </w:tc>
        <w:tc>
          <w:tcPr>
            <w:tcW w:w="1260" w:type="dxa"/>
          </w:tcPr>
          <w:p w:rsidR="00A2704D" w:rsidRPr="001A60C7"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rPr>
                <w:ins w:id="666" w:author="Eva Skýbová" w:date="2018-06-08T09:32:00Z"/>
              </w:rPr>
            </w:pPr>
            <w:r w:rsidRPr="00C804FA">
              <w:t>Krizové řízení</w:t>
            </w:r>
          </w:p>
          <w:p w:rsidR="00A2704D" w:rsidRPr="00C804FA" w:rsidRDefault="00A2704D" w:rsidP="00A1519A">
            <w:pPr>
              <w:numPr>
                <w:ins w:id="667" w:author="Eva Skýbová" w:date="2018-06-08T09:32:00Z"/>
              </w:numPr>
              <w:jc w:val="both"/>
            </w:pPr>
            <w:ins w:id="668"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p>
          <w:p w:rsidR="00A2704D" w:rsidRPr="008021A1" w:rsidRDefault="00A2704D" w:rsidP="00A1519A">
            <w:pPr>
              <w:rPr>
                <w:b/>
              </w:rPr>
            </w:pPr>
            <w:r>
              <w:rPr>
                <w:b/>
              </w:rPr>
              <w:t>(100 %)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669" w:author="Eva Skýbová" w:date="2018-06-08T09:32:00Z"/>
              </w:rPr>
            </w:pPr>
            <w:r w:rsidRPr="00C804FA">
              <w:t>Environmentální bezpečnost</w:t>
            </w:r>
          </w:p>
          <w:p w:rsidR="00A2704D" w:rsidRPr="00C804FA" w:rsidRDefault="00A2704D" w:rsidP="00A1519A">
            <w:pPr>
              <w:numPr>
                <w:ins w:id="670" w:author="Eva Skýbová" w:date="2018-06-08T09:32:00Z"/>
              </w:numPr>
              <w:jc w:val="both"/>
            </w:pPr>
            <w:ins w:id="671"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pPr>
              <w:rPr>
                <w:ins w:id="672" w:author="Eva Skýbová" w:date="2018-06-08T09:32:00Z"/>
              </w:rPr>
            </w:pPr>
            <w:r w:rsidRPr="00C804FA">
              <w:t>Aplikovaná kybernetická bezpečnost</w:t>
            </w:r>
          </w:p>
          <w:p w:rsidR="00A2704D" w:rsidRPr="00C804FA" w:rsidRDefault="00A2704D" w:rsidP="00A1519A">
            <w:pPr>
              <w:numPr>
                <w:ins w:id="673" w:author="Eva Skýbová" w:date="2018-06-08T09:32:00Z"/>
              </w:numPr>
            </w:pPr>
            <w:ins w:id="674"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del w:id="675" w:author="Tučková Zuzana" w:date="2018-06-08T14:30:00Z">
              <w:r w:rsidRPr="00BA38F6" w:rsidDel="006F44FB">
                <w:delText>PZ</w:delText>
              </w:r>
            </w:del>
          </w:p>
        </w:tc>
      </w:tr>
      <w:tr w:rsidR="00A2704D" w:rsidRPr="00C804FA" w:rsidTr="00A1519A">
        <w:tc>
          <w:tcPr>
            <w:tcW w:w="3060" w:type="dxa"/>
          </w:tcPr>
          <w:p w:rsidR="00A2704D" w:rsidRDefault="00A2704D" w:rsidP="00A1519A">
            <w:pPr>
              <w:jc w:val="both"/>
              <w:rPr>
                <w:ins w:id="676" w:author="Eva Skýbová" w:date="2018-06-08T09:32:00Z"/>
              </w:rPr>
            </w:pPr>
            <w:r w:rsidRPr="00C804FA">
              <w:t>Nebezpečné látky a BOZP</w:t>
            </w:r>
          </w:p>
          <w:p w:rsidR="00A2704D" w:rsidRPr="00C804FA" w:rsidRDefault="00A2704D" w:rsidP="00A1519A">
            <w:pPr>
              <w:numPr>
                <w:ins w:id="677" w:author="Eva Skýbová" w:date="2018-06-08T09:32:00Z"/>
              </w:numPr>
              <w:jc w:val="both"/>
            </w:pPr>
            <w:ins w:id="678" w:author="Eva Skýbová" w:date="2018-06-08T09:32: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pPr>
              <w:rPr>
                <w:ins w:id="679" w:author="Eva Skýbová" w:date="2018-06-08T09:32:00Z"/>
              </w:rPr>
            </w:pPr>
            <w:r w:rsidRPr="00C804FA">
              <w:t>Právní systém v oblasti bezpečnosti</w:t>
            </w:r>
          </w:p>
          <w:p w:rsidR="00A2704D" w:rsidRPr="00C804FA" w:rsidRDefault="00A2704D" w:rsidP="00A1519A">
            <w:pPr>
              <w:numPr>
                <w:ins w:id="680" w:author="Eva Skýbová" w:date="2018-06-08T09:32:00Z"/>
              </w:numPr>
            </w:pPr>
            <w:ins w:id="681" w:author="Eva Skýbová" w:date="2018-06-08T09:32:00Z">
              <w:r w:rsidRPr="00D82E21">
                <w:rPr>
                  <w:color w:val="FF0000"/>
                  <w:sz w:val="16"/>
                  <w:szCs w:val="16"/>
                </w:rPr>
                <w:lastRenderedPageBreak/>
                <w:t>předmět společného základu</w:t>
              </w:r>
            </w:ins>
          </w:p>
        </w:tc>
        <w:tc>
          <w:tcPr>
            <w:tcW w:w="1260" w:type="dxa"/>
          </w:tcPr>
          <w:p w:rsidR="00A2704D" w:rsidRPr="00BA38F6" w:rsidRDefault="00A2704D" w:rsidP="00A1519A">
            <w:pPr>
              <w:jc w:val="center"/>
            </w:pPr>
            <w:r>
              <w:lastRenderedPageBreak/>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682" w:author="Eva Skýbová" w:date="2018-06-08T09:33:00Z"/>
              </w:rPr>
            </w:pPr>
            <w:r>
              <w:t>Profilující povinně volitelný předmět</w:t>
            </w:r>
          </w:p>
          <w:p w:rsidR="00A2704D" w:rsidRPr="00C804FA" w:rsidRDefault="00A2704D" w:rsidP="00A1519A">
            <w:pPr>
              <w:numPr>
                <w:ins w:id="683" w:author="Eva Skýbová" w:date="2018-06-08T09:33:00Z"/>
              </w:numPr>
            </w:pPr>
            <w:ins w:id="684" w:author="Eva Skýbová" w:date="2018-06-08T09:33:00Z">
              <w:r w:rsidRPr="00D82E21">
                <w:rPr>
                  <w:color w:val="FF0000"/>
                  <w:sz w:val="16"/>
                  <w:szCs w:val="16"/>
                </w:rPr>
                <w:t>předmět společného základu</w:t>
              </w:r>
            </w:ins>
          </w:p>
        </w:tc>
        <w:tc>
          <w:tcPr>
            <w:tcW w:w="1260" w:type="dxa"/>
          </w:tcPr>
          <w:p w:rsidR="00A2704D"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rPr>
                <w:ins w:id="685" w:author="Eva Skýbová" w:date="2018-06-08T09:33:00Z"/>
              </w:rPr>
            </w:pPr>
            <w:r w:rsidRPr="00C804FA">
              <w:t>Diplomový seminář</w:t>
            </w:r>
          </w:p>
          <w:p w:rsidR="00A2704D" w:rsidRPr="00C804FA" w:rsidRDefault="00A2704D" w:rsidP="00A1519A">
            <w:pPr>
              <w:numPr>
                <w:ins w:id="686" w:author="Eva Skýbová" w:date="2018-06-08T09:33:00Z"/>
              </w:numPr>
              <w:jc w:val="both"/>
            </w:pPr>
            <w:ins w:id="687" w:author="Eva Skýbová" w:date="2018-06-08T09:33:00Z">
              <w:r w:rsidRPr="00D82E21">
                <w:rPr>
                  <w:color w:val="FF0000"/>
                  <w:sz w:val="16"/>
                  <w:szCs w:val="16"/>
                </w:rPr>
                <w:t>předmět společného základu</w:t>
              </w:r>
            </w:ins>
          </w:p>
        </w:tc>
        <w:tc>
          <w:tcPr>
            <w:tcW w:w="1260" w:type="dxa"/>
          </w:tcPr>
          <w:p w:rsidR="00A2704D" w:rsidRPr="00C260EA" w:rsidRDefault="00A2704D" w:rsidP="00A1519A">
            <w:pPr>
              <w:jc w:val="center"/>
            </w:pPr>
            <w:r>
              <w:t>8</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pPr>
              <w:rPr>
                <w:ins w:id="688" w:author="Eva Skýbová" w:date="2018-06-08T09:39:00Z"/>
              </w:rPr>
            </w:pPr>
            <w:r w:rsidRPr="001E3638">
              <w:t>Bezpečnost logistických procesů</w:t>
            </w:r>
          </w:p>
          <w:p w:rsidR="00A2704D" w:rsidRPr="00436975" w:rsidRDefault="00A2704D" w:rsidP="00A1519A">
            <w:pPr>
              <w:numPr>
                <w:ins w:id="689" w:author="Eva Skýbová" w:date="2018-06-08T09:39:00Z"/>
              </w:numPr>
              <w:rPr>
                <w:highlight w:val="cyan"/>
              </w:rPr>
            </w:pPr>
            <w:ins w:id="690"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6F3C46" w:rsidRDefault="00A2704D" w:rsidP="00A1519A">
            <w:pPr>
              <w:rPr>
                <w:color w:val="FF0000"/>
              </w:rPr>
            </w:pPr>
            <w:r w:rsidRPr="008021A1">
              <w:rPr>
                <w:b/>
              </w:rPr>
              <w:t>Ing. Pavel Viskup, Ph.D.</w:t>
            </w:r>
            <w:r>
              <w:rPr>
                <w:b/>
              </w:rPr>
              <w:t xml:space="preserve"> (100 %)</w:t>
            </w:r>
            <w:r>
              <w:rPr>
                <w:color w:val="FF0000"/>
              </w:rP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A27B05" w:rsidTr="00A1519A">
        <w:tc>
          <w:tcPr>
            <w:tcW w:w="3060" w:type="dxa"/>
          </w:tcPr>
          <w:p w:rsidR="00A2704D" w:rsidRDefault="00A2704D" w:rsidP="00A1519A">
            <w:pPr>
              <w:rPr>
                <w:ins w:id="691" w:author="Eva Skýbová" w:date="2018-06-08T09:39:00Z"/>
              </w:rPr>
            </w:pPr>
            <w:r w:rsidRPr="00645CF0">
              <w:t xml:space="preserve">Logistika krizových situací II. </w:t>
            </w:r>
          </w:p>
          <w:p w:rsidR="00A2704D" w:rsidRPr="00645CF0" w:rsidRDefault="00A2704D" w:rsidP="00A1519A">
            <w:pPr>
              <w:numPr>
                <w:ins w:id="692" w:author="Eva Skýbová" w:date="2018-06-08T09:39:00Z"/>
              </w:numPr>
            </w:pPr>
            <w:ins w:id="693"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2669ED" w:rsidRDefault="00A2704D" w:rsidP="00A1519A">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rPr>
                <w:ins w:id="694" w:author="Eva Skýbová" w:date="2018-06-08T09:39:00Z"/>
              </w:rPr>
            </w:pPr>
            <w:r w:rsidRPr="00C804FA">
              <w:t>Logistické systémy</w:t>
            </w:r>
          </w:p>
          <w:p w:rsidR="00A2704D" w:rsidRPr="00C804FA" w:rsidRDefault="00A2704D" w:rsidP="00A1519A">
            <w:pPr>
              <w:numPr>
                <w:ins w:id="695" w:author="Eva Skýbová" w:date="2018-06-08T09:39:00Z"/>
              </w:numPr>
            </w:pPr>
            <w:ins w:id="696"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F97D58" w:rsidRDefault="00A2704D" w:rsidP="00A1519A">
            <w:pPr>
              <w:jc w:val="center"/>
            </w:pPr>
            <w:r w:rsidRPr="00F97D58">
              <w:t>PZ</w:t>
            </w:r>
          </w:p>
        </w:tc>
      </w:tr>
      <w:tr w:rsidR="00A2704D" w:rsidRPr="00BA38F6" w:rsidTr="00A1519A">
        <w:tc>
          <w:tcPr>
            <w:tcW w:w="3060" w:type="dxa"/>
          </w:tcPr>
          <w:p w:rsidR="00A2704D" w:rsidRDefault="00A2704D" w:rsidP="00A1519A">
            <w:pPr>
              <w:rPr>
                <w:ins w:id="697" w:author="Eva Skýbová" w:date="2018-06-08T09:39:00Z"/>
              </w:rPr>
            </w:pPr>
            <w:r w:rsidRPr="00BA38F6">
              <w:t xml:space="preserve">Modelování logistických </w:t>
            </w:r>
            <w:r>
              <w:t xml:space="preserve">a výrobních </w:t>
            </w:r>
            <w:r w:rsidRPr="00BA38F6">
              <w:t>procesů</w:t>
            </w:r>
          </w:p>
          <w:p w:rsidR="00A2704D" w:rsidRPr="00BA38F6" w:rsidRDefault="00A2704D" w:rsidP="00A1519A">
            <w:pPr>
              <w:numPr>
                <w:ins w:id="698" w:author="Eva Skýbová" w:date="2018-06-08T09:39:00Z"/>
              </w:numPr>
            </w:pPr>
            <w:ins w:id="699"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Vieroslav Moln￡r"/>
              </w:smartTagPr>
              <w:r w:rsidRPr="008021A1">
                <w:rPr>
                  <w:b/>
                </w:rPr>
                <w:t>Vieroslav Molnár</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6F3C46" w:rsidRDefault="00A2704D" w:rsidP="00A1519A">
            <w:pPr>
              <w:jc w:val="center"/>
            </w:pPr>
            <w:r w:rsidRPr="006F3C46">
              <w:t>PZ</w:t>
            </w:r>
          </w:p>
        </w:tc>
      </w:tr>
      <w:tr w:rsidR="00A2704D" w:rsidRPr="00A27B05" w:rsidTr="00A1519A">
        <w:tc>
          <w:tcPr>
            <w:tcW w:w="3060" w:type="dxa"/>
          </w:tcPr>
          <w:p w:rsidR="00A2704D" w:rsidRDefault="00A2704D" w:rsidP="00A1519A">
            <w:pPr>
              <w:rPr>
                <w:ins w:id="700" w:author="Eva Skýbová" w:date="2018-06-08T09:39:00Z"/>
              </w:rPr>
            </w:pPr>
            <w:r w:rsidRPr="00BA38F6">
              <w:t>Řízení dodavatelských řetězců</w:t>
            </w:r>
          </w:p>
          <w:p w:rsidR="00A2704D" w:rsidRPr="00BA38F6" w:rsidRDefault="00A2704D" w:rsidP="00A1519A">
            <w:pPr>
              <w:numPr>
                <w:ins w:id="701" w:author="Eva Skýbová" w:date="2018-06-08T09:39:00Z"/>
              </w:numPr>
            </w:pPr>
            <w:ins w:id="702"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Ing. </w:t>
            </w:r>
            <w:smartTag w:uri="urn:schemas-microsoft-com:office:smarttags" w:element="PersonName">
              <w:smartTagPr>
                <w:attr w:name="ProductID" w:val="Martin Hart"/>
              </w:smartTagPr>
              <w:r w:rsidRPr="008021A1">
                <w:rPr>
                  <w:b/>
                </w:rPr>
                <w:t>Martin Hart</w:t>
              </w:r>
            </w:smartTag>
            <w:r w:rsidRPr="008021A1">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6F3C46" w:rsidRDefault="00A2704D" w:rsidP="00A1519A">
            <w:pPr>
              <w:jc w:val="center"/>
            </w:pPr>
            <w:r w:rsidRPr="006F3C46">
              <w:t>PZ</w:t>
            </w:r>
          </w:p>
        </w:tc>
      </w:tr>
      <w:tr w:rsidR="00A2704D" w:rsidRPr="00E47519" w:rsidTr="00A1519A">
        <w:tc>
          <w:tcPr>
            <w:tcW w:w="3060" w:type="dxa"/>
          </w:tcPr>
          <w:p w:rsidR="00A2704D" w:rsidRDefault="00A2704D" w:rsidP="00A1519A">
            <w:pPr>
              <w:rPr>
                <w:ins w:id="703" w:author="Eva Skýbová" w:date="2018-06-08T09:39:00Z"/>
              </w:rPr>
            </w:pPr>
            <w:r>
              <w:t>Povinně volitelný předmět 1</w:t>
            </w:r>
          </w:p>
          <w:p w:rsidR="00A2704D" w:rsidRPr="003E263F" w:rsidRDefault="00A2704D" w:rsidP="00A1519A">
            <w:pPr>
              <w:numPr>
                <w:ins w:id="704" w:author="Eva Skýbová" w:date="2018-06-08T09:39:00Z"/>
              </w:numPr>
            </w:pPr>
            <w:ins w:id="705"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rPr>
                <w:ins w:id="706" w:author="Eva Skýbová" w:date="2018-06-08T09:33:00Z"/>
              </w:rPr>
            </w:pPr>
            <w:r w:rsidRPr="00C804FA">
              <w:t>Projektová činnost</w:t>
            </w:r>
          </w:p>
          <w:p w:rsidR="00A2704D" w:rsidRPr="00C804FA" w:rsidRDefault="00A2704D" w:rsidP="00A1519A">
            <w:pPr>
              <w:numPr>
                <w:ins w:id="707" w:author="Eva Skýbová" w:date="2018-06-08T09:33:00Z"/>
              </w:numPr>
              <w:jc w:val="both"/>
            </w:pPr>
            <w:ins w:id="708"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709" w:author="Eva Skýbová" w:date="2018-06-08T09:33:00Z"/>
              </w:rPr>
            </w:pPr>
            <w:r w:rsidRPr="00BA38F6">
              <w:t>Podnikání II</w:t>
            </w:r>
          </w:p>
          <w:p w:rsidR="00A2704D" w:rsidRPr="00BA38F6" w:rsidRDefault="00A2704D" w:rsidP="00A1519A">
            <w:pPr>
              <w:numPr>
                <w:ins w:id="710" w:author="Eva Skýbová" w:date="2018-06-08T09:33:00Z"/>
              </w:numPr>
              <w:jc w:val="both"/>
            </w:pPr>
            <w:ins w:id="711"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712" w:author="Eva Skýbová" w:date="2018-06-08T09:33:00Z"/>
              </w:rPr>
            </w:pPr>
            <w:r w:rsidRPr="00BA38F6">
              <w:t>Odborná praxe</w:t>
            </w:r>
          </w:p>
          <w:p w:rsidR="00A2704D" w:rsidRPr="00BA38F6" w:rsidRDefault="00A2704D" w:rsidP="00A1519A">
            <w:pPr>
              <w:numPr>
                <w:ins w:id="713" w:author="Eva Skýbová" w:date="2018-06-08T09:33:00Z"/>
              </w:numPr>
              <w:jc w:val="both"/>
            </w:pPr>
            <w:ins w:id="714"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715" w:author="Eva Skýbová" w:date="2018-06-08T09:33:00Z"/>
              </w:rPr>
            </w:pPr>
            <w:r>
              <w:t>Diplomová práce</w:t>
            </w:r>
          </w:p>
          <w:p w:rsidR="00A2704D" w:rsidRPr="00BA38F6" w:rsidRDefault="00A2704D" w:rsidP="00A1519A">
            <w:pPr>
              <w:numPr>
                <w:ins w:id="716" w:author="Eva Skýbová" w:date="2018-06-08T09:33:00Z"/>
              </w:numPr>
              <w:jc w:val="both"/>
            </w:pPr>
            <w:ins w:id="717"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pPr>
              <w:rPr>
                <w:ins w:id="718" w:author="Eva Skýbová" w:date="2018-06-08T09:33:00Z"/>
              </w:rPr>
            </w:pPr>
            <w:r w:rsidRPr="00C804FA">
              <w:t>Rozhodování za nejistot a neurčitostí</w:t>
            </w:r>
          </w:p>
          <w:p w:rsidR="00A2704D" w:rsidRPr="00C804FA" w:rsidRDefault="00A2704D" w:rsidP="00A1519A">
            <w:pPr>
              <w:numPr>
                <w:ins w:id="719" w:author="Eva Skýbová" w:date="2018-06-08T09:33:00Z"/>
              </w:numPr>
            </w:pPr>
            <w:ins w:id="720" w:author="Eva Skýbová" w:date="2018-06-08T09:33:00Z">
              <w:r w:rsidRPr="00D82E21">
                <w:rPr>
                  <w:color w:val="FF0000"/>
                  <w:sz w:val="16"/>
                  <w:szCs w:val="16"/>
                </w:rPr>
                <w:t>předmět společného základu</w:t>
              </w:r>
            </w:ins>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721" w:author="Eva Skýbová" w:date="2018-06-08T09:33:00Z"/>
              </w:rPr>
            </w:pPr>
            <w:r w:rsidRPr="00C804FA">
              <w:t xml:space="preserve">Řízení procesů </w:t>
            </w:r>
          </w:p>
          <w:p w:rsidR="00A2704D" w:rsidRPr="00C804FA" w:rsidRDefault="00A2704D" w:rsidP="00A1519A">
            <w:pPr>
              <w:numPr>
                <w:ins w:id="722" w:author="Eva Skýbová" w:date="2018-06-08T09:33:00Z"/>
              </w:numPr>
            </w:pPr>
            <w:ins w:id="723" w:author="Eva Skýbová" w:date="2018-06-08T09:33:00Z">
              <w:r w:rsidRPr="00D82E21">
                <w:rPr>
                  <w:color w:val="FF0000"/>
                  <w:sz w:val="16"/>
                  <w:szCs w:val="16"/>
                </w:rPr>
                <w:t>předmět společného základu</w:t>
              </w:r>
            </w:ins>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724" w:author="Eva Skýbová" w:date="2018-06-08T09:33:00Z"/>
              </w:rPr>
            </w:pPr>
            <w:r w:rsidRPr="00C804FA">
              <w:t>Ekologické přístupy k materiálům a technologiím</w:t>
            </w:r>
          </w:p>
          <w:p w:rsidR="00A2704D" w:rsidRPr="00BA38F6" w:rsidRDefault="00A2704D" w:rsidP="00A1519A">
            <w:pPr>
              <w:numPr>
                <w:ins w:id="725" w:author="Eva Skýbová" w:date="2018-06-08T09:33:00Z"/>
              </w:numPr>
            </w:pPr>
            <w:ins w:id="726"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rPr>
                <w:ins w:id="727" w:author="Eva Skýbová" w:date="2018-06-08T09:33:00Z"/>
              </w:rPr>
            </w:pPr>
            <w:r w:rsidRPr="007E2215">
              <w:lastRenderedPageBreak/>
              <w:t>Ochrana před terorismem a organizovaným zločinem</w:t>
            </w:r>
          </w:p>
          <w:p w:rsidR="00A2704D" w:rsidRPr="007E2215" w:rsidRDefault="00A2704D" w:rsidP="00A1519A">
            <w:pPr>
              <w:numPr>
                <w:ins w:id="728" w:author="Eva Skýbová" w:date="2018-06-08T09:33:00Z"/>
              </w:numPr>
              <w:jc w:val="both"/>
            </w:pPr>
            <w:ins w:id="729" w:author="Eva Skýbová" w:date="2018-06-08T09:33:00Z">
              <w:r w:rsidRPr="00D82E21">
                <w:rPr>
                  <w:color w:val="FF0000"/>
                  <w:sz w:val="16"/>
                  <w:szCs w:val="16"/>
                </w:rPr>
                <w:t>předmět společného základu</w:t>
              </w:r>
            </w:ins>
          </w:p>
        </w:tc>
        <w:tc>
          <w:tcPr>
            <w:tcW w:w="1260" w:type="dxa"/>
          </w:tcPr>
          <w:p w:rsidR="00A2704D" w:rsidRPr="007E2215"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8967DD" w:rsidTr="00A1519A">
        <w:tc>
          <w:tcPr>
            <w:tcW w:w="3060" w:type="dxa"/>
          </w:tcPr>
          <w:p w:rsidR="00A2704D" w:rsidRDefault="00A2704D" w:rsidP="00A1519A">
            <w:pPr>
              <w:rPr>
                <w:ins w:id="730" w:author="Eva Skýbová" w:date="2018-06-08T09:39:00Z"/>
              </w:rPr>
            </w:pPr>
            <w:r w:rsidRPr="00BA38F6">
              <w:t>Výrobní technologie</w:t>
            </w:r>
          </w:p>
          <w:p w:rsidR="00A2704D" w:rsidRPr="00BA38F6" w:rsidRDefault="00A2704D" w:rsidP="00A1519A">
            <w:pPr>
              <w:numPr>
                <w:ins w:id="731" w:author="Eva Skýbová" w:date="2018-06-08T09:39:00Z"/>
              </w:numPr>
            </w:pPr>
            <w:ins w:id="732"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 xml:space="preserve">prof. Ing. </w:t>
            </w:r>
            <w:smartTag w:uri="urn:schemas-microsoft-com:office:smarttags" w:element="PersonName">
              <w:smartTagPr>
                <w:attr w:name="ProductID" w:val="Vieroslav Moln￡r"/>
              </w:smartTagPr>
              <w:r w:rsidRPr="003A721F">
                <w:rPr>
                  <w:b/>
                </w:rPr>
                <w:t>Vieroslav Molnár</w:t>
              </w:r>
            </w:smartTag>
            <w:r w:rsidRPr="003A721F">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8967DD" w:rsidTr="00A1519A">
        <w:tc>
          <w:tcPr>
            <w:tcW w:w="3060" w:type="dxa"/>
          </w:tcPr>
          <w:p w:rsidR="00A2704D" w:rsidRDefault="00A2704D" w:rsidP="00A1519A">
            <w:pPr>
              <w:rPr>
                <w:ins w:id="733" w:author="Eva Skýbová" w:date="2018-06-08T09:39:00Z"/>
              </w:rPr>
            </w:pPr>
            <w:r w:rsidRPr="00C804FA">
              <w:t>Technologie dopravy</w:t>
            </w:r>
          </w:p>
          <w:p w:rsidR="00A2704D" w:rsidRPr="00BA38F6" w:rsidRDefault="00A2704D" w:rsidP="00A1519A">
            <w:pPr>
              <w:numPr>
                <w:ins w:id="734" w:author="Eva Skýbová" w:date="2018-06-08T09:39:00Z"/>
              </w:numPr>
            </w:pPr>
            <w:ins w:id="735"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C804FA"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Ing. Pavel Viskup,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r>
        <w:br w:type="page"/>
      </w:r>
    </w:p>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60"/>
        <w:gridCol w:w="1260"/>
        <w:gridCol w:w="900"/>
        <w:gridCol w:w="1260"/>
        <w:gridCol w:w="5400"/>
        <w:gridCol w:w="1620"/>
        <w:gridCol w:w="1080"/>
      </w:tblGrid>
      <w:tr w:rsidR="00A2704D" w:rsidRPr="00BA38F6" w:rsidTr="00A1519A">
        <w:tc>
          <w:tcPr>
            <w:tcW w:w="14580" w:type="dxa"/>
            <w:gridSpan w:val="7"/>
            <w:tcBorders>
              <w:bottom w:val="double" w:sz="4" w:space="0" w:color="auto"/>
            </w:tcBorders>
            <w:shd w:val="clear" w:color="auto" w:fill="BDD6EE"/>
          </w:tcPr>
          <w:p w:rsidR="00A2704D" w:rsidRPr="00BA38F6" w:rsidRDefault="00A2704D" w:rsidP="00A1519A">
            <w:pPr>
              <w:jc w:val="both"/>
              <w:rPr>
                <w:b/>
                <w:sz w:val="28"/>
              </w:rPr>
            </w:pPr>
            <w:r w:rsidRPr="00BA38F6">
              <w:rPr>
                <w:b/>
                <w:sz w:val="28"/>
              </w:rPr>
              <w:lastRenderedPageBreak/>
              <w:t>B-IIa – Studijní plány a návrh témat prací (bakalářské a magisterské studijní programy)</w:t>
            </w:r>
          </w:p>
        </w:tc>
      </w:tr>
      <w:tr w:rsidR="00A2704D" w:rsidRPr="00BA38F6" w:rsidTr="00A1519A">
        <w:tc>
          <w:tcPr>
            <w:tcW w:w="4320" w:type="dxa"/>
            <w:gridSpan w:val="2"/>
            <w:shd w:val="clear" w:color="auto" w:fill="F7CAAC"/>
          </w:tcPr>
          <w:p w:rsidR="00A2704D" w:rsidRPr="00BA38F6" w:rsidRDefault="00A2704D" w:rsidP="00A1519A">
            <w:pPr>
              <w:rPr>
                <w:b/>
                <w:sz w:val="22"/>
              </w:rPr>
            </w:pPr>
            <w:r w:rsidRPr="00BA38F6">
              <w:rPr>
                <w:b/>
                <w:sz w:val="22"/>
              </w:rPr>
              <w:t>Označení studijního plánu</w:t>
            </w:r>
          </w:p>
        </w:tc>
        <w:tc>
          <w:tcPr>
            <w:tcW w:w="10260" w:type="dxa"/>
            <w:gridSpan w:val="5"/>
          </w:tcPr>
          <w:p w:rsidR="00A2704D" w:rsidRPr="00BA38F6" w:rsidRDefault="00A2704D" w:rsidP="00A1519A">
            <w:pPr>
              <w:jc w:val="center"/>
              <w:rPr>
                <w:b/>
                <w:sz w:val="22"/>
              </w:rPr>
            </w:pPr>
            <w:r w:rsidRPr="00BA38F6">
              <w:rPr>
                <w:b/>
                <w:sz w:val="22"/>
              </w:rPr>
              <w:t xml:space="preserve">Bezpečnost společnosti – </w:t>
            </w:r>
            <w:r>
              <w:rPr>
                <w:b/>
                <w:sz w:val="22"/>
              </w:rPr>
              <w:t>specializace Environmentální bezpečnost – kombinovaná forma studia</w:t>
            </w:r>
          </w:p>
        </w:tc>
      </w:tr>
      <w:tr w:rsidR="00A2704D" w:rsidRPr="00BA38F6" w:rsidTr="00A1519A">
        <w:tc>
          <w:tcPr>
            <w:tcW w:w="14580" w:type="dxa"/>
            <w:gridSpan w:val="7"/>
            <w:shd w:val="clear" w:color="auto" w:fill="F7CAAC"/>
          </w:tcPr>
          <w:p w:rsidR="00A2704D" w:rsidRPr="00BA38F6" w:rsidRDefault="00A2704D" w:rsidP="00A1519A">
            <w:pPr>
              <w:jc w:val="center"/>
              <w:rPr>
                <w:b/>
                <w:sz w:val="22"/>
              </w:rPr>
            </w:pPr>
            <w:r w:rsidRPr="00BA38F6">
              <w:rPr>
                <w:b/>
                <w:sz w:val="22"/>
              </w:rPr>
              <w:t>Povinné předměty</w:t>
            </w:r>
          </w:p>
        </w:tc>
      </w:tr>
      <w:tr w:rsidR="00A2704D" w:rsidRPr="00BA38F6" w:rsidTr="00A1519A">
        <w:tc>
          <w:tcPr>
            <w:tcW w:w="3060" w:type="dxa"/>
            <w:shd w:val="clear" w:color="auto" w:fill="F7CAAC"/>
          </w:tcPr>
          <w:p w:rsidR="00A2704D" w:rsidRPr="00BA38F6" w:rsidRDefault="00A2704D" w:rsidP="00A1519A">
            <w:pPr>
              <w:jc w:val="both"/>
              <w:rPr>
                <w:b/>
              </w:rPr>
            </w:pPr>
            <w:r w:rsidRPr="00BA38F6">
              <w:rPr>
                <w:b/>
                <w:sz w:val="22"/>
              </w:rPr>
              <w:t>Název předmětu</w:t>
            </w:r>
          </w:p>
        </w:tc>
        <w:tc>
          <w:tcPr>
            <w:tcW w:w="1260" w:type="dxa"/>
            <w:shd w:val="clear" w:color="auto" w:fill="F7CAAC"/>
          </w:tcPr>
          <w:p w:rsidR="00A2704D" w:rsidRPr="00BA38F6" w:rsidRDefault="00A2704D" w:rsidP="00A1519A">
            <w:pPr>
              <w:jc w:val="both"/>
              <w:rPr>
                <w:b/>
              </w:rPr>
            </w:pPr>
            <w:r w:rsidRPr="00BA38F6">
              <w:rPr>
                <w:b/>
                <w:sz w:val="22"/>
              </w:rPr>
              <w:t>rozsah</w:t>
            </w:r>
          </w:p>
        </w:tc>
        <w:tc>
          <w:tcPr>
            <w:tcW w:w="900" w:type="dxa"/>
            <w:shd w:val="clear" w:color="auto" w:fill="F7CAAC"/>
          </w:tcPr>
          <w:p w:rsidR="00A2704D" w:rsidRDefault="00A2704D" w:rsidP="00A1519A">
            <w:pPr>
              <w:jc w:val="both"/>
              <w:rPr>
                <w:b/>
                <w:sz w:val="22"/>
              </w:rPr>
            </w:pPr>
            <w:r w:rsidRPr="00BA38F6">
              <w:rPr>
                <w:b/>
                <w:sz w:val="22"/>
              </w:rPr>
              <w:t>způsob  ověř.</w:t>
            </w:r>
          </w:p>
          <w:p w:rsidR="00A2704D" w:rsidRPr="00BA38F6" w:rsidRDefault="00A2704D" w:rsidP="00A1519A">
            <w:pPr>
              <w:jc w:val="both"/>
              <w:rPr>
                <w:b/>
                <w:sz w:val="22"/>
              </w:rPr>
            </w:pPr>
          </w:p>
        </w:tc>
        <w:tc>
          <w:tcPr>
            <w:tcW w:w="1260" w:type="dxa"/>
            <w:shd w:val="clear" w:color="auto" w:fill="F7CAAC"/>
          </w:tcPr>
          <w:p w:rsidR="00A2704D" w:rsidRPr="00BA38F6" w:rsidRDefault="00A2704D" w:rsidP="00A1519A">
            <w:pPr>
              <w:rPr>
                <w:b/>
                <w:sz w:val="22"/>
              </w:rPr>
            </w:pPr>
            <w:r w:rsidRPr="00BA38F6">
              <w:rPr>
                <w:b/>
                <w:sz w:val="22"/>
              </w:rPr>
              <w:t>počet kred.</w:t>
            </w:r>
          </w:p>
        </w:tc>
        <w:tc>
          <w:tcPr>
            <w:tcW w:w="5400" w:type="dxa"/>
            <w:shd w:val="clear" w:color="auto" w:fill="F7CAAC"/>
          </w:tcPr>
          <w:p w:rsidR="00A2704D" w:rsidRPr="00BA38F6" w:rsidRDefault="00A2704D" w:rsidP="00A1519A">
            <w:pPr>
              <w:jc w:val="both"/>
              <w:rPr>
                <w:b/>
                <w:sz w:val="22"/>
              </w:rPr>
            </w:pPr>
            <w:r w:rsidRPr="00BA38F6">
              <w:rPr>
                <w:b/>
                <w:sz w:val="22"/>
              </w:rPr>
              <w:t>vyučující</w:t>
            </w:r>
          </w:p>
        </w:tc>
        <w:tc>
          <w:tcPr>
            <w:tcW w:w="1620" w:type="dxa"/>
            <w:shd w:val="clear" w:color="auto" w:fill="F7CAAC"/>
          </w:tcPr>
          <w:p w:rsidR="00A2704D" w:rsidRPr="00BA38F6" w:rsidRDefault="00A2704D" w:rsidP="00A1519A">
            <w:pPr>
              <w:jc w:val="both"/>
              <w:rPr>
                <w:b/>
                <w:sz w:val="22"/>
              </w:rPr>
            </w:pPr>
            <w:r w:rsidRPr="00BA38F6">
              <w:rPr>
                <w:b/>
                <w:sz w:val="22"/>
              </w:rPr>
              <w:t>dop. roč./sem.</w:t>
            </w:r>
          </w:p>
        </w:tc>
        <w:tc>
          <w:tcPr>
            <w:tcW w:w="1080" w:type="dxa"/>
            <w:shd w:val="clear" w:color="auto" w:fill="F7CAAC"/>
          </w:tcPr>
          <w:p w:rsidR="00A2704D" w:rsidRPr="00BA38F6" w:rsidRDefault="00A2704D" w:rsidP="00A1519A">
            <w:pPr>
              <w:jc w:val="both"/>
              <w:rPr>
                <w:b/>
                <w:sz w:val="22"/>
              </w:rPr>
            </w:pPr>
            <w:r w:rsidRPr="00BA38F6">
              <w:rPr>
                <w:b/>
                <w:sz w:val="22"/>
              </w:rPr>
              <w:t>profil. základ</w:t>
            </w:r>
          </w:p>
        </w:tc>
      </w:tr>
      <w:tr w:rsidR="00A2704D" w:rsidRPr="00E40AB1" w:rsidTr="00A1519A">
        <w:tc>
          <w:tcPr>
            <w:tcW w:w="3060" w:type="dxa"/>
          </w:tcPr>
          <w:p w:rsidR="00A2704D" w:rsidRDefault="00A2704D" w:rsidP="00A1519A">
            <w:pPr>
              <w:rPr>
                <w:ins w:id="736" w:author="Eva Skýbová" w:date="2018-06-08T09:33:00Z"/>
              </w:rPr>
            </w:pPr>
            <w:r w:rsidRPr="00C804FA">
              <w:t>Metody hodnocení rizik</w:t>
            </w:r>
          </w:p>
          <w:p w:rsidR="00A2704D" w:rsidRPr="00436975" w:rsidRDefault="00A2704D" w:rsidP="00A1519A">
            <w:pPr>
              <w:numPr>
                <w:ins w:id="737" w:author="Eva Skýbová" w:date="2018-06-08T09:33:00Z"/>
              </w:numPr>
              <w:rPr>
                <w:highlight w:val="cyan"/>
              </w:rPr>
            </w:pPr>
            <w:ins w:id="738"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Default="00A2704D" w:rsidP="00A1519A">
            <w:r w:rsidRPr="008021A1">
              <w:rPr>
                <w:b/>
              </w:rPr>
              <w:t>prof. Ing. František Božek, CSc.,</w:t>
            </w:r>
            <w:r>
              <w:t xml:space="preserve"> </w:t>
            </w:r>
            <w:r w:rsidRPr="00EC18F4">
              <w:rPr>
                <w:b/>
              </w:rPr>
              <w:t>(50 %)</w:t>
            </w:r>
            <w:r w:rsidRPr="00BA38F6">
              <w:t xml:space="preserve"> </w:t>
            </w:r>
          </w:p>
          <w:p w:rsidR="00A2704D" w:rsidRPr="00BA38F6"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xml:space="preserve">, Ph.D., (50 </w:t>
            </w:r>
            <w:r w:rsidRPr="00BA38F6">
              <w:t>%</w:t>
            </w:r>
            <w:r>
              <w:t>)</w:t>
            </w:r>
          </w:p>
        </w:tc>
        <w:tc>
          <w:tcPr>
            <w:tcW w:w="1620" w:type="dxa"/>
          </w:tcPr>
          <w:p w:rsidR="00A2704D" w:rsidRPr="00BA38F6" w:rsidRDefault="00A2704D" w:rsidP="00A1519A">
            <w:pPr>
              <w:jc w:val="center"/>
            </w:pPr>
            <w:r w:rsidRPr="00BA38F6">
              <w:t>1/ZS</w:t>
            </w:r>
          </w:p>
        </w:tc>
        <w:tc>
          <w:tcPr>
            <w:tcW w:w="1080" w:type="dxa"/>
          </w:tcPr>
          <w:p w:rsidR="00A2704D" w:rsidRPr="00E40AB1" w:rsidRDefault="00A2704D" w:rsidP="00A1519A">
            <w:pPr>
              <w:jc w:val="center"/>
              <w:rPr>
                <w:color w:val="FF0000"/>
              </w:rPr>
            </w:pPr>
            <w:r w:rsidRPr="00BA38F6">
              <w:t>PZ</w:t>
            </w:r>
          </w:p>
        </w:tc>
      </w:tr>
      <w:tr w:rsidR="00A2704D" w:rsidRPr="00BA38F6" w:rsidTr="00A1519A">
        <w:tc>
          <w:tcPr>
            <w:tcW w:w="3060" w:type="dxa"/>
          </w:tcPr>
          <w:p w:rsidR="00A2704D" w:rsidRDefault="00A2704D" w:rsidP="00A1519A">
            <w:pPr>
              <w:rPr>
                <w:ins w:id="739" w:author="Eva Skýbová" w:date="2018-06-08T09:33:00Z"/>
              </w:rPr>
            </w:pPr>
            <w:r w:rsidRPr="00BA38F6">
              <w:t>Odborný anglický jazyk I</w:t>
            </w:r>
          </w:p>
          <w:p w:rsidR="00A2704D" w:rsidRPr="00BA38F6" w:rsidRDefault="00A2704D" w:rsidP="00A1519A">
            <w:pPr>
              <w:numPr>
                <w:ins w:id="740" w:author="Eva Skýbová" w:date="2018-06-08T09:33:00Z"/>
              </w:numPr>
            </w:pPr>
            <w:ins w:id="741"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8</w:t>
            </w:r>
          </w:p>
        </w:tc>
        <w:tc>
          <w:tcPr>
            <w:tcW w:w="900" w:type="dxa"/>
          </w:tcPr>
          <w:p w:rsidR="00A2704D" w:rsidRPr="00BA38F6"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742" w:author="Eva Skýbová" w:date="2018-06-08T09:33:00Z"/>
              </w:rPr>
            </w:pPr>
            <w:r w:rsidRPr="00C804FA">
              <w:t>Informační a komunikační technologie v krizovém řízení</w:t>
            </w:r>
          </w:p>
          <w:p w:rsidR="00A2704D" w:rsidRPr="00C804FA" w:rsidRDefault="00A2704D" w:rsidP="00A1519A">
            <w:pPr>
              <w:numPr>
                <w:ins w:id="743" w:author="Eva Skýbová" w:date="2018-06-08T09:33:00Z"/>
              </w:numPr>
            </w:pPr>
            <w:ins w:id="744"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pPr>
              <w:rPr>
                <w:b/>
              </w:rPr>
            </w:pPr>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w:t>
            </w:r>
            <w:r w:rsidRPr="00EC18F4">
              <w:rPr>
                <w:b/>
              </w:rPr>
              <w:t xml:space="preserve">(50 %) </w:t>
            </w:r>
          </w:p>
          <w:p w:rsidR="00A2704D" w:rsidRDefault="00A2704D" w:rsidP="00A1519A">
            <w:smartTag w:uri="urn:schemas-microsoft-com:office:smarttags" w:element="PersonName">
              <w:r w:rsidRPr="00BA38F6">
                <w:t xml:space="preserve">doc. RNDr. </w:t>
              </w:r>
              <w:smartTag w:uri="urn:schemas-microsoft-com:office:smarttags" w:element="PersonName">
                <w:smartTagPr>
                  <w:attr w:name="ProductID" w:val="Zdeněk Botek"/>
                </w:smartTagPr>
                <w:r w:rsidRPr="00BA38F6">
                  <w:t>Zdeněk Botek</w:t>
                </w:r>
              </w:smartTag>
              <w:r>
                <w:t>, CSc.</w:t>
              </w:r>
            </w:smartTag>
            <w:r>
              <w:t xml:space="preserve"> (30 %)</w:t>
            </w:r>
          </w:p>
          <w:p w:rsidR="00A2704D" w:rsidRPr="00BA38F6" w:rsidRDefault="00A2704D" w:rsidP="00A1519A">
            <w:r w:rsidRPr="007E5E3E">
              <w:t>Ing. Zden</w:t>
            </w:r>
            <w:r>
              <w:t>ě</w:t>
            </w:r>
            <w:r w:rsidRPr="007E5E3E">
              <w:t>k Novák, Ph.D.</w:t>
            </w:r>
            <w:r>
              <w:t xml:space="preserve"> (</w:t>
            </w:r>
            <w:r w:rsidRPr="007E5E3E">
              <w:t>20 %</w:t>
            </w:r>
            <w:r>
              <w:t xml:space="preserve">) – odborník </w:t>
            </w:r>
            <w:r w:rsidRPr="007E5E3E">
              <w:t>z praxe</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del w:id="745" w:author="Tučková Zuzana" w:date="2018-06-08T14:30:00Z">
              <w:r w:rsidRPr="00BA38F6" w:rsidDel="006F44FB">
                <w:delText>PZ</w:delText>
              </w:r>
            </w:del>
          </w:p>
        </w:tc>
      </w:tr>
      <w:tr w:rsidR="00A2704D" w:rsidRPr="003A13CA" w:rsidTr="00A1519A">
        <w:tc>
          <w:tcPr>
            <w:tcW w:w="3060" w:type="dxa"/>
          </w:tcPr>
          <w:p w:rsidR="00A2704D" w:rsidRDefault="00A2704D" w:rsidP="00A1519A">
            <w:pPr>
              <w:rPr>
                <w:ins w:id="746" w:author="Eva Skýbová" w:date="2018-06-08T09:33:00Z"/>
              </w:rPr>
            </w:pPr>
            <w:r>
              <w:t>Krizové a havarijní plánování</w:t>
            </w:r>
            <w:r w:rsidRPr="00C804FA">
              <w:t xml:space="preserve"> </w:t>
            </w:r>
          </w:p>
          <w:p w:rsidR="00A2704D" w:rsidRPr="00C804FA" w:rsidRDefault="00A2704D" w:rsidP="00A1519A">
            <w:pPr>
              <w:numPr>
                <w:ins w:id="747" w:author="Eva Skýbová" w:date="2018-06-08T09:33:00Z"/>
              </w:numPr>
            </w:pPr>
            <w:ins w:id="748"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Default="00A2704D" w:rsidP="00A1519A">
            <w:r w:rsidRPr="00AF094C">
              <w:rPr>
                <w:b/>
              </w:rPr>
              <w:t>doc. RSDr. Václav Lošek, CSc.</w:t>
            </w:r>
            <w:r>
              <w:rPr>
                <w:b/>
              </w:rPr>
              <w:t xml:space="preserve"> </w:t>
            </w:r>
            <w:r>
              <w:t>50</w:t>
            </w:r>
            <w:r w:rsidRPr="00BA38F6">
              <w:t>%</w:t>
            </w:r>
          </w:p>
          <w:p w:rsidR="00A2704D" w:rsidRPr="00BA38F6" w:rsidRDefault="00A2704D" w:rsidP="00A1519A">
            <w:smartTag w:uri="urn:schemas-microsoft-com:office:smarttags" w:element="PersonName">
              <w:r w:rsidRPr="00AF094C">
                <w:t xml:space="preserve">doc. Ing. </w:t>
              </w:r>
              <w:smartTag w:uri="urn:schemas-microsoft-com:office:smarttags" w:element="PersonName">
                <w:r w:rsidRPr="00AF094C">
                  <w:t>Miroslav Tomek</w:t>
                </w:r>
              </w:smartTag>
              <w:r w:rsidRPr="00AF094C">
                <w:t>, Ph.D</w:t>
              </w:r>
            </w:smartTag>
            <w:r w:rsidRPr="00AF094C">
              <w:t>.</w:t>
            </w:r>
            <w:r w:rsidRPr="00BA38F6">
              <w:t xml:space="preserve"> 50%</w:t>
            </w:r>
            <w:r>
              <w:t>,</w:t>
            </w:r>
          </w:p>
        </w:tc>
        <w:tc>
          <w:tcPr>
            <w:tcW w:w="1620" w:type="dxa"/>
          </w:tcPr>
          <w:p w:rsidR="00A2704D" w:rsidRPr="00BA38F6" w:rsidRDefault="00A2704D" w:rsidP="00A1519A">
            <w:pPr>
              <w:jc w:val="center"/>
            </w:pPr>
            <w:r w:rsidRPr="00BA38F6">
              <w:t>1/ZS</w:t>
            </w:r>
          </w:p>
        </w:tc>
        <w:tc>
          <w:tcPr>
            <w:tcW w:w="1080" w:type="dxa"/>
          </w:tcPr>
          <w:p w:rsidR="00A2704D" w:rsidRPr="003A13CA" w:rsidRDefault="00A2704D" w:rsidP="00A1519A">
            <w:pPr>
              <w:jc w:val="center"/>
            </w:pPr>
            <w:r w:rsidRPr="003A13CA">
              <w:t>PZ</w:t>
            </w:r>
          </w:p>
        </w:tc>
      </w:tr>
      <w:tr w:rsidR="00A2704D" w:rsidRPr="00C804FA" w:rsidTr="00A1519A">
        <w:tc>
          <w:tcPr>
            <w:tcW w:w="3060" w:type="dxa"/>
          </w:tcPr>
          <w:p w:rsidR="00A2704D" w:rsidRDefault="00A2704D" w:rsidP="00A1519A">
            <w:pPr>
              <w:rPr>
                <w:ins w:id="749" w:author="Eva Skýbová" w:date="2018-06-08T09:33:00Z"/>
              </w:rPr>
            </w:pPr>
            <w:r w:rsidRPr="00BA38F6">
              <w:t>Aplikovaná m</w:t>
            </w:r>
            <w:r>
              <w:t>atematika v procesu hodnocení a </w:t>
            </w:r>
            <w:r w:rsidRPr="00BA38F6">
              <w:t>ovládání rizik</w:t>
            </w:r>
          </w:p>
          <w:p w:rsidR="00A2704D" w:rsidRPr="00BA38F6" w:rsidRDefault="00A2704D" w:rsidP="00A1519A">
            <w:pPr>
              <w:numPr>
                <w:ins w:id="750" w:author="Eva Skýbová" w:date="2018-06-08T09:33:00Z"/>
              </w:numPr>
            </w:pPr>
            <w:ins w:id="751"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5</w:t>
            </w:r>
          </w:p>
        </w:tc>
        <w:tc>
          <w:tcPr>
            <w:tcW w:w="5400" w:type="dxa"/>
          </w:tcPr>
          <w:p w:rsidR="00A2704D" w:rsidRPr="00AF094C" w:rsidRDefault="00A2704D" w:rsidP="00A1519A">
            <w:pPr>
              <w:rPr>
                <w:b/>
              </w:rPr>
            </w:pPr>
            <w:r w:rsidRPr="00AF094C">
              <w:rPr>
                <w:b/>
              </w:rPr>
              <w:t>prof. Ing. Roman Prokop,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C804FA" w:rsidRDefault="00A2704D" w:rsidP="00A1519A">
            <w:pPr>
              <w:jc w:val="center"/>
            </w:pPr>
            <w:del w:id="752" w:author="Tučková Zuzana" w:date="2018-06-08T14:30:00Z">
              <w:r w:rsidRPr="00C804FA" w:rsidDel="006F44FB">
                <w:delText>ZT</w:delText>
              </w:r>
            </w:del>
          </w:p>
        </w:tc>
      </w:tr>
      <w:tr w:rsidR="00A2704D" w:rsidRPr="004C7A66" w:rsidTr="00A1519A">
        <w:tc>
          <w:tcPr>
            <w:tcW w:w="3060" w:type="dxa"/>
          </w:tcPr>
          <w:p w:rsidR="00A2704D" w:rsidRDefault="00A2704D" w:rsidP="00A1519A">
            <w:pPr>
              <w:rPr>
                <w:ins w:id="753" w:author="Eva Skýbová" w:date="2018-06-08T09:33:00Z"/>
              </w:rPr>
            </w:pPr>
            <w:r w:rsidRPr="00C804FA">
              <w:t>Politická geografie  a bezpečnostní politika</w:t>
            </w:r>
          </w:p>
          <w:p w:rsidR="00A2704D" w:rsidRPr="00C804FA" w:rsidRDefault="00A2704D" w:rsidP="00A1519A">
            <w:pPr>
              <w:numPr>
                <w:ins w:id="754" w:author="Eva Skýbová" w:date="2018-06-08T09:33:00Z"/>
              </w:numPr>
            </w:pPr>
            <w:ins w:id="755"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AF094C" w:rsidRDefault="00A2704D" w:rsidP="00A1519A">
            <w:pPr>
              <w:rPr>
                <w:b/>
              </w:rPr>
            </w:pPr>
            <w:r w:rsidRPr="00AF094C">
              <w:rPr>
                <w:b/>
              </w:rPr>
              <w:t>doc. RSDr. Václav Lošek,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4C7A66" w:rsidRDefault="00A2704D" w:rsidP="00A1519A">
            <w:pPr>
              <w:jc w:val="center"/>
              <w:rPr>
                <w:color w:val="FF0000"/>
              </w:rPr>
            </w:pPr>
            <w:del w:id="756" w:author="Tučková Zuzana" w:date="2018-06-08T14:30:00Z">
              <w:r w:rsidRPr="00BA38F6" w:rsidDel="006F44FB">
                <w:delText>ZT</w:delText>
              </w:r>
            </w:del>
          </w:p>
        </w:tc>
      </w:tr>
      <w:tr w:rsidR="00A2704D" w:rsidRPr="00BA38F6" w:rsidTr="00A1519A">
        <w:tc>
          <w:tcPr>
            <w:tcW w:w="3060" w:type="dxa"/>
          </w:tcPr>
          <w:p w:rsidR="00A2704D" w:rsidRDefault="00A2704D" w:rsidP="00A1519A">
            <w:pPr>
              <w:rPr>
                <w:ins w:id="757" w:author="Eva Skýbová" w:date="2018-06-08T09:33:00Z"/>
              </w:rPr>
            </w:pPr>
            <w:r w:rsidRPr="00C804FA">
              <w:t>Ochrana obyvatelstva a kritické infrastruktury</w:t>
            </w:r>
          </w:p>
          <w:p w:rsidR="00A2704D" w:rsidRPr="00C804FA" w:rsidRDefault="00A2704D" w:rsidP="00A1519A">
            <w:pPr>
              <w:numPr>
                <w:ins w:id="758" w:author="Eva Skýbová" w:date="2018-06-08T09:33:00Z"/>
              </w:numPr>
            </w:pPr>
            <w:ins w:id="759"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8021A1" w:rsidRDefault="00A2704D" w:rsidP="00A1519A">
            <w:pPr>
              <w:rPr>
                <w:b/>
              </w:rPr>
            </w:pPr>
            <w:r w:rsidRPr="008021A1">
              <w:rPr>
                <w:b/>
              </w:rPr>
              <w:t xml:space="preserve">prof. Ing. </w:t>
            </w:r>
            <w:smartTag w:uri="urn:schemas-microsoft-com:office:smarttags" w:element="PersonName">
              <w:smartTagPr>
                <w:attr w:name="ProductID" w:val="Dušan Vičar"/>
              </w:smartTagPr>
              <w:r w:rsidRPr="008021A1">
                <w:rPr>
                  <w:b/>
                </w:rPr>
                <w:t>Dušan Vičar</w:t>
              </w:r>
            </w:smartTag>
            <w:r w:rsidRPr="008021A1">
              <w:rPr>
                <w:b/>
              </w:rPr>
              <w:t>, CSc.</w:t>
            </w:r>
            <w:r>
              <w:rPr>
                <w:b/>
              </w:rPr>
              <w:t xml:space="preserve"> (100 %)</w:t>
            </w:r>
          </w:p>
        </w:tc>
        <w:tc>
          <w:tcPr>
            <w:tcW w:w="1620" w:type="dxa"/>
          </w:tcPr>
          <w:p w:rsidR="00A2704D" w:rsidRPr="00BA38F6" w:rsidRDefault="00A2704D" w:rsidP="00A1519A">
            <w:pPr>
              <w:jc w:val="center"/>
            </w:pPr>
            <w:r w:rsidRPr="00BA38F6">
              <w:t>1/ZS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760" w:author="Eva Skýbová" w:date="2018-06-08T09:33:00Z"/>
              </w:rPr>
            </w:pPr>
            <w:r w:rsidRPr="00BA38F6">
              <w:t>Odborný anglický jazyk II</w:t>
            </w:r>
          </w:p>
          <w:p w:rsidR="00A2704D" w:rsidRPr="00BA38F6" w:rsidRDefault="00A2704D" w:rsidP="00A1519A">
            <w:pPr>
              <w:numPr>
                <w:ins w:id="761" w:author="Eva Skýbová" w:date="2018-06-08T09:33:00Z"/>
              </w:numPr>
              <w:jc w:val="both"/>
            </w:pPr>
            <w:ins w:id="762" w:author="Eva Skýbová" w:date="2018-06-08T09:33:00Z">
              <w:r w:rsidRPr="00D82E21">
                <w:rPr>
                  <w:color w:val="FF0000"/>
                  <w:sz w:val="16"/>
                  <w:szCs w:val="16"/>
                </w:rPr>
                <w:t>předmět společného základu</w:t>
              </w:r>
            </w:ins>
          </w:p>
        </w:tc>
        <w:tc>
          <w:tcPr>
            <w:tcW w:w="1260" w:type="dxa"/>
          </w:tcPr>
          <w:p w:rsidR="00A2704D" w:rsidRPr="00BA38F6" w:rsidRDefault="00A2704D" w:rsidP="00A1519A">
            <w:pPr>
              <w:jc w:val="center"/>
            </w:pPr>
            <w:r>
              <w:t>8</w:t>
            </w:r>
          </w:p>
        </w:tc>
        <w:tc>
          <w:tcPr>
            <w:tcW w:w="900" w:type="dxa"/>
          </w:tcPr>
          <w:p w:rsidR="00A2704D" w:rsidRPr="00251D48" w:rsidRDefault="00A2704D" w:rsidP="00A1519A">
            <w:pPr>
              <w:jc w:val="center"/>
            </w:pPr>
            <w:r>
              <w:t>z</w:t>
            </w:r>
          </w:p>
        </w:tc>
        <w:tc>
          <w:tcPr>
            <w:tcW w:w="1260" w:type="dxa"/>
          </w:tcPr>
          <w:p w:rsidR="00A2704D" w:rsidRPr="00BA38F6" w:rsidRDefault="00A2704D" w:rsidP="00A1519A">
            <w:pPr>
              <w:jc w:val="center"/>
            </w:pPr>
            <w:r>
              <w:t>2</w:t>
            </w:r>
          </w:p>
        </w:tc>
        <w:tc>
          <w:tcPr>
            <w:tcW w:w="5400" w:type="dxa"/>
          </w:tcPr>
          <w:p w:rsidR="00A2704D" w:rsidRPr="003A721F" w:rsidRDefault="00A2704D" w:rsidP="00A1519A">
            <w:pPr>
              <w:rPr>
                <w:b/>
              </w:rPr>
            </w:pPr>
            <w:r w:rsidRPr="003A721F">
              <w:rPr>
                <w:b/>
              </w:rPr>
              <w:t xml:space="preserve">Mgr. et Mgr. </w:t>
            </w:r>
            <w:smartTag w:uri="urn:schemas-microsoft-com:office:smarttags" w:element="PersonName">
              <w:smartTagPr>
                <w:attr w:name="ProductID" w:val="Kateřina Pitrová"/>
              </w:smartTagPr>
              <w:r w:rsidRPr="003A721F">
                <w:rPr>
                  <w:b/>
                </w:rPr>
                <w:t>Kateřina Pitrová</w:t>
              </w:r>
            </w:smartTag>
            <w:r w:rsidRPr="003A721F">
              <w:rPr>
                <w:b/>
              </w:rPr>
              <w:t>, BBA,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3A13CA" w:rsidTr="00A1519A">
        <w:tc>
          <w:tcPr>
            <w:tcW w:w="3060" w:type="dxa"/>
          </w:tcPr>
          <w:p w:rsidR="00A2704D" w:rsidRDefault="00A2704D" w:rsidP="00A1519A">
            <w:pPr>
              <w:rPr>
                <w:ins w:id="763" w:author="Eva Skýbová" w:date="2018-06-08T09:34:00Z"/>
              </w:rPr>
            </w:pPr>
            <w:r>
              <w:t>Ovládání rizik a zajištění bezpečnosti prostředí</w:t>
            </w:r>
          </w:p>
          <w:p w:rsidR="00A2704D" w:rsidRPr="00C804FA" w:rsidRDefault="00A2704D" w:rsidP="00A1519A">
            <w:pPr>
              <w:numPr>
                <w:ins w:id="764" w:author="Eva Skýbová" w:date="2018-06-08T09:34:00Z"/>
              </w:numPr>
            </w:pPr>
            <w:ins w:id="765" w:author="Eva Skýbová" w:date="2018-06-08T09:34:00Z">
              <w:r w:rsidRPr="00D82E21">
                <w:rPr>
                  <w:color w:val="FF0000"/>
                  <w:sz w:val="16"/>
                  <w:szCs w:val="16"/>
                </w:rPr>
                <w:t>předmět společného základu</w:t>
              </w:r>
            </w:ins>
          </w:p>
        </w:tc>
        <w:tc>
          <w:tcPr>
            <w:tcW w:w="1260" w:type="dxa"/>
          </w:tcPr>
          <w:p w:rsidR="00A2704D" w:rsidRPr="001A60C7"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EC18F4" w:rsidRDefault="00A2704D" w:rsidP="00A1519A">
            <w:r w:rsidRPr="00AF094C">
              <w:rPr>
                <w:b/>
              </w:rPr>
              <w:t>prof.</w:t>
            </w:r>
            <w:r>
              <w:rPr>
                <w:b/>
              </w:rPr>
              <w:t xml:space="preserve"> Ing. František Božek, CSc. </w:t>
            </w:r>
            <w:r w:rsidRPr="00EC18F4">
              <w:t>(50 % )</w:t>
            </w:r>
          </w:p>
          <w:p w:rsidR="00A2704D" w:rsidRDefault="00A2704D" w:rsidP="00A1519A">
            <w:r w:rsidRPr="00BA38F6">
              <w:t xml:space="preserve">Ing. </w:t>
            </w:r>
            <w:smartTag w:uri="urn:schemas-microsoft-com:office:smarttags" w:element="PersonName">
              <w:smartTagPr>
                <w:attr w:name="ProductID" w:val="Slavom￭ra Vargov￡"/>
              </w:smartTagPr>
              <w:r w:rsidRPr="00BA38F6">
                <w:t>Slavomíra Vargová</w:t>
              </w:r>
            </w:smartTag>
            <w:r>
              <w:t>, Ph.D. (30 %)</w:t>
            </w:r>
          </w:p>
          <w:p w:rsidR="00A2704D" w:rsidRPr="00BA38F6" w:rsidRDefault="00A2704D" w:rsidP="00A1519A">
            <w:r>
              <w:t xml:space="preserve">Ing. Aleš Papadakis (20 %) – odborník z praxe </w:t>
            </w:r>
          </w:p>
        </w:tc>
        <w:tc>
          <w:tcPr>
            <w:tcW w:w="1620" w:type="dxa"/>
          </w:tcPr>
          <w:p w:rsidR="00A2704D" w:rsidRPr="00BA38F6" w:rsidRDefault="00A2704D" w:rsidP="00A1519A">
            <w:pPr>
              <w:jc w:val="center"/>
            </w:pPr>
            <w:r w:rsidRPr="00BA38F6">
              <w:t>1/LS</w:t>
            </w:r>
          </w:p>
        </w:tc>
        <w:tc>
          <w:tcPr>
            <w:tcW w:w="1080" w:type="dxa"/>
          </w:tcPr>
          <w:p w:rsidR="00A2704D" w:rsidRPr="003A13CA" w:rsidRDefault="00A2704D" w:rsidP="00A1519A">
            <w:pPr>
              <w:jc w:val="center"/>
            </w:pPr>
            <w:r w:rsidRPr="003A13CA">
              <w:t>ZT</w:t>
            </w:r>
          </w:p>
        </w:tc>
      </w:tr>
      <w:tr w:rsidR="00A2704D" w:rsidRPr="00BA38F6" w:rsidTr="00A1519A">
        <w:tc>
          <w:tcPr>
            <w:tcW w:w="3060" w:type="dxa"/>
          </w:tcPr>
          <w:p w:rsidR="00A2704D" w:rsidRDefault="00A2704D" w:rsidP="00A1519A">
            <w:pPr>
              <w:jc w:val="both"/>
              <w:rPr>
                <w:ins w:id="766" w:author="Eva Skýbová" w:date="2018-06-08T09:34:00Z"/>
              </w:rPr>
            </w:pPr>
            <w:r w:rsidRPr="00C804FA">
              <w:t>Krizové řízení</w:t>
            </w:r>
          </w:p>
          <w:p w:rsidR="00A2704D" w:rsidRPr="00C804FA" w:rsidRDefault="00A2704D" w:rsidP="00A1519A">
            <w:pPr>
              <w:numPr>
                <w:ins w:id="767" w:author="Eva Skýbová" w:date="2018-06-08T09:34:00Z"/>
              </w:numPr>
              <w:jc w:val="both"/>
            </w:pPr>
            <w:ins w:id="768" w:author="Eva Skýbová" w:date="2018-06-08T09:34: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Mgr. </w:t>
            </w:r>
            <w:smartTag w:uri="urn:schemas-microsoft-com:office:smarttags" w:element="PersonName">
              <w:r w:rsidRPr="008021A1">
                <w:rPr>
                  <w:b/>
                </w:rPr>
                <w:t>Marek Tomaštík</w:t>
              </w:r>
            </w:smartTag>
            <w:r w:rsidRPr="008021A1">
              <w:rPr>
                <w:b/>
              </w:rPr>
              <w:t>, Ph.D.</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jc w:val="both"/>
              <w:rPr>
                <w:ins w:id="769" w:author="Eva Skýbová" w:date="2018-06-08T09:34:00Z"/>
              </w:rPr>
            </w:pPr>
            <w:r w:rsidRPr="00C804FA">
              <w:t>Environmentální bezpečnost</w:t>
            </w:r>
          </w:p>
          <w:p w:rsidR="00A2704D" w:rsidRPr="00C804FA" w:rsidRDefault="00A2704D" w:rsidP="00A1519A">
            <w:pPr>
              <w:numPr>
                <w:ins w:id="770" w:author="Eva Skýbová" w:date="2018-06-08T09:34:00Z"/>
              </w:numPr>
              <w:jc w:val="both"/>
            </w:pPr>
            <w:ins w:id="771" w:author="Eva Skýbová" w:date="2018-06-08T09:34: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F55AD7" w:rsidRDefault="00A2704D" w:rsidP="00A1519A">
            <w:pPr>
              <w:rPr>
                <w:b/>
              </w:rPr>
            </w:pPr>
            <w:smartTag w:uri="urn:schemas-microsoft-com:office:smarttags" w:element="PersonName">
              <w:r w:rsidRPr="00F55AD7">
                <w:rPr>
                  <w:b/>
                </w:rPr>
                <w:t>prof. Ing. Vladimír Sedlařík, Ph.D.</w:t>
              </w:r>
            </w:smartTag>
            <w:r w:rsidRPr="00F55AD7">
              <w:rPr>
                <w:b/>
              </w:rPr>
              <w:t xml:space="preserve"> </w:t>
            </w:r>
            <w:r>
              <w:rPr>
                <w:b/>
              </w:rPr>
              <w:t>(</w:t>
            </w:r>
            <w:r w:rsidRPr="00F55AD7">
              <w:rPr>
                <w:b/>
              </w:rPr>
              <w:t>50</w:t>
            </w:r>
            <w:r>
              <w:rPr>
                <w:b/>
              </w:rPr>
              <w:t xml:space="preserve"> </w:t>
            </w:r>
            <w:r w:rsidRPr="00F55AD7">
              <w:rPr>
                <w:b/>
              </w:rPr>
              <w:t>%</w:t>
            </w:r>
            <w:r>
              <w:rPr>
                <w:b/>
              </w:rPr>
              <w:t>)</w:t>
            </w:r>
            <w:r w:rsidRPr="00F55AD7">
              <w:rPr>
                <w:b/>
              </w:rPr>
              <w:t xml:space="preserve"> </w:t>
            </w:r>
          </w:p>
          <w:p w:rsidR="00A2704D" w:rsidRPr="00BA38F6" w:rsidRDefault="00A2704D" w:rsidP="00A1519A">
            <w:smartTag w:uri="urn:schemas-microsoft-com:office:smarttags" w:element="PersonName">
              <w:r w:rsidRPr="00BA38F6">
                <w:t xml:space="preserve">doc. Ing. </w:t>
              </w:r>
              <w:smartTag w:uri="urn:schemas-microsoft-com:office:smarttags" w:element="PersonName">
                <w:smartTagPr>
                  <w:attr w:name="ProductID" w:val="Pavel Valášek"/>
                </w:smartTagPr>
                <w:r w:rsidRPr="00BA38F6">
                  <w:t>Pavel Valášek</w:t>
                </w:r>
              </w:smartTag>
              <w:r>
                <w:t>, CSc.</w:t>
              </w:r>
            </w:smartTag>
            <w:r>
              <w:t xml:space="preserve"> (50 </w:t>
            </w:r>
            <w:r w:rsidRPr="00BA38F6">
              <w:t>%</w:t>
            </w:r>
            <w:r>
              <w:t>)</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r w:rsidRPr="00BA38F6">
              <w:t>ZT</w:t>
            </w:r>
          </w:p>
        </w:tc>
      </w:tr>
      <w:tr w:rsidR="00A2704D" w:rsidRPr="00BA38F6" w:rsidTr="00A1519A">
        <w:tc>
          <w:tcPr>
            <w:tcW w:w="3060" w:type="dxa"/>
          </w:tcPr>
          <w:p w:rsidR="00A2704D" w:rsidRDefault="00A2704D" w:rsidP="00A1519A">
            <w:pPr>
              <w:rPr>
                <w:ins w:id="772" w:author="Eva Skýbová" w:date="2018-06-08T09:34:00Z"/>
              </w:rPr>
            </w:pPr>
            <w:r w:rsidRPr="00C804FA">
              <w:t>Aplikovaná kybernetická bezpečnost</w:t>
            </w:r>
          </w:p>
          <w:p w:rsidR="00A2704D" w:rsidRPr="00C804FA" w:rsidRDefault="00A2704D" w:rsidP="00A1519A">
            <w:pPr>
              <w:numPr>
                <w:ins w:id="773" w:author="Eva Skýbová" w:date="2018-06-08T09:34:00Z"/>
              </w:numPr>
            </w:pPr>
            <w:ins w:id="774" w:author="Eva Skýbová" w:date="2018-06-08T09:34: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BA38F6" w:rsidRDefault="00A2704D" w:rsidP="00A1519A">
            <w:r w:rsidRPr="008021A1">
              <w:rPr>
                <w:b/>
              </w:rPr>
              <w:t xml:space="preserve">prof. Ing. </w:t>
            </w:r>
            <w:smartTag w:uri="urn:schemas-microsoft-com:office:smarttags" w:element="PersonName">
              <w:smartTagPr>
                <w:attr w:name="ProductID" w:val="Jiří Dvořák"/>
              </w:smartTagPr>
              <w:r w:rsidRPr="008021A1">
                <w:rPr>
                  <w:b/>
                </w:rPr>
                <w:t>Jiří Dvořák</w:t>
              </w:r>
            </w:smartTag>
            <w:r w:rsidRPr="008021A1">
              <w:rPr>
                <w:b/>
              </w:rPr>
              <w:t>, DrSc.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del w:id="775" w:author="Tučková Zuzana" w:date="2018-06-08T14:30:00Z">
              <w:r w:rsidRPr="00BA38F6" w:rsidDel="006F44FB">
                <w:delText>PZ</w:delText>
              </w:r>
            </w:del>
          </w:p>
        </w:tc>
      </w:tr>
      <w:tr w:rsidR="00A2704D" w:rsidRPr="00C804FA" w:rsidTr="00A1519A">
        <w:tc>
          <w:tcPr>
            <w:tcW w:w="3060" w:type="dxa"/>
          </w:tcPr>
          <w:p w:rsidR="00A2704D" w:rsidRDefault="00A2704D" w:rsidP="00A1519A">
            <w:pPr>
              <w:jc w:val="both"/>
              <w:rPr>
                <w:ins w:id="776" w:author="Eva Skýbová" w:date="2018-06-08T09:34:00Z"/>
              </w:rPr>
            </w:pPr>
            <w:r w:rsidRPr="00C804FA">
              <w:t>Nebezpečné látky a BOZP</w:t>
            </w:r>
          </w:p>
          <w:p w:rsidR="00A2704D" w:rsidRPr="00C804FA" w:rsidRDefault="00A2704D" w:rsidP="00A1519A">
            <w:pPr>
              <w:numPr>
                <w:ins w:id="777" w:author="Eva Skýbová" w:date="2018-06-08T09:34:00Z"/>
              </w:numPr>
              <w:jc w:val="both"/>
            </w:pPr>
            <w:ins w:id="778" w:author="Eva Skýbová" w:date="2018-06-08T09:34: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t xml:space="preserve">z, </w:t>
            </w:r>
            <w:r w:rsidRPr="00BA38F6">
              <w:t>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r w:rsidRPr="008021A1">
              <w:rPr>
                <w:b/>
              </w:rPr>
              <w:t xml:space="preserve">doc. Ing. Otakar </w:t>
            </w:r>
            <w:smartTag w:uri="urn:schemas-microsoft-com:office:smarttags" w:element="PersonName">
              <w:smartTagPr>
                <w:attr w:name="ProductID" w:val="Jiří Mika"/>
              </w:smartTagPr>
              <w:r w:rsidRPr="008021A1">
                <w:rPr>
                  <w:b/>
                </w:rPr>
                <w:t>Jiří Mika</w:t>
              </w:r>
            </w:smartTag>
            <w:r w:rsidRPr="008021A1">
              <w:rPr>
                <w:b/>
              </w:rPr>
              <w:t>, CSc.</w:t>
            </w:r>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C804FA" w:rsidRDefault="00A2704D" w:rsidP="00A1519A">
            <w:pPr>
              <w:jc w:val="center"/>
            </w:pPr>
            <w:r w:rsidRPr="00C804FA">
              <w:t>PZ</w:t>
            </w:r>
          </w:p>
        </w:tc>
      </w:tr>
      <w:tr w:rsidR="00A2704D" w:rsidRPr="00BA38F6" w:rsidTr="00A1519A">
        <w:tc>
          <w:tcPr>
            <w:tcW w:w="3060" w:type="dxa"/>
          </w:tcPr>
          <w:p w:rsidR="00A2704D" w:rsidRDefault="00A2704D" w:rsidP="00A1519A">
            <w:pPr>
              <w:rPr>
                <w:ins w:id="779" w:author="Eva Skýbová" w:date="2018-06-08T09:34:00Z"/>
              </w:rPr>
            </w:pPr>
            <w:r w:rsidRPr="00C804FA">
              <w:t>Právní systém v oblasti bezpečnosti</w:t>
            </w:r>
          </w:p>
          <w:p w:rsidR="00A2704D" w:rsidRPr="00C804FA" w:rsidRDefault="00A2704D" w:rsidP="00A1519A">
            <w:pPr>
              <w:numPr>
                <w:ins w:id="780" w:author="Eva Skýbová" w:date="2018-06-08T09:34:00Z"/>
              </w:numPr>
            </w:pPr>
            <w:ins w:id="781" w:author="Eva Skýbová" w:date="2018-06-08T09:34:00Z">
              <w:r w:rsidRPr="00D82E21">
                <w:rPr>
                  <w:color w:val="FF0000"/>
                  <w:sz w:val="16"/>
                  <w:szCs w:val="16"/>
                </w:rPr>
                <w:lastRenderedPageBreak/>
                <w:t>předmět společného základu</w:t>
              </w:r>
            </w:ins>
          </w:p>
        </w:tc>
        <w:tc>
          <w:tcPr>
            <w:tcW w:w="1260" w:type="dxa"/>
          </w:tcPr>
          <w:p w:rsidR="00A2704D" w:rsidRPr="00BA38F6" w:rsidRDefault="00A2704D" w:rsidP="00A1519A">
            <w:pPr>
              <w:jc w:val="center"/>
            </w:pPr>
            <w:r>
              <w:lastRenderedPageBreak/>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1/LS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rPr>
                <w:ins w:id="782" w:author="Eva Skýbová" w:date="2018-06-08T09:34:00Z"/>
              </w:rPr>
            </w:pPr>
            <w:r>
              <w:t>Profilující povinně volitelný předmět</w:t>
            </w:r>
          </w:p>
          <w:p w:rsidR="00A2704D" w:rsidRPr="00C804FA" w:rsidRDefault="00A2704D" w:rsidP="00A1519A">
            <w:pPr>
              <w:numPr>
                <w:ins w:id="783" w:author="Eva Skýbová" w:date="2018-06-08T09:34:00Z"/>
              </w:numPr>
            </w:pPr>
            <w:ins w:id="784" w:author="Eva Skýbová" w:date="2018-06-08T09:34:00Z">
              <w:r w:rsidRPr="00D82E21">
                <w:rPr>
                  <w:color w:val="FF0000"/>
                  <w:sz w:val="16"/>
                  <w:szCs w:val="16"/>
                </w:rPr>
                <w:t>předmět společného základu</w:t>
              </w:r>
            </w:ins>
          </w:p>
        </w:tc>
        <w:tc>
          <w:tcPr>
            <w:tcW w:w="1260" w:type="dxa"/>
          </w:tcPr>
          <w:p w:rsidR="00A2704D" w:rsidRDefault="00A2704D" w:rsidP="00A1519A">
            <w:pPr>
              <w:jc w:val="center"/>
            </w:pPr>
            <w:r>
              <w:t>16</w:t>
            </w:r>
          </w:p>
        </w:tc>
        <w:tc>
          <w:tcPr>
            <w:tcW w:w="900" w:type="dxa"/>
          </w:tcPr>
          <w:p w:rsidR="00A2704D" w:rsidRPr="00BA38F6" w:rsidRDefault="00A2704D" w:rsidP="00A1519A">
            <w:pPr>
              <w:jc w:val="center"/>
            </w:pPr>
            <w:r>
              <w:t>z zk</w:t>
            </w:r>
          </w:p>
        </w:tc>
        <w:tc>
          <w:tcPr>
            <w:tcW w:w="1260" w:type="dxa"/>
          </w:tcPr>
          <w:p w:rsidR="00A2704D" w:rsidRDefault="00A2704D" w:rsidP="00A1519A">
            <w:pPr>
              <w:jc w:val="center"/>
            </w:pPr>
            <w:r>
              <w:t>4</w:t>
            </w:r>
          </w:p>
        </w:tc>
        <w:tc>
          <w:tcPr>
            <w:tcW w:w="5400" w:type="dxa"/>
          </w:tcPr>
          <w:p w:rsidR="00A2704D" w:rsidRPr="003A721F" w:rsidRDefault="00A2704D" w:rsidP="00A1519A">
            <w:pPr>
              <w:jc w:val="both"/>
              <w:rPr>
                <w:b/>
              </w:rPr>
            </w:pPr>
          </w:p>
        </w:tc>
        <w:tc>
          <w:tcPr>
            <w:tcW w:w="1620" w:type="dxa"/>
          </w:tcPr>
          <w:p w:rsidR="00A2704D" w:rsidRPr="00BA38F6" w:rsidRDefault="00A2704D" w:rsidP="00A1519A">
            <w:pPr>
              <w:jc w:val="center"/>
            </w:pPr>
            <w:r>
              <w:t>1/LS</w:t>
            </w:r>
          </w:p>
        </w:tc>
        <w:tc>
          <w:tcPr>
            <w:tcW w:w="1080" w:type="dxa"/>
          </w:tcPr>
          <w:p w:rsidR="00A2704D" w:rsidRPr="00BA38F6" w:rsidRDefault="00A2704D" w:rsidP="00A1519A">
            <w:pPr>
              <w:jc w:val="center"/>
            </w:pPr>
          </w:p>
        </w:tc>
      </w:tr>
      <w:tr w:rsidR="00A2704D" w:rsidRPr="004A4596" w:rsidTr="00A1519A">
        <w:tc>
          <w:tcPr>
            <w:tcW w:w="3060" w:type="dxa"/>
          </w:tcPr>
          <w:p w:rsidR="00A2704D" w:rsidRDefault="00A2704D" w:rsidP="00A1519A">
            <w:pPr>
              <w:jc w:val="both"/>
              <w:rPr>
                <w:ins w:id="785" w:author="Eva Skýbová" w:date="2018-06-08T09:34:00Z"/>
              </w:rPr>
            </w:pPr>
            <w:r w:rsidRPr="00C804FA">
              <w:t>Diplomový seminář</w:t>
            </w:r>
          </w:p>
          <w:p w:rsidR="00A2704D" w:rsidRPr="00C804FA" w:rsidRDefault="00A2704D" w:rsidP="00A1519A">
            <w:pPr>
              <w:numPr>
                <w:ins w:id="786" w:author="Eva Skýbová" w:date="2018-06-08T09:34:00Z"/>
              </w:numPr>
              <w:jc w:val="both"/>
            </w:pPr>
            <w:ins w:id="787" w:author="Eva Skýbová" w:date="2018-06-08T09:34:00Z">
              <w:r w:rsidRPr="00D82E21">
                <w:rPr>
                  <w:color w:val="FF0000"/>
                  <w:sz w:val="16"/>
                  <w:szCs w:val="16"/>
                </w:rPr>
                <w:t>předmět společného základu</w:t>
              </w:r>
            </w:ins>
          </w:p>
        </w:tc>
        <w:tc>
          <w:tcPr>
            <w:tcW w:w="1260" w:type="dxa"/>
          </w:tcPr>
          <w:p w:rsidR="00A2704D" w:rsidRPr="00C260EA" w:rsidRDefault="00A2704D" w:rsidP="00A1519A">
            <w:pPr>
              <w:jc w:val="center"/>
            </w:pPr>
            <w:r>
              <w:t>8</w:t>
            </w:r>
          </w:p>
        </w:tc>
        <w:tc>
          <w:tcPr>
            <w:tcW w:w="900" w:type="dxa"/>
          </w:tcPr>
          <w:p w:rsidR="00A2704D" w:rsidRPr="00C260EA" w:rsidRDefault="00A2704D" w:rsidP="00A1519A">
            <w:pPr>
              <w:jc w:val="center"/>
            </w:pPr>
            <w:r>
              <w:t>z</w:t>
            </w:r>
          </w:p>
        </w:tc>
        <w:tc>
          <w:tcPr>
            <w:tcW w:w="1260" w:type="dxa"/>
          </w:tcPr>
          <w:p w:rsidR="00A2704D" w:rsidRPr="00C260EA" w:rsidRDefault="00A2704D" w:rsidP="00A1519A">
            <w:pPr>
              <w:jc w:val="center"/>
            </w:pPr>
            <w:r>
              <w:t>2</w:t>
            </w:r>
          </w:p>
        </w:tc>
        <w:tc>
          <w:tcPr>
            <w:tcW w:w="5400" w:type="dxa"/>
          </w:tcPr>
          <w:p w:rsidR="00A2704D" w:rsidRPr="003A721F" w:rsidRDefault="00A2704D" w:rsidP="00A1519A">
            <w:pPr>
              <w:jc w:val="both"/>
              <w:rPr>
                <w:b/>
              </w:rPr>
            </w:pPr>
            <w:r w:rsidRPr="003A721F">
              <w:rPr>
                <w:b/>
              </w:rPr>
              <w:t xml:space="preserve">doc. Ing. Otakar </w:t>
            </w:r>
            <w:smartTag w:uri="urn:schemas-microsoft-com:office:smarttags" w:element="PersonName">
              <w:smartTagPr>
                <w:attr w:name="ProductID" w:val="Jiří Mika"/>
              </w:smartTagPr>
              <w:r w:rsidRPr="003A721F">
                <w:rPr>
                  <w:b/>
                </w:rPr>
                <w:t>Jiří Mika</w:t>
              </w:r>
            </w:smartTag>
            <w:r w:rsidRPr="003A721F">
              <w:rPr>
                <w:b/>
              </w:rPr>
              <w:t>, CSc.</w:t>
            </w:r>
            <w:r>
              <w:rPr>
                <w:b/>
              </w:rPr>
              <w:t xml:space="preserve"> (100 %)</w:t>
            </w:r>
          </w:p>
        </w:tc>
        <w:tc>
          <w:tcPr>
            <w:tcW w:w="1620" w:type="dxa"/>
          </w:tcPr>
          <w:p w:rsidR="00A2704D" w:rsidRPr="00BA38F6" w:rsidRDefault="00A2704D" w:rsidP="00A1519A">
            <w:pPr>
              <w:jc w:val="center"/>
            </w:pPr>
            <w:r w:rsidRPr="00C260EA">
              <w:t>2/ZS</w:t>
            </w:r>
          </w:p>
        </w:tc>
        <w:tc>
          <w:tcPr>
            <w:tcW w:w="1080" w:type="dxa"/>
          </w:tcPr>
          <w:p w:rsidR="00A2704D" w:rsidRPr="004A4596" w:rsidRDefault="00A2704D" w:rsidP="00A1519A">
            <w:pPr>
              <w:jc w:val="center"/>
              <w:rPr>
                <w:color w:val="FF0000"/>
              </w:rPr>
            </w:pPr>
          </w:p>
        </w:tc>
      </w:tr>
      <w:tr w:rsidR="00A2704D" w:rsidRPr="00BA38F6" w:rsidTr="00A1519A">
        <w:tc>
          <w:tcPr>
            <w:tcW w:w="3060" w:type="dxa"/>
          </w:tcPr>
          <w:p w:rsidR="00A2704D" w:rsidRDefault="00A2704D" w:rsidP="00A1519A">
            <w:pPr>
              <w:rPr>
                <w:ins w:id="788" w:author="Eva Skýbová" w:date="2018-06-08T09:39:00Z"/>
              </w:rPr>
            </w:pPr>
            <w:r w:rsidRPr="00BA38F6">
              <w:t>Environmentální zátěž území a sanační technologie</w:t>
            </w:r>
          </w:p>
          <w:p w:rsidR="00A2704D" w:rsidRPr="00BA38F6" w:rsidRDefault="00A2704D" w:rsidP="00A1519A">
            <w:pPr>
              <w:numPr>
                <w:ins w:id="789" w:author="Eva Skýbová" w:date="2018-06-08T09:39:00Z"/>
              </w:numPr>
            </w:pPr>
            <w:ins w:id="790" w:author="Eva Skýbová" w:date="2018-06-08T09:39:00Z">
              <w:r w:rsidRPr="00D82E21">
                <w:rPr>
                  <w:color w:val="339966"/>
                  <w:sz w:val="16"/>
                  <w:szCs w:val="16"/>
                </w:rPr>
                <w:t>předmět specializace</w:t>
              </w:r>
            </w:ins>
          </w:p>
        </w:tc>
        <w:tc>
          <w:tcPr>
            <w:tcW w:w="1260" w:type="dxa"/>
          </w:tcPr>
          <w:p w:rsidR="00A2704D" w:rsidRPr="0016736D" w:rsidRDefault="00A2704D" w:rsidP="00A1519A">
            <w:pPr>
              <w:jc w:val="center"/>
            </w:pPr>
            <w:r>
              <w:t>20</w:t>
            </w:r>
          </w:p>
        </w:tc>
        <w:tc>
          <w:tcPr>
            <w:tcW w:w="900" w:type="dxa"/>
          </w:tcPr>
          <w:p w:rsidR="00A2704D" w:rsidRPr="0016736D" w:rsidRDefault="00A2704D" w:rsidP="00A1519A">
            <w:pPr>
              <w:jc w:val="center"/>
            </w:pPr>
            <w:r w:rsidRPr="0016736D">
              <w:t>z, zk</w:t>
            </w:r>
          </w:p>
        </w:tc>
        <w:tc>
          <w:tcPr>
            <w:tcW w:w="1260" w:type="dxa"/>
          </w:tcPr>
          <w:p w:rsidR="00A2704D" w:rsidRPr="00BA38F6" w:rsidRDefault="00A2704D" w:rsidP="00A1519A">
            <w:pPr>
              <w:jc w:val="center"/>
            </w:pPr>
            <w:r>
              <w:t>5</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smartTagPr>
                  <w:attr w:name="ProductID" w:val="Pavel Valášek"/>
                </w:smartTagPr>
                <w:r w:rsidRPr="008021A1">
                  <w:rPr>
                    <w:b/>
                  </w:rPr>
                  <w:t>Pavel Valášek</w:t>
                </w:r>
              </w:smartTag>
              <w:r w:rsidRPr="008021A1">
                <w:rPr>
                  <w:b/>
                </w:rPr>
                <w:t>, CSc.</w:t>
              </w:r>
            </w:smartTag>
            <w:r>
              <w:rPr>
                <w:b/>
              </w:rPr>
              <w:t xml:space="preserve">  (50 %)</w:t>
            </w:r>
          </w:p>
          <w:p w:rsidR="00A2704D" w:rsidRPr="008021A1" w:rsidRDefault="00A2704D" w:rsidP="00A1519A">
            <w:pPr>
              <w:rPr>
                <w:b/>
              </w:rPr>
            </w:pPr>
            <w:r w:rsidRPr="00645CF0">
              <w:t>prof. PhDr. Jiří Chlachula, Ph.D. et Ph.D. (50 %)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D705AD" w:rsidTr="00A1519A">
        <w:tc>
          <w:tcPr>
            <w:tcW w:w="3060" w:type="dxa"/>
          </w:tcPr>
          <w:p w:rsidR="00A2704D" w:rsidRDefault="00A2704D" w:rsidP="00A1519A">
            <w:pPr>
              <w:rPr>
                <w:ins w:id="791" w:author="Eva Skýbová" w:date="2018-06-08T09:39:00Z"/>
              </w:rPr>
            </w:pPr>
            <w:r>
              <w:t>Environmentální zátěž</w:t>
            </w:r>
            <w:r w:rsidRPr="00BA38F6">
              <w:t xml:space="preserve"> ovzduší a vod</w:t>
            </w:r>
          </w:p>
          <w:p w:rsidR="00A2704D" w:rsidRPr="00BA38F6" w:rsidRDefault="00A2704D" w:rsidP="00A1519A">
            <w:pPr>
              <w:numPr>
                <w:ins w:id="792" w:author="Eva Skýbová" w:date="2018-06-08T09:39:00Z"/>
              </w:numPr>
            </w:pPr>
            <w:ins w:id="793"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20</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797130" w:rsidRDefault="00A2704D" w:rsidP="00A1519A">
            <w:r>
              <w:rPr>
                <w:b/>
              </w:rPr>
              <w:t xml:space="preserve">prof. </w:t>
            </w:r>
            <w:r w:rsidRPr="00A569B0">
              <w:rPr>
                <w:b/>
              </w:rPr>
              <w:t xml:space="preserve">RNDr. </w:t>
            </w:r>
            <w:smartTag w:uri="urn:schemas-microsoft-com:office:smarttags" w:element="PersonName">
              <w:smartTagPr>
                <w:attr w:name="ProductID" w:val="Peter Chrastina"/>
              </w:smartTagPr>
              <w:r w:rsidRPr="00A569B0">
                <w:rPr>
                  <w:b/>
                </w:rPr>
                <w:t>Peter Chrastina</w:t>
              </w:r>
            </w:smartTag>
            <w:r w:rsidRPr="00A569B0">
              <w:rPr>
                <w:b/>
              </w:rPr>
              <w:t>, Ph.D.</w:t>
            </w:r>
            <w:r>
              <w:rPr>
                <w:b/>
              </w:rPr>
              <w:t xml:space="preserve"> </w:t>
            </w:r>
            <w:r w:rsidRPr="00797130">
              <w:rPr>
                <w:b/>
              </w:rPr>
              <w:t>(50 %)</w:t>
            </w:r>
            <w:r w:rsidRPr="00797130">
              <w:t xml:space="preserve">  </w:t>
            </w:r>
          </w:p>
          <w:p w:rsidR="00A2704D" w:rsidRPr="00BA38F6" w:rsidRDefault="00A2704D" w:rsidP="00A1519A">
            <w:r w:rsidRPr="00A569B0">
              <w:t>Mgr. Ing. Jiří Lehejček, Ph.D</w:t>
            </w:r>
            <w:r>
              <w:t xml:space="preserve">. (50 </w:t>
            </w:r>
            <w:r w:rsidRPr="00BA38F6">
              <w:t>%</w:t>
            </w:r>
            <w:r>
              <w:t>)</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r w:rsidRPr="00BA38F6">
              <w:t>PZ</w:t>
            </w:r>
          </w:p>
        </w:tc>
      </w:tr>
      <w:tr w:rsidR="00A2704D" w:rsidRPr="00BA38F6" w:rsidTr="00A1519A">
        <w:tc>
          <w:tcPr>
            <w:tcW w:w="3060" w:type="dxa"/>
          </w:tcPr>
          <w:p w:rsidR="00A2704D" w:rsidRDefault="00A2704D" w:rsidP="00A1519A">
            <w:pPr>
              <w:rPr>
                <w:ins w:id="794" w:author="Eva Skýbová" w:date="2018-06-08T09:39:00Z"/>
              </w:rPr>
            </w:pPr>
            <w:r w:rsidRPr="00C804FA">
              <w:t>Životní prostředí a zdraví</w:t>
            </w:r>
          </w:p>
          <w:p w:rsidR="00A2704D" w:rsidRPr="00BA38F6" w:rsidRDefault="00A2704D" w:rsidP="00A1519A">
            <w:pPr>
              <w:numPr>
                <w:ins w:id="795" w:author="Eva Skýbová" w:date="2018-06-08T09:39:00Z"/>
              </w:numPr>
            </w:pPr>
            <w:ins w:id="796"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5</w:t>
            </w:r>
          </w:p>
        </w:tc>
        <w:tc>
          <w:tcPr>
            <w:tcW w:w="5400" w:type="dxa"/>
          </w:tcPr>
          <w:p w:rsidR="00A2704D" w:rsidRPr="00C5661D" w:rsidRDefault="00A2704D" w:rsidP="00A1519A">
            <w:smartTag w:uri="urn:schemas-microsoft-com:office:smarttags" w:element="PersonName">
              <w:r w:rsidRPr="00132949">
                <w:rPr>
                  <w:b/>
                </w:rPr>
                <w:t xml:space="preserve">doc. Ing. </w:t>
              </w:r>
              <w:smartTag w:uri="urn:schemas-microsoft-com:office:smarttags" w:element="PersonName">
                <w:smartTagPr>
                  <w:attr w:name="ProductID" w:val="Pavel Valášek"/>
                </w:smartTagPr>
                <w:r w:rsidRPr="00132949">
                  <w:rPr>
                    <w:b/>
                  </w:rPr>
                  <w:t>Pavel Valášek</w:t>
                </w:r>
              </w:smartTag>
              <w:r w:rsidRPr="00132949">
                <w:rPr>
                  <w:b/>
                </w:rPr>
                <w:t>, CSc.</w:t>
              </w:r>
            </w:smartTag>
            <w:r>
              <w:rPr>
                <w:b/>
              </w:rPr>
              <w:t>,</w:t>
            </w:r>
            <w:r>
              <w:t xml:space="preserve"> </w:t>
            </w:r>
            <w:r w:rsidRPr="00797130">
              <w:rPr>
                <w:b/>
              </w:rPr>
              <w:t>(50 %)</w:t>
            </w:r>
            <w:r w:rsidRPr="00C5661D">
              <w:t xml:space="preserve"> </w:t>
            </w:r>
          </w:p>
          <w:p w:rsidR="00A2704D" w:rsidRPr="00BA38F6" w:rsidRDefault="00A2704D" w:rsidP="00A1519A">
            <w:smartTag w:uri="urn:schemas-microsoft-com:office:smarttags" w:element="PersonName">
              <w:r w:rsidRPr="00BA38F6">
                <w:t>prof. I</w:t>
              </w:r>
              <w:r>
                <w:t>ng. Vladimír Sedlařík, Ph.D.</w:t>
              </w:r>
            </w:smartTag>
            <w:r>
              <w:t xml:space="preserve"> (50 %)</w:t>
            </w:r>
            <w:r w:rsidRPr="00BA38F6">
              <w:t xml:space="preserve"> </w:t>
            </w:r>
          </w:p>
        </w:tc>
        <w:tc>
          <w:tcPr>
            <w:tcW w:w="1620" w:type="dxa"/>
          </w:tcPr>
          <w:p w:rsidR="00A2704D" w:rsidRPr="00C804FA" w:rsidRDefault="00A2704D" w:rsidP="00A1519A">
            <w:pPr>
              <w:jc w:val="center"/>
            </w:pPr>
            <w:r w:rsidRPr="00C804FA">
              <w:t>2/ZS</w:t>
            </w:r>
          </w:p>
        </w:tc>
        <w:tc>
          <w:tcPr>
            <w:tcW w:w="1080" w:type="dxa"/>
          </w:tcPr>
          <w:p w:rsidR="00A2704D" w:rsidRPr="0016736D" w:rsidRDefault="00A2704D" w:rsidP="00A1519A">
            <w:pPr>
              <w:jc w:val="center"/>
            </w:pPr>
            <w:r w:rsidRPr="0016736D">
              <w:t>PZ</w:t>
            </w:r>
          </w:p>
        </w:tc>
      </w:tr>
      <w:tr w:rsidR="00A2704D" w:rsidRPr="00E234DE" w:rsidTr="00A1519A">
        <w:tc>
          <w:tcPr>
            <w:tcW w:w="3060" w:type="dxa"/>
          </w:tcPr>
          <w:p w:rsidR="00A2704D" w:rsidRDefault="00A2704D" w:rsidP="00A1519A">
            <w:pPr>
              <w:rPr>
                <w:ins w:id="797" w:author="Eva Skýbová" w:date="2018-06-08T09:39:00Z"/>
              </w:rPr>
            </w:pPr>
            <w:r w:rsidRPr="0016736D">
              <w:t>Právní systém v</w:t>
            </w:r>
            <w:r>
              <w:rPr>
                <w:color w:val="FF0000"/>
              </w:rPr>
              <w:t xml:space="preserve"> </w:t>
            </w:r>
            <w:r w:rsidRPr="00BA38F6">
              <w:t>oblasti životního prostředí</w:t>
            </w:r>
          </w:p>
          <w:p w:rsidR="00A2704D" w:rsidRPr="00BA38F6" w:rsidRDefault="00A2704D" w:rsidP="00A1519A">
            <w:pPr>
              <w:numPr>
                <w:ins w:id="798" w:author="Eva Skýbová" w:date="2018-06-08T09:39:00Z"/>
              </w:numPr>
            </w:pPr>
            <w:ins w:id="799"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Default="00A2704D" w:rsidP="00A1519A">
            <w:pPr>
              <w:jc w:val="center"/>
            </w:pPr>
            <w:r w:rsidRPr="00BA38F6">
              <w:t>z, zk</w:t>
            </w:r>
          </w:p>
          <w:p w:rsidR="00A2704D" w:rsidRPr="00503942" w:rsidRDefault="00A2704D" w:rsidP="00A1519A">
            <w:pPr>
              <w:jc w:val="center"/>
              <w:rPr>
                <w:color w:val="FF0000"/>
              </w:rPr>
            </w:pPr>
          </w:p>
        </w:tc>
        <w:tc>
          <w:tcPr>
            <w:tcW w:w="1260" w:type="dxa"/>
          </w:tcPr>
          <w:p w:rsidR="00A2704D" w:rsidRPr="00BA38F6" w:rsidRDefault="00A2704D" w:rsidP="00A1519A">
            <w:pPr>
              <w:jc w:val="center"/>
            </w:pPr>
            <w:r>
              <w:t>4</w:t>
            </w:r>
          </w:p>
        </w:tc>
        <w:tc>
          <w:tcPr>
            <w:tcW w:w="5400" w:type="dxa"/>
          </w:tcPr>
          <w:p w:rsidR="00A2704D" w:rsidRPr="003A721F" w:rsidRDefault="00A2704D" w:rsidP="00A1519A">
            <w:pPr>
              <w:rPr>
                <w:b/>
              </w:rPr>
            </w:pPr>
            <w:r w:rsidRPr="003A721F">
              <w:rPr>
                <w:b/>
              </w:rPr>
              <w:t xml:space="preserve">JUDr. </w:t>
            </w:r>
            <w:smartTag w:uri="urn:schemas-microsoft-com:office:smarttags" w:element="PersonName">
              <w:r w:rsidRPr="003A721F">
                <w:rPr>
                  <w:b/>
                </w:rPr>
                <w:t>Pavel Mauer</w:t>
              </w:r>
            </w:smartTag>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E234DE" w:rsidTr="00A1519A">
        <w:tc>
          <w:tcPr>
            <w:tcW w:w="3060" w:type="dxa"/>
          </w:tcPr>
          <w:p w:rsidR="00A2704D" w:rsidRDefault="00A2704D" w:rsidP="00A1519A">
            <w:pPr>
              <w:rPr>
                <w:ins w:id="800" w:author="Eva Skýbová" w:date="2018-06-08T09:39:00Z"/>
              </w:rPr>
            </w:pPr>
            <w:r w:rsidRPr="00BA38F6">
              <w:t>Environmentální mapování</w:t>
            </w:r>
          </w:p>
          <w:p w:rsidR="00A2704D" w:rsidRPr="00BA38F6" w:rsidRDefault="00A2704D" w:rsidP="00A1519A">
            <w:pPr>
              <w:numPr>
                <w:ins w:id="801" w:author="Eva Skýbová" w:date="2018-06-08T09:39:00Z"/>
              </w:numPr>
            </w:pPr>
            <w:ins w:id="802" w:author="Eva Skýbová" w:date="2018-06-08T09:39:00Z">
              <w:r w:rsidRPr="00D82E21">
                <w:rPr>
                  <w:color w:val="339966"/>
                  <w:sz w:val="16"/>
                  <w:szCs w:val="16"/>
                </w:rPr>
                <w:t>předmět specializace</w:t>
              </w:r>
            </w:ins>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A569B0" w:rsidRDefault="00A2704D" w:rsidP="00A1519A">
            <w:pPr>
              <w:rPr>
                <w:b/>
              </w:rPr>
            </w:pPr>
            <w:r w:rsidRPr="00A569B0">
              <w:rPr>
                <w:b/>
              </w:rPr>
              <w:t xml:space="preserve">prof. RNDr. </w:t>
            </w:r>
            <w:smartTag w:uri="urn:schemas-microsoft-com:office:smarttags" w:element="PersonName">
              <w:smartTagPr>
                <w:attr w:name="ProductID" w:val="Peter Chrastina"/>
              </w:smartTagPr>
              <w:r w:rsidRPr="00A569B0">
                <w:rPr>
                  <w:b/>
                </w:rPr>
                <w:t>Peter Chrastina</w:t>
              </w:r>
            </w:smartTag>
            <w:r w:rsidRPr="00A569B0">
              <w:rPr>
                <w:b/>
              </w:rPr>
              <w:t>, Ph.D.</w:t>
            </w:r>
            <w:r>
              <w:rPr>
                <w:b/>
              </w:rPr>
              <w:t xml:space="preserve"> (100 %)</w:t>
            </w:r>
          </w:p>
        </w:tc>
        <w:tc>
          <w:tcPr>
            <w:tcW w:w="1620" w:type="dxa"/>
          </w:tcPr>
          <w:p w:rsidR="00A2704D" w:rsidRPr="00BA38F6" w:rsidRDefault="00A2704D" w:rsidP="00A1519A">
            <w:pPr>
              <w:jc w:val="center"/>
            </w:pPr>
            <w:r w:rsidRPr="00BA38F6">
              <w:t>2/ZS</w:t>
            </w:r>
          </w:p>
        </w:tc>
        <w:tc>
          <w:tcPr>
            <w:tcW w:w="1080" w:type="dxa"/>
          </w:tcPr>
          <w:p w:rsidR="00A2704D" w:rsidRPr="00BA38F6" w:rsidRDefault="00A2704D" w:rsidP="00A1519A">
            <w:pPr>
              <w:jc w:val="center"/>
            </w:pPr>
          </w:p>
        </w:tc>
      </w:tr>
      <w:tr w:rsidR="00A2704D" w:rsidRPr="00E47519" w:rsidTr="00A1519A">
        <w:tc>
          <w:tcPr>
            <w:tcW w:w="3060" w:type="dxa"/>
          </w:tcPr>
          <w:p w:rsidR="00A2704D" w:rsidRDefault="00A2704D" w:rsidP="00A1519A">
            <w:pPr>
              <w:rPr>
                <w:ins w:id="803" w:author="Eva Skýbová" w:date="2018-06-08T09:40:00Z"/>
              </w:rPr>
            </w:pPr>
            <w:r>
              <w:t>Povinně volitelný předmět 1</w:t>
            </w:r>
          </w:p>
          <w:p w:rsidR="00A2704D" w:rsidRPr="003E263F" w:rsidRDefault="00A2704D" w:rsidP="00A1519A">
            <w:pPr>
              <w:numPr>
                <w:ins w:id="804" w:author="Eva Skýbová" w:date="2018-06-08T09:40:00Z"/>
              </w:numPr>
            </w:pPr>
            <w:ins w:id="805" w:author="Eva Skýbová" w:date="2018-06-08T09:40:00Z">
              <w:r w:rsidRPr="00D82E21">
                <w:rPr>
                  <w:color w:val="339966"/>
                  <w:sz w:val="16"/>
                  <w:szCs w:val="16"/>
                </w:rPr>
                <w:t>předmět specializace</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8021A1" w:rsidRDefault="00A2704D" w:rsidP="00A1519A">
            <w:pPr>
              <w:rPr>
                <w:b/>
              </w:rPr>
            </w:pPr>
          </w:p>
        </w:tc>
        <w:tc>
          <w:tcPr>
            <w:tcW w:w="1620" w:type="dxa"/>
          </w:tcPr>
          <w:p w:rsidR="00A2704D" w:rsidRPr="00BA38F6" w:rsidRDefault="00A2704D" w:rsidP="00A1519A">
            <w:pPr>
              <w:jc w:val="center"/>
            </w:pPr>
            <w:r>
              <w:t>2/ZS</w:t>
            </w:r>
          </w:p>
        </w:tc>
        <w:tc>
          <w:tcPr>
            <w:tcW w:w="1080" w:type="dxa"/>
          </w:tcPr>
          <w:p w:rsidR="00A2704D" w:rsidRPr="00E47519" w:rsidRDefault="00A2704D" w:rsidP="00A1519A">
            <w:pPr>
              <w:jc w:val="center"/>
              <w:rPr>
                <w:color w:val="FF0000"/>
              </w:rPr>
            </w:pPr>
          </w:p>
        </w:tc>
      </w:tr>
      <w:tr w:rsidR="00A2704D" w:rsidRPr="00BA38F6" w:rsidTr="00A1519A">
        <w:tc>
          <w:tcPr>
            <w:tcW w:w="3060" w:type="dxa"/>
          </w:tcPr>
          <w:p w:rsidR="00A2704D" w:rsidRDefault="00A2704D" w:rsidP="00A1519A">
            <w:pPr>
              <w:jc w:val="both"/>
              <w:rPr>
                <w:ins w:id="806" w:author="Eva Skýbová" w:date="2018-06-08T09:34:00Z"/>
              </w:rPr>
            </w:pPr>
            <w:r w:rsidRPr="00C804FA">
              <w:t>Projektová činnost</w:t>
            </w:r>
          </w:p>
          <w:p w:rsidR="00A2704D" w:rsidRPr="00C804FA" w:rsidRDefault="00A2704D" w:rsidP="00A1519A">
            <w:pPr>
              <w:numPr>
                <w:ins w:id="807" w:author="Eva Skýbová" w:date="2018-06-08T09:34:00Z"/>
              </w:numPr>
              <w:jc w:val="both"/>
            </w:pPr>
            <w:ins w:id="808" w:author="Eva Skýbová" w:date="2018-06-08T09:34:00Z">
              <w:r w:rsidRPr="00D82E21">
                <w:rPr>
                  <w:color w:val="FF0000"/>
                  <w:sz w:val="16"/>
                  <w:szCs w:val="16"/>
                </w:rPr>
                <w:t>předmět společného základu</w:t>
              </w:r>
            </w:ins>
          </w:p>
        </w:tc>
        <w:tc>
          <w:tcPr>
            <w:tcW w:w="1260" w:type="dxa"/>
          </w:tcPr>
          <w:p w:rsidR="00A2704D" w:rsidRPr="00BA38F6" w:rsidRDefault="00A2704D" w:rsidP="00A1519A">
            <w:pPr>
              <w:jc w:val="center"/>
            </w:pPr>
            <w:r>
              <w:t>12</w:t>
            </w:r>
          </w:p>
        </w:tc>
        <w:tc>
          <w:tcPr>
            <w:tcW w:w="900" w:type="dxa"/>
          </w:tcPr>
          <w:p w:rsidR="00A2704D" w:rsidRPr="00BA38F6" w:rsidRDefault="00A2704D" w:rsidP="00A1519A">
            <w:pPr>
              <w:jc w:val="center"/>
            </w:pPr>
            <w:r w:rsidRPr="00BA38F6">
              <w:t>k</w:t>
            </w:r>
            <w:r>
              <w:t>l</w:t>
            </w:r>
            <w:r w:rsidRPr="00BA38F6">
              <w:t>z</w:t>
            </w:r>
          </w:p>
        </w:tc>
        <w:tc>
          <w:tcPr>
            <w:tcW w:w="1260" w:type="dxa"/>
          </w:tcPr>
          <w:p w:rsidR="00A2704D" w:rsidRPr="00BA38F6" w:rsidRDefault="00A2704D" w:rsidP="00A1519A">
            <w:pPr>
              <w:jc w:val="center"/>
            </w:pPr>
            <w:r>
              <w:t>3</w:t>
            </w:r>
          </w:p>
        </w:tc>
        <w:tc>
          <w:tcPr>
            <w:tcW w:w="5400" w:type="dxa"/>
          </w:tcPr>
          <w:p w:rsidR="00A2704D" w:rsidRPr="003A721F" w:rsidRDefault="00A2704D" w:rsidP="00A1519A">
            <w:pPr>
              <w:jc w:val="both"/>
              <w:rPr>
                <w:b/>
              </w:rPr>
            </w:pPr>
            <w:r w:rsidRPr="003A721F">
              <w:rPr>
                <w:b/>
              </w:rPr>
              <w:t xml:space="preserve">Ing. </w:t>
            </w:r>
            <w:smartTag w:uri="urn:schemas-microsoft-com:office:smarttags" w:element="PersonName">
              <w:r w:rsidRPr="003A721F">
                <w:rPr>
                  <w:b/>
                </w:rPr>
                <w:t>Pavel Taraba</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809" w:author="Eva Skýbová" w:date="2018-06-08T09:34:00Z"/>
              </w:rPr>
            </w:pPr>
            <w:r w:rsidRPr="00BA38F6">
              <w:t>Podnikání II</w:t>
            </w:r>
          </w:p>
          <w:p w:rsidR="00A2704D" w:rsidRPr="00BA38F6" w:rsidRDefault="00A2704D" w:rsidP="00A1519A">
            <w:pPr>
              <w:numPr>
                <w:ins w:id="810" w:author="Eva Skýbová" w:date="2018-06-08T09:34:00Z"/>
              </w:numPr>
              <w:jc w:val="both"/>
            </w:pPr>
            <w:ins w:id="811" w:author="Eva Skýbová" w:date="2018-06-08T09:34:00Z">
              <w:r w:rsidRPr="00D82E21">
                <w:rPr>
                  <w:color w:val="FF0000"/>
                  <w:sz w:val="16"/>
                  <w:szCs w:val="16"/>
                </w:rPr>
                <w:t>předmět společného základu</w:t>
              </w:r>
            </w:ins>
          </w:p>
        </w:tc>
        <w:tc>
          <w:tcPr>
            <w:tcW w:w="1260" w:type="dxa"/>
          </w:tcPr>
          <w:p w:rsidR="00A2704D" w:rsidRPr="00BA38F6" w:rsidRDefault="00A2704D" w:rsidP="00A1519A">
            <w:pPr>
              <w:jc w:val="center"/>
            </w:pPr>
            <w:r>
              <w:t>16</w:t>
            </w:r>
          </w:p>
        </w:tc>
        <w:tc>
          <w:tcPr>
            <w:tcW w:w="900" w:type="dxa"/>
          </w:tcPr>
          <w:p w:rsidR="00A2704D" w:rsidRPr="00BA38F6" w:rsidRDefault="00A2704D" w:rsidP="00A1519A">
            <w:pPr>
              <w:jc w:val="center"/>
            </w:pPr>
            <w:r w:rsidRPr="00BA38F6">
              <w:t>z, zk</w:t>
            </w:r>
          </w:p>
        </w:tc>
        <w:tc>
          <w:tcPr>
            <w:tcW w:w="1260" w:type="dxa"/>
          </w:tcPr>
          <w:p w:rsidR="00A2704D" w:rsidRPr="00BA38F6" w:rsidRDefault="00A2704D" w:rsidP="00A1519A">
            <w:pPr>
              <w:jc w:val="center"/>
            </w:pPr>
            <w:r>
              <w:t>4</w:t>
            </w:r>
          </w:p>
        </w:tc>
        <w:tc>
          <w:tcPr>
            <w:tcW w:w="5400" w:type="dxa"/>
          </w:tcPr>
          <w:p w:rsidR="00A2704D" w:rsidRPr="003A721F" w:rsidRDefault="00A2704D" w:rsidP="00A1519A">
            <w:pPr>
              <w:jc w:val="both"/>
              <w:rPr>
                <w:b/>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BA38F6" w:rsidRDefault="00A2704D" w:rsidP="00A1519A">
            <w:pPr>
              <w:jc w:val="center"/>
            </w:pPr>
            <w:r w:rsidRPr="00BA38F6">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812" w:author="Eva Skýbová" w:date="2018-06-08T09:34:00Z"/>
              </w:rPr>
            </w:pPr>
            <w:r w:rsidRPr="00BA38F6">
              <w:t>Odborná praxe</w:t>
            </w:r>
          </w:p>
          <w:p w:rsidR="00A2704D" w:rsidRPr="00BA38F6" w:rsidRDefault="00A2704D" w:rsidP="00A1519A">
            <w:pPr>
              <w:numPr>
                <w:ins w:id="813" w:author="Eva Skýbová" w:date="2018-06-08T09:34:00Z"/>
              </w:numPr>
              <w:jc w:val="both"/>
            </w:pPr>
            <w:ins w:id="814" w:author="Eva Skýbová" w:date="2018-06-08T09:34:00Z">
              <w:r w:rsidRPr="00D82E21">
                <w:rPr>
                  <w:color w:val="FF0000"/>
                  <w:sz w:val="16"/>
                  <w:szCs w:val="16"/>
                </w:rPr>
                <w:t>předmět společného základu</w:t>
              </w:r>
            </w:ins>
          </w:p>
        </w:tc>
        <w:tc>
          <w:tcPr>
            <w:tcW w:w="1260" w:type="dxa"/>
          </w:tcPr>
          <w:p w:rsidR="00A2704D" w:rsidRPr="00BA38F6" w:rsidRDefault="00A2704D" w:rsidP="00A1519A">
            <w:pPr>
              <w:jc w:val="center"/>
            </w:pPr>
            <w:r w:rsidRPr="00BA38F6">
              <w:t>80 hodin</w:t>
            </w:r>
          </w:p>
        </w:tc>
        <w:tc>
          <w:tcPr>
            <w:tcW w:w="900" w:type="dxa"/>
          </w:tcPr>
          <w:p w:rsidR="00A2704D" w:rsidRPr="00BA38F6" w:rsidRDefault="00A2704D" w:rsidP="00A1519A">
            <w:pPr>
              <w:jc w:val="center"/>
            </w:pPr>
            <w:r w:rsidRPr="00BA38F6">
              <w:t>z</w:t>
            </w:r>
          </w:p>
        </w:tc>
        <w:tc>
          <w:tcPr>
            <w:tcW w:w="1260" w:type="dxa"/>
          </w:tcPr>
          <w:p w:rsidR="00A2704D" w:rsidRPr="00BA38F6" w:rsidRDefault="00A2704D" w:rsidP="00A1519A">
            <w:pPr>
              <w:jc w:val="center"/>
            </w:pPr>
            <w:r>
              <w:t>10</w:t>
            </w:r>
          </w:p>
        </w:tc>
        <w:tc>
          <w:tcPr>
            <w:tcW w:w="5400" w:type="dxa"/>
          </w:tcPr>
          <w:p w:rsidR="00A2704D" w:rsidRPr="0080079E" w:rsidRDefault="00A2704D" w:rsidP="00A1519A">
            <w:pPr>
              <w:jc w:val="both"/>
              <w:rPr>
                <w:color w:val="FF0000"/>
              </w:rPr>
            </w:pPr>
            <w:r w:rsidRPr="003A721F">
              <w:rPr>
                <w:b/>
              </w:rPr>
              <w:t xml:space="preserve">doc. Ing. </w:t>
            </w:r>
            <w:smartTag w:uri="urn:schemas-microsoft-com:office:smarttags" w:element="PersonName">
              <w:smartTagPr>
                <w:attr w:name="ProductID" w:val="Zuzana Tučková"/>
              </w:smartTagPr>
              <w:r w:rsidRPr="003A721F">
                <w:rPr>
                  <w:b/>
                </w:rPr>
                <w:t>Zuzana Tučková</w:t>
              </w:r>
            </w:smartTag>
            <w:r w:rsidRPr="003A721F">
              <w:rPr>
                <w:b/>
              </w:rPr>
              <w:t>, Ph.D.</w:t>
            </w:r>
            <w:r>
              <w:rPr>
                <w:b/>
              </w:rPr>
              <w:t xml:space="preserve"> (100 %)</w:t>
            </w:r>
          </w:p>
        </w:tc>
        <w:tc>
          <w:tcPr>
            <w:tcW w:w="1620" w:type="dxa"/>
          </w:tcPr>
          <w:p w:rsidR="00A2704D" w:rsidRPr="0010049F" w:rsidRDefault="00A2704D" w:rsidP="00A1519A">
            <w:pPr>
              <w:jc w:val="center"/>
            </w:pPr>
            <w:r w:rsidRPr="0010049F">
              <w:t>2/LS</w:t>
            </w:r>
          </w:p>
        </w:tc>
        <w:tc>
          <w:tcPr>
            <w:tcW w:w="1080" w:type="dxa"/>
          </w:tcPr>
          <w:p w:rsidR="00A2704D" w:rsidRPr="00BA38F6" w:rsidRDefault="00A2704D" w:rsidP="00A1519A">
            <w:pPr>
              <w:jc w:val="center"/>
            </w:pPr>
          </w:p>
        </w:tc>
      </w:tr>
      <w:tr w:rsidR="00A2704D" w:rsidRPr="00BA38F6" w:rsidTr="00A1519A">
        <w:tc>
          <w:tcPr>
            <w:tcW w:w="3060" w:type="dxa"/>
          </w:tcPr>
          <w:p w:rsidR="00A2704D" w:rsidRDefault="00A2704D" w:rsidP="00A1519A">
            <w:pPr>
              <w:jc w:val="both"/>
              <w:rPr>
                <w:ins w:id="815" w:author="Eva Skýbová" w:date="2018-06-08T09:34:00Z"/>
              </w:rPr>
            </w:pPr>
            <w:r>
              <w:t>Diplomová práce</w:t>
            </w:r>
          </w:p>
          <w:p w:rsidR="00A2704D" w:rsidRPr="00BA38F6" w:rsidRDefault="00A2704D" w:rsidP="00A1519A">
            <w:pPr>
              <w:numPr>
                <w:ins w:id="816" w:author="Eva Skýbová" w:date="2018-06-08T09:34:00Z"/>
              </w:numPr>
              <w:jc w:val="both"/>
            </w:pPr>
            <w:ins w:id="817" w:author="Eva Skýbová" w:date="2018-06-08T09:34:00Z">
              <w:r w:rsidRPr="00D82E21">
                <w:rPr>
                  <w:color w:val="FF0000"/>
                  <w:sz w:val="16"/>
                  <w:szCs w:val="16"/>
                </w:rPr>
                <w:t>předmět společného základu</w:t>
              </w:r>
            </w:ins>
          </w:p>
        </w:tc>
        <w:tc>
          <w:tcPr>
            <w:tcW w:w="1260" w:type="dxa"/>
          </w:tcPr>
          <w:p w:rsidR="00A2704D" w:rsidRPr="00BA38F6" w:rsidRDefault="00A2704D" w:rsidP="00A1519A">
            <w:pPr>
              <w:jc w:val="center"/>
            </w:pPr>
            <w:r>
              <w:t>0</w:t>
            </w:r>
          </w:p>
        </w:tc>
        <w:tc>
          <w:tcPr>
            <w:tcW w:w="900" w:type="dxa"/>
          </w:tcPr>
          <w:p w:rsidR="00A2704D" w:rsidRPr="00BA38F6" w:rsidRDefault="00A2704D" w:rsidP="00A1519A">
            <w:pPr>
              <w:jc w:val="center"/>
            </w:pPr>
            <w:r>
              <w:t>z</w:t>
            </w:r>
          </w:p>
        </w:tc>
        <w:tc>
          <w:tcPr>
            <w:tcW w:w="1260" w:type="dxa"/>
          </w:tcPr>
          <w:p w:rsidR="00A2704D" w:rsidRDefault="00A2704D" w:rsidP="00A1519A">
            <w:pPr>
              <w:jc w:val="center"/>
            </w:pPr>
            <w:r>
              <w:t>15</w:t>
            </w:r>
          </w:p>
        </w:tc>
        <w:tc>
          <w:tcPr>
            <w:tcW w:w="5400" w:type="dxa"/>
          </w:tcPr>
          <w:p w:rsidR="00A2704D" w:rsidRPr="0080079E" w:rsidRDefault="00A2704D" w:rsidP="00A1519A">
            <w:pPr>
              <w:jc w:val="both"/>
              <w:rPr>
                <w:color w:val="FF0000"/>
              </w:rPr>
            </w:pPr>
            <w:r w:rsidRPr="008021A1">
              <w:rPr>
                <w:b/>
              </w:rPr>
              <w:t>prof. Ing. František Božek, CSc.</w:t>
            </w:r>
            <w:r>
              <w:rPr>
                <w:b/>
              </w:rPr>
              <w:t xml:space="preserve"> (100 %)</w:t>
            </w:r>
          </w:p>
        </w:tc>
        <w:tc>
          <w:tcPr>
            <w:tcW w:w="1620" w:type="dxa"/>
          </w:tcPr>
          <w:p w:rsidR="00A2704D" w:rsidRPr="0010049F" w:rsidRDefault="00A2704D" w:rsidP="00A1519A">
            <w:pPr>
              <w:jc w:val="center"/>
            </w:pPr>
            <w:r>
              <w:t>2/LS</w:t>
            </w:r>
          </w:p>
        </w:tc>
        <w:tc>
          <w:tcPr>
            <w:tcW w:w="1080" w:type="dxa"/>
          </w:tcPr>
          <w:p w:rsidR="00A2704D" w:rsidRPr="00BA38F6" w:rsidRDefault="00A2704D" w:rsidP="00A1519A">
            <w:pPr>
              <w:jc w:val="center"/>
            </w:pPr>
          </w:p>
        </w:tc>
      </w:tr>
      <w:tr w:rsidR="00A2704D" w:rsidRPr="00BA38F6" w:rsidTr="00A1519A">
        <w:trPr>
          <w:trHeight w:val="922"/>
        </w:trPr>
        <w:tc>
          <w:tcPr>
            <w:tcW w:w="14580" w:type="dxa"/>
            <w:gridSpan w:val="7"/>
          </w:tcPr>
          <w:p w:rsidR="00A2704D" w:rsidRPr="0052049E" w:rsidRDefault="00A2704D" w:rsidP="00A1519A">
            <w:pPr>
              <w:ind w:left="1104" w:hanging="1104"/>
              <w:jc w:val="both"/>
            </w:pPr>
            <w:r w:rsidRPr="0052049E">
              <w:t xml:space="preserve">Vysvětlivka:  PZ – předmět profilujícího základu studijního programu, </w:t>
            </w:r>
          </w:p>
          <w:p w:rsidR="00A2704D" w:rsidRDefault="00A2704D" w:rsidP="00A1519A">
            <w:pPr>
              <w:ind w:firstLine="1104"/>
              <w:jc w:val="both"/>
            </w:pPr>
            <w:r w:rsidRPr="0052049E">
              <w:t>ZT – základní teoretický předmět profilujícího základu studijního programu.</w:t>
            </w:r>
          </w:p>
          <w:p w:rsidR="00A2704D" w:rsidRDefault="00A2704D" w:rsidP="00A1519A">
            <w:pPr>
              <w:ind w:firstLine="1104"/>
              <w:jc w:val="both"/>
            </w:pPr>
          </w:p>
          <w:p w:rsidR="00A2704D" w:rsidRPr="00BA38F6" w:rsidRDefault="00A2704D" w:rsidP="00A1519A">
            <w:pPr>
              <w:jc w:val="both"/>
            </w:pPr>
          </w:p>
        </w:tc>
      </w:tr>
      <w:tr w:rsidR="00A2704D" w:rsidRPr="00E13738" w:rsidTr="00A1519A">
        <w:tc>
          <w:tcPr>
            <w:tcW w:w="14580" w:type="dxa"/>
            <w:gridSpan w:val="7"/>
            <w:shd w:val="clear" w:color="auto" w:fill="F7CAAC"/>
          </w:tcPr>
          <w:p w:rsidR="00A2704D" w:rsidRPr="00E13738" w:rsidRDefault="00A2704D" w:rsidP="00A1519A">
            <w:pPr>
              <w:jc w:val="center"/>
              <w:rPr>
                <w:color w:val="0070C0"/>
                <w:sz w:val="22"/>
              </w:rPr>
            </w:pPr>
            <w:r w:rsidRPr="0059129B">
              <w:rPr>
                <w:b/>
                <w:sz w:val="22"/>
              </w:rPr>
              <w:t>Profilující povinně volitelné předměty</w:t>
            </w:r>
            <w:r w:rsidRPr="00A43323">
              <w:rPr>
                <w:b/>
                <w:color w:val="FF0000"/>
                <w:sz w:val="22"/>
              </w:rPr>
              <w:t xml:space="preserve"> </w:t>
            </w:r>
          </w:p>
        </w:tc>
      </w:tr>
      <w:tr w:rsidR="00A2704D" w:rsidRPr="007E2215" w:rsidTr="00A1519A">
        <w:tc>
          <w:tcPr>
            <w:tcW w:w="3060" w:type="dxa"/>
          </w:tcPr>
          <w:p w:rsidR="00A2704D" w:rsidRDefault="00A2704D" w:rsidP="00A1519A">
            <w:pPr>
              <w:rPr>
                <w:ins w:id="818" w:author="Eva Skýbová" w:date="2018-06-08T09:34:00Z"/>
              </w:rPr>
            </w:pPr>
            <w:r w:rsidRPr="00C804FA">
              <w:t>Rozhodování za nejistot a neurčitostí</w:t>
            </w:r>
          </w:p>
          <w:p w:rsidR="00A2704D" w:rsidRPr="00C804FA" w:rsidRDefault="00A2704D" w:rsidP="00A1519A">
            <w:pPr>
              <w:numPr>
                <w:ins w:id="819" w:author="Eva Skýbová" w:date="2018-06-08T09:34:00Z"/>
              </w:numPr>
            </w:pPr>
            <w:ins w:id="820" w:author="Eva Skýbová" w:date="2018-06-08T09:34:00Z">
              <w:r w:rsidRPr="00D82E21">
                <w:rPr>
                  <w:color w:val="FF0000"/>
                  <w:sz w:val="16"/>
                  <w:szCs w:val="16"/>
                </w:rPr>
                <w:t>předmět společného základu</w:t>
              </w:r>
            </w:ins>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797130" w:rsidRDefault="00A2704D" w:rsidP="00A1519A">
            <w:pPr>
              <w:rPr>
                <w:b/>
              </w:rPr>
            </w:pPr>
            <w:r w:rsidRPr="0010049F">
              <w:rPr>
                <w:b/>
              </w:rPr>
              <w:t xml:space="preserve">Ing. et. Ing. </w:t>
            </w:r>
            <w:smartTag w:uri="urn:schemas-microsoft-com:office:smarttags" w:element="PersonName">
              <w:smartTagPr>
                <w:attr w:name="ProductID" w:val="Jiří Konečný"/>
              </w:smartTagPr>
              <w:r w:rsidRPr="0010049F">
                <w:rPr>
                  <w:b/>
                </w:rPr>
                <w:t>Jiří Konečný</w:t>
              </w:r>
            </w:smartTag>
            <w:r w:rsidRPr="0010049F">
              <w:rPr>
                <w:b/>
              </w:rPr>
              <w:t>, Ph.D</w:t>
            </w:r>
            <w:r>
              <w:t>.</w:t>
            </w:r>
            <w:r w:rsidRPr="00AF094C">
              <w:t xml:space="preserve"> </w:t>
            </w:r>
            <w:r w:rsidRPr="00797130">
              <w:rPr>
                <w:b/>
              </w:rPr>
              <w:t>(50 %)</w:t>
            </w:r>
          </w:p>
          <w:p w:rsidR="00A2704D" w:rsidRPr="0010049F" w:rsidRDefault="00A2704D" w:rsidP="00A1519A">
            <w:r w:rsidRPr="0010049F">
              <w:t>RNDr. Bedřich Zimola, Ph.D.</w:t>
            </w:r>
            <w:r>
              <w:t xml:space="preserve"> (</w:t>
            </w:r>
            <w:r w:rsidRPr="0010049F">
              <w:t>50</w:t>
            </w:r>
            <w:r>
              <w:t xml:space="preserve"> </w:t>
            </w:r>
            <w:r w:rsidRPr="0010049F">
              <w:t>%</w:t>
            </w:r>
            <w:r>
              <w:t>)</w:t>
            </w:r>
          </w:p>
        </w:tc>
        <w:tc>
          <w:tcPr>
            <w:tcW w:w="1620" w:type="dxa"/>
          </w:tcPr>
          <w:p w:rsidR="00A2704D" w:rsidRPr="00BA38F6" w:rsidRDefault="00A2704D" w:rsidP="00A1519A">
            <w:pPr>
              <w:jc w:val="center"/>
            </w:pPr>
            <w:r w:rsidRPr="00BA38F6">
              <w:t>1/</w:t>
            </w:r>
            <w:r>
              <w:t>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821" w:author="Eva Skýbová" w:date="2018-06-08T09:34:00Z"/>
              </w:rPr>
            </w:pPr>
            <w:r w:rsidRPr="00C804FA">
              <w:t>Řízení procesů</w:t>
            </w:r>
          </w:p>
          <w:p w:rsidR="00A2704D" w:rsidRPr="00C804FA" w:rsidRDefault="00A2704D" w:rsidP="00A1519A">
            <w:pPr>
              <w:numPr>
                <w:ins w:id="822" w:author="Eva Skýbová" w:date="2018-06-08T09:34:00Z"/>
              </w:numPr>
            </w:pPr>
            <w:ins w:id="823" w:author="Eva Skýbová" w:date="2018-06-08T09:34:00Z">
              <w:r w:rsidRPr="00D82E21">
                <w:rPr>
                  <w:color w:val="FF0000"/>
                  <w:sz w:val="16"/>
                  <w:szCs w:val="16"/>
                </w:rPr>
                <w:t>předmět společného základu</w:t>
              </w:r>
            </w:ins>
            <w:r w:rsidRPr="00C804FA">
              <w:t xml:space="preserve"> </w:t>
            </w:r>
          </w:p>
        </w:tc>
        <w:tc>
          <w:tcPr>
            <w:tcW w:w="1260" w:type="dxa"/>
          </w:tcPr>
          <w:p w:rsidR="00A2704D" w:rsidRPr="00C804FA"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C804FA" w:rsidRDefault="00A2704D" w:rsidP="00A1519A">
            <w:pPr>
              <w:jc w:val="center"/>
            </w:pPr>
            <w:r w:rsidRPr="00C804FA">
              <w:t>4</w:t>
            </w:r>
          </w:p>
        </w:tc>
        <w:tc>
          <w:tcPr>
            <w:tcW w:w="5400" w:type="dxa"/>
          </w:tcPr>
          <w:p w:rsidR="00A2704D" w:rsidRPr="005962B0" w:rsidRDefault="00A2704D" w:rsidP="00A1519A">
            <w:r w:rsidRPr="005962B0">
              <w:rPr>
                <w:b/>
              </w:rPr>
              <w:t xml:space="preserve">doc. Ing. </w:t>
            </w:r>
            <w:smartTag w:uri="urn:schemas-microsoft-com:office:smarttags" w:element="PersonName">
              <w:smartTagPr>
                <w:attr w:name="ProductID" w:val="Zuzana Tučková"/>
              </w:smartTagPr>
              <w:r w:rsidRPr="005962B0">
                <w:rPr>
                  <w:b/>
                </w:rPr>
                <w:t>Zuzana Tučková</w:t>
              </w:r>
            </w:smartTag>
            <w:r w:rsidRPr="005962B0">
              <w:rPr>
                <w:b/>
              </w:rPr>
              <w:t>, Ph.D.</w:t>
            </w:r>
            <w:r>
              <w:rPr>
                <w:b/>
              </w:rPr>
              <w:t xml:space="preserve"> (100 %)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rPr>
                <w:ins w:id="824" w:author="Eva Skýbová" w:date="2018-06-08T09:34:00Z"/>
              </w:rPr>
            </w:pPr>
            <w:r w:rsidRPr="00C804FA">
              <w:t>Ekologické přístupy k materiálům a technologiím</w:t>
            </w:r>
          </w:p>
          <w:p w:rsidR="00A2704D" w:rsidRPr="00BA38F6" w:rsidRDefault="00A2704D" w:rsidP="00A1519A">
            <w:pPr>
              <w:numPr>
                <w:ins w:id="825" w:author="Eva Skýbová" w:date="2018-06-08T09:34:00Z"/>
              </w:numPr>
            </w:pPr>
            <w:ins w:id="826" w:author="Eva Skýbová" w:date="2018-06-08T09:34:00Z">
              <w:r w:rsidRPr="00D82E21">
                <w:rPr>
                  <w:color w:val="FF0000"/>
                  <w:sz w:val="16"/>
                  <w:szCs w:val="16"/>
                </w:rPr>
                <w:lastRenderedPageBreak/>
                <w:t>předmět společného základu</w:t>
              </w:r>
            </w:ins>
          </w:p>
        </w:tc>
        <w:tc>
          <w:tcPr>
            <w:tcW w:w="1260" w:type="dxa"/>
          </w:tcPr>
          <w:p w:rsidR="00A2704D" w:rsidRPr="00BA38F6" w:rsidRDefault="00A2704D" w:rsidP="00A1519A">
            <w:pPr>
              <w:jc w:val="center"/>
            </w:pPr>
            <w:r>
              <w:lastRenderedPageBreak/>
              <w:t>16</w:t>
            </w:r>
          </w:p>
        </w:tc>
        <w:tc>
          <w:tcPr>
            <w:tcW w:w="900" w:type="dxa"/>
          </w:tcPr>
          <w:p w:rsidR="00A2704D" w:rsidRPr="00C804FA" w:rsidRDefault="00A2704D" w:rsidP="00A1519A">
            <w:pPr>
              <w:jc w:val="center"/>
            </w:pPr>
            <w:r>
              <w:t>z, zk</w:t>
            </w:r>
          </w:p>
        </w:tc>
        <w:tc>
          <w:tcPr>
            <w:tcW w:w="1260" w:type="dxa"/>
          </w:tcPr>
          <w:p w:rsidR="00A2704D" w:rsidRPr="00BA38F6" w:rsidRDefault="00A2704D" w:rsidP="00A1519A">
            <w:pPr>
              <w:jc w:val="center"/>
            </w:pPr>
            <w:r>
              <w:t>4</w:t>
            </w:r>
          </w:p>
        </w:tc>
        <w:tc>
          <w:tcPr>
            <w:tcW w:w="5400" w:type="dxa"/>
          </w:tcPr>
          <w:p w:rsidR="00A2704D" w:rsidRPr="00132949" w:rsidRDefault="00A2704D" w:rsidP="00A1519A">
            <w:pPr>
              <w:rPr>
                <w:b/>
              </w:rPr>
            </w:pPr>
            <w:smartTag w:uri="urn:schemas-microsoft-com:office:smarttags" w:element="PersonName">
              <w:r w:rsidRPr="00132949">
                <w:rPr>
                  <w:b/>
                </w:rPr>
                <w:t>prof. Ing. Vladimír Sedlařík, Ph.D.</w:t>
              </w:r>
            </w:smartTag>
            <w:r w:rsidRPr="00132949">
              <w:rPr>
                <w:b/>
              </w:rPr>
              <w:t xml:space="preserve"> </w:t>
            </w:r>
            <w:r>
              <w:rPr>
                <w:b/>
              </w:rPr>
              <w:t>(100 %)</w:t>
            </w:r>
          </w:p>
        </w:tc>
        <w:tc>
          <w:tcPr>
            <w:tcW w:w="1620" w:type="dxa"/>
          </w:tcPr>
          <w:p w:rsidR="00A2704D" w:rsidRPr="00BA38F6" w:rsidRDefault="00A2704D" w:rsidP="00A1519A">
            <w:pPr>
              <w:jc w:val="center"/>
            </w:pPr>
            <w:r w:rsidRPr="00BA38F6">
              <w:t>1/LS</w:t>
            </w:r>
          </w:p>
        </w:tc>
        <w:tc>
          <w:tcPr>
            <w:tcW w:w="1080" w:type="dxa"/>
          </w:tcPr>
          <w:p w:rsidR="00A2704D" w:rsidRPr="007E2215" w:rsidRDefault="00A2704D" w:rsidP="00A1519A">
            <w:pPr>
              <w:jc w:val="center"/>
            </w:pPr>
            <w:r w:rsidRPr="007E2215">
              <w:t>PZ</w:t>
            </w:r>
          </w:p>
        </w:tc>
      </w:tr>
      <w:tr w:rsidR="00A2704D" w:rsidRPr="007E2215" w:rsidTr="00A1519A">
        <w:tc>
          <w:tcPr>
            <w:tcW w:w="3060" w:type="dxa"/>
          </w:tcPr>
          <w:p w:rsidR="00A2704D" w:rsidRDefault="00A2704D" w:rsidP="00A1519A">
            <w:pPr>
              <w:jc w:val="both"/>
              <w:rPr>
                <w:ins w:id="827" w:author="Eva Skýbová" w:date="2018-06-08T09:34:00Z"/>
              </w:rPr>
            </w:pPr>
            <w:r w:rsidRPr="007E2215">
              <w:t>Ochrana před terorismem a organizovaným zločinem</w:t>
            </w:r>
          </w:p>
          <w:p w:rsidR="00A2704D" w:rsidRPr="007E2215" w:rsidRDefault="00A2704D" w:rsidP="00A1519A">
            <w:pPr>
              <w:numPr>
                <w:ins w:id="828" w:author="Eva Skýbová" w:date="2018-06-08T09:34:00Z"/>
              </w:numPr>
              <w:jc w:val="both"/>
            </w:pPr>
            <w:ins w:id="829" w:author="Eva Skýbová" w:date="2018-06-08T09:34:00Z">
              <w:r w:rsidRPr="00D82E21">
                <w:rPr>
                  <w:color w:val="FF0000"/>
                  <w:sz w:val="16"/>
                  <w:szCs w:val="16"/>
                </w:rPr>
                <w:t>předmět společného základu</w:t>
              </w:r>
            </w:ins>
          </w:p>
        </w:tc>
        <w:tc>
          <w:tcPr>
            <w:tcW w:w="1260" w:type="dxa"/>
          </w:tcPr>
          <w:p w:rsidR="00A2704D" w:rsidRPr="007E2215" w:rsidRDefault="00A2704D" w:rsidP="00A1519A">
            <w:pPr>
              <w:jc w:val="center"/>
            </w:pPr>
            <w:r>
              <w:t>16</w:t>
            </w:r>
          </w:p>
        </w:tc>
        <w:tc>
          <w:tcPr>
            <w:tcW w:w="900" w:type="dxa"/>
          </w:tcPr>
          <w:p w:rsidR="00A2704D" w:rsidRPr="00C804FA" w:rsidRDefault="00A2704D" w:rsidP="00A1519A">
            <w:pPr>
              <w:jc w:val="center"/>
            </w:pPr>
            <w:r>
              <w:t>z, zk</w:t>
            </w:r>
          </w:p>
        </w:tc>
        <w:tc>
          <w:tcPr>
            <w:tcW w:w="1260" w:type="dxa"/>
          </w:tcPr>
          <w:p w:rsidR="00A2704D" w:rsidRPr="007E2215" w:rsidRDefault="00A2704D" w:rsidP="00A1519A">
            <w:pPr>
              <w:jc w:val="center"/>
            </w:pPr>
            <w:r w:rsidRPr="007E2215">
              <w:t>4</w:t>
            </w:r>
          </w:p>
        </w:tc>
        <w:tc>
          <w:tcPr>
            <w:tcW w:w="5400" w:type="dxa"/>
          </w:tcPr>
          <w:p w:rsidR="00A2704D" w:rsidRDefault="00A2704D" w:rsidP="00A1519A">
            <w:pPr>
              <w:rPr>
                <w:b/>
              </w:rPr>
            </w:pPr>
            <w:smartTag w:uri="urn:schemas-microsoft-com:office:smarttags" w:element="PersonName">
              <w:r w:rsidRPr="008021A1">
                <w:rPr>
                  <w:b/>
                </w:rPr>
                <w:t xml:space="preserve">doc. Ing. </w:t>
              </w:r>
              <w:smartTag w:uri="urn:schemas-microsoft-com:office:smarttags" w:element="PersonName">
                <w:r w:rsidRPr="008021A1">
                  <w:rPr>
                    <w:b/>
                  </w:rPr>
                  <w:t>Miroslav Tomek</w:t>
                </w:r>
              </w:smartTag>
              <w:r w:rsidRPr="008021A1">
                <w:rPr>
                  <w:b/>
                </w:rPr>
                <w:t>, Ph.D</w:t>
              </w:r>
            </w:smartTag>
            <w:r w:rsidRPr="008021A1">
              <w:rPr>
                <w:b/>
              </w:rPr>
              <w:t>.</w:t>
            </w:r>
            <w:r>
              <w:rPr>
                <w:b/>
              </w:rPr>
              <w:t xml:space="preserve"> (80 %)</w:t>
            </w:r>
          </w:p>
          <w:p w:rsidR="00A2704D" w:rsidRPr="007E2215" w:rsidRDefault="00A2704D" w:rsidP="00A1519A">
            <w:pPr>
              <w:rPr>
                <w:b/>
              </w:rPr>
            </w:pPr>
            <w:r w:rsidRPr="002669ED">
              <w:t xml:space="preserve">Ing. </w:t>
            </w:r>
            <w:smartTag w:uri="urn:schemas-microsoft-com:office:smarttags" w:element="PersonName">
              <w:r w:rsidRPr="002669ED">
                <w:t>Jan Strohmandl</w:t>
              </w:r>
            </w:smartTag>
            <w:r w:rsidRPr="002669ED">
              <w:t>, Ph.D. (20 %)</w:t>
            </w:r>
          </w:p>
        </w:tc>
        <w:tc>
          <w:tcPr>
            <w:tcW w:w="1620" w:type="dxa"/>
          </w:tcPr>
          <w:p w:rsidR="00A2704D" w:rsidRPr="007E2215" w:rsidRDefault="00A2704D" w:rsidP="00A1519A">
            <w:pPr>
              <w:jc w:val="center"/>
            </w:pPr>
            <w:r w:rsidRPr="007E2215">
              <w:t>1/LS</w:t>
            </w:r>
          </w:p>
        </w:tc>
        <w:tc>
          <w:tcPr>
            <w:tcW w:w="1080" w:type="dxa"/>
          </w:tcPr>
          <w:p w:rsidR="00A2704D" w:rsidRPr="007E2215" w:rsidRDefault="00A2704D" w:rsidP="00A1519A">
            <w:pPr>
              <w:jc w:val="center"/>
            </w:pPr>
            <w:r w:rsidRPr="007E2215">
              <w:t>PZ</w:t>
            </w:r>
          </w:p>
        </w:tc>
      </w:tr>
      <w:tr w:rsidR="00A2704D" w:rsidRPr="00BA38F6" w:rsidTr="00A1519A">
        <w:trPr>
          <w:trHeight w:val="678"/>
        </w:trPr>
        <w:tc>
          <w:tcPr>
            <w:tcW w:w="14580" w:type="dxa"/>
            <w:gridSpan w:val="7"/>
          </w:tcPr>
          <w:p w:rsidR="00A2704D" w:rsidRDefault="00A2704D" w:rsidP="00A1519A">
            <w:pPr>
              <w:jc w:val="both"/>
              <w:rPr>
                <w:b/>
              </w:rPr>
            </w:pPr>
            <w:r w:rsidRPr="00BA38F6">
              <w:rPr>
                <w:b/>
              </w:rPr>
              <w:t>Podmínka pro splnění této skupiny předmětů:</w:t>
            </w:r>
          </w:p>
          <w:p w:rsidR="00A2704D" w:rsidRPr="00BA38F6" w:rsidRDefault="00A2704D" w:rsidP="00A1519A">
            <w:pPr>
              <w:jc w:val="both"/>
            </w:pPr>
            <w:r w:rsidRPr="00496A2B">
              <w:t>Student si volí jeden z profilujících povinně volitelných předmětů</w:t>
            </w:r>
            <w:r>
              <w:t>.</w:t>
            </w:r>
          </w:p>
        </w:tc>
      </w:tr>
      <w:tr w:rsidR="00A2704D" w:rsidRPr="00BA38F6" w:rsidTr="00A1519A">
        <w:trPr>
          <w:trHeight w:val="378"/>
        </w:trPr>
        <w:tc>
          <w:tcPr>
            <w:tcW w:w="14580" w:type="dxa"/>
            <w:gridSpan w:val="7"/>
            <w:shd w:val="clear" w:color="auto" w:fill="FFCC99"/>
          </w:tcPr>
          <w:p w:rsidR="00A2704D" w:rsidRPr="00BA38F6" w:rsidRDefault="00A2704D" w:rsidP="00A1519A">
            <w:pPr>
              <w:jc w:val="center"/>
            </w:pPr>
            <w:r w:rsidRPr="00BA38F6">
              <w:rPr>
                <w:b/>
                <w:sz w:val="22"/>
              </w:rPr>
              <w:t xml:space="preserve">Povinně volitelné předměty </w:t>
            </w:r>
            <w:r>
              <w:rPr>
                <w:b/>
                <w:sz w:val="22"/>
              </w:rPr>
              <w:t>1</w:t>
            </w:r>
          </w:p>
        </w:tc>
      </w:tr>
      <w:tr w:rsidR="00A2704D" w:rsidRPr="00BA38F6" w:rsidTr="00A1519A">
        <w:tc>
          <w:tcPr>
            <w:tcW w:w="3060" w:type="dxa"/>
          </w:tcPr>
          <w:p w:rsidR="00A2704D" w:rsidRDefault="00A2704D" w:rsidP="00A1519A">
            <w:pPr>
              <w:rPr>
                <w:ins w:id="830" w:author="Eva Skýbová" w:date="2018-06-08T09:40:00Z"/>
              </w:rPr>
            </w:pPr>
            <w:r>
              <w:t>Způsoby o</w:t>
            </w:r>
            <w:r w:rsidRPr="00C804FA">
              <w:t>chran</w:t>
            </w:r>
            <w:r>
              <w:t>y</w:t>
            </w:r>
            <w:r w:rsidRPr="00C804FA">
              <w:t xml:space="preserve"> přírody a krajiny</w:t>
            </w:r>
          </w:p>
          <w:p w:rsidR="00A2704D" w:rsidRPr="00C804FA" w:rsidRDefault="00A2704D" w:rsidP="00A1519A">
            <w:pPr>
              <w:numPr>
                <w:ins w:id="831" w:author="Eva Skýbová" w:date="2018-06-08T09:40:00Z"/>
              </w:numPr>
            </w:pPr>
            <w:ins w:id="832" w:author="Eva Skýbová" w:date="2018-06-08T09:40:00Z">
              <w:r w:rsidRPr="00D82E21">
                <w:rPr>
                  <w:color w:val="339966"/>
                  <w:sz w:val="16"/>
                  <w:szCs w:val="16"/>
                </w:rPr>
                <w:t>předmět specializace</w:t>
              </w:r>
            </w:ins>
          </w:p>
        </w:tc>
        <w:tc>
          <w:tcPr>
            <w:tcW w:w="1260" w:type="dxa"/>
          </w:tcPr>
          <w:p w:rsidR="00A2704D" w:rsidRPr="0016736D" w:rsidRDefault="00A2704D" w:rsidP="00A1519A">
            <w:pPr>
              <w:jc w:val="center"/>
            </w:pPr>
            <w:r>
              <w:t>16</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Pr="0016736D" w:rsidRDefault="00A2704D" w:rsidP="00A1519A">
            <w:pPr>
              <w:rPr>
                <w:b/>
              </w:rPr>
            </w:pPr>
            <w:smartTag w:uri="urn:schemas-microsoft-com:office:smarttags" w:element="PersonName">
              <w:r w:rsidRPr="0016736D">
                <w:rPr>
                  <w:b/>
                </w:rPr>
                <w:t xml:space="preserve">RNDr. </w:t>
              </w:r>
              <w:smartTag w:uri="urn:schemas-microsoft-com:office:smarttags" w:element="PersonName">
                <w:smartTagPr>
                  <w:attr w:name="ProductID" w:val="Zdeněk ŠAFAŘÍK"/>
                </w:smartTagPr>
                <w:r w:rsidRPr="0016736D">
                  <w:rPr>
                    <w:b/>
                  </w:rPr>
                  <w:t>Zdeněk Šafařík</w:t>
                </w:r>
              </w:smartTag>
              <w:r w:rsidRPr="0016736D">
                <w:rPr>
                  <w:b/>
                </w:rPr>
                <w:t>, Ph.D.</w:t>
              </w:r>
            </w:smartTag>
            <w:r>
              <w:rPr>
                <w:b/>
              </w:rPr>
              <w:t xml:space="preserve"> (100 %)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pPr>
              <w:rPr>
                <w:ins w:id="833" w:author="Eva Skýbová" w:date="2018-06-08T09:40:00Z"/>
              </w:rPr>
            </w:pPr>
            <w:r w:rsidRPr="00C804FA">
              <w:t>Historická geografie a environmentální dějiny</w:t>
            </w:r>
          </w:p>
          <w:p w:rsidR="00A2704D" w:rsidRPr="00C804FA" w:rsidRDefault="00A2704D" w:rsidP="00A1519A">
            <w:pPr>
              <w:numPr>
                <w:ins w:id="834" w:author="Eva Skýbová" w:date="2018-06-08T09:40:00Z"/>
              </w:numPr>
            </w:pPr>
            <w:ins w:id="835" w:author="Eva Skýbová" w:date="2018-06-08T09:40:00Z">
              <w:r w:rsidRPr="00D82E21">
                <w:rPr>
                  <w:color w:val="339966"/>
                  <w:sz w:val="16"/>
                  <w:szCs w:val="16"/>
                </w:rPr>
                <w:t>předmět specializace</w:t>
              </w:r>
            </w:ins>
          </w:p>
        </w:tc>
        <w:tc>
          <w:tcPr>
            <w:tcW w:w="1260" w:type="dxa"/>
          </w:tcPr>
          <w:p w:rsidR="00A2704D" w:rsidRPr="0016736D" w:rsidRDefault="00A2704D" w:rsidP="00A1519A">
            <w:pPr>
              <w:jc w:val="center"/>
            </w:pPr>
            <w:r>
              <w:t>16</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Pr="00DC51C9" w:rsidRDefault="00A2704D" w:rsidP="00A1519A">
            <w:pPr>
              <w:rPr>
                <w:b/>
              </w:rPr>
            </w:pPr>
            <w:r w:rsidRPr="00DC51C9">
              <w:rPr>
                <w:b/>
              </w:rPr>
              <w:t xml:space="preserve">prof. RNDr. </w:t>
            </w:r>
            <w:smartTag w:uri="urn:schemas-microsoft-com:office:smarttags" w:element="PersonName">
              <w:smartTagPr>
                <w:attr w:name="ProductID" w:val="Peter Chrastina"/>
              </w:smartTagPr>
              <w:r w:rsidRPr="00DC51C9">
                <w:rPr>
                  <w:b/>
                </w:rPr>
                <w:t>Peter Chrastina</w:t>
              </w:r>
            </w:smartTag>
            <w:r w:rsidRPr="00DC51C9">
              <w:rPr>
                <w:b/>
              </w:rPr>
              <w:t>, Ph.D.</w:t>
            </w:r>
            <w:r>
              <w:rPr>
                <w:b/>
              </w:rPr>
              <w:t xml:space="preserve"> (100 %)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BA38F6" w:rsidTr="00A1519A">
        <w:tc>
          <w:tcPr>
            <w:tcW w:w="3060" w:type="dxa"/>
          </w:tcPr>
          <w:p w:rsidR="00A2704D" w:rsidRDefault="00A2704D" w:rsidP="00A1519A">
            <w:pPr>
              <w:rPr>
                <w:ins w:id="836" w:author="Eva Skýbová" w:date="2018-06-08T09:40:00Z"/>
              </w:rPr>
            </w:pPr>
            <w:r w:rsidRPr="00C804FA">
              <w:t>Ekosystémové služby</w:t>
            </w:r>
          </w:p>
          <w:p w:rsidR="00A2704D" w:rsidRPr="00C804FA" w:rsidRDefault="00A2704D" w:rsidP="00A1519A">
            <w:pPr>
              <w:numPr>
                <w:ins w:id="837" w:author="Eva Skýbová" w:date="2018-06-08T09:40:00Z"/>
              </w:numPr>
            </w:pPr>
            <w:ins w:id="838" w:author="Eva Skýbová" w:date="2018-06-08T09:40:00Z">
              <w:r w:rsidRPr="00D82E21">
                <w:rPr>
                  <w:color w:val="339966"/>
                  <w:sz w:val="16"/>
                  <w:szCs w:val="16"/>
                </w:rPr>
                <w:t>předmět specializace</w:t>
              </w:r>
            </w:ins>
          </w:p>
        </w:tc>
        <w:tc>
          <w:tcPr>
            <w:tcW w:w="1260" w:type="dxa"/>
          </w:tcPr>
          <w:p w:rsidR="00A2704D" w:rsidRPr="0016736D" w:rsidRDefault="00A2704D" w:rsidP="00A1519A">
            <w:pPr>
              <w:jc w:val="center"/>
            </w:pPr>
            <w:r>
              <w:t>16</w:t>
            </w:r>
          </w:p>
        </w:tc>
        <w:tc>
          <w:tcPr>
            <w:tcW w:w="900" w:type="dxa"/>
          </w:tcPr>
          <w:p w:rsidR="00A2704D" w:rsidRPr="0016736D" w:rsidRDefault="00A2704D" w:rsidP="00A1519A">
            <w:pPr>
              <w:jc w:val="center"/>
            </w:pPr>
            <w:r w:rsidRPr="00BA38F6">
              <w:t>z, zk</w:t>
            </w:r>
          </w:p>
        </w:tc>
        <w:tc>
          <w:tcPr>
            <w:tcW w:w="1260" w:type="dxa"/>
          </w:tcPr>
          <w:p w:rsidR="00A2704D" w:rsidRPr="0016736D" w:rsidRDefault="00A2704D" w:rsidP="00A1519A">
            <w:pPr>
              <w:jc w:val="center"/>
            </w:pPr>
            <w:r>
              <w:t>4</w:t>
            </w:r>
          </w:p>
        </w:tc>
        <w:tc>
          <w:tcPr>
            <w:tcW w:w="5400" w:type="dxa"/>
          </w:tcPr>
          <w:p w:rsidR="00A2704D" w:rsidRPr="0016736D" w:rsidRDefault="00A2704D" w:rsidP="00A1519A">
            <w:pPr>
              <w:rPr>
                <w:b/>
              </w:rPr>
            </w:pPr>
            <w:r w:rsidRPr="0016736D">
              <w:rPr>
                <w:b/>
              </w:rPr>
              <w:t>Mgr. Ing. Jiří Lehejček, Ph.D.</w:t>
            </w:r>
            <w:r>
              <w:rPr>
                <w:b/>
              </w:rPr>
              <w:t xml:space="preserve"> (100 %)</w:t>
            </w:r>
          </w:p>
        </w:tc>
        <w:tc>
          <w:tcPr>
            <w:tcW w:w="1620" w:type="dxa"/>
          </w:tcPr>
          <w:p w:rsidR="00A2704D" w:rsidRPr="0016736D" w:rsidRDefault="00A2704D" w:rsidP="00A1519A">
            <w:pPr>
              <w:jc w:val="center"/>
            </w:pPr>
            <w:r w:rsidRPr="0016736D">
              <w:t>2/ZS</w:t>
            </w:r>
          </w:p>
        </w:tc>
        <w:tc>
          <w:tcPr>
            <w:tcW w:w="1080" w:type="dxa"/>
          </w:tcPr>
          <w:p w:rsidR="00A2704D" w:rsidRPr="008967DD" w:rsidRDefault="00A2704D" w:rsidP="00A1519A">
            <w:pPr>
              <w:jc w:val="both"/>
              <w:rPr>
                <w:color w:val="FF0000"/>
              </w:rPr>
            </w:pPr>
          </w:p>
        </w:tc>
      </w:tr>
      <w:tr w:rsidR="00A2704D" w:rsidRPr="009D6EE0" w:rsidTr="00A1519A">
        <w:trPr>
          <w:trHeight w:val="747"/>
        </w:trPr>
        <w:tc>
          <w:tcPr>
            <w:tcW w:w="14580" w:type="dxa"/>
            <w:gridSpan w:val="7"/>
          </w:tcPr>
          <w:p w:rsidR="00A2704D" w:rsidRDefault="00A2704D" w:rsidP="00A1519A">
            <w:pPr>
              <w:jc w:val="both"/>
              <w:rPr>
                <w:b/>
              </w:rPr>
            </w:pPr>
            <w:r w:rsidRPr="00BA38F6">
              <w:rPr>
                <w:b/>
              </w:rPr>
              <w:t>Podmínka pro splnění této skupiny předmětů:</w:t>
            </w:r>
            <w:r>
              <w:rPr>
                <w:b/>
              </w:rPr>
              <w:t xml:space="preserve"> </w:t>
            </w:r>
          </w:p>
          <w:p w:rsidR="00A2704D" w:rsidRPr="009D6EE0" w:rsidRDefault="00A2704D" w:rsidP="00A1519A">
            <w:pPr>
              <w:jc w:val="both"/>
            </w:pPr>
            <w:r w:rsidRPr="009D6EE0">
              <w:t>Student si volí jeden ze skupiny povinně volitelných předmětů</w:t>
            </w:r>
            <w:r>
              <w:t>.</w:t>
            </w:r>
          </w:p>
        </w:tc>
      </w:tr>
    </w:tbl>
    <w:p w:rsidR="00A2704D" w:rsidRDefault="00A2704D" w:rsidP="00A1519A"/>
    <w:p w:rsidR="00A2704D" w:rsidRDefault="00A2704D" w:rsidP="00A1519A"/>
    <w:tbl>
      <w:tblPr>
        <w:tblW w:w="14580"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20"/>
        <w:gridCol w:w="10260"/>
      </w:tblGrid>
      <w:tr w:rsidR="00A2704D" w:rsidRPr="00BA38F6" w:rsidTr="00A1519A">
        <w:tc>
          <w:tcPr>
            <w:tcW w:w="4320" w:type="dxa"/>
            <w:shd w:val="clear" w:color="auto" w:fill="F7CAAC"/>
          </w:tcPr>
          <w:p w:rsidR="00A2704D" w:rsidRPr="00BA38F6" w:rsidRDefault="00A2704D" w:rsidP="00A1519A">
            <w:pPr>
              <w:jc w:val="both"/>
              <w:rPr>
                <w:b/>
              </w:rPr>
            </w:pPr>
            <w:r w:rsidRPr="00BA38F6">
              <w:rPr>
                <w:b/>
              </w:rPr>
              <w:t xml:space="preserve"> Součásti SZZ a jejich obsah</w:t>
            </w:r>
            <w:r>
              <w:rPr>
                <w:b/>
              </w:rPr>
              <w:t xml:space="preserve"> – společné pro všechny specializace</w:t>
            </w:r>
          </w:p>
        </w:tc>
        <w:tc>
          <w:tcPr>
            <w:tcW w:w="10260" w:type="dxa"/>
          </w:tcPr>
          <w:p w:rsidR="00A2704D" w:rsidRPr="00BA38F6" w:rsidRDefault="00A2704D" w:rsidP="00A1519A">
            <w:pPr>
              <w:jc w:val="both"/>
            </w:pPr>
          </w:p>
        </w:tc>
      </w:tr>
      <w:tr w:rsidR="00A2704D" w:rsidRPr="00BA38F6" w:rsidTr="00A1519A">
        <w:trPr>
          <w:trHeight w:val="1370"/>
        </w:trPr>
        <w:tc>
          <w:tcPr>
            <w:tcW w:w="14580" w:type="dxa"/>
            <w:gridSpan w:val="2"/>
          </w:tcPr>
          <w:p w:rsidR="00A2704D" w:rsidRDefault="00A2704D" w:rsidP="00A1519A">
            <w:pPr>
              <w:pStyle w:val="Default"/>
              <w:spacing w:before="60" w:after="120"/>
              <w:jc w:val="both"/>
              <w:rPr>
                <w:color w:val="auto"/>
                <w:sz w:val="20"/>
                <w:szCs w:val="20"/>
              </w:rPr>
            </w:pPr>
          </w:p>
          <w:p w:rsidR="00A2704D" w:rsidRPr="00C804FA" w:rsidRDefault="00A2704D" w:rsidP="00A1519A">
            <w:pPr>
              <w:pStyle w:val="Default"/>
              <w:spacing w:before="60" w:after="120"/>
              <w:jc w:val="both"/>
              <w:rPr>
                <w:color w:val="auto"/>
              </w:rPr>
            </w:pPr>
            <w:r w:rsidRPr="00C804FA">
              <w:rPr>
                <w:color w:val="auto"/>
                <w:sz w:val="20"/>
                <w:szCs w:val="20"/>
              </w:rPr>
              <w:t xml:space="preserve">Státní závěrečnou zkoušku a obhajobu diplomové práce může vykonat student, který složil zápočty a zkoušky stanovené studijním plánem a který se k státní závěrečné zkoušce přihlásil. </w:t>
            </w:r>
          </w:p>
          <w:p w:rsidR="00A2704D" w:rsidRPr="00BA38F6" w:rsidRDefault="00A2704D" w:rsidP="00A1519A">
            <w:pPr>
              <w:spacing w:after="60"/>
              <w:ind w:left="431" w:right="68" w:hanging="357"/>
              <w:jc w:val="both"/>
              <w:rPr>
                <w:b/>
              </w:rPr>
            </w:pPr>
            <w:r w:rsidRPr="00BA38F6">
              <w:rPr>
                <w:b/>
              </w:rPr>
              <w:t>Navrhované předměty pro SZZ</w:t>
            </w:r>
            <w:r>
              <w:rPr>
                <w:b/>
              </w:rPr>
              <w:t>:</w:t>
            </w:r>
            <w:r w:rsidRPr="00BA38F6">
              <w:rPr>
                <w:b/>
              </w:rPr>
              <w:t xml:space="preserve"> </w:t>
            </w:r>
          </w:p>
          <w:p w:rsidR="00A2704D" w:rsidRDefault="00A2704D" w:rsidP="00B66709">
            <w:pPr>
              <w:numPr>
                <w:ilvl w:val="0"/>
                <w:numId w:val="3"/>
              </w:numPr>
              <w:ind w:left="414" w:right="68" w:hanging="340"/>
              <w:jc w:val="both"/>
              <w:rPr>
                <w:b/>
              </w:rPr>
            </w:pPr>
            <w:r w:rsidRPr="00BA38F6">
              <w:rPr>
                <w:b/>
              </w:rPr>
              <w:t xml:space="preserve">Obhajoba diplomové práce </w:t>
            </w:r>
          </w:p>
          <w:p w:rsidR="00A2704D" w:rsidRDefault="00A2704D" w:rsidP="00A1519A">
            <w:pPr>
              <w:spacing w:after="120"/>
              <w:ind w:left="414" w:right="68"/>
              <w:jc w:val="both"/>
              <w:rPr>
                <w:b/>
              </w:rPr>
            </w:pPr>
            <w:r w:rsidRPr="009C0A80">
              <w:t>Obsahem diplomové práce je v převážné většině prací projekt, který řeší problém z dané specializace a to v souladu s charakteristikou magisterského studijního programu umožňujícího přípravu absolventů.</w:t>
            </w:r>
            <w:r>
              <w:t xml:space="preserve"> </w:t>
            </w:r>
            <w:r w:rsidRPr="009C0A80">
              <w:t xml:space="preserve">Student musí </w:t>
            </w:r>
            <w:r w:rsidRPr="00C804FA">
              <w:t>prokázat tvůrčí</w:t>
            </w:r>
            <w:r w:rsidRPr="009562D0">
              <w:rPr>
                <w:color w:val="FF0000"/>
              </w:rPr>
              <w:t xml:space="preserve"> </w:t>
            </w:r>
            <w:r w:rsidRPr="009C0A80">
              <w:t>schopnost absolventa využít získané znalosti</w:t>
            </w:r>
            <w:r>
              <w:t xml:space="preserve"> </w:t>
            </w:r>
            <w:r w:rsidRPr="00C804FA">
              <w:t>a dovednosti</w:t>
            </w:r>
            <w:r w:rsidRPr="009C0A80">
              <w:t xml:space="preserve"> při řešení </w:t>
            </w:r>
            <w:r w:rsidRPr="00D01F0C">
              <w:t>uceleného podnikového</w:t>
            </w:r>
            <w:r>
              <w:t>,</w:t>
            </w:r>
            <w:r w:rsidRPr="00D01F0C">
              <w:t xml:space="preserve"> popř. veřejného projektu. Student musí dokázat vysvětlit a obhájit navržené projektové řešení.</w:t>
            </w:r>
            <w:r w:rsidRPr="009562D0">
              <w:rPr>
                <w:b/>
              </w:rPr>
              <w:t xml:space="preserve">   </w:t>
            </w:r>
          </w:p>
          <w:p w:rsidR="00A2704D" w:rsidRDefault="00A2704D" w:rsidP="00A1519A">
            <w:pPr>
              <w:spacing w:after="120"/>
              <w:ind w:left="414" w:right="68"/>
              <w:jc w:val="both"/>
              <w:rPr>
                <w:b/>
              </w:rPr>
            </w:pPr>
            <w:r w:rsidRPr="00BA38F6">
              <w:rPr>
                <w:b/>
              </w:rPr>
              <w:t xml:space="preserve">Povinné předměty: ústní zkouška z okruhů: </w:t>
            </w:r>
          </w:p>
          <w:p w:rsidR="00A2704D" w:rsidRPr="00C804FA" w:rsidRDefault="00A2704D" w:rsidP="00B66709">
            <w:pPr>
              <w:numPr>
                <w:ilvl w:val="0"/>
                <w:numId w:val="4"/>
              </w:numPr>
              <w:ind w:left="754" w:right="68" w:hanging="340"/>
              <w:jc w:val="both"/>
            </w:pPr>
            <w:r w:rsidRPr="00C804FA">
              <w:t xml:space="preserve">Hodnocení a ovládání rizik a bezpečnost prostředí  </w:t>
            </w:r>
          </w:p>
          <w:p w:rsidR="00A2704D" w:rsidRPr="00C804FA" w:rsidRDefault="00A2704D" w:rsidP="00A1519A">
            <w:pPr>
              <w:spacing w:after="60"/>
              <w:ind w:left="754" w:right="68"/>
              <w:jc w:val="both"/>
            </w:pPr>
            <w:r w:rsidRPr="00C804FA">
              <w:t>Shrnuje určující poznatky z předmětů „Metody hodnocení rizik“</w:t>
            </w:r>
            <w:r>
              <w:t>,</w:t>
            </w:r>
            <w:r w:rsidRPr="00C804FA">
              <w:t xml:space="preserve"> „Ovládání rizik a zajištění bezpečnosti prostředí“ a „Environmetální bezpečnost“</w:t>
            </w:r>
            <w:r>
              <w:t>.</w:t>
            </w:r>
          </w:p>
          <w:p w:rsidR="00A2704D" w:rsidRPr="00C804FA" w:rsidRDefault="00A2704D" w:rsidP="00B66709">
            <w:pPr>
              <w:numPr>
                <w:ilvl w:val="0"/>
                <w:numId w:val="4"/>
              </w:numPr>
              <w:ind w:left="754" w:right="68" w:hanging="340"/>
            </w:pPr>
            <w:r w:rsidRPr="00C804FA">
              <w:t>Krizové řízení a ochrana obyvatelstva</w:t>
            </w:r>
          </w:p>
          <w:p w:rsidR="00A2704D" w:rsidRPr="00BA38F6" w:rsidRDefault="00A2704D" w:rsidP="00A1519A">
            <w:pPr>
              <w:spacing w:after="120"/>
              <w:ind w:left="754" w:right="68"/>
              <w:jc w:val="both"/>
            </w:pPr>
            <w:r w:rsidRPr="00BA38F6">
              <w:t>Shrnuje určují</w:t>
            </w:r>
            <w:r>
              <w:t>cí poznatky z předmětů „</w:t>
            </w:r>
            <w:r w:rsidRPr="00BA38F6">
              <w:t>Krizové řízení</w:t>
            </w:r>
            <w:r>
              <w:t>“</w:t>
            </w:r>
            <w:r w:rsidRPr="00BA38F6">
              <w:t>,</w:t>
            </w:r>
            <w:r>
              <w:t xml:space="preserve"> „</w:t>
            </w:r>
            <w:r w:rsidRPr="00BA38F6">
              <w:t>Ochrana obyvatelstva a kritické</w:t>
            </w:r>
            <w:r>
              <w:t xml:space="preserve"> </w:t>
            </w:r>
            <w:r w:rsidRPr="00BA38F6">
              <w:t>infrastruktury</w:t>
            </w:r>
            <w:r>
              <w:t>“</w:t>
            </w:r>
            <w:r w:rsidRPr="00BA38F6">
              <w:t xml:space="preserve">, </w:t>
            </w:r>
            <w:r>
              <w:t>„Krizové a havarijní plánování“ a „</w:t>
            </w:r>
            <w:r w:rsidRPr="00BA38F6">
              <w:t>Nebezpečné látky a BOZP</w:t>
            </w:r>
            <w:r>
              <w:t>“.</w:t>
            </w:r>
          </w:p>
          <w:p w:rsidR="00A2704D" w:rsidRPr="00BA38F6" w:rsidRDefault="00A2704D" w:rsidP="00B66709">
            <w:pPr>
              <w:numPr>
                <w:ilvl w:val="0"/>
                <w:numId w:val="3"/>
              </w:numPr>
              <w:spacing w:after="60"/>
              <w:ind w:right="68" w:hanging="357"/>
              <w:rPr>
                <w:b/>
              </w:rPr>
            </w:pPr>
            <w:r w:rsidRPr="00BA38F6">
              <w:rPr>
                <w:b/>
              </w:rPr>
              <w:lastRenderedPageBreak/>
              <w:t>Volitelné předměty:</w:t>
            </w:r>
            <w:r>
              <w:rPr>
                <w:b/>
              </w:rPr>
              <w:t xml:space="preserve"> </w:t>
            </w:r>
            <w:r w:rsidRPr="00BA38F6">
              <w:t>*</w:t>
            </w:r>
          </w:p>
          <w:p w:rsidR="00A2704D" w:rsidRDefault="00A2704D" w:rsidP="00B66709">
            <w:pPr>
              <w:numPr>
                <w:ilvl w:val="0"/>
                <w:numId w:val="5"/>
              </w:numPr>
              <w:ind w:left="754" w:right="68" w:hanging="340"/>
              <w:jc w:val="both"/>
            </w:pPr>
            <w:r w:rsidRPr="00BA38F6">
              <w:t>Rizikové inženýrství - shrnuje určující poznatky z předmětů povinných v 2/ZS dané</w:t>
            </w:r>
            <w:r>
              <w:t xml:space="preserve"> </w:t>
            </w:r>
            <w:r w:rsidRPr="00BA38F6">
              <w:t>specializaci</w:t>
            </w:r>
            <w:r>
              <w:t>;</w:t>
            </w:r>
          </w:p>
          <w:p w:rsidR="00A2704D" w:rsidRDefault="00A2704D" w:rsidP="00B66709">
            <w:pPr>
              <w:numPr>
                <w:ilvl w:val="0"/>
                <w:numId w:val="5"/>
              </w:numPr>
              <w:ind w:left="754" w:right="68" w:hanging="340"/>
              <w:jc w:val="both"/>
            </w:pPr>
            <w:r w:rsidRPr="00BA38F6">
              <w:t>Ochrana obyvatelstva -</w:t>
            </w:r>
            <w:r>
              <w:t xml:space="preserve"> </w:t>
            </w:r>
            <w:r w:rsidRPr="00BA38F6">
              <w:t>shrnuje určující poznatky z předmětů povinných v 2/ZS dané specializaci</w:t>
            </w:r>
            <w:r>
              <w:t>;</w:t>
            </w:r>
          </w:p>
          <w:p w:rsidR="00A2704D" w:rsidRDefault="00A2704D" w:rsidP="00B66709">
            <w:pPr>
              <w:numPr>
                <w:ilvl w:val="0"/>
                <w:numId w:val="5"/>
              </w:numPr>
              <w:ind w:left="754" w:right="68" w:hanging="340"/>
              <w:jc w:val="both"/>
            </w:pPr>
            <w:r w:rsidRPr="00BA38F6">
              <w:t>Environmentální bezpečnost - shrnuje určující poznatky z předmětů povinných v 2/ZS dané specializaci</w:t>
            </w:r>
            <w:r>
              <w:t>;</w:t>
            </w:r>
          </w:p>
          <w:p w:rsidR="00A2704D" w:rsidRPr="00BA38F6" w:rsidRDefault="00A2704D" w:rsidP="00B66709">
            <w:pPr>
              <w:numPr>
                <w:ilvl w:val="0"/>
                <w:numId w:val="5"/>
              </w:numPr>
              <w:spacing w:after="60"/>
              <w:ind w:left="754" w:right="68" w:hanging="340"/>
              <w:jc w:val="both"/>
            </w:pPr>
            <w:r w:rsidRPr="00BA38F6">
              <w:t>Bezpečnost logistických systémů -  shrnuje určující poznatky z předmětů povinných v 2/ZS dané specializaci</w:t>
            </w:r>
            <w:r>
              <w:t>.</w:t>
            </w:r>
          </w:p>
          <w:p w:rsidR="00A2704D" w:rsidRDefault="00A2704D" w:rsidP="00A1519A">
            <w:pPr>
              <w:spacing w:after="60"/>
              <w:ind w:left="74" w:right="68"/>
              <w:jc w:val="both"/>
            </w:pPr>
            <w:r>
              <w:t xml:space="preserve">        </w:t>
            </w:r>
            <w:r w:rsidRPr="00BA38F6">
              <w:t>Student si vybere podle specializace jeden z volitelných předmětů</w:t>
            </w:r>
            <w:r>
              <w:t>.</w:t>
            </w:r>
          </w:p>
          <w:p w:rsidR="00A2704D" w:rsidRPr="00BA38F6" w:rsidRDefault="00A2704D" w:rsidP="00A1519A">
            <w:pPr>
              <w:spacing w:after="60"/>
              <w:ind w:left="74" w:right="68"/>
              <w:jc w:val="both"/>
            </w:pPr>
          </w:p>
        </w:tc>
      </w:tr>
      <w:tr w:rsidR="00A2704D" w:rsidRPr="00BA38F6" w:rsidTr="00A1519A">
        <w:tc>
          <w:tcPr>
            <w:tcW w:w="4320" w:type="dxa"/>
            <w:tcBorders>
              <w:bottom w:val="nil"/>
            </w:tcBorders>
            <w:shd w:val="clear" w:color="auto" w:fill="F7CAAC"/>
          </w:tcPr>
          <w:p w:rsidR="00A2704D" w:rsidRPr="00BA38F6" w:rsidRDefault="00A2704D" w:rsidP="00A1519A">
            <w:pPr>
              <w:jc w:val="both"/>
              <w:rPr>
                <w:b/>
              </w:rPr>
            </w:pPr>
            <w:r w:rsidRPr="00BA38F6">
              <w:rPr>
                <w:b/>
              </w:rPr>
              <w:lastRenderedPageBreak/>
              <w:t>Další studijní povinnosti</w:t>
            </w:r>
          </w:p>
        </w:tc>
        <w:tc>
          <w:tcPr>
            <w:tcW w:w="10260" w:type="dxa"/>
            <w:tcBorders>
              <w:bottom w:val="nil"/>
            </w:tcBorders>
          </w:tcPr>
          <w:p w:rsidR="00A2704D" w:rsidRPr="00BA38F6" w:rsidRDefault="00A2704D" w:rsidP="00A1519A">
            <w:pPr>
              <w:jc w:val="both"/>
            </w:pPr>
          </w:p>
        </w:tc>
      </w:tr>
      <w:tr w:rsidR="00A2704D" w:rsidRPr="00BA38F6" w:rsidTr="00A1519A">
        <w:trPr>
          <w:trHeight w:val="221"/>
        </w:trPr>
        <w:tc>
          <w:tcPr>
            <w:tcW w:w="14580" w:type="dxa"/>
            <w:gridSpan w:val="2"/>
            <w:tcBorders>
              <w:top w:val="nil"/>
            </w:tcBorders>
          </w:tcPr>
          <w:p w:rsidR="00A2704D" w:rsidRPr="00BA38F6"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Default="00A2704D" w:rsidP="00A1519A">
            <w:pPr>
              <w:jc w:val="both"/>
            </w:pPr>
          </w:p>
          <w:p w:rsidR="00A2704D" w:rsidRPr="00BA38F6" w:rsidRDefault="00A2704D" w:rsidP="00A1519A">
            <w:pPr>
              <w:jc w:val="both"/>
            </w:pPr>
          </w:p>
        </w:tc>
      </w:tr>
      <w:tr w:rsidR="00A2704D" w:rsidRPr="00BA38F6" w:rsidTr="00A1519A">
        <w:trPr>
          <w:trHeight w:val="29"/>
        </w:trPr>
        <w:tc>
          <w:tcPr>
            <w:tcW w:w="4320" w:type="dxa"/>
            <w:tcBorders>
              <w:top w:val="nil"/>
            </w:tcBorders>
            <w:shd w:val="clear" w:color="auto" w:fill="FFCC99"/>
          </w:tcPr>
          <w:p w:rsidR="00A2704D" w:rsidRPr="00BA38F6" w:rsidRDefault="00A2704D" w:rsidP="00A1519A">
            <w:pPr>
              <w:jc w:val="both"/>
            </w:pPr>
            <w:r>
              <w:rPr>
                <w:b/>
              </w:rPr>
              <w:t>Návrh témat kvalifikačních prací a témata obhájených prací</w:t>
            </w:r>
          </w:p>
        </w:tc>
        <w:tc>
          <w:tcPr>
            <w:tcW w:w="10260" w:type="dxa"/>
            <w:tcBorders>
              <w:top w:val="nil"/>
            </w:tcBorders>
          </w:tcPr>
          <w:p w:rsidR="00A2704D" w:rsidRPr="00BA38F6" w:rsidRDefault="00A2704D" w:rsidP="00A1519A">
            <w:pPr>
              <w:jc w:val="both"/>
            </w:pPr>
          </w:p>
        </w:tc>
      </w:tr>
      <w:tr w:rsidR="00A2704D" w:rsidRPr="00BA38F6" w:rsidTr="00A1519A">
        <w:trPr>
          <w:trHeight w:val="3175"/>
        </w:trPr>
        <w:tc>
          <w:tcPr>
            <w:tcW w:w="14580" w:type="dxa"/>
            <w:gridSpan w:val="2"/>
            <w:tcBorders>
              <w:top w:val="nil"/>
            </w:tcBorders>
          </w:tcPr>
          <w:p w:rsidR="00A2704D" w:rsidRDefault="00A2704D" w:rsidP="00A1519A">
            <w:pPr>
              <w:jc w:val="both"/>
            </w:pP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Analýza bezpečnostních hrozeb v aktuálních souvislostech bezpečnostního prostředí ČR</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Mimořádné události vzniklé únikem nebezpečných chemických látek</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Zahraniční humanitární pomoc poskytovaná Českou republikou</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Detekce a sanace životního prostředí po průmyslových a ekologických haváriích</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Možnosti využití geografických informačních systémů v oblasti ukrytí obyvatelstva</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Komplexní zabezpečení nouzového přežití osob v nestacionárních objektech</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Zásobování obyvatelstva vybraného území nezávadnou pitnou vodou</w:t>
            </w:r>
            <w:r>
              <w:rPr>
                <w:rFonts w:ascii="Times New Roman" w:hAnsi="Times New Roman"/>
                <w:sz w:val="20"/>
                <w:szCs w:val="20"/>
              </w:rPr>
              <w:t>.</w:t>
            </w:r>
          </w:p>
          <w:p w:rsidR="00A2704D" w:rsidRPr="00602234" w:rsidRDefault="00A2704D" w:rsidP="00A1519A">
            <w:pPr>
              <w:pStyle w:val="Odstavecseseznamem"/>
              <w:numPr>
                <w:ilvl w:val="0"/>
                <w:numId w:val="6"/>
              </w:numPr>
              <w:spacing w:after="0" w:line="240" w:lineRule="auto"/>
              <w:jc w:val="both"/>
              <w:rPr>
                <w:rFonts w:ascii="Times New Roman" w:hAnsi="Times New Roman"/>
                <w:sz w:val="20"/>
                <w:szCs w:val="20"/>
              </w:rPr>
            </w:pPr>
            <w:r w:rsidRPr="00602234">
              <w:rPr>
                <w:rFonts w:ascii="Times New Roman" w:hAnsi="Times New Roman"/>
                <w:sz w:val="20"/>
                <w:szCs w:val="20"/>
              </w:rPr>
              <w:t>Evakuace a možnosti ukrytí obyvatelstva při živelních pohromách a technogenních haváriích</w:t>
            </w:r>
            <w:r>
              <w:rPr>
                <w:rFonts w:ascii="Times New Roman" w:hAnsi="Times New Roman"/>
                <w:sz w:val="20"/>
                <w:szCs w:val="20"/>
              </w:rPr>
              <w:t>.</w:t>
            </w:r>
          </w:p>
          <w:p w:rsidR="00A2704D" w:rsidRPr="00602234" w:rsidRDefault="00A2704D" w:rsidP="00A1519A">
            <w:pPr>
              <w:numPr>
                <w:ilvl w:val="0"/>
                <w:numId w:val="6"/>
              </w:numPr>
              <w:rPr>
                <w:lang w:eastAsia="en-US"/>
              </w:rPr>
            </w:pPr>
            <w:r w:rsidRPr="00602234">
              <w:rPr>
                <w:lang w:eastAsia="en-US"/>
              </w:rPr>
              <w:t>Hodnocení a ovládání rizika chemického terorismu</w:t>
            </w:r>
            <w:r>
              <w:rPr>
                <w:lang w:eastAsia="en-US"/>
              </w:rPr>
              <w:t>.</w:t>
            </w:r>
          </w:p>
          <w:p w:rsidR="00A2704D" w:rsidRPr="00602234" w:rsidRDefault="00A2704D" w:rsidP="00A1519A">
            <w:pPr>
              <w:numPr>
                <w:ilvl w:val="0"/>
                <w:numId w:val="6"/>
              </w:numPr>
              <w:rPr>
                <w:lang w:eastAsia="en-US"/>
              </w:rPr>
            </w:pPr>
            <w:r w:rsidRPr="00602234">
              <w:rPr>
                <w:lang w:eastAsia="en-US"/>
              </w:rPr>
              <w:t>Hodnocení a ovládání rizika biologického terorismu</w:t>
            </w:r>
            <w:r>
              <w:rPr>
                <w:lang w:eastAsia="en-US"/>
              </w:rPr>
              <w:t>.</w:t>
            </w:r>
            <w:r w:rsidRPr="00602234">
              <w:rPr>
                <w:lang w:eastAsia="en-US"/>
              </w:rPr>
              <w:t xml:space="preserve"> </w:t>
            </w:r>
          </w:p>
          <w:p w:rsidR="00A2704D" w:rsidRPr="00602234" w:rsidRDefault="00A2704D" w:rsidP="00A1519A">
            <w:pPr>
              <w:numPr>
                <w:ilvl w:val="0"/>
                <w:numId w:val="6"/>
              </w:numPr>
              <w:rPr>
                <w:lang w:eastAsia="en-US"/>
              </w:rPr>
            </w:pPr>
            <w:r w:rsidRPr="00602234">
              <w:rPr>
                <w:lang w:eastAsia="en-US"/>
              </w:rPr>
              <w:t>Kumulativní hodnocení technických rizik v</w:t>
            </w:r>
            <w:r>
              <w:rPr>
                <w:lang w:eastAsia="en-US"/>
              </w:rPr>
              <w:t> </w:t>
            </w:r>
            <w:r w:rsidRPr="00602234">
              <w:rPr>
                <w:lang w:eastAsia="en-US"/>
              </w:rPr>
              <w:t>regionu</w:t>
            </w:r>
            <w:r>
              <w:rPr>
                <w:lang w:eastAsia="en-US"/>
              </w:rPr>
              <w:t>.</w:t>
            </w:r>
          </w:p>
          <w:p w:rsidR="00A2704D" w:rsidRPr="00602234" w:rsidRDefault="00A2704D" w:rsidP="00A1519A">
            <w:pPr>
              <w:numPr>
                <w:ilvl w:val="0"/>
                <w:numId w:val="6"/>
              </w:numPr>
              <w:rPr>
                <w:lang w:eastAsia="en-US"/>
              </w:rPr>
            </w:pPr>
            <w:r w:rsidRPr="00602234">
              <w:rPr>
                <w:lang w:eastAsia="en-US"/>
              </w:rPr>
              <w:t>Hodnocení spolehlivosti vybraného bezpečnostního (technického) systému v provozu firmy</w:t>
            </w:r>
            <w:r>
              <w:rPr>
                <w:lang w:eastAsia="en-US"/>
              </w:rPr>
              <w:t>.</w:t>
            </w:r>
          </w:p>
          <w:p w:rsidR="00A2704D" w:rsidRDefault="00A2704D" w:rsidP="00A1519A">
            <w:pPr>
              <w:numPr>
                <w:ilvl w:val="0"/>
                <w:numId w:val="6"/>
              </w:numPr>
              <w:rPr>
                <w:lang w:eastAsia="en-US"/>
              </w:rPr>
            </w:pPr>
            <w:r w:rsidRPr="00602234">
              <w:rPr>
                <w:lang w:eastAsia="en-US"/>
              </w:rPr>
              <w:t>Hodnocení úvěrového rizika v provozu firmy (instituce)</w:t>
            </w:r>
            <w:r>
              <w:rPr>
                <w:lang w:eastAsia="en-US"/>
              </w:rPr>
              <w:t>.</w:t>
            </w:r>
          </w:p>
          <w:p w:rsidR="00A2704D" w:rsidRPr="00602234" w:rsidRDefault="00A2704D" w:rsidP="00A1519A">
            <w:pPr>
              <w:numPr>
                <w:ilvl w:val="0"/>
                <w:numId w:val="6"/>
              </w:numPr>
              <w:rPr>
                <w:lang w:eastAsia="en-US"/>
              </w:rPr>
            </w:pPr>
            <w:r w:rsidRPr="00602234">
              <w:rPr>
                <w:lang w:eastAsia="en-US"/>
              </w:rPr>
              <w:t>Risk management vybrané firmy</w:t>
            </w:r>
            <w:r>
              <w:rPr>
                <w:lang w:eastAsia="en-US"/>
              </w:rPr>
              <w:t>.</w:t>
            </w:r>
          </w:p>
          <w:p w:rsidR="00A2704D" w:rsidRPr="00602234" w:rsidRDefault="00A2704D" w:rsidP="00A1519A">
            <w:pPr>
              <w:numPr>
                <w:ilvl w:val="0"/>
                <w:numId w:val="6"/>
              </w:numPr>
              <w:rPr>
                <w:lang w:eastAsia="en-US"/>
              </w:rPr>
            </w:pPr>
            <w:r w:rsidRPr="00602234">
              <w:rPr>
                <w:lang w:eastAsia="en-US"/>
              </w:rPr>
              <w:t>Projekt zlepšení řízení rizik výrobního procesu ve vybrané organizaci</w:t>
            </w:r>
            <w:r>
              <w:rPr>
                <w:lang w:eastAsia="en-US"/>
              </w:rPr>
              <w:t>.</w:t>
            </w:r>
          </w:p>
          <w:p w:rsidR="00A2704D" w:rsidRPr="00602234" w:rsidRDefault="00A2704D" w:rsidP="00A1519A">
            <w:pPr>
              <w:numPr>
                <w:ilvl w:val="0"/>
                <w:numId w:val="6"/>
              </w:numPr>
              <w:rPr>
                <w:lang w:eastAsia="en-US"/>
              </w:rPr>
            </w:pPr>
            <w:r w:rsidRPr="00602234">
              <w:rPr>
                <w:lang w:eastAsia="en-US"/>
              </w:rPr>
              <w:lastRenderedPageBreak/>
              <w:t>Ekonomická bezpečnost vybraného podniku</w:t>
            </w:r>
            <w:r>
              <w:rPr>
                <w:lang w:eastAsia="en-US"/>
              </w:rPr>
              <w:t>.</w:t>
            </w:r>
          </w:p>
          <w:p w:rsidR="00A2704D" w:rsidRPr="00602234" w:rsidRDefault="00A2704D" w:rsidP="00A1519A">
            <w:pPr>
              <w:numPr>
                <w:ilvl w:val="0"/>
                <w:numId w:val="6"/>
              </w:numPr>
              <w:rPr>
                <w:lang w:eastAsia="en-US"/>
              </w:rPr>
            </w:pPr>
            <w:r w:rsidRPr="00602234">
              <w:rPr>
                <w:lang w:eastAsia="en-US"/>
              </w:rPr>
              <w:t>Analýza slabých a zranitelných stránek procesů ve vybraném podniku</w:t>
            </w:r>
            <w:r>
              <w:rPr>
                <w:lang w:eastAsia="en-US"/>
              </w:rPr>
              <w:t>.</w:t>
            </w:r>
          </w:p>
          <w:p w:rsidR="00A2704D" w:rsidRDefault="00A2704D" w:rsidP="00A1519A">
            <w:pPr>
              <w:numPr>
                <w:ilvl w:val="0"/>
                <w:numId w:val="6"/>
              </w:numPr>
              <w:rPr>
                <w:lang w:eastAsia="en-US"/>
              </w:rPr>
            </w:pPr>
            <w:r w:rsidRPr="00602234">
              <w:rPr>
                <w:lang w:eastAsia="en-US"/>
              </w:rPr>
              <w:t>Procesy systémového rozpoznávání agresivního kyberprostoru</w:t>
            </w:r>
            <w:r>
              <w:rPr>
                <w:lang w:eastAsia="en-US"/>
              </w:rPr>
              <w:t>.</w:t>
            </w:r>
          </w:p>
          <w:p w:rsidR="00A2704D" w:rsidRPr="00EB4AB3" w:rsidRDefault="00A2704D" w:rsidP="00A1519A">
            <w:pPr>
              <w:pStyle w:val="Odstavecseseznamem"/>
              <w:numPr>
                <w:ilvl w:val="0"/>
                <w:numId w:val="7"/>
              </w:numPr>
              <w:spacing w:after="0" w:line="240" w:lineRule="auto"/>
              <w:rPr>
                <w:rFonts w:ascii="Times New Roman" w:hAnsi="Times New Roman"/>
                <w:bCs/>
                <w:sz w:val="20"/>
                <w:szCs w:val="20"/>
              </w:rPr>
            </w:pPr>
            <w:r w:rsidRPr="00EB4AB3">
              <w:rPr>
                <w:rFonts w:ascii="Times New Roman" w:hAnsi="Times New Roman"/>
                <w:sz w:val="20"/>
                <w:szCs w:val="20"/>
              </w:rPr>
              <w:t>Implementace nových technologií do logistiky v malé a střední firmě</w:t>
            </w:r>
            <w:r>
              <w:rPr>
                <w:rFonts w:ascii="Times New Roman" w:hAnsi="Times New Roman"/>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bCs/>
                <w:sz w:val="20"/>
                <w:szCs w:val="20"/>
              </w:rPr>
            </w:pPr>
            <w:r w:rsidRPr="00EB4AB3">
              <w:rPr>
                <w:rFonts w:ascii="Times New Roman" w:hAnsi="Times New Roman"/>
                <w:bCs/>
                <w:sz w:val="20"/>
                <w:szCs w:val="20"/>
              </w:rPr>
              <w:t>Využití logistického controllingu v řízení firmy</w:t>
            </w:r>
            <w:r>
              <w:rPr>
                <w:rFonts w:ascii="Times New Roman" w:hAnsi="Times New Roman"/>
                <w:bCs/>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sz w:val="20"/>
                <w:szCs w:val="20"/>
              </w:rPr>
            </w:pPr>
            <w:r w:rsidRPr="00EB4AB3">
              <w:rPr>
                <w:rFonts w:ascii="Times New Roman" w:hAnsi="Times New Roman"/>
                <w:sz w:val="20"/>
                <w:szCs w:val="20"/>
              </w:rPr>
              <w:t>Optimalizace procesu plánování výroby</w:t>
            </w:r>
            <w:r>
              <w:rPr>
                <w:rFonts w:ascii="Times New Roman" w:hAnsi="Times New Roman"/>
                <w:sz w:val="20"/>
                <w:szCs w:val="20"/>
              </w:rPr>
              <w:t>.</w:t>
            </w:r>
          </w:p>
          <w:p w:rsidR="00A2704D" w:rsidRPr="00EB4AB3" w:rsidRDefault="00A2704D" w:rsidP="00A1519A">
            <w:pPr>
              <w:pStyle w:val="Odstavecseseznamem"/>
              <w:numPr>
                <w:ilvl w:val="0"/>
                <w:numId w:val="7"/>
              </w:numPr>
              <w:spacing w:after="0" w:line="240" w:lineRule="auto"/>
              <w:rPr>
                <w:rFonts w:ascii="Times New Roman" w:hAnsi="Times New Roman"/>
                <w:sz w:val="20"/>
                <w:szCs w:val="20"/>
              </w:rPr>
            </w:pPr>
            <w:r w:rsidRPr="00EB4AB3">
              <w:rPr>
                <w:rFonts w:ascii="Times New Roman" w:hAnsi="Times New Roman"/>
                <w:sz w:val="20"/>
                <w:szCs w:val="20"/>
              </w:rPr>
              <w:t>Využití statistických metod v procesu řízení zásob</w:t>
            </w:r>
            <w:r>
              <w:rPr>
                <w:rFonts w:ascii="Times New Roman" w:hAnsi="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Nástroje, metody a způsoby zajišťování prosperity podniku v déletrvajících krizích</w:t>
            </w:r>
            <w:r>
              <w:rPr>
                <w:rFonts w:ascii="Times New Roman" w:hAnsi="Times New Roman" w:cs="Times New Roman"/>
                <w:sz w:val="20"/>
                <w:szCs w:val="20"/>
              </w:rPr>
              <w:t>.</w:t>
            </w:r>
            <w:r w:rsidRPr="00EB4AB3">
              <w:rPr>
                <w:rFonts w:ascii="Times New Roman" w:hAnsi="Times New Roman" w:cs="Times New Roman"/>
                <w:sz w:val="20"/>
                <w:szCs w:val="20"/>
              </w:rPr>
              <w:t xml:space="preserve"> </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Zásady a principy rozhodování za rizika a neurčitosti</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Nástroje a metody krizového managementu a způsoby jejich implementace do působnosti kraje (regionu)</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Možnosti a způsoby využití metod a nástrojů krizového managementu při zajišťování kontinuity podnikání</w:t>
            </w:r>
            <w:r>
              <w:rPr>
                <w:rFonts w:ascii="Times New Roman" w:hAnsi="Times New Roman" w:cs="Times New Roman"/>
                <w:sz w:val="20"/>
                <w:szCs w:val="20"/>
              </w:rPr>
              <w:t>.</w:t>
            </w:r>
          </w:p>
          <w:p w:rsidR="00A2704D" w:rsidRPr="00EB4AB3" w:rsidRDefault="00A2704D" w:rsidP="00A1519A">
            <w:pPr>
              <w:pStyle w:val="Normlnweb"/>
              <w:numPr>
                <w:ilvl w:val="0"/>
                <w:numId w:val="7"/>
              </w:numPr>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Životní prostředí a rizika zdraví v České republice</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Environmentální logistika Evropské unie a České republiky</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Legislativní úprava životního prostředí České republiky</w:t>
            </w:r>
            <w:r>
              <w:rPr>
                <w:rFonts w:ascii="Times New Roman" w:hAnsi="Times New Roman" w:cs="Times New Roman"/>
                <w:sz w:val="20"/>
                <w:szCs w:val="20"/>
              </w:rPr>
              <w:t>.</w:t>
            </w:r>
          </w:p>
          <w:p w:rsidR="00A2704D" w:rsidRPr="00EB4AB3"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EB4AB3">
              <w:rPr>
                <w:rFonts w:ascii="Times New Roman" w:hAnsi="Times New Roman" w:cs="Times New Roman"/>
                <w:sz w:val="20"/>
                <w:szCs w:val="20"/>
              </w:rPr>
              <w:t>Modelace řešení environmentálních havárií v regionu Uherské Hradiště</w:t>
            </w:r>
            <w:r>
              <w:rPr>
                <w:rFonts w:ascii="Times New Roman" w:hAnsi="Times New Roman" w:cs="Times New Roman"/>
                <w:sz w:val="20"/>
                <w:szCs w:val="20"/>
              </w:rPr>
              <w:t>.</w:t>
            </w:r>
          </w:p>
          <w:p w:rsidR="00A2704D" w:rsidRPr="00706A9A"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rPr>
            </w:pPr>
            <w:r w:rsidRPr="00706A9A">
              <w:rPr>
                <w:rFonts w:ascii="Times New Roman" w:hAnsi="Times New Roman" w:cs="Times New Roman"/>
                <w:sz w:val="20"/>
                <w:szCs w:val="20"/>
              </w:rPr>
              <w:t>Management ekologických zátěží ropného průmyslu na Hodonínsku.</w:t>
            </w:r>
          </w:p>
          <w:p w:rsidR="00A2704D" w:rsidRPr="00706A9A" w:rsidRDefault="00A2704D" w:rsidP="00A1519A">
            <w:pPr>
              <w:pStyle w:val="Normlnweb"/>
              <w:numPr>
                <w:ilvl w:val="0"/>
                <w:numId w:val="7"/>
              </w:numPr>
              <w:autoSpaceDE w:val="0"/>
              <w:autoSpaceDN w:val="0"/>
              <w:adjustRightInd w:val="0"/>
              <w:spacing w:before="0" w:beforeAutospacing="0" w:after="0" w:afterAutospacing="0"/>
              <w:rPr>
                <w:rFonts w:ascii="Times New Roman" w:hAnsi="Times New Roman" w:cs="Times New Roman"/>
                <w:sz w:val="20"/>
                <w:szCs w:val="20"/>
                <w:lang w:eastAsia="en-US"/>
              </w:rPr>
            </w:pPr>
            <w:r w:rsidRPr="00706A9A">
              <w:rPr>
                <w:rFonts w:ascii="Times New Roman" w:hAnsi="Times New Roman" w:cs="Times New Roman"/>
                <w:sz w:val="20"/>
                <w:szCs w:val="20"/>
              </w:rPr>
              <w:t>Prevence závažných chemických havárií v podmínkách Zlínského kraje.</w:t>
            </w:r>
          </w:p>
          <w:p w:rsidR="00A2704D" w:rsidRPr="00BA38F6" w:rsidRDefault="00A2704D" w:rsidP="00A1519A">
            <w:pPr>
              <w:jc w:val="both"/>
            </w:pPr>
          </w:p>
        </w:tc>
      </w:tr>
    </w:tbl>
    <w:p w:rsidR="00A2704D" w:rsidRDefault="00A2704D" w:rsidP="00A1519A"/>
    <w:p w:rsidR="00A2704D" w:rsidRDefault="00A2704D" w:rsidP="00C50458">
      <w:pPr>
        <w:spacing w:after="240"/>
        <w:rPr>
          <w:b/>
          <w:sz w:val="28"/>
        </w:rPr>
        <w:sectPr w:rsidR="00A2704D" w:rsidSect="00A1519A">
          <w:pgSz w:w="16838" w:h="11906" w:orient="landscape"/>
          <w:pgMar w:top="1418" w:right="1418" w:bottom="1418" w:left="1418" w:header="709" w:footer="709" w:gutter="0"/>
          <w:cols w:space="708"/>
          <w:docGrid w:linePitch="360"/>
        </w:sect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560"/>
        <w:gridCol w:w="108"/>
      </w:tblGrid>
      <w:tr w:rsidR="00A2704D" w:rsidTr="00E568AC">
        <w:trPr>
          <w:gridAfter w:val="1"/>
          <w:wAfter w:w="108" w:type="dxa"/>
        </w:trPr>
        <w:tc>
          <w:tcPr>
            <w:tcW w:w="9747"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rPr>
          <w:gridAfter w:val="1"/>
          <w:wAfter w:w="108" w:type="dxa"/>
        </w:trPr>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661" w:type="dxa"/>
            <w:gridSpan w:val="7"/>
            <w:tcBorders>
              <w:top w:val="double" w:sz="4" w:space="0" w:color="auto"/>
            </w:tcBorders>
          </w:tcPr>
          <w:p w:rsidR="00A2704D" w:rsidRPr="00E941AD" w:rsidRDefault="00A2704D" w:rsidP="00E568AC">
            <w:pPr>
              <w:jc w:val="both"/>
              <w:rPr>
                <w:b/>
              </w:rPr>
            </w:pPr>
            <w:r w:rsidRPr="00E941AD">
              <w:rPr>
                <w:b/>
              </w:rPr>
              <w:t>Aplikovaná kybernetická bezpečnost</w:t>
            </w:r>
            <w:r w:rsidRPr="00E941AD">
              <w:rPr>
                <w:b/>
              </w:rPr>
              <w:tab/>
            </w:r>
            <w:r w:rsidRPr="00E941AD">
              <w:rPr>
                <w:b/>
              </w:rPr>
              <w:tab/>
            </w: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321C1D">
            <w:pPr>
              <w:jc w:val="both"/>
              <w:pPrChange w:id="839" w:author="Tučková Zuzana" w:date="2018-06-08T14:32:00Z">
                <w:pPr>
                  <w:jc w:val="both"/>
                </w:pPr>
              </w:pPrChange>
            </w:pPr>
            <w:r>
              <w:t>p</w:t>
            </w:r>
            <w:r w:rsidRPr="003F2F06">
              <w:t>ovinný</w:t>
            </w:r>
            <w:del w:id="840" w:author="Tučková Zuzana" w:date="2018-06-08T14:32:00Z">
              <w:r w:rsidDel="00321C1D">
                <w:delText>, PZ</w:delText>
              </w:r>
            </w:del>
          </w:p>
        </w:tc>
        <w:tc>
          <w:tcPr>
            <w:tcW w:w="2695" w:type="dxa"/>
            <w:gridSpan w:val="2"/>
            <w:shd w:val="clear" w:color="auto" w:fill="F7CAAC"/>
          </w:tcPr>
          <w:p w:rsidR="00A2704D" w:rsidRDefault="00A2704D" w:rsidP="00E568AC">
            <w:pPr>
              <w:jc w:val="both"/>
            </w:pPr>
            <w:r>
              <w:rPr>
                <w:b/>
              </w:rPr>
              <w:t>doporučený ročník / semestr</w:t>
            </w:r>
          </w:p>
        </w:tc>
        <w:tc>
          <w:tcPr>
            <w:tcW w:w="560" w:type="dxa"/>
          </w:tcPr>
          <w:p w:rsidR="00A2704D" w:rsidRDefault="00A2704D" w:rsidP="00E568AC">
            <w:pPr>
              <w:jc w:val="both"/>
            </w:pPr>
            <w:r>
              <w:t>1/LS</w:t>
            </w: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28s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099" w:type="dxa"/>
            <w:gridSpan w:val="2"/>
          </w:tcPr>
          <w:p w:rsidR="00A2704D" w:rsidRDefault="00A2704D" w:rsidP="00E568AC">
            <w:pPr>
              <w:jc w:val="both"/>
            </w:pPr>
            <w:r>
              <w:t>4</w:t>
            </w:r>
          </w:p>
        </w:tc>
      </w:tr>
      <w:tr w:rsidR="00A2704D" w:rsidTr="00E568AC">
        <w:trPr>
          <w:gridAfter w:val="1"/>
          <w:wAfter w:w="108" w:type="dxa"/>
        </w:trPr>
        <w:tc>
          <w:tcPr>
            <w:tcW w:w="3086" w:type="dxa"/>
            <w:shd w:val="clear" w:color="auto" w:fill="F7CAAC"/>
          </w:tcPr>
          <w:p w:rsidR="00A2704D" w:rsidRDefault="00A2704D" w:rsidP="00E568AC">
            <w:pPr>
              <w:jc w:val="both"/>
              <w:rPr>
                <w:b/>
                <w:sz w:val="22"/>
              </w:rPr>
            </w:pPr>
            <w:r>
              <w:rPr>
                <w:b/>
              </w:rPr>
              <w:t>Prerekvizity, korekvizity, ekvivalence</w:t>
            </w:r>
          </w:p>
        </w:tc>
        <w:tc>
          <w:tcPr>
            <w:tcW w:w="6661" w:type="dxa"/>
            <w:gridSpan w:val="7"/>
          </w:tcPr>
          <w:p w:rsidR="00A2704D" w:rsidRDefault="00A2704D" w:rsidP="00E568AC">
            <w:pPr>
              <w:jc w:val="both"/>
            </w:pP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099" w:type="dxa"/>
            <w:gridSpan w:val="2"/>
          </w:tcPr>
          <w:p w:rsidR="00A2704D" w:rsidRDefault="00A2704D" w:rsidP="00E568AC">
            <w:pPr>
              <w:jc w:val="both"/>
            </w:pPr>
            <w:r>
              <w:t>přednášky semináře</w:t>
            </w: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661" w:type="dxa"/>
            <w:gridSpan w:val="7"/>
            <w:tcBorders>
              <w:bottom w:val="nil"/>
            </w:tcBorders>
          </w:tcPr>
          <w:p w:rsidR="00A2704D" w:rsidRDefault="00A2704D" w:rsidP="00E568AC">
            <w:pPr>
              <w:jc w:val="both"/>
            </w:pPr>
            <w:r>
              <w:t>Zápočet: vypracování případové studie pro zadané téma a individuální prezentace této studie (vedenou odbornou rozpravou) na zadané téma a na přesně definované otázky kybernetické bezpečnosti (KB) v kyberprostoru nového pojetí aplikací metod Umělé inteligence a možností modelů moderních inteligentních robotických prostředků (bezpilotní prostředky).</w:t>
            </w:r>
          </w:p>
          <w:p w:rsidR="00A2704D" w:rsidRDefault="00A2704D" w:rsidP="00E568AC">
            <w:pPr>
              <w:jc w:val="both"/>
            </w:pPr>
            <w:r>
              <w:t xml:space="preserve">Zkouška: prokázání znalostí probraných tematických okruhů aktivitou v odborné rozpravě s každým studentem při závěrečné prezentaci řešených a vyřešených otázek v Případové studii (chápané </w:t>
            </w:r>
            <w:r w:rsidRPr="005A7887">
              <w:t xml:space="preserve">jako </w:t>
            </w:r>
            <w:r>
              <w:t xml:space="preserve">model dílčího vědeckovýzkumného úkolu) </w:t>
            </w:r>
            <w:r w:rsidRPr="005A7887">
              <w:t>v aplikaci na informační a kybernetickou bezpečnost zadaného úkolu</w:t>
            </w:r>
            <w:r>
              <w:t xml:space="preserve"> na prostředcích modelování a simulací v LAKB.</w:t>
            </w:r>
          </w:p>
        </w:tc>
      </w:tr>
      <w:tr w:rsidR="00A2704D" w:rsidTr="00E568AC">
        <w:trPr>
          <w:gridAfter w:val="1"/>
          <w:wAfter w:w="108" w:type="dxa"/>
          <w:trHeight w:val="554"/>
        </w:trPr>
        <w:tc>
          <w:tcPr>
            <w:tcW w:w="9747" w:type="dxa"/>
            <w:gridSpan w:val="8"/>
            <w:tcBorders>
              <w:top w:val="nil"/>
            </w:tcBorders>
          </w:tcPr>
          <w:p w:rsidR="00A2704D" w:rsidRDefault="00A2704D" w:rsidP="00E568AC">
            <w:pPr>
              <w:jc w:val="both"/>
            </w:pPr>
          </w:p>
        </w:tc>
      </w:tr>
      <w:tr w:rsidR="00A2704D" w:rsidTr="00E568AC">
        <w:trPr>
          <w:gridAfter w:val="1"/>
          <w:wAfter w:w="108" w:type="dxa"/>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661" w:type="dxa"/>
            <w:gridSpan w:val="7"/>
            <w:tcBorders>
              <w:top w:val="nil"/>
            </w:tcBorders>
          </w:tcPr>
          <w:p w:rsidR="00A2704D" w:rsidRDefault="00A2704D" w:rsidP="00E568AC">
            <w:pPr>
              <w:jc w:val="both"/>
            </w:pPr>
            <w:r w:rsidRPr="005A7887">
              <w:t xml:space="preserve">prof. Ing. </w:t>
            </w:r>
            <w:smartTag w:uri="urn:schemas-microsoft-com:office:smarttags" w:element="PersonName">
              <w:smartTagPr>
                <w:attr w:name="ProductID" w:val="Jiří Dvořák"/>
              </w:smartTagPr>
              <w:r w:rsidRPr="005A7887">
                <w:t>Jiří Dvořák</w:t>
              </w:r>
            </w:smartTag>
            <w:r w:rsidRPr="005A7887">
              <w:t>, DrSc.</w:t>
            </w:r>
          </w:p>
        </w:tc>
      </w:tr>
      <w:tr w:rsidR="00A2704D" w:rsidTr="00E568AC">
        <w:trPr>
          <w:gridAfter w:val="1"/>
          <w:wAfter w:w="108" w:type="dxa"/>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661" w:type="dxa"/>
            <w:gridSpan w:val="7"/>
            <w:tcBorders>
              <w:top w:val="nil"/>
            </w:tcBorders>
          </w:tcPr>
          <w:p w:rsidR="00A2704D" w:rsidRDefault="00A2704D" w:rsidP="00E568AC">
            <w:pPr>
              <w:jc w:val="both"/>
            </w:pPr>
            <w:r>
              <w:t>Garant stanovuje koncepci předmětu, podílí se na přednáškách v rozsahu 100 % a dále stanovuje koncepci seminářů a sám je vede, případně dohlíží na jejich jednotné vedení.</w:t>
            </w: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Vyučující</w:t>
            </w:r>
          </w:p>
        </w:tc>
        <w:tc>
          <w:tcPr>
            <w:tcW w:w="6661" w:type="dxa"/>
            <w:gridSpan w:val="7"/>
            <w:tcBorders>
              <w:bottom w:val="nil"/>
            </w:tcBorders>
          </w:tcPr>
          <w:p w:rsidR="00A2704D" w:rsidRDefault="00A2704D" w:rsidP="00E568AC">
            <w:pPr>
              <w:jc w:val="both"/>
            </w:pPr>
            <w:r w:rsidRPr="005A7887">
              <w:t xml:space="preserve">prof. Ing. </w:t>
            </w:r>
            <w:smartTag w:uri="urn:schemas-microsoft-com:office:smarttags" w:element="PersonName">
              <w:smartTagPr>
                <w:attr w:name="ProductID" w:val="Jiří Dvořák"/>
              </w:smartTagPr>
              <w:r w:rsidRPr="005A7887">
                <w:t>Jiří Dvořák</w:t>
              </w:r>
            </w:smartTag>
            <w:r w:rsidRPr="005A7887">
              <w:t>, DrSc.</w:t>
            </w:r>
            <w:r>
              <w:t xml:space="preserve"> – přednášky (100 %), semináře (100 %)</w:t>
            </w:r>
          </w:p>
        </w:tc>
      </w:tr>
      <w:tr w:rsidR="00A2704D" w:rsidTr="00E568AC">
        <w:trPr>
          <w:gridAfter w:val="1"/>
          <w:wAfter w:w="108" w:type="dxa"/>
          <w:trHeight w:val="554"/>
        </w:trPr>
        <w:tc>
          <w:tcPr>
            <w:tcW w:w="9747" w:type="dxa"/>
            <w:gridSpan w:val="8"/>
            <w:tcBorders>
              <w:top w:val="nil"/>
            </w:tcBorders>
          </w:tcPr>
          <w:p w:rsidR="00A2704D" w:rsidRDefault="00A2704D" w:rsidP="00E568AC">
            <w:pPr>
              <w:jc w:val="both"/>
            </w:pPr>
          </w:p>
        </w:tc>
      </w:tr>
      <w:tr w:rsidR="00A2704D" w:rsidTr="00E568AC">
        <w:trPr>
          <w:gridAfter w:val="1"/>
          <w:wAfter w:w="108" w:type="dxa"/>
        </w:trPr>
        <w:tc>
          <w:tcPr>
            <w:tcW w:w="3086" w:type="dxa"/>
            <w:shd w:val="clear" w:color="auto" w:fill="F7CAAC"/>
          </w:tcPr>
          <w:p w:rsidR="00A2704D" w:rsidRDefault="00A2704D" w:rsidP="00E568AC">
            <w:pPr>
              <w:jc w:val="both"/>
              <w:rPr>
                <w:b/>
              </w:rPr>
            </w:pPr>
            <w:r>
              <w:rPr>
                <w:b/>
              </w:rPr>
              <w:t>Stručná anotace předmětu</w:t>
            </w:r>
          </w:p>
        </w:tc>
        <w:tc>
          <w:tcPr>
            <w:tcW w:w="6661" w:type="dxa"/>
            <w:gridSpan w:val="7"/>
            <w:tcBorders>
              <w:bottom w:val="nil"/>
            </w:tcBorders>
          </w:tcPr>
          <w:p w:rsidR="00A2704D" w:rsidRDefault="00A2704D" w:rsidP="00E568AC">
            <w:pPr>
              <w:jc w:val="both"/>
            </w:pPr>
          </w:p>
        </w:tc>
      </w:tr>
      <w:tr w:rsidR="00A2704D" w:rsidTr="00E568AC">
        <w:trPr>
          <w:gridAfter w:val="1"/>
          <w:wAfter w:w="108" w:type="dxa"/>
          <w:trHeight w:val="1787"/>
        </w:trPr>
        <w:tc>
          <w:tcPr>
            <w:tcW w:w="9747" w:type="dxa"/>
            <w:gridSpan w:val="8"/>
            <w:tcBorders>
              <w:top w:val="nil"/>
              <w:bottom w:val="single" w:sz="12" w:space="0" w:color="auto"/>
            </w:tcBorders>
          </w:tcPr>
          <w:p w:rsidR="00A2704D" w:rsidRDefault="00A2704D" w:rsidP="00E568AC">
            <w:pPr>
              <w:jc w:val="both"/>
            </w:pPr>
            <w:del w:id="841" w:author="Eva Skýbová" w:date="2018-06-08T08:46:00Z">
              <w:r w:rsidDel="000B694E">
                <w:delText>Na základních</w:delText>
              </w:r>
            </w:del>
            <w:ins w:id="842" w:author="Eva Skýbová" w:date="2018-06-08T08:46:00Z">
              <w:r>
                <w:t>Základem</w:t>
              </w:r>
            </w:ins>
            <w:r>
              <w:t xml:space="preserve"> </w:t>
            </w:r>
            <w:del w:id="843" w:author="Eva Skýbová" w:date="2018-06-08T08:46:00Z">
              <w:r w:rsidDel="000B694E">
                <w:delText xml:space="preserve">přednáškách </w:delText>
              </w:r>
            </w:del>
            <w:ins w:id="844" w:author="Eva Skýbová" w:date="2018-06-08T08:46:00Z">
              <w:r>
                <w:t xml:space="preserve">přednášek </w:t>
              </w:r>
            </w:ins>
            <w:r>
              <w:t>bude zvýraznění stručných základních pojmů a teoretických východisek v oblasti vzdělávání studentů s univerzitním pojetím výuky teorie a praxe. Výchozí počáteční podmínky budou pojaty jako řešení aplikované kybernetické bezpečnosti (AKB) a jako dynamický systém s definovaným okolím v časoprostorovém pojetí bezpečnosti a chápání metod, metodologie a norem získaných v předmětech z matematiky, fyziky, práva a dalších. Definování virtuálního systému projektování, vývoje, konstrukce, předpokládané výroby a užití výrobků s ohledem na modelující prostředí v LAKB a odpovídající SW s moderním projektováním CAD systémem. Model kybernetického systému sociálně-technického prostředí pro mezní stavy systémů v hierarchickém uspořádání vícevrstvých modelů a možnosti chápání moderních prostředků pro řízení (ASŘ). Systémové chápání modelu a modelování kybernetických systémů a možnosti simulací s cílem nového pojetí bezpečnosti systému z pohledu procesního inženýrství, krizového řízení a také i perspektivních metod umělé inteligence. Perspektivy AKB na pozadí elektronických a optoelektronických technologií a chápání mechatroniky v AKB a možných aplikacích bioniky v moderní znalostní společnosti a KB budoucnosti.</w:t>
            </w:r>
          </w:p>
          <w:p w:rsidR="00A2704D" w:rsidRPr="00D21D3B" w:rsidRDefault="00A2704D" w:rsidP="00E568AC">
            <w:pPr>
              <w:jc w:val="both"/>
              <w:rPr>
                <w:u w:val="single"/>
              </w:rPr>
            </w:pPr>
            <w:r w:rsidRPr="00D21D3B">
              <w:rPr>
                <w:u w:val="single"/>
              </w:rPr>
              <w:t>Hlavní témata:</w:t>
            </w:r>
          </w:p>
          <w:p w:rsidR="00A2704D" w:rsidRDefault="00A2704D" w:rsidP="00E568AC">
            <w:pPr>
              <w:pStyle w:val="Odstavecseseznamem1"/>
              <w:numPr>
                <w:ilvl w:val="0"/>
                <w:numId w:val="8"/>
              </w:numPr>
              <w:jc w:val="both"/>
            </w:pPr>
            <w:r>
              <w:t>Základní pojmový aparát „Kybernetického zákona“ pro studium kybernetické bezpečnosti.</w:t>
            </w:r>
          </w:p>
          <w:p w:rsidR="00A2704D" w:rsidRDefault="00A2704D" w:rsidP="00E568AC">
            <w:pPr>
              <w:pStyle w:val="Odstavecseseznamem1"/>
              <w:numPr>
                <w:ilvl w:val="0"/>
                <w:numId w:val="8"/>
              </w:numPr>
              <w:jc w:val="both"/>
            </w:pPr>
            <w:r>
              <w:t>Možnosti teorie systémů pro tvorby inženýrských projektů v</w:t>
            </w:r>
            <w:del w:id="845" w:author="Eva Skýbová" w:date="2018-06-08T08:49:00Z">
              <w:r w:rsidDel="000B694E">
                <w:delText xml:space="preserve"> </w:delText>
              </w:r>
            </w:del>
            <w:ins w:id="846" w:author="Eva Skýbová" w:date="2018-06-08T08:49:00Z">
              <w:r>
                <w:t> </w:t>
              </w:r>
            </w:ins>
            <w:r>
              <w:t>kyberprostoru</w:t>
            </w:r>
            <w:ins w:id="847" w:author="Eva Skýbová" w:date="2018-06-08T08:49:00Z">
              <w:r>
                <w:t>,</w:t>
              </w:r>
            </w:ins>
            <w:del w:id="848" w:author="Eva Skýbová" w:date="2018-06-08T08:49:00Z">
              <w:r w:rsidDel="000B694E">
                <w:delText>.</w:delText>
              </w:r>
            </w:del>
            <w:r>
              <w:t xml:space="preserve"> </w:t>
            </w:r>
            <w:del w:id="849" w:author="Eva Skýbová" w:date="2018-06-08T08:49:00Z">
              <w:r w:rsidDel="000B694E">
                <w:delText xml:space="preserve">Instalovaného </w:delText>
              </w:r>
            </w:del>
            <w:ins w:id="850" w:author="Eva Skýbová" w:date="2018-06-08T08:49:00Z">
              <w:r>
                <w:t xml:space="preserve">instalovaného </w:t>
              </w:r>
            </w:ins>
            <w:r>
              <w:t>SW a zejména  CAD systému.</w:t>
            </w:r>
          </w:p>
          <w:p w:rsidR="00A2704D" w:rsidRDefault="00A2704D" w:rsidP="00E568AC">
            <w:pPr>
              <w:pStyle w:val="Odstavecseseznamem1"/>
              <w:numPr>
                <w:ilvl w:val="0"/>
                <w:numId w:val="8"/>
              </w:numPr>
              <w:jc w:val="both"/>
            </w:pPr>
            <w:r>
              <w:t>Užití teorie modelů a modelování pro projektování adaptabilních prostředí CAD systému.</w:t>
            </w:r>
          </w:p>
          <w:p w:rsidR="00A2704D" w:rsidRDefault="00A2704D" w:rsidP="00E568AC">
            <w:pPr>
              <w:pStyle w:val="Odstavecseseznamem1"/>
              <w:numPr>
                <w:ilvl w:val="0"/>
                <w:numId w:val="8"/>
              </w:numPr>
              <w:jc w:val="both"/>
            </w:pPr>
            <w:r>
              <w:t>Prostředky teoretické kybernetiky a metod technické kybernetiky pro sociálně-technické systémy a SIMULA A SIMSCRIPT a další SW.</w:t>
            </w:r>
          </w:p>
          <w:p w:rsidR="00A2704D" w:rsidRDefault="00A2704D" w:rsidP="00E568AC">
            <w:pPr>
              <w:pStyle w:val="Odstavecseseznamem1"/>
              <w:numPr>
                <w:ilvl w:val="0"/>
                <w:numId w:val="8"/>
              </w:numPr>
              <w:jc w:val="both"/>
            </w:pPr>
            <w:r>
              <w:t>Rámcové možnosti užití teorie a aplikace diagnostiky útoků pro zvýšení kyberbezpečnosti systémů.</w:t>
            </w:r>
          </w:p>
          <w:p w:rsidR="00A2704D" w:rsidRDefault="00A2704D" w:rsidP="00E568AC">
            <w:pPr>
              <w:pStyle w:val="Odstavecseseznamem1"/>
              <w:numPr>
                <w:ilvl w:val="0"/>
                <w:numId w:val="8"/>
              </w:numPr>
              <w:jc w:val="both"/>
            </w:pPr>
            <w:r>
              <w:t>Možnosti aplikace teorie obnovy v procesech aktivní kyberbezpečnosti systémů.</w:t>
            </w:r>
          </w:p>
          <w:p w:rsidR="00A2704D" w:rsidRDefault="00A2704D" w:rsidP="00E568AC">
            <w:pPr>
              <w:pStyle w:val="Odstavecseseznamem1"/>
              <w:numPr>
                <w:ilvl w:val="0"/>
                <w:numId w:val="8"/>
              </w:numPr>
              <w:jc w:val="both"/>
            </w:pPr>
            <w:r>
              <w:t>Užití metod operačního výzkumu pro optimalizaci kyberbezpečnosti z pohledu logistiky, procesního inženýrství, rizik a krizového řízení systémů.</w:t>
            </w:r>
          </w:p>
          <w:p w:rsidR="00A2704D" w:rsidRDefault="00A2704D" w:rsidP="00E568AC">
            <w:pPr>
              <w:pStyle w:val="Odstavecseseznamem1"/>
              <w:numPr>
                <w:ilvl w:val="0"/>
                <w:numId w:val="8"/>
              </w:numPr>
            </w:pPr>
            <w:r>
              <w:t>Možnosti systémového řešení imunitního systému aktivního boje v techn. konstrukcích projektů kyberbezpečnosti, v prostředí  CAD systému.</w:t>
            </w:r>
          </w:p>
          <w:p w:rsidR="00A2704D" w:rsidRDefault="00A2704D" w:rsidP="00E568AC">
            <w:pPr>
              <w:pStyle w:val="Odstavecseseznamem1"/>
              <w:numPr>
                <w:ilvl w:val="0"/>
                <w:numId w:val="8"/>
              </w:numPr>
            </w:pPr>
            <w:r>
              <w:t>Možnosti aplikací metod umělé inteligence do modelů inteligentních systémů tréninkového prostředí kyberbezpečnosti a přípravy učícího se prostředí pro znalostní společnost CAD.</w:t>
            </w:r>
          </w:p>
          <w:p w:rsidR="00A2704D" w:rsidRDefault="00A2704D" w:rsidP="00E568AC">
            <w:pPr>
              <w:pStyle w:val="Odstavecseseznamem1"/>
              <w:numPr>
                <w:ilvl w:val="0"/>
                <w:numId w:val="8"/>
              </w:numPr>
            </w:pPr>
            <w:r>
              <w:t>Řízení bezpečnosti v procesech kybernetických útoků a ochrany dat (stavového prostoru automatizovaných systému řízení).</w:t>
            </w:r>
          </w:p>
          <w:p w:rsidR="00A2704D" w:rsidRDefault="00A2704D" w:rsidP="00E568AC">
            <w:pPr>
              <w:pStyle w:val="Odstavecseseznamem1"/>
              <w:numPr>
                <w:ilvl w:val="0"/>
                <w:numId w:val="8"/>
              </w:numPr>
            </w:pPr>
            <w:r>
              <w:t>Možnosti využití internetových nástrojů a jejich kyberbezpečnosti v prostoru logistiky a krizového řízení systémů.</w:t>
            </w:r>
          </w:p>
          <w:p w:rsidR="00A2704D" w:rsidDel="000B694E" w:rsidRDefault="00A2704D" w:rsidP="00E568AC">
            <w:pPr>
              <w:pStyle w:val="Odstavecseseznamem1"/>
              <w:numPr>
                <w:ilvl w:val="0"/>
                <w:numId w:val="8"/>
              </w:numPr>
              <w:rPr>
                <w:del w:id="851" w:author="Eva Skýbová" w:date="2018-06-08T08:48:00Z"/>
              </w:rPr>
            </w:pPr>
            <w:r>
              <w:lastRenderedPageBreak/>
              <w:t>Moderní bezpilotní prostředky logistiky a jejich předpokládaný a možný kyberprostor bezpečnosti a jejich řízení a tvorba aktivních útoků těchto prostředků.</w:t>
            </w:r>
          </w:p>
          <w:p w:rsidR="00A2704D" w:rsidRPr="00E27C34" w:rsidDel="000B694E" w:rsidRDefault="00A2704D" w:rsidP="00E568AC">
            <w:pPr>
              <w:pStyle w:val="Odstavecseseznamem1"/>
              <w:numPr>
                <w:ilvl w:val="0"/>
                <w:numId w:val="8"/>
              </w:numPr>
              <w:rPr>
                <w:del w:id="852" w:author="Eva Skýbová" w:date="2018-06-08T08:48:00Z"/>
              </w:rPr>
            </w:pPr>
            <w:del w:id="853" w:author="Eva Skýbová" w:date="2018-06-08T08:48:00Z">
              <w:r w:rsidRPr="00E27C34" w:rsidDel="000B694E">
                <w:delText>Závěrečná odborná přednáška spojená s besedou k celé problematice předmětu.</w:delText>
              </w:r>
            </w:del>
          </w:p>
          <w:p w:rsidR="00A2704D" w:rsidRDefault="00A2704D" w:rsidP="00E568AC">
            <w:pPr>
              <w:pStyle w:val="Odstavecseseznamem1"/>
              <w:numPr>
                <w:ilvl w:val="0"/>
                <w:numId w:val="8"/>
              </w:numPr>
            </w:pPr>
            <w:del w:id="854" w:author="Eva Skýbová" w:date="2018-06-08T08:48:00Z">
              <w:r w:rsidDel="000B694E">
                <w:delText>Shrnutí látky a závěrečná řízená odborná diskuse k uvedeným okruhům předmětu.</w:delText>
              </w:r>
            </w:del>
          </w:p>
        </w:tc>
      </w:tr>
      <w:tr w:rsidR="00A2704D" w:rsidTr="00E568AC">
        <w:trPr>
          <w:gridAfter w:val="1"/>
          <w:wAfter w:w="108" w:type="dxa"/>
          <w:trHeight w:val="265"/>
        </w:trPr>
        <w:tc>
          <w:tcPr>
            <w:tcW w:w="3653" w:type="dxa"/>
            <w:gridSpan w:val="2"/>
            <w:tcBorders>
              <w:top w:val="nil"/>
            </w:tcBorders>
            <w:shd w:val="clear" w:color="auto" w:fill="F7CAAC"/>
          </w:tcPr>
          <w:p w:rsidR="00A2704D" w:rsidRDefault="00A2704D" w:rsidP="00E568AC">
            <w:pPr>
              <w:jc w:val="both"/>
            </w:pPr>
            <w:r>
              <w:rPr>
                <w:b/>
              </w:rPr>
              <w:lastRenderedPageBreak/>
              <w:t>Studijní literatura a studijní pomůcky</w:t>
            </w:r>
          </w:p>
        </w:tc>
        <w:tc>
          <w:tcPr>
            <w:tcW w:w="6094" w:type="dxa"/>
            <w:gridSpan w:val="6"/>
            <w:tcBorders>
              <w:top w:val="nil"/>
              <w:bottom w:val="nil"/>
            </w:tcBorders>
          </w:tcPr>
          <w:p w:rsidR="00A2704D" w:rsidRDefault="00A2704D" w:rsidP="00E568AC">
            <w:pPr>
              <w:jc w:val="both"/>
            </w:pPr>
          </w:p>
        </w:tc>
      </w:tr>
      <w:tr w:rsidR="00A2704D" w:rsidTr="00E568AC">
        <w:trPr>
          <w:gridAfter w:val="1"/>
          <w:wAfter w:w="108" w:type="dxa"/>
          <w:trHeight w:val="1497"/>
        </w:trPr>
        <w:tc>
          <w:tcPr>
            <w:tcW w:w="9747" w:type="dxa"/>
            <w:gridSpan w:val="8"/>
            <w:tcBorders>
              <w:top w:val="nil"/>
            </w:tcBorders>
          </w:tcPr>
          <w:p w:rsidR="00A2704D" w:rsidRDefault="00A2704D" w:rsidP="00E568AC">
            <w:pPr>
              <w:jc w:val="both"/>
              <w:rPr>
                <w:b/>
              </w:rPr>
            </w:pPr>
            <w:r>
              <w:rPr>
                <w:b/>
              </w:rPr>
              <w:t>Povinná literatura:</w:t>
            </w:r>
          </w:p>
          <w:p w:rsidR="00A2704D" w:rsidRPr="0055673F" w:rsidRDefault="00A2704D" w:rsidP="00E568AC">
            <w:r w:rsidRPr="00D85613">
              <w:t>BASL, J.</w:t>
            </w:r>
            <w:r w:rsidRPr="0055673F">
              <w:t xml:space="preserve"> </w:t>
            </w:r>
            <w:r w:rsidRPr="00FA16C0">
              <w:rPr>
                <w:i/>
              </w:rPr>
              <w:t>Podnikové informační systémy</w:t>
            </w:r>
            <w:del w:id="855" w:author="Eva Skýbová" w:date="2018-06-08T08:48:00Z">
              <w:r w:rsidRPr="00FA16C0" w:rsidDel="000B694E">
                <w:rPr>
                  <w:i/>
                </w:rPr>
                <w:delText xml:space="preserve"> </w:delText>
              </w:r>
            </w:del>
            <w:r w:rsidRPr="00FA16C0">
              <w:rPr>
                <w:i/>
              </w:rPr>
              <w:t>: podnik v informační společnosti.</w:t>
            </w:r>
            <w:r w:rsidRPr="0055673F">
              <w:t xml:space="preserve">  3. aktualizované a doplněné vyd. Praha : Grada Publishing, 2012. 323 s. (Management v informační společnosti). ISBN 978-80-247-4307-3.</w:t>
            </w:r>
          </w:p>
          <w:p w:rsidR="00A2704D" w:rsidRDefault="00A2704D" w:rsidP="00E568AC">
            <w:r w:rsidRPr="00D85613">
              <w:t>ČAPEK, J.</w:t>
            </w:r>
            <w:r w:rsidRPr="006B05AF">
              <w:t xml:space="preserve"> </w:t>
            </w:r>
            <w:r w:rsidRPr="008A6DF7">
              <w:rPr>
                <w:i/>
              </w:rPr>
              <w:t>Teoretické základy informatiky : distanční opora.</w:t>
            </w:r>
            <w:r w:rsidRPr="006B05AF">
              <w:t xml:space="preserve">  Jan Čapek, Renáta Máchová.  Vyd. 3., upr., rozš. Pardubice : Univerzita Pardubice, 2013. 100 s.Nad názvem: Univerzita Pardubice, Fakulta ekonomicko-správní. ISBN 978-80-7395-574-8.</w:t>
            </w:r>
          </w:p>
          <w:p w:rsidR="00A2704D" w:rsidRPr="00D85613" w:rsidRDefault="00A2704D" w:rsidP="00E568AC">
            <w:r w:rsidRPr="00D85613">
              <w:t>ČECH, O.</w:t>
            </w:r>
            <w:r w:rsidRPr="007A4077">
              <w:t xml:space="preserve"> </w:t>
            </w:r>
            <w:r w:rsidRPr="008A6DF7">
              <w:rPr>
                <w:i/>
              </w:rPr>
              <w:t>Nebezpečí kyberšikany</w:t>
            </w:r>
            <w:del w:id="856" w:author="Eva Skýbová" w:date="2018-06-08T08:48:00Z">
              <w:r w:rsidRPr="008A6DF7" w:rsidDel="000B694E">
                <w:rPr>
                  <w:i/>
                </w:rPr>
                <w:delText xml:space="preserve"> </w:delText>
              </w:r>
            </w:del>
            <w:r w:rsidRPr="008A6DF7">
              <w:rPr>
                <w:i/>
              </w:rPr>
              <w:t>: internet jako zbraň?</w:t>
            </w:r>
            <w:r>
              <w:t xml:space="preserve"> </w:t>
            </w:r>
            <w:r w:rsidRPr="007A4077">
              <w:t xml:space="preserve">Vydání 1. České Budějovice : Theia - krizové centrum o.p.s., 2017. </w:t>
            </w:r>
            <w:r w:rsidRPr="00D85613">
              <w:t>131 stran, 4 nečíslované strany obrazových příloh. ISBN 978-80-904854-4-0.</w:t>
            </w:r>
          </w:p>
          <w:p w:rsidR="00A2704D" w:rsidRDefault="00A2704D" w:rsidP="00E568AC">
            <w:r w:rsidRPr="00D85613">
              <w:t>DUNNIGAN, F.</w:t>
            </w:r>
            <w:r w:rsidRPr="006B05AF">
              <w:t xml:space="preserve"> </w:t>
            </w:r>
            <w:r w:rsidRPr="00FA16C0">
              <w:rPr>
                <w:i/>
              </w:rPr>
              <w:t>Bojiště zítřka : tváří v tvář globální hrozbě kybernetického terorismu</w:t>
            </w:r>
            <w:r w:rsidRPr="006B05AF">
              <w:t>.  Vyd. 1.  Praha: Baronet, 2004. 356 s. ISBN 80-7214-642-4.</w:t>
            </w:r>
          </w:p>
          <w:p w:rsidR="00A2704D" w:rsidRPr="007A4077" w:rsidRDefault="00A2704D" w:rsidP="00E568AC">
            <w:r w:rsidRPr="00D85613">
              <w:t>DONÁT,</w:t>
            </w:r>
            <w:r w:rsidRPr="007A4077">
              <w:rPr>
                <w:b/>
              </w:rPr>
              <w:t xml:space="preserve"> </w:t>
            </w:r>
            <w:r w:rsidRPr="00D85613">
              <w:t>J</w:t>
            </w:r>
            <w:r>
              <w:t xml:space="preserve">. </w:t>
            </w:r>
            <w:r w:rsidRPr="008A6DF7">
              <w:rPr>
                <w:i/>
              </w:rPr>
              <w:t xml:space="preserve">Právo v síti : průvodce právem na internetu. </w:t>
            </w:r>
            <w:r w:rsidRPr="007A4077">
              <w:t>Vydání první.  V Praze : C.H. Beck, 2016. xi, 338 stran. ISBN 978-80-7400-610-4.</w:t>
            </w:r>
          </w:p>
          <w:p w:rsidR="00A2704D" w:rsidRPr="007A4077" w:rsidRDefault="00A2704D" w:rsidP="00E568AC">
            <w:r w:rsidRPr="00D85613">
              <w:t>HARDING, L.</w:t>
            </w:r>
            <w:r w:rsidRPr="007A4077">
              <w:t xml:space="preserve"> </w:t>
            </w:r>
            <w:r w:rsidRPr="008A6DF7">
              <w:rPr>
                <w:i/>
              </w:rPr>
              <w:t>Akta Snowden</w:t>
            </w:r>
            <w:del w:id="857" w:author="Eva Skýbová" w:date="2018-06-08T08:48:00Z">
              <w:r w:rsidRPr="008A6DF7" w:rsidDel="000B694E">
                <w:rPr>
                  <w:i/>
                </w:rPr>
                <w:delText xml:space="preserve"> </w:delText>
              </w:r>
            </w:del>
            <w:r w:rsidRPr="008A6DF7">
              <w:rPr>
                <w:i/>
              </w:rPr>
              <w:t>: úplný příběh nejhledanějšího muže světa.</w:t>
            </w:r>
            <w:r>
              <w:t xml:space="preserve"> </w:t>
            </w:r>
            <w:r w:rsidRPr="007A4077">
              <w:t>1. vydání.  Brno : CPress, 2017. 315 stran. Přeloženo z anglič</w:t>
            </w:r>
            <w:r>
              <w:t xml:space="preserve">tiny. ISBN 978-80-264-1595-4.  </w:t>
            </w:r>
            <w:r w:rsidRPr="007A4077">
              <w:t xml:space="preserve"> </w:t>
            </w:r>
          </w:p>
          <w:p w:rsidR="00A2704D" w:rsidRPr="006B05AF" w:rsidRDefault="00A2704D" w:rsidP="00E568AC">
            <w:r w:rsidRPr="00D85613">
              <w:t xml:space="preserve">JIROVSKÝ, V. </w:t>
            </w:r>
            <w:r w:rsidRPr="00D85613">
              <w:rPr>
                <w:i/>
              </w:rPr>
              <w:t>Kybernetická kriminalita</w:t>
            </w:r>
            <w:del w:id="858" w:author="Eva Skýbová" w:date="2018-06-08T08:48:00Z">
              <w:r w:rsidRPr="00D85613" w:rsidDel="000B694E">
                <w:rPr>
                  <w:i/>
                </w:rPr>
                <w:delText xml:space="preserve"> </w:delText>
              </w:r>
            </w:del>
            <w:r w:rsidRPr="00D85613">
              <w:rPr>
                <w:i/>
              </w:rPr>
              <w:t>: nejen o hackingu, crackingu, virech a trojských koních bez tajemství</w:t>
            </w:r>
            <w:r w:rsidRPr="008A6DF7">
              <w:rPr>
                <w:b/>
              </w:rPr>
              <w:t xml:space="preserve">. </w:t>
            </w:r>
            <w:r w:rsidRPr="006B05AF">
              <w:t>1. vyd. Praha : Grada, 2007. 284 s. (Hacking). ISBN 978-80-247-1561-2.</w:t>
            </w:r>
          </w:p>
          <w:p w:rsidR="00A2704D" w:rsidRDefault="00A2704D" w:rsidP="00E568AC">
            <w:pPr>
              <w:spacing w:before="60"/>
              <w:rPr>
                <w:b/>
              </w:rPr>
            </w:pPr>
            <w:r>
              <w:rPr>
                <w:b/>
              </w:rPr>
              <w:t>Doporučená literatura:</w:t>
            </w:r>
          </w:p>
          <w:p w:rsidR="00A2704D" w:rsidRPr="00B55032" w:rsidRDefault="00A2704D" w:rsidP="00E568AC">
            <w:pPr>
              <w:rPr>
                <w:color w:val="000000"/>
              </w:rPr>
            </w:pPr>
            <w:r w:rsidRPr="00D85613">
              <w:rPr>
                <w:color w:val="000000"/>
              </w:rPr>
              <w:t>DVOŘÁK, J.; KONEČNÝ, J.; JANKOVÁ, M.</w:t>
            </w:r>
            <w:r w:rsidRPr="00B55032">
              <w:rPr>
                <w:b/>
                <w:color w:val="000000"/>
              </w:rPr>
              <w:t xml:space="preserve"> </w:t>
            </w:r>
            <w:r w:rsidRPr="00B55032">
              <w:rPr>
                <w:color w:val="000000"/>
              </w:rPr>
              <w:t xml:space="preserve">Kybernetická bezpečnost jako součást kyberprostoru moderní znalostní společnosti. </w:t>
            </w:r>
            <w:r w:rsidRPr="008A6DF7">
              <w:rPr>
                <w:i/>
                <w:color w:val="000000"/>
              </w:rPr>
              <w:t>Soudní inženýrství</w:t>
            </w:r>
            <w:r w:rsidRPr="00B55032">
              <w:rPr>
                <w:color w:val="000000"/>
              </w:rPr>
              <w:t>, 2017, č. 28, s. 59-64. ISSN: 1211-443X.</w:t>
            </w:r>
          </w:p>
          <w:p w:rsidR="00A2704D" w:rsidRDefault="00A2704D" w:rsidP="00E568AC">
            <w:r w:rsidRPr="00DD6E35">
              <w:t>KOHOUT, R</w:t>
            </w:r>
            <w:r>
              <w:t xml:space="preserve">. </w:t>
            </w:r>
            <w:r w:rsidRPr="008A6DF7">
              <w:rPr>
                <w:i/>
              </w:rPr>
              <w:t>Internetem bezpečně.</w:t>
            </w:r>
            <w:r>
              <w:t xml:space="preserve"> </w:t>
            </w:r>
            <w:r w:rsidRPr="00842081">
              <w:t>Vydání: první.  Karlovy Vary : Biblio Karlovy Vary, z.s., 2017. 31 stran. ISBN 978-80-270-1148-3.</w:t>
            </w:r>
          </w:p>
          <w:p w:rsidR="00A2704D" w:rsidRDefault="00A2704D" w:rsidP="00E568AC">
            <w:pPr>
              <w:rPr>
                <w:b/>
              </w:rPr>
            </w:pPr>
            <w:r w:rsidRPr="00DD6E35">
              <w:t>KONEČNÝ, J.; JANKOVÁ, M.; DVOŘÁK, J.</w:t>
            </w:r>
            <w:r w:rsidRPr="008D251D">
              <w:rPr>
                <w:b/>
              </w:rPr>
              <w:t xml:space="preserve"> </w:t>
            </w:r>
            <w:r w:rsidRPr="008D251D">
              <w:t xml:space="preserve">Modelling of Processes of Logistics in Cyberspace Security. In: </w:t>
            </w:r>
            <w:r w:rsidRPr="008A6DF7">
              <w:rPr>
                <w:i/>
              </w:rPr>
              <w:t>MATEC Web of Conferences 18th International Scientific Conference - LOGI 2017</w:t>
            </w:r>
            <w:r w:rsidRPr="008D251D">
              <w:t>. ISSN 2261-236X.</w:t>
            </w:r>
            <w:r w:rsidRPr="008D251D">
              <w:rPr>
                <w:b/>
              </w:rPr>
              <w:t xml:space="preserve"> </w:t>
            </w:r>
          </w:p>
          <w:p w:rsidR="00A2704D" w:rsidRPr="009952EC" w:rsidRDefault="00A2704D" w:rsidP="00E568AC">
            <w:pPr>
              <w:rPr>
                <w:color w:val="000000"/>
              </w:rPr>
            </w:pPr>
            <w:r w:rsidRPr="00DD6E35">
              <w:rPr>
                <w:color w:val="000000"/>
              </w:rPr>
              <w:t>KONEČNÝ, J.; JANKOVÁ, M.; DVOŘÁK, J.; ŠULC, V.</w:t>
            </w:r>
            <w:r w:rsidRPr="009952EC">
              <w:rPr>
                <w:b/>
                <w:color w:val="000000"/>
              </w:rPr>
              <w:t xml:space="preserve"> </w:t>
            </w:r>
            <w:r w:rsidRPr="009952EC">
              <w:rPr>
                <w:color w:val="000000"/>
              </w:rPr>
              <w:t xml:space="preserve">Modely systémově vymezených procesů pro kybernetickou bezpečnost. </w:t>
            </w:r>
            <w:r w:rsidRPr="008A6DF7">
              <w:rPr>
                <w:i/>
                <w:color w:val="000000"/>
              </w:rPr>
              <w:t>Soudní inženýrství</w:t>
            </w:r>
            <w:r w:rsidRPr="009952EC">
              <w:rPr>
                <w:color w:val="000000"/>
              </w:rPr>
              <w:t xml:space="preserve">, 2016, č. 27, s. 199-204. ISSN: 1211-443X. </w:t>
            </w:r>
          </w:p>
          <w:p w:rsidR="00A2704D" w:rsidRPr="00842081" w:rsidRDefault="00A2704D" w:rsidP="00E568AC">
            <w:r w:rsidRPr="00DD6E35">
              <w:t>KOŽÍŠEK, Martin.</w:t>
            </w:r>
            <w:r w:rsidRPr="00842081">
              <w:t xml:space="preserve"> </w:t>
            </w:r>
            <w:r w:rsidRPr="008A6DF7">
              <w:rPr>
                <w:i/>
              </w:rPr>
              <w:t>Bezpečně n@ internetu : průvodce chováním ve světě online.</w:t>
            </w:r>
            <w:r w:rsidRPr="00842081">
              <w:t> První vydání.  Praha : Grada Publishing, 2016. 175 stran. ISBN 978-80-247-5595-3.</w:t>
            </w:r>
          </w:p>
          <w:p w:rsidR="00A2704D" w:rsidRPr="007A4077" w:rsidRDefault="00A2704D" w:rsidP="00E568AC">
            <w:r w:rsidRPr="00DD6E35">
              <w:t>MAISNER, M.</w:t>
            </w:r>
            <w:r w:rsidRPr="007A4077">
              <w:t xml:space="preserve"> </w:t>
            </w:r>
            <w:r w:rsidRPr="008A6DF7">
              <w:rPr>
                <w:i/>
              </w:rPr>
              <w:t>Zákon o kybernetické bezpečnosti : komentář.</w:t>
            </w:r>
            <w:r>
              <w:t xml:space="preserve"> </w:t>
            </w:r>
            <w:r w:rsidRPr="007A4077">
              <w:t xml:space="preserve">Vydání první.  Praha : Wolters Kluwer, 2015. xii, 219 stran.  </w:t>
            </w:r>
            <w:r>
              <w:t>(Komentáře Wolters Kluwer)</w:t>
            </w:r>
            <w:r w:rsidRPr="007A4077">
              <w:t>. ISBN 978-80-7478-817-8.</w:t>
            </w:r>
          </w:p>
          <w:p w:rsidR="00A2704D" w:rsidRPr="007A4077" w:rsidRDefault="00A2704D" w:rsidP="00E568AC">
            <w:r w:rsidRPr="00DD6E35">
              <w:t>STOWELL,</w:t>
            </w:r>
            <w:r w:rsidRPr="007A4077">
              <w:t xml:space="preserve"> </w:t>
            </w:r>
            <w:r>
              <w:t>L</w:t>
            </w:r>
            <w:r w:rsidRPr="007A4077">
              <w:t xml:space="preserve">. </w:t>
            </w:r>
            <w:r w:rsidRPr="006F45DD">
              <w:rPr>
                <w:i/>
              </w:rPr>
              <w:t>Bezpečně online.</w:t>
            </w:r>
            <w:r>
              <w:t xml:space="preserve"> </w:t>
            </w:r>
            <w:r w:rsidRPr="007A4077">
              <w:t>První české vydání.  Praha : Svojtka &amp; Co., s.r.o., 2017. 143 stran. Z angličtiny přeložila Kateřina Brouk. ISBN 978-80-256-2083-0.</w:t>
            </w:r>
          </w:p>
          <w:p w:rsidR="00A2704D" w:rsidRPr="007A4077" w:rsidRDefault="00A2704D" w:rsidP="00E568AC">
            <w:r w:rsidRPr="00DD6E35">
              <w:t>SMEJKAL, V</w:t>
            </w:r>
            <w:r w:rsidRPr="007A4077">
              <w:t xml:space="preserve">. </w:t>
            </w:r>
            <w:r w:rsidRPr="006F45DD">
              <w:rPr>
                <w:i/>
              </w:rPr>
              <w:t>Kybernetická kriminalita.</w:t>
            </w:r>
            <w:r w:rsidRPr="007A4077">
              <w:t xml:space="preserve">  Plzeň : Aleš Čeněk, 20</w:t>
            </w:r>
            <w:r>
              <w:t>15. 636 s.</w:t>
            </w:r>
            <w:r w:rsidRPr="007A4077">
              <w:t>. ISBN 978-80-7380-501-2.</w:t>
            </w:r>
          </w:p>
          <w:p w:rsidR="00A2704D" w:rsidRDefault="00A2704D" w:rsidP="00E568AC">
            <w:r w:rsidRPr="00DD6E35">
              <w:t>SVOBODNÝ PŘÍSTUP K INFORMACÍM</w:t>
            </w:r>
            <w:r w:rsidRPr="00842081">
              <w:t xml:space="preserve"> : informatika, služby vytvářející důvěru, elektronické komunikace, egovernment, elektronické úkony a konverze dokumentů, informační systémy veřejné správy, kybernetická bezpečnost, základní registry, elektronická identifikace (od 1.7.2018) ; redakční uzávěrka 4.9.2017.  Ostrava : Sagit, 2017. 304 stran.  (Úplné znění ; 1212). </w:t>
            </w:r>
            <w:del w:id="859" w:author="Eva Skýbová" w:date="2018-06-08T08:48:00Z">
              <w:r w:rsidRPr="00842081" w:rsidDel="000B694E">
                <w:delText xml:space="preserve">Název z obálky. </w:delText>
              </w:r>
            </w:del>
            <w:r w:rsidRPr="00842081">
              <w:t>ISBN 978-80-7488-244-9.</w:t>
            </w:r>
          </w:p>
          <w:p w:rsidR="00A2704D" w:rsidRDefault="00A2704D" w:rsidP="00E568AC">
            <w:pPr>
              <w:jc w:val="both"/>
            </w:pPr>
            <w:r w:rsidRPr="00DD6E35">
              <w:t>TŮMA, F</w:t>
            </w:r>
            <w:r>
              <w:t xml:space="preserve">. </w:t>
            </w:r>
            <w:r w:rsidRPr="006F45DD">
              <w:rPr>
                <w:i/>
              </w:rPr>
              <w:t>Kybernetika.</w:t>
            </w:r>
            <w:r>
              <w:t xml:space="preserve"> </w:t>
            </w:r>
            <w:r w:rsidRPr="006B05AF">
              <w:t xml:space="preserve"> 6. vyd. Praha : Západočeská univerzita, 2003. 119 s. ISBN 80-7082-990-7.</w:t>
            </w:r>
          </w:p>
        </w:tc>
      </w:tr>
      <w:tr w:rsidR="00A2704D" w:rsidTr="00E568AC">
        <w:trPr>
          <w:gridAfter w:val="1"/>
          <w:wAfter w:w="108" w:type="dxa"/>
        </w:trPr>
        <w:tc>
          <w:tcPr>
            <w:tcW w:w="9747"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rPr>
          <w:gridAfter w:val="1"/>
          <w:wAfter w:w="108" w:type="dxa"/>
        </w:trPr>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071"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rPr>
          <w:gridAfter w:val="1"/>
          <w:wAfter w:w="108" w:type="dxa"/>
        </w:trPr>
        <w:tc>
          <w:tcPr>
            <w:tcW w:w="9747"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gridAfter w:val="1"/>
          <w:wAfter w:w="108" w:type="dxa"/>
          <w:trHeight w:val="1373"/>
        </w:trPr>
        <w:tc>
          <w:tcPr>
            <w:tcW w:w="9747"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p w:rsidR="00A2704D" w:rsidRDefault="00A2704D" w:rsidP="00E568AC">
            <w:pPr>
              <w:jc w:val="both"/>
            </w:pPr>
          </w:p>
          <w:p w:rsidR="00A2704D" w:rsidRDefault="00A2704D" w:rsidP="00E568AC">
            <w:pPr>
              <w:jc w:val="both"/>
            </w:pPr>
          </w:p>
          <w:p w:rsidR="00A2704D" w:rsidRDefault="00A2704D" w:rsidP="00E568AC">
            <w:pPr>
              <w:jc w:val="both"/>
            </w:pPr>
          </w:p>
        </w:tc>
      </w:tr>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lastRenderedPageBreak/>
              <w:t>Název studijního předmětu</w:t>
            </w:r>
          </w:p>
        </w:tc>
        <w:tc>
          <w:tcPr>
            <w:tcW w:w="6769" w:type="dxa"/>
            <w:gridSpan w:val="8"/>
            <w:tcBorders>
              <w:top w:val="double" w:sz="4" w:space="0" w:color="auto"/>
            </w:tcBorders>
          </w:tcPr>
          <w:p w:rsidR="00A2704D" w:rsidRPr="00D21D3B" w:rsidRDefault="00A2704D" w:rsidP="00E568AC">
            <w:pPr>
              <w:jc w:val="both"/>
              <w:rPr>
                <w:b/>
              </w:rPr>
            </w:pPr>
            <w:r w:rsidRPr="00D21D3B">
              <w:rPr>
                <w:b/>
              </w:rPr>
              <w:t>Aplikovaná matematika v procesu hodnocení a ovládání rizik</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321C1D">
            <w:pPr>
              <w:jc w:val="both"/>
              <w:pPrChange w:id="860" w:author="Tučková Zuzana" w:date="2018-06-08T14:33:00Z">
                <w:pPr>
                  <w:jc w:val="both"/>
                </w:pPr>
              </w:pPrChange>
            </w:pPr>
            <w:r>
              <w:t>povinný</w:t>
            </w:r>
            <w:del w:id="861" w:author="Tučková Zuzana" w:date="2018-06-08T14:33:00Z">
              <w:r w:rsidDel="00321C1D">
                <w:delText>, ZT</w:delText>
              </w:r>
            </w:del>
          </w:p>
        </w:tc>
        <w:tc>
          <w:tcPr>
            <w:tcW w:w="2695" w:type="dxa"/>
            <w:gridSpan w:val="2"/>
            <w:shd w:val="clear" w:color="auto" w:fill="F7CAAC"/>
          </w:tcPr>
          <w:p w:rsidR="00A2704D" w:rsidRDefault="00A2704D" w:rsidP="00E568AC">
            <w:pPr>
              <w:jc w:val="both"/>
            </w:pPr>
            <w:r>
              <w:rPr>
                <w:b/>
              </w:rPr>
              <w:t>doporučený ročník / semestr</w:t>
            </w:r>
          </w:p>
        </w:tc>
        <w:tc>
          <w:tcPr>
            <w:tcW w:w="668" w:type="dxa"/>
            <w:gridSpan w:val="2"/>
          </w:tcPr>
          <w:p w:rsidR="00A2704D" w:rsidRDefault="00A2704D" w:rsidP="00E568AC">
            <w:pPr>
              <w:jc w:val="both"/>
            </w:pPr>
            <w:r>
              <w:t>1 /ZS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3"/>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8"/>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3"/>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8"/>
            <w:tcBorders>
              <w:bottom w:val="nil"/>
            </w:tcBorders>
          </w:tcPr>
          <w:p w:rsidR="00A2704D" w:rsidRDefault="00A2704D" w:rsidP="00E568AC">
            <w:pPr>
              <w:jc w:val="both"/>
            </w:pPr>
            <w:r>
              <w:t>Zápočet, zkouška.</w:t>
            </w:r>
          </w:p>
          <w:p w:rsidR="00A2704D" w:rsidRDefault="00A2704D" w:rsidP="00E568AC">
            <w:pPr>
              <w:jc w:val="both"/>
            </w:pPr>
            <w:r>
              <w:t>Aktivní účast na seminářích, průběžné plnění zadaných úkolů do seminářů a absolvování 2 průběžných a zápočtového testu. Zkouška písemná.</w:t>
            </w:r>
          </w:p>
        </w:tc>
      </w:tr>
      <w:tr w:rsidR="00A2704D" w:rsidTr="00E568AC">
        <w:trPr>
          <w:trHeight w:val="554"/>
        </w:trPr>
        <w:tc>
          <w:tcPr>
            <w:tcW w:w="9855" w:type="dxa"/>
            <w:gridSpan w:val="9"/>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tcPr>
          <w:p w:rsidR="00A2704D" w:rsidRDefault="00A2704D" w:rsidP="00E568AC">
            <w:pPr>
              <w:jc w:val="both"/>
            </w:pPr>
            <w:r>
              <w:t>prof. Ing. Roman Prokop,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tcPr>
          <w:p w:rsidR="00A2704D" w:rsidRDefault="00A2704D" w:rsidP="00E568AC">
            <w:pPr>
              <w:jc w:val="both"/>
            </w:pPr>
            <w:r>
              <w:t>Garant stanovuje koncepci předmětu, podílí se na přednáškách v rozsahu 100 % a dále stanovuje koncepci seminářů,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tcPr>
          <w:p w:rsidR="00A2704D" w:rsidRDefault="00A2704D" w:rsidP="00E568AC">
            <w:pPr>
              <w:jc w:val="both"/>
            </w:pPr>
            <w:r>
              <w:t>prof. Ing. Roman Prokop, CSc. – přednášky (100 %), semináře (60 %)</w:t>
            </w:r>
          </w:p>
          <w:p w:rsidR="00A2704D" w:rsidRDefault="00A2704D" w:rsidP="00E568AC">
            <w:pPr>
              <w:jc w:val="both"/>
            </w:pPr>
            <w:r>
              <w:t>Ing. Dušan Hrabec, Ph.D. – semináře (40 %)</w:t>
            </w:r>
          </w:p>
        </w:tc>
      </w:tr>
      <w:tr w:rsidR="00A2704D" w:rsidTr="00E568AC">
        <w:trPr>
          <w:trHeight w:val="554"/>
        </w:trPr>
        <w:tc>
          <w:tcPr>
            <w:tcW w:w="9855" w:type="dxa"/>
            <w:gridSpan w:val="9"/>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4876"/>
        </w:trPr>
        <w:tc>
          <w:tcPr>
            <w:tcW w:w="9855" w:type="dxa"/>
            <w:gridSpan w:val="9"/>
            <w:tcBorders>
              <w:top w:val="nil"/>
              <w:bottom w:val="single" w:sz="12" w:space="0" w:color="auto"/>
            </w:tcBorders>
          </w:tcPr>
          <w:p w:rsidR="00A2704D" w:rsidRDefault="00A2704D" w:rsidP="00E568AC">
            <w:pPr>
              <w:jc w:val="both"/>
              <w:rPr>
                <w:color w:val="000000"/>
              </w:rPr>
            </w:pPr>
            <w:r>
              <w:rPr>
                <w:color w:val="000000"/>
              </w:rPr>
              <w:t>Cílem předmětu je naučit studenty využít matematické a algoritmické postupy při řešení úloh, které se vyskytují při manažerských, rozhodovacích a logistických problémech. Student získá znalosti pro analýzu problému, schopnost problém formulovat matematickým jazykem, vybrat metody a postupy pro jeho řešení. Jedná se o ekonomické úlohy ve smyslu operační analýzy. Další studovaná oblast souvisí s řešením konfliktních situací v teorii rozhodování i maticových her. Student se seznámí i se základním programovým vybavením pro řešení formulovaných úloh.</w:t>
            </w:r>
          </w:p>
          <w:p w:rsidR="00A2704D" w:rsidRPr="00D21D3B" w:rsidRDefault="00A2704D" w:rsidP="00E568AC">
            <w:pPr>
              <w:rPr>
                <w:color w:val="000000"/>
                <w:u w:val="single"/>
              </w:rPr>
            </w:pPr>
            <w:r w:rsidRPr="00D21D3B">
              <w:rPr>
                <w:color w:val="000000"/>
                <w:u w:val="single"/>
              </w:rPr>
              <w:t>Hlavní témata:</w:t>
            </w:r>
          </w:p>
          <w:p w:rsidR="00A2704D" w:rsidRDefault="00A2704D" w:rsidP="00E568AC">
            <w:pPr>
              <w:numPr>
                <w:ilvl w:val="0"/>
                <w:numId w:val="10"/>
              </w:numPr>
              <w:rPr>
                <w:color w:val="000000"/>
              </w:rPr>
            </w:pPr>
            <w:r>
              <w:rPr>
                <w:color w:val="000000"/>
              </w:rPr>
              <w:t>Ekonomické modely, systémové pojetí, kybernetické pojmy a prostředky.</w:t>
            </w:r>
          </w:p>
          <w:p w:rsidR="00A2704D" w:rsidRDefault="00A2704D" w:rsidP="00E568AC">
            <w:pPr>
              <w:numPr>
                <w:ilvl w:val="0"/>
                <w:numId w:val="10"/>
              </w:numPr>
              <w:rPr>
                <w:color w:val="000000"/>
              </w:rPr>
            </w:pPr>
            <w:r>
              <w:rPr>
                <w:color w:val="000000"/>
              </w:rPr>
              <w:t>Typy modelů a klasifikace úloh v oblasti operační analýzy .</w:t>
            </w:r>
          </w:p>
          <w:p w:rsidR="00A2704D" w:rsidRPr="00C2523F" w:rsidRDefault="00A2704D" w:rsidP="00E568AC">
            <w:pPr>
              <w:numPr>
                <w:ilvl w:val="0"/>
                <w:numId w:val="10"/>
              </w:numPr>
              <w:rPr>
                <w:color w:val="000000"/>
              </w:rPr>
            </w:pPr>
            <w:r>
              <w:rPr>
                <w:color w:val="000000"/>
              </w:rPr>
              <w:t>Analytické metody, volný a vázaný extrém, Lagrangeova funkce, Kuhn-Tuckerova věta.</w:t>
            </w:r>
          </w:p>
          <w:p w:rsidR="00A2704D" w:rsidRPr="00C2523F" w:rsidRDefault="00A2704D" w:rsidP="00E568AC">
            <w:pPr>
              <w:numPr>
                <w:ilvl w:val="0"/>
                <w:numId w:val="10"/>
              </w:numPr>
              <w:rPr>
                <w:color w:val="000000"/>
              </w:rPr>
            </w:pPr>
            <w:r>
              <w:rPr>
                <w:color w:val="000000"/>
              </w:rPr>
              <w:t>Lineární programování, simplexová tabulka, postup eliminace a řešení úloh</w:t>
            </w:r>
            <w:r w:rsidRPr="00C2523F">
              <w:rPr>
                <w:color w:val="000000"/>
              </w:rPr>
              <w:t>.</w:t>
            </w:r>
          </w:p>
          <w:p w:rsidR="00A2704D" w:rsidRPr="00C2523F" w:rsidRDefault="00A2704D" w:rsidP="00E568AC">
            <w:pPr>
              <w:numPr>
                <w:ilvl w:val="0"/>
                <w:numId w:val="10"/>
              </w:numPr>
              <w:rPr>
                <w:color w:val="000000"/>
              </w:rPr>
            </w:pPr>
            <w:r>
              <w:rPr>
                <w:color w:val="000000"/>
              </w:rPr>
              <w:t>Primární a duální úloha</w:t>
            </w:r>
            <w:r w:rsidRPr="00C2523F">
              <w:rPr>
                <w:color w:val="000000"/>
              </w:rPr>
              <w:t>.</w:t>
            </w:r>
            <w:r>
              <w:rPr>
                <w:color w:val="000000"/>
              </w:rPr>
              <w:t xml:space="preserve"> Aspekty duality a nejednoznačnosti.</w:t>
            </w:r>
          </w:p>
          <w:p w:rsidR="00A2704D" w:rsidRPr="00C2523F" w:rsidRDefault="00A2704D" w:rsidP="00E568AC">
            <w:pPr>
              <w:numPr>
                <w:ilvl w:val="0"/>
                <w:numId w:val="10"/>
              </w:numPr>
              <w:rPr>
                <w:color w:val="000000"/>
              </w:rPr>
            </w:pPr>
            <w:r>
              <w:rPr>
                <w:color w:val="000000"/>
              </w:rPr>
              <w:t>Celočíselné programování, metoda větví a mezí, metody sečných nadrovin (Gomoryho)</w:t>
            </w:r>
            <w:r w:rsidRPr="00C2523F">
              <w:rPr>
                <w:color w:val="000000"/>
              </w:rPr>
              <w:t xml:space="preserve">. </w:t>
            </w:r>
          </w:p>
          <w:p w:rsidR="00A2704D" w:rsidRPr="00C2523F" w:rsidRDefault="00A2704D" w:rsidP="00E568AC">
            <w:pPr>
              <w:numPr>
                <w:ilvl w:val="0"/>
                <w:numId w:val="10"/>
              </w:numPr>
              <w:rPr>
                <w:color w:val="000000"/>
              </w:rPr>
            </w:pPr>
            <w:r>
              <w:rPr>
                <w:color w:val="000000"/>
              </w:rPr>
              <w:t>Dynamické programování, Bellmanův princip, metody řešení</w:t>
            </w:r>
            <w:r w:rsidRPr="00C2523F">
              <w:rPr>
                <w:color w:val="000000"/>
              </w:rPr>
              <w:t xml:space="preserve">. </w:t>
            </w:r>
          </w:p>
          <w:p w:rsidR="00A2704D" w:rsidRPr="00C2523F" w:rsidRDefault="00A2704D" w:rsidP="00E568AC">
            <w:pPr>
              <w:numPr>
                <w:ilvl w:val="0"/>
                <w:numId w:val="10"/>
              </w:numPr>
              <w:rPr>
                <w:color w:val="000000"/>
              </w:rPr>
            </w:pPr>
            <w:r>
              <w:rPr>
                <w:color w:val="000000"/>
              </w:rPr>
              <w:t>Teorie rozhodování, rozhodování za neurčitosti, rozhodovací kritéria (princip minimax, Hurwitz, Laplace,…)</w:t>
            </w:r>
            <w:r w:rsidRPr="00C2523F">
              <w:rPr>
                <w:color w:val="000000"/>
              </w:rPr>
              <w:t>.</w:t>
            </w:r>
          </w:p>
          <w:p w:rsidR="00A2704D" w:rsidRDefault="00A2704D" w:rsidP="00E568AC">
            <w:pPr>
              <w:numPr>
                <w:ilvl w:val="0"/>
                <w:numId w:val="10"/>
              </w:numPr>
              <w:rPr>
                <w:color w:val="000000"/>
              </w:rPr>
            </w:pPr>
            <w:r w:rsidRPr="006852E4">
              <w:rPr>
                <w:color w:val="000000"/>
              </w:rPr>
              <w:t>Konfliktní situace, klasifikace úloh teorie her, hry v explicitním tvaru</w:t>
            </w:r>
            <w:r>
              <w:rPr>
                <w:color w:val="000000"/>
              </w:rPr>
              <w:t>.</w:t>
            </w:r>
          </w:p>
          <w:p w:rsidR="00A2704D" w:rsidRDefault="00A2704D" w:rsidP="00E568AC">
            <w:pPr>
              <w:numPr>
                <w:ilvl w:val="0"/>
                <w:numId w:val="10"/>
              </w:numPr>
              <w:rPr>
                <w:color w:val="000000"/>
              </w:rPr>
            </w:pPr>
            <w:r>
              <w:rPr>
                <w:color w:val="000000"/>
              </w:rPr>
              <w:t>Ilustrativní příklady: Hra NIM, Dvoukolová volba, Soudní systémy, atd.</w:t>
            </w:r>
          </w:p>
          <w:p w:rsidR="00A2704D" w:rsidRPr="006852E4" w:rsidRDefault="00A2704D" w:rsidP="00E568AC">
            <w:pPr>
              <w:numPr>
                <w:ilvl w:val="0"/>
                <w:numId w:val="10"/>
              </w:numPr>
              <w:rPr>
                <w:color w:val="000000"/>
              </w:rPr>
            </w:pPr>
            <w:r>
              <w:rPr>
                <w:color w:val="000000"/>
              </w:rPr>
              <w:t>Hry v normálním tvaru. Antagonistický konflikt dvou hráčů, jednomaticové hry, ryzí a smíšené strategie</w:t>
            </w:r>
            <w:r w:rsidRPr="006852E4">
              <w:rPr>
                <w:color w:val="000000"/>
              </w:rPr>
              <w:t>.</w:t>
            </w:r>
          </w:p>
          <w:p w:rsidR="00A2704D" w:rsidRDefault="00A2704D" w:rsidP="00E568AC">
            <w:pPr>
              <w:numPr>
                <w:ilvl w:val="0"/>
                <w:numId w:val="10"/>
              </w:numPr>
              <w:rPr>
                <w:color w:val="000000"/>
              </w:rPr>
            </w:pPr>
            <w:r>
              <w:rPr>
                <w:color w:val="000000"/>
              </w:rPr>
              <w:t>Grafické řešení vybraných úloh, řešení pomocí lineárního programování</w:t>
            </w:r>
            <w:r w:rsidRPr="00C2523F">
              <w:rPr>
                <w:color w:val="000000"/>
              </w:rPr>
              <w:t>.</w:t>
            </w:r>
          </w:p>
          <w:p w:rsidR="00A2704D" w:rsidRPr="00C2523F" w:rsidRDefault="00A2704D" w:rsidP="00E568AC">
            <w:pPr>
              <w:numPr>
                <w:ilvl w:val="0"/>
                <w:numId w:val="10"/>
              </w:numPr>
              <w:rPr>
                <w:color w:val="000000"/>
              </w:rPr>
            </w:pPr>
            <w:r>
              <w:rPr>
                <w:color w:val="000000"/>
              </w:rPr>
              <w:t>Dvoumaticové hry. Dominované a dominující strategie.</w:t>
            </w:r>
          </w:p>
          <w:p w:rsidR="00A2704D" w:rsidRDefault="00A2704D" w:rsidP="00E568AC">
            <w:pPr>
              <w:numPr>
                <w:ilvl w:val="0"/>
                <w:numId w:val="10"/>
              </w:numPr>
            </w:pPr>
            <w:r>
              <w:t>Ukázky aplikačních softwarů (Wolfram Mathematica, Matlab).</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7"/>
            <w:tcBorders>
              <w:top w:val="nil"/>
              <w:bottom w:val="nil"/>
            </w:tcBorders>
          </w:tcPr>
          <w:p w:rsidR="00A2704D" w:rsidRDefault="00A2704D" w:rsidP="00E568AC">
            <w:pPr>
              <w:jc w:val="both"/>
            </w:pPr>
          </w:p>
        </w:tc>
      </w:tr>
      <w:tr w:rsidR="00A2704D" w:rsidTr="00E568AC">
        <w:trPr>
          <w:trHeight w:val="1497"/>
        </w:trPr>
        <w:tc>
          <w:tcPr>
            <w:tcW w:w="9855" w:type="dxa"/>
            <w:gridSpan w:val="9"/>
            <w:tcBorders>
              <w:top w:val="nil"/>
            </w:tcBorders>
          </w:tcPr>
          <w:p w:rsidR="00A2704D" w:rsidRPr="0045086E" w:rsidRDefault="00A2704D" w:rsidP="00E568AC">
            <w:pPr>
              <w:rPr>
                <w:b/>
              </w:rPr>
            </w:pPr>
            <w:r w:rsidRPr="0045086E">
              <w:rPr>
                <w:b/>
              </w:rPr>
              <w:t xml:space="preserve">Povinná literatura: </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PEKAŘ, L.: </w:t>
            </w:r>
            <w:r w:rsidRPr="0045086E">
              <w:rPr>
                <w:rFonts w:ascii="Times New Roman" w:hAnsi="Times New Roman"/>
                <w:i/>
                <w:sz w:val="20"/>
              </w:rPr>
              <w:t xml:space="preserve">Optimalizace, </w:t>
            </w:r>
            <w:r w:rsidRPr="0045086E">
              <w:rPr>
                <w:rFonts w:ascii="Times New Roman" w:hAnsi="Times New Roman"/>
                <w:sz w:val="20"/>
              </w:rPr>
              <w:t>studijní materiály, FAI UTB, Zlín 2013. Dostupné z WWW:</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PROKOP, R.: </w:t>
            </w:r>
            <w:r w:rsidRPr="0045086E">
              <w:rPr>
                <w:rFonts w:ascii="Times New Roman" w:hAnsi="Times New Roman"/>
                <w:i/>
                <w:sz w:val="20"/>
              </w:rPr>
              <w:t>Optimalizace</w:t>
            </w:r>
            <w:r w:rsidRPr="0045086E">
              <w:rPr>
                <w:rFonts w:ascii="Times New Roman" w:hAnsi="Times New Roman"/>
                <w:sz w:val="20"/>
              </w:rPr>
              <w:t>. FAI, UTB 2015, slidy. Dostupné z WWW:</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JABLONSKÝ, J.: </w:t>
            </w:r>
            <w:r w:rsidRPr="0045086E">
              <w:rPr>
                <w:rFonts w:ascii="Times New Roman" w:hAnsi="Times New Roman"/>
                <w:i/>
                <w:sz w:val="20"/>
              </w:rPr>
              <w:t>Operační výzkum</w:t>
            </w:r>
            <w:r w:rsidRPr="0045086E">
              <w:rPr>
                <w:rFonts w:ascii="Times New Roman" w:hAnsi="Times New Roman"/>
                <w:sz w:val="20"/>
              </w:rPr>
              <w:t xml:space="preserve">. Professional </w:t>
            </w:r>
            <w:r w:rsidRPr="0045086E">
              <w:rPr>
                <w:rFonts w:ascii="Times New Roman" w:hAnsi="Times New Roman"/>
                <w:sz w:val="20"/>
                <w:lang w:val="en-GB"/>
              </w:rPr>
              <w:t>Publishing</w:t>
            </w:r>
            <w:r w:rsidRPr="0045086E">
              <w:rPr>
                <w:rFonts w:ascii="Times New Roman" w:hAnsi="Times New Roman"/>
                <w:sz w:val="20"/>
              </w:rPr>
              <w:t>, Praha 2002.</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FERGUSSON, T. S.: </w:t>
            </w:r>
            <w:r w:rsidRPr="006F45DD">
              <w:rPr>
                <w:rFonts w:ascii="Times New Roman" w:hAnsi="Times New Roman"/>
                <w:i/>
                <w:sz w:val="20"/>
                <w:lang w:val="en-GB"/>
              </w:rPr>
              <w:t>Game theory</w:t>
            </w:r>
            <w:r w:rsidRPr="006F45DD">
              <w:rPr>
                <w:rFonts w:ascii="Times New Roman" w:hAnsi="Times New Roman"/>
                <w:i/>
                <w:sz w:val="20"/>
              </w:rPr>
              <w:t>.</w:t>
            </w:r>
            <w:r w:rsidRPr="0045086E">
              <w:rPr>
                <w:rFonts w:ascii="Times New Roman" w:hAnsi="Times New Roman"/>
                <w:sz w:val="20"/>
              </w:rPr>
              <w:t xml:space="preserve"> 46 s. UCLA Katedra matematiky, </w:t>
            </w:r>
            <w:r w:rsidRPr="0045086E">
              <w:rPr>
                <w:rFonts w:ascii="Times New Roman" w:hAnsi="Times New Roman"/>
                <w:sz w:val="20"/>
                <w:lang w:val="en-GB"/>
              </w:rPr>
              <w:t>University of California, Los Angeles</w:t>
            </w:r>
            <w:r w:rsidRPr="0045086E">
              <w:rPr>
                <w:rFonts w:ascii="Times New Roman" w:hAnsi="Times New Roman"/>
                <w:sz w:val="20"/>
              </w:rPr>
              <w:t>.</w:t>
            </w:r>
          </w:p>
          <w:p w:rsidR="00A2704D" w:rsidRPr="0045086E" w:rsidRDefault="00A2704D" w:rsidP="00E568AC">
            <w:pPr>
              <w:pStyle w:val="citace1"/>
              <w:numPr>
                <w:ilvl w:val="0"/>
                <w:numId w:val="0"/>
              </w:numPr>
              <w:spacing w:before="0" w:after="0"/>
              <w:rPr>
                <w:rFonts w:ascii="Times New Roman" w:hAnsi="Times New Roman"/>
                <w:sz w:val="20"/>
              </w:rPr>
            </w:pPr>
            <w:r w:rsidRPr="0045086E">
              <w:rPr>
                <w:rFonts w:ascii="Times New Roman" w:hAnsi="Times New Roman"/>
                <w:sz w:val="20"/>
              </w:rPr>
              <w:t xml:space="preserve">[DOSTUP. 15. 5. 2015]. Dostupné z WWW: </w:t>
            </w:r>
            <w:hyperlink r:id="rId7" w:history="1">
              <w:r w:rsidRPr="0045086E">
                <w:rPr>
                  <w:rStyle w:val="Hypertextovodkaz"/>
                  <w:rFonts w:ascii="Times New Roman" w:hAnsi="Times New Roman"/>
                  <w:sz w:val="20"/>
                </w:rPr>
                <w:t>https://www.math.ucla.edu/~tom/Game_Theory/comb.pdf</w:t>
              </w:r>
            </w:hyperlink>
          </w:p>
          <w:p w:rsidR="00A2704D" w:rsidRPr="0045086E" w:rsidRDefault="00A2704D" w:rsidP="00E568AC">
            <w:pPr>
              <w:pStyle w:val="citace1"/>
              <w:numPr>
                <w:ilvl w:val="0"/>
                <w:numId w:val="0"/>
              </w:numPr>
              <w:spacing w:before="0" w:after="0"/>
              <w:rPr>
                <w:rFonts w:ascii="Times New Roman" w:hAnsi="Times New Roman"/>
                <w:sz w:val="20"/>
              </w:rPr>
            </w:pPr>
            <w:bookmarkStart w:id="862" w:name="_Ref427619290"/>
            <w:r w:rsidRPr="0045086E">
              <w:rPr>
                <w:rFonts w:ascii="Times New Roman" w:hAnsi="Times New Roman"/>
                <w:sz w:val="20"/>
              </w:rPr>
              <w:t xml:space="preserve">MARKL, J.: </w:t>
            </w:r>
            <w:r w:rsidRPr="0045086E">
              <w:rPr>
                <w:rFonts w:ascii="Times New Roman" w:hAnsi="Times New Roman"/>
                <w:i/>
                <w:sz w:val="20"/>
              </w:rPr>
              <w:t>Teorie her a modely rozhodování v podmínkách neurčitosti</w:t>
            </w:r>
            <w:r w:rsidRPr="0045086E">
              <w:rPr>
                <w:rFonts w:ascii="Times New Roman" w:hAnsi="Times New Roman"/>
                <w:sz w:val="20"/>
              </w:rPr>
              <w:t xml:space="preserve">. FEI, VŠB-TU Ostrava, 78 s. [DOSTUP. 15. 5. 2015]. Dostupné z WWW: </w:t>
            </w:r>
            <w:hyperlink r:id="rId8" w:history="1">
              <w:r w:rsidRPr="0045086E">
                <w:rPr>
                  <w:rStyle w:val="Hypertextovodkaz"/>
                  <w:rFonts w:ascii="Times New Roman" w:hAnsi="Times New Roman"/>
                  <w:iCs/>
                  <w:sz w:val="20"/>
                </w:rPr>
                <w:t>http://www.cs.vsb.cz/sawa/teh/</w:t>
              </w:r>
            </w:hyperlink>
            <w:bookmarkEnd w:id="862"/>
          </w:p>
          <w:p w:rsidR="00A2704D" w:rsidRPr="0045086E" w:rsidRDefault="00A2704D" w:rsidP="00E568AC">
            <w:pPr>
              <w:spacing w:before="60"/>
              <w:rPr>
                <w:b/>
              </w:rPr>
            </w:pPr>
            <w:r w:rsidRPr="0045086E">
              <w:rPr>
                <w:b/>
              </w:rPr>
              <w:t xml:space="preserve">Doporučená literatura: </w:t>
            </w:r>
          </w:p>
          <w:p w:rsidR="00A2704D" w:rsidRPr="00D029B7" w:rsidRDefault="00A2704D" w:rsidP="00E568AC">
            <w:pPr>
              <w:pStyle w:val="citace1"/>
              <w:numPr>
                <w:ilvl w:val="0"/>
                <w:numId w:val="0"/>
              </w:numPr>
              <w:spacing w:before="0" w:after="0"/>
              <w:rPr>
                <w:rFonts w:cs="Arial"/>
                <w:szCs w:val="22"/>
              </w:rPr>
            </w:pPr>
            <w:r w:rsidRPr="0045086E">
              <w:rPr>
                <w:rFonts w:ascii="Times New Roman" w:hAnsi="Times New Roman"/>
                <w:sz w:val="20"/>
              </w:rPr>
              <w:t xml:space="preserve">CIBULKA, J.: </w:t>
            </w:r>
            <w:r w:rsidRPr="0045086E">
              <w:rPr>
                <w:rFonts w:ascii="Times New Roman" w:hAnsi="Times New Roman"/>
                <w:i/>
                <w:sz w:val="20"/>
              </w:rPr>
              <w:t>Strategické hry v bezpečnostním inženýrství</w:t>
            </w:r>
            <w:r w:rsidRPr="0045086E">
              <w:rPr>
                <w:rFonts w:ascii="Times New Roman" w:hAnsi="Times New Roman"/>
                <w:sz w:val="20"/>
              </w:rPr>
              <w:t xml:space="preserve">. FAI, UTB Zlín, 2010, 79 s. [DOSTUP. 15. 5. 2015]. </w:t>
            </w:r>
            <w:hyperlink r:id="rId9" w:history="1">
              <w:r w:rsidRPr="0045086E">
                <w:rPr>
                  <w:rStyle w:val="Hypertextovodkaz"/>
                  <w:rFonts w:ascii="Times New Roman" w:hAnsi="Times New Roman"/>
                  <w:sz w:val="20"/>
                </w:rPr>
                <w:t>http://digilib.k.utb.cz/bitstream/handle/10563/13340/cibulka_2010_dp.pdf?sequence=1&amp;isAllowed=y</w:t>
              </w:r>
            </w:hyperlink>
          </w:p>
          <w:p w:rsidR="00A2704D" w:rsidRDefault="00A2704D" w:rsidP="00E568AC">
            <w:pPr>
              <w:jc w:val="both"/>
            </w:pPr>
          </w:p>
        </w:tc>
      </w:tr>
      <w:tr w:rsidR="00A2704D" w:rsidTr="00E568AC">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lastRenderedPageBreak/>
              <w:t>Informace o způsobu kontaktu s vyučujícím</w:t>
            </w:r>
          </w:p>
        </w:tc>
      </w:tr>
      <w:tr w:rsidR="00A2704D" w:rsidTr="00E568AC">
        <w:trPr>
          <w:trHeight w:val="1373"/>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21D3B" w:rsidRDefault="00A2704D" w:rsidP="00E568AC">
            <w:pPr>
              <w:jc w:val="both"/>
              <w:rPr>
                <w:b/>
              </w:rPr>
            </w:pPr>
            <w:r w:rsidRPr="00D21D3B">
              <w:rPr>
                <w:b/>
              </w:rPr>
              <w:t>Aplikovaná ochrana obyvatelstva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rsidRPr="007D264E">
              <w:t>Minimálně 80% účast na sledované výuce, aktivní vystupování při seminářích, zpracování semestrální práce dle zadání.</w:t>
            </w:r>
          </w:p>
          <w:p w:rsidR="00A2704D" w:rsidRDefault="00A2704D" w:rsidP="00E568AC">
            <w:pPr>
              <w:jc w:val="both"/>
            </w:pPr>
            <w:r>
              <w:t>Zkouška: ústní přezkoušení studenta podle zkušebního řádu vysoké školy.</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sám je vede,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C23C04">
              <w:t>Cílem předmětu</w:t>
            </w:r>
            <w:r>
              <w:t xml:space="preserve"> je seznámit studenty s </w:t>
            </w:r>
            <w:r w:rsidRPr="007D264E">
              <w:t>písemnou a grafickou dokumentací</w:t>
            </w:r>
            <w:r>
              <w:t xml:space="preserve"> ve vztahu k ochraně obyvatelstva</w:t>
            </w:r>
            <w:ins w:id="863" w:author="Eva Skýbová" w:date="2018-06-08T08:51:00Z">
              <w:r>
                <w:t xml:space="preserve"> a</w:t>
              </w:r>
            </w:ins>
            <w:del w:id="864" w:author="Eva Skýbová" w:date="2018-06-08T08:51:00Z">
              <w:r w:rsidRPr="007D264E" w:rsidDel="000B694E">
                <w:delText>.</w:delText>
              </w:r>
            </w:del>
            <w:r>
              <w:t xml:space="preserve"> </w:t>
            </w:r>
            <w:del w:id="865" w:author="Eva Skýbová" w:date="2018-06-08T08:51:00Z">
              <w:r w:rsidDel="000B694E">
                <w:delText xml:space="preserve">Naučit </w:delText>
              </w:r>
            </w:del>
            <w:ins w:id="866" w:author="Eva Skýbová" w:date="2018-06-08T08:51:00Z">
              <w:r>
                <w:t xml:space="preserve">naučit </w:t>
              </w:r>
            </w:ins>
            <w:r>
              <w:br/>
              <w:t>a procvičit hlavní m</w:t>
            </w:r>
            <w:r w:rsidRPr="007D264E">
              <w:t xml:space="preserve">anuální metody vyhodnocování mimořádných </w:t>
            </w:r>
            <w:r>
              <w:t xml:space="preserve">událostí </w:t>
            </w:r>
            <w:r w:rsidRPr="007D264E">
              <w:t>a krizových situací</w:t>
            </w:r>
            <w:r>
              <w:t xml:space="preserve"> v podmínkách České republiky</w:t>
            </w:r>
            <w:r w:rsidRPr="007D264E">
              <w:t xml:space="preserve">. </w:t>
            </w:r>
            <w:r>
              <w:t xml:space="preserve">Dále si budou studenti osvojovat </w:t>
            </w:r>
            <w:r w:rsidRPr="007D264E">
              <w:t>praktick</w:t>
            </w:r>
            <w:r>
              <w:t>é</w:t>
            </w:r>
            <w:r w:rsidRPr="007D264E">
              <w:t xml:space="preserve"> zkušeností z výkonu funkce příslušníků státní správy</w:t>
            </w:r>
            <w:r>
              <w:t xml:space="preserve"> (Magistrát města Zlína)</w:t>
            </w:r>
            <w:r w:rsidRPr="007D264E">
              <w:t>, v oblasti krizového plánování a řízení, ochrany obyvatel</w:t>
            </w:r>
            <w:r>
              <w:t>stva, seznámí se se zpracovanou dokumentací</w:t>
            </w:r>
            <w:r w:rsidRPr="007D264E">
              <w:t xml:space="preserve">. </w:t>
            </w:r>
            <w:r>
              <w:t>Ve výuce je zařazen také praktický nácvik používání prostředků protichemické ochrany (v rámci praktické výuky v odborné firmě EGO Zlín).</w:t>
            </w:r>
          </w:p>
          <w:p w:rsidR="00A2704D" w:rsidRPr="00D21D3B" w:rsidRDefault="00A2704D" w:rsidP="00E568AC">
            <w:pPr>
              <w:jc w:val="both"/>
              <w:rPr>
                <w:u w:val="single"/>
              </w:rPr>
            </w:pPr>
            <w:r w:rsidRPr="00D21D3B">
              <w:rPr>
                <w:u w:val="single"/>
              </w:rPr>
              <w:t>Hlavní témata:</w:t>
            </w:r>
          </w:p>
          <w:p w:rsidR="00A2704D" w:rsidRDefault="00A2704D" w:rsidP="00E568AC">
            <w:pPr>
              <w:numPr>
                <w:ilvl w:val="0"/>
                <w:numId w:val="11"/>
              </w:numPr>
              <w:jc w:val="both"/>
            </w:pPr>
            <w:r w:rsidRPr="007D264E">
              <w:t>Úvod</w:t>
            </w:r>
            <w:r>
              <w:t>,</w:t>
            </w:r>
            <w:r w:rsidRPr="007D264E">
              <w:t xml:space="preserve"> vymezení </w:t>
            </w:r>
            <w:r>
              <w:t xml:space="preserve">odborného </w:t>
            </w:r>
            <w:r w:rsidRPr="007D264E">
              <w:t>předmětu</w:t>
            </w:r>
            <w:r>
              <w:t xml:space="preserve"> a názvosloví předmětu</w:t>
            </w:r>
            <w:r w:rsidRPr="007D264E">
              <w:t xml:space="preserve"> „</w:t>
            </w:r>
            <w:r>
              <w:t>Aplikovaná ochrana obyvatelstva“</w:t>
            </w:r>
            <w:r w:rsidRPr="007D264E">
              <w:t xml:space="preserve">. </w:t>
            </w:r>
          </w:p>
          <w:p w:rsidR="00A2704D" w:rsidRDefault="00A2704D" w:rsidP="00E568AC">
            <w:pPr>
              <w:numPr>
                <w:ilvl w:val="0"/>
                <w:numId w:val="11"/>
              </w:numPr>
              <w:jc w:val="both"/>
            </w:pPr>
            <w:r>
              <w:t>Místní evakuační plán (příprava, zpracování, presentace – jako semestrální projekt).</w:t>
            </w:r>
          </w:p>
          <w:p w:rsidR="00A2704D" w:rsidRDefault="00A2704D" w:rsidP="00E568AC">
            <w:pPr>
              <w:numPr>
                <w:ilvl w:val="0"/>
                <w:numId w:val="11"/>
              </w:numPr>
              <w:jc w:val="both"/>
            </w:pPr>
            <w:r w:rsidRPr="007D264E">
              <w:t xml:space="preserve">Meteorologie, zjišťování údajů o </w:t>
            </w:r>
            <w:r>
              <w:t xml:space="preserve">přízemní </w:t>
            </w:r>
            <w:r w:rsidRPr="007D264E">
              <w:t xml:space="preserve">povětrnostní situaci. </w:t>
            </w:r>
          </w:p>
          <w:p w:rsidR="00A2704D" w:rsidRDefault="00A2704D" w:rsidP="00E568AC">
            <w:pPr>
              <w:numPr>
                <w:ilvl w:val="0"/>
                <w:numId w:val="11"/>
              </w:numPr>
              <w:jc w:val="both"/>
            </w:pPr>
            <w:r w:rsidRPr="007D264E">
              <w:t xml:space="preserve">Šíření škodlivin v prostředí, modely šíření a úniku škodlivin. </w:t>
            </w:r>
          </w:p>
          <w:p w:rsidR="00A2704D" w:rsidRDefault="00A2704D" w:rsidP="00E568AC">
            <w:pPr>
              <w:numPr>
                <w:ilvl w:val="0"/>
                <w:numId w:val="11"/>
              </w:numPr>
              <w:jc w:val="both"/>
            </w:pPr>
            <w:r w:rsidRPr="007D264E">
              <w:t xml:space="preserve">Individuální a kolektivní ochrana, prostředky a materiály, improvizované prostředky. </w:t>
            </w:r>
          </w:p>
          <w:p w:rsidR="00A2704D" w:rsidRDefault="00A2704D" w:rsidP="00E568AC">
            <w:pPr>
              <w:numPr>
                <w:ilvl w:val="0"/>
                <w:numId w:val="11"/>
              </w:numPr>
              <w:jc w:val="both"/>
            </w:pPr>
            <w:r w:rsidRPr="007D264E">
              <w:t>Hygienická očista osob, prostředky, metody</w:t>
            </w:r>
            <w:r>
              <w:t xml:space="preserve"> v podmínkách Hasičského záchranného sboru</w:t>
            </w:r>
            <w:r w:rsidRPr="007D264E">
              <w:t xml:space="preserve">. </w:t>
            </w:r>
          </w:p>
          <w:p w:rsidR="00A2704D" w:rsidRDefault="00A2704D" w:rsidP="00E568AC">
            <w:pPr>
              <w:numPr>
                <w:ilvl w:val="0"/>
                <w:numId w:val="11"/>
              </w:numPr>
              <w:jc w:val="both"/>
            </w:pPr>
            <w:r w:rsidRPr="007D264E">
              <w:t xml:space="preserve">Požární ochrana, požární technika, hasební prostředky.  </w:t>
            </w:r>
          </w:p>
          <w:p w:rsidR="00A2704D" w:rsidRDefault="00A2704D" w:rsidP="00E568AC">
            <w:pPr>
              <w:numPr>
                <w:ilvl w:val="0"/>
                <w:numId w:val="11"/>
              </w:numPr>
              <w:jc w:val="both"/>
            </w:pPr>
            <w:r>
              <w:t>Bezpečný p</w:t>
            </w:r>
            <w:r w:rsidRPr="007D264E">
              <w:t>obyt v</w:t>
            </w:r>
            <w:r>
              <w:t xml:space="preserve"> zamořeném </w:t>
            </w:r>
            <w:r w:rsidRPr="007D264E">
              <w:t>prostoru, režimová opatření</w:t>
            </w:r>
            <w:r>
              <w:t xml:space="preserve"> a jejich plnění</w:t>
            </w:r>
            <w:r w:rsidRPr="007D264E">
              <w:t xml:space="preserve">. </w:t>
            </w:r>
          </w:p>
          <w:p w:rsidR="00A2704D" w:rsidRDefault="00A2704D" w:rsidP="00E568AC">
            <w:pPr>
              <w:numPr>
                <w:ilvl w:val="0"/>
                <w:numId w:val="11"/>
              </w:numPr>
              <w:jc w:val="both"/>
            </w:pPr>
            <w:r>
              <w:t>Humanitární pomoc pro zasažené a postižené obyvatelstvo při mimořádných událostech</w:t>
            </w:r>
            <w:r w:rsidRPr="00766048">
              <w:t>.</w:t>
            </w:r>
          </w:p>
          <w:p w:rsidR="00A2704D" w:rsidRDefault="00A2704D" w:rsidP="00E568AC">
            <w:pPr>
              <w:numPr>
                <w:ilvl w:val="0"/>
                <w:numId w:val="11"/>
              </w:numPr>
              <w:jc w:val="both"/>
            </w:pPr>
            <w:r>
              <w:t>Příprava, organizace, provedení a vyhodnocení taktických a prověřovacích cvičení.</w:t>
            </w:r>
          </w:p>
          <w:p w:rsidR="00A2704D" w:rsidRDefault="00A2704D" w:rsidP="00E568AC">
            <w:pPr>
              <w:numPr>
                <w:ilvl w:val="0"/>
                <w:numId w:val="11"/>
              </w:numPr>
              <w:jc w:val="both"/>
            </w:pPr>
            <w:r>
              <w:t>Příprava a v</w:t>
            </w:r>
            <w:r w:rsidRPr="007D264E">
              <w:t xml:space="preserve">edení </w:t>
            </w:r>
            <w:r>
              <w:t xml:space="preserve">pracovní </w:t>
            </w:r>
            <w:r w:rsidRPr="007D264E">
              <w:t xml:space="preserve">dokumentace (textové, grafické, tabulkové), zpracování předpovědi vývoje situace. </w:t>
            </w:r>
          </w:p>
          <w:p w:rsidR="00A2704D" w:rsidRDefault="00A2704D" w:rsidP="00E568AC">
            <w:pPr>
              <w:numPr>
                <w:ilvl w:val="0"/>
                <w:numId w:val="11"/>
              </w:numPr>
              <w:jc w:val="both"/>
            </w:pPr>
            <w:r>
              <w:t>Vybrané zahraniční zkušenosti z ochrany obyvatelstva (Kanada, USA).</w:t>
            </w:r>
            <w:r w:rsidRPr="007D264E">
              <w:t xml:space="preserve"> </w:t>
            </w:r>
          </w:p>
          <w:p w:rsidR="00A2704D" w:rsidRDefault="00A2704D" w:rsidP="00E568AC">
            <w:pPr>
              <w:numPr>
                <w:ilvl w:val="0"/>
                <w:numId w:val="11"/>
              </w:numPr>
              <w:jc w:val="both"/>
            </w:pPr>
            <w:r>
              <w:t>Praktická výuka na Magistrátu města Zlína v oblasti ochrany obyvatelstva.</w:t>
            </w:r>
          </w:p>
          <w:p w:rsidR="00A2704D" w:rsidRDefault="00A2704D" w:rsidP="00E568AC">
            <w:pPr>
              <w:numPr>
                <w:ilvl w:val="0"/>
                <w:numId w:val="11"/>
              </w:numPr>
              <w:jc w:val="both"/>
            </w:pPr>
            <w:r w:rsidRPr="007D264E">
              <w:t xml:space="preserve">14. </w:t>
            </w:r>
            <w:r>
              <w:t>Praktická výuka v odborné firmě EGO Zlín v oblasti ochrany obyvatelstva včetně nácviků používání prostředků PIO.</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F65495" w:rsidRDefault="00A2704D" w:rsidP="00E568AC">
            <w:pPr>
              <w:jc w:val="both"/>
              <w:rPr>
                <w:b/>
              </w:rPr>
            </w:pPr>
            <w:r w:rsidRPr="00F65495">
              <w:rPr>
                <w:b/>
              </w:rPr>
              <w:t xml:space="preserve">Povinná literatura:  </w:t>
            </w:r>
          </w:p>
          <w:p w:rsidR="00A2704D" w:rsidRDefault="00A2704D" w:rsidP="00E568AC">
            <w:pPr>
              <w:jc w:val="both"/>
            </w:pPr>
            <w:r>
              <w:t xml:space="preserve">MIKA, Otakar, J. a kol. </w:t>
            </w:r>
            <w:r w:rsidRPr="009300E5">
              <w:rPr>
                <w:i/>
              </w:rPr>
              <w:t>Základy ochrany obyvatelstva</w:t>
            </w:r>
            <w:r>
              <w:t xml:space="preserve">, Univerzita Palackého v Olomouci, Fakulta tělesné kultury, 2014. ISBN 978-80-244-4268-6.  </w:t>
            </w:r>
          </w:p>
          <w:p w:rsidR="00A2704D" w:rsidRDefault="00A2704D" w:rsidP="00E568AC">
            <w:pPr>
              <w:jc w:val="both"/>
            </w:pPr>
            <w:r>
              <w:t xml:space="preserve">KRATOCHVÍLOVÁ, Danuše a kol. </w:t>
            </w:r>
            <w:r w:rsidRPr="009300E5">
              <w:rPr>
                <w:i/>
              </w:rPr>
              <w:t>Ochrana obyvatelstva</w:t>
            </w:r>
            <w:r>
              <w:t xml:space="preserve">. Ostrava: SPBI, 2013. ISBN 978-80-7385134-7. </w:t>
            </w:r>
          </w:p>
          <w:p w:rsidR="00A2704D" w:rsidRDefault="00A2704D" w:rsidP="00E568AC">
            <w:pPr>
              <w:jc w:val="both"/>
            </w:pPr>
            <w:r>
              <w:t xml:space="preserve">Usnesení vlády ČR č. 805 z 23. 10. 2013. Koncepce ochrany obyvatelstva do r. 2020 s výhledem do r. 2030.  </w:t>
            </w:r>
          </w:p>
          <w:p w:rsidR="00A2704D" w:rsidRPr="00F65495" w:rsidRDefault="00A2704D" w:rsidP="00E568AC">
            <w:pPr>
              <w:spacing w:before="60"/>
              <w:jc w:val="both"/>
              <w:rPr>
                <w:b/>
              </w:rPr>
            </w:pPr>
            <w:r w:rsidRPr="00F65495">
              <w:rPr>
                <w:b/>
              </w:rPr>
              <w:t xml:space="preserve">Doporučená literatura: </w:t>
            </w:r>
          </w:p>
          <w:p w:rsidR="00A2704D" w:rsidRDefault="00A2704D" w:rsidP="00E568AC">
            <w:pPr>
              <w:jc w:val="both"/>
            </w:pPr>
            <w:r>
              <w:t xml:space="preserve">GŘ HZS MV ČR. http://www.hzscr.cz/ochrana-obyvatelstva.aspx. Praha. </w:t>
            </w:r>
          </w:p>
          <w:p w:rsidR="00A2704D" w:rsidRDefault="00A2704D" w:rsidP="00E568AC">
            <w:pPr>
              <w:jc w:val="both"/>
            </w:pPr>
            <w:r>
              <w:t xml:space="preserve">TŮMA, Jan. </w:t>
            </w:r>
            <w:r w:rsidRPr="009300E5">
              <w:rPr>
                <w:i/>
              </w:rPr>
              <w:t>Katastrofy techniky děsící 20. století.</w:t>
            </w:r>
            <w:r>
              <w:t xml:space="preserve"> Praha, 2000. ISBN 80-200-0387-8. </w:t>
            </w:r>
          </w:p>
          <w:p w:rsidR="00A2704D" w:rsidRDefault="00A2704D" w:rsidP="00E568AC">
            <w:pPr>
              <w:jc w:val="both"/>
            </w:pPr>
            <w:r>
              <w:t xml:space="preserve">PROCHÁZKOVÁ, Dana, ŘÍHA, Josef. </w:t>
            </w:r>
            <w:r w:rsidRPr="009300E5">
              <w:rPr>
                <w:i/>
              </w:rPr>
              <w:t>Krizové řízení.</w:t>
            </w:r>
            <w:r>
              <w:t xml:space="preserve"> Praha, 2004. ISBN 80 - 86640-30-2. </w:t>
            </w:r>
          </w:p>
          <w:p w:rsidR="00A2704D" w:rsidRDefault="00A2704D" w:rsidP="00E568AC">
            <w:pPr>
              <w:jc w:val="both"/>
            </w:pPr>
            <w:r>
              <w:t xml:space="preserve">REKTOŘÍK, Jaroslav a kol. </w:t>
            </w:r>
            <w:r w:rsidRPr="009300E5">
              <w:rPr>
                <w:i/>
              </w:rPr>
              <w:t>Krizový management ve veřejné správě: teorie a praxe.</w:t>
            </w:r>
            <w:r>
              <w:t xml:space="preserve"> Praha: Ekopress, 2004. ISBN 80-8611983-1. </w:t>
            </w:r>
          </w:p>
          <w:p w:rsidR="00A2704D" w:rsidRDefault="00A2704D" w:rsidP="00E568AC">
            <w:pPr>
              <w:jc w:val="both"/>
            </w:pPr>
            <w:r w:rsidRPr="00DD6E35">
              <w:rPr>
                <w:i/>
              </w:rPr>
              <w:t>Metodika civilního nouzového plánování</w:t>
            </w:r>
            <w:r>
              <w:t xml:space="preserve">. Výbor pro civilní nouzové plánování, Praha, 1998. </w:t>
            </w:r>
          </w:p>
          <w:p w:rsidR="00A2704D" w:rsidRDefault="00A2704D" w:rsidP="00E568AC">
            <w:pPr>
              <w:jc w:val="both"/>
            </w:pPr>
            <w:r>
              <w:lastRenderedPageBreak/>
              <w:t xml:space="preserve">LINHART, Petr. </w:t>
            </w:r>
            <w:r w:rsidRPr="009300E5">
              <w:rPr>
                <w:i/>
              </w:rPr>
              <w:t>Některé otázky ochrany obyvatelstva.</w:t>
            </w:r>
            <w:r>
              <w:t xml:space="preserve"> 1. vyd. České Budějovice: Jihočeská univerzita v Českých Budějovicích, Zdravotně sociální fakulta, 2006, 86 s. ISBN 80-7040-854-5. </w:t>
            </w:r>
          </w:p>
          <w:p w:rsidR="00A2704D" w:rsidRDefault="00A2704D" w:rsidP="00E568AC">
            <w:pPr>
              <w:jc w:val="both"/>
            </w:pPr>
            <w:r>
              <w:t xml:space="preserve">LINHART, Petr. </w:t>
            </w:r>
            <w:r w:rsidRPr="009300E5">
              <w:rPr>
                <w:i/>
              </w:rPr>
              <w:t xml:space="preserve">Některé otázky ochrany společnosti. </w:t>
            </w:r>
            <w:r>
              <w:t>PRAHA: MV - GŘ HZS ČR, 2005. ISBN 80-86640-43-4.</w:t>
            </w:r>
          </w:p>
          <w:p w:rsidR="00A2704D" w:rsidRDefault="00A2704D" w:rsidP="00E568AC">
            <w:pPr>
              <w:jc w:val="both"/>
            </w:pPr>
            <w:r>
              <w:t xml:space="preserve">LEES, P. Frank. </w:t>
            </w:r>
            <w:r w:rsidRPr="009300E5">
              <w:rPr>
                <w:i/>
              </w:rPr>
              <w:t>Prevention in the Process Industries.</w:t>
            </w:r>
            <w:r>
              <w:t xml:space="preserve"> London, 1996. ISBN 0 7506 1547 8. </w:t>
            </w:r>
          </w:p>
          <w:p w:rsidR="00A2704D" w:rsidRDefault="00A2704D" w:rsidP="00E568AC">
            <w:pPr>
              <w:jc w:val="both"/>
            </w:pPr>
            <w:r>
              <w:t xml:space="preserve">Kolektiv autorů. </w:t>
            </w:r>
            <w:r w:rsidRPr="009300E5">
              <w:rPr>
                <w:i/>
              </w:rPr>
              <w:t>Principy a praxe radiační ochrany.</w:t>
            </w:r>
            <w:r>
              <w:t xml:space="preserve"> Praha: SÚJB, 2000, ISBN 80-238-7303-6, 619 s. </w:t>
            </w:r>
          </w:p>
          <w:p w:rsidR="00A2704D" w:rsidRDefault="00A2704D" w:rsidP="00E568AC">
            <w:pPr>
              <w:jc w:val="both"/>
            </w:pPr>
            <w:r>
              <w:t xml:space="preserve">SKŘEHOT, Petr a kol. </w:t>
            </w:r>
            <w:r w:rsidRPr="009300E5">
              <w:rPr>
                <w:i/>
              </w:rPr>
              <w:t>Prevence nehod a havárií</w:t>
            </w:r>
            <w:r>
              <w:t xml:space="preserve"> </w:t>
            </w:r>
            <w:r w:rsidRPr="009300E5">
              <w:rPr>
                <w:i/>
              </w:rPr>
              <w:t>1. díl.</w:t>
            </w:r>
            <w:r>
              <w:t xml:space="preserve"> Praha: PINK PIG, 2009, 1. vyd., ISBN 978-80-86973-34-0, 341 s. </w:t>
            </w:r>
          </w:p>
          <w:p w:rsidR="00A2704D" w:rsidRDefault="00A2704D" w:rsidP="00E568AC">
            <w:pPr>
              <w:jc w:val="both"/>
            </w:pPr>
            <w:r>
              <w:t xml:space="preserve">SKŘEHOT, Petr a kol. </w:t>
            </w:r>
            <w:r w:rsidRPr="009300E5">
              <w:rPr>
                <w:i/>
              </w:rPr>
              <w:t>Prevence nehod a havárií 1I. díl.</w:t>
            </w:r>
            <w:r>
              <w:t xml:space="preserve"> Praha: PINK PIG, 2009, 1. vyd. ISBN 978-80-86973-73-9.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w:t>
            </w:r>
            <w:r>
              <w:br/>
            </w:r>
            <w:r w:rsidRPr="00CC048D">
              <w:t xml:space="preserve">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21D3B" w:rsidRDefault="00A2704D" w:rsidP="00E568AC">
            <w:pPr>
              <w:jc w:val="both"/>
              <w:rPr>
                <w:b/>
              </w:rPr>
            </w:pPr>
            <w:r w:rsidRPr="00D21D3B">
              <w:rPr>
                <w:b/>
              </w:rPr>
              <w:t>Bezpečnost logistických procesů</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 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rsidRPr="003B0E97">
              <w:t>Požadavkem udělení zápočtu je aktivní účast na cvičeních, průběžné plnění zadaných příkladů. Účast na cvičeních je min. 80</w:t>
            </w:r>
            <w:r>
              <w:t xml:space="preserve"> </w:t>
            </w:r>
            <w:r w:rsidRPr="003B0E97">
              <w:t>%. </w:t>
            </w:r>
            <w:r>
              <w:t>Zápočet je udělen na základě zápočtového testu. Potřeba je 60% správných odpovědí.</w:t>
            </w:r>
          </w:p>
          <w:p w:rsidR="00A2704D" w:rsidRDefault="00A2704D" w:rsidP="00E568AC">
            <w:pPr>
              <w:jc w:val="both"/>
            </w:pPr>
            <w:r w:rsidRPr="003B0E97">
              <w:t xml:space="preserve">Zkouška z předmětu je </w:t>
            </w:r>
            <w:r>
              <w:t>ústní. Skládá se ze 3 otázek, student má čas na písemnou přípravu10 minut.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Ing. Pavel Viskup,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vede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Přednášky: Ing. Pavel Viskup,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E6363F" w:rsidTr="00E568AC">
        <w:trPr>
          <w:trHeight w:val="3938"/>
        </w:trPr>
        <w:tc>
          <w:tcPr>
            <w:tcW w:w="9855" w:type="dxa"/>
            <w:gridSpan w:val="8"/>
            <w:tcBorders>
              <w:top w:val="nil"/>
              <w:bottom w:val="single" w:sz="12" w:space="0" w:color="auto"/>
            </w:tcBorders>
          </w:tcPr>
          <w:p w:rsidR="00A2704D" w:rsidRPr="0030329C" w:rsidRDefault="00A2704D">
            <w:pPr>
              <w:pStyle w:val="Odstavecseseznamem"/>
              <w:spacing w:after="0" w:line="240" w:lineRule="auto"/>
              <w:ind w:left="0"/>
              <w:jc w:val="both"/>
              <w:rPr>
                <w:rFonts w:ascii="Times New Roman" w:hAnsi="Times New Roman"/>
                <w:sz w:val="20"/>
                <w:szCs w:val="20"/>
              </w:rPr>
              <w:pPrChange w:id="867" w:author="Eva Skýbová" w:date="2018-06-08T13:11:00Z">
                <w:pPr>
                  <w:pStyle w:val="Odstavecseseznamem"/>
                  <w:ind w:left="0"/>
                  <w:jc w:val="both"/>
                </w:pPr>
              </w:pPrChange>
            </w:pPr>
            <w:r w:rsidRPr="0030329C">
              <w:rPr>
                <w:rFonts w:ascii="Times New Roman" w:hAnsi="Times New Roman"/>
                <w:sz w:val="20"/>
                <w:szCs w:val="20"/>
              </w:rPr>
              <w:t xml:space="preserve">Tento předmět je zaměřen na rizika a kritická místa v řízení s důrazem na bezpečnost logistických procesů. Předmět je rozdělen do tří sekcí, </w:t>
            </w:r>
            <w:ins w:id="868" w:author="Eva Skýbová" w:date="2018-06-08T08:53:00Z">
              <w:r>
                <w:rPr>
                  <w:rFonts w:ascii="Times New Roman" w:hAnsi="Times New Roman"/>
                  <w:sz w:val="20"/>
                  <w:szCs w:val="20"/>
                </w:rPr>
                <w:t xml:space="preserve">zaměřuje se na </w:t>
              </w:r>
            </w:ins>
            <w:r w:rsidRPr="0030329C">
              <w:rPr>
                <w:rFonts w:ascii="Times New Roman" w:hAnsi="Times New Roman"/>
                <w:sz w:val="20"/>
                <w:szCs w:val="20"/>
              </w:rPr>
              <w:t xml:space="preserve">výrobu a metody, distribuci a dopravu. Seznamuje </w:t>
            </w:r>
            <w:ins w:id="869" w:author="Eva Skýbová" w:date="2018-06-08T08:53:00Z">
              <w:r>
                <w:rPr>
                  <w:rFonts w:ascii="Times New Roman" w:hAnsi="Times New Roman"/>
                  <w:sz w:val="20"/>
                  <w:szCs w:val="20"/>
                </w:rPr>
                <w:t>studenty</w:t>
              </w:r>
            </w:ins>
            <w:del w:id="870" w:author="Eva Skýbová" w:date="2018-06-08T08:53:00Z">
              <w:r w:rsidRPr="0030329C" w:rsidDel="001269EA">
                <w:rPr>
                  <w:rFonts w:ascii="Times New Roman" w:hAnsi="Times New Roman"/>
                  <w:sz w:val="20"/>
                  <w:szCs w:val="20"/>
                </w:rPr>
                <w:delText>se</w:delText>
              </w:r>
            </w:del>
            <w:r w:rsidRPr="0030329C">
              <w:rPr>
                <w:rFonts w:ascii="Times New Roman" w:hAnsi="Times New Roman"/>
                <w:sz w:val="20"/>
                <w:szCs w:val="20"/>
              </w:rPr>
              <w:t xml:space="preserve"> slabými místy, legislativními omezeními a systémovým chybami. Následující témata zohledňují aplikace bezpečnostních přístupů k řízení procesů v organizacích.</w:t>
            </w:r>
          </w:p>
          <w:p w:rsidR="00A2704D" w:rsidRPr="0030329C" w:rsidRDefault="00A2704D">
            <w:pPr>
              <w:pStyle w:val="Odstavecseseznamem"/>
              <w:spacing w:after="0" w:line="240" w:lineRule="auto"/>
              <w:ind w:left="0"/>
              <w:rPr>
                <w:rFonts w:ascii="Times New Roman" w:hAnsi="Times New Roman"/>
                <w:color w:val="000000"/>
                <w:sz w:val="20"/>
                <w:szCs w:val="20"/>
                <w:u w:val="single"/>
                <w:shd w:val="clear" w:color="auto" w:fill="FFFFFF"/>
              </w:rPr>
              <w:pPrChange w:id="871" w:author="Eva Skýbová" w:date="2018-06-08T13:11:00Z">
                <w:pPr>
                  <w:pStyle w:val="Odstavecseseznamem"/>
                  <w:ind w:left="0"/>
                </w:pPr>
              </w:pPrChange>
            </w:pPr>
            <w:r w:rsidRPr="0030329C">
              <w:rPr>
                <w:rFonts w:ascii="Times New Roman" w:hAnsi="Times New Roman"/>
                <w:color w:val="000000"/>
                <w:sz w:val="20"/>
                <w:szCs w:val="20"/>
                <w:u w:val="single"/>
                <w:shd w:val="clear" w:color="auto" w:fill="FFFFFF"/>
              </w:rPr>
              <w:t>Hlavní témata:</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Základní přístupy k řízení a zlepšování procesů.</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Operativní plánování výroby.</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Logistické metody.</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Standardizace výroby.</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Skladovací systémy a provoz skladů.</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Rizika při řízení zásob.</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Distribuce a její omezení.</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Reverzní logistika jako zdroj surovin do výroby.</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Plánování přepravy a její technologická omezení (doba řízení a bezpečnostní přestávky apod.).</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Přeprava nebezpečných věcí (silniční a železniční doprava).</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Zelená logistika.</w:t>
            </w:r>
          </w:p>
          <w:p w:rsidR="00A2704D" w:rsidRPr="0030329C" w:rsidRDefault="00A2704D" w:rsidP="00E568AC">
            <w:pPr>
              <w:pStyle w:val="Odstavecseseznamem"/>
              <w:numPr>
                <w:ilvl w:val="0"/>
                <w:numId w:val="53"/>
              </w:numPr>
              <w:spacing w:after="0" w:line="240" w:lineRule="auto"/>
              <w:rPr>
                <w:rFonts w:ascii="Times New Roman" w:hAnsi="Times New Roman"/>
                <w:color w:val="000000"/>
                <w:sz w:val="20"/>
                <w:szCs w:val="20"/>
                <w:shd w:val="clear" w:color="auto" w:fill="FFFFFF"/>
              </w:rPr>
            </w:pPr>
            <w:r w:rsidRPr="0030329C">
              <w:rPr>
                <w:rFonts w:ascii="Times New Roman" w:hAnsi="Times New Roman"/>
                <w:color w:val="000000"/>
                <w:sz w:val="20"/>
                <w:szCs w:val="20"/>
                <w:shd w:val="clear" w:color="auto" w:fill="FFFFFF"/>
              </w:rPr>
              <w:t>Zákoník práce, bezpečnost a ochrana zaměstnanců při práci.</w:t>
            </w:r>
          </w:p>
          <w:p w:rsidR="00A2704D" w:rsidRPr="00E6363F" w:rsidRDefault="00A2704D" w:rsidP="00E568AC">
            <w:pPr>
              <w:rPr>
                <w:color w:val="000000"/>
                <w:shd w:val="clear" w:color="auto" w:fill="FFFFFF"/>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D729DB" w:rsidRDefault="00A2704D" w:rsidP="00E568AC">
            <w:pPr>
              <w:jc w:val="both"/>
              <w:rPr>
                <w:b/>
                <w:color w:val="000000"/>
              </w:rPr>
            </w:pPr>
            <w:r w:rsidRPr="00D729DB">
              <w:rPr>
                <w:b/>
                <w:color w:val="000000"/>
              </w:rPr>
              <w:t>Povinná literatura:</w:t>
            </w:r>
          </w:p>
          <w:p w:rsidR="00A2704D" w:rsidRPr="00EA669B" w:rsidRDefault="00A2704D" w:rsidP="00E568AC">
            <w:pPr>
              <w:jc w:val="both"/>
              <w:rPr>
                <w:color w:val="000000"/>
              </w:rPr>
            </w:pPr>
            <w:r>
              <w:rPr>
                <w:color w:val="000000"/>
              </w:rPr>
              <w:t xml:space="preserve">SINAY J. </w:t>
            </w:r>
            <w:r>
              <w:rPr>
                <w:i/>
                <w:color w:val="000000"/>
              </w:rPr>
              <w:t xml:space="preserve">Bezpečná technika, bezpečné pracoviská. </w:t>
            </w:r>
            <w:r>
              <w:rPr>
                <w:color w:val="000000"/>
              </w:rPr>
              <w:t>Technická univerzita v Košiciach, 2011. ISBN 978-80-553-0750-3.</w:t>
            </w:r>
          </w:p>
          <w:p w:rsidR="00A2704D" w:rsidRPr="00ED53C9" w:rsidRDefault="00A2704D" w:rsidP="00E568AC">
            <w:pPr>
              <w:jc w:val="both"/>
              <w:rPr>
                <w:color w:val="000000"/>
              </w:rPr>
            </w:pPr>
            <w:r w:rsidRPr="00ED53C9">
              <w:rPr>
                <w:color w:val="000000"/>
              </w:rPr>
              <w:t>GROS I. </w:t>
            </w:r>
            <w:r w:rsidRPr="00ED53C9">
              <w:rPr>
                <w:i/>
                <w:color w:val="000000"/>
              </w:rPr>
              <w:t>Velká kniha logistiky</w:t>
            </w:r>
            <w:r w:rsidRPr="00ED53C9">
              <w:rPr>
                <w:color w:val="000000"/>
              </w:rPr>
              <w:t>. VŠCHT Praha, 2016. ISBN 978-80-7080-952-5.</w:t>
            </w:r>
          </w:p>
          <w:p w:rsidR="00A2704D" w:rsidRDefault="00A2704D" w:rsidP="00E568AC">
            <w:pPr>
              <w:spacing w:before="60"/>
              <w:jc w:val="both"/>
              <w:rPr>
                <w:b/>
              </w:rPr>
            </w:pPr>
            <w:r w:rsidRPr="00D729DB">
              <w:rPr>
                <w:b/>
              </w:rPr>
              <w:t>Doporučená literatura:</w:t>
            </w:r>
          </w:p>
          <w:p w:rsidR="00A2704D" w:rsidRDefault="00A2704D" w:rsidP="00E568AC">
            <w:pPr>
              <w:jc w:val="both"/>
              <w:rPr>
                <w:color w:val="000000"/>
              </w:rPr>
            </w:pPr>
            <w:r w:rsidRPr="000B783C">
              <w:rPr>
                <w:color w:val="000000"/>
              </w:rPr>
              <w:t>JUROVÁ M</w:t>
            </w:r>
            <w:r>
              <w:rPr>
                <w:color w:val="000000"/>
              </w:rPr>
              <w:t>.,</w:t>
            </w:r>
            <w:r w:rsidRPr="000B783C">
              <w:rPr>
                <w:color w:val="000000"/>
              </w:rPr>
              <w:t> </w:t>
            </w:r>
            <w:r w:rsidRPr="000B783C">
              <w:rPr>
                <w:i/>
                <w:color w:val="000000"/>
              </w:rPr>
              <w:t>Výrobní a logistické procesy v podnikání</w:t>
            </w:r>
            <w:r w:rsidRPr="000B783C">
              <w:rPr>
                <w:color w:val="000000"/>
              </w:rPr>
              <w:t>. Praha: Grada Publishing</w:t>
            </w:r>
            <w:r>
              <w:rPr>
                <w:color w:val="000000"/>
              </w:rPr>
              <w:t>,</w:t>
            </w:r>
            <w:r w:rsidRPr="000B783C">
              <w:rPr>
                <w:color w:val="000000"/>
              </w:rPr>
              <w:t xml:space="preserve"> 2016. Expert (Grada). </w:t>
            </w:r>
          </w:p>
          <w:p w:rsidR="00A2704D" w:rsidRDefault="00A2704D" w:rsidP="00E568AC">
            <w:pPr>
              <w:jc w:val="both"/>
              <w:rPr>
                <w:color w:val="000000"/>
              </w:rPr>
            </w:pPr>
            <w:r w:rsidRPr="000B783C">
              <w:rPr>
                <w:color w:val="000000"/>
              </w:rPr>
              <w:t>ISBN 978-80-247-5717-9.</w:t>
            </w:r>
          </w:p>
          <w:p w:rsidR="00A2704D" w:rsidRPr="00ED53C9" w:rsidRDefault="00A2704D" w:rsidP="00E568AC">
            <w:pPr>
              <w:jc w:val="both"/>
              <w:rPr>
                <w:color w:val="000000"/>
              </w:rPr>
            </w:pPr>
            <w:r>
              <w:rPr>
                <w:color w:val="000000"/>
              </w:rPr>
              <w:t xml:space="preserve">SINAY J., BALAŽIKOVÁ M. </w:t>
            </w:r>
            <w:del w:id="872" w:author="Eva Skýbová" w:date="2018-06-08T08:54:00Z">
              <w:r w:rsidDel="001269EA">
                <w:rPr>
                  <w:color w:val="000000"/>
                </w:rPr>
                <w:delText xml:space="preserve">A </w:delText>
              </w:r>
            </w:del>
            <w:ins w:id="873" w:author="Eva Skýbová" w:date="2018-06-08T08:54:00Z">
              <w:r>
                <w:rPr>
                  <w:color w:val="000000"/>
                </w:rPr>
                <w:t xml:space="preserve">a </w:t>
              </w:r>
            </w:ins>
            <w:r>
              <w:rPr>
                <w:color w:val="000000"/>
              </w:rPr>
              <w:t xml:space="preserve">HOVANEC M. </w:t>
            </w:r>
            <w:r>
              <w:rPr>
                <w:i/>
                <w:color w:val="000000"/>
              </w:rPr>
              <w:t xml:space="preserve">Bezpečné pracovné prostredie. </w:t>
            </w:r>
            <w:r>
              <w:rPr>
                <w:color w:val="000000"/>
              </w:rPr>
              <w:t>Technická univerzita v Košiciach, 2017. ISBN 978-80-5533-139-3</w:t>
            </w:r>
          </w:p>
          <w:p w:rsidR="00A2704D" w:rsidRDefault="00A2704D" w:rsidP="00E568AC">
            <w:pPr>
              <w:jc w:val="both"/>
            </w:pPr>
            <w:r>
              <w:rPr>
                <w:color w:val="000000"/>
              </w:rPr>
              <w:t>SVOZILOVÁ, Alena</w:t>
            </w:r>
            <w:r w:rsidRPr="00096336">
              <w:rPr>
                <w:color w:val="000000"/>
              </w:rPr>
              <w:t> </w:t>
            </w:r>
            <w:r w:rsidRPr="004957C2">
              <w:rPr>
                <w:i/>
                <w:color w:val="000000"/>
              </w:rPr>
              <w:t>Zlepšování podnikových</w:t>
            </w:r>
            <w:r w:rsidRPr="00096336">
              <w:rPr>
                <w:color w:val="000000"/>
              </w:rPr>
              <w:t xml:space="preserve"> </w:t>
            </w:r>
            <w:r w:rsidRPr="00096336">
              <w:rPr>
                <w:i/>
                <w:color w:val="000000"/>
              </w:rPr>
              <w:t>procesů</w:t>
            </w:r>
            <w:r w:rsidRPr="00096336">
              <w:rPr>
                <w:color w:val="000000"/>
              </w:rPr>
              <w:t>. Praha: Grada, 2011. Expert (Grada). ISBN 978-80-247-3938-0.</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21D3B" w:rsidRDefault="00A2704D" w:rsidP="00E568AC">
            <w:pPr>
              <w:jc w:val="both"/>
              <w:rPr>
                <w:b/>
              </w:rPr>
            </w:pPr>
            <w:r w:rsidRPr="00D21D3B">
              <w:rPr>
                <w:b/>
              </w:rPr>
              <w:t>Detekce, dekontaminace a sanace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t>Požadavkem pro úspěšné ukončení předmětu</w:t>
            </w:r>
            <w:r w:rsidRPr="00B82667">
              <w:t xml:space="preserve"> je aktivní účast a vystoupení </w:t>
            </w:r>
            <w:r>
              <w:br/>
            </w:r>
            <w:r w:rsidRPr="00B82667">
              <w:t xml:space="preserve">na </w:t>
            </w:r>
            <w:r>
              <w:t>cvičeních (přítomnost minimálně 8</w:t>
            </w:r>
            <w:r w:rsidRPr="00B82667">
              <w:t>0%</w:t>
            </w:r>
            <w:r>
              <w:t>, 2 – 3 prezentace</w:t>
            </w:r>
            <w:r w:rsidRPr="00B82667">
              <w:t>), průběžné plnění za</w:t>
            </w:r>
            <w:r>
              <w:t>daných úkolů (2x absolvování písemného testu s minimálně 60% úspěšností), odevzdání písemné zápočtové práce. Po splnění zápočtu se může student přihlásit k ústní zkoušce.</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prof. Ing. </w:t>
            </w:r>
            <w:smartTag w:uri="urn:schemas-microsoft-com:office:smarttags" w:element="PersonName">
              <w:smartTagPr>
                <w:attr w:name="ProductID" w:val="Dušan Vičar"/>
              </w:smartTagPr>
              <w:r>
                <w:t>Dušan Vičar</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vede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prof</w:t>
            </w:r>
            <w:r w:rsidRPr="00F9450B">
              <w:t xml:space="preserve">. Ing. </w:t>
            </w:r>
            <w:smartTag w:uri="urn:schemas-microsoft-com:office:smarttags" w:element="PersonName">
              <w:smartTagPr>
                <w:attr w:name="ProductID" w:val="Dušan Vičar"/>
              </w:smartTagPr>
              <w:r>
                <w:t>Dušan Vičar</w:t>
              </w:r>
            </w:smartTag>
            <w:r w:rsidRPr="00F9450B">
              <w:t xml:space="preserve">, </w:t>
            </w:r>
            <w:r>
              <w:t>CSc</w:t>
            </w:r>
            <w:r w:rsidRPr="00F9450B">
              <w:t>.</w:t>
            </w:r>
            <w:r>
              <w:t xml:space="preserve"> – přednášky (100 %), cvičení (100 %)</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E956F4">
              <w:t xml:space="preserve">Cílem předmětu je seznámit studenty s potenciálními zdroji a způsoby kontaminace složek životního prostředí. Obsahem předmětu je charakteristika hlavních vybraných zdrojů kontaminace, seznámení s principy a prostředky detekce, příp. </w:t>
            </w:r>
            <w:r>
              <w:br/>
            </w:r>
            <w:r w:rsidRPr="00E956F4">
              <w:t xml:space="preserve">i identifikace jednotlivých druhů kontaminace, metodami a technickými prostředky pro jejich sledování, jakož </w:t>
            </w:r>
            <w:r>
              <w:br/>
            </w:r>
            <w:r w:rsidRPr="00E956F4">
              <w:t xml:space="preserve">i metodami, způsoby a prostředky k provádění dekontaminace jednotlivých složek životního prostředí. Studenti </w:t>
            </w:r>
            <w:r>
              <w:br/>
            </w:r>
            <w:r w:rsidRPr="00E956F4">
              <w:t>se seznámí s organizací těchto opatření jak po použití ZHN, tak i při likvidaci závažných ekologických havárií.</w:t>
            </w:r>
          </w:p>
          <w:p w:rsidR="00A2704D" w:rsidRPr="00D21D3B" w:rsidRDefault="00A2704D" w:rsidP="00E568AC">
            <w:pPr>
              <w:jc w:val="both"/>
              <w:rPr>
                <w:u w:val="single"/>
              </w:rPr>
            </w:pPr>
            <w:r w:rsidRPr="00D21D3B">
              <w:rPr>
                <w:u w:val="single"/>
              </w:rPr>
              <w:t>Hlavní témata:</w:t>
            </w:r>
          </w:p>
          <w:p w:rsidR="00A2704D" w:rsidRPr="00F2272A" w:rsidRDefault="00A2704D" w:rsidP="00E568AC">
            <w:pPr>
              <w:numPr>
                <w:ilvl w:val="0"/>
                <w:numId w:val="12"/>
              </w:numPr>
              <w:jc w:val="both"/>
            </w:pPr>
            <w:r w:rsidRPr="00F2272A">
              <w:t>Úvod do problem</w:t>
            </w:r>
            <w:r>
              <w:t xml:space="preserve">atiky detekce, dekontaminace a </w:t>
            </w:r>
            <w:r w:rsidRPr="00F2272A">
              <w:t>sanace. </w:t>
            </w:r>
          </w:p>
          <w:p w:rsidR="00A2704D" w:rsidRPr="00F2272A" w:rsidRDefault="00A2704D" w:rsidP="00E568AC">
            <w:pPr>
              <w:numPr>
                <w:ilvl w:val="0"/>
                <w:numId w:val="12"/>
              </w:numPr>
              <w:jc w:val="both"/>
            </w:pPr>
            <w:r w:rsidRPr="00F2272A">
              <w:t>Definice a charakteristika oboru detekce a identifikace BCHL a NPL. </w:t>
            </w:r>
          </w:p>
          <w:p w:rsidR="00A2704D" w:rsidRPr="00F2272A" w:rsidRDefault="00A2704D" w:rsidP="00E568AC">
            <w:pPr>
              <w:numPr>
                <w:ilvl w:val="0"/>
                <w:numId w:val="12"/>
              </w:numPr>
              <w:jc w:val="both"/>
            </w:pPr>
            <w:r w:rsidRPr="00F2272A">
              <w:t>Stav oboru detekce a identifikace BCHL a NPL v ČR a ve vyspělých státech světa.</w:t>
            </w:r>
          </w:p>
          <w:p w:rsidR="00A2704D" w:rsidRPr="00F2272A" w:rsidRDefault="00A2704D" w:rsidP="00E568AC">
            <w:pPr>
              <w:numPr>
                <w:ilvl w:val="0"/>
                <w:numId w:val="12"/>
              </w:numPr>
              <w:jc w:val="both"/>
            </w:pPr>
            <w:r w:rsidRPr="00F2272A">
              <w:t>Definice a charakteristika oboru detekce ionizujícího záření. </w:t>
            </w:r>
          </w:p>
          <w:p w:rsidR="00A2704D" w:rsidRPr="00F2272A" w:rsidRDefault="00A2704D" w:rsidP="00E568AC">
            <w:pPr>
              <w:numPr>
                <w:ilvl w:val="0"/>
                <w:numId w:val="12"/>
              </w:numPr>
              <w:jc w:val="both"/>
            </w:pPr>
            <w:r w:rsidRPr="00F2272A">
              <w:t>Stav oboru detekce a identifikace ionizujícího záření v ČR a ve vyspělých státech světa.</w:t>
            </w:r>
          </w:p>
          <w:p w:rsidR="00A2704D" w:rsidRPr="00F2272A" w:rsidRDefault="00A2704D" w:rsidP="00E568AC">
            <w:pPr>
              <w:numPr>
                <w:ilvl w:val="0"/>
                <w:numId w:val="12"/>
              </w:numPr>
              <w:jc w:val="both"/>
            </w:pPr>
            <w:r w:rsidRPr="00F2272A">
              <w:t>Trendy vývoje metod dekontaminace. </w:t>
            </w:r>
          </w:p>
          <w:p w:rsidR="00A2704D" w:rsidRPr="00F2272A" w:rsidRDefault="00A2704D" w:rsidP="00E568AC">
            <w:pPr>
              <w:numPr>
                <w:ilvl w:val="0"/>
                <w:numId w:val="12"/>
              </w:numPr>
              <w:jc w:val="both"/>
            </w:pPr>
            <w:r w:rsidRPr="00F2272A">
              <w:t>Dekontaminační látky, směsi a roztoky</w:t>
            </w:r>
            <w:r>
              <w:t xml:space="preserve"> a trendy jejich rozvoje</w:t>
            </w:r>
            <w:r w:rsidRPr="00F2272A">
              <w:t>. </w:t>
            </w:r>
          </w:p>
          <w:p w:rsidR="00A2704D" w:rsidRPr="00F2272A" w:rsidRDefault="00A2704D" w:rsidP="00E568AC">
            <w:pPr>
              <w:numPr>
                <w:ilvl w:val="0"/>
                <w:numId w:val="12"/>
              </w:numPr>
              <w:jc w:val="both"/>
            </w:pPr>
            <w:r w:rsidRPr="00F2272A">
              <w:t>Současný stav a tendence rozvoje prostředků dekontaminace techniky. </w:t>
            </w:r>
          </w:p>
          <w:p w:rsidR="00A2704D" w:rsidRPr="00F2272A" w:rsidRDefault="00A2704D" w:rsidP="00E568AC">
            <w:pPr>
              <w:numPr>
                <w:ilvl w:val="0"/>
                <w:numId w:val="12"/>
              </w:numPr>
              <w:jc w:val="both"/>
            </w:pPr>
            <w:r w:rsidRPr="00F2272A">
              <w:t>Současný stav a tendence rozvoje prostředků dekontaminace osob. </w:t>
            </w:r>
          </w:p>
          <w:p w:rsidR="00A2704D" w:rsidRPr="00F2272A" w:rsidRDefault="00A2704D" w:rsidP="00E568AC">
            <w:pPr>
              <w:numPr>
                <w:ilvl w:val="0"/>
                <w:numId w:val="12"/>
              </w:numPr>
              <w:jc w:val="both"/>
            </w:pPr>
            <w:r w:rsidRPr="00F2272A">
              <w:t>Zásady organizace a součinnost při provádění dekontaminace. </w:t>
            </w:r>
          </w:p>
          <w:p w:rsidR="00A2704D" w:rsidRPr="00F2272A" w:rsidRDefault="00A2704D" w:rsidP="00E568AC">
            <w:pPr>
              <w:numPr>
                <w:ilvl w:val="0"/>
                <w:numId w:val="12"/>
              </w:numPr>
              <w:jc w:val="both"/>
            </w:pPr>
            <w:r w:rsidRPr="00F2272A">
              <w:t>Stav oboru dekontaminace ve vyspělých zemích světa.</w:t>
            </w:r>
          </w:p>
          <w:p w:rsidR="00A2704D" w:rsidRPr="00F2272A" w:rsidRDefault="00A2704D" w:rsidP="00E568AC">
            <w:pPr>
              <w:numPr>
                <w:ilvl w:val="0"/>
                <w:numId w:val="12"/>
              </w:numPr>
              <w:jc w:val="both"/>
            </w:pPr>
            <w:r>
              <w:t xml:space="preserve">Definice a charakteristika </w:t>
            </w:r>
            <w:r w:rsidRPr="00F2272A">
              <w:t>sanačních technologií.</w:t>
            </w:r>
          </w:p>
          <w:p w:rsidR="00A2704D" w:rsidRPr="00F2272A" w:rsidRDefault="00A2704D" w:rsidP="00E568AC">
            <w:pPr>
              <w:numPr>
                <w:ilvl w:val="0"/>
                <w:numId w:val="12"/>
              </w:numPr>
              <w:jc w:val="both"/>
            </w:pPr>
            <w:r>
              <w:t xml:space="preserve">Nejpoužívanější </w:t>
            </w:r>
            <w:r w:rsidRPr="00F2272A">
              <w:t>sanační technologie. </w:t>
            </w:r>
          </w:p>
          <w:p w:rsidR="00A2704D" w:rsidRPr="00F2272A" w:rsidRDefault="00A2704D" w:rsidP="00E568AC">
            <w:pPr>
              <w:numPr>
                <w:ilvl w:val="0"/>
                <w:numId w:val="12"/>
              </w:numPr>
              <w:jc w:val="both"/>
            </w:pPr>
            <w:r>
              <w:t xml:space="preserve">Průběh dekontaminačních a </w:t>
            </w:r>
            <w:r w:rsidRPr="00F2272A">
              <w:t>sanačních opatření po ekologické a průmyslové havárii.</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30329C" w:rsidRDefault="00A2704D" w:rsidP="00E568AC">
            <w:pPr>
              <w:rPr>
                <w:b/>
              </w:rPr>
            </w:pPr>
            <w:r w:rsidRPr="0030329C">
              <w:rPr>
                <w:b/>
              </w:rPr>
              <w:t>Povinná literatura:</w:t>
            </w:r>
          </w:p>
          <w:p w:rsidR="00A2704D" w:rsidRDefault="00A2704D" w:rsidP="00E568AC">
            <w:r>
              <w:t xml:space="preserve">Kolektiv autorů: </w:t>
            </w:r>
            <w:r w:rsidRPr="004957C2">
              <w:rPr>
                <w:i/>
              </w:rPr>
              <w:t>Ochrana obyvatelstva a krizové řízení</w:t>
            </w:r>
            <w:r>
              <w:t>, Praha: MV GŘ HZS ČR, 329 stran, 2015. ISBN 978-80-86466-62-0.</w:t>
            </w:r>
          </w:p>
          <w:p w:rsidR="00A2704D" w:rsidRDefault="00A2704D" w:rsidP="00E568AC">
            <w:r>
              <w:t xml:space="preserve">Kolektiv autorů: </w:t>
            </w:r>
            <w:r w:rsidRPr="004957C2">
              <w:rPr>
                <w:i/>
              </w:rPr>
              <w:t>Chemická služba</w:t>
            </w:r>
            <w:r>
              <w:t>, Praha: MV GŘ HZS ČR, 310 stran, 2012</w:t>
            </w:r>
            <w:r w:rsidRPr="00AC097C">
              <w:t xml:space="preserve">. </w:t>
            </w:r>
            <w:r w:rsidRPr="00AC097C">
              <w:rPr>
                <w:bCs/>
              </w:rPr>
              <w:t>ISBN 978-80-87544-09-9</w:t>
            </w:r>
            <w:r>
              <w:t>.</w:t>
            </w:r>
          </w:p>
          <w:p w:rsidR="00A2704D" w:rsidRPr="001C3775" w:rsidRDefault="00C52E18" w:rsidP="00E568AC">
            <w:pPr>
              <w:jc w:val="both"/>
              <w:rPr>
                <w:sz w:val="19"/>
                <w:szCs w:val="19"/>
              </w:rPr>
            </w:pPr>
            <w:hyperlink r:id="rId10" w:history="1">
              <w:r w:rsidR="00A2704D" w:rsidRPr="00F2272A">
                <w:rPr>
                  <w:rStyle w:val="Hypertextovodkaz"/>
                  <w:sz w:val="19"/>
                  <w:szCs w:val="19"/>
                </w:rPr>
                <w:t>KOTINSKÝ</w:t>
              </w:r>
            </w:hyperlink>
            <w:r w:rsidR="00A2704D" w:rsidRPr="00F2272A">
              <w:rPr>
                <w:sz w:val="19"/>
                <w:szCs w:val="19"/>
              </w:rPr>
              <w:t xml:space="preserve">, Petr a </w:t>
            </w:r>
            <w:hyperlink r:id="rId11" w:history="1">
              <w:r w:rsidR="00A2704D" w:rsidRPr="00F2272A">
                <w:rPr>
                  <w:rStyle w:val="Hypertextovodkaz"/>
                  <w:sz w:val="19"/>
                  <w:szCs w:val="19"/>
                </w:rPr>
                <w:t>Jaroslava HEJDOVÁ</w:t>
              </w:r>
            </w:hyperlink>
            <w:r w:rsidR="00A2704D" w:rsidRPr="001C3775">
              <w:rPr>
                <w:i/>
                <w:iCs/>
                <w:sz w:val="19"/>
                <w:szCs w:val="19"/>
              </w:rPr>
              <w:t xml:space="preserve"> Dekontaminace v požární ochraně</w:t>
            </w:r>
            <w:r w:rsidR="00A2704D" w:rsidRPr="001C3775">
              <w:rPr>
                <w:sz w:val="19"/>
                <w:szCs w:val="19"/>
              </w:rPr>
              <w:t>. Ostrava: SPBI, 2003. ISBN 80-86634-31-0.</w:t>
            </w:r>
          </w:p>
          <w:p w:rsidR="00A2704D" w:rsidRDefault="00A2704D" w:rsidP="00E568AC">
            <w:pPr>
              <w:jc w:val="both"/>
              <w:rPr>
                <w:sz w:val="19"/>
                <w:szCs w:val="19"/>
              </w:rPr>
            </w:pPr>
            <w:r w:rsidRPr="001C3775">
              <w:rPr>
                <w:sz w:val="19"/>
                <w:szCs w:val="19"/>
              </w:rPr>
              <w:t xml:space="preserve">VIČAR, Dušan a Pavel ŽUJA. </w:t>
            </w:r>
            <w:r w:rsidRPr="001C3775">
              <w:rPr>
                <w:i/>
                <w:iCs/>
                <w:sz w:val="19"/>
                <w:szCs w:val="19"/>
              </w:rPr>
              <w:t>Historie, současnost a vize hromadné dekontaminace osob. In Sborník II. ročníku mezinárodní konference DEKONTAM 2007</w:t>
            </w:r>
            <w:r w:rsidRPr="001C3775">
              <w:rPr>
                <w:sz w:val="19"/>
                <w:szCs w:val="19"/>
              </w:rPr>
              <w:t>. Ostrava: VŠB-Technická univerzita, 2007. ISBN 978-80-7385-003-6.</w:t>
            </w:r>
          </w:p>
          <w:p w:rsidR="00A2704D" w:rsidRPr="001F7D01" w:rsidRDefault="00A2704D" w:rsidP="00E568AC">
            <w:pPr>
              <w:pStyle w:val="Default"/>
              <w:rPr>
                <w:color w:val="auto"/>
                <w:sz w:val="19"/>
                <w:szCs w:val="19"/>
              </w:rPr>
            </w:pPr>
            <w:r w:rsidRPr="001F7D01">
              <w:rPr>
                <w:color w:val="auto"/>
                <w:sz w:val="19"/>
                <w:szCs w:val="19"/>
              </w:rPr>
              <w:t xml:space="preserve">ŠTĚTINA, J. a kol. </w:t>
            </w:r>
            <w:r w:rsidRPr="001F7D01">
              <w:rPr>
                <w:i/>
                <w:iCs/>
                <w:color w:val="auto"/>
                <w:sz w:val="19"/>
                <w:szCs w:val="19"/>
              </w:rPr>
              <w:t>Zdravotnictví a integrovaný záchranný systém při hromadných neštěstích a katastrofách</w:t>
            </w:r>
            <w:r w:rsidRPr="001F7D01">
              <w:rPr>
                <w:color w:val="auto"/>
                <w:sz w:val="19"/>
                <w:szCs w:val="19"/>
              </w:rPr>
              <w:t xml:space="preserve">. Praha: Grada, 2014. ISBN 978-80-247-4578-7. </w:t>
            </w:r>
          </w:p>
          <w:p w:rsidR="00A2704D" w:rsidRPr="001C3775" w:rsidRDefault="00A2704D" w:rsidP="00E568AC">
            <w:pPr>
              <w:jc w:val="both"/>
              <w:rPr>
                <w:sz w:val="19"/>
                <w:szCs w:val="19"/>
              </w:rPr>
            </w:pPr>
            <w:r w:rsidRPr="001C3775">
              <w:rPr>
                <w:sz w:val="19"/>
                <w:szCs w:val="19"/>
              </w:rPr>
              <w:t xml:space="preserve">VIČAR, Dušan a Zdeněk SKALIČAN. </w:t>
            </w:r>
            <w:r w:rsidRPr="004957C2">
              <w:rPr>
                <w:iCs/>
                <w:sz w:val="19"/>
                <w:szCs w:val="19"/>
              </w:rPr>
              <w:t>Possible methods of decontamination.</w:t>
            </w:r>
            <w:r w:rsidRPr="001C3775">
              <w:rPr>
                <w:i/>
                <w:iCs/>
                <w:sz w:val="19"/>
                <w:szCs w:val="19"/>
              </w:rPr>
              <w:t xml:space="preserve"> In Sborník z konference s mezinárodní účastí. Nové trendy v dekontaminaci nebezpečných chemických látek</w:t>
            </w:r>
            <w:r w:rsidRPr="001C3775">
              <w:rPr>
                <w:sz w:val="19"/>
                <w:szCs w:val="19"/>
              </w:rPr>
              <w:t>. Ružomberok: Pedagogická fakulta Katolické univerzity, 2007.</w:t>
            </w:r>
          </w:p>
          <w:p w:rsidR="00A2704D" w:rsidRPr="001C3775" w:rsidRDefault="00A2704D" w:rsidP="00E568AC">
            <w:pPr>
              <w:jc w:val="both"/>
              <w:rPr>
                <w:sz w:val="19"/>
                <w:szCs w:val="19"/>
              </w:rPr>
            </w:pPr>
            <w:r w:rsidRPr="001C3775">
              <w:rPr>
                <w:sz w:val="19"/>
                <w:szCs w:val="19"/>
              </w:rPr>
              <w:lastRenderedPageBreak/>
              <w:t xml:space="preserve">VIČAR, Dušan a Pavel ŽUJA. </w:t>
            </w:r>
            <w:r w:rsidRPr="004957C2">
              <w:rPr>
                <w:iCs/>
                <w:sz w:val="19"/>
                <w:szCs w:val="19"/>
              </w:rPr>
              <w:t>Tendence rozvoje dekontaminace v Armádě České republiky</w:t>
            </w:r>
            <w:r w:rsidRPr="004957C2">
              <w:rPr>
                <w:sz w:val="19"/>
                <w:szCs w:val="19"/>
              </w:rPr>
              <w:t>.</w:t>
            </w:r>
            <w:r w:rsidRPr="001C3775">
              <w:rPr>
                <w:sz w:val="19"/>
                <w:szCs w:val="19"/>
              </w:rPr>
              <w:t xml:space="preserve"> </w:t>
            </w:r>
            <w:r w:rsidRPr="004957C2">
              <w:rPr>
                <w:i/>
                <w:sz w:val="19"/>
                <w:szCs w:val="19"/>
              </w:rPr>
              <w:t>Časopis 112</w:t>
            </w:r>
            <w:r w:rsidRPr="001C3775">
              <w:rPr>
                <w:sz w:val="19"/>
                <w:szCs w:val="19"/>
              </w:rPr>
              <w:t>, 2/2007, 2007. Praha: GŘHZS.</w:t>
            </w:r>
          </w:p>
          <w:p w:rsidR="00A2704D" w:rsidRPr="001C3775" w:rsidRDefault="00A2704D" w:rsidP="00E568AC">
            <w:pPr>
              <w:jc w:val="both"/>
              <w:rPr>
                <w:sz w:val="19"/>
                <w:szCs w:val="19"/>
              </w:rPr>
            </w:pPr>
            <w:r w:rsidRPr="001C3775">
              <w:rPr>
                <w:sz w:val="19"/>
                <w:szCs w:val="19"/>
              </w:rPr>
              <w:t xml:space="preserve">MAŠEK I., MIKA O. J., VIČAR D.: </w:t>
            </w:r>
            <w:r w:rsidRPr="004957C2">
              <w:rPr>
                <w:rStyle w:val="Zdraznn"/>
                <w:i w:val="0"/>
                <w:iCs/>
                <w:sz w:val="19"/>
                <w:szCs w:val="19"/>
              </w:rPr>
              <w:t>Dekontaminační látky, roztoky a směsi v České republice</w:t>
            </w:r>
            <w:r w:rsidRPr="001C3775">
              <w:rPr>
                <w:rStyle w:val="Zdraznn"/>
                <w:iCs/>
                <w:sz w:val="19"/>
                <w:szCs w:val="19"/>
              </w:rPr>
              <w:t>,</w:t>
            </w:r>
            <w:r w:rsidRPr="001C3775">
              <w:rPr>
                <w:sz w:val="19"/>
                <w:szCs w:val="19"/>
              </w:rPr>
              <w:t xml:space="preserve"> </w:t>
            </w:r>
            <w:r w:rsidRPr="004957C2">
              <w:rPr>
                <w:i/>
                <w:sz w:val="19"/>
                <w:szCs w:val="19"/>
              </w:rPr>
              <w:t>Sborník příspěvků z konference Ochrana obyvatelstva – Nebezpečné látky 2015</w:t>
            </w:r>
            <w:r w:rsidRPr="001C3775">
              <w:rPr>
                <w:sz w:val="19"/>
                <w:szCs w:val="19"/>
              </w:rPr>
              <w:t xml:space="preserve">, </w:t>
            </w:r>
            <w:smartTag w:uri="urn:schemas-microsoft-com:office:smarttags" w:element="metricconverter">
              <w:smartTagPr>
                <w:attr w:name="ProductID" w:val="4. a"/>
              </w:smartTagPr>
              <w:r w:rsidRPr="001C3775">
                <w:rPr>
                  <w:sz w:val="19"/>
                  <w:szCs w:val="19"/>
                </w:rPr>
                <w:t>4. a</w:t>
              </w:r>
            </w:smartTag>
            <w:r w:rsidRPr="001C3775">
              <w:rPr>
                <w:sz w:val="19"/>
                <w:szCs w:val="19"/>
              </w:rPr>
              <w:t xml:space="preserve"> 5. února 2015, Sdružení požárního a bezpečnostního inženýrství Ostrava, ISBN 978-80-7385-158-3, str. 103-107.</w:t>
            </w:r>
          </w:p>
          <w:p w:rsidR="00A2704D" w:rsidRPr="0030329C" w:rsidRDefault="00A2704D" w:rsidP="00E568AC">
            <w:pPr>
              <w:spacing w:before="60"/>
              <w:jc w:val="both"/>
              <w:rPr>
                <w:b/>
              </w:rPr>
            </w:pPr>
            <w:r w:rsidRPr="0030329C">
              <w:rPr>
                <w:b/>
              </w:rPr>
              <w:t>Doporučená literatura:</w:t>
            </w:r>
          </w:p>
          <w:p w:rsidR="00A2704D" w:rsidRPr="001C3775" w:rsidRDefault="00A2704D" w:rsidP="00E568AC">
            <w:pPr>
              <w:jc w:val="both"/>
              <w:rPr>
                <w:sz w:val="19"/>
                <w:szCs w:val="19"/>
              </w:rPr>
            </w:pPr>
            <w:r w:rsidRPr="001C3775">
              <w:rPr>
                <w:sz w:val="19"/>
                <w:szCs w:val="19"/>
              </w:rPr>
              <w:t xml:space="preserve">MATOUŠEK, Jiří. </w:t>
            </w:r>
            <w:r w:rsidRPr="00F81FE4">
              <w:rPr>
                <w:iCs/>
                <w:sz w:val="19"/>
                <w:szCs w:val="19"/>
              </w:rPr>
              <w:t>Health and environmental threats associated with the destruction of chemical weapons</w:t>
            </w:r>
            <w:r w:rsidRPr="00F81FE4">
              <w:rPr>
                <w:sz w:val="19"/>
                <w:szCs w:val="19"/>
              </w:rPr>
              <w:t>.</w:t>
            </w:r>
            <w:r w:rsidRPr="001C3775">
              <w:rPr>
                <w:sz w:val="19"/>
                <w:szCs w:val="19"/>
              </w:rPr>
              <w:t xml:space="preserve"> In: </w:t>
            </w:r>
            <w:r w:rsidRPr="00F81FE4">
              <w:rPr>
                <w:i/>
                <w:sz w:val="19"/>
                <w:szCs w:val="19"/>
              </w:rPr>
              <w:t xml:space="preserve">Annals </w:t>
            </w:r>
            <w:r w:rsidRPr="00F81FE4">
              <w:rPr>
                <w:i/>
                <w:sz w:val="19"/>
                <w:szCs w:val="19"/>
              </w:rPr>
              <w:br/>
              <w:t>of the New York Academy of Sciences,</w:t>
            </w:r>
            <w:r w:rsidRPr="001C3775">
              <w:rPr>
                <w:sz w:val="19"/>
                <w:szCs w:val="19"/>
              </w:rPr>
              <w:t xml:space="preserve"> vol. 1076, 2006, pp 549 – 558.</w:t>
            </w:r>
          </w:p>
          <w:p w:rsidR="00A2704D" w:rsidRDefault="00A2704D" w:rsidP="00E568AC">
            <w:pPr>
              <w:jc w:val="both"/>
              <w:rPr>
                <w:sz w:val="19"/>
                <w:szCs w:val="19"/>
              </w:rPr>
            </w:pPr>
            <w:r w:rsidRPr="001C3775">
              <w:rPr>
                <w:sz w:val="19"/>
                <w:szCs w:val="19"/>
              </w:rPr>
              <w:t xml:space="preserve">MATOUŠEK, Jiří. </w:t>
            </w:r>
            <w:r w:rsidRPr="00F81FE4">
              <w:rPr>
                <w:iCs/>
                <w:sz w:val="19"/>
                <w:szCs w:val="19"/>
              </w:rPr>
              <w:t>Ochrana proti válečným a mírovým škodlivinám X. Ochranné oděvy pro nejtěžší podmínky</w:t>
            </w:r>
            <w:r w:rsidRPr="00F81FE4">
              <w:rPr>
                <w:sz w:val="19"/>
                <w:szCs w:val="19"/>
              </w:rPr>
              <w:t>.</w:t>
            </w:r>
            <w:r w:rsidRPr="001C3775">
              <w:rPr>
                <w:sz w:val="19"/>
                <w:szCs w:val="19"/>
              </w:rPr>
              <w:t xml:space="preserve"> </w:t>
            </w:r>
            <w:r w:rsidRPr="00F81FE4">
              <w:rPr>
                <w:i/>
                <w:sz w:val="19"/>
                <w:szCs w:val="19"/>
              </w:rPr>
              <w:t>Rescue Report</w:t>
            </w:r>
            <w:r w:rsidRPr="001C3775">
              <w:rPr>
                <w:sz w:val="19"/>
                <w:szCs w:val="19"/>
              </w:rPr>
              <w:t>, 6, 4s. 11-11. ISSN 1212-0456. 2003.</w:t>
            </w:r>
          </w:p>
          <w:p w:rsidR="00A2704D" w:rsidRDefault="00A2704D" w:rsidP="00E568AC">
            <w:pPr>
              <w:jc w:val="both"/>
            </w:pPr>
            <w:r>
              <w:t xml:space="preserve">Zákon č. 224/2015 Sb., o prevenci závažných havárií.  </w:t>
            </w:r>
          </w:p>
          <w:p w:rsidR="00A2704D" w:rsidRDefault="00A2704D" w:rsidP="00E568AC">
            <w:pPr>
              <w:jc w:val="both"/>
            </w:pPr>
            <w:r>
              <w:t xml:space="preserve">Zákon č. 350/2011 Sb., o chemických látkách a chemických směsích (chemický zákon). </w:t>
            </w: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63199" w:rsidRDefault="00A2704D" w:rsidP="00E568AC">
            <w:pPr>
              <w:jc w:val="both"/>
              <w:rPr>
                <w:b/>
              </w:rPr>
            </w:pPr>
            <w:r w:rsidRPr="00D63199">
              <w:rPr>
                <w:b/>
              </w:rPr>
              <w:t>Diplomová práce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0</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0</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15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individuální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703E5A">
              <w:t>Zápočet: aktivní spolupráce s vedoucím práce, vypracování rešerše, nastudování literatury a dalších pramenů, stanovení</w:t>
            </w:r>
            <w:r>
              <w:t xml:space="preserve"> </w:t>
            </w:r>
            <w:r w:rsidRPr="00703E5A">
              <w:t>cíl</w:t>
            </w:r>
            <w:r>
              <w:t>ů</w:t>
            </w:r>
            <w:r w:rsidRPr="00703E5A">
              <w:t xml:space="preserve"> prá</w:t>
            </w:r>
            <w:r>
              <w:t>ce</w:t>
            </w:r>
            <w:r w:rsidRPr="00703E5A">
              <w:t>, popis metodiky práce, předložení konceptu diplomové práce</w:t>
            </w:r>
            <w:r>
              <w: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prof. Ing. František Božek,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předmětu řídí proces zadávání kvalifikačních prací.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rsidRPr="00027AF5">
              <w:t>vedoucí diplomových prací</w:t>
            </w:r>
          </w:p>
        </w:tc>
      </w:tr>
      <w:tr w:rsidR="00A2704D" w:rsidTr="00E568AC">
        <w:trPr>
          <w:trHeight w:val="554"/>
        </w:trPr>
        <w:tc>
          <w:tcPr>
            <w:tcW w:w="9855" w:type="dxa"/>
            <w:gridSpan w:val="8"/>
            <w:tcBorders>
              <w:top w:val="nil"/>
            </w:tcBorders>
          </w:tcPr>
          <w:p w:rsidR="00A2704D" w:rsidRDefault="00A2704D" w:rsidP="00E568AC">
            <w:pPr>
              <w:jc w:val="both"/>
            </w:pPr>
            <w:r>
              <w:t xml:space="preserve">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D029B7" w:rsidRDefault="00A2704D" w:rsidP="00E568AC">
            <w:pPr>
              <w:pStyle w:val="Zkladntextodsazen"/>
              <w:spacing w:after="0"/>
              <w:ind w:left="0"/>
              <w:jc w:val="both"/>
              <w:rPr>
                <w:rFonts w:ascii="Times New Roman" w:hAnsi="Times New Roman"/>
              </w:rPr>
            </w:pPr>
            <w:r w:rsidRPr="00D029B7">
              <w:rPr>
                <w:rFonts w:ascii="Times New Roman" w:hAnsi="Times New Roman"/>
              </w:rPr>
              <w:t xml:space="preserve">Cílem předmětu je ověření schopností studenta využít nabyté teoretické vědomosti a poznatky při jejich aplikaci v podmínkách praxe. Předmět navazuje na diplomový seminář. Student dostává individuální zadání, které řeší pod vedením svého vedoucího diplomové práce. </w:t>
            </w:r>
          </w:p>
          <w:p w:rsidR="00A2704D" w:rsidRPr="00027AF5" w:rsidRDefault="00A2704D" w:rsidP="00E568AC">
            <w:pPr>
              <w:jc w:val="both"/>
            </w:pPr>
            <w:r w:rsidRPr="00027AF5">
              <w:t>Vypracování a obhájení diplomové práce v</w:t>
            </w:r>
            <w:r>
              <w:t> programu</w:t>
            </w:r>
            <w:r w:rsidRPr="00027AF5">
              <w:t xml:space="preserve"> bezpečnost společnosti</w:t>
            </w:r>
            <w:r>
              <w:t xml:space="preserve"> je </w:t>
            </w:r>
            <w:r w:rsidRPr="00027AF5">
              <w:t xml:space="preserve"> podle schváleného zadání. Účelem předmětu je samostatná práce studentů na řešení problematiky, která byla zadána jako diplo</w:t>
            </w:r>
            <w:r>
              <w:t xml:space="preserve">mová práce. Předmět je zaměřen </w:t>
            </w:r>
            <w:r w:rsidRPr="00027AF5">
              <w:t xml:space="preserve">na zdokonalení samostatné tvůrčí práce, analytického úsudku a hodnotících schopností studenta, vše s podporou výpočetní </w:t>
            </w:r>
            <w:del w:id="874" w:author="Eva Skýbová" w:date="2018-06-08T08:56:00Z">
              <w:r w:rsidRPr="00027AF5" w:rsidDel="001269EA">
                <w:delText>techniky</w:delText>
              </w:r>
              <w:r w:rsidDel="001269EA">
                <w:delText xml:space="preserve"> </w:delText>
              </w:r>
            </w:del>
            <w:ins w:id="875" w:author="Eva Skýbová" w:date="2018-06-08T08:56:00Z">
              <w:r w:rsidRPr="00027AF5">
                <w:t>techniky</w:t>
              </w:r>
              <w:r>
                <w:t>.</w:t>
              </w:r>
            </w:ins>
            <w:del w:id="876" w:author="Eva Skýbová" w:date="2018-06-08T08:56:00Z">
              <w:r w:rsidDel="001269EA">
                <w:delText>a také</w:delText>
              </w:r>
            </w:del>
            <w:r>
              <w:t xml:space="preserve"> </w:t>
            </w:r>
            <w:del w:id="877" w:author="Eva Skýbová" w:date="2018-06-08T08:56:00Z">
              <w:r w:rsidDel="001269EA">
                <w:delText xml:space="preserve">podporuje  </w:delText>
              </w:r>
            </w:del>
            <w:ins w:id="878" w:author="Eva Skýbová" w:date="2018-06-08T08:56:00Z">
              <w:r>
                <w:t xml:space="preserve">Podporuje také </w:t>
              </w:r>
            </w:ins>
            <w:r>
              <w:t>s</w:t>
            </w:r>
            <w:r w:rsidRPr="00027AF5">
              <w:t>amostatné teoretické a praktické řešení a písemné zpracová</w:t>
            </w:r>
            <w:r>
              <w:t xml:space="preserve">ní zadaného odborného problému </w:t>
            </w:r>
            <w:r w:rsidRPr="00027AF5">
              <w:t xml:space="preserve">pod metodickým vedením </w:t>
            </w:r>
            <w:r>
              <w:t>vedoucího práce</w:t>
            </w:r>
            <w:r w:rsidRPr="00027AF5">
              <w:t xml:space="preserve"> </w:t>
            </w:r>
            <w:r>
              <w:t>či</w:t>
            </w:r>
            <w:r w:rsidRPr="00027AF5">
              <w:t xml:space="preserve"> pracovníka spolupracujícího </w:t>
            </w:r>
            <w:r>
              <w:t xml:space="preserve">z </w:t>
            </w:r>
            <w:r w:rsidRPr="00027AF5">
              <w:t xml:space="preserve">externího pracoviště. Výstupem je oponovaná diplomová práce, která je nezbytným předpokladem pro realizaci státní závěrečné zkoušky.  Každoroční nabídka témat diplomových prací na základě návrhů učitelů i studentů zohledňuje aktuální problémy společnosti, firem, požadavky praxe, apod. Realizace </w:t>
            </w:r>
            <w:del w:id="879" w:author="Eva Skýbová" w:date="2018-06-08T08:56:00Z">
              <w:r w:rsidDel="001269EA">
                <w:delText xml:space="preserve"> </w:delText>
              </w:r>
            </w:del>
            <w:r>
              <w:t xml:space="preserve">vlastní práce </w:t>
            </w:r>
            <w:r w:rsidRPr="00027AF5">
              <w:t>je možná v prostorách školy i podniku podle dohody vedoucího diplomové práce a studenta.</w:t>
            </w:r>
            <w:ins w:id="880" w:author="Eva Skýbová" w:date="2018-06-08T08:56:00Z">
              <w:r>
                <w:t xml:space="preserve"> </w:t>
              </w:r>
            </w:ins>
            <w:r w:rsidRPr="00027AF5">
              <w:t>Po dohodě s vedoucím diplomové práce je možn</w:t>
            </w:r>
            <w:r>
              <w:t>é</w:t>
            </w:r>
            <w:r w:rsidRPr="00027AF5">
              <w:t xml:space="preserve"> realizovat i experimentální práci.</w:t>
            </w:r>
          </w:p>
          <w:p w:rsidR="00A2704D" w:rsidRPr="00027AF5" w:rsidRDefault="00A2704D" w:rsidP="00E568AC">
            <w:pPr>
              <w:autoSpaceDE w:val="0"/>
              <w:autoSpaceDN w:val="0"/>
              <w:adjustRightInd w:val="0"/>
              <w:jc w:val="both"/>
            </w:pPr>
            <w:r w:rsidRPr="00027AF5">
              <w:t>Získané znalosti a dovednosti:</w:t>
            </w:r>
          </w:p>
          <w:p w:rsidR="00A2704D" w:rsidRPr="00027AF5" w:rsidRDefault="00A2704D" w:rsidP="00E568AC">
            <w:pPr>
              <w:autoSpaceDE w:val="0"/>
              <w:autoSpaceDN w:val="0"/>
              <w:adjustRightInd w:val="0"/>
              <w:jc w:val="both"/>
            </w:pPr>
            <w:r w:rsidRPr="00027AF5">
              <w:t>Posluchač se naučí základní pravidla postupu řešení práce na inženýrských úkolech, získá základní zkušenosti při vyt</w:t>
            </w:r>
            <w:r>
              <w:t xml:space="preserve">váření písemné zprávy o řešení </w:t>
            </w:r>
            <w:r w:rsidRPr="00027AF5">
              <w:t xml:space="preserve"> problému.</w:t>
            </w:r>
          </w:p>
          <w:p w:rsidR="00A2704D" w:rsidRPr="00D029B7" w:rsidRDefault="00A2704D" w:rsidP="00E568AC">
            <w:pPr>
              <w:pStyle w:val="Zkladntextodsazen"/>
              <w:spacing w:after="0"/>
              <w:ind w:left="0"/>
              <w:jc w:val="both"/>
              <w:rPr>
                <w:rFonts w:ascii="Times New Roman" w:hAnsi="Times New Roman"/>
              </w:rPr>
            </w:pPr>
            <w:r w:rsidRPr="00D029B7">
              <w:rPr>
                <w:rFonts w:ascii="Times New Roman" w:hAnsi="Times New Roman"/>
              </w:rPr>
              <w:t>V průběhu semestru vypracovává diplomovou práci v souladu se zadáním, kterou následně prezentuje a obhajuje před státní zkušební komisí.</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027AF5" w:rsidRDefault="00A2704D" w:rsidP="00E568AC">
            <w:pPr>
              <w:jc w:val="both"/>
              <w:rPr>
                <w:b/>
              </w:rPr>
            </w:pPr>
            <w:r>
              <w:rPr>
                <w:b/>
              </w:rPr>
              <w:t>Povinná literatura:</w:t>
            </w:r>
          </w:p>
          <w:p w:rsidR="00A2704D" w:rsidRPr="00027AF5" w:rsidRDefault="00A2704D" w:rsidP="00E568AC">
            <w:pPr>
              <w:jc w:val="both"/>
            </w:pPr>
            <w:r w:rsidRPr="00027AF5">
              <w:t>Literatura zaměřená k zadanému tématu diplomové práce – bude konkretizována v každém zadání diplomové práce.</w:t>
            </w:r>
          </w:p>
          <w:p w:rsidR="00A2704D" w:rsidRPr="00027AF5" w:rsidRDefault="00A2704D" w:rsidP="00E568AC">
            <w:pPr>
              <w:autoSpaceDE w:val="0"/>
              <w:autoSpaceDN w:val="0"/>
              <w:adjustRightInd w:val="0"/>
            </w:pPr>
            <w:r w:rsidRPr="00027AF5">
              <w:rPr>
                <w:i/>
              </w:rPr>
              <w:t xml:space="preserve">Směrnice rektora 7/2014. </w:t>
            </w:r>
            <w:r w:rsidRPr="00027AF5">
              <w:rPr>
                <w:rStyle w:val="Siln"/>
                <w:b w:val="0"/>
              </w:rPr>
              <w:t xml:space="preserve">Jednotná formální úprava závěrečných prací, jejich uložení a zpřístupnění. </w:t>
            </w:r>
            <w:r w:rsidRPr="00027AF5">
              <w:t>Zlín: UTB, 2014</w:t>
            </w:r>
          </w:p>
          <w:p w:rsidR="00A2704D" w:rsidRPr="00027AF5" w:rsidRDefault="00A2704D" w:rsidP="00E568AC">
            <w:pPr>
              <w:autoSpaceDE w:val="0"/>
              <w:autoSpaceDN w:val="0"/>
              <w:adjustRightInd w:val="0"/>
            </w:pPr>
            <w:r w:rsidRPr="00027AF5">
              <w:rPr>
                <w:i/>
              </w:rPr>
              <w:t>Směrnice rektora SR/17/2014</w:t>
            </w:r>
            <w:r w:rsidRPr="00027AF5">
              <w:t xml:space="preserve">. </w:t>
            </w:r>
            <w:r w:rsidRPr="00027AF5">
              <w:rPr>
                <w:rStyle w:val="Siln"/>
                <w:b w:val="0"/>
              </w:rPr>
              <w:t xml:space="preserve">Systém zadávání a kontroly podkladů pro Zadání diplomových a bakalářských prací. </w:t>
            </w:r>
            <w:r w:rsidRPr="00027AF5">
              <w:t>Zlín: UTB, 2014</w:t>
            </w:r>
          </w:p>
          <w:p w:rsidR="00A2704D" w:rsidRDefault="00A2704D" w:rsidP="00E568AC">
            <w:pPr>
              <w:jc w:val="both"/>
            </w:pPr>
            <w:r w:rsidRPr="00027AF5">
              <w:t xml:space="preserve">BRATKOVÁ, Eva. </w:t>
            </w:r>
            <w:r w:rsidRPr="00027AF5">
              <w:rPr>
                <w:rStyle w:val="Zdraznn"/>
                <w:iCs/>
              </w:rPr>
              <w:t xml:space="preserve">Metody citování literatury a strukturování bibliografických záznamů podle mezinárodních norem ISO </w:t>
            </w:r>
            <w:smartTag w:uri="urn:schemas-microsoft-com:office:smarttags" w:element="metricconverter">
              <w:smartTagPr>
                <w:attr w:name="ProductID" w:val="690 a"/>
              </w:smartTagPr>
              <w:r w:rsidRPr="00027AF5">
                <w:rPr>
                  <w:rStyle w:val="Zdraznn"/>
                  <w:iCs/>
                </w:rPr>
                <w:t>690 a</w:t>
              </w:r>
            </w:smartTag>
            <w:r w:rsidRPr="00027AF5">
              <w:rPr>
                <w:rStyle w:val="Zdraznn"/>
                <w:iCs/>
              </w:rPr>
              <w:t xml:space="preserve"> ISO 690-2 : Metodický materiál pro autory vysokoškolských kvalifikačních prací.</w:t>
            </w:r>
            <w:r w:rsidRPr="00027AF5">
              <w:t xml:space="preserve"> Verze: 1.0. Odborná komise pro otázky elektronického zpřístupňování vysokoškolských kvalifikačních prací Asociace knihoven vysokých škol České republiky, 2006. 24 s. Dostupné z: </w:t>
            </w:r>
            <w:r w:rsidRPr="00BD3F33">
              <w:t>http://www.evskp.cz/SD/4c.pdf</w:t>
            </w:r>
          </w:p>
          <w:p w:rsidR="00A2704D" w:rsidRDefault="00A2704D" w:rsidP="00E568AC">
            <w:pPr>
              <w:jc w:val="both"/>
              <w:rPr>
                <w:rStyle w:val="Hypertextovodkaz"/>
                <w:sz w:val="6"/>
                <w:szCs w:val="6"/>
              </w:rPr>
            </w:pPr>
          </w:p>
          <w:p w:rsidR="00A2704D" w:rsidRPr="0030329C" w:rsidRDefault="00A2704D" w:rsidP="00E568AC">
            <w:pPr>
              <w:jc w:val="both"/>
              <w:rPr>
                <w:rStyle w:val="Hypertextovodkaz"/>
                <w:b/>
                <w:color w:val="auto"/>
                <w:u w:val="none"/>
              </w:rPr>
            </w:pPr>
            <w:r w:rsidRPr="0030329C">
              <w:rPr>
                <w:rStyle w:val="Hypertextovodkaz"/>
                <w:b/>
                <w:color w:val="auto"/>
                <w:u w:val="none"/>
              </w:rPr>
              <w:t>Doporučená literatura:</w:t>
            </w:r>
          </w:p>
          <w:p w:rsidR="00A2704D" w:rsidRPr="0030329C" w:rsidRDefault="00A2704D" w:rsidP="00E568AC">
            <w:pPr>
              <w:jc w:val="both"/>
              <w:rPr>
                <w:b/>
              </w:rPr>
            </w:pPr>
            <w:r w:rsidRPr="0030329C">
              <w:t xml:space="preserve">ČSN 01 6910 </w:t>
            </w:r>
            <w:r w:rsidRPr="0030329C">
              <w:rPr>
                <w:rStyle w:val="Zdraznn"/>
                <w:iCs/>
              </w:rPr>
              <w:t>Úprava písemností zpracovaných textovými editory nebo psaných strojem.</w:t>
            </w:r>
            <w:r w:rsidRPr="0030329C">
              <w:t xml:space="preserve"> Praha: Český normalizační institut, 2002. 36 s. </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7144 (01 0161) </w:t>
            </w:r>
            <w:r w:rsidRPr="0030329C">
              <w:rPr>
                <w:rStyle w:val="Zdraznn"/>
                <w:rFonts w:ascii="Times New Roman" w:hAnsi="Times New Roman"/>
                <w:iCs/>
                <w:sz w:val="20"/>
                <w:szCs w:val="20"/>
              </w:rPr>
              <w:t>Dokumentace – Formální úprava disertací a podobných dokumentů.</w:t>
            </w:r>
            <w:r w:rsidRPr="0030329C">
              <w:rPr>
                <w:rFonts w:ascii="Times New Roman" w:hAnsi="Times New Roman" w:cs="Times New Roman"/>
                <w:sz w:val="20"/>
                <w:szCs w:val="20"/>
              </w:rPr>
              <w:t xml:space="preserve"> Praha: Český normalizační institut, 1996. 21 s. </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5966 (01 0173) </w:t>
            </w:r>
            <w:r w:rsidRPr="0030329C">
              <w:rPr>
                <w:rStyle w:val="Zdraznn"/>
                <w:rFonts w:ascii="Times New Roman" w:hAnsi="Times New Roman"/>
                <w:iCs/>
                <w:sz w:val="20"/>
                <w:szCs w:val="20"/>
              </w:rPr>
              <w:t>Dokumentace. Formální úprava vědeckých a technických zpráv.</w:t>
            </w:r>
            <w:r w:rsidRPr="0030329C">
              <w:rPr>
                <w:rFonts w:ascii="Times New Roman" w:hAnsi="Times New Roman" w:cs="Times New Roman"/>
                <w:sz w:val="20"/>
                <w:szCs w:val="20"/>
              </w:rPr>
              <w:t xml:space="preserve"> Praha: Český normalizační institut, 1996. 32 s. </w:t>
            </w:r>
          </w:p>
          <w:p w:rsidR="00A2704D" w:rsidRPr="0030329C" w:rsidRDefault="00A2704D" w:rsidP="00E568AC">
            <w:pPr>
              <w:pStyle w:val="Normlnweb"/>
              <w:spacing w:before="0" w:beforeAutospacing="0" w:after="0" w:afterAutospacing="0"/>
              <w:jc w:val="both"/>
              <w:rPr>
                <w:rFonts w:ascii="Times New Roman" w:hAnsi="Times New Roman" w:cs="Times New Roman"/>
                <w:i/>
                <w:iCs/>
                <w:sz w:val="20"/>
                <w:szCs w:val="20"/>
              </w:rPr>
            </w:pPr>
            <w:r w:rsidRPr="0030329C">
              <w:rPr>
                <w:rFonts w:ascii="Times New Roman" w:hAnsi="Times New Roman" w:cs="Times New Roman"/>
                <w:sz w:val="20"/>
                <w:szCs w:val="20"/>
              </w:rPr>
              <w:t xml:space="preserve">ČSN ISO 690 (01 0197) </w:t>
            </w:r>
            <w:r w:rsidRPr="0030329C">
              <w:rPr>
                <w:rStyle w:val="Zdraznn"/>
                <w:rFonts w:ascii="Times New Roman" w:hAnsi="Times New Roman"/>
                <w:iCs/>
                <w:sz w:val="20"/>
                <w:szCs w:val="20"/>
              </w:rPr>
              <w:t xml:space="preserve">Bibliografické odkazy a citace dokumentů dle ČSN ISO 690 (01 197), platné od 1. dubna 2011. </w:t>
            </w:r>
            <w:r w:rsidRPr="0030329C">
              <w:rPr>
                <w:rStyle w:val="Zdraznn"/>
                <w:rFonts w:ascii="Times New Roman" w:hAnsi="Times New Roman"/>
                <w:i w:val="0"/>
                <w:iCs/>
                <w:sz w:val="20"/>
                <w:szCs w:val="20"/>
              </w:rPr>
              <w:t>Brno, 2011.</w:t>
            </w:r>
          </w:p>
          <w:p w:rsidR="00A2704D" w:rsidRPr="0030329C" w:rsidRDefault="00A2704D" w:rsidP="00E568AC">
            <w:pPr>
              <w:jc w:val="both"/>
            </w:pPr>
            <w:r w:rsidRPr="0030329C">
              <w:t>http://www.boldis.cz/citace/citace.html</w:t>
            </w:r>
          </w:p>
          <w:p w:rsidR="00A2704D" w:rsidRPr="0030329C" w:rsidRDefault="00A2704D" w:rsidP="00E568AC">
            <w:pPr>
              <w:jc w:val="both"/>
            </w:pPr>
            <w:r w:rsidRPr="0030329C">
              <w:lastRenderedPageBreak/>
              <w:t>http://www.boldis.cz/inet/index.html</w:t>
            </w:r>
          </w:p>
          <w:p w:rsidR="00A2704D" w:rsidRDefault="00A2704D" w:rsidP="00E568AC">
            <w:pPr>
              <w:jc w:val="both"/>
            </w:pPr>
            <w:r w:rsidRPr="0030329C">
              <w:t>software FLKŘ</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t xml:space="preserve">Individuální konzultace s vedoucími práce. Komunikace probíhá při osobních konzultacích, </w:t>
            </w:r>
            <w:r w:rsidRPr="00CC048D">
              <w:t xml:space="preserve">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7E162A" w:rsidRDefault="00A2704D" w:rsidP="00E568AC">
            <w:pPr>
              <w:jc w:val="both"/>
              <w:rPr>
                <w:b/>
              </w:rPr>
            </w:pPr>
            <w:r w:rsidRPr="007E162A">
              <w:rPr>
                <w:b/>
              </w:rPr>
              <w:t>Diplomový seminář</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14</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2</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seminář</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r>
              <w:t>Zápočet.</w:t>
            </w:r>
            <w:r w:rsidRPr="003F1928">
              <w:t xml:space="preserve"> </w:t>
            </w:r>
            <w:r w:rsidRPr="003F1928">
              <w:br/>
            </w:r>
            <w:r>
              <w:t>Podmínky získání zápočtu:</w:t>
            </w:r>
          </w:p>
          <w:p w:rsidR="00A2704D" w:rsidRDefault="00A2704D">
            <w:pPr>
              <w:numPr>
                <w:ilvl w:val="0"/>
                <w:numId w:val="73"/>
                <w:ins w:id="881" w:author="Eva Skýbová" w:date="2018-06-08T08:57:00Z"/>
              </w:numPr>
              <w:tabs>
                <w:tab w:val="clear" w:pos="720"/>
                <w:tab w:val="num" w:pos="372"/>
              </w:tabs>
              <w:ind w:left="372" w:hanging="180"/>
              <w:rPr>
                <w:ins w:id="882" w:author="Eva Skýbová" w:date="2018-06-08T08:57:00Z"/>
              </w:rPr>
              <w:pPrChange w:id="883" w:author="Eva Skýbová" w:date="2018-06-08T13:24:00Z">
                <w:pPr>
                  <w:numPr>
                    <w:numId w:val="75"/>
                  </w:numPr>
                  <w:tabs>
                    <w:tab w:val="num" w:pos="720"/>
                  </w:tabs>
                  <w:ind w:left="720" w:hanging="360"/>
                </w:pPr>
              </w:pPrChange>
            </w:pPr>
            <w:del w:id="884" w:author="Eva Skýbová" w:date="2018-06-08T08:57:00Z">
              <w:r w:rsidRPr="003F1928" w:rsidDel="001269EA">
                <w:delText xml:space="preserve">- </w:delText>
              </w:r>
            </w:del>
            <w:r>
              <w:t>v</w:t>
            </w:r>
            <w:r w:rsidRPr="003F1928">
              <w:t xml:space="preserve">ypracování návrhu Podkladu pro zadání </w:t>
            </w:r>
            <w:r>
              <w:t>D</w:t>
            </w:r>
            <w:r w:rsidRPr="003F1928">
              <w:t xml:space="preserve">P podle požadavků </w:t>
            </w:r>
            <w:ins w:id="885" w:author="Eva Skýbová" w:date="2018-06-08T08:57:00Z">
              <w:r>
                <w:t xml:space="preserve"> a </w:t>
              </w:r>
            </w:ins>
            <w:r w:rsidRPr="003F1928">
              <w:t>jeho odevzdání v předepsaném termínu</w:t>
            </w:r>
            <w:r>
              <w:t>,</w:t>
            </w:r>
            <w:r w:rsidRPr="003F1928">
              <w:t xml:space="preserve"> </w:t>
            </w:r>
          </w:p>
          <w:p w:rsidR="00A2704D" w:rsidRDefault="00A2704D">
            <w:pPr>
              <w:numPr>
                <w:ilvl w:val="0"/>
                <w:numId w:val="73"/>
                <w:ins w:id="886" w:author="Eva Skýbová" w:date="2018-06-08T08:57:00Z"/>
              </w:numPr>
              <w:tabs>
                <w:tab w:val="clear" w:pos="720"/>
                <w:tab w:val="num" w:pos="372"/>
              </w:tabs>
              <w:ind w:left="372" w:hanging="180"/>
              <w:pPrChange w:id="887" w:author="Eva Skýbová" w:date="2018-06-08T13:24:00Z">
                <w:pPr>
                  <w:numPr>
                    <w:numId w:val="75"/>
                  </w:numPr>
                  <w:tabs>
                    <w:tab w:val="num" w:pos="720"/>
                  </w:tabs>
                  <w:ind w:left="720" w:hanging="360"/>
                </w:pPr>
              </w:pPrChange>
            </w:pPr>
            <w:del w:id="888" w:author="Eva Skýbová" w:date="2018-06-08T08:57:00Z">
              <w:r w:rsidRPr="003F1928" w:rsidDel="001269EA">
                <w:br/>
                <w:delText xml:space="preserve">- </w:delText>
              </w:r>
            </w:del>
            <w:r>
              <w:t>v</w:t>
            </w:r>
            <w:r w:rsidRPr="003F1928">
              <w:t xml:space="preserve">ypracování návrhu osnovy </w:t>
            </w:r>
            <w:r>
              <w:t>D</w:t>
            </w:r>
            <w:r w:rsidRPr="003F1928">
              <w:t>P podle požadavků a její odevzdání v předepsaném termínu</w:t>
            </w:r>
            <w:r>
              <w: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a vede semináře.</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 – semináře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D029B7" w:rsidRDefault="00A2704D" w:rsidP="00E568AC">
            <w:pPr>
              <w:pStyle w:val="Zkladntext"/>
              <w:jc w:val="both"/>
              <w:rPr>
                <w:rFonts w:ascii="Times New Roman" w:hAnsi="Times New Roman"/>
              </w:rPr>
            </w:pPr>
            <w:r w:rsidRPr="00D029B7">
              <w:rPr>
                <w:rFonts w:ascii="Times New Roman" w:hAnsi="Times New Roman"/>
              </w:rPr>
              <w:t xml:space="preserve">Zadání diplomového projektu, seznámení se zásadami a pokyny pro vypracování diplomové práce, literární rešerše, konzultace na externích pracovištích, zpracování plánu řešení projektu. Seminář - studenti referují o výsledcích, které získali při práci na svých diplomových projektech. Během semestru se všichni studenti vystřídají v referátech. </w:t>
            </w:r>
          </w:p>
          <w:p w:rsidR="00A2704D" w:rsidRDefault="00A2704D" w:rsidP="00E568AC">
            <w:pPr>
              <w:jc w:val="both"/>
              <w:rPr>
                <w:bCs/>
              </w:rPr>
            </w:pPr>
            <w:r w:rsidRPr="00A9520A">
              <w:rPr>
                <w:bCs/>
              </w:rPr>
              <w:t xml:space="preserve">Předmět je zaměřen na získání znalostí a dovedností v oblasti písemného odborného vyjadřování, které by měly vyústit v napsání diplomové práce. </w:t>
            </w:r>
            <w:del w:id="889" w:author="Eva Skýbová" w:date="2018-06-08T08:59:00Z">
              <w:r w:rsidRPr="00A9520A" w:rsidDel="001269EA">
                <w:rPr>
                  <w:bCs/>
                </w:rPr>
                <w:delText>Podstatnou myšlenkou</w:delText>
              </w:r>
            </w:del>
            <w:ins w:id="890" w:author="Eva Skýbová" w:date="2018-06-08T08:59:00Z">
              <w:r>
                <w:rPr>
                  <w:bCs/>
                </w:rPr>
                <w:t>Cílem</w:t>
              </w:r>
            </w:ins>
            <w:r w:rsidRPr="00A9520A">
              <w:rPr>
                <w:bCs/>
              </w:rPr>
              <w:t xml:space="preserve"> předmětu je </w:t>
            </w:r>
            <w:del w:id="891" w:author="Eva Skýbová" w:date="2018-06-08T08:59:00Z">
              <w:r w:rsidRPr="00A9520A" w:rsidDel="001269EA">
                <w:rPr>
                  <w:bCs/>
                </w:rPr>
                <w:delText xml:space="preserve">nejenom </w:delText>
              </w:r>
            </w:del>
            <w:r w:rsidRPr="00A9520A">
              <w:rPr>
                <w:bCs/>
              </w:rPr>
              <w:t xml:space="preserve">prohloubit znalostí studentů v oblasti vyhledávání informačních zdrojů, odborné literatury, zpracování rešerší, správnosti citací, ale také plánovat celý proces tvorby diplomové práce a seznámit je s klíčovými zásadami její formální a obsahové úrovně. Seznámit je s nejnovějšími poznatky metodologie a teorie v oblasti tvorby diplomové práce a naučit je zásady efektivní prezentace odborných výsledků a obhajoby vlastního názoru. </w:t>
            </w:r>
          </w:p>
          <w:p w:rsidR="00A2704D" w:rsidRPr="00D63199" w:rsidRDefault="00A2704D" w:rsidP="00E568AC">
            <w:pPr>
              <w:jc w:val="both"/>
              <w:rPr>
                <w:bCs/>
                <w:u w:val="single"/>
              </w:rPr>
            </w:pPr>
            <w:r w:rsidRPr="00D63199">
              <w:rPr>
                <w:bCs/>
                <w:u w:val="single"/>
              </w:rPr>
              <w:t>Hlavní témata:</w:t>
            </w:r>
          </w:p>
          <w:p w:rsidR="00A2704D" w:rsidRPr="003F1928" w:rsidRDefault="00A2704D" w:rsidP="00E568AC">
            <w:pPr>
              <w:numPr>
                <w:ilvl w:val="0"/>
                <w:numId w:val="54"/>
              </w:numPr>
              <w:jc w:val="both"/>
              <w:rPr>
                <w:bCs/>
              </w:rPr>
            </w:pPr>
            <w:r w:rsidRPr="003F1928">
              <w:rPr>
                <w:bCs/>
              </w:rPr>
              <w:t>Osobní plán práce</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Informační průzkum I</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Informační průzkum II</w:t>
            </w:r>
            <w:r>
              <w:rPr>
                <w:bCs/>
              </w:rPr>
              <w:t>.</w:t>
            </w:r>
          </w:p>
          <w:p w:rsidR="00A2704D" w:rsidRPr="003F1928" w:rsidRDefault="00A2704D" w:rsidP="00E568AC">
            <w:pPr>
              <w:numPr>
                <w:ilvl w:val="0"/>
                <w:numId w:val="54"/>
              </w:numPr>
              <w:jc w:val="both"/>
              <w:rPr>
                <w:bCs/>
              </w:rPr>
            </w:pPr>
            <w:r w:rsidRPr="003F1928">
              <w:rPr>
                <w:bCs/>
              </w:rPr>
              <w:t xml:space="preserve">Metodologie a její využití v </w:t>
            </w:r>
            <w:r>
              <w:rPr>
                <w:bCs/>
              </w:rPr>
              <w:t>diplomové</w:t>
            </w:r>
            <w:r w:rsidRPr="003F1928">
              <w:rPr>
                <w:bCs/>
              </w:rPr>
              <w:t xml:space="preserve"> práci</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 xml:space="preserve">Doporučení a návrhy řešení jako cíl </w:t>
            </w:r>
            <w:r>
              <w:rPr>
                <w:bCs/>
              </w:rPr>
              <w:t>diplomové</w:t>
            </w:r>
            <w:r w:rsidRPr="003F1928">
              <w:rPr>
                <w:bCs/>
              </w:rPr>
              <w:t xml:space="preserve"> práce</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Práce s</w:t>
            </w:r>
            <w:r>
              <w:rPr>
                <w:bCs/>
              </w:rPr>
              <w:t> </w:t>
            </w:r>
            <w:r w:rsidRPr="003F1928">
              <w:rPr>
                <w:bCs/>
              </w:rPr>
              <w:t>literaturou</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 xml:space="preserve">Formální úprava </w:t>
            </w:r>
            <w:r>
              <w:rPr>
                <w:bCs/>
              </w:rPr>
              <w:t>diplomové</w:t>
            </w:r>
            <w:r w:rsidRPr="003F1928">
              <w:rPr>
                <w:bCs/>
              </w:rPr>
              <w:t xml:space="preserve"> práce</w:t>
            </w:r>
            <w:r>
              <w:rPr>
                <w:bCs/>
              </w:rPr>
              <w:t>.</w:t>
            </w:r>
            <w:r w:rsidRPr="003F1928">
              <w:rPr>
                <w:bCs/>
              </w:rPr>
              <w:t xml:space="preserve"> </w:t>
            </w:r>
          </w:p>
          <w:p w:rsidR="00A2704D" w:rsidRPr="003F1928" w:rsidRDefault="00A2704D" w:rsidP="00E568AC">
            <w:pPr>
              <w:numPr>
                <w:ilvl w:val="0"/>
                <w:numId w:val="54"/>
              </w:numPr>
              <w:jc w:val="both"/>
              <w:rPr>
                <w:bCs/>
              </w:rPr>
            </w:pPr>
            <w:r w:rsidRPr="003F1928">
              <w:rPr>
                <w:bCs/>
              </w:rPr>
              <w:t>Zásady tvorby prezentace a její příprava v</w:t>
            </w:r>
            <w:r>
              <w:rPr>
                <w:bCs/>
              </w:rPr>
              <w:t> PowerPoint.</w:t>
            </w:r>
            <w:r w:rsidRPr="003F1928">
              <w:rPr>
                <w:bCs/>
              </w:rPr>
              <w:t xml:space="preserve"> </w:t>
            </w:r>
          </w:p>
          <w:p w:rsidR="00A2704D" w:rsidRPr="003F1928" w:rsidRDefault="00A2704D" w:rsidP="00E568AC">
            <w:pPr>
              <w:numPr>
                <w:ilvl w:val="0"/>
                <w:numId w:val="54"/>
              </w:numPr>
              <w:jc w:val="both"/>
              <w:rPr>
                <w:bCs/>
              </w:rPr>
            </w:pPr>
            <w:r w:rsidRPr="003F1928">
              <w:rPr>
                <w:bCs/>
              </w:rPr>
              <w:t xml:space="preserve">Doporučení pro úspěšné obhájení </w:t>
            </w:r>
            <w:r>
              <w:rPr>
                <w:bCs/>
              </w:rPr>
              <w:t>diplomové</w:t>
            </w:r>
            <w:r w:rsidRPr="003F1928">
              <w:rPr>
                <w:bCs/>
              </w:rPr>
              <w:t xml:space="preserve"> práce</w:t>
            </w:r>
            <w:r>
              <w:rPr>
                <w:bCs/>
              </w:rPr>
              <w:t>.</w:t>
            </w:r>
            <w:r w:rsidRPr="003F1928">
              <w:rPr>
                <w:bCs/>
              </w:rPr>
              <w:t xml:space="preserve"> </w:t>
            </w:r>
          </w:p>
          <w:p w:rsidR="00A2704D" w:rsidRDefault="00A2704D" w:rsidP="00E568AC">
            <w:pPr>
              <w:numPr>
                <w:ilvl w:val="0"/>
                <w:numId w:val="54"/>
              </w:numPr>
              <w:jc w:val="both"/>
              <w:rPr>
                <w:bCs/>
              </w:rPr>
            </w:pPr>
            <w:r w:rsidRPr="003F1928">
              <w:rPr>
                <w:bCs/>
              </w:rPr>
              <w:t>Individuální konzultace</w:t>
            </w:r>
            <w:r>
              <w:rPr>
                <w:bCs/>
              </w:rPr>
              <w:t>.</w:t>
            </w:r>
          </w:p>
          <w:p w:rsidR="00A2704D" w:rsidRPr="00A9520A" w:rsidRDefault="00A2704D" w:rsidP="00E568AC">
            <w:pPr>
              <w:jc w:val="both"/>
              <w:rPr>
                <w:bCs/>
              </w:rPr>
            </w:pPr>
          </w:p>
          <w:p w:rsidR="00A2704D" w:rsidRPr="00D63199" w:rsidRDefault="00A2704D" w:rsidP="00E568AC">
            <w:pPr>
              <w:jc w:val="both"/>
              <w:rPr>
                <w:u w:val="single"/>
              </w:rPr>
            </w:pPr>
            <w:r w:rsidRPr="00D63199">
              <w:rPr>
                <w:u w:val="single"/>
              </w:rPr>
              <w:t xml:space="preserve">Získané znalosti a dovednosti: </w:t>
            </w:r>
          </w:p>
          <w:p w:rsidR="00A2704D" w:rsidRDefault="00A2704D" w:rsidP="00E568AC">
            <w:pPr>
              <w:jc w:val="both"/>
            </w:pPr>
            <w:r w:rsidRPr="00A9520A">
              <w:t xml:space="preserve">Student se naučí veřejně vystupovat a přednášet výsledky diplomové práce. Svoje zkušenosti pak využije při </w:t>
            </w:r>
            <w:r>
              <w:t>p</w:t>
            </w:r>
            <w:r w:rsidRPr="00A9520A">
              <w:t>rezentování diplomové práce během státní zkoušky a také při vystoupeních na vědeckých konferencích.</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9520A" w:rsidRDefault="00A2704D" w:rsidP="00E568AC">
            <w:pPr>
              <w:jc w:val="both"/>
              <w:rPr>
                <w:b/>
              </w:rPr>
            </w:pPr>
            <w:r>
              <w:rPr>
                <w:b/>
              </w:rPr>
              <w:t>Povinná literatura:</w:t>
            </w:r>
          </w:p>
          <w:p w:rsidR="00A2704D" w:rsidRPr="00A9520A" w:rsidRDefault="00A2704D" w:rsidP="00E568AC">
            <w:pPr>
              <w:jc w:val="both"/>
            </w:pPr>
            <w:r w:rsidRPr="00A9520A">
              <w:t>Literatura zaměřená k zadanému tématu diplomové práce – bude konkretizována v každém zadání diplomové práce.</w:t>
            </w:r>
          </w:p>
          <w:p w:rsidR="00A2704D" w:rsidRPr="00A9520A" w:rsidRDefault="00A2704D" w:rsidP="00E568AC">
            <w:pPr>
              <w:autoSpaceDE w:val="0"/>
              <w:autoSpaceDN w:val="0"/>
              <w:adjustRightInd w:val="0"/>
              <w:jc w:val="both"/>
            </w:pPr>
            <w:r w:rsidRPr="00DD6E35">
              <w:t>Směrnice rektora 7/2014.</w:t>
            </w:r>
            <w:r w:rsidRPr="00A9520A">
              <w:rPr>
                <w:i/>
              </w:rPr>
              <w:t xml:space="preserve"> </w:t>
            </w:r>
            <w:r w:rsidRPr="00DD6E35">
              <w:rPr>
                <w:rStyle w:val="Siln"/>
                <w:b w:val="0"/>
                <w:i/>
              </w:rPr>
              <w:t>Jednotná formální úprava závěrečných prací, jejich uložení a zpřístupnění</w:t>
            </w:r>
            <w:r w:rsidRPr="00A9520A">
              <w:rPr>
                <w:rStyle w:val="Siln"/>
                <w:b w:val="0"/>
              </w:rPr>
              <w:t xml:space="preserve">. </w:t>
            </w:r>
            <w:r w:rsidRPr="00A9520A">
              <w:t>Zlín: UTB, 2014</w:t>
            </w:r>
            <w:r>
              <w:t>.</w:t>
            </w:r>
          </w:p>
          <w:p w:rsidR="00A2704D" w:rsidRPr="00A9520A" w:rsidRDefault="00A2704D" w:rsidP="00E568AC">
            <w:pPr>
              <w:autoSpaceDE w:val="0"/>
              <w:autoSpaceDN w:val="0"/>
              <w:adjustRightInd w:val="0"/>
              <w:jc w:val="both"/>
            </w:pPr>
            <w:r w:rsidRPr="00DD6E35">
              <w:t>Směrnice rektora SR/17/2014</w:t>
            </w:r>
            <w:r w:rsidRPr="00A9520A">
              <w:t xml:space="preserve">. </w:t>
            </w:r>
            <w:r w:rsidRPr="00DD6E35">
              <w:rPr>
                <w:rStyle w:val="Siln"/>
                <w:b w:val="0"/>
                <w:i/>
              </w:rPr>
              <w:t>Systém zadávání a kontroly podkladů pro Zadání diplomových a bakalářských prac</w:t>
            </w:r>
            <w:r w:rsidRPr="00A9520A">
              <w:rPr>
                <w:rStyle w:val="Siln"/>
                <w:b w:val="0"/>
              </w:rPr>
              <w:t xml:space="preserve">í. </w:t>
            </w:r>
            <w:r w:rsidRPr="00A9520A">
              <w:t>Zlín: UTB, 2014</w:t>
            </w:r>
            <w:r>
              <w:t>.</w:t>
            </w:r>
          </w:p>
          <w:p w:rsidR="00A2704D" w:rsidRPr="009F2C81" w:rsidRDefault="00A2704D" w:rsidP="00E568AC">
            <w:pPr>
              <w:jc w:val="both"/>
              <w:rPr>
                <w:rStyle w:val="Hypertextovodkaz"/>
              </w:rPr>
            </w:pPr>
            <w:r w:rsidRPr="00A9520A">
              <w:t>BRATKOVÁ, E</w:t>
            </w:r>
            <w:r>
              <w:t>va</w:t>
            </w:r>
            <w:r w:rsidRPr="00A9520A">
              <w:t xml:space="preserve">. </w:t>
            </w:r>
            <w:r w:rsidRPr="00A9520A">
              <w:rPr>
                <w:rStyle w:val="Zdraznn"/>
                <w:iCs/>
              </w:rPr>
              <w:t xml:space="preserve">Metody citování literatury a strukturování bibliografických záznamů podle mezinárodních norem ISO </w:t>
            </w:r>
            <w:smartTag w:uri="urn:schemas-microsoft-com:office:smarttags" w:element="metricconverter">
              <w:smartTagPr>
                <w:attr w:name="ProductID" w:val="690 a"/>
              </w:smartTagPr>
              <w:r w:rsidRPr="00A9520A">
                <w:rPr>
                  <w:rStyle w:val="Zdraznn"/>
                  <w:iCs/>
                </w:rPr>
                <w:t>690 a</w:t>
              </w:r>
            </w:smartTag>
            <w:r w:rsidRPr="00A9520A">
              <w:rPr>
                <w:rStyle w:val="Zdraznn"/>
                <w:iCs/>
              </w:rPr>
              <w:t xml:space="preserve"> ISO 690-2</w:t>
            </w:r>
            <w:del w:id="892" w:author="Eva Skýbová" w:date="2018-06-08T13:11:00Z">
              <w:r w:rsidRPr="00A9520A" w:rsidDel="00EC6BA3">
                <w:rPr>
                  <w:rStyle w:val="Zdraznn"/>
                  <w:iCs/>
                </w:rPr>
                <w:delText xml:space="preserve"> </w:delText>
              </w:r>
            </w:del>
            <w:r w:rsidRPr="00A9520A">
              <w:rPr>
                <w:rStyle w:val="Zdraznn"/>
                <w:iCs/>
              </w:rPr>
              <w:t>: Metodický materiál pro autory vysokoškolských kvalifikačních prací.</w:t>
            </w:r>
            <w:r w:rsidRPr="00A9520A">
              <w:t xml:space="preserve"> Verze: 1.0. Odborná komise pro otázky elektronického zpřístupňování vysokoškolských kvalifikačních prací Asociace knihoven vysokých škol České republiky, 2006. 24 s. Dostupné z: </w:t>
            </w:r>
            <w:r w:rsidRPr="00BD3F33">
              <w:t>http://www.evskp.cz/SD/4c.pdf</w:t>
            </w:r>
            <w:r>
              <w:t>.</w:t>
            </w:r>
          </w:p>
          <w:p w:rsidR="00A2704D" w:rsidRPr="00612434" w:rsidRDefault="00A2704D" w:rsidP="00E568AC">
            <w:pPr>
              <w:jc w:val="both"/>
              <w:rPr>
                <w:rStyle w:val="Hypertextovodkaz"/>
                <w:b/>
                <w:sz w:val="6"/>
                <w:szCs w:val="6"/>
              </w:rPr>
            </w:pPr>
          </w:p>
          <w:p w:rsidR="00A2704D" w:rsidRPr="0030329C" w:rsidRDefault="00A2704D" w:rsidP="00E568AC">
            <w:pPr>
              <w:spacing w:before="60"/>
              <w:jc w:val="both"/>
              <w:rPr>
                <w:rStyle w:val="Hypertextovodkaz"/>
                <w:b/>
                <w:color w:val="auto"/>
                <w:u w:val="none"/>
              </w:rPr>
            </w:pPr>
            <w:r w:rsidRPr="0030329C">
              <w:rPr>
                <w:rStyle w:val="Hypertextovodkaz"/>
                <w:b/>
                <w:color w:val="auto"/>
                <w:u w:val="none"/>
              </w:rPr>
              <w:lastRenderedPageBreak/>
              <w:t>Doporučená literatura:</w:t>
            </w:r>
          </w:p>
          <w:p w:rsidR="00A2704D" w:rsidRPr="0030329C" w:rsidRDefault="00A2704D" w:rsidP="00E568AC">
            <w:pPr>
              <w:jc w:val="both"/>
              <w:rPr>
                <w:b/>
              </w:rPr>
            </w:pPr>
            <w:r w:rsidRPr="0030329C">
              <w:t xml:space="preserve">ČSN 01 6910 </w:t>
            </w:r>
            <w:r w:rsidRPr="0030329C">
              <w:rPr>
                <w:rStyle w:val="Zdraznn"/>
                <w:iCs/>
              </w:rPr>
              <w:t>Úprava písemností zpracovaných textovými editory nebo psaných strojem.</w:t>
            </w:r>
            <w:r w:rsidRPr="0030329C">
              <w:t xml:space="preserve"> Praha: Český normalizační institut, 2002. 36 s. </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7144 (01 0161) </w:t>
            </w:r>
            <w:r w:rsidRPr="0030329C">
              <w:rPr>
                <w:rStyle w:val="Zdraznn"/>
                <w:rFonts w:ascii="Times New Roman" w:hAnsi="Times New Roman"/>
                <w:iCs/>
                <w:sz w:val="20"/>
                <w:szCs w:val="20"/>
              </w:rPr>
              <w:t>Dokumentace – Formální úprava disertací a podobných dokumentů.</w:t>
            </w:r>
            <w:r w:rsidRPr="0030329C">
              <w:rPr>
                <w:rFonts w:ascii="Times New Roman" w:hAnsi="Times New Roman" w:cs="Times New Roman"/>
                <w:sz w:val="20"/>
                <w:szCs w:val="20"/>
              </w:rPr>
              <w:t xml:space="preserve"> Praha: Český normalizační institut, 1996. 21 s. </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5966 (01 0173) </w:t>
            </w:r>
            <w:r w:rsidRPr="0030329C">
              <w:rPr>
                <w:rStyle w:val="Zdraznn"/>
                <w:rFonts w:ascii="Times New Roman" w:hAnsi="Times New Roman"/>
                <w:iCs/>
                <w:sz w:val="20"/>
                <w:szCs w:val="20"/>
              </w:rPr>
              <w:t>Dokumentace. Formální úprava vědeckých a technických zpráv.</w:t>
            </w:r>
            <w:r w:rsidRPr="0030329C">
              <w:rPr>
                <w:rFonts w:ascii="Times New Roman" w:hAnsi="Times New Roman" w:cs="Times New Roman"/>
                <w:sz w:val="20"/>
                <w:szCs w:val="20"/>
              </w:rPr>
              <w:t xml:space="preserve"> Praha: Český normalizační institut, 1996. 32 s. </w:t>
            </w:r>
          </w:p>
          <w:p w:rsidR="00A2704D" w:rsidRPr="0030329C" w:rsidRDefault="00A2704D" w:rsidP="00E568AC">
            <w:pPr>
              <w:pStyle w:val="Normlnweb"/>
              <w:spacing w:before="0" w:beforeAutospacing="0" w:after="0" w:afterAutospacing="0"/>
              <w:jc w:val="both"/>
              <w:rPr>
                <w:rFonts w:ascii="Times New Roman" w:hAnsi="Times New Roman" w:cs="Times New Roman"/>
                <w:i/>
                <w:iCs/>
                <w:sz w:val="20"/>
                <w:szCs w:val="20"/>
              </w:rPr>
            </w:pPr>
            <w:r w:rsidRPr="0030329C">
              <w:rPr>
                <w:rFonts w:ascii="Times New Roman" w:hAnsi="Times New Roman" w:cs="Times New Roman"/>
                <w:sz w:val="20"/>
                <w:szCs w:val="20"/>
              </w:rPr>
              <w:t xml:space="preserve">ČSN ISO 690 (01 0197) </w:t>
            </w:r>
            <w:r w:rsidRPr="0030329C">
              <w:rPr>
                <w:rStyle w:val="Zdraznn"/>
                <w:rFonts w:ascii="Times New Roman" w:hAnsi="Times New Roman"/>
                <w:iCs/>
                <w:sz w:val="20"/>
                <w:szCs w:val="20"/>
              </w:rPr>
              <w:t xml:space="preserve">Bibliografické odkazy a citace dokumentů dle ČSN ISO 690 (01 197), platné od 1. dubna 2011. </w:t>
            </w:r>
            <w:r w:rsidRPr="0030329C">
              <w:rPr>
                <w:rStyle w:val="Zdraznn"/>
                <w:rFonts w:ascii="Times New Roman" w:hAnsi="Times New Roman"/>
                <w:i w:val="0"/>
                <w:iCs/>
                <w:sz w:val="20"/>
                <w:szCs w:val="20"/>
              </w:rPr>
              <w:t>Brno, 2011.</w:t>
            </w:r>
          </w:p>
          <w:p w:rsidR="00A2704D" w:rsidRPr="0030329C" w:rsidRDefault="00A2704D" w:rsidP="00E568AC">
            <w:pPr>
              <w:pStyle w:val="Normlnweb"/>
              <w:spacing w:before="0" w:beforeAutospacing="0" w:after="0" w:afterAutospacing="0"/>
              <w:jc w:val="both"/>
              <w:rPr>
                <w:rFonts w:ascii="Times New Roman" w:hAnsi="Times New Roman" w:cs="Times New Roman"/>
                <w:sz w:val="20"/>
                <w:szCs w:val="20"/>
              </w:rPr>
            </w:pPr>
            <w:r w:rsidRPr="0030329C">
              <w:rPr>
                <w:rFonts w:ascii="Times New Roman" w:hAnsi="Times New Roman" w:cs="Times New Roman"/>
                <w:sz w:val="20"/>
                <w:szCs w:val="20"/>
              </w:rPr>
              <w:t xml:space="preserve">ČSN ISO 690-2 (01 0197) </w:t>
            </w:r>
            <w:r w:rsidRPr="0030329C">
              <w:rPr>
                <w:rStyle w:val="Zdraznn"/>
                <w:rFonts w:ascii="Times New Roman" w:hAnsi="Times New Roman"/>
                <w:iCs/>
                <w:sz w:val="20"/>
                <w:szCs w:val="20"/>
              </w:rPr>
              <w:t xml:space="preserve">Informace a dokumentace. Bibliografické citace </w:t>
            </w:r>
            <w:r w:rsidRPr="0030329C">
              <w:rPr>
                <w:rFonts w:ascii="Times New Roman" w:hAnsi="Times New Roman" w:cs="Times New Roman"/>
                <w:b/>
                <w:sz w:val="20"/>
              </w:rPr>
              <w:t>-</w:t>
            </w:r>
            <w:r w:rsidRPr="0030329C">
              <w:rPr>
                <w:rStyle w:val="Zdraznn"/>
                <w:rFonts w:ascii="Times New Roman" w:hAnsi="Times New Roman"/>
                <w:iCs/>
                <w:sz w:val="20"/>
                <w:szCs w:val="20"/>
              </w:rPr>
              <w:t xml:space="preserve"> Část 2: Elektronické dokumenty nebo jejich části.</w:t>
            </w:r>
            <w:r w:rsidRPr="0030329C">
              <w:rPr>
                <w:rFonts w:ascii="Times New Roman" w:hAnsi="Times New Roman" w:cs="Times New Roman"/>
                <w:sz w:val="20"/>
                <w:szCs w:val="20"/>
              </w:rPr>
              <w:t xml:space="preserve"> Praha: Český normalizační institut, 2011. 24 s. </w:t>
            </w:r>
          </w:p>
          <w:p w:rsidR="00A2704D" w:rsidRPr="0030329C" w:rsidRDefault="00A2704D" w:rsidP="00E568AC">
            <w:pPr>
              <w:jc w:val="both"/>
            </w:pPr>
            <w:r w:rsidRPr="0030329C">
              <w:t>http://www.boldis.cz/citace/citace.html</w:t>
            </w:r>
          </w:p>
          <w:p w:rsidR="00A2704D" w:rsidRPr="0030329C" w:rsidRDefault="00A2704D" w:rsidP="00E568AC">
            <w:pPr>
              <w:jc w:val="both"/>
              <w:rPr>
                <w:rStyle w:val="Hypertextovodkaz"/>
              </w:rPr>
            </w:pPr>
            <w:r w:rsidRPr="0030329C">
              <w:t>http://www.boldis.cz/inet/index.html</w:t>
            </w:r>
          </w:p>
          <w:p w:rsidR="00A2704D" w:rsidRDefault="00A2704D" w:rsidP="00E568AC">
            <w:pPr>
              <w:jc w:val="both"/>
            </w:pPr>
            <w:r w:rsidRPr="0030329C">
              <w:t>software FLKŘ</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8</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p w:rsidR="00A2704D" w:rsidRDefault="00A2704D" w:rsidP="00E568AC">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17992" w:rsidRDefault="00A2704D" w:rsidP="00E568AC">
            <w:pPr>
              <w:jc w:val="both"/>
              <w:rPr>
                <w:b/>
              </w:rPr>
            </w:pPr>
            <w:r w:rsidRPr="00D17992">
              <w:rPr>
                <w:b/>
              </w:rPr>
              <w:t>Ekologické přístupy k materiálům a technologiím</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Zápočet: docházka na seminářích (min. 80% účast), prokázání znalosti probíraných tematických okruhů (písemný test - minimálně 50 % úspěšnost). </w:t>
            </w:r>
          </w:p>
          <w:p w:rsidR="00A2704D" w:rsidRDefault="00A2704D" w:rsidP="00E568AC">
            <w:pPr>
              <w:jc w:val="both"/>
            </w:pPr>
            <w:r>
              <w:t>Zkouška:</w:t>
            </w:r>
            <w:ins w:id="893" w:author="Eva Skýbová" w:date="2018-06-08T09:49:00Z">
              <w:r>
                <w:t xml:space="preserve"> </w:t>
              </w:r>
            </w:ins>
            <w:r>
              <w:t xml:space="preserve"> ústní přezkoušení studenta podle zkušebního řádu vysoké školy.</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smartTag w:uri="urn:schemas-microsoft-com:office:smarttags" w:element="PersonName">
              <w:r>
                <w:t>prof. Ing. Vladimír Sedlařík, Ph.D.</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seminářů, podílí se na jejich realizaci,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smartTag w:uri="urn:schemas-microsoft-com:office:smarttags" w:element="PersonName">
              <w:r>
                <w:t>prof. Ing. Vladimír Sedlařík, Ph.D.</w:t>
              </w:r>
            </w:smartTag>
            <w:r>
              <w:t xml:space="preserve"> – přednášky (100 %), semináře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1675"/>
        </w:trPr>
        <w:tc>
          <w:tcPr>
            <w:tcW w:w="9855" w:type="dxa"/>
            <w:gridSpan w:val="8"/>
            <w:tcBorders>
              <w:top w:val="nil"/>
              <w:bottom w:val="single" w:sz="12" w:space="0" w:color="auto"/>
            </w:tcBorders>
          </w:tcPr>
          <w:p w:rsidR="00A2704D" w:rsidRDefault="00A2704D" w:rsidP="00E568AC">
            <w:pPr>
              <w:jc w:val="both"/>
            </w:pPr>
            <w:r w:rsidRPr="00213D99">
              <w:t xml:space="preserve">Cílem předmětu je seznámit studenty se současně využívanými technologiemi výrob s důrazem na jejich dopad </w:t>
            </w:r>
            <w:r>
              <w:br/>
            </w:r>
            <w:r w:rsidRPr="00213D99">
              <w:t xml:space="preserve">na populaci a životní prostředí. V rámci předmětu budou identifikovány a popsány a diskutovány rizikové faktory </w:t>
            </w:r>
            <w:r>
              <w:br/>
            </w:r>
            <w:r w:rsidRPr="00213D99">
              <w:t>v jednotlivých průmyslových odvětvích. Nedílnou součástí je také seznámení s technologie</w:t>
            </w:r>
            <w:ins w:id="894" w:author="Eva Skýbová" w:date="2018-06-08T09:49:00Z">
              <w:r>
                <w:t>mi</w:t>
              </w:r>
            </w:ins>
            <w:r w:rsidRPr="00213D99">
              <w:t xml:space="preserve"> zneškodňování odpadů </w:t>
            </w:r>
            <w:r>
              <w:br/>
            </w:r>
            <w:r w:rsidRPr="00213D99">
              <w:t xml:space="preserve">a nejaktuálnějším vývojem v oblasti ekologicky šetrných výrob, včetně zasazení probírané látky do platného legislativního rámce. Výuka bude probíhat formou prezentací s diskuzí a zpráv </w:t>
            </w:r>
            <w:del w:id="895" w:author="Eva Skýbová" w:date="2018-06-08T09:50:00Z">
              <w:r w:rsidRPr="00213D99" w:rsidDel="00C13618">
                <w:delText xml:space="preserve">vypracovanými </w:delText>
              </w:r>
            </w:del>
            <w:ins w:id="896" w:author="Eva Skýbová" w:date="2018-06-08T09:50:00Z">
              <w:r w:rsidRPr="00213D99">
                <w:t>vypracovan</w:t>
              </w:r>
              <w:r>
                <w:t>ch</w:t>
              </w:r>
              <w:r w:rsidRPr="00213D99">
                <w:t xml:space="preserve"> </w:t>
              </w:r>
            </w:ins>
            <w:r w:rsidRPr="00213D99">
              <w:t>studenty v rámci seminářů předmětu, ve kterých si posluchači, mimo jiné, prohloubí znalosti práce s informačními zdroji.</w:t>
            </w:r>
          </w:p>
          <w:p w:rsidR="00A2704D" w:rsidRPr="002A110D" w:rsidRDefault="00A2704D" w:rsidP="00E568AC">
            <w:pPr>
              <w:jc w:val="both"/>
              <w:rPr>
                <w:u w:val="single"/>
              </w:rPr>
            </w:pPr>
            <w:r w:rsidRPr="002A110D">
              <w:rPr>
                <w:u w:val="single"/>
              </w:rPr>
              <w:t>Hlavní témata:</w:t>
            </w:r>
          </w:p>
          <w:p w:rsidR="00A2704D" w:rsidRDefault="00A2704D" w:rsidP="00E568AC">
            <w:pPr>
              <w:numPr>
                <w:ilvl w:val="0"/>
                <w:numId w:val="13"/>
              </w:numPr>
              <w:jc w:val="both"/>
            </w:pPr>
            <w:r>
              <w:t xml:space="preserve">Základní definice, materiálové toky. </w:t>
            </w:r>
          </w:p>
          <w:p w:rsidR="00A2704D" w:rsidRDefault="00A2704D" w:rsidP="00E568AC">
            <w:pPr>
              <w:numPr>
                <w:ilvl w:val="0"/>
                <w:numId w:val="13"/>
              </w:numPr>
              <w:jc w:val="both"/>
            </w:pPr>
            <w:r>
              <w:t xml:space="preserve">Energetické toky. </w:t>
            </w:r>
          </w:p>
          <w:p w:rsidR="00A2704D" w:rsidRDefault="00A2704D" w:rsidP="00E568AC">
            <w:pPr>
              <w:numPr>
                <w:ilvl w:val="0"/>
                <w:numId w:val="13"/>
              </w:numPr>
              <w:jc w:val="both"/>
            </w:pPr>
            <w:r>
              <w:t>Principy anorganických technologií a jejich dopad na životní prostředí 1. část. – výroba základních chemikálií.</w:t>
            </w:r>
          </w:p>
          <w:p w:rsidR="00A2704D" w:rsidRDefault="00A2704D" w:rsidP="00E568AC">
            <w:pPr>
              <w:numPr>
                <w:ilvl w:val="0"/>
                <w:numId w:val="13"/>
              </w:numPr>
              <w:jc w:val="both"/>
            </w:pPr>
            <w:r>
              <w:t>Principy anorganických technologií a jejich dopad na životní prostředí 2. část. – hutnický průmysl.</w:t>
            </w:r>
          </w:p>
          <w:p w:rsidR="00A2704D" w:rsidRDefault="00A2704D" w:rsidP="00E568AC">
            <w:pPr>
              <w:numPr>
                <w:ilvl w:val="0"/>
                <w:numId w:val="13"/>
              </w:numPr>
              <w:jc w:val="both"/>
            </w:pPr>
            <w:r>
              <w:t>Principy organických technologií a jejich dopad na životní prostředí 1. část. – petrochemický průmysl.</w:t>
            </w:r>
          </w:p>
          <w:p w:rsidR="00A2704D" w:rsidRDefault="00A2704D" w:rsidP="00E568AC">
            <w:pPr>
              <w:numPr>
                <w:ilvl w:val="0"/>
                <w:numId w:val="13"/>
              </w:numPr>
              <w:jc w:val="both"/>
            </w:pPr>
            <w:r>
              <w:t>Principy organických technologií a jejich dopad na životní prostředí 2. část. – biotechnologický průmysl.</w:t>
            </w:r>
          </w:p>
          <w:p w:rsidR="00A2704D" w:rsidRDefault="00A2704D" w:rsidP="00E568AC">
            <w:pPr>
              <w:numPr>
                <w:ilvl w:val="0"/>
                <w:numId w:val="13"/>
              </w:numPr>
              <w:jc w:val="both"/>
            </w:pPr>
            <w:r>
              <w:t xml:space="preserve">Technologie zneškodňování kapalných odpadů a jejich legislativní rámec. </w:t>
            </w:r>
          </w:p>
          <w:p w:rsidR="00A2704D" w:rsidRDefault="00A2704D" w:rsidP="00E568AC">
            <w:pPr>
              <w:numPr>
                <w:ilvl w:val="0"/>
                <w:numId w:val="13"/>
              </w:numPr>
              <w:jc w:val="both"/>
            </w:pPr>
            <w:r>
              <w:t xml:space="preserve">Technologie zneškodňování tuhých odpadů a jejich legislativní rámec. </w:t>
            </w:r>
          </w:p>
          <w:p w:rsidR="00A2704D" w:rsidRDefault="00A2704D" w:rsidP="00E568AC">
            <w:pPr>
              <w:numPr>
                <w:ilvl w:val="0"/>
                <w:numId w:val="13"/>
              </w:numPr>
              <w:jc w:val="both"/>
            </w:pPr>
            <w:r>
              <w:t xml:space="preserve">Plynné polutanty a jejich legislativní rámec. </w:t>
            </w:r>
          </w:p>
          <w:p w:rsidR="00A2704D" w:rsidRDefault="00A2704D" w:rsidP="00E568AC">
            <w:pPr>
              <w:numPr>
                <w:ilvl w:val="0"/>
                <w:numId w:val="13"/>
              </w:numPr>
              <w:jc w:val="both"/>
            </w:pPr>
            <w:r>
              <w:t xml:space="preserve">Recyklační technologie a jejich legislativní rámec. </w:t>
            </w:r>
          </w:p>
          <w:p w:rsidR="00A2704D" w:rsidRDefault="00A2704D" w:rsidP="00E568AC">
            <w:pPr>
              <w:numPr>
                <w:ilvl w:val="0"/>
                <w:numId w:val="13"/>
              </w:numPr>
              <w:jc w:val="both"/>
            </w:pPr>
            <w:r>
              <w:t>Principy a uplatnění analytických technik pro stanovení environmentálně důležitých parametrů 1. část. – stanovení anorganických polutantů.</w:t>
            </w:r>
          </w:p>
          <w:p w:rsidR="00A2704D" w:rsidRDefault="00A2704D" w:rsidP="00E568AC">
            <w:pPr>
              <w:numPr>
                <w:ilvl w:val="0"/>
                <w:numId w:val="13"/>
              </w:numPr>
              <w:jc w:val="both"/>
            </w:pPr>
            <w:r>
              <w:t>Principy a uplatnění analytických technik pro stanovení environmentálně důležitých parametrů 2. část. – stanovení organických polutantů.</w:t>
            </w:r>
          </w:p>
          <w:p w:rsidR="00A2704D" w:rsidRDefault="00A2704D" w:rsidP="00E568AC">
            <w:pPr>
              <w:numPr>
                <w:ilvl w:val="0"/>
                <w:numId w:val="13"/>
              </w:numPr>
              <w:jc w:val="both"/>
            </w:pPr>
            <w:r>
              <w:t xml:space="preserve">"Green" technologie a materiály. </w:t>
            </w:r>
          </w:p>
          <w:p w:rsidR="00A2704D" w:rsidRDefault="00A2704D" w:rsidP="00E568AC">
            <w:pPr>
              <w:numPr>
                <w:ilvl w:val="0"/>
                <w:numId w:val="13"/>
              </w:numPr>
              <w:jc w:val="both"/>
            </w:pPr>
            <w:r>
              <w:t>Speciální technologie a materiály pro bezpečnostní aplikace.</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1C5630" w:rsidRDefault="00A2704D" w:rsidP="00E568AC">
            <w:pPr>
              <w:jc w:val="both"/>
              <w:rPr>
                <w:b/>
              </w:rPr>
            </w:pPr>
            <w:r w:rsidRPr="001C5630">
              <w:rPr>
                <w:b/>
              </w:rPr>
              <w:t>Povinná literatura:</w:t>
            </w:r>
          </w:p>
          <w:p w:rsidR="00A2704D" w:rsidRDefault="00A2704D" w:rsidP="00E568AC">
            <w:pPr>
              <w:jc w:val="both"/>
            </w:pPr>
            <w:r w:rsidRPr="00213D99">
              <w:t xml:space="preserve">HOVORKA, František. </w:t>
            </w:r>
            <w:r w:rsidRPr="002A110D">
              <w:rPr>
                <w:i/>
              </w:rPr>
              <w:t>Technologie chemických látek.</w:t>
            </w:r>
            <w:r w:rsidRPr="00213D99">
              <w:t xml:space="preserve"> Praha: Vysoká škola chemicko-technologická v Praze, 2005, 180 s. ISBN 8070805889.</w:t>
            </w:r>
          </w:p>
          <w:p w:rsidR="00A2704D" w:rsidRDefault="00A2704D" w:rsidP="00E568AC">
            <w:pPr>
              <w:jc w:val="both"/>
            </w:pPr>
            <w:r w:rsidRPr="00213D99">
              <w:t xml:space="preserve">KIZLINK, Juraj. </w:t>
            </w:r>
            <w:r w:rsidRPr="002A110D">
              <w:rPr>
                <w:i/>
              </w:rPr>
              <w:t>Technologie chemických látek a jejich použití.</w:t>
            </w:r>
            <w:r w:rsidRPr="00213D99">
              <w:t xml:space="preserve"> 4., přeprac. a dopl. vyd. V Brně: Vutium, 2011, 546 s. ISBN 978-80-214-4046-3.</w:t>
            </w:r>
          </w:p>
          <w:p w:rsidR="00A2704D" w:rsidRDefault="00A2704D" w:rsidP="00E568AC">
            <w:pPr>
              <w:jc w:val="both"/>
            </w:pPr>
            <w:r w:rsidRPr="002E608C">
              <w:t xml:space="preserve">KURAŠ, Mečislav. </w:t>
            </w:r>
            <w:r w:rsidRPr="002A110D">
              <w:rPr>
                <w:i/>
              </w:rPr>
              <w:t>Odpady a jejich zpracování.</w:t>
            </w:r>
            <w:r w:rsidRPr="002E608C">
              <w:t xml:space="preserve"> Chrudim: Vodní zdroje Ekomonitor, 2014, 343 s. ISBN 978-80-86832-80-7.</w:t>
            </w:r>
          </w:p>
          <w:p w:rsidR="00A2704D" w:rsidRPr="001C5630" w:rsidRDefault="00A2704D" w:rsidP="00E568AC">
            <w:pPr>
              <w:spacing w:before="60"/>
              <w:jc w:val="both"/>
              <w:rPr>
                <w:b/>
              </w:rPr>
            </w:pPr>
            <w:r w:rsidRPr="001C5630">
              <w:rPr>
                <w:b/>
              </w:rPr>
              <w:t>Doporučení literatura:</w:t>
            </w:r>
          </w:p>
          <w:p w:rsidR="00A2704D" w:rsidRDefault="00A2704D" w:rsidP="00E568AC">
            <w:pPr>
              <w:jc w:val="both"/>
            </w:pPr>
            <w:r w:rsidRPr="00213D99">
              <w:t xml:space="preserve">ASHBY, M. F., Didac FERRER I BALAS a Jordi SEGALÀS. </w:t>
            </w:r>
            <w:r w:rsidRPr="002A110D">
              <w:rPr>
                <w:i/>
              </w:rPr>
              <w:t>Materials and sustainable development.</w:t>
            </w:r>
            <w:r w:rsidRPr="00213D99">
              <w:t xml:space="preserve"> Amsterdam: Elsevier/BH, 2016, xiv, 312. ISBN 978-0-08-100176-9.</w:t>
            </w:r>
          </w:p>
          <w:p w:rsidR="00A2704D" w:rsidRDefault="00A2704D" w:rsidP="00E568AC">
            <w:pPr>
              <w:jc w:val="both"/>
            </w:pPr>
            <w:r w:rsidRPr="00213D99">
              <w:lastRenderedPageBreak/>
              <w:t xml:space="preserve">ASRARI, </w:t>
            </w:r>
            <w:r w:rsidRPr="002A110D">
              <w:rPr>
                <w:i/>
              </w:rPr>
              <w:t>Elham. Heavy metal contamination of water and soil: analysis, assessment, and remediation strategies.</w:t>
            </w:r>
            <w:r w:rsidRPr="00213D99">
              <w:t xml:space="preserve"> Toronto: Apple Academic Press, 2014, 1 online resource. ISBN 9781482239652.</w:t>
            </w:r>
          </w:p>
          <w:p w:rsidR="00A2704D" w:rsidRDefault="00A2704D" w:rsidP="00E568AC">
            <w:pPr>
              <w:jc w:val="both"/>
            </w:pPr>
            <w:r w:rsidRPr="002E608C">
              <w:t xml:space="preserve">HØJLUND CHRISTENSEN, Thomas. </w:t>
            </w:r>
            <w:r w:rsidRPr="00DD6E35">
              <w:rPr>
                <w:i/>
              </w:rPr>
              <w:t>Solid waste technology &amp; management</w:t>
            </w:r>
            <w:r w:rsidRPr="002E608C">
              <w:t>. Chichester: Wiley, c2011, 2 sv. ISBN 978-1-4051-7517-3.</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D17992" w:rsidRDefault="00A2704D" w:rsidP="00E568AC">
            <w:pPr>
              <w:jc w:val="both"/>
              <w:rPr>
                <w:b/>
              </w:rPr>
            </w:pPr>
            <w:r w:rsidRPr="00D17992">
              <w:rPr>
                <w:b/>
              </w:rPr>
              <w:t>Ekonomika při krizových situacích</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t>Požadavkem pro získání zápočtu je zpracování a obhájení seminární práce. Zkouška se skládá z písemné a ústní části.</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Ing. </w:t>
            </w:r>
            <w:smartTag w:uri="urn:schemas-microsoft-com:office:smarttags" w:element="PersonName">
              <w:r>
                <w:t>Eva Hoke</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Ing. </w:t>
            </w:r>
            <w:smartTag w:uri="urn:schemas-microsoft-com:office:smarttags" w:element="PersonName">
              <w:r>
                <w:t>Eva Hoke</w:t>
              </w:r>
            </w:smartTag>
            <w:r>
              <w:t>, Ph.D.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1D4578">
              <w:t xml:space="preserve">Cílem předmětu je rozšířit znalosti studentů v oblasti ekonomického zabezpečení krizových situací. Studenti </w:t>
            </w:r>
            <w:r>
              <w:t xml:space="preserve">se zorientují v oblasti veřejného sektoru, </w:t>
            </w:r>
            <w:r w:rsidRPr="001D4578">
              <w:t xml:space="preserve">osvojí </w:t>
            </w:r>
            <w:r>
              <w:t>si</w:t>
            </w:r>
            <w:r w:rsidRPr="001D4578">
              <w:t xml:space="preserve"> principy rozpočtového procesu, jako platformy pro financování celého krizového řízení. Pozornost bude proto zaměřena </w:t>
            </w:r>
            <w:r>
              <w:t xml:space="preserve">i na další zdroje financování jako např. pojištění, veřejné sbírky, apod. </w:t>
            </w:r>
          </w:p>
          <w:p w:rsidR="00A2704D" w:rsidRPr="00D17992" w:rsidRDefault="00A2704D" w:rsidP="00E568AC">
            <w:pPr>
              <w:jc w:val="both"/>
              <w:rPr>
                <w:u w:val="single"/>
              </w:rPr>
            </w:pPr>
            <w:r w:rsidRPr="00D17992">
              <w:rPr>
                <w:u w:val="single"/>
              </w:rPr>
              <w:t>Hlavní témata:</w:t>
            </w:r>
          </w:p>
          <w:p w:rsidR="00B65B7E" w:rsidRDefault="00A2704D">
            <w:pPr>
              <w:pStyle w:val="Odstavecseseznamem"/>
              <w:numPr>
                <w:ilvl w:val="0"/>
                <w:numId w:val="75"/>
                <w:ins w:id="897" w:author="Unknown"/>
              </w:numPr>
              <w:spacing w:after="0" w:line="240" w:lineRule="auto"/>
              <w:rPr>
                <w:rFonts w:ascii="Times New Roman" w:hAnsi="Times New Roman"/>
                <w:sz w:val="20"/>
                <w:szCs w:val="20"/>
              </w:rPr>
            </w:pPr>
            <w:r w:rsidRPr="0030329C">
              <w:rPr>
                <w:rFonts w:ascii="Times New Roman" w:hAnsi="Times New Roman"/>
                <w:sz w:val="20"/>
                <w:szCs w:val="20"/>
              </w:rPr>
              <w:t>Ústřední orgány státní správy a jejich věcné, finanční a logistické zabezpečení řešení krizových situací.</w:t>
            </w:r>
          </w:p>
          <w:p w:rsidR="00B65B7E" w:rsidRDefault="00A2704D">
            <w:pPr>
              <w:pStyle w:val="Odstavecseseznamem"/>
              <w:numPr>
                <w:ilvl w:val="0"/>
                <w:numId w:val="75"/>
                <w:ins w:id="898" w:author="Unknown"/>
              </w:numPr>
              <w:spacing w:after="0" w:line="240" w:lineRule="auto"/>
              <w:rPr>
                <w:rFonts w:ascii="Times New Roman" w:hAnsi="Times New Roman"/>
                <w:sz w:val="20"/>
                <w:szCs w:val="20"/>
              </w:rPr>
            </w:pPr>
            <w:r w:rsidRPr="0030329C">
              <w:rPr>
                <w:rFonts w:ascii="Times New Roman" w:hAnsi="Times New Roman"/>
                <w:sz w:val="20"/>
                <w:szCs w:val="20"/>
              </w:rPr>
              <w:t>Obecné principy fungování a řízení veřejného sektoru.</w:t>
            </w:r>
          </w:p>
          <w:p w:rsidR="00B65B7E" w:rsidRDefault="00A2704D">
            <w:pPr>
              <w:pStyle w:val="Odstavecseseznamem"/>
              <w:numPr>
                <w:ilvl w:val="0"/>
                <w:numId w:val="75"/>
                <w:ins w:id="899" w:author="Unknown"/>
              </w:numPr>
              <w:spacing w:after="0" w:line="240" w:lineRule="auto"/>
              <w:rPr>
                <w:rFonts w:ascii="Times New Roman" w:hAnsi="Times New Roman"/>
                <w:sz w:val="20"/>
                <w:szCs w:val="20"/>
              </w:rPr>
            </w:pPr>
            <w:r w:rsidRPr="0030329C">
              <w:rPr>
                <w:rFonts w:ascii="Times New Roman" w:hAnsi="Times New Roman"/>
                <w:sz w:val="20"/>
                <w:szCs w:val="20"/>
              </w:rPr>
              <w:t>Veřejné finance a rozpočtový proces.</w:t>
            </w:r>
          </w:p>
          <w:p w:rsidR="00B65B7E" w:rsidRDefault="00A2704D">
            <w:pPr>
              <w:pStyle w:val="Odstavecseseznamem"/>
              <w:numPr>
                <w:ilvl w:val="0"/>
                <w:numId w:val="75"/>
                <w:ins w:id="900" w:author="Unknown"/>
              </w:numPr>
              <w:spacing w:after="0" w:line="240" w:lineRule="auto"/>
              <w:rPr>
                <w:rFonts w:ascii="Times New Roman" w:hAnsi="Times New Roman"/>
                <w:sz w:val="20"/>
                <w:szCs w:val="20"/>
              </w:rPr>
            </w:pPr>
            <w:r w:rsidRPr="0030329C">
              <w:rPr>
                <w:rFonts w:ascii="Times New Roman" w:hAnsi="Times New Roman"/>
                <w:sz w:val="20"/>
                <w:szCs w:val="20"/>
              </w:rPr>
              <w:t xml:space="preserve">Rozpočtová pravidla a financování krizových situací. </w:t>
            </w:r>
          </w:p>
          <w:p w:rsidR="00B65B7E" w:rsidRDefault="00A2704D">
            <w:pPr>
              <w:pStyle w:val="Odstavecseseznamem"/>
              <w:numPr>
                <w:ilvl w:val="0"/>
                <w:numId w:val="75"/>
                <w:ins w:id="901" w:author="Unknown"/>
              </w:numPr>
              <w:spacing w:after="0" w:line="240" w:lineRule="auto"/>
              <w:rPr>
                <w:rFonts w:ascii="Times New Roman" w:hAnsi="Times New Roman"/>
                <w:sz w:val="20"/>
                <w:szCs w:val="20"/>
              </w:rPr>
            </w:pPr>
            <w:r w:rsidRPr="0030329C">
              <w:rPr>
                <w:rFonts w:ascii="Times New Roman" w:hAnsi="Times New Roman"/>
                <w:sz w:val="20"/>
                <w:szCs w:val="20"/>
              </w:rPr>
              <w:t>Nestátní neziskové organizace a jejich úkoly při řešení krizových situací.</w:t>
            </w:r>
          </w:p>
          <w:p w:rsidR="00B65B7E" w:rsidRDefault="00A2704D">
            <w:pPr>
              <w:pStyle w:val="Odstavecseseznamem"/>
              <w:numPr>
                <w:ilvl w:val="0"/>
                <w:numId w:val="75"/>
                <w:ins w:id="902" w:author="Unknown"/>
              </w:numPr>
              <w:spacing w:after="0" w:line="240" w:lineRule="auto"/>
              <w:rPr>
                <w:rFonts w:ascii="Times New Roman" w:hAnsi="Times New Roman"/>
                <w:sz w:val="20"/>
                <w:szCs w:val="20"/>
              </w:rPr>
            </w:pPr>
            <w:r w:rsidRPr="0030329C">
              <w:rPr>
                <w:rFonts w:ascii="Times New Roman" w:hAnsi="Times New Roman"/>
                <w:sz w:val="20"/>
                <w:szCs w:val="20"/>
              </w:rPr>
              <w:t>Veřejné sbírky a dobrovolná činnost ve vztahu k mimořádným událostem.</w:t>
            </w:r>
          </w:p>
          <w:p w:rsidR="00B65B7E" w:rsidRDefault="00A2704D">
            <w:pPr>
              <w:pStyle w:val="Odstavecseseznamem"/>
              <w:numPr>
                <w:ilvl w:val="0"/>
                <w:numId w:val="75"/>
                <w:ins w:id="903" w:author="Unknown"/>
              </w:numPr>
              <w:spacing w:after="0" w:line="240" w:lineRule="auto"/>
              <w:rPr>
                <w:rFonts w:ascii="Times New Roman" w:hAnsi="Times New Roman"/>
                <w:sz w:val="20"/>
                <w:szCs w:val="20"/>
              </w:rPr>
            </w:pPr>
            <w:r w:rsidRPr="0030329C">
              <w:rPr>
                <w:rFonts w:ascii="Times New Roman" w:hAnsi="Times New Roman"/>
                <w:sz w:val="20"/>
                <w:szCs w:val="20"/>
              </w:rPr>
              <w:t>Pojištění jako zdroj financování krizových situací.</w:t>
            </w:r>
          </w:p>
          <w:p w:rsidR="00B65B7E" w:rsidRDefault="00A2704D">
            <w:pPr>
              <w:pStyle w:val="Odstavecseseznamem"/>
              <w:numPr>
                <w:ilvl w:val="0"/>
                <w:numId w:val="75"/>
                <w:ins w:id="904" w:author="Unknown"/>
              </w:numPr>
              <w:spacing w:after="0" w:line="240" w:lineRule="auto"/>
              <w:rPr>
                <w:rFonts w:ascii="Times New Roman" w:hAnsi="Times New Roman"/>
                <w:sz w:val="20"/>
                <w:szCs w:val="20"/>
              </w:rPr>
            </w:pPr>
            <w:r w:rsidRPr="0030329C">
              <w:rPr>
                <w:rFonts w:ascii="Times New Roman" w:hAnsi="Times New Roman"/>
                <w:sz w:val="20"/>
                <w:szCs w:val="20"/>
              </w:rPr>
              <w:t xml:space="preserve">Hospodářská opatření pro krizové stavy, systém nouzového hospodaření, obranné a civilní nouzové plánování. </w:t>
            </w:r>
          </w:p>
          <w:p w:rsidR="00B65B7E" w:rsidRDefault="00A2704D">
            <w:pPr>
              <w:pStyle w:val="Odstavecseseznamem"/>
              <w:numPr>
                <w:ilvl w:val="0"/>
                <w:numId w:val="75"/>
                <w:ins w:id="905" w:author="Unknown"/>
              </w:numPr>
              <w:spacing w:after="0" w:line="240" w:lineRule="auto"/>
              <w:rPr>
                <w:rFonts w:ascii="Times New Roman" w:hAnsi="Times New Roman"/>
                <w:sz w:val="20"/>
                <w:szCs w:val="20"/>
              </w:rPr>
            </w:pPr>
            <w:r w:rsidRPr="0030329C">
              <w:rPr>
                <w:rFonts w:ascii="Times New Roman" w:hAnsi="Times New Roman"/>
                <w:sz w:val="20"/>
                <w:szCs w:val="20"/>
              </w:rPr>
              <w:t>Systém tvorby nezbytných dodávek a systém vytváření státních hmotných rezerv.</w:t>
            </w:r>
          </w:p>
          <w:p w:rsidR="00B65B7E" w:rsidRDefault="00A2704D">
            <w:pPr>
              <w:pStyle w:val="Odstavecseseznamem"/>
              <w:numPr>
                <w:ilvl w:val="0"/>
                <w:numId w:val="75"/>
                <w:ins w:id="906" w:author="Unknown"/>
              </w:numPr>
              <w:spacing w:after="0" w:line="240" w:lineRule="auto"/>
              <w:rPr>
                <w:rFonts w:ascii="Times New Roman" w:hAnsi="Times New Roman"/>
                <w:sz w:val="20"/>
                <w:szCs w:val="20"/>
              </w:rPr>
            </w:pPr>
            <w:r w:rsidRPr="0030329C">
              <w:rPr>
                <w:rFonts w:ascii="Times New Roman" w:hAnsi="Times New Roman"/>
                <w:sz w:val="20"/>
                <w:szCs w:val="20"/>
              </w:rPr>
              <w:t xml:space="preserve">Ekonomické aspekty funkčnosti kritické infrastruktury. </w:t>
            </w:r>
          </w:p>
          <w:p w:rsidR="00B65B7E" w:rsidRDefault="00A2704D">
            <w:pPr>
              <w:pStyle w:val="Odstavecseseznamem"/>
              <w:numPr>
                <w:ilvl w:val="0"/>
                <w:numId w:val="75"/>
                <w:ins w:id="907" w:author="Unknown"/>
              </w:numPr>
              <w:spacing w:after="0" w:line="240" w:lineRule="auto"/>
              <w:rPr>
                <w:rFonts w:ascii="Times New Roman" w:hAnsi="Times New Roman"/>
                <w:sz w:val="20"/>
                <w:szCs w:val="20"/>
              </w:rPr>
            </w:pPr>
            <w:r w:rsidRPr="0030329C">
              <w:rPr>
                <w:rFonts w:ascii="Times New Roman" w:hAnsi="Times New Roman"/>
                <w:sz w:val="20"/>
                <w:szCs w:val="20"/>
              </w:rPr>
              <w:t xml:space="preserve">Humanitární pomoc na národní i mezinárodní úrovni.  </w:t>
            </w:r>
          </w:p>
          <w:p w:rsidR="00B65B7E" w:rsidRDefault="00A2704D">
            <w:pPr>
              <w:pStyle w:val="Odstavecseseznamem"/>
              <w:numPr>
                <w:ilvl w:val="0"/>
                <w:numId w:val="75"/>
                <w:ins w:id="908" w:author="Unknown"/>
              </w:numPr>
              <w:spacing w:after="0" w:line="240" w:lineRule="auto"/>
              <w:rPr>
                <w:rFonts w:ascii="Times New Roman" w:hAnsi="Times New Roman"/>
                <w:sz w:val="20"/>
                <w:szCs w:val="20"/>
              </w:rPr>
            </w:pPr>
            <w:r w:rsidRPr="0030329C">
              <w:rPr>
                <w:rFonts w:ascii="Times New Roman" w:hAnsi="Times New Roman"/>
                <w:sz w:val="20"/>
                <w:szCs w:val="20"/>
              </w:rPr>
              <w:t>Evropské fondy jako zdroj financování krizových situací.</w:t>
            </w:r>
          </w:p>
          <w:p w:rsidR="00B65B7E" w:rsidRDefault="00A2704D">
            <w:pPr>
              <w:pStyle w:val="Odstavecseseznamem"/>
              <w:numPr>
                <w:ilvl w:val="0"/>
                <w:numId w:val="75"/>
                <w:ins w:id="909" w:author="Unknown"/>
              </w:numPr>
              <w:spacing w:after="0" w:line="240" w:lineRule="auto"/>
              <w:rPr>
                <w:rFonts w:ascii="Times New Roman" w:hAnsi="Times New Roman"/>
                <w:sz w:val="20"/>
                <w:szCs w:val="20"/>
              </w:rPr>
            </w:pPr>
            <w:r w:rsidRPr="0030329C">
              <w:rPr>
                <w:rFonts w:ascii="Times New Roman" w:hAnsi="Times New Roman"/>
                <w:sz w:val="20"/>
                <w:szCs w:val="20"/>
              </w:rPr>
              <w:t>Česká národní banka jako orgán krizového řízení.</w:t>
            </w:r>
          </w:p>
          <w:p w:rsidR="00B65B7E" w:rsidRDefault="00A2704D">
            <w:pPr>
              <w:pStyle w:val="Odstavecseseznamem"/>
              <w:numPr>
                <w:ilvl w:val="0"/>
                <w:numId w:val="75"/>
                <w:ins w:id="910" w:author="Unknown"/>
              </w:numPr>
              <w:spacing w:after="0" w:line="240" w:lineRule="auto"/>
            </w:pPr>
            <w:r w:rsidRPr="0030329C">
              <w:rPr>
                <w:rFonts w:ascii="Times New Roman" w:hAnsi="Times New Roman"/>
                <w:sz w:val="20"/>
                <w:szCs w:val="20"/>
              </w:rPr>
              <w:t>Význam mezinárodních institucí při řešení krizových situací.</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306925" w:rsidRDefault="00A2704D" w:rsidP="00E568AC">
            <w:pPr>
              <w:jc w:val="both"/>
              <w:rPr>
                <w:b/>
              </w:rPr>
            </w:pPr>
            <w:r w:rsidRPr="00306925">
              <w:rPr>
                <w:b/>
              </w:rPr>
              <w:t>Povinná literatura:</w:t>
            </w:r>
          </w:p>
          <w:p w:rsidR="00A2704D" w:rsidRDefault="00A2704D" w:rsidP="00E568AC">
            <w:pPr>
              <w:jc w:val="both"/>
            </w:pPr>
            <w:r>
              <w:t xml:space="preserve">SVOBODA, František a kol., 2017. </w:t>
            </w:r>
            <w:r w:rsidRPr="000E002B">
              <w:rPr>
                <w:i/>
              </w:rPr>
              <w:t>Ekonomika veřejného sektoru</w:t>
            </w:r>
            <w:r>
              <w:t xml:space="preserve">. Praha: Ekopress. </w:t>
            </w:r>
            <w:r w:rsidRPr="00E51C0C">
              <w:t>ISBN 978-80-87865-35-4</w:t>
            </w:r>
          </w:p>
          <w:p w:rsidR="00A2704D" w:rsidRPr="001D4578" w:rsidRDefault="00A2704D" w:rsidP="00E568AC">
            <w:pPr>
              <w:jc w:val="both"/>
            </w:pPr>
            <w:r w:rsidRPr="001D4578">
              <w:t>HARAZIN, Lukáš a LUŽA Oldřich</w:t>
            </w:r>
            <w:r>
              <w:t>, 2012</w:t>
            </w:r>
            <w:r w:rsidRPr="001D4578">
              <w:t xml:space="preserve">. </w:t>
            </w:r>
            <w:r w:rsidRPr="006D3FD7">
              <w:rPr>
                <w:i/>
              </w:rPr>
              <w:t>Ekonomika</w:t>
            </w:r>
            <w:r w:rsidRPr="001D4578">
              <w:t xml:space="preserve"> </w:t>
            </w:r>
            <w:r w:rsidRPr="006A49D8">
              <w:rPr>
                <w:i/>
              </w:rPr>
              <w:t>při řešení krizových situací: vybrané kapitoly</w:t>
            </w:r>
            <w:r>
              <w:t>.</w:t>
            </w:r>
            <w:r w:rsidRPr="001D4578">
              <w:t xml:space="preserve"> II. Vyd. 1. Praha: Policejní akademie České republiky v</w:t>
            </w:r>
            <w:r>
              <w:t> </w:t>
            </w:r>
            <w:r w:rsidRPr="001D4578">
              <w:t>Praze</w:t>
            </w:r>
            <w:r>
              <w:t>.</w:t>
            </w:r>
            <w:r w:rsidRPr="001D4578">
              <w:t xml:space="preserve"> 80 s. ISBN 978-80-7251-368-0.</w:t>
            </w:r>
          </w:p>
          <w:p w:rsidR="00A2704D" w:rsidRPr="001D4578" w:rsidRDefault="00A2704D" w:rsidP="00E568AC">
            <w:pPr>
              <w:jc w:val="both"/>
            </w:pPr>
            <w:r w:rsidRPr="001D4578">
              <w:t>BALABÁN, M., PERNIC</w:t>
            </w:r>
            <w:r>
              <w:t>A,</w:t>
            </w:r>
            <w:r w:rsidRPr="001D4578">
              <w:t xml:space="preserve"> B. a kol.</w:t>
            </w:r>
            <w:r>
              <w:t>, 2015.</w:t>
            </w:r>
            <w:r w:rsidRPr="001D4578">
              <w:t xml:space="preserve"> </w:t>
            </w:r>
            <w:r w:rsidRPr="006A49D8">
              <w:rPr>
                <w:i/>
              </w:rPr>
              <w:t>Bezpečnostní systém ČR: problémy a výzvy</w:t>
            </w:r>
            <w:r w:rsidRPr="001D4578">
              <w:t>. Praha: Karolinum. 310 s. ISBN 978-80-246-3150-9.</w:t>
            </w:r>
          </w:p>
          <w:p w:rsidR="00A2704D" w:rsidRPr="00306925" w:rsidRDefault="00A2704D" w:rsidP="00E568AC">
            <w:pPr>
              <w:spacing w:before="60"/>
              <w:jc w:val="both"/>
              <w:rPr>
                <w:b/>
              </w:rPr>
            </w:pPr>
            <w:r w:rsidRPr="00306925">
              <w:rPr>
                <w:b/>
              </w:rPr>
              <w:t>Doporučená literatura:</w:t>
            </w:r>
          </w:p>
          <w:p w:rsidR="00A2704D" w:rsidRPr="001D4578" w:rsidRDefault="00A2704D" w:rsidP="00E568AC">
            <w:pPr>
              <w:jc w:val="both"/>
            </w:pPr>
            <w:r w:rsidRPr="001D4578">
              <w:t>ŠEFČÍK, Vladimír</w:t>
            </w:r>
            <w:r>
              <w:t>, 2013</w:t>
            </w:r>
            <w:r w:rsidRPr="001D4578">
              <w:t xml:space="preserve">. </w:t>
            </w:r>
            <w:r w:rsidRPr="006A49D8">
              <w:rPr>
                <w:i/>
              </w:rPr>
              <w:t>Ekonomika při řešení krizových situací.</w:t>
            </w:r>
            <w:r w:rsidRPr="001D4578">
              <w:t xml:space="preserve"> Vyd. 1. Uherské Hradiště: Univerzita Tomáše Bati</w:t>
            </w:r>
            <w:r>
              <w:t xml:space="preserve">. </w:t>
            </w:r>
            <w:r w:rsidRPr="001D4578">
              <w:t>114 s. ISBN 978-80-7454-286-2.</w:t>
            </w:r>
          </w:p>
          <w:p w:rsidR="00A2704D" w:rsidRDefault="00A2704D" w:rsidP="00E568AC">
            <w:pPr>
              <w:jc w:val="both"/>
            </w:pPr>
            <w:r>
              <w:t xml:space="preserve">VODÁKOVÁ, Jana, 2016. </w:t>
            </w:r>
            <w:r w:rsidRPr="000E002B">
              <w:rPr>
                <w:i/>
              </w:rPr>
              <w:t>Výkonnost a její měření ve veřejném sektoru</w:t>
            </w:r>
            <w:r>
              <w:t xml:space="preserve">. Praha: Wolters Kluver. ISBN </w:t>
            </w:r>
            <w:r w:rsidRPr="000E002B">
              <w:t>978-80-7552-013-5</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EC6F4D" w:rsidRDefault="00A2704D" w:rsidP="00E568AC">
            <w:pPr>
              <w:jc w:val="both"/>
              <w:rPr>
                <w:b/>
              </w:rPr>
            </w:pPr>
            <w:r w:rsidRPr="00EC6F4D">
              <w:rPr>
                <w:b/>
              </w:rPr>
              <w:t>Ekosystémové služby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rPr>
                <w:b/>
                <w:sz w:val="22"/>
              </w:rPr>
            </w:pPr>
            <w:r>
              <w:rPr>
                <w:b/>
              </w:rPr>
              <w:t>Prerekvizity, korekvizity, ekvivalence</w:t>
            </w:r>
          </w:p>
        </w:tc>
        <w:tc>
          <w:tcPr>
            <w:tcW w:w="6769" w:type="dxa"/>
            <w:gridSpan w:val="7"/>
          </w:tcPr>
          <w:p w:rsidR="00A2704D" w:rsidRDefault="00A2704D" w:rsidP="00E568AC">
            <w:pPr>
              <w:ind w:left="360"/>
              <w:jc w:val="both"/>
            </w:pPr>
          </w:p>
        </w:tc>
      </w:tr>
      <w:tr w:rsidR="00A2704D" w:rsidTr="00E568AC">
        <w:tc>
          <w:tcPr>
            <w:tcW w:w="3086" w:type="dxa"/>
            <w:shd w:val="clear" w:color="auto" w:fill="F7CAAC"/>
          </w:tcPr>
          <w:p w:rsidR="00A2704D" w:rsidRDefault="00A2704D" w:rsidP="00E568AC">
            <w:pPr>
              <w:rPr>
                <w:b/>
              </w:rPr>
            </w:pPr>
            <w:r>
              <w:rPr>
                <w:b/>
              </w:rPr>
              <w:t>Způsob ověření studijních výsledků</w:t>
            </w:r>
          </w:p>
        </w:tc>
        <w:tc>
          <w:tcPr>
            <w:tcW w:w="3406" w:type="dxa"/>
            <w:gridSpan w:val="4"/>
          </w:tcPr>
          <w:p w:rsidR="00A2704D" w:rsidRDefault="00A2704D" w:rsidP="00E568AC">
            <w:pPr>
              <w:ind w:left="12"/>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w:t>
            </w:r>
          </w:p>
          <w:p w:rsidR="00A2704D" w:rsidRDefault="00A2704D" w:rsidP="00E568AC">
            <w:pPr>
              <w:jc w:val="both"/>
            </w:pPr>
            <w:r>
              <w:t>Požadavky na zápočet - vypracování seminární práce dle požadavků vyučujícího, písemná zkouška, 80% aktivní účast na seminářích.</w:t>
            </w:r>
          </w:p>
          <w:p w:rsidR="00A2704D" w:rsidRDefault="00A2704D" w:rsidP="00E568AC">
            <w:pPr>
              <w:jc w:val="both"/>
            </w:pPr>
            <w:r>
              <w:t>Zkouška: ústní</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Mgr. Ing. Jiří Lehejček,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Mgr. Ing. Jiří Lehejček,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 xml:space="preserve">Předmět se zabývá komplexní problematikou ekosystémových služeb. Během semestru bude pojednáno o významu jednotlivých biotopů pro člověka a další složky biosféry. Probrány budou typy managementů zemědělské, lesní i urbánní krajiny, které mohou ekosystémové služby pozitivně stimulovat. Probrány budou metody výpočtu ekonomických </w:t>
            </w:r>
            <w:r>
              <w:br/>
              <w:t>a ekologických přínosů ekosystémových služeb a současně i průmyslová a privátní kompenzační opatření.</w:t>
            </w:r>
          </w:p>
          <w:p w:rsidR="00A2704D" w:rsidRPr="00EC6F4D" w:rsidRDefault="00A2704D" w:rsidP="00E568AC">
            <w:pPr>
              <w:jc w:val="both"/>
              <w:rPr>
                <w:u w:val="single"/>
              </w:rPr>
            </w:pPr>
            <w:r w:rsidRPr="00EC6F4D">
              <w:rPr>
                <w:u w:val="single"/>
              </w:rPr>
              <w:t>Hlavní témata:</w:t>
            </w:r>
          </w:p>
          <w:p w:rsidR="00A2704D" w:rsidRDefault="00A2704D" w:rsidP="00E568AC">
            <w:pPr>
              <w:numPr>
                <w:ilvl w:val="0"/>
                <w:numId w:val="14"/>
              </w:numPr>
              <w:jc w:val="both"/>
            </w:pPr>
            <w:r>
              <w:t>Historie problematiky, úvodní pojmy, globální cíle udržitelnosti UNESCO.</w:t>
            </w:r>
          </w:p>
          <w:p w:rsidR="00A2704D" w:rsidRDefault="00A2704D" w:rsidP="00E568AC">
            <w:pPr>
              <w:numPr>
                <w:ilvl w:val="0"/>
                <w:numId w:val="14"/>
              </w:numPr>
              <w:jc w:val="both"/>
            </w:pPr>
            <w:r>
              <w:t>Ekosystémové služby – obecný vhled do problematiky.</w:t>
            </w:r>
          </w:p>
          <w:p w:rsidR="00A2704D" w:rsidRDefault="00A2704D" w:rsidP="00E568AC">
            <w:pPr>
              <w:numPr>
                <w:ilvl w:val="0"/>
                <w:numId w:val="14"/>
              </w:numPr>
              <w:jc w:val="both"/>
            </w:pPr>
            <w:r>
              <w:t>Ekosystémové služby – lesní ekosystémy.</w:t>
            </w:r>
          </w:p>
          <w:p w:rsidR="00A2704D" w:rsidRDefault="00A2704D" w:rsidP="00E568AC">
            <w:pPr>
              <w:numPr>
                <w:ilvl w:val="0"/>
                <w:numId w:val="14"/>
              </w:numPr>
              <w:jc w:val="both"/>
            </w:pPr>
            <w:r>
              <w:t>Ekosystémové služby – vodní ekosystémy.</w:t>
            </w:r>
          </w:p>
          <w:p w:rsidR="00A2704D" w:rsidRDefault="00A2704D" w:rsidP="00E568AC">
            <w:pPr>
              <w:numPr>
                <w:ilvl w:val="0"/>
                <w:numId w:val="14"/>
              </w:numPr>
              <w:jc w:val="both"/>
            </w:pPr>
            <w:r>
              <w:t>Ekosystémové služby – mokřadní ekosystémy.</w:t>
            </w:r>
          </w:p>
          <w:p w:rsidR="00A2704D" w:rsidRDefault="00A2704D" w:rsidP="00E568AC">
            <w:pPr>
              <w:numPr>
                <w:ilvl w:val="0"/>
                <w:numId w:val="14"/>
              </w:numPr>
              <w:jc w:val="both"/>
            </w:pPr>
            <w:r>
              <w:t>Ekosystémové služby – pouštní a polární ekosystémy.</w:t>
            </w:r>
          </w:p>
          <w:p w:rsidR="00A2704D" w:rsidRDefault="00A2704D" w:rsidP="00E568AC">
            <w:pPr>
              <w:numPr>
                <w:ilvl w:val="0"/>
                <w:numId w:val="14"/>
              </w:numPr>
              <w:jc w:val="both"/>
            </w:pPr>
            <w:r>
              <w:t>Ekosystémové služby – zemědělské ekosystémy I.</w:t>
            </w:r>
          </w:p>
          <w:p w:rsidR="00A2704D" w:rsidRDefault="00A2704D" w:rsidP="00E568AC">
            <w:pPr>
              <w:numPr>
                <w:ilvl w:val="0"/>
                <w:numId w:val="14"/>
              </w:numPr>
              <w:jc w:val="both"/>
            </w:pPr>
            <w:r>
              <w:t>Ekosystémové služby – zemědělské ekosystémy II.</w:t>
            </w:r>
          </w:p>
          <w:p w:rsidR="00A2704D" w:rsidRDefault="00A2704D" w:rsidP="00E568AC">
            <w:pPr>
              <w:numPr>
                <w:ilvl w:val="0"/>
                <w:numId w:val="14"/>
              </w:numPr>
              <w:jc w:val="both"/>
            </w:pPr>
            <w:r>
              <w:t>Ekosystémové služby – urbánní ekosystémy.</w:t>
            </w:r>
          </w:p>
          <w:p w:rsidR="00A2704D" w:rsidRDefault="00A2704D" w:rsidP="00E568AC">
            <w:pPr>
              <w:numPr>
                <w:ilvl w:val="0"/>
                <w:numId w:val="14"/>
              </w:numPr>
              <w:jc w:val="both"/>
            </w:pPr>
            <w:r>
              <w:t>Způsoby a metody výpočtu ekonomických a ekologických přínosů ekosystémových služeb.</w:t>
            </w:r>
          </w:p>
          <w:p w:rsidR="00A2704D" w:rsidRDefault="00A2704D" w:rsidP="00E568AC">
            <w:pPr>
              <w:numPr>
                <w:ilvl w:val="0"/>
                <w:numId w:val="14"/>
              </w:numPr>
              <w:jc w:val="both"/>
            </w:pPr>
            <w:r>
              <w:t>Průmyslová, korporátní a privátní kompenzační opatření.</w:t>
            </w:r>
          </w:p>
          <w:p w:rsidR="00A2704D" w:rsidRDefault="00A2704D" w:rsidP="00E568AC">
            <w:pPr>
              <w:numPr>
                <w:ilvl w:val="0"/>
                <w:numId w:val="14"/>
              </w:numPr>
              <w:jc w:val="both"/>
            </w:pPr>
            <w:r>
              <w:t>Terénní praxe.</w:t>
            </w:r>
          </w:p>
          <w:p w:rsidR="00A2704D" w:rsidRDefault="00A2704D" w:rsidP="00E568AC">
            <w:pPr>
              <w:numPr>
                <w:ilvl w:val="0"/>
                <w:numId w:val="14"/>
              </w:numPr>
              <w:jc w:val="both"/>
            </w:pPr>
            <w:r>
              <w:t>Tematická prezentace – případová studie.</w:t>
            </w:r>
          </w:p>
          <w:p w:rsidR="00A2704D" w:rsidRDefault="00A2704D" w:rsidP="00E568AC">
            <w:pPr>
              <w:numPr>
                <w:ilvl w:val="0"/>
                <w:numId w:val="14"/>
              </w:numPr>
              <w:jc w:val="both"/>
            </w:pPr>
            <w:r>
              <w:t>Tematická prezentace – případová studie.</w:t>
            </w:r>
          </w:p>
          <w:p w:rsidR="00A2704D" w:rsidRDefault="00A2704D" w:rsidP="00E568AC">
            <w:pPr>
              <w:ind w:left="360"/>
              <w:jc w:val="both"/>
            </w:pPr>
          </w:p>
          <w:p w:rsidR="00A2704D" w:rsidRDefault="00A2704D" w:rsidP="00E568AC">
            <w:pPr>
              <w:ind w:left="360"/>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23401D" w:rsidTr="00E568AC">
        <w:trPr>
          <w:trHeight w:val="1497"/>
        </w:trPr>
        <w:tc>
          <w:tcPr>
            <w:tcW w:w="9855" w:type="dxa"/>
            <w:gridSpan w:val="8"/>
            <w:tcBorders>
              <w:top w:val="nil"/>
            </w:tcBorders>
          </w:tcPr>
          <w:p w:rsidR="00A2704D" w:rsidRPr="0026184C" w:rsidRDefault="00A2704D" w:rsidP="00E568AC">
            <w:pPr>
              <w:jc w:val="both"/>
              <w:rPr>
                <w:b/>
              </w:rPr>
            </w:pPr>
            <w:r w:rsidRPr="0026184C">
              <w:rPr>
                <w:b/>
              </w:rPr>
              <w:t>Povinná literatura:</w:t>
            </w:r>
          </w:p>
          <w:p w:rsidR="00A2704D" w:rsidRDefault="00A2704D" w:rsidP="00E568AC">
            <w:pPr>
              <w:jc w:val="both"/>
            </w:pPr>
            <w:r w:rsidRPr="009D4547">
              <w:t>J</w:t>
            </w:r>
            <w:r>
              <w:t>ACOBS, Sander</w:t>
            </w:r>
            <w:r w:rsidRPr="009D4547">
              <w:t>, D</w:t>
            </w:r>
            <w:r>
              <w:t xml:space="preserve">ENDONCKER, </w:t>
            </w:r>
            <w:r w:rsidRPr="009D4547">
              <w:t>Nicolas</w:t>
            </w:r>
            <w:r>
              <w:t>,</w:t>
            </w:r>
            <w:r w:rsidRPr="009D4547">
              <w:t xml:space="preserve"> </w:t>
            </w:r>
            <w:r>
              <w:t>KEUNE</w:t>
            </w:r>
            <w:r w:rsidRPr="009D4547">
              <w:t>, Hans</w:t>
            </w:r>
            <w:r>
              <w:t>, 2013.</w:t>
            </w:r>
            <w:r w:rsidRPr="009D4547">
              <w:t xml:space="preserve"> </w:t>
            </w:r>
            <w:r w:rsidRPr="009D4547">
              <w:rPr>
                <w:i/>
              </w:rPr>
              <w:t>Ecosystem Services: Global Issues, Local Practices</w:t>
            </w:r>
            <w:r>
              <w:t>. Boston: Elsevier. 456 s.</w:t>
            </w:r>
            <w:r w:rsidRPr="009D4547">
              <w:t xml:space="preserve"> ISBN 978-0-12-419964-4</w:t>
            </w:r>
            <w:r>
              <w:t>.</w:t>
            </w:r>
          </w:p>
          <w:p w:rsidR="00A2704D" w:rsidRDefault="00A2704D" w:rsidP="00E568AC">
            <w:pPr>
              <w:jc w:val="both"/>
            </w:pPr>
            <w:r w:rsidRPr="00857EAC">
              <w:t>V</w:t>
            </w:r>
            <w:r>
              <w:t>AČKÁŘ, DAVID,</w:t>
            </w:r>
            <w:r w:rsidRPr="00857EAC">
              <w:t xml:space="preserve"> B</w:t>
            </w:r>
            <w:r>
              <w:t>ÁLDI, ANDRÁS 2016.</w:t>
            </w:r>
            <w:r w:rsidRPr="00857EAC">
              <w:t xml:space="preserve"> Ecosystem management in transition in Central and Eastern Europe: the need for a vision. </w:t>
            </w:r>
            <w:r w:rsidRPr="00857EAC">
              <w:rPr>
                <w:i/>
              </w:rPr>
              <w:t>Ecosyst Health Sustain</w:t>
            </w:r>
            <w:r w:rsidRPr="00857EAC">
              <w:t>, 2: n/a, e01231. doi:10.1002/ehs2.1231</w:t>
            </w:r>
          </w:p>
          <w:p w:rsidR="00A2704D" w:rsidRPr="007F4416" w:rsidRDefault="00A2704D" w:rsidP="00E568AC">
            <w:pPr>
              <w:jc w:val="both"/>
            </w:pPr>
            <w:r w:rsidRPr="007F4416">
              <w:rPr>
                <w:i/>
              </w:rPr>
              <w:t>Ecosystem Services</w:t>
            </w:r>
            <w:r>
              <w:rPr>
                <w:i/>
              </w:rPr>
              <w:t xml:space="preserve">. </w:t>
            </w:r>
            <w:r>
              <w:t xml:space="preserve">Journal, Elsevier. </w:t>
            </w:r>
            <w:r w:rsidRPr="007F4416">
              <w:t>Editor-in-Chief: L. Braat</w:t>
            </w:r>
          </w:p>
          <w:p w:rsidR="00A2704D" w:rsidRPr="0026184C" w:rsidRDefault="00A2704D" w:rsidP="00E568AC">
            <w:pPr>
              <w:spacing w:before="60"/>
              <w:jc w:val="both"/>
              <w:rPr>
                <w:b/>
              </w:rPr>
            </w:pPr>
            <w:r w:rsidRPr="0026184C">
              <w:rPr>
                <w:b/>
              </w:rPr>
              <w:t xml:space="preserve">Doporučená literatura: </w:t>
            </w:r>
          </w:p>
          <w:p w:rsidR="00A2704D" w:rsidRDefault="00A2704D" w:rsidP="00E568AC">
            <w:pPr>
              <w:jc w:val="both"/>
            </w:pPr>
            <w:r w:rsidRPr="003445F4">
              <w:t>E</w:t>
            </w:r>
            <w:r>
              <w:t xml:space="preserve">LMQUIST, Thomas, et al., 2013. </w:t>
            </w:r>
            <w:r w:rsidRPr="003445F4">
              <w:rPr>
                <w:i/>
              </w:rPr>
              <w:t>Urbanization, Biodiversity and Ecosystem Services: Challenges and Opportunities A Global Assessment</w:t>
            </w:r>
            <w:r>
              <w:rPr>
                <w:i/>
              </w:rPr>
              <w:t xml:space="preserve">. </w:t>
            </w:r>
            <w:r w:rsidRPr="0023401D">
              <w:t>Dordrecht, Heidelberg, New York, London: Springer</w:t>
            </w:r>
            <w:r>
              <w:t xml:space="preserve">. 755 s. </w:t>
            </w:r>
            <w:r w:rsidRPr="0023401D">
              <w:t>ISBN: 978-94-007-7087-4</w:t>
            </w:r>
            <w:r>
              <w:t>.</w:t>
            </w:r>
          </w:p>
          <w:p w:rsidR="00A2704D" w:rsidRPr="0023401D" w:rsidRDefault="00A2704D" w:rsidP="00E568AC">
            <w:pPr>
              <w:jc w:val="both"/>
            </w:pPr>
            <w:r w:rsidRPr="007F4416">
              <w:t>N</w:t>
            </w:r>
            <w:r>
              <w:t xml:space="preserve">UNES, </w:t>
            </w:r>
            <w:r w:rsidRPr="007F4416">
              <w:t>A.L.D.</w:t>
            </w:r>
            <w:r>
              <w:t xml:space="preserve">, </w:t>
            </w:r>
            <w:r w:rsidRPr="007F4416">
              <w:t>Paulo</w:t>
            </w:r>
            <w:r>
              <w:t xml:space="preserve"> (ed.), 2014. </w:t>
            </w:r>
            <w:r w:rsidRPr="007F4416">
              <w:rPr>
                <w:i/>
              </w:rPr>
              <w:t>Handbook on the Economics of Ecosystem Services and Biodiversity</w:t>
            </w:r>
            <w:r>
              <w:rPr>
                <w:i/>
              </w:rPr>
              <w:t xml:space="preserve">, </w:t>
            </w:r>
            <w:r>
              <w:t xml:space="preserve">Edward Elgar Publishing, </w:t>
            </w:r>
            <w:r w:rsidRPr="00F8516C">
              <w:t>Cheltenham</w:t>
            </w:r>
            <w:r>
              <w:t>, England. 608 s.</w:t>
            </w:r>
            <w:r>
              <w:rPr>
                <w:i/>
              </w:rPr>
              <w:t xml:space="preserve"> </w:t>
            </w:r>
            <w:r w:rsidRPr="007F4416">
              <w:t>eISBN: 978 1 78195 151 4</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lastRenderedPageBreak/>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A2704D" w:rsidTr="00E568AC">
        <w:tc>
          <w:tcPr>
            <w:tcW w:w="9814"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28" w:type="dxa"/>
            <w:gridSpan w:val="7"/>
            <w:tcBorders>
              <w:top w:val="double" w:sz="4" w:space="0" w:color="auto"/>
            </w:tcBorders>
          </w:tcPr>
          <w:p w:rsidR="00A2704D" w:rsidRPr="008B02D8" w:rsidRDefault="00A2704D" w:rsidP="00E568AC">
            <w:pPr>
              <w:jc w:val="both"/>
              <w:rPr>
                <w:b/>
              </w:rPr>
            </w:pPr>
            <w:r w:rsidRPr="008B02D8">
              <w:rPr>
                <w:b/>
                <w:color w:val="00000A"/>
              </w:rPr>
              <w:t>Environmen</w:t>
            </w:r>
            <w:r>
              <w:rPr>
                <w:b/>
                <w:color w:val="00000A"/>
              </w:rPr>
              <w:t>t</w:t>
            </w:r>
            <w:r w:rsidRPr="008B02D8">
              <w:rPr>
                <w:b/>
                <w:color w:val="00000A"/>
              </w:rPr>
              <w:t>ální bezpečnost</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ZT</w:t>
            </w:r>
          </w:p>
        </w:tc>
        <w:tc>
          <w:tcPr>
            <w:tcW w:w="2695" w:type="dxa"/>
            <w:gridSpan w:val="2"/>
            <w:shd w:val="clear" w:color="auto" w:fill="F7CAAC"/>
          </w:tcPr>
          <w:p w:rsidR="00A2704D" w:rsidRDefault="00A2704D" w:rsidP="00E568AC">
            <w:pPr>
              <w:jc w:val="both"/>
            </w:pPr>
            <w:r>
              <w:rPr>
                <w:b/>
              </w:rPr>
              <w:t>doporučený ročník / semestr</w:t>
            </w:r>
          </w:p>
        </w:tc>
        <w:tc>
          <w:tcPr>
            <w:tcW w:w="627"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166"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rPr>
                <w:b/>
                <w:sz w:val="22"/>
              </w:rPr>
            </w:pPr>
            <w:r>
              <w:rPr>
                <w:b/>
              </w:rPr>
              <w:t>Prerekvizity, korekvizity, ekvivalence</w:t>
            </w:r>
          </w:p>
        </w:tc>
        <w:tc>
          <w:tcPr>
            <w:tcW w:w="6728"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166"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28" w:type="dxa"/>
            <w:gridSpan w:val="7"/>
            <w:tcBorders>
              <w:bottom w:val="nil"/>
            </w:tcBorders>
          </w:tcPr>
          <w:p w:rsidR="00A2704D" w:rsidRDefault="00A2704D" w:rsidP="00E568AC">
            <w:pPr>
              <w:jc w:val="both"/>
            </w:pPr>
            <w:r>
              <w:t>Zápočet: docházka na seminářích (80% účast), vypracování prezentace v PowerPoint a diskuse na zadané téma z oblasti environmentální bezpečnosti a environmentu všeobecně, prokázání znalostí probíraných tematických celků na seminářích a celková aktivita studentů. Znalost základů ekologie.</w:t>
            </w:r>
          </w:p>
          <w:p w:rsidR="00A2704D" w:rsidRDefault="00A2704D" w:rsidP="00E568AC">
            <w:pPr>
              <w:jc w:val="both"/>
            </w:pPr>
            <w:r>
              <w:t>Ústní zkouška: prokázání znalostí v rozsahu přednášek a seminářů.</w:t>
            </w:r>
          </w:p>
        </w:tc>
      </w:tr>
      <w:tr w:rsidR="00A2704D" w:rsidTr="00E568AC">
        <w:trPr>
          <w:trHeight w:val="554"/>
        </w:trPr>
        <w:tc>
          <w:tcPr>
            <w:tcW w:w="9814"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28" w:type="dxa"/>
            <w:gridSpan w:val="7"/>
            <w:tcBorders>
              <w:top w:val="nil"/>
            </w:tcBorders>
          </w:tcPr>
          <w:p w:rsidR="00A2704D" w:rsidRDefault="00A2704D" w:rsidP="00E568AC">
            <w:pPr>
              <w:jc w:val="both"/>
            </w:pPr>
            <w:smartTag w:uri="urn:schemas-microsoft-com:office:smarttags" w:element="PersonName">
              <w:r>
                <w:t>prof</w:t>
              </w:r>
              <w:r w:rsidRPr="00884E28">
                <w:rPr>
                  <w:bCs/>
                </w:rPr>
                <w:t xml:space="preserve">. Ing. </w:t>
              </w:r>
              <w:r>
                <w:rPr>
                  <w:bCs/>
                </w:rPr>
                <w:t xml:space="preserve">Vladimír </w:t>
              </w:r>
              <w:r w:rsidRPr="00884E28">
                <w:rPr>
                  <w:bCs/>
                </w:rPr>
                <w:t>Sedlařík, Ph.D.</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28" w:type="dxa"/>
            <w:gridSpan w:val="7"/>
            <w:tcBorders>
              <w:top w:val="nil"/>
            </w:tcBorders>
          </w:tcPr>
          <w:p w:rsidR="00A2704D" w:rsidRDefault="00A2704D" w:rsidP="00E568AC">
            <w:pPr>
              <w:jc w:val="both"/>
            </w:pPr>
            <w:r>
              <w:t>Garant stanovuje koncepci předmětu, podílí se na přednáškách v rozsahu 50 % a dále stanovuje koncepci cvičení a dohlíží na jejich jednotné vedení, podílí se na jejich realizaci.</w:t>
            </w:r>
          </w:p>
        </w:tc>
      </w:tr>
      <w:tr w:rsidR="00A2704D" w:rsidRPr="00884E28" w:rsidTr="00E568AC">
        <w:tc>
          <w:tcPr>
            <w:tcW w:w="3086" w:type="dxa"/>
            <w:shd w:val="clear" w:color="auto" w:fill="F7CAAC"/>
          </w:tcPr>
          <w:p w:rsidR="00A2704D" w:rsidRPr="00884E28" w:rsidRDefault="00A2704D" w:rsidP="00E568AC">
            <w:pPr>
              <w:rPr>
                <w:bCs/>
              </w:rPr>
            </w:pPr>
            <w:r>
              <w:rPr>
                <w:b/>
              </w:rPr>
              <w:t>Vyučující</w:t>
            </w:r>
          </w:p>
        </w:tc>
        <w:tc>
          <w:tcPr>
            <w:tcW w:w="6728" w:type="dxa"/>
            <w:gridSpan w:val="7"/>
            <w:tcBorders>
              <w:bottom w:val="nil"/>
            </w:tcBorders>
          </w:tcPr>
          <w:p w:rsidR="00A2704D" w:rsidRPr="00884E28" w:rsidRDefault="00A2704D" w:rsidP="00E568AC">
            <w:pPr>
              <w:rPr>
                <w:bCs/>
              </w:rPr>
            </w:pPr>
            <w:smartTag w:uri="urn:schemas-microsoft-com:office:smarttags" w:element="PersonName">
              <w:r>
                <w:rPr>
                  <w:bCs/>
                </w:rPr>
                <w:t>prof</w:t>
              </w:r>
              <w:r w:rsidRPr="00884E28">
                <w:rPr>
                  <w:bCs/>
                </w:rPr>
                <w:t xml:space="preserve">. Ing. </w:t>
              </w:r>
              <w:r>
                <w:rPr>
                  <w:bCs/>
                </w:rPr>
                <w:t xml:space="preserve">Vladimír </w:t>
              </w:r>
              <w:r w:rsidRPr="00884E28">
                <w:rPr>
                  <w:bCs/>
                </w:rPr>
                <w:t>Sedlařík, Ph.D.</w:t>
              </w:r>
            </w:smartTag>
            <w:r>
              <w:rPr>
                <w:bCs/>
              </w:rPr>
              <w:t xml:space="preserve"> </w:t>
            </w:r>
            <w:r>
              <w:t>–</w:t>
            </w:r>
            <w:r>
              <w:rPr>
                <w:bCs/>
              </w:rPr>
              <w:t xml:space="preserve"> přednášky (50 %), cvičení (50 %)</w:t>
            </w:r>
          </w:p>
        </w:tc>
      </w:tr>
      <w:tr w:rsidR="00A2704D" w:rsidTr="00E568AC">
        <w:trPr>
          <w:trHeight w:val="554"/>
        </w:trPr>
        <w:tc>
          <w:tcPr>
            <w:tcW w:w="9814" w:type="dxa"/>
            <w:gridSpan w:val="8"/>
            <w:tcBorders>
              <w:top w:val="nil"/>
            </w:tcBorders>
          </w:tcPr>
          <w:p w:rsidR="00A2704D" w:rsidRDefault="00A2704D" w:rsidP="00E568AC">
            <w:r>
              <w:rPr>
                <w:bCs/>
              </w:rPr>
              <w:t xml:space="preserve">                                                            </w:t>
            </w:r>
            <w:r>
              <w:t xml:space="preserve"> </w:t>
            </w: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 </w:t>
            </w:r>
            <w:r>
              <w:rPr>
                <w:bCs/>
              </w:rPr>
              <w:t>přednášky (50 %), cvičení (50 %)</w:t>
            </w:r>
          </w:p>
          <w:p w:rsidR="00A2704D" w:rsidRDefault="00A2704D" w:rsidP="00E568AC"/>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28" w:type="dxa"/>
            <w:gridSpan w:val="7"/>
            <w:tcBorders>
              <w:bottom w:val="nil"/>
            </w:tcBorders>
          </w:tcPr>
          <w:p w:rsidR="00A2704D" w:rsidRDefault="00A2704D" w:rsidP="00E568AC">
            <w:pPr>
              <w:jc w:val="both"/>
            </w:pPr>
          </w:p>
        </w:tc>
      </w:tr>
      <w:tr w:rsidR="00A2704D" w:rsidTr="00E568AC">
        <w:trPr>
          <w:trHeight w:val="3938"/>
        </w:trPr>
        <w:tc>
          <w:tcPr>
            <w:tcW w:w="9814" w:type="dxa"/>
            <w:gridSpan w:val="8"/>
            <w:tcBorders>
              <w:top w:val="nil"/>
              <w:bottom w:val="single" w:sz="12" w:space="0" w:color="auto"/>
            </w:tcBorders>
          </w:tcPr>
          <w:p w:rsidR="00A2704D" w:rsidRDefault="00A2704D" w:rsidP="00E568AC">
            <w:pPr>
              <w:jc w:val="both"/>
            </w:pPr>
            <w:r>
              <w:t>Cílem předmětu je seznámit studenty s oblastmi environmentální bezpečnosti zahrnující</w:t>
            </w:r>
            <w:ins w:id="911" w:author="Eva Skýbová" w:date="2018-06-08T09:55:00Z">
              <w:r>
                <w:t>mi</w:t>
              </w:r>
            </w:ins>
            <w:r>
              <w:t xml:space="preserve"> znečišťující faktory, jejich důsledky na životní prostředí a zdraví člověka a legislativu s tím spojenou. Výuka bude probíhat formou přednášek, seminářů a diskuzí a zpráv </w:t>
            </w:r>
            <w:del w:id="912" w:author="Eva Skýbová" w:date="2018-06-08T09:55:00Z">
              <w:r w:rsidDel="00524DE9">
                <w:delText xml:space="preserve">vypracovanými </w:delText>
              </w:r>
            </w:del>
            <w:ins w:id="913" w:author="Eva Skýbová" w:date="2018-06-08T09:55:00Z">
              <w:r>
                <w:t xml:space="preserve">vypracovaných </w:t>
              </w:r>
            </w:ins>
            <w:r>
              <w:t>studenty v rámci cvičení předmětu, ve kterých si posluchači, mimo jiné, prohloubí znalosti práce s informačními zdroji. Vybraná témata budou doplněna praktickým cvičením v chemické laboratoři.</w:t>
            </w:r>
          </w:p>
          <w:p w:rsidR="00A2704D" w:rsidRPr="008B02D8" w:rsidRDefault="00A2704D" w:rsidP="00E568AC">
            <w:pPr>
              <w:jc w:val="both"/>
              <w:rPr>
                <w:u w:val="single"/>
              </w:rPr>
            </w:pPr>
            <w:r w:rsidRPr="008B02D8">
              <w:rPr>
                <w:u w:val="single"/>
              </w:rPr>
              <w:t>Hlavní témata:</w:t>
            </w:r>
          </w:p>
          <w:p w:rsidR="00A2704D" w:rsidRDefault="00A2704D" w:rsidP="00E568AC">
            <w:pPr>
              <w:numPr>
                <w:ilvl w:val="0"/>
                <w:numId w:val="15"/>
              </w:numPr>
            </w:pPr>
            <w:r>
              <w:t xml:space="preserve">Úvod do environmentální bezpečnosti - definice základních pojmů. </w:t>
            </w:r>
          </w:p>
          <w:p w:rsidR="00A2704D" w:rsidRDefault="00A2704D" w:rsidP="00E568AC">
            <w:pPr>
              <w:numPr>
                <w:ilvl w:val="0"/>
                <w:numId w:val="15"/>
              </w:numPr>
            </w:pPr>
            <w:r>
              <w:t>Environmentální bezpečnost a vodní hospodářství. Územní plány. Záplavové území. Legislativa.</w:t>
            </w:r>
          </w:p>
          <w:p w:rsidR="00A2704D" w:rsidRDefault="00A2704D" w:rsidP="00E568AC">
            <w:pPr>
              <w:numPr>
                <w:ilvl w:val="0"/>
                <w:numId w:val="15"/>
              </w:numPr>
            </w:pPr>
            <w:r>
              <w:t xml:space="preserve">Domino efekt. Závažné havárie způsobené vybranými nebezpečnými chemickými látkami a chemickými směsmi. </w:t>
            </w:r>
          </w:p>
          <w:p w:rsidR="00A2704D" w:rsidRDefault="00A2704D" w:rsidP="00E568AC">
            <w:pPr>
              <w:numPr>
                <w:ilvl w:val="0"/>
                <w:numId w:val="15"/>
              </w:numPr>
            </w:pPr>
            <w:r>
              <w:t xml:space="preserve">Environmentální bezpečnost a ochrana ovzduší. Zdroje znečisťování ovzduší členění a charakteristika. </w:t>
            </w:r>
          </w:p>
          <w:p w:rsidR="00A2704D" w:rsidRDefault="00A2704D" w:rsidP="00E568AC">
            <w:pPr>
              <w:numPr>
                <w:ilvl w:val="0"/>
                <w:numId w:val="15"/>
              </w:numPr>
            </w:pPr>
            <w:r>
              <w:t>Emise. Emisní limity. Imise. Imisní znečištění ovzduší. Práva a povinnosti veřejné správy v ochraně ovzduší.</w:t>
            </w:r>
          </w:p>
          <w:p w:rsidR="00A2704D" w:rsidRDefault="00A2704D" w:rsidP="00E568AC">
            <w:pPr>
              <w:numPr>
                <w:ilvl w:val="0"/>
                <w:numId w:val="15"/>
              </w:numPr>
            </w:pPr>
            <w:r>
              <w:t>Odpadové hospodářství. Bezpečné nakládání s odpady. Nebezpečné odpady.</w:t>
            </w:r>
          </w:p>
          <w:p w:rsidR="00A2704D" w:rsidRDefault="00A2704D" w:rsidP="00E568AC">
            <w:pPr>
              <w:numPr>
                <w:ilvl w:val="0"/>
                <w:numId w:val="15"/>
              </w:numPr>
            </w:pPr>
            <w:r>
              <w:t>Původce odpadů. Shromažďování odpadů. Nezávadná likvidace odpadů. Recyklace. Skládky odpadů.</w:t>
            </w:r>
          </w:p>
          <w:p w:rsidR="00A2704D" w:rsidRDefault="00A2704D" w:rsidP="00E568AC">
            <w:pPr>
              <w:numPr>
                <w:ilvl w:val="0"/>
                <w:numId w:val="15"/>
              </w:numPr>
            </w:pPr>
            <w:r>
              <w:t>Problematika spalování odpadů technologické a legislativní aspekty.</w:t>
            </w:r>
          </w:p>
          <w:p w:rsidR="00A2704D" w:rsidRDefault="00A2704D" w:rsidP="00E568AC">
            <w:pPr>
              <w:numPr>
                <w:ilvl w:val="0"/>
                <w:numId w:val="15"/>
              </w:numPr>
            </w:pPr>
            <w:r>
              <w:t xml:space="preserve">Bezpečnost půdního fondu v České republice. Zemědělská a lesní půda. Legislativa. Degradace půdy. </w:t>
            </w:r>
          </w:p>
          <w:p w:rsidR="00A2704D" w:rsidRDefault="00A2704D" w:rsidP="00E568AC">
            <w:pPr>
              <w:numPr>
                <w:ilvl w:val="0"/>
                <w:numId w:val="15"/>
              </w:numPr>
            </w:pPr>
            <w:r>
              <w:t>Znečišťování životního prostředí - prevence, legislativa.</w:t>
            </w:r>
          </w:p>
          <w:p w:rsidR="00A2704D" w:rsidRDefault="00A2704D" w:rsidP="00E568AC">
            <w:pPr>
              <w:numPr>
                <w:ilvl w:val="0"/>
                <w:numId w:val="15"/>
              </w:numPr>
            </w:pPr>
            <w:r>
              <w:t>Bezpečnost staveb. Vliv staveb na životní prostředí. Státní stavební dozor.</w:t>
            </w:r>
          </w:p>
          <w:p w:rsidR="00A2704D" w:rsidRDefault="00A2704D" w:rsidP="00E568AC">
            <w:pPr>
              <w:numPr>
                <w:ilvl w:val="0"/>
                <w:numId w:val="15"/>
              </w:numPr>
            </w:pPr>
            <w:r>
              <w:t>Trestné činy proti životnímu prostředí. Trestní zákoník. Zákon č. 40/2009 Sb.</w:t>
            </w:r>
          </w:p>
          <w:p w:rsidR="00A2704D" w:rsidRDefault="00A2704D" w:rsidP="00E568AC">
            <w:pPr>
              <w:numPr>
                <w:ilvl w:val="0"/>
                <w:numId w:val="15"/>
              </w:numPr>
            </w:pPr>
            <w:r>
              <w:t>Ohrožení životního prostředí a biodiverzity nezákonným lovem, sběrem. Pytláctví.</w:t>
            </w:r>
          </w:p>
          <w:p w:rsidR="00A2704D" w:rsidRDefault="00A2704D" w:rsidP="00E568AC">
            <w:pPr>
              <w:numPr>
                <w:ilvl w:val="0"/>
                <w:numId w:val="15"/>
              </w:numPr>
            </w:pPr>
            <w:r>
              <w:t>Ohrožení environmentální bezpečnosti a fyziotaktika člověka. Kladné a záporné vlivy člověka.</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161" w:type="dxa"/>
            <w:gridSpan w:val="6"/>
            <w:tcBorders>
              <w:top w:val="nil"/>
              <w:bottom w:val="nil"/>
            </w:tcBorders>
          </w:tcPr>
          <w:p w:rsidR="00A2704D" w:rsidRDefault="00A2704D" w:rsidP="00E568AC">
            <w:pPr>
              <w:jc w:val="both"/>
            </w:pPr>
          </w:p>
        </w:tc>
      </w:tr>
      <w:tr w:rsidR="00A2704D" w:rsidTr="00E568AC">
        <w:trPr>
          <w:trHeight w:val="1497"/>
        </w:trPr>
        <w:tc>
          <w:tcPr>
            <w:tcW w:w="9814" w:type="dxa"/>
            <w:gridSpan w:val="8"/>
            <w:tcBorders>
              <w:top w:val="nil"/>
            </w:tcBorders>
          </w:tcPr>
          <w:p w:rsidR="00A2704D" w:rsidRDefault="00A2704D" w:rsidP="00E568AC">
            <w:pPr>
              <w:jc w:val="both"/>
            </w:pPr>
            <w:r>
              <w:rPr>
                <w:b/>
                <w:bCs/>
              </w:rPr>
              <w:t>Povinná literatura</w:t>
            </w:r>
            <w:r w:rsidRPr="001479F5">
              <w:rPr>
                <w:b/>
                <w:bCs/>
              </w:rPr>
              <w:t>:</w:t>
            </w:r>
            <w:r w:rsidRPr="001479F5">
              <w:t xml:space="preserve"> </w:t>
            </w:r>
          </w:p>
          <w:p w:rsidR="00A2704D" w:rsidRDefault="00A2704D" w:rsidP="00E568AC">
            <w:pPr>
              <w:jc w:val="both"/>
            </w:pPr>
            <w:r w:rsidRPr="001479F5">
              <w:t xml:space="preserve">BARNETT, Jon. </w:t>
            </w:r>
            <w:r w:rsidRPr="001479F5">
              <w:rPr>
                <w:i/>
                <w:iCs/>
              </w:rPr>
              <w:t>Environmental security</w:t>
            </w:r>
            <w:r w:rsidRPr="001479F5">
              <w:t xml:space="preserve">. Oxford: Oxford University Press, 2007. ISBN 978-01-9928-469-6.  </w:t>
            </w:r>
            <w:hyperlink r:id="rId12" w:tgtFrame="_blank" w:history="1">
              <w:r w:rsidRPr="001479F5">
                <w:rPr>
                  <w:i/>
                  <w:iCs/>
                  <w:color w:val="0000FF"/>
                  <w:u w:val="single"/>
                </w:rPr>
                <w:t xml:space="preserve">Environmentální bezpečnost (Ministerstvo vnitra ČR) </w:t>
              </w:r>
            </w:hyperlink>
          </w:p>
          <w:p w:rsidR="00A2704D" w:rsidRDefault="00A2704D" w:rsidP="00E568AC">
            <w:pPr>
              <w:jc w:val="both"/>
            </w:pPr>
            <w:r w:rsidRPr="001479F5">
              <w:t xml:space="preserve">TÖLGYESSY, Juraj, MELICHERČÍK, Milan. </w:t>
            </w:r>
            <w:r w:rsidRPr="001479F5">
              <w:rPr>
                <w:i/>
                <w:iCs/>
              </w:rPr>
              <w:t>Globálne problémy životného prostredia a trvalo udržateľný rozvoj</w:t>
            </w:r>
            <w:r w:rsidRPr="001479F5">
              <w:t xml:space="preserve">. Banská Bystrica: UMB, FPV, 2000. ISBN 80-8055-446-3. </w:t>
            </w:r>
          </w:p>
          <w:p w:rsidR="00A2704D" w:rsidRDefault="00A2704D" w:rsidP="00E568AC">
            <w:pPr>
              <w:jc w:val="both"/>
            </w:pPr>
            <w:r>
              <w:t xml:space="preserve">KIZLINK Juraj. </w:t>
            </w:r>
            <w:r>
              <w:rPr>
                <w:i/>
                <w:iCs/>
              </w:rPr>
              <w:t>Nakládání s odpady</w:t>
            </w:r>
            <w:r>
              <w:t>. FCH VUT v Brně, 2007. ISBN 80-214-3348-9.</w:t>
            </w:r>
          </w:p>
          <w:p w:rsidR="00A2704D" w:rsidRDefault="00A2704D" w:rsidP="00E568AC">
            <w:pPr>
              <w:spacing w:before="60"/>
              <w:jc w:val="both"/>
              <w:rPr>
                <w:b/>
                <w:bCs/>
              </w:rPr>
            </w:pPr>
            <w:r w:rsidRPr="001479F5">
              <w:rPr>
                <w:b/>
                <w:bCs/>
              </w:rPr>
              <w:t>Doporučená</w:t>
            </w:r>
            <w:r>
              <w:rPr>
                <w:b/>
                <w:bCs/>
              </w:rPr>
              <w:t xml:space="preserve"> literatura</w:t>
            </w:r>
            <w:r w:rsidRPr="001479F5">
              <w:rPr>
                <w:b/>
                <w:bCs/>
              </w:rPr>
              <w:t>:</w:t>
            </w:r>
          </w:p>
          <w:p w:rsidR="00A2704D" w:rsidRDefault="00A2704D" w:rsidP="00E568AC">
            <w:pPr>
              <w:jc w:val="both"/>
            </w:pPr>
            <w:r w:rsidRPr="001479F5">
              <w:t xml:space="preserve">BUZALKA, Ján, BLAŽEK Vladimír, DWORZECKI, Jacek, URBANEK, Andrzej a kolektív. </w:t>
            </w:r>
            <w:r w:rsidRPr="001479F5">
              <w:rPr>
                <w:i/>
                <w:iCs/>
              </w:rPr>
              <w:t>Rozvoj bezpečnostních rizík a tvorba krízových scénárov pre verejnú správu</w:t>
            </w:r>
            <w:r w:rsidRPr="001479F5">
              <w:t xml:space="preserve">. Bratislava, 2014. ISBN 978-80-8054-588-8. </w:t>
            </w:r>
          </w:p>
          <w:p w:rsidR="00A2704D" w:rsidRPr="001479F5" w:rsidRDefault="00A2704D" w:rsidP="00E568AC">
            <w:pPr>
              <w:jc w:val="both"/>
            </w:pPr>
            <w:r w:rsidRPr="001479F5">
              <w:t xml:space="preserve">BUZALKA, Ján. </w:t>
            </w:r>
            <w:r w:rsidRPr="001479F5">
              <w:rPr>
                <w:i/>
                <w:iCs/>
              </w:rPr>
              <w:t>Teória bezpečnostních rizík. Bratislava</w:t>
            </w:r>
            <w:r w:rsidRPr="001479F5">
              <w:t xml:space="preserve">. Akadémia PZ v Bratislave, 2012. ISBN 978-80-8054-547-5. </w:t>
            </w:r>
          </w:p>
          <w:p w:rsidR="00A2704D" w:rsidRDefault="00A2704D" w:rsidP="00E568AC">
            <w:pPr>
              <w:jc w:val="both"/>
            </w:pPr>
            <w:r>
              <w:t xml:space="preserve">LEHNINGER A., NELSON D.L., YOUNG P. </w:t>
            </w:r>
            <w:r>
              <w:rPr>
                <w:i/>
                <w:iCs/>
              </w:rPr>
              <w:t>Principles of Biochemistry</w:t>
            </w:r>
            <w:r>
              <w:t>. W.H. Freeman &amp; Company , 2007.</w:t>
            </w:r>
          </w:p>
          <w:p w:rsidR="00A2704D" w:rsidRDefault="00A2704D" w:rsidP="00E568AC">
            <w:pPr>
              <w:jc w:val="both"/>
            </w:pPr>
            <w:r>
              <w:lastRenderedPageBreak/>
              <w:t xml:space="preserve">ADÁMKOVÁ M. </w:t>
            </w:r>
            <w:r>
              <w:rPr>
                <w:i/>
                <w:iCs/>
              </w:rPr>
              <w:t>Nebezpečné chemické látky a přípravky, včetně prevence závažných havárií</w:t>
            </w:r>
            <w:r>
              <w:t>. Praha, 2004. ISBN 80-86229-80-7.</w:t>
            </w:r>
          </w:p>
          <w:p w:rsidR="00A2704D" w:rsidRDefault="00A2704D" w:rsidP="00E568AC">
            <w:pPr>
              <w:jc w:val="both"/>
            </w:pPr>
            <w:r>
              <w:t xml:space="preserve">MASAŘÍK, I. </w:t>
            </w:r>
            <w:r>
              <w:rPr>
                <w:i/>
                <w:iCs/>
              </w:rPr>
              <w:t>Plasty a jejich požární nebezpečí. 1. vyd.</w:t>
            </w:r>
            <w:r>
              <w:t>. Ostrava, Sdružení požárního a bezpečnostního inženýrství, 2003. ISBN 80-86634-16-7.</w:t>
            </w:r>
          </w:p>
          <w:p w:rsidR="00A2704D" w:rsidRDefault="00A2704D" w:rsidP="00E568AC">
            <w:pPr>
              <w:jc w:val="both"/>
            </w:pPr>
          </w:p>
          <w:p w:rsidR="00A2704D" w:rsidRDefault="00A2704D" w:rsidP="00E568AC">
            <w:pPr>
              <w:jc w:val="both"/>
            </w:pPr>
          </w:p>
        </w:tc>
      </w:tr>
      <w:tr w:rsidR="00A2704D" w:rsidTr="00E568AC">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38"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14"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14"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640D03" w:rsidRDefault="00A2704D" w:rsidP="00E568AC">
            <w:pPr>
              <w:jc w:val="both"/>
              <w:rPr>
                <w:b/>
              </w:rPr>
            </w:pPr>
            <w:r w:rsidRPr="00640D03">
              <w:rPr>
                <w:b/>
              </w:rPr>
              <w:t>Environmentální mapování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3</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Klasifikovaný 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Studenti zpracovávají průběžné úkoly v rámci cvičení. Podmínkou pro řádné ukončení předmětu je kromě účasti na cvičeních (definováno SZŘ UTB) také</w:t>
            </w:r>
            <w:r w:rsidRPr="004067A4">
              <w:t xml:space="preserve"> odevzdání výstupů z jednotlivých cvičení</w:t>
            </w:r>
            <w:r>
              <w:t xml:space="preserve">. Klasifikace probíhá na podkladě vyhodnocení odevzdaných výstupů a hodnoceno je </w:t>
            </w:r>
            <w:r w:rsidRPr="00CA0AE9">
              <w:rPr>
                <w:i/>
                <w:iCs/>
              </w:rPr>
              <w:t>ad hoc</w:t>
            </w:r>
            <w:r>
              <w:t xml:space="preserve"> praktické řešení zadaného úkolu</w:t>
            </w:r>
            <w:r w:rsidRPr="004067A4">
              <w: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prof. RNDr. </w:t>
            </w:r>
            <w:smartTag w:uri="urn:schemas-microsoft-com:office:smarttags" w:element="PersonName">
              <w:smartTagPr>
                <w:attr w:name="ProductID" w:val="Peter Chrastina"/>
              </w:smartTagPr>
              <w:r>
                <w:t>Peter Chrastina</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cvičeních v rozsahu 100 %.</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prof. RNDr. </w:t>
            </w:r>
            <w:smartTag w:uri="urn:schemas-microsoft-com:office:smarttags" w:element="PersonName">
              <w:smartTagPr>
                <w:attr w:name="ProductID" w:val="Peter Chrastina"/>
              </w:smartTagPr>
              <w:r>
                <w:t>Peter Chrastina</w:t>
              </w:r>
            </w:smartTag>
            <w:r>
              <w:t>, PhD.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4067A4">
              <w:t xml:space="preserve">Cílem předmětu je seznámit studenty s vybranými oblastmi environmentálního mapování prostřednictvím praktických cvičení, které jsou zaměřené na tvorbu tematických map. Reflektovány budou též některé další </w:t>
            </w:r>
            <w:r>
              <w:t xml:space="preserve">geoinformatické </w:t>
            </w:r>
            <w:r w:rsidRPr="004067A4">
              <w:t>problémy a kartografické databáze využitelné při řízení environmentálních rizik.</w:t>
            </w:r>
          </w:p>
          <w:p w:rsidR="00A2704D" w:rsidRPr="00640D03" w:rsidRDefault="00A2704D" w:rsidP="00E568AC">
            <w:pPr>
              <w:jc w:val="both"/>
              <w:rPr>
                <w:u w:val="single"/>
              </w:rPr>
            </w:pPr>
            <w:r w:rsidRPr="00640D03">
              <w:rPr>
                <w:u w:val="single"/>
              </w:rPr>
              <w:t>Hlavní témata:</w:t>
            </w:r>
          </w:p>
          <w:p w:rsidR="00A2704D" w:rsidRDefault="00A2704D" w:rsidP="00E568AC">
            <w:pPr>
              <w:numPr>
                <w:ilvl w:val="0"/>
                <w:numId w:val="16"/>
              </w:numPr>
              <w:jc w:val="both"/>
            </w:pPr>
            <w:r>
              <w:t xml:space="preserve">Environmentální mapovaní vs tematická kartografie. </w:t>
            </w:r>
          </w:p>
          <w:p w:rsidR="00A2704D" w:rsidRDefault="00A2704D" w:rsidP="00E568AC">
            <w:pPr>
              <w:numPr>
                <w:ilvl w:val="0"/>
                <w:numId w:val="16"/>
              </w:numPr>
              <w:jc w:val="both"/>
            </w:pPr>
            <w:r>
              <w:t xml:space="preserve">Mapy a jejich využití při řízení environmentálních rizik. </w:t>
            </w:r>
          </w:p>
          <w:p w:rsidR="00A2704D" w:rsidRDefault="00A2704D" w:rsidP="00E568AC">
            <w:pPr>
              <w:numPr>
                <w:ilvl w:val="0"/>
                <w:numId w:val="16"/>
              </w:numPr>
              <w:jc w:val="both"/>
            </w:pPr>
            <w:r>
              <w:t xml:space="preserve">Klad a značení mapových listů. </w:t>
            </w:r>
          </w:p>
          <w:p w:rsidR="00A2704D" w:rsidRDefault="00A2704D" w:rsidP="00E568AC">
            <w:pPr>
              <w:numPr>
                <w:ilvl w:val="0"/>
                <w:numId w:val="16"/>
              </w:numPr>
              <w:jc w:val="both"/>
            </w:pPr>
            <w:r>
              <w:t xml:space="preserve">Mapové znaky (kartografické značky).  </w:t>
            </w:r>
          </w:p>
          <w:p w:rsidR="00A2704D" w:rsidRDefault="00A2704D" w:rsidP="00E568AC">
            <w:pPr>
              <w:numPr>
                <w:ilvl w:val="0"/>
                <w:numId w:val="16"/>
              </w:numPr>
              <w:jc w:val="both"/>
            </w:pPr>
            <w:r>
              <w:t>Metody bodových, liniových a plošných znaků I.</w:t>
            </w:r>
          </w:p>
          <w:p w:rsidR="00A2704D" w:rsidRDefault="00A2704D" w:rsidP="00E568AC">
            <w:pPr>
              <w:numPr>
                <w:ilvl w:val="0"/>
                <w:numId w:val="16"/>
              </w:numPr>
              <w:jc w:val="both"/>
            </w:pPr>
            <w:r>
              <w:t xml:space="preserve">Metody bodových, liniových a plošných znaků II. </w:t>
            </w:r>
          </w:p>
          <w:p w:rsidR="00A2704D" w:rsidRDefault="00A2704D" w:rsidP="00E568AC">
            <w:pPr>
              <w:numPr>
                <w:ilvl w:val="0"/>
                <w:numId w:val="16"/>
              </w:numPr>
              <w:jc w:val="both"/>
            </w:pPr>
            <w:r>
              <w:t xml:space="preserve">Metoda karto(dia)gramů. </w:t>
            </w:r>
          </w:p>
          <w:p w:rsidR="00A2704D" w:rsidRDefault="00A2704D" w:rsidP="00E568AC">
            <w:pPr>
              <w:numPr>
                <w:ilvl w:val="0"/>
                <w:numId w:val="16"/>
              </w:numPr>
              <w:jc w:val="both"/>
            </w:pPr>
            <w:r>
              <w:t xml:space="preserve">Praktická práce s technologiemi GNSS I. (GPS – ovládání). </w:t>
            </w:r>
          </w:p>
          <w:p w:rsidR="00A2704D" w:rsidRDefault="00A2704D" w:rsidP="00E568AC">
            <w:pPr>
              <w:numPr>
                <w:ilvl w:val="0"/>
                <w:numId w:val="16"/>
              </w:numPr>
              <w:jc w:val="both"/>
            </w:pPr>
            <w:r>
              <w:t xml:space="preserve">Praktická práce s technologiemi GNSS II. (GPS – sběr dat v terénu).  </w:t>
            </w:r>
          </w:p>
          <w:p w:rsidR="00A2704D" w:rsidRDefault="00A2704D" w:rsidP="00E568AC">
            <w:pPr>
              <w:numPr>
                <w:ilvl w:val="0"/>
                <w:numId w:val="16"/>
              </w:numPr>
              <w:jc w:val="both"/>
            </w:pPr>
            <w:r>
              <w:t xml:space="preserve">Praktická práce s technologiemi GNSS II. (GPS – správa dat).   </w:t>
            </w:r>
          </w:p>
          <w:p w:rsidR="00A2704D" w:rsidRDefault="00A2704D" w:rsidP="00E568AC">
            <w:pPr>
              <w:numPr>
                <w:ilvl w:val="0"/>
                <w:numId w:val="16"/>
              </w:numPr>
              <w:jc w:val="both"/>
            </w:pPr>
            <w:r>
              <w:t xml:space="preserve">Tvorba tematických map z vlastních bodů zájmu (nasbírané prostřednictvím GPS). </w:t>
            </w:r>
          </w:p>
          <w:p w:rsidR="00A2704D" w:rsidRDefault="00A2704D" w:rsidP="00E568AC">
            <w:pPr>
              <w:numPr>
                <w:ilvl w:val="0"/>
                <w:numId w:val="16"/>
              </w:numPr>
              <w:jc w:val="both"/>
            </w:pPr>
            <w:r>
              <w:t xml:space="preserve">Tvorba tematických map z vlastních bodů zájmu (nasbírané prostřednictvím GPS).  </w:t>
            </w:r>
          </w:p>
          <w:p w:rsidR="00A2704D" w:rsidRDefault="00A2704D" w:rsidP="00E568AC">
            <w:pPr>
              <w:numPr>
                <w:ilvl w:val="0"/>
                <w:numId w:val="16"/>
              </w:numPr>
              <w:jc w:val="both"/>
            </w:pPr>
            <w:r>
              <w:t xml:space="preserve">Pokročilé mapové analýzy v environmentálních vědách (map algebra). </w:t>
            </w:r>
          </w:p>
          <w:p w:rsidR="00A2704D" w:rsidRDefault="00A2704D" w:rsidP="00E568AC">
            <w:pPr>
              <w:numPr>
                <w:ilvl w:val="0"/>
                <w:numId w:val="16"/>
              </w:numPr>
              <w:jc w:val="both"/>
            </w:pPr>
            <w:r>
              <w:t>Pokročilé mapové analýzy v environmentálních vědách (overlay algebra).</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1C0327" w:rsidRDefault="00A2704D" w:rsidP="00E568AC">
            <w:pPr>
              <w:jc w:val="both"/>
              <w:rPr>
                <w:b/>
              </w:rPr>
            </w:pPr>
            <w:r w:rsidRPr="001C0327">
              <w:rPr>
                <w:b/>
              </w:rPr>
              <w:t>Povinná literatura:</w:t>
            </w:r>
          </w:p>
          <w:p w:rsidR="00A2704D" w:rsidRDefault="00A2704D" w:rsidP="00E568AC">
            <w:pPr>
              <w:jc w:val="both"/>
            </w:pPr>
            <w:r>
              <w:t xml:space="preserve">SLOCUM, Terry A. </w:t>
            </w:r>
            <w:r w:rsidRPr="0009339D">
              <w:rPr>
                <w:i/>
                <w:iCs/>
              </w:rPr>
              <w:t>Thematic cartography and geovisualization</w:t>
            </w:r>
            <w:r>
              <w:t>. Upper Saddle River</w:t>
            </w:r>
            <w:del w:id="914" w:author="Eva Skýbová" w:date="2018-06-08T10:55:00Z">
              <w:r w:rsidDel="00210370">
                <w:delText xml:space="preserve"> </w:delText>
              </w:r>
            </w:del>
            <w:r>
              <w:t xml:space="preserve">: Pearson Prentice Hall, 2009. ISBN 978-01322-9834-6. </w:t>
            </w:r>
          </w:p>
          <w:p w:rsidR="00A2704D" w:rsidRDefault="00A2704D" w:rsidP="00E568AC">
            <w:pPr>
              <w:numPr>
                <w:ins w:id="915" w:author="Eva Skýbová" w:date="2018-06-08T10:55:00Z"/>
              </w:numPr>
              <w:jc w:val="both"/>
            </w:pPr>
            <w:r>
              <w:t xml:space="preserve">WAHLA, Arnošt a TROJAN, Jakub. </w:t>
            </w:r>
            <w:r w:rsidRPr="0009339D">
              <w:rPr>
                <w:i/>
                <w:iCs/>
              </w:rPr>
              <w:t>Aplikovaná geoinformatika</w:t>
            </w:r>
            <w:r>
              <w:t>. Brno</w:t>
            </w:r>
            <w:del w:id="916" w:author="Eva Skýbová" w:date="2018-06-08T10:55:00Z">
              <w:r w:rsidDel="00210370">
                <w:delText xml:space="preserve"> </w:delText>
              </w:r>
            </w:del>
            <w:r>
              <w:t xml:space="preserve">: VŠ K. Engliše, 2012. ISBN 978-80-86710-54-9. </w:t>
            </w:r>
          </w:p>
          <w:p w:rsidR="00A2704D" w:rsidRPr="001C0327" w:rsidRDefault="00A2704D" w:rsidP="00E568AC">
            <w:pPr>
              <w:spacing w:before="60"/>
              <w:jc w:val="both"/>
              <w:rPr>
                <w:b/>
              </w:rPr>
            </w:pPr>
            <w:r w:rsidRPr="001C0327">
              <w:rPr>
                <w:b/>
              </w:rPr>
              <w:t>Doporučená literatura:</w:t>
            </w:r>
          </w:p>
          <w:p w:rsidR="00A2704D" w:rsidRDefault="00A2704D" w:rsidP="00E568AC">
            <w:pPr>
              <w:jc w:val="both"/>
            </w:pPr>
            <w:r w:rsidRPr="0009339D">
              <w:rPr>
                <w:caps/>
              </w:rPr>
              <w:t>Voženílek</w:t>
            </w:r>
            <w:r>
              <w:t xml:space="preserve">, Vít. </w:t>
            </w:r>
            <w:r w:rsidRPr="0009339D">
              <w:rPr>
                <w:i/>
                <w:iCs/>
              </w:rPr>
              <w:t>Aplikovaná kartografie I. Tematické mapy</w:t>
            </w:r>
            <w:r>
              <w:t xml:space="preserve">. Olomouc : Univerzita Palackého, 2001. </w:t>
            </w:r>
          </w:p>
          <w:p w:rsidR="00A2704D" w:rsidRDefault="00A2704D" w:rsidP="00E568AC">
            <w:pPr>
              <w:jc w:val="both"/>
            </w:pPr>
            <w:r>
              <w:t xml:space="preserve">CRAMPTON, Jeremy W. </w:t>
            </w:r>
            <w:r w:rsidRPr="0009339D">
              <w:rPr>
                <w:i/>
                <w:iCs/>
              </w:rPr>
              <w:t>Mapping: a critical introduction to cartography and GIS</w:t>
            </w:r>
            <w:r>
              <w:t>. Malden, Mass.: Wiley-Blackwell, 2010. ISBN 978-14051-2172-9.</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12</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A2704D" w:rsidTr="00E568AC">
        <w:tc>
          <w:tcPr>
            <w:tcW w:w="9814"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28" w:type="dxa"/>
            <w:gridSpan w:val="7"/>
            <w:tcBorders>
              <w:top w:val="double" w:sz="4" w:space="0" w:color="auto"/>
            </w:tcBorders>
          </w:tcPr>
          <w:p w:rsidR="00A2704D" w:rsidRPr="00640D03" w:rsidRDefault="00A2704D" w:rsidP="00E568AC">
            <w:pPr>
              <w:jc w:val="both"/>
              <w:rPr>
                <w:b/>
              </w:rPr>
            </w:pPr>
            <w:r w:rsidRPr="00640D03">
              <w:rPr>
                <w:b/>
              </w:rPr>
              <w:t>Environmentální zátěž ovzduší a vod</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27"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166"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28"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rsidRPr="00BD4084">
              <w:t>Zápočet</w:t>
            </w:r>
            <w:r>
              <w:t>, zkouška.</w:t>
            </w:r>
          </w:p>
        </w:tc>
        <w:tc>
          <w:tcPr>
            <w:tcW w:w="2156" w:type="dxa"/>
            <w:shd w:val="clear" w:color="auto" w:fill="F7CAAC"/>
          </w:tcPr>
          <w:p w:rsidR="00A2704D" w:rsidRDefault="00A2704D" w:rsidP="00E568AC">
            <w:pPr>
              <w:jc w:val="both"/>
              <w:rPr>
                <w:b/>
              </w:rPr>
            </w:pPr>
            <w:r>
              <w:rPr>
                <w:b/>
              </w:rPr>
              <w:t>Forma výuky</w:t>
            </w:r>
          </w:p>
        </w:tc>
        <w:tc>
          <w:tcPr>
            <w:tcW w:w="1166"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28" w:type="dxa"/>
            <w:gridSpan w:val="7"/>
            <w:tcBorders>
              <w:bottom w:val="nil"/>
            </w:tcBorders>
          </w:tcPr>
          <w:p w:rsidR="00A2704D" w:rsidRDefault="00A2704D" w:rsidP="00E568AC">
            <w:pPr>
              <w:jc w:val="both"/>
            </w:pPr>
            <w:r>
              <w:t>Způsob zakončení předmětu – zkouška</w:t>
            </w:r>
          </w:p>
          <w:p w:rsidR="00A2704D" w:rsidRDefault="00A2704D" w:rsidP="00E568AC">
            <w:pPr>
              <w:jc w:val="both"/>
            </w:pPr>
            <w:r>
              <w:t>Požadavky na zápočet - vypracování seminární práce dle požadavků vyučujícího,</w:t>
            </w:r>
          </w:p>
          <w:p w:rsidR="00A2704D" w:rsidRDefault="00A2704D" w:rsidP="00E568AC">
            <w:pPr>
              <w:jc w:val="both"/>
            </w:pPr>
            <w:r>
              <w:t xml:space="preserve">písemná zkouška, 80% aktivní účast na </w:t>
            </w:r>
            <w:del w:id="917" w:author="Eva Skýbová" w:date="2018-06-08T09:58:00Z">
              <w:r w:rsidDel="00524DE9">
                <w:delText>seminářích</w:delText>
              </w:r>
            </w:del>
            <w:ins w:id="918" w:author="Eva Skýbová" w:date="2018-06-08T09:58:00Z">
              <w:r>
                <w:t>cvičeních</w:t>
              </w:r>
            </w:ins>
            <w:r>
              <w:t>.</w:t>
            </w:r>
          </w:p>
          <w:p w:rsidR="00A2704D" w:rsidRDefault="00A2704D" w:rsidP="00E568AC">
            <w:pPr>
              <w:jc w:val="both"/>
            </w:pPr>
            <w:r>
              <w:t>Zkouška: ústní</w:t>
            </w:r>
          </w:p>
        </w:tc>
      </w:tr>
      <w:tr w:rsidR="00A2704D" w:rsidTr="00E568AC">
        <w:trPr>
          <w:trHeight w:val="554"/>
        </w:trPr>
        <w:tc>
          <w:tcPr>
            <w:tcW w:w="9814" w:type="dxa"/>
            <w:gridSpan w:val="8"/>
            <w:tcBorders>
              <w:top w:val="nil"/>
            </w:tcBorders>
          </w:tcPr>
          <w:p w:rsidR="00A2704D" w:rsidRDefault="00A2704D" w:rsidP="00E568AC">
            <w:pPr>
              <w:jc w:val="both"/>
            </w:pPr>
          </w:p>
        </w:tc>
      </w:tr>
      <w:tr w:rsidR="00A2704D" w:rsidRPr="00785FDA"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28" w:type="dxa"/>
            <w:gridSpan w:val="7"/>
            <w:tcBorders>
              <w:top w:val="nil"/>
            </w:tcBorders>
          </w:tcPr>
          <w:p w:rsidR="00A2704D" w:rsidRPr="00785FDA" w:rsidRDefault="00A2704D" w:rsidP="00E568AC">
            <w:pPr>
              <w:jc w:val="both"/>
            </w:pPr>
            <w:r w:rsidRPr="00785FDA">
              <w:t xml:space="preserve">prof. RNDr. </w:t>
            </w:r>
            <w:smartTag w:uri="urn:schemas-microsoft-com:office:smarttags" w:element="PersonName">
              <w:smartTagPr>
                <w:attr w:name="ProductID" w:val="Peter Chrastina"/>
              </w:smartTagPr>
              <w:r w:rsidRPr="00785FDA">
                <w:t>Peter Chrastina</w:t>
              </w:r>
            </w:smartTag>
            <w:r w:rsidRPr="00785FDA">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28" w:type="dxa"/>
            <w:gridSpan w:val="7"/>
            <w:tcBorders>
              <w:top w:val="nil"/>
            </w:tcBorders>
          </w:tcPr>
          <w:p w:rsidR="00A2704D" w:rsidRDefault="00A2704D" w:rsidP="00E568AC">
            <w:pPr>
              <w:jc w:val="both"/>
            </w:pPr>
            <w:r>
              <w:t>Garant stanovuje koncepci předmětu, podílí se na přednáškách v rozsahu 50 % a dále stanovuje koncepci cvičení a dohlíží na jejich jednotné vedení.</w:t>
            </w:r>
          </w:p>
        </w:tc>
      </w:tr>
      <w:tr w:rsidR="00A2704D" w:rsidRPr="002A14CC" w:rsidTr="00E568AC">
        <w:tc>
          <w:tcPr>
            <w:tcW w:w="3086" w:type="dxa"/>
            <w:shd w:val="clear" w:color="auto" w:fill="F7CAAC"/>
          </w:tcPr>
          <w:p w:rsidR="00A2704D" w:rsidRPr="002A14CC" w:rsidRDefault="00A2704D" w:rsidP="00E568AC">
            <w:pPr>
              <w:rPr>
                <w:b/>
                <w:highlight w:val="yellow"/>
              </w:rPr>
            </w:pPr>
            <w:r w:rsidRPr="002A14CC">
              <w:rPr>
                <w:b/>
              </w:rPr>
              <w:t>Vyučující</w:t>
            </w:r>
          </w:p>
        </w:tc>
        <w:tc>
          <w:tcPr>
            <w:tcW w:w="6728" w:type="dxa"/>
            <w:gridSpan w:val="7"/>
            <w:tcBorders>
              <w:bottom w:val="nil"/>
            </w:tcBorders>
          </w:tcPr>
          <w:p w:rsidR="00A2704D" w:rsidRPr="002A14CC" w:rsidRDefault="00A2704D" w:rsidP="00E568AC">
            <w:pPr>
              <w:rPr>
                <w:highlight w:val="yellow"/>
              </w:rPr>
            </w:pPr>
            <w:r w:rsidRPr="00785FDA">
              <w:t xml:space="preserve">prof. RNDr. </w:t>
            </w:r>
            <w:smartTag w:uri="urn:schemas-microsoft-com:office:smarttags" w:element="PersonName">
              <w:smartTagPr>
                <w:attr w:name="ProductID" w:val="Peter Chrastina"/>
              </w:smartTagPr>
              <w:r w:rsidRPr="00785FDA">
                <w:t>Peter Chrastina</w:t>
              </w:r>
            </w:smartTag>
            <w:r w:rsidRPr="00785FDA">
              <w:t>, Ph.D.</w:t>
            </w:r>
            <w:r w:rsidRPr="00A569B0">
              <w:t xml:space="preserve"> </w:t>
            </w:r>
            <w:r>
              <w:t xml:space="preserve"> – přednášky </w:t>
            </w:r>
            <w:r w:rsidRPr="002A14CC">
              <w:t>(50 %)</w:t>
            </w:r>
          </w:p>
        </w:tc>
      </w:tr>
      <w:tr w:rsidR="00A2704D" w:rsidRPr="00191028" w:rsidTr="00E568AC">
        <w:trPr>
          <w:trHeight w:val="554"/>
        </w:trPr>
        <w:tc>
          <w:tcPr>
            <w:tcW w:w="9814" w:type="dxa"/>
            <w:gridSpan w:val="8"/>
            <w:tcBorders>
              <w:top w:val="nil"/>
            </w:tcBorders>
          </w:tcPr>
          <w:p w:rsidR="00A2704D" w:rsidRPr="00191028" w:rsidRDefault="00A2704D" w:rsidP="00E568AC">
            <w:pPr>
              <w:rPr>
                <w:highlight w:val="yellow"/>
              </w:rPr>
            </w:pPr>
            <w:r w:rsidRPr="002A14CC">
              <w:t xml:space="preserve">                                                              Mgr. Ing. Jiří Lehejček, Ph.D. </w:t>
            </w:r>
            <w:r>
              <w:t xml:space="preserve">– přednášky </w:t>
            </w:r>
            <w:r w:rsidRPr="002A14CC">
              <w:t>(50 %)</w:t>
            </w:r>
            <w:r>
              <w:t>,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28" w:type="dxa"/>
            <w:gridSpan w:val="7"/>
            <w:tcBorders>
              <w:bottom w:val="nil"/>
            </w:tcBorders>
          </w:tcPr>
          <w:p w:rsidR="00A2704D" w:rsidRDefault="00A2704D" w:rsidP="00E568AC">
            <w:pPr>
              <w:jc w:val="both"/>
            </w:pPr>
          </w:p>
        </w:tc>
      </w:tr>
      <w:tr w:rsidR="00A2704D" w:rsidTr="00E568AC">
        <w:trPr>
          <w:trHeight w:val="3938"/>
        </w:trPr>
        <w:tc>
          <w:tcPr>
            <w:tcW w:w="9814" w:type="dxa"/>
            <w:gridSpan w:val="8"/>
            <w:tcBorders>
              <w:top w:val="nil"/>
              <w:bottom w:val="single" w:sz="12" w:space="0" w:color="auto"/>
            </w:tcBorders>
          </w:tcPr>
          <w:p w:rsidR="00A2704D" w:rsidRDefault="00A2704D" w:rsidP="00E568AC">
            <w:pPr>
              <w:jc w:val="both"/>
            </w:pPr>
            <w:r>
              <w:t>Předmět se zabývá problematikou zatížení vody a ovzduší v krajině. Během semestru bude pojednáno o pohybu vody v hydrosféře a atmosféře, významu v jednotlivých složkách krajinných sfér a možnostech adaptace a mitigace extrémních hydrologických a meteorologických jevů. Součástí budou i praktická cvičení z hydrometrie a hydrografie. Vybraná témata budou doplněna praktickým cvičením v chemické laboratoři.</w:t>
            </w:r>
          </w:p>
          <w:p w:rsidR="00A2704D" w:rsidRPr="00640D03" w:rsidRDefault="00A2704D" w:rsidP="00E568AC">
            <w:pPr>
              <w:jc w:val="both"/>
              <w:rPr>
                <w:u w:val="single"/>
              </w:rPr>
            </w:pPr>
            <w:r w:rsidRPr="00640D03">
              <w:rPr>
                <w:u w:val="single"/>
              </w:rPr>
              <w:t>Hlavní témata:</w:t>
            </w:r>
          </w:p>
          <w:p w:rsidR="00A2704D" w:rsidRDefault="00A2704D" w:rsidP="00E568AC">
            <w:pPr>
              <w:numPr>
                <w:ilvl w:val="0"/>
                <w:numId w:val="17"/>
              </w:numPr>
            </w:pPr>
            <w:r>
              <w:t>Definice, historie oborů (hydrologie a ochrana ovzduší), zásoby a rozložení vody na Zemi.</w:t>
            </w:r>
          </w:p>
          <w:p w:rsidR="00A2704D" w:rsidRDefault="00A2704D" w:rsidP="00E568AC">
            <w:pPr>
              <w:numPr>
                <w:ilvl w:val="0"/>
                <w:numId w:val="17"/>
              </w:numPr>
            </w:pPr>
            <w:r>
              <w:t>Velký a malý hydrologický cyklus.</w:t>
            </w:r>
          </w:p>
          <w:p w:rsidR="00A2704D" w:rsidRDefault="00A2704D" w:rsidP="00E568AC">
            <w:pPr>
              <w:numPr>
                <w:ilvl w:val="0"/>
                <w:numId w:val="17"/>
              </w:numPr>
            </w:pPr>
            <w:r>
              <w:t>Povrchový odtok; intercepce, infiltrace, podpovrchová a podzemní voda.</w:t>
            </w:r>
          </w:p>
          <w:p w:rsidR="00A2704D" w:rsidRDefault="00A2704D" w:rsidP="00E568AC">
            <w:pPr>
              <w:numPr>
                <w:ilvl w:val="0"/>
                <w:numId w:val="17"/>
              </w:numPr>
            </w:pPr>
            <w:r>
              <w:t>Řeky a jejich srážko-odtokové režimy.</w:t>
            </w:r>
          </w:p>
          <w:p w:rsidR="00A2704D" w:rsidRDefault="00A2704D" w:rsidP="00E568AC">
            <w:pPr>
              <w:numPr>
                <w:ilvl w:val="0"/>
                <w:numId w:val="17"/>
              </w:numPr>
            </w:pPr>
            <w:r>
              <w:t>Genetické typy jezer a úvod do limnologie.</w:t>
            </w:r>
          </w:p>
          <w:p w:rsidR="00A2704D" w:rsidRDefault="00A2704D" w:rsidP="00E568AC">
            <w:pPr>
              <w:numPr>
                <w:ilvl w:val="0"/>
                <w:numId w:val="17"/>
              </w:numPr>
            </w:pPr>
            <w:r>
              <w:t xml:space="preserve">Ledovce a mořské prostředí. </w:t>
            </w:r>
          </w:p>
          <w:p w:rsidR="00A2704D" w:rsidRDefault="00A2704D" w:rsidP="00E568AC">
            <w:pPr>
              <w:numPr>
                <w:ilvl w:val="0"/>
                <w:numId w:val="17"/>
              </w:numPr>
            </w:pPr>
            <w:r>
              <w:t xml:space="preserve">Hydrografie a hydrometrie. </w:t>
            </w:r>
          </w:p>
          <w:p w:rsidR="00A2704D" w:rsidRDefault="00A2704D" w:rsidP="00E568AC">
            <w:pPr>
              <w:numPr>
                <w:ilvl w:val="0"/>
                <w:numId w:val="17"/>
              </w:numPr>
            </w:pPr>
            <w:r>
              <w:t>Atmosférické jevy a cirkulace vzdušných mas.</w:t>
            </w:r>
          </w:p>
          <w:p w:rsidR="00A2704D" w:rsidRDefault="00A2704D" w:rsidP="00E568AC">
            <w:pPr>
              <w:numPr>
                <w:ilvl w:val="0"/>
                <w:numId w:val="17"/>
              </w:numPr>
            </w:pPr>
            <w:r>
              <w:t>Chemické vlastnosti vody, kvalita vodních zdrojů a ovzduší.</w:t>
            </w:r>
          </w:p>
          <w:p w:rsidR="00A2704D" w:rsidRDefault="00A2704D" w:rsidP="00E568AC">
            <w:pPr>
              <w:numPr>
                <w:ilvl w:val="0"/>
                <w:numId w:val="17"/>
              </w:numPr>
            </w:pPr>
            <w:r>
              <w:t xml:space="preserve">Zdroje znečištění vodních zdrojů a ovzduší a jejich ochrana. </w:t>
            </w:r>
          </w:p>
          <w:p w:rsidR="00A2704D" w:rsidRDefault="00A2704D" w:rsidP="00E568AC">
            <w:pPr>
              <w:numPr>
                <w:ilvl w:val="0"/>
                <w:numId w:val="17"/>
              </w:numPr>
            </w:pPr>
            <w:r>
              <w:t>Povodně a záplavy coby reakce na extrémní synoptické podmínky v kontextu nevhodného land-use a land-cover.</w:t>
            </w:r>
          </w:p>
          <w:p w:rsidR="00A2704D" w:rsidRDefault="00A2704D" w:rsidP="00E568AC">
            <w:pPr>
              <w:numPr>
                <w:ilvl w:val="0"/>
                <w:numId w:val="17"/>
              </w:numPr>
            </w:pPr>
            <w:r>
              <w:t xml:space="preserve">Přírodní a technogenní rizika vodních zdrojů. </w:t>
            </w:r>
          </w:p>
          <w:p w:rsidR="00A2704D" w:rsidRDefault="00A2704D" w:rsidP="00E568AC">
            <w:pPr>
              <w:numPr>
                <w:ilvl w:val="0"/>
                <w:numId w:val="17"/>
              </w:numPr>
            </w:pPr>
            <w:r>
              <w:t>Management podzemních a podpovrchových vod, vodní hospodářství.</w:t>
            </w:r>
          </w:p>
          <w:p w:rsidR="00A2704D" w:rsidRDefault="00A2704D" w:rsidP="00E568AC">
            <w:pPr>
              <w:numPr>
                <w:ilvl w:val="0"/>
                <w:numId w:val="17"/>
              </w:numPr>
            </w:pPr>
            <w:r>
              <w:t>Tematická prezentace (exkurze).</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161" w:type="dxa"/>
            <w:gridSpan w:val="6"/>
            <w:tcBorders>
              <w:top w:val="nil"/>
              <w:bottom w:val="nil"/>
            </w:tcBorders>
          </w:tcPr>
          <w:p w:rsidR="00A2704D" w:rsidRDefault="00A2704D" w:rsidP="00E568AC">
            <w:pPr>
              <w:jc w:val="both"/>
            </w:pPr>
          </w:p>
        </w:tc>
      </w:tr>
      <w:tr w:rsidR="00A2704D" w:rsidTr="00E568AC">
        <w:trPr>
          <w:trHeight w:val="1497"/>
        </w:trPr>
        <w:tc>
          <w:tcPr>
            <w:tcW w:w="9814" w:type="dxa"/>
            <w:gridSpan w:val="8"/>
            <w:tcBorders>
              <w:top w:val="nil"/>
            </w:tcBorders>
          </w:tcPr>
          <w:p w:rsidR="00A2704D" w:rsidRDefault="00A2704D" w:rsidP="00E568AC">
            <w:pPr>
              <w:jc w:val="both"/>
            </w:pPr>
            <w:r>
              <w:rPr>
                <w:b/>
                <w:bCs/>
              </w:rPr>
              <w:t>Povinná literatura</w:t>
            </w:r>
            <w:r w:rsidRPr="001479F5">
              <w:rPr>
                <w:b/>
                <w:bCs/>
              </w:rPr>
              <w:t>:</w:t>
            </w:r>
            <w:r w:rsidRPr="001479F5">
              <w:t xml:space="preserve"> </w:t>
            </w:r>
          </w:p>
          <w:p w:rsidR="00A2704D" w:rsidRDefault="00A2704D" w:rsidP="00E568AC">
            <w:pPr>
              <w:jc w:val="both"/>
            </w:pPr>
            <w:r>
              <w:t xml:space="preserve">STRAHLER, Alan H., 2010. </w:t>
            </w:r>
            <w:r>
              <w:rPr>
                <w:i/>
                <w:iCs/>
              </w:rPr>
              <w:t>Introducing Physical Geography</w:t>
            </w:r>
            <w:r>
              <w:t xml:space="preserve">. Wiley. ISBN 0-470-13486-0. </w:t>
            </w:r>
          </w:p>
          <w:p w:rsidR="00A2704D" w:rsidRDefault="00A2704D" w:rsidP="00E568AC">
            <w:pPr>
              <w:jc w:val="both"/>
              <w:rPr>
                <w:ins w:id="919" w:author="Eva Skýbová" w:date="2018-06-08T10:57:00Z"/>
              </w:rPr>
            </w:pPr>
            <w:r>
              <w:t xml:space="preserve">NETOPIL, Rostislav, 1972. </w:t>
            </w:r>
            <w:r>
              <w:rPr>
                <w:i/>
                <w:iCs/>
              </w:rPr>
              <w:t>Hydrologie pevnin</w:t>
            </w:r>
            <w:r>
              <w:t>. Praha: Academia, 294 s.</w:t>
            </w:r>
          </w:p>
          <w:p w:rsidR="00A2704D" w:rsidRDefault="00A2704D" w:rsidP="00E568AC">
            <w:pPr>
              <w:numPr>
                <w:ins w:id="920" w:author="Eva Skýbová" w:date="2018-06-08T10:57:00Z"/>
              </w:numPr>
              <w:jc w:val="both"/>
            </w:pPr>
            <w:ins w:id="921" w:author="Eva Skýbová" w:date="2018-06-08T10:57:00Z">
              <w:r w:rsidRPr="006821CE">
                <w:rPr>
                  <w:caps/>
                </w:rPr>
                <w:t>Netopil</w:t>
              </w:r>
              <w:r>
                <w:t xml:space="preserve">, Rostislav et al. 1984. </w:t>
              </w:r>
              <w:r w:rsidRPr="00A2704D">
                <w:rPr>
                  <w:i/>
                  <w:rPrChange w:id="922" w:author="Eva Skýbová" w:date="2018-06-08T10:57:00Z">
                    <w:rPr>
                      <w:color w:val="0000FF"/>
                      <w:u w:val="single"/>
                    </w:rPr>
                  </w:rPrChange>
                </w:rPr>
                <w:t>Základy fyzické geografie I.</w:t>
              </w:r>
              <w:r>
                <w:t xml:space="preserve"> Praha : SPN, 273 s.</w:t>
              </w:r>
            </w:ins>
          </w:p>
          <w:p w:rsidR="00A2704D" w:rsidRDefault="00A2704D" w:rsidP="00E568AC">
            <w:pPr>
              <w:jc w:val="both"/>
            </w:pPr>
            <w:r w:rsidRPr="00CD736C">
              <w:t>GODISH, Thad, DAVIS</w:t>
            </w:r>
            <w:r>
              <w:t>, Wayne T.,</w:t>
            </w:r>
            <w:r w:rsidRPr="00CD736C">
              <w:t xml:space="preserve"> FU.</w:t>
            </w:r>
            <w:r>
              <w:t xml:space="preserve">, </w:t>
            </w:r>
            <w:r w:rsidRPr="00CD736C">
              <w:t>Joshua S.</w:t>
            </w:r>
            <w:r>
              <w:t>,</w:t>
            </w:r>
            <w:r w:rsidRPr="00CD736C">
              <w:t xml:space="preserve"> 2014. </w:t>
            </w:r>
            <w:r w:rsidRPr="00CD736C">
              <w:rPr>
                <w:i/>
              </w:rPr>
              <w:t>Air quality.</w:t>
            </w:r>
            <w:r w:rsidRPr="00CD736C">
              <w:t xml:space="preserve"> </w:t>
            </w:r>
            <w:r w:rsidRPr="00CD736C">
              <w:rPr>
                <w:i/>
              </w:rPr>
              <w:t>Fifth edition</w:t>
            </w:r>
            <w:r w:rsidRPr="00CD736C">
              <w:t>. Boca Raton: CRC Press, Taylor &amp; Francis Group, xxiv, 518</w:t>
            </w:r>
            <w:r>
              <w:t xml:space="preserve"> s</w:t>
            </w:r>
            <w:r w:rsidRPr="00CD736C">
              <w:t xml:space="preserve">. </w:t>
            </w:r>
          </w:p>
          <w:p w:rsidR="00A2704D" w:rsidRPr="004F515B" w:rsidRDefault="00A2704D" w:rsidP="00E568AC">
            <w:pPr>
              <w:spacing w:before="60"/>
              <w:jc w:val="both"/>
              <w:rPr>
                <w:b/>
                <w:bCs/>
              </w:rPr>
            </w:pPr>
            <w:r>
              <w:rPr>
                <w:b/>
              </w:rPr>
              <w:t>Doporučená literatura:</w:t>
            </w:r>
          </w:p>
          <w:p w:rsidR="00A2704D" w:rsidRPr="00CD736C" w:rsidRDefault="00A2704D" w:rsidP="00E568AC">
            <w:pPr>
              <w:jc w:val="both"/>
              <w:rPr>
                <w:bCs/>
              </w:rPr>
            </w:pPr>
            <w:r w:rsidRPr="00CD736C">
              <w:rPr>
                <w:bCs/>
              </w:rPr>
              <w:t>BRANIŠ, Martin</w:t>
            </w:r>
            <w:r>
              <w:rPr>
                <w:bCs/>
              </w:rPr>
              <w:t xml:space="preserve">, </w:t>
            </w:r>
            <w:r w:rsidRPr="00CD736C">
              <w:rPr>
                <w:bCs/>
              </w:rPr>
              <w:t>HŮNOVÁ</w:t>
            </w:r>
            <w:r>
              <w:rPr>
                <w:bCs/>
              </w:rPr>
              <w:t>, Iva,</w:t>
            </w:r>
            <w:r w:rsidRPr="00CD736C">
              <w:rPr>
                <w:bCs/>
              </w:rPr>
              <w:t xml:space="preserve"> 2009. </w:t>
            </w:r>
            <w:r w:rsidRPr="00CD736C">
              <w:rPr>
                <w:bCs/>
                <w:i/>
              </w:rPr>
              <w:t>Atmosféra a klima: aktuální otázky ochrany ovzduší.</w:t>
            </w:r>
            <w:r w:rsidRPr="00CD736C">
              <w:rPr>
                <w:bCs/>
              </w:rPr>
              <w:t xml:space="preserve"> V Praze: Karolinum, 351 s.</w:t>
            </w:r>
          </w:p>
          <w:p w:rsidR="00A2704D" w:rsidRDefault="00A2704D" w:rsidP="00E568AC">
            <w:pPr>
              <w:jc w:val="both"/>
            </w:pPr>
          </w:p>
        </w:tc>
      </w:tr>
      <w:tr w:rsidR="00A2704D" w:rsidTr="00E568AC">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38"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14"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14"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146D8" w:rsidRDefault="00A2704D" w:rsidP="00E568AC">
            <w:pPr>
              <w:jc w:val="both"/>
              <w:rPr>
                <w:b/>
              </w:rPr>
            </w:pPr>
            <w:r w:rsidRPr="009146D8">
              <w:rPr>
                <w:b/>
              </w:rPr>
              <w:t>Environmentální zátěž území a sanační technologie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docházka na cvičeních (80% účast), úspěšné vypracování závěrečného písemného testu.</w:t>
            </w:r>
          </w:p>
          <w:p w:rsidR="00A2704D" w:rsidRDefault="00A2704D" w:rsidP="00E568AC">
            <w:pPr>
              <w:jc w:val="both"/>
            </w:pPr>
            <w:r>
              <w:t xml:space="preserve">Ústní zkouška: prokázání znalostí v rozsahu přednášek a </w:t>
            </w:r>
            <w:del w:id="923" w:author="Eva Skýbová" w:date="2018-06-08T10:00:00Z">
              <w:r w:rsidDel="00524DE9">
                <w:delText>seminářů</w:delText>
              </w:r>
            </w:del>
            <w:ins w:id="924" w:author="Eva Skýbová" w:date="2018-06-08T10:00:00Z">
              <w:r>
                <w:t>cvičení</w:t>
              </w:r>
            </w:ins>
            <w:r>
              <w:t>.</w:t>
            </w:r>
          </w:p>
        </w:tc>
      </w:tr>
      <w:tr w:rsidR="00A2704D" w:rsidRPr="00174389" w:rsidTr="00E568AC">
        <w:trPr>
          <w:trHeight w:val="554"/>
        </w:trPr>
        <w:tc>
          <w:tcPr>
            <w:tcW w:w="9855" w:type="dxa"/>
            <w:gridSpan w:val="8"/>
            <w:tcBorders>
              <w:top w:val="nil"/>
            </w:tcBorders>
          </w:tcPr>
          <w:p w:rsidR="00A2704D" w:rsidRDefault="00A2704D" w:rsidP="00E568AC">
            <w:pPr>
              <w:jc w:val="both"/>
            </w:pPr>
          </w:p>
          <w:p w:rsidR="00A2704D" w:rsidRPr="00174389" w:rsidRDefault="00A2704D" w:rsidP="00E568AC">
            <w:pPr>
              <w:tabs>
                <w:tab w:val="left" w:pos="1230"/>
              </w:tabs>
            </w:pPr>
            <w:r>
              <w:tab/>
            </w: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50 % a dále stanovuje koncepci cvičení,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  přednášky (50 %), cvičení (50 %)</w:t>
            </w:r>
          </w:p>
        </w:tc>
      </w:tr>
      <w:tr w:rsidR="00A2704D" w:rsidTr="00E568AC">
        <w:trPr>
          <w:trHeight w:val="554"/>
        </w:trPr>
        <w:tc>
          <w:tcPr>
            <w:tcW w:w="9855" w:type="dxa"/>
            <w:gridSpan w:val="8"/>
            <w:tcBorders>
              <w:top w:val="nil"/>
            </w:tcBorders>
          </w:tcPr>
          <w:p w:rsidR="00A2704D" w:rsidRDefault="00A2704D" w:rsidP="00E568AC">
            <w:pPr>
              <w:rPr>
                <w:bCs/>
              </w:rPr>
            </w:pPr>
            <w:r>
              <w:rPr>
                <w:bCs/>
              </w:rPr>
              <w:t xml:space="preserve">                                                              prof. PhDr. Jiří Chlachula, Ph.D. et Ph.D. </w:t>
            </w:r>
            <w:r>
              <w:t>–</w:t>
            </w:r>
            <w:r>
              <w:rPr>
                <w:bCs/>
              </w:rPr>
              <w:t xml:space="preserve"> přednášky (50 %), cvičení (50 %)</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Cílem předmětu je poskytnout studentům poznatky, které jim umožní přehlednou orientaci v oblasti e</w:t>
            </w:r>
            <w:r w:rsidRPr="00BA38F6">
              <w:t>nvironmentální</w:t>
            </w:r>
            <w:r>
              <w:t>ch</w:t>
            </w:r>
            <w:r w:rsidRPr="00BA38F6">
              <w:t xml:space="preserve"> zátěž</w:t>
            </w:r>
            <w:r>
              <w:t>í</w:t>
            </w:r>
            <w:r w:rsidRPr="00BA38F6">
              <w:t xml:space="preserve"> území a sanační</w:t>
            </w:r>
            <w:r>
              <w:t>ch</w:t>
            </w:r>
            <w:r w:rsidRPr="00BA38F6">
              <w:t xml:space="preserve"> technologi</w:t>
            </w:r>
            <w:r>
              <w:t>ích. Zároveň jim umožní získat přehled a základní informace v oblasti jejich řízení při mimořádných událostech a krizových situacích. Stejně tak budou seznámeni také se základní legislativou k probíraným tématům. V neposlední řadě bude položen důraz na fyzikální, chemické a biologické aspekty probíraných procesů a principy jejich bezpečného řízení a ovládání.</w:t>
            </w:r>
          </w:p>
          <w:p w:rsidR="00A2704D" w:rsidRPr="009146D8" w:rsidRDefault="00A2704D" w:rsidP="00E568AC">
            <w:pPr>
              <w:jc w:val="both"/>
              <w:rPr>
                <w:u w:val="single"/>
              </w:rPr>
            </w:pPr>
            <w:r w:rsidRPr="009146D8">
              <w:rPr>
                <w:u w:val="single"/>
              </w:rPr>
              <w:t>Hlavní témata:</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Environmentální rizika, jejich charakteristiky a rozdělení.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Antropogenní a přírodní faktory působící na environmentální události.</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Dělení a klasifikace environmentálních události.</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Specifika průmyslových odvětví z environmentálních hledisek.</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Průmyslová rizika a jejich dopady na životní prostředí.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Fyzikální, aspekty kontaminace vody, půdy a ovzduší.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Chemické aspekty kontaminace vody, půdy a ovzduší.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Biologické aspekty kontaminace vody, půdy a ovzduší.</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Technologie čištění a dekontaminace podzemní vody a průsakových vod.</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Technologie dekontaminace a sanace půdy.</w:t>
            </w:r>
          </w:p>
          <w:p w:rsidR="00A2704D" w:rsidRPr="00D029B7" w:rsidRDefault="00A2704D" w:rsidP="00E568AC">
            <w:pPr>
              <w:pStyle w:val="Nadpis2"/>
              <w:numPr>
                <w:ilvl w:val="0"/>
                <w:numId w:val="55"/>
              </w:numPr>
              <w:spacing w:before="0" w:beforeAutospacing="0" w:after="0" w:afterAutospacing="0"/>
              <w:rPr>
                <w:rFonts w:ascii="Times New Roman" w:hAnsi="Times New Roman"/>
                <w:b w:val="0"/>
                <w:bCs/>
                <w:sz w:val="20"/>
              </w:rPr>
            </w:pPr>
            <w:r w:rsidRPr="00D029B7">
              <w:rPr>
                <w:rFonts w:ascii="Times New Roman" w:hAnsi="Times New Roman"/>
                <w:b w:val="0"/>
                <w:bCs/>
                <w:sz w:val="20"/>
              </w:rPr>
              <w:t>Možnosti dekontaminace, sanace a čištění ovzduší.</w:t>
            </w:r>
          </w:p>
          <w:p w:rsidR="00A2704D" w:rsidRDefault="00A2704D" w:rsidP="00E568AC">
            <w:pPr>
              <w:numPr>
                <w:ilvl w:val="0"/>
                <w:numId w:val="55"/>
              </w:numPr>
            </w:pPr>
            <w:r>
              <w:t>Environmentální management, jeho aplikace a uplatnění v průmyslové praxi.</w:t>
            </w:r>
          </w:p>
          <w:p w:rsidR="00A2704D" w:rsidRDefault="00A2704D" w:rsidP="00E568AC">
            <w:pPr>
              <w:numPr>
                <w:ilvl w:val="0"/>
                <w:numId w:val="55"/>
              </w:numPr>
            </w:pPr>
            <w:r>
              <w:t>Základy aplikace přírodovědných principů do technické praxe.</w:t>
            </w:r>
          </w:p>
          <w:p w:rsidR="00A2704D" w:rsidRDefault="00A2704D" w:rsidP="00E568AC">
            <w:pPr>
              <w:numPr>
                <w:ilvl w:val="0"/>
                <w:numId w:val="55"/>
              </w:numPr>
            </w:pPr>
            <w:r>
              <w:t xml:space="preserve">Legislativní rámec řízení průmyslově-přírodních rizik.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105497" w:rsidTr="00E568AC">
        <w:trPr>
          <w:trHeight w:val="1497"/>
        </w:trPr>
        <w:tc>
          <w:tcPr>
            <w:tcW w:w="9855" w:type="dxa"/>
            <w:gridSpan w:val="8"/>
            <w:tcBorders>
              <w:top w:val="nil"/>
            </w:tcBorders>
          </w:tcPr>
          <w:p w:rsidR="00A2704D" w:rsidRPr="00105497" w:rsidRDefault="00A2704D" w:rsidP="00E568AC">
            <w:pPr>
              <w:jc w:val="both"/>
              <w:rPr>
                <w:b/>
                <w:bCs/>
              </w:rPr>
            </w:pPr>
            <w:r>
              <w:rPr>
                <w:b/>
                <w:bCs/>
              </w:rPr>
              <w:t>Povinná literatura:</w:t>
            </w:r>
          </w:p>
          <w:p w:rsidR="00A2704D" w:rsidRPr="00105497" w:rsidRDefault="00A2704D" w:rsidP="00E568AC">
            <w:r w:rsidRPr="00105497">
              <w:t xml:space="preserve">BARTLOVÁ, I., BALOG, K. </w:t>
            </w:r>
            <w:r w:rsidRPr="00105497">
              <w:rPr>
                <w:i/>
                <w:iCs/>
              </w:rPr>
              <w:t>Analýza nebezpečí a prevence průmyslových havárií I.</w:t>
            </w:r>
            <w:r w:rsidRPr="00105497">
              <w:t xml:space="preserve">. Ostrava, 2007. ISBN 978-80-7385-005-0. </w:t>
            </w:r>
          </w:p>
          <w:p w:rsidR="00A2704D" w:rsidRPr="00105497" w:rsidRDefault="00A2704D" w:rsidP="00E568AC">
            <w:r w:rsidRPr="00105497">
              <w:t xml:space="preserve">BRYANT, E. </w:t>
            </w:r>
            <w:r w:rsidRPr="00105497">
              <w:rPr>
                <w:i/>
                <w:iCs/>
              </w:rPr>
              <w:t>Natural Hazards. 2. vyd</w:t>
            </w:r>
            <w:r w:rsidRPr="00105497">
              <w:t xml:space="preserve">. Cambridge, 2005. ISBN 0-521-53743-6. </w:t>
            </w:r>
          </w:p>
          <w:p w:rsidR="00A2704D" w:rsidRPr="00105497" w:rsidRDefault="00A2704D" w:rsidP="00E568AC">
            <w:r w:rsidRPr="00105497">
              <w:t xml:space="preserve">BARTLOVÁ, I., PEŠÁK, M. </w:t>
            </w:r>
            <w:r>
              <w:rPr>
                <w:i/>
                <w:iCs/>
              </w:rPr>
              <w:t>N</w:t>
            </w:r>
            <w:r w:rsidRPr="00105497">
              <w:rPr>
                <w:i/>
                <w:iCs/>
              </w:rPr>
              <w:t>ebezpečí a prevence průmyslových havárií II.</w:t>
            </w:r>
            <w:r w:rsidRPr="00105497">
              <w:t xml:space="preserve">. Ostrava, 2005. ISBN 80-86634-30-2. </w:t>
            </w:r>
          </w:p>
          <w:p w:rsidR="00A2704D" w:rsidRDefault="00A2704D" w:rsidP="00E568AC">
            <w:r w:rsidRPr="00105497">
              <w:t xml:space="preserve">POLEDŇÁK, P., ORINČÁK, M. </w:t>
            </w:r>
            <w:r w:rsidRPr="00105497">
              <w:rPr>
                <w:i/>
                <w:iCs/>
              </w:rPr>
              <w:t>Riešenie prídných krízových situácií.</w:t>
            </w:r>
            <w:r w:rsidRPr="00105497">
              <w:t>. Žilina, 2010. ISBN 978-80-554-0339-7.</w:t>
            </w:r>
            <w:r>
              <w:t xml:space="preserve"> </w:t>
            </w:r>
          </w:p>
          <w:p w:rsidR="00A2704D" w:rsidRDefault="00A2704D" w:rsidP="00E568AC">
            <w:pPr>
              <w:spacing w:before="60"/>
            </w:pPr>
            <w:r w:rsidRPr="00105497">
              <w:rPr>
                <w:b/>
                <w:bCs/>
              </w:rPr>
              <w:t>Doporučená</w:t>
            </w:r>
            <w:r>
              <w:rPr>
                <w:b/>
                <w:bCs/>
              </w:rPr>
              <w:t xml:space="preserve"> literatura</w:t>
            </w:r>
            <w:r w:rsidRPr="00105497">
              <w:rPr>
                <w:b/>
                <w:bCs/>
              </w:rPr>
              <w:t>:</w:t>
            </w:r>
            <w:r w:rsidRPr="00105497">
              <w:t xml:space="preserve"> </w:t>
            </w:r>
          </w:p>
          <w:p w:rsidR="00A2704D" w:rsidRPr="00105497" w:rsidRDefault="00A2704D" w:rsidP="00E568AC">
            <w:r w:rsidRPr="00105497">
              <w:t xml:space="preserve">SMITH, K. </w:t>
            </w:r>
            <w:r w:rsidRPr="00105497">
              <w:rPr>
                <w:i/>
                <w:iCs/>
              </w:rPr>
              <w:t>Environmental Hazards</w:t>
            </w:r>
            <w:r w:rsidRPr="00105497">
              <w:t xml:space="preserve">. London, 2002. ISBN 0-415-22463-2. </w:t>
            </w:r>
          </w:p>
          <w:p w:rsidR="00A2704D" w:rsidRPr="00105497" w:rsidRDefault="00A2704D" w:rsidP="00E568AC">
            <w:pPr>
              <w:jc w:val="both"/>
            </w:pPr>
            <w:r w:rsidRPr="00105497">
              <w:t xml:space="preserve">BERNATÍK, A. </w:t>
            </w:r>
            <w:r w:rsidRPr="00105497">
              <w:rPr>
                <w:i/>
                <w:iCs/>
              </w:rPr>
              <w:t>Prevence závažných havárií I.</w:t>
            </w:r>
            <w:r w:rsidRPr="00105497">
              <w:t>. Ostrava, 2006. ISBN 80-86634-89-2.</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w:t>
            </w:r>
            <w:r>
              <w:t xml:space="preserve"> hodiny v rozsahu 2h týdně. Dle </w:t>
            </w:r>
            <w:r w:rsidRPr="00CC048D">
              <w:t>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146D8" w:rsidRDefault="00A2704D" w:rsidP="00E568AC">
            <w:pPr>
              <w:jc w:val="both"/>
              <w:rPr>
                <w:b/>
              </w:rPr>
            </w:pPr>
            <w:r w:rsidRPr="009146D8">
              <w:rPr>
                <w:b/>
              </w:rPr>
              <w:t>Historická geografie a environmentální dějiny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Pr="00897246" w:rsidRDefault="00A2704D" w:rsidP="00E568AC">
            <w:pPr>
              <w:jc w:val="both"/>
            </w:pPr>
            <w:r>
              <w:t>Zápočet, zkouška.</w:t>
            </w:r>
          </w:p>
          <w:p w:rsidR="00A2704D" w:rsidRDefault="00A2704D" w:rsidP="00E568AC">
            <w:pPr>
              <w:jc w:val="both"/>
            </w:pP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Podmínkou pro řádné ukončení předmětu je </w:t>
            </w:r>
            <w:r w:rsidRPr="004067A4">
              <w:t xml:space="preserve">odevzdání výstupů </w:t>
            </w:r>
            <w:r>
              <w:t xml:space="preserve">na téma historického </w:t>
            </w:r>
            <w:r w:rsidRPr="008C4FA2">
              <w:rPr>
                <w:i/>
                <w:iCs/>
              </w:rPr>
              <w:t>land use</w:t>
            </w:r>
            <w:r>
              <w:t xml:space="preserve"> modelového území s využitím starých map. Klasifikace probíhá na podkladě vyhodnocení odevzdaných prací na dané téma. Hodnoceno je </w:t>
            </w:r>
            <w:r w:rsidRPr="008C4FA2">
              <w:rPr>
                <w:i/>
                <w:iCs/>
              </w:rPr>
              <w:t>ad hoc</w:t>
            </w:r>
            <w:r>
              <w:t xml:space="preserve"> praktické řešení zadaného úkolu</w:t>
            </w:r>
            <w:r w:rsidRPr="004067A4">
              <w:t>.</w:t>
            </w:r>
          </w:p>
          <w:p w:rsidR="00A2704D" w:rsidRDefault="00A2704D" w:rsidP="00E568AC">
            <w:pPr>
              <w:jc w:val="both"/>
            </w:pPr>
            <w:r w:rsidRPr="00897246">
              <w:t>Požadavky na zápočet</w:t>
            </w:r>
            <w:r>
              <w:t>:</w:t>
            </w:r>
            <w:r w:rsidRPr="00897246">
              <w:t xml:space="preserve"> vypracování seminární práce dle požadavků vyučujícího</w:t>
            </w:r>
            <w:r>
              <w:t>.</w:t>
            </w:r>
          </w:p>
          <w:p w:rsidR="00A2704D" w:rsidRDefault="00A2704D" w:rsidP="00E568AC">
            <w:pPr>
              <w:jc w:val="both"/>
            </w:pPr>
            <w:r>
              <w:t>Požadavky na zkoušku: obhajoba seminární práce (teoreticko-metodické aspekty a konkrétní zjištění).</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prof. RNDr. </w:t>
            </w:r>
            <w:smartTag w:uri="urn:schemas-microsoft-com:office:smarttags" w:element="PersonName">
              <w:smartTagPr>
                <w:attr w:name="ProductID" w:val="Peter Chrastina"/>
              </w:smartTagPr>
              <w:r>
                <w:t>Peter Chrastina</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 xml:space="preserve">Garant stanovuje koncepci předmětu, podílí se na přednáškách v rozsahu 100 % </w:t>
            </w:r>
            <w:r>
              <w:br/>
              <w:t>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30329C">
        <w:trPr>
          <w:trHeight w:val="365"/>
        </w:trPr>
        <w:tc>
          <w:tcPr>
            <w:tcW w:w="9855" w:type="dxa"/>
            <w:gridSpan w:val="8"/>
            <w:tcBorders>
              <w:top w:val="nil"/>
            </w:tcBorders>
          </w:tcPr>
          <w:p w:rsidR="00A2704D" w:rsidRDefault="00A2704D" w:rsidP="00E568AC">
            <w:pPr>
              <w:jc w:val="both"/>
            </w:pPr>
            <w:r>
              <w:t xml:space="preserve">prof. RNDr. </w:t>
            </w:r>
            <w:smartTag w:uri="urn:schemas-microsoft-com:office:smarttags" w:element="PersonName">
              <w:smartTagPr>
                <w:attr w:name="ProductID" w:val="Peter Chrastina"/>
              </w:smartTagPr>
              <w:r>
                <w:t>Peter Chrastina</w:t>
              </w:r>
            </w:smartTag>
            <w:r>
              <w:t>, Ph.D.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850"/>
        </w:trPr>
        <w:tc>
          <w:tcPr>
            <w:tcW w:w="9855" w:type="dxa"/>
            <w:gridSpan w:val="8"/>
            <w:tcBorders>
              <w:top w:val="nil"/>
              <w:bottom w:val="single" w:sz="12" w:space="0" w:color="auto"/>
            </w:tcBorders>
          </w:tcPr>
          <w:p w:rsidR="00A2704D" w:rsidRDefault="00A2704D" w:rsidP="00E568AC">
            <w:pPr>
              <w:jc w:val="both"/>
            </w:pPr>
            <w:r>
              <w:t xml:space="preserve">Cílem předmětu je seznámit studenty s problematikou historické geografie a environmentálních dějin ve vztahu k řízení environmentálních rizik v temporálním aspektu. </w:t>
            </w:r>
            <w:r w:rsidRPr="004067A4">
              <w:t xml:space="preserve">Reflektovány budou </w:t>
            </w:r>
            <w:r>
              <w:t xml:space="preserve">teoreticko-metodická východiska discipliny a její časoprostorové kontexty (Morava a moravsko-slovenské pomezí). </w:t>
            </w:r>
          </w:p>
          <w:p w:rsidR="00A2704D" w:rsidRPr="009146D8" w:rsidRDefault="00A2704D" w:rsidP="00E568AC">
            <w:pPr>
              <w:jc w:val="both"/>
              <w:rPr>
                <w:u w:val="single"/>
              </w:rPr>
            </w:pPr>
            <w:r w:rsidRPr="009146D8">
              <w:rPr>
                <w:u w:val="single"/>
              </w:rPr>
              <w:t>Hlavní témata:</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bCs/>
                <w:sz w:val="20"/>
                <w:szCs w:val="20"/>
              </w:rPr>
              <w:t xml:space="preserve">Historická geografie a environmentální dějiny - </w:t>
            </w:r>
            <w:r w:rsidRPr="0030329C">
              <w:rPr>
                <w:rFonts w:ascii="Times New Roman" w:hAnsi="Times New Roman"/>
                <w:sz w:val="20"/>
                <w:szCs w:val="20"/>
              </w:rPr>
              <w:t>význam při řízení environmentálních rizik.</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Zdrojové oblasti civilizace (environmentální a historicko-geografické aspekty.</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bCs/>
                <w:sz w:val="20"/>
                <w:szCs w:val="20"/>
              </w:rPr>
              <w:t>Kulturní difuze j</w:t>
            </w:r>
            <w:r w:rsidRPr="0030329C">
              <w:rPr>
                <w:rFonts w:ascii="Times New Roman" w:hAnsi="Times New Roman"/>
                <w:sz w:val="20"/>
                <w:szCs w:val="20"/>
              </w:rPr>
              <w:t xml:space="preserve">ako fenomén historické geografie a environmentálních dějin (šíření inovací a myšlenek v prostoru).  </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Krajina jako fenomén historické geografie a environmentálních dějin I (přírodní/kulturní krajina, dimenze, struktury, typy kulturní krajiny).</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Krajina jako fenomén historické geografie a environmentálních dějin II (prameny/informační databáze studia, metody rekonstrukce).</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Krajina jako fenomén historické geografie a environmentálních dějin III (prognózy vývoje kulturní krajiny, identifikace a vizualizace environmentálních rizik v kulturní krajině).</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Krajina jako fenomén historické geografie a environmentálních dějin IV (náčrt vývoje kulturní krajiny s důrazem na území Moravy a moravsko-slovenského pomezí).</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Obyvatelstvo: historicko-geografické a environmentálně-historické aspekty I (vývoj, hustota zalidnění s důrazem na území Moravy a moravsko-slovenského pomezí).</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Obyvatelstvo: historicko-geografické a environmentálně-historické aspekty II (struktury obyvatelstva s důrazem na území Moravy a moravsko-slovenského pomezí).</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 xml:space="preserve">Sídla: historicko-geografické a environmentálně-historické aspekty (vývoj a rozdělení sídel, jejich morfogenetické typy s důrazem na území Moravy a moravsko-slovenského pomezí). </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Integrovaný přístup k výzkumu kulturní krajiny z hlediska historické geografie a environmentálních dějin I (modelová území: Trenčianska kotlina a okraje přilehlých pohoří, Nováky a jejich zázemí – SK, Mostecko – CZ).</w:t>
            </w:r>
          </w:p>
          <w:p w:rsidR="00A2704D" w:rsidRPr="0030329C" w:rsidRDefault="00A2704D" w:rsidP="00E568AC">
            <w:pPr>
              <w:pStyle w:val="Odstavecseseznamem"/>
              <w:numPr>
                <w:ilvl w:val="0"/>
                <w:numId w:val="18"/>
              </w:numPr>
              <w:spacing w:after="0" w:line="240" w:lineRule="auto"/>
              <w:jc w:val="both"/>
              <w:rPr>
                <w:rFonts w:ascii="Times New Roman" w:hAnsi="Times New Roman"/>
                <w:sz w:val="20"/>
                <w:szCs w:val="20"/>
              </w:rPr>
            </w:pPr>
            <w:r w:rsidRPr="0030329C">
              <w:rPr>
                <w:rFonts w:ascii="Times New Roman" w:hAnsi="Times New Roman"/>
                <w:sz w:val="20"/>
                <w:szCs w:val="20"/>
              </w:rPr>
              <w:t xml:space="preserve">Integrovaný přístup k výzkumu kulturní krajiny z hlediska historické geografie a environmentálních dějin II (modelová území: Veľký Bánhedeš, Senváclav – H, Pivnica – SRB, Butín – RO). </w:t>
            </w:r>
          </w:p>
          <w:p w:rsidR="00A2704D" w:rsidRPr="0030329C" w:rsidRDefault="00A2704D" w:rsidP="00E568AC">
            <w:pPr>
              <w:numPr>
                <w:ilvl w:val="0"/>
                <w:numId w:val="18"/>
              </w:numPr>
              <w:jc w:val="both"/>
            </w:pPr>
            <w:r w:rsidRPr="0030329C">
              <w:t>Integrovaný přístup k výzkumu kulturní krajiny z hlediska historicické geografie a environmentálních dějin III (modelové území: Nitrianska stolica – SK, rekonstrukce vybrané složky historické krajiny podle díla Matyáše Bela z 18. stol.).</w:t>
            </w:r>
          </w:p>
          <w:p w:rsidR="00A2704D" w:rsidRDefault="00A2704D" w:rsidP="00E568AC">
            <w:pPr>
              <w:numPr>
                <w:ilvl w:val="0"/>
                <w:numId w:val="18"/>
              </w:numPr>
              <w:jc w:val="both"/>
            </w:pPr>
            <w:r w:rsidRPr="0030329C">
              <w:t>Integrovaný přístup k výzkumu kulturní krajiny z hlediska historické geografie a environmentálních dějin IV (modelové území: Nitrianska stolica – SK, rekonstrukce vybrané složky historické krajiny podle díla Matyáše Bela z 1. pol. 18. stol.).</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9C7F64" w:rsidTr="00E568AC">
        <w:trPr>
          <w:trHeight w:val="1497"/>
        </w:trPr>
        <w:tc>
          <w:tcPr>
            <w:tcW w:w="9855" w:type="dxa"/>
            <w:gridSpan w:val="8"/>
            <w:tcBorders>
              <w:top w:val="nil"/>
            </w:tcBorders>
          </w:tcPr>
          <w:p w:rsidR="00A2704D" w:rsidRPr="00C42207" w:rsidRDefault="00A2704D" w:rsidP="00E568AC">
            <w:pPr>
              <w:ind w:left="218" w:hanging="218"/>
              <w:jc w:val="both"/>
              <w:rPr>
                <w:b/>
              </w:rPr>
            </w:pPr>
            <w:r w:rsidRPr="00C42207">
              <w:rPr>
                <w:b/>
              </w:rPr>
              <w:lastRenderedPageBreak/>
              <w:t>Povinná literatura:</w:t>
            </w:r>
          </w:p>
          <w:p w:rsidR="00A2704D" w:rsidRDefault="00A2704D" w:rsidP="00E568AC">
            <w:pPr>
              <w:jc w:val="both"/>
              <w:rPr>
                <w:smallCaps/>
              </w:rPr>
            </w:pPr>
            <w:r w:rsidRPr="000243F0">
              <w:rPr>
                <w:caps/>
              </w:rPr>
              <w:t>Goudie</w:t>
            </w:r>
            <w:r w:rsidRPr="003E0CDF">
              <w:rPr>
                <w:smallCaps/>
              </w:rPr>
              <w:t xml:space="preserve">, </w:t>
            </w:r>
            <w:r w:rsidRPr="000243F0">
              <w:t>Andrew</w:t>
            </w:r>
            <w:r w:rsidRPr="003E0CDF">
              <w:rPr>
                <w:smallCaps/>
              </w:rPr>
              <w:t xml:space="preserve">. </w:t>
            </w:r>
            <w:r>
              <w:rPr>
                <w:i/>
              </w:rPr>
              <w:t>The human impact on the natural environment</w:t>
            </w:r>
            <w:del w:id="925" w:author="Eva Skýbová" w:date="2018-06-08T13:15:00Z">
              <w:r w:rsidDel="00EC6BA3">
                <w:rPr>
                  <w:i/>
                </w:rPr>
                <w:delText xml:space="preserve"> </w:delText>
              </w:r>
            </w:del>
            <w:r>
              <w:rPr>
                <w:i/>
              </w:rPr>
              <w:t>: past, present and future</w:t>
            </w:r>
            <w:r>
              <w:t>. Oxford : Blackwell Publishing, 2006. 357 p. ISBN 1-4051-2704-X</w:t>
            </w:r>
            <w:ins w:id="926" w:author="Eva Skýbová" w:date="2018-06-08T13:15:00Z">
              <w:r>
                <w:t>.</w:t>
              </w:r>
            </w:ins>
          </w:p>
          <w:p w:rsidR="00A2704D" w:rsidRDefault="00A2704D" w:rsidP="00E568AC">
            <w:pPr>
              <w:jc w:val="both"/>
            </w:pPr>
            <w:r w:rsidRPr="000243F0">
              <w:rPr>
                <w:caps/>
              </w:rPr>
              <w:t>Jeleček</w:t>
            </w:r>
            <w:r w:rsidRPr="00CE034E">
              <w:rPr>
                <w:smallCaps/>
              </w:rPr>
              <w:t>, L</w:t>
            </w:r>
            <w:r>
              <w:t>eoš</w:t>
            </w:r>
            <w:r w:rsidRPr="00CE034E">
              <w:t>.</w:t>
            </w:r>
            <w:r>
              <w:t xml:space="preserve"> Environmentální déjiny: jejich vznik, konceptualizace a institucionalizace (USA, Evropa, svět). </w:t>
            </w:r>
            <w:r>
              <w:rPr>
                <w:i/>
              </w:rPr>
              <w:t>Annales historici Presovienses</w:t>
            </w:r>
            <w:r>
              <w:t>.  2009, roč. 9, s. 247-274. ISSN 1336-7528</w:t>
            </w:r>
            <w:ins w:id="927" w:author="Eva Skýbová" w:date="2018-06-08T13:15:00Z">
              <w:r>
                <w:t>.</w:t>
              </w:r>
            </w:ins>
          </w:p>
          <w:p w:rsidR="00A2704D" w:rsidRPr="00D029B7" w:rsidRDefault="00A2704D" w:rsidP="00E568AC">
            <w:pPr>
              <w:pStyle w:val="Zkladntextodsazen2"/>
              <w:ind w:left="0" w:firstLine="0"/>
              <w:jc w:val="both"/>
              <w:rPr>
                <w:rFonts w:ascii="Times New Roman" w:hAnsi="Times New Roman" w:cs="Times New Roman"/>
                <w:sz w:val="20"/>
              </w:rPr>
            </w:pPr>
            <w:r w:rsidRPr="00D029B7">
              <w:rPr>
                <w:rFonts w:ascii="Times New Roman" w:hAnsi="Times New Roman" w:cs="Times New Roman"/>
                <w:caps/>
                <w:sz w:val="20"/>
              </w:rPr>
              <w:t>Semotanová</w:t>
            </w:r>
            <w:r w:rsidRPr="00D029B7">
              <w:rPr>
                <w:rFonts w:ascii="Times New Roman" w:hAnsi="Times New Roman" w:cs="Times New Roman"/>
                <w:smallCaps/>
                <w:sz w:val="20"/>
              </w:rPr>
              <w:t>, E</w:t>
            </w:r>
            <w:r w:rsidRPr="00D029B7">
              <w:rPr>
                <w:rFonts w:ascii="Times New Roman" w:hAnsi="Times New Roman" w:cs="Times New Roman"/>
                <w:sz w:val="20"/>
              </w:rPr>
              <w:t>va</w:t>
            </w:r>
            <w:r w:rsidRPr="00D029B7">
              <w:rPr>
                <w:rFonts w:ascii="Times New Roman" w:hAnsi="Times New Roman" w:cs="Times New Roman"/>
                <w:smallCaps/>
                <w:sz w:val="20"/>
              </w:rPr>
              <w:t xml:space="preserve">. </w:t>
            </w:r>
            <w:r w:rsidRPr="00D029B7">
              <w:rPr>
                <w:rFonts w:ascii="Times New Roman" w:hAnsi="Times New Roman" w:cs="Times New Roman"/>
                <w:i/>
                <w:sz w:val="20"/>
              </w:rPr>
              <w:t xml:space="preserve">Historická geografie českých zemí. </w:t>
            </w:r>
            <w:r w:rsidRPr="00D029B7">
              <w:rPr>
                <w:rFonts w:ascii="Times New Roman" w:hAnsi="Times New Roman" w:cs="Times New Roman"/>
                <w:sz w:val="20"/>
              </w:rPr>
              <w:t>Praha</w:t>
            </w:r>
            <w:del w:id="928" w:author="Eva Skýbová" w:date="2018-06-08T13:15:00Z">
              <w:r w:rsidRPr="00D029B7" w:rsidDel="00EC6BA3">
                <w:rPr>
                  <w:rFonts w:ascii="Times New Roman" w:hAnsi="Times New Roman" w:cs="Times New Roman"/>
                  <w:sz w:val="20"/>
                </w:rPr>
                <w:delText xml:space="preserve"> </w:delText>
              </w:r>
            </w:del>
            <w:r w:rsidRPr="00D029B7">
              <w:rPr>
                <w:rFonts w:ascii="Times New Roman" w:hAnsi="Times New Roman" w:cs="Times New Roman"/>
                <w:sz w:val="20"/>
              </w:rPr>
              <w:t>: Historický ústav AV ČR, 2006. 279 s. ISBN 80-7286-042-9</w:t>
            </w:r>
            <w:ins w:id="929" w:author="Eva Skýbová" w:date="2018-06-08T13:15:00Z">
              <w:r>
                <w:rPr>
                  <w:rFonts w:ascii="Times New Roman" w:hAnsi="Times New Roman" w:cs="Times New Roman"/>
                  <w:sz w:val="20"/>
                </w:rPr>
                <w:t>.</w:t>
              </w:r>
            </w:ins>
          </w:p>
          <w:p w:rsidR="00A2704D" w:rsidRPr="00C42207" w:rsidRDefault="00A2704D" w:rsidP="00E568AC">
            <w:pPr>
              <w:spacing w:before="60"/>
              <w:jc w:val="both"/>
              <w:rPr>
                <w:b/>
              </w:rPr>
            </w:pPr>
            <w:r w:rsidRPr="00C42207">
              <w:rPr>
                <w:b/>
              </w:rPr>
              <w:t>Doporučená literatura:</w:t>
            </w:r>
          </w:p>
          <w:p w:rsidR="00A2704D" w:rsidRPr="003E0CDF" w:rsidRDefault="00A2704D" w:rsidP="00E568AC">
            <w:pPr>
              <w:jc w:val="both"/>
              <w:rPr>
                <w:bCs/>
              </w:rPr>
            </w:pPr>
            <w:r w:rsidRPr="000243F0">
              <w:rPr>
                <w:bCs/>
                <w:caps/>
              </w:rPr>
              <w:t>Bičík</w:t>
            </w:r>
            <w:r w:rsidRPr="003E0CDF">
              <w:rPr>
                <w:bCs/>
                <w:smallCaps/>
              </w:rPr>
              <w:t>, I</w:t>
            </w:r>
            <w:r>
              <w:rPr>
                <w:bCs/>
              </w:rPr>
              <w:t xml:space="preserve">van et al. </w:t>
            </w:r>
            <w:r>
              <w:rPr>
                <w:bCs/>
                <w:i/>
              </w:rPr>
              <w:t>Vývoj využití ploch v Česku</w:t>
            </w:r>
            <w:r>
              <w:rPr>
                <w:bCs/>
              </w:rPr>
              <w:t>. Praha : Česká geografická společnost, 2010. 250 s. ISBN 978-80-904521-3-8</w:t>
            </w:r>
            <w:ins w:id="930" w:author="Eva Skýbová" w:date="2018-06-08T13:14:00Z">
              <w:r>
                <w:rPr>
                  <w:bCs/>
                </w:rPr>
                <w:t>.</w:t>
              </w:r>
            </w:ins>
          </w:p>
          <w:p w:rsidR="00A2704D" w:rsidRDefault="00A2704D" w:rsidP="00E568AC">
            <w:pPr>
              <w:jc w:val="both"/>
              <w:rPr>
                <w:bCs/>
              </w:rPr>
            </w:pPr>
            <w:r w:rsidRPr="000243F0">
              <w:rPr>
                <w:bCs/>
                <w:caps/>
              </w:rPr>
              <w:t>Boltižiar,</w:t>
            </w:r>
            <w:r w:rsidRPr="005A2B71">
              <w:rPr>
                <w:bCs/>
                <w:smallCaps/>
              </w:rPr>
              <w:t xml:space="preserve"> M</w:t>
            </w:r>
            <w:r>
              <w:rPr>
                <w:bCs/>
              </w:rPr>
              <w:t xml:space="preserve">artin et al. </w:t>
            </w:r>
            <w:del w:id="931" w:author="Eva Skýbová" w:date="2018-06-08T13:14:00Z">
              <w:r w:rsidDel="00EC6BA3">
                <w:rPr>
                  <w:bCs/>
                </w:rPr>
                <w:delText xml:space="preserve">(2014). </w:delText>
              </w:r>
            </w:del>
            <w:r>
              <w:rPr>
                <w:bCs/>
                <w:i/>
              </w:rPr>
              <w:t>Výskum krajiny v príkladových štúdiách</w:t>
            </w:r>
            <w:r>
              <w:rPr>
                <w:bCs/>
              </w:rPr>
              <w:t>. Nitra</w:t>
            </w:r>
            <w:del w:id="932" w:author="Eva Skýbová" w:date="2018-06-08T13:14:00Z">
              <w:r w:rsidDel="00EC6BA3">
                <w:rPr>
                  <w:bCs/>
                </w:rPr>
                <w:delText xml:space="preserve"> </w:delText>
              </w:r>
            </w:del>
            <w:r>
              <w:rPr>
                <w:bCs/>
              </w:rPr>
              <w:t>: FPV UKF, 2014. 318 s. ISBN 978-80-558-0531-3</w:t>
            </w:r>
            <w:ins w:id="933" w:author="Eva Skýbová" w:date="2018-06-08T13:14:00Z">
              <w:r>
                <w:rPr>
                  <w:bCs/>
                </w:rPr>
                <w:t>.</w:t>
              </w:r>
            </w:ins>
          </w:p>
          <w:p w:rsidR="00A2704D" w:rsidRDefault="00A2704D" w:rsidP="00E568AC">
            <w:pPr>
              <w:jc w:val="both"/>
            </w:pPr>
            <w:r w:rsidRPr="000243F0">
              <w:rPr>
                <w:caps/>
              </w:rPr>
              <w:t>Hrnčiarová</w:t>
            </w:r>
            <w:r w:rsidRPr="00246413">
              <w:rPr>
                <w:smallCaps/>
              </w:rPr>
              <w:t>, T</w:t>
            </w:r>
            <w:r w:rsidRPr="000243F0">
              <w:t>atiana</w:t>
            </w:r>
            <w:r w:rsidRPr="00246413">
              <w:rPr>
                <w:smallCaps/>
              </w:rPr>
              <w:t xml:space="preserve"> </w:t>
            </w:r>
            <w:r>
              <w:t>a</w:t>
            </w:r>
            <w:r w:rsidRPr="00246413">
              <w:rPr>
                <w:smallCaps/>
              </w:rPr>
              <w:t xml:space="preserve"> </w:t>
            </w:r>
            <w:r w:rsidRPr="000243F0">
              <w:rPr>
                <w:caps/>
              </w:rPr>
              <w:t>Mackovčin</w:t>
            </w:r>
            <w:r w:rsidRPr="00246413">
              <w:rPr>
                <w:smallCaps/>
              </w:rPr>
              <w:t>, P</w:t>
            </w:r>
            <w:r w:rsidRPr="000243F0">
              <w:t>eter</w:t>
            </w:r>
            <w:r w:rsidRPr="00246413">
              <w:rPr>
                <w:smallCaps/>
              </w:rPr>
              <w:t xml:space="preserve"> </w:t>
            </w:r>
            <w:r>
              <w:t>a</w:t>
            </w:r>
            <w:r w:rsidRPr="00246413">
              <w:rPr>
                <w:smallCaps/>
              </w:rPr>
              <w:t xml:space="preserve"> </w:t>
            </w:r>
            <w:r w:rsidRPr="000243F0">
              <w:rPr>
                <w:caps/>
              </w:rPr>
              <w:t>Zvara</w:t>
            </w:r>
            <w:r w:rsidRPr="00246413">
              <w:rPr>
                <w:smallCaps/>
              </w:rPr>
              <w:t>, I</w:t>
            </w:r>
            <w:r w:rsidRPr="000243F0">
              <w:t>van</w:t>
            </w:r>
            <w:r>
              <w:t xml:space="preserve"> et al. </w:t>
            </w:r>
            <w:r w:rsidRPr="00246413">
              <w:rPr>
                <w:i/>
              </w:rPr>
              <w:t>Atlas krajiny České republiky</w:t>
            </w:r>
            <w:r>
              <w:t xml:space="preserve">. </w:t>
            </w:r>
            <w:r w:rsidRPr="00FD504E">
              <w:rPr>
                <w:shd w:val="clear" w:color="auto" w:fill="FFFFFF"/>
              </w:rPr>
              <w:t>Praha</w:t>
            </w:r>
            <w:r>
              <w:rPr>
                <w:shd w:val="clear" w:color="auto" w:fill="FFFFFF"/>
              </w:rPr>
              <w:t xml:space="preserve"> </w:t>
            </w:r>
            <w:r w:rsidRPr="00FD504E">
              <w:rPr>
                <w:shd w:val="clear" w:color="auto" w:fill="FFFFFF"/>
              </w:rPr>
              <w:t>: M</w:t>
            </w:r>
            <w:r>
              <w:rPr>
                <w:shd w:val="clear" w:color="auto" w:fill="FFFFFF"/>
              </w:rPr>
              <w:t>ŽP</w:t>
            </w:r>
            <w:r w:rsidRPr="00FD504E">
              <w:rPr>
                <w:shd w:val="clear" w:color="auto" w:fill="FFFFFF"/>
              </w:rPr>
              <w:t xml:space="preserve"> ČR</w:t>
            </w:r>
            <w:r>
              <w:rPr>
                <w:shd w:val="clear" w:color="auto" w:fill="FFFFFF"/>
              </w:rPr>
              <w:t xml:space="preserve">; </w:t>
            </w:r>
            <w:r w:rsidRPr="00FD504E">
              <w:rPr>
                <w:shd w:val="clear" w:color="auto" w:fill="FFFFFF"/>
              </w:rPr>
              <w:t xml:space="preserve"> Průhonice</w:t>
            </w:r>
            <w:del w:id="934" w:author="Eva Skýbová" w:date="2018-06-08T13:14:00Z">
              <w:r w:rsidDel="00EC6BA3">
                <w:rPr>
                  <w:shd w:val="clear" w:color="auto" w:fill="FFFFFF"/>
                </w:rPr>
                <w:delText xml:space="preserve"> </w:delText>
              </w:r>
            </w:del>
            <w:r w:rsidRPr="00FD504E">
              <w:rPr>
                <w:shd w:val="clear" w:color="auto" w:fill="FFFFFF"/>
              </w:rPr>
              <w:t>: Výzkumný ústav Silva Taroucy pro krajinu a okrasné zahradnictví, v. v. i., 2009</w:t>
            </w:r>
            <w:r>
              <w:rPr>
                <w:shd w:val="clear" w:color="auto" w:fill="FFFFFF"/>
              </w:rPr>
              <w:t>.</w:t>
            </w:r>
            <w:r w:rsidRPr="00FD504E">
              <w:rPr>
                <w:shd w:val="clear" w:color="auto" w:fill="FFFFFF"/>
              </w:rPr>
              <w:t xml:space="preserve"> 332 </w:t>
            </w:r>
            <w:r>
              <w:rPr>
                <w:shd w:val="clear" w:color="auto" w:fill="FFFFFF"/>
              </w:rPr>
              <w:t>s</w:t>
            </w:r>
            <w:r w:rsidRPr="00FD504E">
              <w:rPr>
                <w:shd w:val="clear" w:color="auto" w:fill="FFFFFF"/>
              </w:rPr>
              <w:t>. ISBN 978-80-85116-59-5</w:t>
            </w:r>
            <w:r>
              <w:rPr>
                <w:rFonts w:ascii="Arial" w:hAnsi="Arial" w:cs="Arial"/>
                <w:color w:val="443300"/>
                <w:sz w:val="13"/>
                <w:szCs w:val="13"/>
                <w:shd w:val="clear" w:color="auto" w:fill="FFFFFF"/>
              </w:rPr>
              <w:t>. </w:t>
            </w:r>
            <w:r>
              <w:t xml:space="preserve"> </w:t>
            </w:r>
          </w:p>
          <w:p w:rsidR="00A2704D" w:rsidRPr="00D029B7" w:rsidRDefault="00A2704D" w:rsidP="00E568AC">
            <w:pPr>
              <w:pStyle w:val="Zkladntextodsazen2"/>
              <w:ind w:left="0" w:firstLine="0"/>
              <w:jc w:val="both"/>
              <w:rPr>
                <w:rFonts w:ascii="Times New Roman" w:hAnsi="Times New Roman" w:cs="Times New Roman"/>
                <w:sz w:val="20"/>
              </w:rPr>
            </w:pPr>
            <w:r w:rsidRPr="00D029B7">
              <w:rPr>
                <w:rFonts w:ascii="Times New Roman" w:hAnsi="Times New Roman" w:cs="Times New Roman"/>
                <w:caps/>
                <w:sz w:val="20"/>
              </w:rPr>
              <w:t>Klimek</w:t>
            </w:r>
            <w:r w:rsidRPr="00D029B7">
              <w:rPr>
                <w:rFonts w:ascii="Times New Roman" w:hAnsi="Times New Roman" w:cs="Times New Roman"/>
                <w:smallCaps/>
                <w:sz w:val="20"/>
              </w:rPr>
              <w:t>, T</w:t>
            </w:r>
            <w:r w:rsidRPr="00D029B7">
              <w:rPr>
                <w:rFonts w:ascii="Times New Roman" w:hAnsi="Times New Roman" w:cs="Times New Roman"/>
                <w:sz w:val="20"/>
              </w:rPr>
              <w:t xml:space="preserve">omáš. </w:t>
            </w:r>
            <w:r w:rsidRPr="00D029B7">
              <w:rPr>
                <w:rFonts w:ascii="Times New Roman" w:hAnsi="Times New Roman" w:cs="Times New Roman"/>
                <w:i/>
                <w:sz w:val="20"/>
              </w:rPr>
              <w:t>Krajiny českého středovéku</w:t>
            </w:r>
            <w:r w:rsidRPr="00D029B7">
              <w:rPr>
                <w:rFonts w:ascii="Times New Roman" w:hAnsi="Times New Roman" w:cs="Times New Roman"/>
                <w:sz w:val="20"/>
              </w:rPr>
              <w:t>. Praha</w:t>
            </w:r>
            <w:del w:id="935" w:author="Eva Skýbová" w:date="2018-06-08T13:14:00Z">
              <w:r w:rsidRPr="00D029B7" w:rsidDel="00EC6BA3">
                <w:rPr>
                  <w:rFonts w:ascii="Times New Roman" w:hAnsi="Times New Roman" w:cs="Times New Roman"/>
                  <w:sz w:val="20"/>
                </w:rPr>
                <w:delText xml:space="preserve"> </w:delText>
              </w:r>
            </w:del>
            <w:r w:rsidRPr="00D029B7">
              <w:rPr>
                <w:rFonts w:ascii="Times New Roman" w:hAnsi="Times New Roman" w:cs="Times New Roman"/>
                <w:sz w:val="20"/>
              </w:rPr>
              <w:t xml:space="preserve">: Dokořán, 2014. 208 s. ISBN 978-80-7363-585-5 </w:t>
            </w:r>
          </w:p>
          <w:p w:rsidR="00A2704D" w:rsidRPr="00D029B7" w:rsidRDefault="00A2704D" w:rsidP="00E568AC">
            <w:pPr>
              <w:pStyle w:val="Zkladntextodsazen2"/>
              <w:ind w:left="0" w:firstLine="0"/>
              <w:jc w:val="both"/>
              <w:rPr>
                <w:rFonts w:ascii="Times New Roman" w:hAnsi="Times New Roman" w:cs="Times New Roman"/>
                <w:sz w:val="20"/>
                <w:shd w:val="clear" w:color="auto" w:fill="FFFFFF"/>
              </w:rPr>
            </w:pPr>
            <w:r w:rsidRPr="00D029B7">
              <w:rPr>
                <w:rFonts w:ascii="Times New Roman" w:hAnsi="Times New Roman" w:cs="Times New Roman"/>
                <w:caps/>
                <w:sz w:val="20"/>
              </w:rPr>
              <w:t>Lipský</w:t>
            </w:r>
            <w:r w:rsidRPr="00D029B7">
              <w:rPr>
                <w:rFonts w:ascii="Times New Roman" w:hAnsi="Times New Roman" w:cs="Times New Roman"/>
                <w:smallCaps/>
                <w:sz w:val="20"/>
              </w:rPr>
              <w:t>, Z</w:t>
            </w:r>
            <w:r w:rsidRPr="00D029B7">
              <w:rPr>
                <w:rFonts w:ascii="Times New Roman" w:hAnsi="Times New Roman" w:cs="Times New Roman"/>
                <w:sz w:val="20"/>
              </w:rPr>
              <w:t>deněk</w:t>
            </w:r>
            <w:r w:rsidRPr="00D029B7">
              <w:rPr>
                <w:rFonts w:ascii="Times New Roman" w:hAnsi="Times New Roman" w:cs="Times New Roman"/>
                <w:smallCaps/>
                <w:sz w:val="20"/>
              </w:rPr>
              <w:t xml:space="preserve">. </w:t>
            </w:r>
            <w:r w:rsidRPr="00D029B7">
              <w:rPr>
                <w:rFonts w:ascii="Times New Roman" w:hAnsi="Times New Roman" w:cs="Times New Roman"/>
                <w:i/>
                <w:iCs/>
                <w:sz w:val="20"/>
                <w:shd w:val="clear" w:color="auto" w:fill="FFFFFF"/>
              </w:rPr>
              <w:t>Sledování změn v kulturní krajině: učební text pro cvičení z předmětu Krajinná ekologie</w:t>
            </w:r>
            <w:r w:rsidRPr="00D029B7">
              <w:rPr>
                <w:rFonts w:ascii="Times New Roman" w:hAnsi="Times New Roman" w:cs="Times New Roman"/>
                <w:sz w:val="20"/>
                <w:shd w:val="clear" w:color="auto" w:fill="FFFFFF"/>
              </w:rPr>
              <w:t xml:space="preserve">. Kostelec nad </w:t>
            </w:r>
          </w:p>
          <w:p w:rsidR="00A2704D" w:rsidRPr="00D029B7" w:rsidRDefault="00A2704D" w:rsidP="00E568AC">
            <w:pPr>
              <w:pStyle w:val="Zkladntextodsazen2"/>
              <w:ind w:left="0" w:firstLine="0"/>
              <w:jc w:val="both"/>
              <w:rPr>
                <w:rFonts w:ascii="Times New Roman" w:hAnsi="Times New Roman" w:cs="Times New Roman"/>
                <w:sz w:val="20"/>
              </w:rPr>
            </w:pPr>
            <w:r w:rsidRPr="00D029B7">
              <w:rPr>
                <w:rFonts w:ascii="Times New Roman" w:hAnsi="Times New Roman" w:cs="Times New Roman"/>
                <w:sz w:val="20"/>
                <w:shd w:val="clear" w:color="auto" w:fill="FFFFFF"/>
              </w:rPr>
              <w:t>Černými lesy</w:t>
            </w:r>
            <w:del w:id="936" w:author="Eva Skýbová" w:date="2018-06-08T13:14:00Z">
              <w:r w:rsidRPr="00D029B7" w:rsidDel="00EC6BA3">
                <w:rPr>
                  <w:rFonts w:ascii="Times New Roman" w:hAnsi="Times New Roman" w:cs="Times New Roman"/>
                  <w:sz w:val="20"/>
                  <w:shd w:val="clear" w:color="auto" w:fill="FFFFFF"/>
                </w:rPr>
                <w:delText> </w:delText>
              </w:r>
            </w:del>
            <w:r w:rsidRPr="00D029B7">
              <w:rPr>
                <w:rFonts w:ascii="Times New Roman" w:hAnsi="Times New Roman" w:cs="Times New Roman"/>
                <w:sz w:val="20"/>
                <w:shd w:val="clear" w:color="auto" w:fill="FFFFFF"/>
              </w:rPr>
              <w:t>: Lesnická práce, 2000. 71 s.</w:t>
            </w:r>
            <w:r w:rsidRPr="00D029B7">
              <w:rPr>
                <w:rStyle w:val="apple-converted-space"/>
                <w:rFonts w:ascii="Times New Roman" w:hAnsi="Times New Roman" w:cs="Times New Roman"/>
                <w:sz w:val="20"/>
                <w:shd w:val="clear" w:color="auto" w:fill="FFFFFF"/>
              </w:rPr>
              <w:t> </w:t>
            </w:r>
            <w:r w:rsidRPr="00D029B7">
              <w:rPr>
                <w:rFonts w:ascii="Times New Roman" w:hAnsi="Times New Roman" w:cs="Times New Roman"/>
                <w:sz w:val="20"/>
                <w:shd w:val="clear" w:color="auto" w:fill="FFFFFF"/>
              </w:rPr>
              <w:t>ISBN 80-213-0643-2</w:t>
            </w:r>
          </w:p>
          <w:p w:rsidR="00A2704D" w:rsidRPr="00D029B7" w:rsidRDefault="00A2704D" w:rsidP="00E568AC">
            <w:pPr>
              <w:pStyle w:val="Zkladntextodsazen2"/>
              <w:ind w:left="0" w:firstLine="0"/>
              <w:rPr>
                <w:rFonts w:ascii="Times New Roman" w:hAnsi="Times New Roman" w:cs="Times New Roman"/>
                <w:sz w:val="20"/>
              </w:rPr>
            </w:pPr>
            <w:r w:rsidRPr="00D029B7">
              <w:rPr>
                <w:rFonts w:ascii="Times New Roman" w:hAnsi="Times New Roman" w:cs="Times New Roman"/>
                <w:caps/>
                <w:sz w:val="20"/>
              </w:rPr>
              <w:t>Matoušek</w:t>
            </w:r>
            <w:r w:rsidRPr="00D029B7">
              <w:rPr>
                <w:rFonts w:ascii="Times New Roman" w:hAnsi="Times New Roman" w:cs="Times New Roman"/>
                <w:smallCaps/>
                <w:sz w:val="20"/>
              </w:rPr>
              <w:t>, V</w:t>
            </w:r>
            <w:r w:rsidRPr="00D029B7">
              <w:rPr>
                <w:rFonts w:ascii="Times New Roman" w:hAnsi="Times New Roman" w:cs="Times New Roman"/>
                <w:sz w:val="20"/>
              </w:rPr>
              <w:t>áclav</w:t>
            </w:r>
            <w:r w:rsidRPr="00D029B7">
              <w:rPr>
                <w:rFonts w:ascii="Times New Roman" w:hAnsi="Times New Roman" w:cs="Times New Roman"/>
                <w:smallCaps/>
                <w:sz w:val="20"/>
              </w:rPr>
              <w:t xml:space="preserve">. </w:t>
            </w:r>
            <w:r w:rsidRPr="00D029B7">
              <w:rPr>
                <w:rFonts w:ascii="Times New Roman" w:hAnsi="Times New Roman" w:cs="Times New Roman"/>
                <w:i/>
                <w:sz w:val="20"/>
              </w:rPr>
              <w:t xml:space="preserve">Čechy krásné, Čechy mé. Proměny krajiny Čech v době industriální. </w:t>
            </w:r>
            <w:r w:rsidRPr="00D029B7">
              <w:rPr>
                <w:rFonts w:ascii="Times New Roman" w:hAnsi="Times New Roman" w:cs="Times New Roman"/>
                <w:sz w:val="20"/>
              </w:rPr>
              <w:t>Praha</w:t>
            </w:r>
            <w:del w:id="937" w:author="Eva Skýbová" w:date="2018-06-08T13:14:00Z">
              <w:r w:rsidRPr="00D029B7" w:rsidDel="00EC6BA3">
                <w:rPr>
                  <w:rFonts w:ascii="Times New Roman" w:hAnsi="Times New Roman" w:cs="Times New Roman"/>
                  <w:sz w:val="20"/>
                </w:rPr>
                <w:delText xml:space="preserve"> </w:delText>
              </w:r>
            </w:del>
            <w:r w:rsidRPr="00D029B7">
              <w:rPr>
                <w:rFonts w:ascii="Times New Roman" w:hAnsi="Times New Roman" w:cs="Times New Roman"/>
                <w:sz w:val="20"/>
              </w:rPr>
              <w:t>: Agentura KRIGL, 381 s. ISBN 978-80-86912-36-3</w:t>
            </w:r>
          </w:p>
          <w:p w:rsidR="00A2704D" w:rsidRPr="00D029B7" w:rsidRDefault="00A2704D" w:rsidP="00E568AC">
            <w:pPr>
              <w:pStyle w:val="Zkladntextodsazen2"/>
              <w:ind w:left="0" w:firstLine="0"/>
              <w:rPr>
                <w:rFonts w:ascii="Times New Roman" w:hAnsi="Times New Roman" w:cs="Times New Roman"/>
                <w:sz w:val="20"/>
              </w:rPr>
            </w:pPr>
            <w:r w:rsidRPr="00D029B7">
              <w:rPr>
                <w:rFonts w:ascii="Times New Roman" w:hAnsi="Times New Roman" w:cs="Times New Roman"/>
                <w:caps/>
                <w:sz w:val="20"/>
              </w:rPr>
              <w:t>Sádlo,</w:t>
            </w:r>
            <w:r w:rsidRPr="00D029B7">
              <w:rPr>
                <w:rFonts w:ascii="Times New Roman" w:hAnsi="Times New Roman" w:cs="Times New Roman"/>
                <w:smallCaps/>
                <w:sz w:val="20"/>
              </w:rPr>
              <w:t xml:space="preserve"> J</w:t>
            </w:r>
            <w:r w:rsidRPr="00D029B7">
              <w:rPr>
                <w:rFonts w:ascii="Times New Roman" w:hAnsi="Times New Roman" w:cs="Times New Roman"/>
                <w:sz w:val="20"/>
              </w:rPr>
              <w:t xml:space="preserve">iří et al. </w:t>
            </w:r>
            <w:r w:rsidRPr="00D029B7">
              <w:rPr>
                <w:rFonts w:ascii="Times New Roman" w:hAnsi="Times New Roman" w:cs="Times New Roman"/>
                <w:i/>
                <w:sz w:val="20"/>
              </w:rPr>
              <w:t>Krajina a revoluce</w:t>
            </w:r>
            <w:r w:rsidRPr="00D029B7">
              <w:rPr>
                <w:rFonts w:ascii="Times New Roman" w:hAnsi="Times New Roman" w:cs="Times New Roman"/>
                <w:sz w:val="20"/>
              </w:rPr>
              <w:t>. Praha</w:t>
            </w:r>
            <w:del w:id="938" w:author="Eva Skýbová" w:date="2018-06-08T13:15:00Z">
              <w:r w:rsidRPr="00D029B7" w:rsidDel="00EC6BA3">
                <w:rPr>
                  <w:rFonts w:ascii="Times New Roman" w:hAnsi="Times New Roman" w:cs="Times New Roman"/>
                  <w:sz w:val="20"/>
                </w:rPr>
                <w:delText xml:space="preserve"> </w:delText>
              </w:r>
            </w:del>
            <w:r w:rsidRPr="00D029B7">
              <w:rPr>
                <w:rFonts w:ascii="Times New Roman" w:hAnsi="Times New Roman" w:cs="Times New Roman"/>
                <w:sz w:val="20"/>
              </w:rPr>
              <w:t>: Malá Skála, 2008. 256 s. ISBN 978-80-86776-06-4</w:t>
            </w:r>
          </w:p>
          <w:p w:rsidR="00A2704D" w:rsidDel="00EC6BA3" w:rsidRDefault="00A2704D" w:rsidP="00E568AC">
            <w:pPr>
              <w:jc w:val="both"/>
              <w:rPr>
                <w:del w:id="939" w:author="Eva Skýbová" w:date="2018-06-08T13:14:00Z"/>
              </w:rPr>
            </w:pPr>
            <w:del w:id="940" w:author="Eva Skýbová" w:date="2018-06-08T13:14:00Z">
              <w:r w:rsidDel="00EC6BA3">
                <w:delText>Doporučená:</w:delText>
              </w:r>
            </w:del>
          </w:p>
          <w:p w:rsidR="00A2704D" w:rsidRDefault="00A2704D" w:rsidP="00E568AC">
            <w:pPr>
              <w:jc w:val="both"/>
              <w:rPr>
                <w:smallCaps/>
              </w:rPr>
            </w:pPr>
            <w:r w:rsidRPr="003E0CDF">
              <w:rPr>
                <w:bCs/>
              </w:rPr>
              <w:t xml:space="preserve">De </w:t>
            </w:r>
            <w:r w:rsidRPr="000243F0">
              <w:rPr>
                <w:bCs/>
                <w:caps/>
              </w:rPr>
              <w:t>Blij</w:t>
            </w:r>
            <w:r w:rsidRPr="003E0CDF">
              <w:rPr>
                <w:bCs/>
              </w:rPr>
              <w:t>, H</w:t>
            </w:r>
            <w:r>
              <w:rPr>
                <w:bCs/>
              </w:rPr>
              <w:t>arm</w:t>
            </w:r>
            <w:r w:rsidRPr="003E0CDF">
              <w:rPr>
                <w:bCs/>
              </w:rPr>
              <w:t xml:space="preserve"> J. </w:t>
            </w:r>
            <w:r>
              <w:rPr>
                <w:bCs/>
                <w:i/>
              </w:rPr>
              <w:t>Human geography</w:t>
            </w:r>
            <w:del w:id="941" w:author="Eva Skýbová" w:date="2018-06-08T13:15:00Z">
              <w:r w:rsidDel="00EC6BA3">
                <w:rPr>
                  <w:bCs/>
                  <w:i/>
                </w:rPr>
                <w:delText xml:space="preserve"> </w:delText>
              </w:r>
            </w:del>
            <w:r>
              <w:rPr>
                <w:bCs/>
                <w:i/>
              </w:rPr>
              <w:t>: culture, society, and space</w:t>
            </w:r>
            <w:r>
              <w:rPr>
                <w:bCs/>
              </w:rPr>
              <w:t>. New York</w:t>
            </w:r>
            <w:del w:id="942" w:author="Eva Skýbová" w:date="2018-06-08T13:15:00Z">
              <w:r w:rsidDel="00EC6BA3">
                <w:rPr>
                  <w:bCs/>
                </w:rPr>
                <w:delText xml:space="preserve"> </w:delText>
              </w:r>
            </w:del>
            <w:r>
              <w:rPr>
                <w:bCs/>
              </w:rPr>
              <w:t>: John Wiley &amp; Sons, 1996. 531 p. ISBN 0-471-03914-4</w:t>
            </w:r>
            <w:ins w:id="943" w:author="Eva Skýbová" w:date="2018-06-08T13:14:00Z">
              <w:r>
                <w:rPr>
                  <w:bCs/>
                </w:rPr>
                <w:t>.</w:t>
              </w:r>
            </w:ins>
          </w:p>
          <w:p w:rsidR="00A2704D" w:rsidRPr="00420E4D" w:rsidRDefault="00A2704D" w:rsidP="00E568AC">
            <w:r w:rsidRPr="000243F0">
              <w:rPr>
                <w:caps/>
              </w:rPr>
              <w:t>Hronček</w:t>
            </w:r>
            <w:r>
              <w:rPr>
                <w:smallCaps/>
              </w:rPr>
              <w:t>, P</w:t>
            </w:r>
            <w:r w:rsidRPr="000243F0">
              <w:t>avel</w:t>
            </w:r>
            <w:r>
              <w:rPr>
                <w:smallCaps/>
              </w:rPr>
              <w:t xml:space="preserve">. </w:t>
            </w:r>
            <w:r w:rsidRPr="0015678D">
              <w:rPr>
                <w:i/>
              </w:rPr>
              <w:t>Environmental history of the landscape</w:t>
            </w:r>
            <w:r>
              <w:t xml:space="preserve">. </w:t>
            </w:r>
            <w:r w:rsidRPr="00420E4D">
              <w:rPr>
                <w:i/>
              </w:rPr>
              <w:t>Case study of Brusno</w:t>
            </w:r>
            <w:r>
              <w:t xml:space="preserve">. Banská Bystrica : Bellianum - vyd. </w:t>
            </w:r>
            <w:r>
              <w:br/>
              <w:t>UMB v Banskej Bystrici, 2014. 106 p. ISBN 978-80-557-0704-4</w:t>
            </w:r>
            <w:ins w:id="944" w:author="Eva Skýbová" w:date="2018-06-08T13:14:00Z">
              <w:r>
                <w:t>.</w:t>
              </w:r>
            </w:ins>
            <w:r>
              <w:t xml:space="preserve"> </w:t>
            </w:r>
          </w:p>
          <w:p w:rsidR="00A2704D" w:rsidRPr="00D029B7" w:rsidRDefault="00A2704D" w:rsidP="00E568AC">
            <w:pPr>
              <w:pStyle w:val="Zkladntextodsazen2"/>
              <w:ind w:left="0" w:firstLine="0"/>
              <w:jc w:val="both"/>
              <w:rPr>
                <w:rFonts w:ascii="Times New Roman" w:hAnsi="Times New Roman" w:cs="Times New Roman"/>
                <w:smallCaps/>
                <w:sz w:val="20"/>
              </w:rPr>
            </w:pPr>
            <w:r w:rsidRPr="00D029B7">
              <w:rPr>
                <w:rFonts w:ascii="Times New Roman" w:hAnsi="Times New Roman" w:cs="Times New Roman"/>
                <w:caps/>
                <w:sz w:val="20"/>
              </w:rPr>
              <w:t>Raška,</w:t>
            </w:r>
            <w:r w:rsidRPr="00D029B7">
              <w:rPr>
                <w:rFonts w:ascii="Times New Roman" w:hAnsi="Times New Roman" w:cs="Times New Roman"/>
                <w:smallCaps/>
                <w:sz w:val="20"/>
              </w:rPr>
              <w:t xml:space="preserve"> P</w:t>
            </w:r>
            <w:r w:rsidRPr="00D029B7">
              <w:rPr>
                <w:rFonts w:ascii="Times New Roman" w:hAnsi="Times New Roman" w:cs="Times New Roman"/>
                <w:sz w:val="20"/>
              </w:rPr>
              <w:t>avel</w:t>
            </w:r>
            <w:r w:rsidRPr="00D029B7">
              <w:rPr>
                <w:rFonts w:ascii="Times New Roman" w:hAnsi="Times New Roman" w:cs="Times New Roman"/>
                <w:smallCaps/>
                <w:sz w:val="20"/>
              </w:rPr>
              <w:t xml:space="preserve"> </w:t>
            </w:r>
            <w:r w:rsidRPr="00D029B7">
              <w:rPr>
                <w:rFonts w:ascii="Times New Roman" w:hAnsi="Times New Roman" w:cs="Times New Roman"/>
                <w:sz w:val="20"/>
              </w:rPr>
              <w:t>a</w:t>
            </w:r>
            <w:r w:rsidRPr="00D029B7">
              <w:rPr>
                <w:rFonts w:ascii="Times New Roman" w:hAnsi="Times New Roman" w:cs="Times New Roman"/>
                <w:smallCaps/>
                <w:sz w:val="20"/>
              </w:rPr>
              <w:t xml:space="preserve"> </w:t>
            </w:r>
            <w:r w:rsidRPr="00D029B7">
              <w:rPr>
                <w:rFonts w:ascii="Times New Roman" w:hAnsi="Times New Roman" w:cs="Times New Roman"/>
                <w:caps/>
                <w:sz w:val="20"/>
              </w:rPr>
              <w:t>Hruška</w:t>
            </w:r>
            <w:r w:rsidRPr="00D029B7">
              <w:rPr>
                <w:rFonts w:ascii="Times New Roman" w:hAnsi="Times New Roman" w:cs="Times New Roman"/>
                <w:smallCaps/>
                <w:sz w:val="20"/>
              </w:rPr>
              <w:t>, V</w:t>
            </w:r>
            <w:r w:rsidRPr="00D029B7">
              <w:rPr>
                <w:rFonts w:ascii="Times New Roman" w:hAnsi="Times New Roman" w:cs="Times New Roman"/>
                <w:sz w:val="20"/>
              </w:rPr>
              <w:t>ladan</w:t>
            </w:r>
            <w:r w:rsidRPr="00D029B7">
              <w:rPr>
                <w:rFonts w:ascii="Times New Roman" w:hAnsi="Times New Roman" w:cs="Times New Roman"/>
                <w:smallCaps/>
                <w:sz w:val="20"/>
              </w:rPr>
              <w:t xml:space="preserve"> </w:t>
            </w:r>
            <w:r w:rsidRPr="00D029B7">
              <w:rPr>
                <w:rFonts w:ascii="Times New Roman" w:hAnsi="Times New Roman" w:cs="Times New Roman"/>
                <w:sz w:val="20"/>
              </w:rPr>
              <w:t>et al</w:t>
            </w:r>
            <w:r w:rsidRPr="00D029B7">
              <w:rPr>
                <w:rFonts w:ascii="Times New Roman" w:hAnsi="Times New Roman" w:cs="Times New Roman"/>
                <w:smallCaps/>
                <w:sz w:val="20"/>
              </w:rPr>
              <w:t xml:space="preserve">. </w:t>
            </w:r>
            <w:r w:rsidRPr="00D029B7">
              <w:rPr>
                <w:rFonts w:ascii="Times New Roman" w:hAnsi="Times New Roman" w:cs="Times New Roman"/>
                <w:i/>
                <w:sz w:val="20"/>
              </w:rPr>
              <w:t xml:space="preserve">Adaptabilita a resilience: studie k integrujícím přístupům v geografickém výzkumu. </w:t>
            </w:r>
            <w:r w:rsidRPr="00D029B7">
              <w:rPr>
                <w:rFonts w:ascii="Times New Roman" w:hAnsi="Times New Roman" w:cs="Times New Roman"/>
                <w:sz w:val="20"/>
              </w:rPr>
              <w:t>Ústí nad Labem : UJEP, 2014. 140 s. ISBN 978-80-7414-769-2</w:t>
            </w:r>
            <w:ins w:id="945" w:author="Eva Skýbová" w:date="2018-06-08T13:14:00Z">
              <w:r>
                <w:rPr>
                  <w:rFonts w:ascii="Times New Roman" w:hAnsi="Times New Roman" w:cs="Times New Roman"/>
                  <w:sz w:val="20"/>
                </w:rPr>
                <w:t>.</w:t>
              </w:r>
            </w:ins>
            <w:del w:id="946" w:author="Eva Skýbová" w:date="2018-06-08T13:14:00Z">
              <w:r w:rsidRPr="00D029B7" w:rsidDel="00EC6BA3">
                <w:rPr>
                  <w:rFonts w:ascii="Times New Roman" w:hAnsi="Times New Roman" w:cs="Times New Roman"/>
                  <w:sz w:val="20"/>
                </w:rPr>
                <w:delText xml:space="preserve"> </w:delText>
              </w:r>
            </w:del>
            <w:r w:rsidRPr="00D029B7">
              <w:rPr>
                <w:rFonts w:ascii="Times New Roman" w:hAnsi="Times New Roman" w:cs="Times New Roman"/>
                <w:smallCaps/>
                <w:sz w:val="20"/>
              </w:rPr>
              <w:t xml:space="preserve">  </w:t>
            </w:r>
          </w:p>
          <w:p w:rsidR="00A2704D" w:rsidRPr="00D029B7" w:rsidRDefault="00A2704D" w:rsidP="00E568AC">
            <w:pPr>
              <w:pStyle w:val="Zkladntextodsazen2"/>
              <w:ind w:left="0" w:firstLine="0"/>
              <w:jc w:val="both"/>
              <w:rPr>
                <w:rFonts w:ascii="Times New Roman" w:hAnsi="Times New Roman" w:cs="Times New Roman"/>
                <w:sz w:val="20"/>
              </w:rPr>
            </w:pPr>
            <w:r w:rsidRPr="00D029B7">
              <w:rPr>
                <w:rFonts w:ascii="Times New Roman" w:hAnsi="Times New Roman" w:cs="Times New Roman"/>
                <w:caps/>
                <w:sz w:val="20"/>
              </w:rPr>
              <w:t>Schama</w:t>
            </w:r>
            <w:r w:rsidRPr="00D029B7">
              <w:rPr>
                <w:rFonts w:ascii="Times New Roman" w:hAnsi="Times New Roman" w:cs="Times New Roman"/>
                <w:smallCaps/>
                <w:sz w:val="20"/>
              </w:rPr>
              <w:t xml:space="preserve">, </w:t>
            </w:r>
            <w:r w:rsidRPr="00D029B7">
              <w:rPr>
                <w:rFonts w:ascii="Times New Roman" w:hAnsi="Times New Roman" w:cs="Times New Roman"/>
                <w:sz w:val="20"/>
              </w:rPr>
              <w:t>Simon</w:t>
            </w:r>
            <w:r w:rsidRPr="00D029B7">
              <w:rPr>
                <w:rFonts w:ascii="Times New Roman" w:hAnsi="Times New Roman" w:cs="Times New Roman"/>
                <w:smallCaps/>
                <w:sz w:val="20"/>
              </w:rPr>
              <w:t xml:space="preserve">. </w:t>
            </w:r>
            <w:r w:rsidRPr="00D029B7">
              <w:rPr>
                <w:rFonts w:ascii="Times New Roman" w:hAnsi="Times New Roman" w:cs="Times New Roman"/>
                <w:i/>
                <w:sz w:val="20"/>
              </w:rPr>
              <w:t>Krajina a paměť</w:t>
            </w:r>
            <w:r w:rsidRPr="00D029B7">
              <w:rPr>
                <w:rFonts w:ascii="Times New Roman" w:hAnsi="Times New Roman" w:cs="Times New Roman"/>
                <w:sz w:val="20"/>
              </w:rPr>
              <w:t>. Praha</w:t>
            </w:r>
            <w:del w:id="947" w:author="Eva Skýbová" w:date="2018-06-08T13:15:00Z">
              <w:r w:rsidRPr="00D029B7" w:rsidDel="00EC6BA3">
                <w:rPr>
                  <w:rFonts w:ascii="Times New Roman" w:hAnsi="Times New Roman" w:cs="Times New Roman"/>
                  <w:sz w:val="20"/>
                </w:rPr>
                <w:delText xml:space="preserve"> </w:delText>
              </w:r>
            </w:del>
            <w:r w:rsidRPr="00D029B7">
              <w:rPr>
                <w:rFonts w:ascii="Times New Roman" w:hAnsi="Times New Roman" w:cs="Times New Roman"/>
                <w:sz w:val="20"/>
              </w:rPr>
              <w:t>: Argo; Dokořán, 2007. 704 s. ISBN 978-80-7203-803-6</w:t>
            </w:r>
            <w:ins w:id="948" w:author="Eva Skýbová" w:date="2018-06-08T13:14:00Z">
              <w:r>
                <w:rPr>
                  <w:rFonts w:ascii="Times New Roman" w:hAnsi="Times New Roman" w:cs="Times New Roman"/>
                  <w:sz w:val="20"/>
                </w:rPr>
                <w:t>.</w:t>
              </w:r>
            </w:ins>
          </w:p>
          <w:p w:rsidR="00A2704D" w:rsidRPr="00D029B7" w:rsidRDefault="00A2704D" w:rsidP="00E568AC">
            <w:pPr>
              <w:pStyle w:val="Zkladntextodsazen2"/>
              <w:ind w:left="0" w:firstLine="0"/>
              <w:rPr>
                <w:rFonts w:ascii="Times New Roman" w:hAnsi="Times New Roman" w:cs="Times New Roman"/>
                <w:smallCaps/>
                <w:sz w:val="20"/>
              </w:rPr>
            </w:pPr>
            <w:r w:rsidRPr="00D029B7">
              <w:rPr>
                <w:rFonts w:ascii="Times New Roman" w:hAnsi="Times New Roman" w:cs="Times New Roman"/>
                <w:caps/>
                <w:sz w:val="20"/>
              </w:rPr>
              <w:t>Trpáková</w:t>
            </w:r>
            <w:r w:rsidRPr="00D029B7">
              <w:rPr>
                <w:rFonts w:ascii="Times New Roman" w:hAnsi="Times New Roman" w:cs="Times New Roman"/>
                <w:sz w:val="20"/>
              </w:rPr>
              <w:t xml:space="preserve">, Ivana. </w:t>
            </w:r>
            <w:r w:rsidRPr="00D029B7">
              <w:rPr>
                <w:rFonts w:ascii="Times New Roman" w:hAnsi="Times New Roman" w:cs="Times New Roman"/>
                <w:i/>
                <w:sz w:val="20"/>
              </w:rPr>
              <w:t>Krajina ve svétle starých pramenů</w:t>
            </w:r>
            <w:r w:rsidRPr="00D029B7">
              <w:rPr>
                <w:rFonts w:ascii="Times New Roman" w:hAnsi="Times New Roman" w:cs="Times New Roman"/>
                <w:sz w:val="20"/>
              </w:rPr>
              <w:t xml:space="preserve">. </w:t>
            </w:r>
            <w:r w:rsidRPr="00D029B7">
              <w:rPr>
                <w:rFonts w:ascii="Times New Roman" w:hAnsi="Times New Roman" w:cs="Times New Roman"/>
                <w:sz w:val="20"/>
                <w:shd w:val="clear" w:color="auto" w:fill="FFFFFF"/>
              </w:rPr>
              <w:t>Kostelec nad Černými lesy</w:t>
            </w:r>
            <w:del w:id="949" w:author="Eva Skýbová" w:date="2018-06-08T13:15:00Z">
              <w:r w:rsidRPr="00D029B7" w:rsidDel="00EC6BA3">
                <w:rPr>
                  <w:rFonts w:ascii="Times New Roman" w:hAnsi="Times New Roman" w:cs="Times New Roman"/>
                  <w:sz w:val="20"/>
                  <w:shd w:val="clear" w:color="auto" w:fill="FFFFFF"/>
                </w:rPr>
                <w:delText> </w:delText>
              </w:r>
            </w:del>
            <w:r w:rsidRPr="00D029B7">
              <w:rPr>
                <w:rFonts w:ascii="Times New Roman" w:hAnsi="Times New Roman" w:cs="Times New Roman"/>
                <w:sz w:val="20"/>
                <w:shd w:val="clear" w:color="auto" w:fill="FFFFFF"/>
              </w:rPr>
              <w:t>: Lesnická práce, 2013. 248 s.</w:t>
            </w:r>
            <w:r w:rsidRPr="00D029B7">
              <w:rPr>
                <w:rStyle w:val="apple-converted-space"/>
                <w:rFonts w:ascii="Times New Roman" w:hAnsi="Times New Roman" w:cs="Times New Roman"/>
                <w:sz w:val="20"/>
                <w:shd w:val="clear" w:color="auto" w:fill="FFFFFF"/>
              </w:rPr>
              <w:t> </w:t>
            </w:r>
            <w:r w:rsidRPr="00D029B7">
              <w:rPr>
                <w:rFonts w:ascii="Times New Roman" w:hAnsi="Times New Roman" w:cs="Times New Roman"/>
                <w:sz w:val="20"/>
                <w:shd w:val="clear" w:color="auto" w:fill="FFFFFF"/>
              </w:rPr>
              <w:t>ISBN 978-80-7458-053-6</w:t>
            </w:r>
            <w:ins w:id="950" w:author="Eva Skýbová" w:date="2018-06-08T13:14:00Z">
              <w:r>
                <w:rPr>
                  <w:rFonts w:ascii="Times New Roman" w:hAnsi="Times New Roman" w:cs="Times New Roman"/>
                  <w:sz w:val="20"/>
                  <w:shd w:val="clear" w:color="auto" w:fill="FFFFFF"/>
                </w:rPr>
                <w:t>.</w:t>
              </w:r>
            </w:ins>
            <w:r w:rsidRPr="00D029B7">
              <w:rPr>
                <w:rFonts w:ascii="Times New Roman" w:hAnsi="Times New Roman" w:cs="Times New Roman"/>
                <w:smallCaps/>
                <w:sz w:val="20"/>
              </w:rPr>
              <w:t xml:space="preserve"> </w:t>
            </w:r>
          </w:p>
          <w:p w:rsidR="00A2704D" w:rsidRPr="00D029B7" w:rsidDel="00524DE9" w:rsidRDefault="00A2704D" w:rsidP="00E568AC">
            <w:pPr>
              <w:pStyle w:val="Zkladntextodsazen2"/>
              <w:rPr>
                <w:del w:id="951" w:author="Eva Skýbová" w:date="2018-06-08T10:03:00Z"/>
                <w:rFonts w:ascii="Times New Roman" w:hAnsi="Times New Roman" w:cs="Times New Roman"/>
                <w:sz w:val="20"/>
              </w:rPr>
            </w:pPr>
            <w:del w:id="952" w:author="Eva Skýbová" w:date="2018-06-08T10:03:00Z">
              <w:r w:rsidRPr="00D029B7" w:rsidDel="00524DE9">
                <w:rPr>
                  <w:rFonts w:ascii="Times New Roman" w:hAnsi="Times New Roman" w:cs="Times New Roman"/>
                  <w:caps/>
                  <w:sz w:val="20"/>
                </w:rPr>
                <w:delText>Žigra</w:delText>
              </w:r>
              <w:r w:rsidRPr="00D029B7" w:rsidDel="00524DE9">
                <w:rPr>
                  <w:rFonts w:ascii="Times New Roman" w:hAnsi="Times New Roman" w:cs="Times New Roman"/>
                  <w:smallCaps/>
                  <w:sz w:val="20"/>
                </w:rPr>
                <w:delText>i</w:delText>
              </w:r>
              <w:r w:rsidRPr="00D029B7" w:rsidDel="00524DE9">
                <w:rPr>
                  <w:rFonts w:ascii="Times New Roman" w:hAnsi="Times New Roman" w:cs="Times New Roman"/>
                  <w:sz w:val="20"/>
                </w:rPr>
                <w:delText xml:space="preserve">, Florin. </w:delText>
              </w:r>
              <w:r w:rsidRPr="00D029B7" w:rsidDel="00524DE9">
                <w:rPr>
                  <w:rFonts w:ascii="Times New Roman" w:hAnsi="Times New Roman" w:cs="Times New Roman"/>
                  <w:i/>
                  <w:sz w:val="20"/>
                </w:rPr>
                <w:delText>Krajina a jej využívanie</w:delText>
              </w:r>
              <w:r w:rsidRPr="00D029B7" w:rsidDel="00524DE9">
                <w:rPr>
                  <w:rFonts w:ascii="Times New Roman" w:hAnsi="Times New Roman" w:cs="Times New Roman"/>
                  <w:sz w:val="20"/>
                </w:rPr>
                <w:delText xml:space="preserve">. Brno : PříF UJEP, 1983. 131 s. </w:delText>
              </w:r>
            </w:del>
          </w:p>
          <w:p w:rsidR="00A2704D" w:rsidRPr="009C7F64" w:rsidRDefault="00A2704D" w:rsidP="00E568AC">
            <w:pPr>
              <w:jc w:val="both"/>
              <w:rPr>
                <w:lang w:val="sk-SK"/>
              </w:rPr>
            </w:pPr>
            <w:del w:id="953" w:author="Eva Skýbová" w:date="2018-06-08T10:03:00Z">
              <w:r w:rsidRPr="00283F9B" w:rsidDel="00524DE9">
                <w:delText>http://www.klaudyan.cz</w:delText>
              </w:r>
              <w:r w:rsidRPr="00283F9B" w:rsidDel="00524DE9">
                <w:rPr>
                  <w:b/>
                  <w:color w:val="000000"/>
                </w:rPr>
                <w:delText xml:space="preserve"> </w:delText>
              </w:r>
              <w:r w:rsidRPr="00283F9B" w:rsidDel="00524DE9">
                <w:rPr>
                  <w:color w:val="000000"/>
                </w:rPr>
                <w:delText>(</w:delText>
              </w:r>
              <w:r w:rsidDel="00524DE9">
                <w:rPr>
                  <w:color w:val="000000"/>
                </w:rPr>
                <w:delText>I</w:delText>
              </w:r>
              <w:r w:rsidRPr="00283F9B" w:rsidDel="00524DE9">
                <w:delText>nternetový</w:delText>
              </w:r>
              <w:r w:rsidDel="00524DE9">
                <w:delText xml:space="preserve"> časopis pro historickou geografii a environmentální dějiny)</w:delText>
              </w:r>
            </w:del>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588"/>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Default="00A2704D" w:rsidP="00E568AC">
            <w:pPr>
              <w:jc w:val="both"/>
            </w:pPr>
            <w:r>
              <w:rPr>
                <w:b/>
              </w:rPr>
              <w:t>Individuální a kolektivní ochrana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w:t>
            </w:r>
            <w:r w:rsidRPr="00F9450B">
              <w:t>ovinný</w:t>
            </w:r>
            <w:r>
              <w:t>,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rsidRPr="009E690D">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14s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p w:rsidR="00A2704D" w:rsidRDefault="00A2704D" w:rsidP="00E568AC">
            <w:pPr>
              <w:jc w:val="both"/>
            </w:pP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3</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Klasifikovaný 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Požadavkem pro úspěšné ukončení předmětu</w:t>
            </w:r>
            <w:r w:rsidRPr="00B82667">
              <w:t xml:space="preserve"> je aktivní účast a vystoupení na sem</w:t>
            </w:r>
            <w:r>
              <w:t>inářích (přítomnost minimálně 8</w:t>
            </w:r>
            <w:r w:rsidRPr="00B82667">
              <w:t>0%</w:t>
            </w:r>
            <w:r>
              <w:t>, 2 prezentace</w:t>
            </w:r>
            <w:r w:rsidRPr="00B82667">
              <w:t>), průběžné plnění za</w:t>
            </w:r>
            <w:r>
              <w:t xml:space="preserve">daných úkolů </w:t>
            </w:r>
            <w:del w:id="954" w:author="Eva Skýbová" w:date="2018-06-08T10:03:00Z">
              <w:r w:rsidDel="000C600B">
                <w:delText xml:space="preserve"> </w:delText>
              </w:r>
            </w:del>
            <w:r>
              <w:t>(absolvování písemného testu s minimálně 60% úspěšností), odevzdání písemné zápočtové práce.</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prof</w:t>
            </w:r>
            <w:r w:rsidRPr="00F9450B">
              <w:t xml:space="preserve">. Ing. </w:t>
            </w:r>
            <w:smartTag w:uri="urn:schemas-microsoft-com:office:smarttags" w:element="PersonName">
              <w:smartTagPr>
                <w:attr w:name="ProductID" w:val="Dušan Vičar"/>
              </w:smartTagPr>
              <w:r>
                <w:t>Dušan Vičar</w:t>
              </w:r>
            </w:smartTag>
            <w:r w:rsidRPr="00F9450B">
              <w:t xml:space="preserve">, </w:t>
            </w:r>
            <w:r>
              <w:t>CSc</w:t>
            </w:r>
            <w:r w:rsidRPr="00F9450B">
              <w:t>.</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seminářů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prof</w:t>
            </w:r>
            <w:r w:rsidRPr="00F9450B">
              <w:t xml:space="preserve">. Ing. </w:t>
            </w:r>
            <w:smartTag w:uri="urn:schemas-microsoft-com:office:smarttags" w:element="PersonName">
              <w:smartTagPr>
                <w:attr w:name="ProductID" w:val="Dušan Vičar"/>
              </w:smartTagPr>
              <w:r>
                <w:t>Dušan Vičar</w:t>
              </w:r>
            </w:smartTag>
            <w:r w:rsidRPr="00F9450B">
              <w:t xml:space="preserve">, </w:t>
            </w:r>
            <w:r>
              <w:t>CSc</w:t>
            </w:r>
            <w:r w:rsidRPr="00F9450B">
              <w:t>.</w:t>
            </w:r>
            <w:r>
              <w:t xml:space="preserve"> – přednášky (100 %), semináře (100 %)</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autoSpaceDE w:val="0"/>
              <w:autoSpaceDN w:val="0"/>
              <w:adjustRightInd w:val="0"/>
              <w:jc w:val="both"/>
            </w:pPr>
            <w:r w:rsidRPr="00A17C64">
              <w:t>Cílem předmětu je seznámit studenty s principy, zásadami a prostředky individuální a kolektiv</w:t>
            </w:r>
            <w:r>
              <w:t xml:space="preserve">ní ochrany. Obsahem předmětu je </w:t>
            </w:r>
            <w:r w:rsidRPr="00A17C64">
              <w:t>historický exkurs do problematiky vývoje individuální a kolektivní ochrany, seznámení s</w:t>
            </w:r>
            <w:r>
              <w:t xml:space="preserve">e základními prostředky ochrany </w:t>
            </w:r>
            <w:r w:rsidRPr="00A17C64">
              <w:t>dýchacích orgánů a povrchu těla osob zavedenými v AČR a u HZS ČR. Dále jsou stu</w:t>
            </w:r>
            <w:r>
              <w:t xml:space="preserve">denti seznámeni s problematikou </w:t>
            </w:r>
            <w:r w:rsidRPr="00A17C64">
              <w:t xml:space="preserve">improvizované ochrany. Pozornost je rovněž věnována improvizovaných a stálým úkrytům </w:t>
            </w:r>
            <w:r>
              <w:t xml:space="preserve">kolektivní ochrany. Studenti se </w:t>
            </w:r>
            <w:r w:rsidRPr="00A17C64">
              <w:t>seznámí s organizací těchto opatření jak po použití ZHN, tak i při likvidaci závažných ekologických havárií.</w:t>
            </w:r>
          </w:p>
          <w:p w:rsidR="00A2704D" w:rsidRPr="009146D8" w:rsidRDefault="00A2704D" w:rsidP="00E568AC">
            <w:pPr>
              <w:autoSpaceDE w:val="0"/>
              <w:autoSpaceDN w:val="0"/>
              <w:adjustRightInd w:val="0"/>
              <w:rPr>
                <w:u w:val="single"/>
              </w:rPr>
            </w:pPr>
            <w:r w:rsidRPr="009146D8">
              <w:rPr>
                <w:u w:val="single"/>
              </w:rPr>
              <w:t>Hlavní témata:</w:t>
            </w:r>
          </w:p>
          <w:p w:rsidR="00A2704D" w:rsidRDefault="00A2704D" w:rsidP="00E568AC">
            <w:pPr>
              <w:numPr>
                <w:ilvl w:val="0"/>
                <w:numId w:val="19"/>
              </w:numPr>
            </w:pPr>
            <w:r>
              <w:t>Úvod do problematiky individuální a kolektivní ochrany.</w:t>
            </w:r>
          </w:p>
          <w:p w:rsidR="00A2704D" w:rsidRPr="009F2C81" w:rsidRDefault="00A2704D" w:rsidP="00E568AC">
            <w:pPr>
              <w:numPr>
                <w:ilvl w:val="0"/>
                <w:numId w:val="19"/>
              </w:numPr>
            </w:pPr>
            <w:r>
              <w:t>Historický vývoj individuální ochrany.</w:t>
            </w:r>
          </w:p>
          <w:p w:rsidR="00A2704D" w:rsidRPr="009F2C81" w:rsidRDefault="00A2704D" w:rsidP="00E568AC">
            <w:pPr>
              <w:numPr>
                <w:ilvl w:val="0"/>
                <w:numId w:val="19"/>
              </w:numPr>
            </w:pPr>
            <w:r>
              <w:t>Historický vývoj kolektivní ochrany. Improvizované a stálé úkryty.</w:t>
            </w:r>
          </w:p>
          <w:p w:rsidR="00A2704D" w:rsidRPr="009F2C81" w:rsidRDefault="00A2704D" w:rsidP="00E568AC">
            <w:pPr>
              <w:numPr>
                <w:ilvl w:val="0"/>
                <w:numId w:val="19"/>
              </w:numPr>
            </w:pPr>
            <w:r>
              <w:t>Prostředky individuální ochrany dýchacích cest v AČR a u HZS.</w:t>
            </w:r>
          </w:p>
          <w:p w:rsidR="00A2704D" w:rsidRPr="00B54383" w:rsidRDefault="00A2704D" w:rsidP="00E568AC">
            <w:pPr>
              <w:numPr>
                <w:ilvl w:val="0"/>
                <w:numId w:val="19"/>
              </w:numPr>
            </w:pPr>
            <w:r>
              <w:t>Prostředky individuální ochrany kůže v AČR a u HZS.</w:t>
            </w:r>
          </w:p>
          <w:p w:rsidR="00A2704D" w:rsidRPr="00B54383" w:rsidRDefault="00A2704D" w:rsidP="00E568AC">
            <w:pPr>
              <w:numPr>
                <w:ilvl w:val="0"/>
                <w:numId w:val="19"/>
              </w:numPr>
            </w:pPr>
            <w:r>
              <w:t>Zdravotnické prostředky individuální ochrany.</w:t>
            </w:r>
          </w:p>
          <w:p w:rsidR="00A2704D" w:rsidRPr="009F2C81" w:rsidRDefault="00A2704D" w:rsidP="00E568AC">
            <w:pPr>
              <w:numPr>
                <w:ilvl w:val="0"/>
                <w:numId w:val="19"/>
              </w:numPr>
            </w:pPr>
            <w:r>
              <w:t>Dýchací přístroje a technika.</w:t>
            </w:r>
          </w:p>
          <w:p w:rsidR="00A2704D" w:rsidRPr="009F2C81" w:rsidRDefault="00A2704D" w:rsidP="00E568AC">
            <w:pPr>
              <w:numPr>
                <w:ilvl w:val="0"/>
                <w:numId w:val="19"/>
              </w:numPr>
            </w:pPr>
            <w:r>
              <w:t>Ochranné prostředky proti biologickým agens. HEPA filtry.</w:t>
            </w:r>
          </w:p>
          <w:p w:rsidR="00A2704D" w:rsidRPr="009F2C81" w:rsidRDefault="00A2704D" w:rsidP="00E568AC">
            <w:pPr>
              <w:numPr>
                <w:ilvl w:val="0"/>
                <w:numId w:val="19"/>
              </w:numPr>
            </w:pPr>
            <w:r>
              <w:t>Improvizované prostředky individuální ochrany.</w:t>
            </w:r>
          </w:p>
          <w:p w:rsidR="00A2704D" w:rsidRPr="009F2C81" w:rsidRDefault="00A2704D" w:rsidP="00E568AC">
            <w:pPr>
              <w:numPr>
                <w:ilvl w:val="0"/>
                <w:numId w:val="19"/>
              </w:numPr>
            </w:pPr>
            <w:r>
              <w:t xml:space="preserve">Ochranné pracovní pomůcky v rámci BOZP. </w:t>
            </w:r>
          </w:p>
          <w:p w:rsidR="00A2704D" w:rsidRPr="009F2C81" w:rsidRDefault="00A2704D" w:rsidP="00E568AC">
            <w:pPr>
              <w:numPr>
                <w:ilvl w:val="0"/>
                <w:numId w:val="19"/>
              </w:numPr>
            </w:pPr>
            <w:r>
              <w:t>Způsoby skladování prostředků individuální a kolektivní ochrany.</w:t>
            </w:r>
          </w:p>
          <w:p w:rsidR="00A2704D" w:rsidRPr="009F2C81" w:rsidRDefault="00A2704D" w:rsidP="00E568AC">
            <w:pPr>
              <w:numPr>
                <w:ilvl w:val="0"/>
                <w:numId w:val="19"/>
              </w:numPr>
            </w:pPr>
            <w:r>
              <w:t>Výroba a testování ochranných vlastností prostředků ochrany.</w:t>
            </w:r>
          </w:p>
          <w:p w:rsidR="00A2704D" w:rsidRPr="009F2C81" w:rsidRDefault="00A2704D" w:rsidP="00E568AC">
            <w:pPr>
              <w:numPr>
                <w:ilvl w:val="0"/>
                <w:numId w:val="19"/>
              </w:numPr>
            </w:pPr>
            <w:r>
              <w:t>Zařízení civilní ochrany pro výdej prostředků individuální ochrany za vojenských krizových situací.</w:t>
            </w:r>
          </w:p>
          <w:p w:rsidR="00A2704D" w:rsidRDefault="00A2704D" w:rsidP="00E568AC">
            <w:pPr>
              <w:numPr>
                <w:ilvl w:val="0"/>
                <w:numId w:val="19"/>
              </w:numPr>
            </w:pPr>
            <w:r>
              <w:t>Perspektivní výhled v oblasti vývoje prostředků individuální a kolektivní ochrany.</w:t>
            </w:r>
          </w:p>
          <w:p w:rsidR="00A2704D" w:rsidRDefault="00A2704D" w:rsidP="00E568AC">
            <w:pPr>
              <w:ind w:left="454"/>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7C0376" w:rsidRDefault="00A2704D" w:rsidP="00E568AC">
            <w:pPr>
              <w:jc w:val="both"/>
              <w:rPr>
                <w:b/>
              </w:rPr>
            </w:pPr>
            <w:r w:rsidRPr="007C0376">
              <w:rPr>
                <w:b/>
              </w:rPr>
              <w:t>Povinná</w:t>
            </w:r>
            <w:r>
              <w:rPr>
                <w:b/>
              </w:rPr>
              <w:t xml:space="preserve"> literatura</w:t>
            </w:r>
            <w:r w:rsidRPr="007C0376">
              <w:rPr>
                <w:b/>
              </w:rPr>
              <w:t>:</w:t>
            </w:r>
          </w:p>
          <w:p w:rsidR="00A2704D" w:rsidRPr="007C0376" w:rsidRDefault="00C52E18" w:rsidP="00E568AC">
            <w:pPr>
              <w:jc w:val="both"/>
            </w:pPr>
            <w:hyperlink r:id="rId13" w:tgtFrame="_blank" w:history="1">
              <w:r w:rsidR="00A2704D">
                <w:t xml:space="preserve">Zákon č. 239/2000 Sb. </w:t>
              </w:r>
              <w:r w:rsidR="00A2704D" w:rsidRPr="004175FA">
                <w:t>Integrovaný záchranný systém</w:t>
              </w:r>
            </w:hyperlink>
            <w:r w:rsidR="00A2704D" w:rsidRPr="007C0376">
              <w:t xml:space="preserve">. </w:t>
            </w:r>
          </w:p>
          <w:p w:rsidR="00A2704D" w:rsidRPr="007C0376" w:rsidRDefault="00A2704D" w:rsidP="00E568AC">
            <w:pPr>
              <w:jc w:val="both"/>
              <w:rPr>
                <w:bCs/>
              </w:rPr>
            </w:pPr>
            <w:r w:rsidRPr="007C0376">
              <w:rPr>
                <w:bCs/>
              </w:rPr>
              <w:t xml:space="preserve">Zákon č. </w:t>
            </w:r>
            <w:r>
              <w:rPr>
                <w:bCs/>
              </w:rPr>
              <w:t>350/2011</w:t>
            </w:r>
            <w:r w:rsidRPr="007C0376">
              <w:rPr>
                <w:bCs/>
              </w:rPr>
              <w:t xml:space="preserve"> Sb., </w:t>
            </w:r>
            <w:r w:rsidRPr="004175FA">
              <w:rPr>
                <w:bCs/>
              </w:rPr>
              <w:t>o chemických látkách a chemických přípravcích</w:t>
            </w:r>
            <w:r w:rsidRPr="007C0376">
              <w:rPr>
                <w:bCs/>
                <w:i/>
              </w:rPr>
              <w:t>.</w:t>
            </w:r>
          </w:p>
          <w:p w:rsidR="00A2704D" w:rsidRPr="007C0376" w:rsidRDefault="00A2704D" w:rsidP="00E568AC">
            <w:pPr>
              <w:jc w:val="both"/>
              <w:rPr>
                <w:bCs/>
              </w:rPr>
            </w:pPr>
            <w:r w:rsidRPr="007C0376">
              <w:rPr>
                <w:bCs/>
              </w:rPr>
              <w:t xml:space="preserve">Zákon č. </w:t>
            </w:r>
            <w:r>
              <w:rPr>
                <w:bCs/>
              </w:rPr>
              <w:t>224</w:t>
            </w:r>
            <w:r w:rsidRPr="007C0376">
              <w:rPr>
                <w:bCs/>
              </w:rPr>
              <w:t>/20</w:t>
            </w:r>
            <w:r>
              <w:rPr>
                <w:bCs/>
              </w:rPr>
              <w:t>15</w:t>
            </w:r>
            <w:r w:rsidRPr="007C0376">
              <w:rPr>
                <w:bCs/>
              </w:rPr>
              <w:t xml:space="preserve"> Sb., </w:t>
            </w:r>
            <w:r w:rsidRPr="004175FA">
              <w:rPr>
                <w:bCs/>
              </w:rPr>
              <w:t>o prevenci závažných havárií</w:t>
            </w:r>
            <w:r w:rsidRPr="007C0376">
              <w:rPr>
                <w:bCs/>
                <w:i/>
              </w:rPr>
              <w:t>.</w:t>
            </w:r>
          </w:p>
          <w:p w:rsidR="00A2704D" w:rsidRPr="009146D8" w:rsidRDefault="00A2704D" w:rsidP="00E568AC">
            <w:pPr>
              <w:jc w:val="both"/>
              <w:rPr>
                <w:bCs/>
              </w:rPr>
            </w:pPr>
            <w:r w:rsidRPr="009146D8">
              <w:rPr>
                <w:bCs/>
              </w:rPr>
              <w:t xml:space="preserve">HYLÁK, Čestmír a Ján PIVOVARNÍK. </w:t>
            </w:r>
            <w:r w:rsidRPr="00A2704D">
              <w:rPr>
                <w:bCs/>
                <w:i/>
                <w:rPrChange w:id="955" w:author="Eva Skýbová" w:date="2018-06-08T10:04:00Z">
                  <w:rPr>
                    <w:bCs/>
                    <w:color w:val="0000FF"/>
                    <w:u w:val="single"/>
                  </w:rPr>
                </w:rPrChange>
              </w:rPr>
              <w:t>Individuální a kolektivní ochrana obyvatelstva ČR.</w:t>
            </w:r>
            <w:r w:rsidRPr="009146D8">
              <w:rPr>
                <w:bCs/>
              </w:rPr>
              <w:t xml:space="preserve"> 1. Praha: MV-generální ředitelství Hasičského záchranného sboru ČR, 2016. ISBN 978-80-87544-18-1.</w:t>
            </w:r>
          </w:p>
          <w:p w:rsidR="00A2704D" w:rsidRPr="009146D8" w:rsidRDefault="00A2704D" w:rsidP="00E568AC">
            <w:pPr>
              <w:pStyle w:val="Default"/>
              <w:rPr>
                <w:sz w:val="20"/>
                <w:szCs w:val="20"/>
              </w:rPr>
            </w:pPr>
            <w:r w:rsidRPr="009146D8">
              <w:rPr>
                <w:bCs/>
                <w:sz w:val="20"/>
                <w:szCs w:val="20"/>
              </w:rPr>
              <w:t>SÝKORA V.</w:t>
            </w:r>
            <w:r w:rsidRPr="009146D8">
              <w:rPr>
                <w:sz w:val="20"/>
                <w:szCs w:val="20"/>
              </w:rPr>
              <w:t xml:space="preserve"> </w:t>
            </w:r>
            <w:r w:rsidRPr="009146D8">
              <w:rPr>
                <w:i/>
                <w:iCs/>
                <w:sz w:val="20"/>
                <w:szCs w:val="20"/>
              </w:rPr>
              <w:t>Prostředky pro ochranu dýchacích cest</w:t>
            </w:r>
            <w:r w:rsidRPr="009146D8">
              <w:rPr>
                <w:sz w:val="20"/>
                <w:szCs w:val="20"/>
              </w:rPr>
              <w:t xml:space="preserve">, Ministerstvo vnitra generální ředitelství Hasičského záchranného sboru České republiky, Praha 2008. </w:t>
            </w:r>
          </w:p>
          <w:p w:rsidR="00A2704D" w:rsidRPr="009146D8" w:rsidRDefault="00A2704D" w:rsidP="00E568AC">
            <w:pPr>
              <w:jc w:val="both"/>
            </w:pPr>
            <w:r w:rsidRPr="009146D8">
              <w:t xml:space="preserve">SLABOTINSKÝ, J. a S. BRÁDKA. </w:t>
            </w:r>
            <w:r w:rsidRPr="00DD6E35">
              <w:rPr>
                <w:i/>
              </w:rPr>
              <w:t>Ochrana osob při chemickém a biologickém nebezpečí</w:t>
            </w:r>
            <w:r w:rsidRPr="009146D8">
              <w:t>. SPBI, Ostrava, 2006, 109 s., ISBN 80-86634-93-0.</w:t>
            </w:r>
          </w:p>
          <w:p w:rsidR="00A2704D" w:rsidRPr="008D26C8" w:rsidRDefault="00A2704D" w:rsidP="00E568AC">
            <w:pPr>
              <w:jc w:val="both"/>
            </w:pPr>
            <w:r w:rsidRPr="009146D8">
              <w:t xml:space="preserve">ŠTĚTINA, J. a kol.  </w:t>
            </w:r>
            <w:r w:rsidRPr="00DD6E35">
              <w:rPr>
                <w:i/>
              </w:rPr>
              <w:t>Medicína katastrof a hromadných neštěstí</w:t>
            </w:r>
            <w:r w:rsidRPr="007C0376">
              <w:t>. Grada, Praha, 20</w:t>
            </w:r>
            <w:r>
              <w:t>01, 436 s., ISBN 80-7169-688-9.</w:t>
            </w:r>
          </w:p>
          <w:p w:rsidR="00A2704D" w:rsidRPr="007C0376" w:rsidRDefault="00A2704D" w:rsidP="00E568AC">
            <w:pPr>
              <w:tabs>
                <w:tab w:val="left" w:pos="1553"/>
              </w:tabs>
              <w:spacing w:before="60"/>
              <w:jc w:val="both"/>
              <w:rPr>
                <w:b/>
              </w:rPr>
            </w:pPr>
            <w:r w:rsidRPr="007C0376">
              <w:rPr>
                <w:b/>
              </w:rPr>
              <w:lastRenderedPageBreak/>
              <w:t>Doporučená</w:t>
            </w:r>
            <w:r>
              <w:rPr>
                <w:b/>
              </w:rPr>
              <w:t xml:space="preserve"> literatura</w:t>
            </w:r>
            <w:r w:rsidRPr="007C0376">
              <w:rPr>
                <w:b/>
              </w:rPr>
              <w:t>:</w:t>
            </w:r>
            <w:r>
              <w:rPr>
                <w:b/>
              </w:rPr>
              <w:tab/>
            </w:r>
          </w:p>
          <w:p w:rsidR="00A2704D" w:rsidRPr="0094209A" w:rsidRDefault="00A2704D" w:rsidP="00E568AC">
            <w:r w:rsidRPr="0094209A">
              <w:t xml:space="preserve">KOHOUTEK, J. </w:t>
            </w:r>
            <w:r w:rsidRPr="0094209A">
              <w:rPr>
                <w:i/>
              </w:rPr>
              <w:t>Prostředky pro ochranu proti zbraním hromadného ničení a chem. nebezpečí</w:t>
            </w:r>
            <w:r w:rsidRPr="0094209A">
              <w:t>. Praha: AVIS, 2005, ISBN 80-7278-249-5</w:t>
            </w:r>
            <w:r>
              <w:t>.</w:t>
            </w:r>
          </w:p>
          <w:p w:rsidR="00A2704D" w:rsidRPr="0094209A" w:rsidRDefault="00A2704D" w:rsidP="00E568AC">
            <w:r w:rsidRPr="0094209A">
              <w:t xml:space="preserve">VOJTA, Zdeněk a Emil RUCKÝ. </w:t>
            </w:r>
            <w:r w:rsidRPr="0094209A">
              <w:rPr>
                <w:i/>
              </w:rPr>
              <w:t>Osobní ochranné pracovní prostředky</w:t>
            </w:r>
            <w:r w:rsidRPr="0094209A">
              <w:t>. Ostrava: SPBI Spektrum, 2006, 2. vyd. ISBN 80-86634-19-1</w:t>
            </w:r>
            <w:r>
              <w:t>.</w:t>
            </w:r>
          </w:p>
          <w:p w:rsidR="00A2704D" w:rsidRPr="0094209A" w:rsidRDefault="00A2704D" w:rsidP="00E568AC">
            <w:r w:rsidRPr="0094209A">
              <w:t xml:space="preserve">MATOUŠEK, Jiří. </w:t>
            </w:r>
            <w:r w:rsidRPr="0094209A">
              <w:rPr>
                <w:i/>
                <w:iCs/>
              </w:rPr>
              <w:t>Health and environmental threats associated with the destruction of chemical weapons</w:t>
            </w:r>
            <w:r w:rsidRPr="0094209A">
              <w:t>. In: Annals of the New York Academy of Sciences, vol. 1076, 2006, pp 549 – 558.</w:t>
            </w:r>
          </w:p>
          <w:p w:rsidR="00A2704D" w:rsidRPr="0094209A" w:rsidRDefault="00A2704D" w:rsidP="00E568AC">
            <w:pPr>
              <w:jc w:val="both"/>
            </w:pPr>
            <w:r w:rsidRPr="0094209A">
              <w:t xml:space="preserve">MATOUŠEK, Jiří. </w:t>
            </w:r>
            <w:r w:rsidRPr="0094209A">
              <w:rPr>
                <w:i/>
                <w:iCs/>
              </w:rPr>
              <w:t>Ochrana proti válečným a mírovým škodlivinám X. Ochranné oděvy pro nejtěžší podmínky</w:t>
            </w:r>
            <w:r w:rsidRPr="0094209A">
              <w:t>. Rescue Report, 6, 4s. 11-11. ISSN 1212-0456. 2003.</w:t>
            </w:r>
          </w:p>
          <w:p w:rsidR="00A2704D" w:rsidRPr="0094209A" w:rsidRDefault="00A2704D" w:rsidP="00E568AC">
            <w:pPr>
              <w:pStyle w:val="Default"/>
              <w:rPr>
                <w:sz w:val="20"/>
                <w:szCs w:val="20"/>
              </w:rPr>
            </w:pPr>
            <w:r w:rsidRPr="0094209A">
              <w:rPr>
                <w:bCs/>
                <w:sz w:val="20"/>
                <w:szCs w:val="20"/>
              </w:rPr>
              <w:t>Kolektiv autorů</w:t>
            </w:r>
            <w:r w:rsidRPr="0094209A">
              <w:rPr>
                <w:sz w:val="20"/>
                <w:szCs w:val="20"/>
              </w:rPr>
              <w:t xml:space="preserve">: </w:t>
            </w:r>
            <w:r w:rsidRPr="0094209A">
              <w:rPr>
                <w:i/>
                <w:iCs/>
                <w:sz w:val="20"/>
                <w:szCs w:val="20"/>
              </w:rPr>
              <w:t>Vysoce riziková biologická agens, úvod do managementu biologický událostí</w:t>
            </w:r>
            <w:r w:rsidRPr="0094209A">
              <w:rPr>
                <w:sz w:val="20"/>
                <w:szCs w:val="20"/>
              </w:rPr>
              <w:t xml:space="preserve">, Státní úřad pro jadernou bezpečnost, Praha 2002. </w:t>
            </w:r>
          </w:p>
          <w:p w:rsidR="00A2704D" w:rsidRDefault="00A2704D" w:rsidP="00E568AC">
            <w:pPr>
              <w:jc w:val="both"/>
            </w:pPr>
            <w:r w:rsidRPr="0094209A">
              <w:rPr>
                <w:bCs/>
              </w:rPr>
              <w:t>PITCHMANN, V., HALÁMEK, E. A Z. KOBLIHA.</w:t>
            </w:r>
            <w:r w:rsidRPr="0094209A">
              <w:t xml:space="preserve"> </w:t>
            </w:r>
            <w:r w:rsidRPr="0094209A">
              <w:rPr>
                <w:i/>
                <w:iCs/>
              </w:rPr>
              <w:t>Boj ohněm, dýmem a jedy – nejstarší historie vojenského použití chemických a zápalných látek a vznik moderní chemické války</w:t>
            </w:r>
            <w:r w:rsidRPr="0094209A">
              <w:t>. Military System Line, s.r.o., Praha 2001.</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12</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4209A" w:rsidRDefault="00A2704D" w:rsidP="00E568AC">
            <w:pPr>
              <w:jc w:val="both"/>
              <w:rPr>
                <w:b/>
              </w:rPr>
            </w:pPr>
            <w:r w:rsidRPr="0094209A">
              <w:rPr>
                <w:b/>
              </w:rPr>
              <w:t>Informační a komunikační technologie v krizovém řízení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321C1D">
            <w:pPr>
              <w:jc w:val="both"/>
              <w:pPrChange w:id="956" w:author="Tučková Zuzana" w:date="2018-06-08T14:31:00Z">
                <w:pPr>
                  <w:jc w:val="both"/>
                </w:pPr>
              </w:pPrChange>
            </w:pPr>
            <w:r>
              <w:t>p</w:t>
            </w:r>
            <w:r w:rsidRPr="003F2F06">
              <w:t>ovinný</w:t>
            </w:r>
            <w:del w:id="957" w:author="Tučková Zuzana" w:date="2018-06-08T14:31:00Z">
              <w:r w:rsidDel="00321C1D">
                <w:delText>, PZ</w:delText>
              </w:r>
            </w:del>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Průběžné kontroly získaných a rozvíjených znalostí a odborných návyků studujících při modelování zadaných úloh v laboratoři a to zejména při řešení Případové studie zadaných úkolů modelování na síti PC pro tento předmět.</w:t>
            </w:r>
          </w:p>
          <w:p w:rsidR="00A2704D" w:rsidRDefault="00A2704D" w:rsidP="00E568AC">
            <w:pPr>
              <w:jc w:val="both"/>
            </w:pPr>
            <w:r>
              <w:t>Zápočet: vypracování Případové studie pro zadané téma a individuální prezentace této studie (vedenou odbornou rozpravou) na téma a na přesně definované otázky z oblasti informačních a komunikačních systémů v krizovém řízení v kyberprostoru automatizovaných systémů řízení a také moderních inteligentních robotických prostředků.</w:t>
            </w:r>
          </w:p>
          <w:p w:rsidR="00A2704D" w:rsidRDefault="00A2704D" w:rsidP="00E568AC">
            <w:pPr>
              <w:jc w:val="both"/>
            </w:pPr>
            <w:r>
              <w:t xml:space="preserve">Zkouška: prokázání znalostí probraných tematických okruhů aktivitou v odborné rozpravě s každým studentem při závěrečné prezentaci řešených a vyřešených otázek v Případové studii. </w:t>
            </w: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 xml:space="preserve">Garant předmětu  </w:t>
            </w:r>
          </w:p>
        </w:tc>
        <w:tc>
          <w:tcPr>
            <w:tcW w:w="6769" w:type="dxa"/>
            <w:gridSpan w:val="7"/>
            <w:tcBorders>
              <w:top w:val="nil"/>
            </w:tcBorders>
          </w:tcPr>
          <w:p w:rsidR="00A2704D" w:rsidRDefault="00A2704D" w:rsidP="00E568AC">
            <w:pPr>
              <w:jc w:val="both"/>
            </w:pPr>
            <w:r w:rsidRPr="003F2F06">
              <w:t xml:space="preserve">prof. Ing. </w:t>
            </w:r>
            <w:smartTag w:uri="urn:schemas-microsoft-com:office:smarttags" w:element="PersonName">
              <w:smartTagPr>
                <w:attr w:name="ProductID" w:val="Jiří Dvořák"/>
              </w:smartTagPr>
              <w:r w:rsidRPr="003F2F06">
                <w:t>Jiří Dvořák</w:t>
              </w:r>
            </w:smartTag>
            <w:r w:rsidRPr="003F2F06">
              <w:t>, DrSc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 xml:space="preserve">Garant stanovuje koncepci předmětu, podílí se na přednáškách v rozsahu 50 % </w:t>
            </w:r>
            <w:r>
              <w:br/>
              <w:t>a dále stanovuje koncepci cvičení,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rsidRPr="003F2F06">
              <w:t xml:space="preserve">prof. Ing. </w:t>
            </w:r>
            <w:smartTag w:uri="urn:schemas-microsoft-com:office:smarttags" w:element="PersonName">
              <w:smartTagPr>
                <w:attr w:name="ProductID" w:val="Jiří Dvořák"/>
              </w:smartTagPr>
              <w:r w:rsidRPr="003F2F06">
                <w:t>Jiří Dvořák</w:t>
              </w:r>
            </w:smartTag>
            <w:r w:rsidRPr="003F2F06">
              <w:t>, DrSc</w:t>
            </w:r>
            <w:r>
              <w:t>. – přednášky (50 %), cvičení (50 %)</w:t>
            </w:r>
          </w:p>
          <w:p w:rsidR="00A2704D" w:rsidRDefault="00A2704D" w:rsidP="00E568AC">
            <w:pPr>
              <w:jc w:val="both"/>
            </w:pPr>
            <w:r w:rsidRPr="003F2F06">
              <w:t xml:space="preserve">doc. RNDr. </w:t>
            </w:r>
            <w:smartTag w:uri="urn:schemas-microsoft-com:office:smarttags" w:element="PersonName">
              <w:smartTagPr>
                <w:attr w:name="ProductID" w:val="Zdeněk Botek"/>
              </w:smartTagPr>
              <w:r w:rsidRPr="003F2F06">
                <w:t>Zdeněk Botek</w:t>
              </w:r>
            </w:smartTag>
            <w:r w:rsidRPr="003F2F06">
              <w:t>, CSc</w:t>
            </w:r>
            <w:r>
              <w:t xml:space="preserve"> – přednášky (30 %), cvičení (50 %)</w:t>
            </w:r>
          </w:p>
          <w:p w:rsidR="00A2704D" w:rsidRDefault="00A2704D" w:rsidP="00E568AC">
            <w:pPr>
              <w:jc w:val="both"/>
            </w:pPr>
            <w:r>
              <w:t>Ing. Zdeněk Novák, Ph.D. – přednášky (20 %)</w:t>
            </w:r>
            <w:ins w:id="958" w:author="Eva Skýbová" w:date="2018-06-08T10:04:00Z">
              <w:r>
                <w:t xml:space="preserve"> –</w:t>
              </w:r>
            </w:ins>
            <w:del w:id="959" w:author="Eva Skýbová" w:date="2018-06-08T10:04:00Z">
              <w:r w:rsidDel="000C600B">
                <w:delText>-</w:delText>
              </w:r>
            </w:del>
            <w:r>
              <w:t xml:space="preserve"> odborník z praxe</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425"/>
        </w:trPr>
        <w:tc>
          <w:tcPr>
            <w:tcW w:w="9855" w:type="dxa"/>
            <w:gridSpan w:val="8"/>
            <w:tcBorders>
              <w:top w:val="nil"/>
              <w:bottom w:val="single" w:sz="12" w:space="0" w:color="auto"/>
            </w:tcBorders>
          </w:tcPr>
          <w:p w:rsidR="00A2704D" w:rsidRDefault="00A2704D" w:rsidP="00E568AC">
            <w:pPr>
              <w:jc w:val="both"/>
            </w:pPr>
            <w:r>
              <w:t xml:space="preserve">Cílem předmětu je seznámit studenty s oblastí nových prostředí především moderních informačních a komunikačních systémů (ICT) v modelech automatizovaných systémů řízení (ASŘ) a také se zaměřením na nové požadavky technické </w:t>
            </w:r>
            <w:r>
              <w:br/>
              <w:t xml:space="preserve">a aplikované kybernetiky (ATK) a na potřebný kybernetický prostor krizového řízení (AKP) s aktuálními směry v předpokládané kybernetické bezpečnosti (KB). </w:t>
            </w:r>
          </w:p>
          <w:p w:rsidR="00A2704D" w:rsidRDefault="00A2704D" w:rsidP="00E568AC">
            <w:pPr>
              <w:jc w:val="both"/>
            </w:pPr>
            <w:r>
              <w:t xml:space="preserve">Studenti navazují na získané teoretické základy informatiky a systémového pojetí ICT v ASŘ. Rozšíří své znalosti </w:t>
            </w:r>
            <w:r>
              <w:br/>
              <w:t xml:space="preserve">o prostředí technické kybernetiky a významu kybernetického prostoru pro řešení a modelování krizí systémů a krizového řízení na modelech moderního technického (HW) programového (SW) vybavení laboratoře </w:t>
            </w:r>
          </w:p>
          <w:p w:rsidR="00A2704D" w:rsidRDefault="00A2704D" w:rsidP="00E568AC">
            <w:pPr>
              <w:jc w:val="both"/>
            </w:pPr>
            <w:r>
              <w:t xml:space="preserve">Nedílnou součástí je modelování na síti počítačů (PC) laboratorní výuka s vybranými praktickými aplikacemi informačních systémů v krizovém řízení -  kdy se studenti prakticky seznámí s vybranými SW aplikacemi pro ICT </w:t>
            </w:r>
            <w:r>
              <w:br/>
              <w:t>pro geografické informační systémy (QGIS a ArcGIS), aplikacemi Emoff a Emoff a systémy krizového řízení územních celků a aplikaci Practis jako simulačního modulu ICT v krizovém řízení.</w:t>
            </w:r>
          </w:p>
          <w:p w:rsidR="00A2704D" w:rsidRPr="0094209A" w:rsidRDefault="00A2704D" w:rsidP="00E568AC">
            <w:pPr>
              <w:jc w:val="both"/>
              <w:rPr>
                <w:u w:val="single"/>
              </w:rPr>
            </w:pPr>
            <w:r w:rsidRPr="0094209A">
              <w:rPr>
                <w:u w:val="single"/>
              </w:rPr>
              <w:t>Hlavní témata:</w:t>
            </w:r>
          </w:p>
          <w:p w:rsidR="00A2704D" w:rsidRDefault="00A2704D" w:rsidP="00E568AC">
            <w:pPr>
              <w:pStyle w:val="Odstavecseseznamem1"/>
              <w:numPr>
                <w:ilvl w:val="0"/>
                <w:numId w:val="20"/>
              </w:numPr>
            </w:pPr>
            <w:r>
              <w:t>Použití teorií systémů a  kybernetiky jako „vědy o řízení a sdělování informace v živých a neživých organismech“.</w:t>
            </w:r>
          </w:p>
          <w:p w:rsidR="00A2704D" w:rsidRDefault="00A2704D" w:rsidP="00E568AC">
            <w:pPr>
              <w:pStyle w:val="Odstavecseseznamem1"/>
              <w:numPr>
                <w:ilvl w:val="0"/>
                <w:numId w:val="20"/>
              </w:numPr>
            </w:pPr>
            <w:r>
              <w:t>Úvod do problematiky informačních systémů – základní pojmy, definice, význam informačních systémů.</w:t>
            </w:r>
          </w:p>
          <w:p w:rsidR="00A2704D" w:rsidRDefault="00A2704D" w:rsidP="00E568AC">
            <w:pPr>
              <w:pStyle w:val="Odstavecseseznamem1"/>
              <w:numPr>
                <w:ilvl w:val="0"/>
                <w:numId w:val="20"/>
              </w:numPr>
            </w:pPr>
            <w:r>
              <w:t>Informační a komunikační technologie (ICT)  – dělení, základní typy, úlohy jednotlivých typů ICT.</w:t>
            </w:r>
          </w:p>
          <w:p w:rsidR="00A2704D" w:rsidRDefault="00A2704D" w:rsidP="00E568AC">
            <w:pPr>
              <w:pStyle w:val="Odstavecseseznamem1"/>
              <w:numPr>
                <w:ilvl w:val="0"/>
                <w:numId w:val="20"/>
              </w:numPr>
            </w:pPr>
            <w:r>
              <w:t>Struktura ICT a jejich tvorba.</w:t>
            </w:r>
          </w:p>
          <w:p w:rsidR="00A2704D" w:rsidRDefault="00A2704D" w:rsidP="00E568AC">
            <w:pPr>
              <w:pStyle w:val="Odstavecseseznamem1"/>
              <w:numPr>
                <w:ilvl w:val="0"/>
                <w:numId w:val="20"/>
              </w:numPr>
            </w:pPr>
            <w:r>
              <w:t>Úloha ICT v ATK, ASŘ a KB v krizovém řízení.</w:t>
            </w:r>
          </w:p>
          <w:p w:rsidR="00A2704D" w:rsidRDefault="00A2704D" w:rsidP="00E568AC">
            <w:pPr>
              <w:pStyle w:val="Odstavecseseznamem1"/>
              <w:numPr>
                <w:ilvl w:val="0"/>
                <w:numId w:val="20"/>
              </w:numPr>
            </w:pPr>
            <w:r>
              <w:t>Vývojové trendy ICT, ASŘ a specifika modelování krizového řízení.</w:t>
            </w:r>
          </w:p>
          <w:p w:rsidR="00A2704D" w:rsidRDefault="00A2704D" w:rsidP="00E568AC">
            <w:pPr>
              <w:pStyle w:val="Odstavecseseznamem1"/>
              <w:numPr>
                <w:ilvl w:val="0"/>
                <w:numId w:val="20"/>
              </w:numPr>
            </w:pPr>
            <w:r>
              <w:t>Poslání ICT v krizovém řízení – pro modelování  krizového řízení a rizik pro inteligentní robotické prostředky v této oblasti (ICT).</w:t>
            </w:r>
          </w:p>
          <w:p w:rsidR="00A2704D" w:rsidRDefault="00A2704D" w:rsidP="00E568AC">
            <w:pPr>
              <w:pStyle w:val="Odstavecseseznamem1"/>
              <w:numPr>
                <w:ilvl w:val="0"/>
                <w:numId w:val="20"/>
              </w:numPr>
            </w:pPr>
            <w:r>
              <w:t>Aplikace EMOFF a EMOFF obec – popis aplikací, jejich struktury, úkolů v krizovém řízení, základy ovládání, testování v rámci krizového řízení.</w:t>
            </w:r>
          </w:p>
          <w:p w:rsidR="00A2704D" w:rsidRDefault="00A2704D" w:rsidP="00E568AC">
            <w:pPr>
              <w:pStyle w:val="Odstavecseseznamem1"/>
              <w:numPr>
                <w:ilvl w:val="0"/>
                <w:numId w:val="20"/>
              </w:numPr>
            </w:pPr>
            <w:r>
              <w:t>Aplikace PRACTIS – modul simulací, význam simulací v krizovém řízení, tvorba scénářů činností, testování v rámci informačního systému krizového řízení.</w:t>
            </w:r>
          </w:p>
          <w:p w:rsidR="00A2704D" w:rsidRDefault="00A2704D" w:rsidP="00E568AC">
            <w:pPr>
              <w:pStyle w:val="Odstavecseseznamem1"/>
              <w:numPr>
                <w:ilvl w:val="0"/>
                <w:numId w:val="20"/>
              </w:numPr>
            </w:pPr>
            <w:r>
              <w:t>Geografické informační systémy – teoretické základy problematiky, úloha geografických informačních systémů v krizovém řízení, GIS portál HZS ČR, digitální povodňový plán, digitální báze vodohospodářských dat.</w:t>
            </w:r>
          </w:p>
          <w:p w:rsidR="00A2704D" w:rsidRDefault="00A2704D" w:rsidP="00E568AC">
            <w:pPr>
              <w:pStyle w:val="Odstavecseseznamem1"/>
              <w:numPr>
                <w:ilvl w:val="0"/>
                <w:numId w:val="20"/>
              </w:numPr>
            </w:pPr>
            <w:r>
              <w:t>Aplikace QGIS a ArcGIS – popis aplikací, základy ovládání, prostorové analýzy, zpracování výstupů pro krizové řízení.</w:t>
            </w:r>
          </w:p>
          <w:p w:rsidR="00A2704D" w:rsidRDefault="00A2704D" w:rsidP="00E568AC">
            <w:pPr>
              <w:pStyle w:val="Odstavecseseznamem1"/>
              <w:numPr>
                <w:ilvl w:val="0"/>
                <w:numId w:val="20"/>
              </w:numPr>
            </w:pPr>
            <w:r>
              <w:lastRenderedPageBreak/>
              <w:t>Informační podpora krizového řízení – význam informační podpory v krizovém řízení, řízení a kontrola informační podpory, úloha informačních systémů, SW aplikace Krizkom, Situnet.</w:t>
            </w:r>
          </w:p>
          <w:p w:rsidR="00A2704D" w:rsidRDefault="00A2704D" w:rsidP="00E568AC">
            <w:pPr>
              <w:pStyle w:val="Odstavecseseznamem1"/>
              <w:numPr>
                <w:ilvl w:val="0"/>
                <w:numId w:val="20"/>
              </w:numPr>
            </w:pPr>
            <w:r>
              <w:t>Případové studie – korekce a řešení zadaných úkolů.</w:t>
            </w:r>
          </w:p>
          <w:p w:rsidR="00A2704D" w:rsidRDefault="00A2704D" w:rsidP="00E568AC">
            <w:pPr>
              <w:pStyle w:val="Odstavecseseznamem1"/>
              <w:numPr>
                <w:ilvl w:val="0"/>
                <w:numId w:val="20"/>
              </w:numPr>
            </w:pPr>
            <w:r>
              <w:t>Shrnutí látky a závěrečná řízená odborná diskuse k uvedeným okruhům předmětu.</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lastRenderedPageBreak/>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A4F2C" w:rsidRDefault="00A2704D" w:rsidP="00E568AC">
            <w:pPr>
              <w:jc w:val="both"/>
              <w:rPr>
                <w:b/>
              </w:rPr>
            </w:pPr>
            <w:r w:rsidRPr="00AA4F2C">
              <w:rPr>
                <w:b/>
              </w:rPr>
              <w:t>Povinná literatura:</w:t>
            </w:r>
          </w:p>
          <w:p w:rsidR="00A2704D" w:rsidRDefault="00A2704D" w:rsidP="00E568AC">
            <w:pPr>
              <w:jc w:val="both"/>
            </w:pPr>
            <w:r>
              <w:t xml:space="preserve">DOUCEK, P., MARYŠKA, M., NEDOMOVÁ, L. </w:t>
            </w:r>
            <w:r w:rsidRPr="007E37D5">
              <w:rPr>
                <w:i/>
              </w:rPr>
              <w:t>Informační management v informační společnosti</w:t>
            </w:r>
            <w:r>
              <w:t>. 1. vyd. Praha: Professional Publishing, 2013, 264 s. ISBN 978-80-7431-097-3.</w:t>
            </w:r>
          </w:p>
          <w:p w:rsidR="00A2704D" w:rsidRDefault="00A2704D" w:rsidP="00E568AC">
            <w:pPr>
              <w:jc w:val="both"/>
            </w:pPr>
            <w:r>
              <w:t xml:space="preserve">GELETIČ, J. </w:t>
            </w:r>
            <w:r w:rsidRPr="00766C19">
              <w:rPr>
                <w:i/>
              </w:rPr>
              <w:t>Úvod do ArcGIS 10</w:t>
            </w:r>
            <w:r>
              <w:t>. 1. vyd. Olomouc: Univerzita Palackého v Olomouci, 2013, 141 s. ISBN 978-80-244-3390-5.</w:t>
            </w:r>
          </w:p>
          <w:p w:rsidR="00A2704D" w:rsidRDefault="00A2704D" w:rsidP="00E568AC">
            <w:pPr>
              <w:jc w:val="both"/>
            </w:pPr>
            <w:r w:rsidRPr="004844CF">
              <w:t>NOVÁK</w:t>
            </w:r>
            <w:r>
              <w:t>, J</w:t>
            </w:r>
            <w:r w:rsidRPr="004844CF">
              <w:t xml:space="preserve">. </w:t>
            </w:r>
            <w:r w:rsidRPr="00766C19">
              <w:rPr>
                <w:i/>
              </w:rPr>
              <w:t>Krizové řízení.</w:t>
            </w:r>
            <w:r>
              <w:t xml:space="preserve"> </w:t>
            </w:r>
            <w:r w:rsidRPr="004844CF">
              <w:t>Olomouc: Univerzita Palackého v Olomouci, 2014. 162 stran.  (Učebnice). Nad názvem: Univerzita Palackého v Olomouci, fakulta tělesné kultury. ISBN 978-80-244-4269-3.</w:t>
            </w:r>
          </w:p>
          <w:p w:rsidR="00A2704D" w:rsidRDefault="00A2704D" w:rsidP="00E568AC">
            <w:pPr>
              <w:jc w:val="both"/>
            </w:pPr>
            <w:r>
              <w:t xml:space="preserve">LUKÁŠ, L. </w:t>
            </w:r>
            <w:r w:rsidRPr="00766C19">
              <w:rPr>
                <w:i/>
              </w:rPr>
              <w:t>Informační podpora integrovaného záchranného systému.</w:t>
            </w:r>
            <w:r>
              <w:t xml:space="preserve"> 1. vyd. V Ostravě: Sdružení požárního a bezpečnostního inženýrství, 2011, 182 s. ISBN 978-80-7385-105-7.</w:t>
            </w:r>
          </w:p>
          <w:p w:rsidR="00A2704D" w:rsidRDefault="00A2704D" w:rsidP="00E568AC">
            <w:pPr>
              <w:jc w:val="both"/>
            </w:pPr>
            <w:r>
              <w:t xml:space="preserve">LUKÁŠ, L., HRŮZA, P., KNÝ, M. </w:t>
            </w:r>
            <w:r w:rsidRPr="00766C19">
              <w:rPr>
                <w:i/>
              </w:rPr>
              <w:t>Informační management v bezpečnostních složkách.</w:t>
            </w:r>
            <w:r>
              <w:t xml:space="preserve"> 1. vyd. Praha: Ministerstvo obrany České republiky, 2008, 214 s. ISBN 978-80-7278-460-8.</w:t>
            </w:r>
          </w:p>
          <w:p w:rsidR="00A2704D" w:rsidRDefault="00A2704D" w:rsidP="00E568AC">
            <w:pPr>
              <w:jc w:val="both"/>
            </w:pPr>
            <w:r>
              <w:t xml:space="preserve">ŠVARCOVÁ, I., RAIN, T. </w:t>
            </w:r>
            <w:r w:rsidRPr="00766C19">
              <w:rPr>
                <w:i/>
              </w:rPr>
              <w:t>Informační management.</w:t>
            </w:r>
            <w:r>
              <w:t xml:space="preserve"> 1. vyd. Praha: Alfa Nakladatelství, 2011, 183 s. ISBN 978-80-87197-40-0.</w:t>
            </w:r>
          </w:p>
          <w:p w:rsidR="00A2704D" w:rsidRPr="00AA4F2C" w:rsidRDefault="00A2704D" w:rsidP="00E568AC">
            <w:pPr>
              <w:spacing w:before="60"/>
              <w:jc w:val="both"/>
              <w:rPr>
                <w:b/>
              </w:rPr>
            </w:pPr>
            <w:r w:rsidRPr="00AA4F2C">
              <w:rPr>
                <w:b/>
              </w:rPr>
              <w:t>Doporučená literatura:</w:t>
            </w:r>
          </w:p>
          <w:p w:rsidR="00A2704D" w:rsidRDefault="00A2704D" w:rsidP="00E568AC">
            <w:pPr>
              <w:jc w:val="both"/>
            </w:pPr>
            <w:r w:rsidRPr="004844CF">
              <w:t>ČAPEK</w:t>
            </w:r>
            <w:r>
              <w:t>, J</w:t>
            </w:r>
            <w:r w:rsidRPr="004844CF">
              <w:t xml:space="preserve">. </w:t>
            </w:r>
            <w:r w:rsidRPr="00766C19">
              <w:rPr>
                <w:i/>
              </w:rPr>
              <w:t>Teoretické základy informatiky</w:t>
            </w:r>
            <w:r>
              <w:t> </w:t>
            </w:r>
            <w:r w:rsidRPr="004844CF">
              <w:t> Vyd. 3., upr., rozš. Pardubice : Univerzita Pardubice, 2013. 100 s.Nad názvem: Univerzita Pardubice, Fakulta ekonomicko-správní. ISBN 978-80-7395-574</w:t>
            </w:r>
          </w:p>
          <w:p w:rsidR="00A2704D" w:rsidRDefault="00A2704D" w:rsidP="00E568AC">
            <w:pPr>
              <w:jc w:val="both"/>
            </w:pPr>
            <w:r>
              <w:t xml:space="preserve">DOUCEK, P. </w:t>
            </w:r>
            <w:r w:rsidRPr="00766C19">
              <w:rPr>
                <w:i/>
              </w:rPr>
              <w:t>Informační management.</w:t>
            </w:r>
            <w:r>
              <w:t xml:space="preserve"> 1. vyd. Praha: Professional Publishing, 2010, 251 s. ISBN 978-80-7431-010-2.</w:t>
            </w:r>
          </w:p>
          <w:p w:rsidR="00A2704D" w:rsidRDefault="00A2704D" w:rsidP="00E568AC">
            <w:pPr>
              <w:jc w:val="both"/>
            </w:pPr>
            <w:r w:rsidRPr="00276121">
              <w:t xml:space="preserve">JENSEN, J. R, JENSEN, R. R. </w:t>
            </w:r>
            <w:r w:rsidRPr="00766C19">
              <w:rPr>
                <w:i/>
              </w:rPr>
              <w:t>Introductory geographic information systems.</w:t>
            </w:r>
            <w:r w:rsidRPr="00276121">
              <w:t xml:space="preserve"> Boston: Pearson, c2013, xxvi, 400 s. ISBN 978-0-13-614776-3.</w:t>
            </w:r>
          </w:p>
          <w:p w:rsidR="00A2704D" w:rsidRDefault="00A2704D" w:rsidP="00E568AC">
            <w:pPr>
              <w:jc w:val="both"/>
            </w:pPr>
            <w:r w:rsidRPr="007C6001">
              <w:t>KLEMENT,</w:t>
            </w:r>
            <w:r>
              <w:t xml:space="preserve">M. </w:t>
            </w:r>
            <w:r w:rsidRPr="00766C19">
              <w:rPr>
                <w:i/>
              </w:rPr>
              <w:t>ICT nástroje a učitelé : adorace, či rezistence?</w:t>
            </w:r>
            <w:r>
              <w:t xml:space="preserve"> </w:t>
            </w:r>
            <w:r w:rsidRPr="007C6001">
              <w:t>1. vydání.  Olomouc : Univerzita Palackého v Olomouci, 2017. 321 stran. Nad názvem: Univerzita Palackého v Olomouci, Pedagogická fakulta. ISBN 978-80-244-5092-6</w:t>
            </w:r>
          </w:p>
          <w:p w:rsidR="00A2704D" w:rsidRPr="00BA29B9" w:rsidRDefault="00A2704D" w:rsidP="00E568AC">
            <w:pPr>
              <w:jc w:val="both"/>
              <w:rPr>
                <w:color w:val="000000"/>
              </w:rPr>
            </w:pPr>
            <w:r w:rsidRPr="00BA29B9">
              <w:rPr>
                <w:color w:val="000000"/>
              </w:rPr>
              <w:t xml:space="preserve">KONEČNÝ, J.; JANKOVÁ, M.; DVOŘÁK, J. Možnosti modelování rizikového inženýrství v kyberprostoru informačních a komunikačních technologií (ICT). In </w:t>
            </w:r>
            <w:r w:rsidRPr="00766C19">
              <w:rPr>
                <w:i/>
                <w:color w:val="000000"/>
              </w:rPr>
              <w:t>Sborník příspěvků XXV. mezidnárodní vědecké konference Expert Forensic Science Brno 2016</w:t>
            </w:r>
            <w:r w:rsidRPr="00BA29B9">
              <w:rPr>
                <w:color w:val="000000"/>
              </w:rPr>
              <w:t xml:space="preserve">, 29. - 30. ledna 2016 v Brně. Brno: Ústav soudního inženýrství, VUT v Brně, 2016. s. 460-465. ISBN: 978-80-214-5321- 0. </w:t>
            </w:r>
          </w:p>
          <w:p w:rsidR="00A2704D" w:rsidRPr="00BA29B9" w:rsidRDefault="00A2704D" w:rsidP="00E568AC">
            <w:pPr>
              <w:jc w:val="both"/>
              <w:rPr>
                <w:color w:val="000000"/>
              </w:rPr>
            </w:pPr>
            <w:r w:rsidRPr="00BA29B9">
              <w:rPr>
                <w:color w:val="000000"/>
              </w:rPr>
              <w:t xml:space="preserve">KONEČNÝ, J.; JANKOVÁ, M.; DVOŘÁK, J. Modelování procesů krizového řízení v kyberprostoru rizik informačních systémů. In </w:t>
            </w:r>
            <w:r w:rsidRPr="00766C19">
              <w:rPr>
                <w:i/>
                <w:color w:val="000000"/>
              </w:rPr>
              <w:t>Sborník příspěvků XXV. mezidnárodní vědecké konference Expert Forensic Science Brno 2016</w:t>
            </w:r>
            <w:r w:rsidRPr="00BA29B9">
              <w:rPr>
                <w:color w:val="000000"/>
              </w:rPr>
              <w:t>, 29. - 30. ledna 2016 v Brně. Brno: Ústav soudního inženýrství, VUT v Brně, 2016. s. 466-471. ISBN: 978-80-214-5321- 0.</w:t>
            </w:r>
          </w:p>
          <w:p w:rsidR="00A2704D" w:rsidRDefault="00A2704D" w:rsidP="00E568AC">
            <w:pPr>
              <w:jc w:val="both"/>
            </w:pPr>
            <w:r w:rsidRPr="00276121">
              <w:t xml:space="preserve">KRÖMER, A., MUSIAL, P., FOLWARCZNY, L. </w:t>
            </w:r>
            <w:r w:rsidRPr="00766C19">
              <w:rPr>
                <w:i/>
              </w:rPr>
              <w:t>Mapování rizik</w:t>
            </w:r>
            <w:r w:rsidRPr="00276121">
              <w:t>. 1. vyd. V Ostravě: Sdružení požárního a bezpečnostního inženýrství, 2010, 126 s. ISBN 978-80-7385-086-9.</w:t>
            </w:r>
          </w:p>
          <w:p w:rsidR="00A2704D" w:rsidRDefault="00A2704D" w:rsidP="00E568AC">
            <w:pPr>
              <w:jc w:val="both"/>
            </w:pPr>
            <w:r>
              <w:t xml:space="preserve">NOVOTNÁ, M, ČECHUROVÁ, M., BOUDA, J. </w:t>
            </w:r>
            <w:r w:rsidRPr="00766C19">
              <w:rPr>
                <w:i/>
              </w:rPr>
              <w:t>Geografické informační systémy ve školách</w:t>
            </w:r>
            <w:r>
              <w:t>. Plzeň: Vydavatelství a nakladatelství Aleš Čeněk, 2012, 154 s. ISBN 978-80-7380-385-8.</w:t>
            </w:r>
          </w:p>
          <w:p w:rsidR="00A2704D" w:rsidRDefault="00A2704D" w:rsidP="00E568AC">
            <w:pPr>
              <w:jc w:val="both"/>
            </w:pPr>
            <w:r w:rsidRPr="004844CF">
              <w:t>PILNÝ</w:t>
            </w:r>
            <w:r>
              <w:t>, I</w:t>
            </w:r>
            <w:r w:rsidRPr="004844CF">
              <w:t xml:space="preserve">. </w:t>
            </w:r>
            <w:r w:rsidRPr="00766C19">
              <w:rPr>
                <w:i/>
              </w:rPr>
              <w:t>Digitální ekonomika : žít nebo přežít.</w:t>
            </w:r>
            <w:r>
              <w:t xml:space="preserve"> </w:t>
            </w:r>
            <w:r w:rsidRPr="004844CF">
              <w:t>1. vydání.  Brno : BizBooks, 2016. 216 s. ISBN 978-80-265-0481-8.</w:t>
            </w:r>
          </w:p>
          <w:p w:rsidR="00A2704D" w:rsidRDefault="00A2704D" w:rsidP="00E568AC">
            <w:pPr>
              <w:jc w:val="both"/>
            </w:pPr>
            <w:r>
              <w:t xml:space="preserve">STAIR, R. M, REYNOLDS, G. W. Principles of information systems. </w:t>
            </w:r>
            <w:r w:rsidRPr="00766C19">
              <w:rPr>
                <w:i/>
              </w:rPr>
              <w:t>10th ed. Boston: Course Technology Cengage Learning, c2012</w:t>
            </w:r>
            <w:r>
              <w:t>, xxvii, 676 s. ISBN 978-0-538-47829-8.</w:t>
            </w: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4209A" w:rsidRDefault="00A2704D" w:rsidP="00E568AC">
            <w:pPr>
              <w:jc w:val="both"/>
              <w:rPr>
                <w:b/>
              </w:rPr>
            </w:pPr>
            <w:r w:rsidRPr="0094209A">
              <w:rPr>
                <w:b/>
              </w:rPr>
              <w:t>Integrované systémy řízení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Způsob zakončení předmětu</w:t>
            </w:r>
            <w:r>
              <w:t xml:space="preserve"> – kombinovaná zkouška – písemná  a ústní zkouška. </w:t>
            </w:r>
          </w:p>
          <w:p w:rsidR="00A2704D" w:rsidRDefault="00A2704D" w:rsidP="00E568AC">
            <w:pPr>
              <w:jc w:val="both"/>
            </w:pPr>
            <w:r w:rsidRPr="00897246">
              <w:t>Požadavky na zápočet - vypracování seminární práce dle požadavků vyučujícího, 80% aktivní účast na seminářích</w:t>
            </w:r>
            <w:r>
              <w:t>.</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Mgr. </w:t>
            </w:r>
            <w:smartTag w:uri="urn:schemas-microsoft-com:office:smarttags" w:element="PersonName">
              <w:r>
                <w:t>Marek Tomaštík</w:t>
              </w:r>
            </w:smartTag>
            <w:r>
              <w:t xml:space="preserve">, Ph.D. </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80 %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Mgr. </w:t>
            </w:r>
            <w:smartTag w:uri="urn:schemas-microsoft-com:office:smarttags" w:element="PersonName">
              <w:r>
                <w:t>Marek Tomaštík</w:t>
              </w:r>
            </w:smartTag>
            <w:r>
              <w:t>, Ph.D. – přednášky (80 %), cvičení (100 %)</w:t>
            </w:r>
          </w:p>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 – přednášky (20 %)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CD4230">
              <w:t>Cílem předmětu je seznámit studenty s filozofií řízení organizací, systémem integrovaného řízení a jeho složkami. Dále představit koncept a účel manažerských systémů, uvést širší souvislosti managementu jakosti s důrazem na předvýrobní a povýrobní fázi, roli managementu vztahu k prostředí, managementu pracovního prostředí, informační bezpečnosti, sociální odpovědnosti, jakož i ekonomické a marketingové aspekty manažerských systémů. Absolvent předmětu porozumí v plném rozsahu problematice řízení kvality, přičemž tyto poznatky dokáže aplikovat v kon</w:t>
            </w:r>
            <w:r>
              <w:t>krétních praktických podmínkách.</w:t>
            </w:r>
          </w:p>
          <w:p w:rsidR="00A2704D" w:rsidRPr="00EC50F6" w:rsidRDefault="00A2704D" w:rsidP="00E568AC">
            <w:pPr>
              <w:jc w:val="both"/>
              <w:rPr>
                <w:u w:val="single"/>
              </w:rPr>
            </w:pPr>
            <w:r w:rsidRPr="00EC50F6">
              <w:rPr>
                <w:u w:val="single"/>
              </w:rPr>
              <w:t>Hlavní témata:</w:t>
            </w:r>
          </w:p>
          <w:p w:rsidR="00A2704D" w:rsidRDefault="00A2704D" w:rsidP="00E568AC">
            <w:pPr>
              <w:numPr>
                <w:ilvl w:val="0"/>
                <w:numId w:val="56"/>
              </w:numPr>
              <w:jc w:val="both"/>
            </w:pPr>
            <w:r>
              <w:t xml:space="preserve">Úvod do studia, podnikové procesy a jejich funkce. Procesní organizace a procesní řízení. </w:t>
            </w:r>
          </w:p>
          <w:p w:rsidR="00A2704D" w:rsidRDefault="00A2704D" w:rsidP="00E568AC">
            <w:pPr>
              <w:numPr>
                <w:ilvl w:val="0"/>
                <w:numId w:val="56"/>
              </w:numPr>
              <w:jc w:val="both"/>
            </w:pPr>
            <w:r>
              <w:t>Koncepce systémů managementu a procesní přístup.</w:t>
            </w:r>
          </w:p>
          <w:p w:rsidR="00A2704D" w:rsidRDefault="00A2704D" w:rsidP="00E568AC">
            <w:pPr>
              <w:numPr>
                <w:ilvl w:val="0"/>
                <w:numId w:val="56"/>
              </w:numPr>
              <w:jc w:val="both"/>
            </w:pPr>
            <w:r>
              <w:t>Historie managementu jakosti, význam jakosti v současném tržním prostředí.</w:t>
            </w:r>
          </w:p>
          <w:p w:rsidR="00A2704D" w:rsidRDefault="00A2704D" w:rsidP="00E568AC">
            <w:pPr>
              <w:numPr>
                <w:ilvl w:val="0"/>
                <w:numId w:val="56"/>
              </w:numPr>
              <w:jc w:val="both"/>
            </w:pPr>
            <w:r>
              <w:t xml:space="preserve">Charakteristika organizace. </w:t>
            </w:r>
          </w:p>
          <w:p w:rsidR="00A2704D" w:rsidRDefault="00A2704D" w:rsidP="00E568AC">
            <w:pPr>
              <w:numPr>
                <w:ilvl w:val="0"/>
                <w:numId w:val="56"/>
              </w:numPr>
              <w:jc w:val="both"/>
            </w:pPr>
            <w:r>
              <w:t xml:space="preserve">Management kvality. </w:t>
            </w:r>
          </w:p>
          <w:p w:rsidR="00A2704D" w:rsidRDefault="00A2704D" w:rsidP="00E568AC">
            <w:pPr>
              <w:numPr>
                <w:ilvl w:val="0"/>
                <w:numId w:val="56"/>
              </w:numPr>
              <w:jc w:val="both"/>
            </w:pPr>
            <w:r>
              <w:t>Integrovaný systém managementu.</w:t>
            </w:r>
          </w:p>
          <w:p w:rsidR="00A2704D" w:rsidRDefault="00A2704D" w:rsidP="00E568AC">
            <w:pPr>
              <w:numPr>
                <w:ilvl w:val="0"/>
                <w:numId w:val="56"/>
              </w:numPr>
              <w:jc w:val="both"/>
            </w:pPr>
            <w:r>
              <w:t xml:space="preserve">Nástroje řízení. </w:t>
            </w:r>
          </w:p>
          <w:p w:rsidR="00A2704D" w:rsidRDefault="00A2704D" w:rsidP="00E568AC">
            <w:pPr>
              <w:numPr>
                <w:ilvl w:val="0"/>
                <w:numId w:val="56"/>
              </w:numPr>
              <w:jc w:val="both"/>
            </w:pPr>
            <w:r>
              <w:t>Environmentální management. Normy řady ISO 14 000.</w:t>
            </w:r>
          </w:p>
          <w:p w:rsidR="00A2704D" w:rsidRDefault="00A2704D" w:rsidP="00E568AC">
            <w:pPr>
              <w:numPr>
                <w:ilvl w:val="0"/>
                <w:numId w:val="56"/>
              </w:numPr>
              <w:jc w:val="both"/>
            </w:pPr>
            <w:r>
              <w:t>Management BOZP. OHSAS 18001, ISO 14 001:2004, ISO 9001:2000.</w:t>
            </w:r>
          </w:p>
          <w:p w:rsidR="00A2704D" w:rsidRDefault="00A2704D" w:rsidP="00E568AC">
            <w:pPr>
              <w:numPr>
                <w:ilvl w:val="0"/>
                <w:numId w:val="56"/>
              </w:numPr>
              <w:jc w:val="both"/>
            </w:pPr>
            <w:r>
              <w:t xml:space="preserve">Management bezpečnosti informací. </w:t>
            </w:r>
          </w:p>
          <w:p w:rsidR="00A2704D" w:rsidRDefault="00A2704D" w:rsidP="00E568AC">
            <w:pPr>
              <w:numPr>
                <w:ilvl w:val="0"/>
                <w:numId w:val="56"/>
              </w:numPr>
              <w:jc w:val="both"/>
            </w:pPr>
            <w:r>
              <w:t xml:space="preserve">Management společenské odpovědnosti firem. </w:t>
            </w:r>
          </w:p>
          <w:p w:rsidR="00A2704D" w:rsidRDefault="00A2704D" w:rsidP="00E568AC">
            <w:pPr>
              <w:numPr>
                <w:ilvl w:val="0"/>
                <w:numId w:val="56"/>
              </w:numPr>
              <w:jc w:val="both"/>
            </w:pPr>
            <w:r>
              <w:t xml:space="preserve">Management lidských zdrojů. </w:t>
            </w:r>
          </w:p>
          <w:p w:rsidR="00A2704D" w:rsidRDefault="00A2704D" w:rsidP="00E568AC">
            <w:pPr>
              <w:numPr>
                <w:ilvl w:val="0"/>
                <w:numId w:val="56"/>
              </w:numPr>
              <w:jc w:val="both"/>
            </w:pPr>
            <w:r>
              <w:t>Metrologie jako záruka kvality podnikových procesů.</w:t>
            </w:r>
          </w:p>
          <w:p w:rsidR="00A2704D" w:rsidRDefault="00A2704D" w:rsidP="00E568AC">
            <w:pPr>
              <w:numPr>
                <w:ilvl w:val="0"/>
                <w:numId w:val="56"/>
              </w:numPr>
              <w:jc w:val="both"/>
            </w:pPr>
            <w:r>
              <w:t>Oborové standardy a náklady na zavedení IMS.</w:t>
            </w:r>
          </w:p>
          <w:p w:rsidR="00A2704D" w:rsidRDefault="00A2704D" w:rsidP="00E568AC">
            <w:pPr>
              <w:jc w:val="both"/>
            </w:pPr>
          </w:p>
          <w:p w:rsidR="00A2704D" w:rsidRPr="00AB0288" w:rsidRDefault="00A2704D" w:rsidP="00E568AC">
            <w:pPr>
              <w:jc w:val="both"/>
              <w:rPr>
                <w:b/>
              </w:rPr>
            </w:pPr>
            <w:r w:rsidRPr="00AB0288">
              <w:rPr>
                <w:b/>
              </w:rPr>
              <w:t>Výstupní kompetence</w:t>
            </w:r>
          </w:p>
          <w:p w:rsidR="00A2704D" w:rsidRDefault="00A2704D" w:rsidP="00E568AC">
            <w:pPr>
              <w:jc w:val="both"/>
            </w:pPr>
            <w:r>
              <w:t>Student j</w:t>
            </w:r>
            <w:r w:rsidRPr="00176346">
              <w:t xml:space="preserve">e schopen rozhodovat v rámci integrovaných </w:t>
            </w:r>
            <w:r>
              <w:t>systémů řízení,</w:t>
            </w:r>
            <w:r w:rsidRPr="00176346">
              <w:t xml:space="preserve"> plánovat experimenty a aplikovat teorii rizik </w:t>
            </w:r>
            <w:r>
              <w:br/>
            </w:r>
            <w:r w:rsidRPr="00176346">
              <w:t>a omezení. Ovládá nástroje a metody simulace a modelování, analýzy a hodnocení, projektování a řízení. Dokáže efektivně využívat informační a komunikační technologie, na aplikační úrovni pracovat s integrovaným manažerským informačním systémem a efektivně využívat metodiku zpracování údajů.</w:t>
            </w:r>
            <w:r>
              <w:t xml:space="preserve"> </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CD4230" w:rsidTr="00E568AC">
        <w:trPr>
          <w:trHeight w:val="1497"/>
        </w:trPr>
        <w:tc>
          <w:tcPr>
            <w:tcW w:w="9855" w:type="dxa"/>
            <w:gridSpan w:val="8"/>
            <w:tcBorders>
              <w:top w:val="nil"/>
            </w:tcBorders>
          </w:tcPr>
          <w:p w:rsidR="00A2704D" w:rsidRPr="008E1DE4" w:rsidRDefault="00A2704D" w:rsidP="00E568AC">
            <w:pPr>
              <w:jc w:val="both"/>
              <w:rPr>
                <w:b/>
              </w:rPr>
            </w:pPr>
            <w:r w:rsidRPr="008E1DE4">
              <w:rPr>
                <w:b/>
              </w:rPr>
              <w:t>Povinná literatura:</w:t>
            </w:r>
          </w:p>
          <w:p w:rsidR="00A2704D" w:rsidRPr="00CD4230" w:rsidRDefault="00A2704D" w:rsidP="00E568AC">
            <w:pPr>
              <w:jc w:val="both"/>
              <w:rPr>
                <w:color w:val="000000"/>
              </w:rPr>
            </w:pPr>
            <w:r w:rsidRPr="00CD4230">
              <w:rPr>
                <w:color w:val="000000"/>
              </w:rPr>
              <w:t xml:space="preserve">PELANTOVÁ, Věra a HAVLÍČEK, Jiří. </w:t>
            </w:r>
            <w:r w:rsidRPr="00B86318">
              <w:rPr>
                <w:i/>
                <w:color w:val="000000"/>
              </w:rPr>
              <w:t>Integrovaný systém managementu pro výuku.</w:t>
            </w:r>
            <w:r w:rsidRPr="00CD4230">
              <w:rPr>
                <w:color w:val="000000"/>
              </w:rPr>
              <w:t xml:space="preserve"> Vyd. 1. Liberec: Technická univerzita v Liberci, 2011 [i.e. 2012]. 76 s. ISBN 978-80-7372-816-8.</w:t>
            </w:r>
          </w:p>
          <w:p w:rsidR="00A2704D" w:rsidRPr="00CD4230" w:rsidRDefault="00A2704D" w:rsidP="00E568AC">
            <w:pPr>
              <w:jc w:val="both"/>
              <w:rPr>
                <w:color w:val="000000"/>
              </w:rPr>
            </w:pPr>
            <w:r w:rsidRPr="00CD4230">
              <w:rPr>
                <w:color w:val="000000"/>
              </w:rPr>
              <w:t xml:space="preserve">HEKELOVÁ, E. VIRČÍKOVÁ, E. HRUBEC, J. </w:t>
            </w:r>
            <w:r w:rsidRPr="00B86318">
              <w:rPr>
                <w:i/>
                <w:color w:val="000000"/>
              </w:rPr>
              <w:t>Integrovaný manažérsky systém.</w:t>
            </w:r>
            <w:r w:rsidRPr="00CD4230">
              <w:rPr>
                <w:color w:val="000000"/>
              </w:rPr>
              <w:t xml:space="preserve"> Nitra: SPU, 2009. 542 s. ISBN 978-80-552-0231-0.</w:t>
            </w:r>
          </w:p>
          <w:p w:rsidR="00A2704D" w:rsidRPr="00CD4230" w:rsidRDefault="00A2704D" w:rsidP="00E568AC">
            <w:pPr>
              <w:jc w:val="both"/>
              <w:rPr>
                <w:color w:val="000000"/>
              </w:rPr>
            </w:pPr>
            <w:r w:rsidRPr="00CD4230">
              <w:rPr>
                <w:color w:val="000000"/>
              </w:rPr>
              <w:lastRenderedPageBreak/>
              <w:t xml:space="preserve">VEBER, Jaromír a kol. </w:t>
            </w:r>
            <w:r w:rsidRPr="00B86318">
              <w:rPr>
                <w:i/>
                <w:color w:val="000000"/>
              </w:rPr>
              <w:t>Management kvality, environmentu a bezpečnosti práce: legislativa, systémy, metody, praxe.</w:t>
            </w:r>
            <w:r w:rsidRPr="00CD4230">
              <w:rPr>
                <w:color w:val="000000"/>
              </w:rPr>
              <w:t xml:space="preserve"> 2., aktualiz. vyd. Praha: Management Press, 2010. 359 s.</w:t>
            </w:r>
            <w:del w:id="960" w:author="Eva Skýbová" w:date="2018-06-08T10:07:00Z">
              <w:r w:rsidRPr="00CD4230" w:rsidDel="000C600B">
                <w:rPr>
                  <w:color w:val="000000"/>
                </w:rPr>
                <w:delText>,</w:delText>
              </w:r>
            </w:del>
            <w:r w:rsidRPr="00CD4230">
              <w:rPr>
                <w:color w:val="000000"/>
              </w:rPr>
              <w:t xml:space="preserve"> </w:t>
            </w:r>
            <w:del w:id="961" w:author="Eva Skýbová" w:date="2018-06-08T10:07:00Z">
              <w:r w:rsidRPr="00CD4230" w:rsidDel="000C600B">
                <w:rPr>
                  <w:color w:val="000000"/>
                </w:rPr>
                <w:delText xml:space="preserve">viii s. barev. obr. příl. </w:delText>
              </w:r>
            </w:del>
            <w:r w:rsidRPr="00CD4230">
              <w:rPr>
                <w:color w:val="000000"/>
              </w:rPr>
              <w:t>ISBN 978-80-7261-210-9. </w:t>
            </w:r>
          </w:p>
          <w:p w:rsidR="00A2704D" w:rsidRPr="00CD4230" w:rsidRDefault="00A2704D" w:rsidP="00E568AC">
            <w:pPr>
              <w:jc w:val="both"/>
              <w:rPr>
                <w:color w:val="000000"/>
              </w:rPr>
            </w:pPr>
            <w:r w:rsidRPr="00CD4230">
              <w:rPr>
                <w:color w:val="000000"/>
              </w:rPr>
              <w:t xml:space="preserve">NENADÁL, J. a kol. 2005. </w:t>
            </w:r>
            <w:r w:rsidRPr="00B86318">
              <w:rPr>
                <w:i/>
                <w:color w:val="000000"/>
              </w:rPr>
              <w:t>Integrovaný systém řízení.</w:t>
            </w:r>
            <w:r w:rsidRPr="00CD4230">
              <w:rPr>
                <w:color w:val="000000"/>
              </w:rPr>
              <w:t xml:space="preserve"> Praha : Verlag Dashofer, 2005. 650 s. ISBN 80-86897-02-8.</w:t>
            </w:r>
          </w:p>
          <w:p w:rsidR="00A2704D" w:rsidRPr="004710BD" w:rsidRDefault="00A2704D" w:rsidP="00E568AC">
            <w:pPr>
              <w:jc w:val="both"/>
              <w:rPr>
                <w:color w:val="000000"/>
              </w:rPr>
            </w:pPr>
            <w:r w:rsidRPr="004710BD">
              <w:rPr>
                <w:color w:val="000000"/>
              </w:rPr>
              <w:t xml:space="preserve">POLÁK, P. ŽITŇANSKÝ, J. </w:t>
            </w:r>
            <w:r w:rsidRPr="00B86318">
              <w:rPr>
                <w:i/>
                <w:color w:val="000000"/>
              </w:rPr>
              <w:t>Integrované systémy riadenia.</w:t>
            </w:r>
            <w:r w:rsidRPr="004710BD">
              <w:rPr>
                <w:color w:val="000000"/>
              </w:rPr>
              <w:t xml:space="preserve"> 1. vyd. Nitra : Slovenská poľnohospodárska univerzita, 2013. 190 s. ISBN 978-80-552-1111-4.</w:t>
            </w:r>
          </w:p>
          <w:p w:rsidR="00A2704D" w:rsidRPr="004710BD" w:rsidRDefault="00A2704D" w:rsidP="00E568AC">
            <w:pPr>
              <w:widowControl w:val="0"/>
              <w:autoSpaceDE w:val="0"/>
              <w:autoSpaceDN w:val="0"/>
              <w:adjustRightInd w:val="0"/>
            </w:pPr>
            <w:r w:rsidRPr="004710BD">
              <w:t xml:space="preserve">VIRČÍKOVÁ, E. 2001. </w:t>
            </w:r>
            <w:r w:rsidRPr="00B86318">
              <w:rPr>
                <w:i/>
              </w:rPr>
              <w:t>Environmentálne manažérstvo.</w:t>
            </w:r>
            <w:r w:rsidRPr="004710BD">
              <w:t xml:space="preserve"> Košice, 2001. 265 s. ISBN 80 </w:t>
            </w:r>
            <w:r w:rsidRPr="004710BD">
              <w:noBreakHyphen/>
              <w:t>88896</w:t>
            </w:r>
            <w:r w:rsidRPr="004710BD">
              <w:noBreakHyphen/>
              <w:t>15</w:t>
            </w:r>
            <w:r w:rsidRPr="004710BD">
              <w:noBreakHyphen/>
              <w:t>0.</w:t>
            </w:r>
          </w:p>
          <w:p w:rsidR="00A2704D" w:rsidRPr="004979A4" w:rsidRDefault="00A2704D" w:rsidP="00E568AC">
            <w:pPr>
              <w:shd w:val="clear" w:color="auto" w:fill="FFFFFF"/>
              <w:rPr>
                <w:color w:val="000000"/>
              </w:rPr>
            </w:pPr>
            <w:r w:rsidRPr="004979A4">
              <w:rPr>
                <w:color w:val="000000"/>
              </w:rPr>
              <w:t>BARTOLINI, Claudio. a Luciano Paschoal. GASPARY, c2009. </w:t>
            </w:r>
            <w:r w:rsidRPr="00B86318">
              <w:rPr>
                <w:iCs/>
                <w:color w:val="000000"/>
              </w:rPr>
              <w:t>Integrated management of systems, services, processes</w:t>
            </w:r>
            <w:r w:rsidRPr="004979A4">
              <w:rPr>
                <w:i/>
                <w:iCs/>
                <w:color w:val="000000"/>
              </w:rPr>
              <w:t xml:space="preserve"> </w:t>
            </w:r>
            <w:r w:rsidRPr="00B86318">
              <w:rPr>
                <w:iCs/>
                <w:color w:val="000000"/>
              </w:rPr>
              <w:t>and people</w:t>
            </w:r>
            <w:r w:rsidRPr="004979A4">
              <w:rPr>
                <w:i/>
                <w:iCs/>
                <w:color w:val="000000"/>
              </w:rPr>
              <w:t xml:space="preserve"> in IT: 20th IFIP/IEEE International Workshop on Distributed Systems: Operations and Management, DSOM 2009, Venice, Italy, October 27-28, 2009 : proceedings</w:t>
            </w:r>
            <w:r w:rsidRPr="004979A4">
              <w:rPr>
                <w:color w:val="000000"/>
              </w:rPr>
              <w:t>. New York: Springer. Lecture notes in computer science, 5841. ISBN 36-420-4988-5.</w:t>
            </w:r>
          </w:p>
          <w:p w:rsidR="00A2704D" w:rsidRPr="004710BD" w:rsidRDefault="00A2704D" w:rsidP="00E568AC">
            <w:pPr>
              <w:shd w:val="clear" w:color="auto" w:fill="FFFFFF"/>
              <w:rPr>
                <w:color w:val="000000"/>
              </w:rPr>
            </w:pPr>
            <w:r w:rsidRPr="004979A4">
              <w:rPr>
                <w:color w:val="000000"/>
              </w:rPr>
              <w:t>PARDY, Wayne G. a Terri ANDREWS, 2010. </w:t>
            </w:r>
            <w:r w:rsidRPr="004979A4">
              <w:rPr>
                <w:i/>
                <w:iCs/>
                <w:color w:val="000000"/>
              </w:rPr>
              <w:t>Integrated management systems: leading strategies and solutions</w:t>
            </w:r>
            <w:r w:rsidRPr="004979A4">
              <w:rPr>
                <w:color w:val="000000"/>
              </w:rPr>
              <w:t>. Lanham: Government Institutes. ISBN 978-086-5871-960.</w:t>
            </w:r>
          </w:p>
          <w:p w:rsidR="00A2704D" w:rsidRPr="00B86318" w:rsidRDefault="00A2704D" w:rsidP="00E568AC">
            <w:pPr>
              <w:shd w:val="clear" w:color="auto" w:fill="FFFFFF"/>
              <w:rPr>
                <w:color w:val="000000"/>
              </w:rPr>
            </w:pPr>
            <w:r w:rsidRPr="004710BD">
              <w:rPr>
                <w:color w:val="000000"/>
              </w:rPr>
              <w:t>KYMAL, Chad., Gregory F. GRUSKA a R. Dan REID, 2015. </w:t>
            </w:r>
            <w:r w:rsidRPr="004710BD">
              <w:rPr>
                <w:i/>
                <w:iCs/>
                <w:color w:val="000000"/>
              </w:rPr>
              <w:t>Integrated management systems: QMS, EMS, OHSMS, FSMS including aerospace, service, semiconductor/electronics, automotive, and food : updated to the latest standard changes including ISO 9001:2015, ISO14001:2015, and ISO 45001:2016 : includes guidance on integrating corporate responsibility and sustainability</w:t>
            </w:r>
            <w:r w:rsidRPr="004710BD">
              <w:rPr>
                <w:color w:val="000000"/>
              </w:rPr>
              <w:t>. Milwaukee, Wisconsin: ASQ Qual</w:t>
            </w:r>
            <w:r>
              <w:rPr>
                <w:color w:val="000000"/>
              </w:rPr>
              <w:t>ity Press. ISBN 978-0873898942.</w:t>
            </w:r>
          </w:p>
          <w:p w:rsidR="00A2704D" w:rsidRPr="004710BD" w:rsidRDefault="00A2704D" w:rsidP="00E568AC">
            <w:pPr>
              <w:spacing w:before="60"/>
              <w:jc w:val="both"/>
              <w:rPr>
                <w:b/>
              </w:rPr>
            </w:pPr>
            <w:r w:rsidRPr="004710BD">
              <w:rPr>
                <w:b/>
              </w:rPr>
              <w:t>Doporučená literatura</w:t>
            </w:r>
            <w:r>
              <w:rPr>
                <w:b/>
              </w:rPr>
              <w:t>:</w:t>
            </w:r>
          </w:p>
          <w:p w:rsidR="00A2704D" w:rsidRPr="004710BD" w:rsidRDefault="00A2704D" w:rsidP="00E568AC">
            <w:pPr>
              <w:shd w:val="clear" w:color="auto" w:fill="FFFFFF"/>
              <w:rPr>
                <w:color w:val="000000"/>
              </w:rPr>
            </w:pPr>
            <w:r w:rsidRPr="004710BD">
              <w:rPr>
                <w:color w:val="000000"/>
              </w:rPr>
              <w:t>LEE, Thomas H., Shoji SHIBA a Robert Chapman. WOOD, c1999. </w:t>
            </w:r>
            <w:r w:rsidRPr="004710BD">
              <w:rPr>
                <w:i/>
                <w:iCs/>
                <w:color w:val="000000"/>
              </w:rPr>
              <w:t>Integrated management systems: a practical approach to transforming organizations</w:t>
            </w:r>
            <w:r w:rsidRPr="004710BD">
              <w:rPr>
                <w:color w:val="000000"/>
              </w:rPr>
              <w:t>. New York. ISBN 04-713-4595-4.</w:t>
            </w:r>
          </w:p>
          <w:p w:rsidR="00A2704D" w:rsidRPr="004710BD" w:rsidRDefault="00A2704D" w:rsidP="00E568AC">
            <w:pPr>
              <w:shd w:val="clear" w:color="auto" w:fill="FFFFFF"/>
              <w:rPr>
                <w:color w:val="000000"/>
              </w:rPr>
            </w:pPr>
            <w:r w:rsidRPr="004710BD">
              <w:rPr>
                <w:color w:val="000000"/>
              </w:rPr>
              <w:t>HEGERING, Heinz-Gerd, Sebastian. ABECK a Bernhard. NEUMAIR, c1999. </w:t>
            </w:r>
            <w:r w:rsidRPr="004710BD">
              <w:rPr>
                <w:i/>
                <w:iCs/>
                <w:color w:val="000000"/>
              </w:rPr>
              <w:t>Integrated management of networked systems: concepts, architectures, and their operational application</w:t>
            </w:r>
            <w:r w:rsidRPr="004710BD">
              <w:rPr>
                <w:color w:val="000000"/>
              </w:rPr>
              <w:t>. San Francisco, Calif.: Morgan Kaufmann. ISBN 978-155-8605-718.</w:t>
            </w:r>
          </w:p>
          <w:p w:rsidR="00A2704D" w:rsidRPr="004710BD" w:rsidRDefault="00A2704D" w:rsidP="00E568AC">
            <w:pPr>
              <w:widowControl w:val="0"/>
              <w:autoSpaceDE w:val="0"/>
              <w:autoSpaceDN w:val="0"/>
              <w:adjustRightInd w:val="0"/>
            </w:pPr>
            <w:r w:rsidRPr="004710BD">
              <w:t xml:space="preserve">LINCZÉNYI, A. </w:t>
            </w:r>
            <w:r w:rsidRPr="004710BD">
              <w:noBreakHyphen/>
              <w:t xml:space="preserve"> NOVOTNÁ, R. 2001. </w:t>
            </w:r>
            <w:r w:rsidRPr="00B86318">
              <w:rPr>
                <w:i/>
              </w:rPr>
              <w:t>Manažérstvo kvality.</w:t>
            </w:r>
            <w:r w:rsidRPr="004710BD">
              <w:t xml:space="preserve"> Bratislava : Vydavateľstvo STU v Bratislave, 2001. 299 s. ISBN 80</w:t>
            </w:r>
            <w:r w:rsidRPr="004710BD">
              <w:noBreakHyphen/>
              <w:t>227</w:t>
            </w:r>
            <w:r w:rsidRPr="004710BD">
              <w:noBreakHyphen/>
              <w:t>1586</w:t>
            </w:r>
            <w:r w:rsidRPr="004710BD">
              <w:noBreakHyphen/>
              <w:t>7.</w:t>
            </w:r>
          </w:p>
          <w:p w:rsidR="00A2704D" w:rsidRPr="004710BD" w:rsidRDefault="00A2704D" w:rsidP="00E568AC">
            <w:pPr>
              <w:jc w:val="both"/>
            </w:pPr>
            <w:r w:rsidRPr="004710BD">
              <w:t xml:space="preserve">ČASTORÁL, Zdeněk. 2017. </w:t>
            </w:r>
            <w:r w:rsidRPr="004710BD">
              <w:rPr>
                <w:i/>
              </w:rPr>
              <w:t>Management rizik v současných podmínkách.</w:t>
            </w:r>
            <w:r w:rsidRPr="004710BD">
              <w:t xml:space="preserve"> Vydání I. Praha: Univerzita Jana Amose Komenského. 268 stran. ISBN 978-80-7452-132-4.</w:t>
            </w:r>
          </w:p>
          <w:p w:rsidR="00A2704D" w:rsidRPr="00CD4230" w:rsidRDefault="00A2704D" w:rsidP="00E568AC">
            <w:pPr>
              <w:jc w:val="both"/>
            </w:pPr>
            <w:r w:rsidRPr="004710BD">
              <w:t xml:space="preserve">NENADÁL, J. </w:t>
            </w:r>
            <w:r w:rsidRPr="00B86318">
              <w:rPr>
                <w:i/>
              </w:rPr>
              <w:t>Moderní management jakosti: principy/postupy/metody.</w:t>
            </w:r>
            <w:r w:rsidRPr="00CD4230">
              <w:t xml:space="preserve"> Praha:. Management Press, 2008. ISBN 978 - 80</w:t>
            </w:r>
          </w:p>
          <w:p w:rsidR="00A2704D" w:rsidRPr="00CD4230" w:rsidRDefault="00A2704D" w:rsidP="00E568AC">
            <w:pPr>
              <w:jc w:val="both"/>
            </w:pPr>
            <w:r w:rsidRPr="00CD4230">
              <w:t>- 7261 - 186 - 7.</w:t>
            </w:r>
          </w:p>
          <w:p w:rsidR="00A2704D" w:rsidRPr="00CD4230" w:rsidRDefault="00A2704D" w:rsidP="00E568AC">
            <w:pPr>
              <w:jc w:val="both"/>
            </w:pPr>
            <w:r w:rsidRPr="00CD4230">
              <w:t xml:space="preserve">VEBER, J. </w:t>
            </w:r>
            <w:r w:rsidRPr="00B86318">
              <w:rPr>
                <w:i/>
              </w:rPr>
              <w:t>Management bezpečnosti a ochrany zdraví při práci.</w:t>
            </w:r>
            <w:r w:rsidRPr="00CD4230">
              <w:t xml:space="preserve"> Praha: Professional Publishing, 2008. ISBN 978 - 80 -</w:t>
            </w:r>
          </w:p>
          <w:p w:rsidR="00A2704D" w:rsidRPr="00CD4230" w:rsidRDefault="00A2704D" w:rsidP="00E568AC">
            <w:pPr>
              <w:jc w:val="both"/>
            </w:pPr>
            <w:r w:rsidRPr="00CD4230">
              <w:t>86946 - 46 - 7.</w:t>
            </w:r>
          </w:p>
          <w:p w:rsidR="00A2704D" w:rsidRPr="00CD4230" w:rsidRDefault="00A2704D" w:rsidP="00E568AC">
            <w:pPr>
              <w:jc w:val="both"/>
            </w:pPr>
            <w:r w:rsidRPr="00CD4230">
              <w:t xml:space="preserve">VEBER, J. </w:t>
            </w:r>
            <w:r w:rsidRPr="00B86318">
              <w:rPr>
                <w:i/>
              </w:rPr>
              <w:t>Řízení jakosti a ochrana spotřebitele.</w:t>
            </w:r>
            <w:r w:rsidRPr="008A0659">
              <w:t xml:space="preserve"> Praha: Grada Publishing, 2007. ISBN 978 - 80 - 247 - 1782 - 1.</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F656AA" w:rsidRDefault="00A2704D" w:rsidP="00E568AC">
            <w:pPr>
              <w:jc w:val="both"/>
              <w:rPr>
                <w:b/>
              </w:rPr>
            </w:pPr>
            <w:r w:rsidRPr="00F656AA">
              <w:rPr>
                <w:b/>
              </w:rPr>
              <w:t>Inženýrství rizik</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RPr="00F3041A"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Pr="00F3041A"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rPr>
          <w:trHeight w:val="705"/>
        </w:trPr>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vAlign w:val="center"/>
          </w:tcPr>
          <w:p w:rsidR="00A2704D" w:rsidRPr="00A2704D" w:rsidRDefault="00A2704D" w:rsidP="00E568AC">
            <w:pPr>
              <w:pStyle w:val="Odstavecseseznamem"/>
              <w:ind w:left="0"/>
              <w:rPr>
                <w:rFonts w:ascii="Times New Roman" w:hAnsi="Times New Roman"/>
                <w:sz w:val="20"/>
                <w:szCs w:val="20"/>
                <w:rPrChange w:id="962" w:author="Unknown">
                  <w:rPr>
                    <w:szCs w:val="20"/>
                  </w:rPr>
                </w:rPrChange>
              </w:rPr>
            </w:pPr>
            <w:r w:rsidRPr="00A2704D">
              <w:rPr>
                <w:rFonts w:ascii="Times New Roman" w:hAnsi="Times New Roman"/>
                <w:sz w:val="20"/>
                <w:szCs w:val="20"/>
                <w:rPrChange w:id="963" w:author="Eva Skýbová" w:date="2018-06-08T10:07:00Z">
                  <w:rPr>
                    <w:color w:val="0000FF"/>
                    <w:szCs w:val="20"/>
                    <w:u w:val="single"/>
                  </w:rPr>
                </w:rPrChange>
              </w:rPr>
              <w:t>Zápočet: obhájená seminární práce, minimálně 75% účast na cvičeních a seminářích, absolvovaný zápočtový test s hodnocením minimálně 21 bodů.</w:t>
            </w:r>
            <w:ins w:id="964" w:author="Eva Skýbová" w:date="2018-06-08T10:08:00Z">
              <w:r>
                <w:rPr>
                  <w:rFonts w:ascii="Times New Roman" w:hAnsi="Times New Roman"/>
                  <w:sz w:val="20"/>
                  <w:szCs w:val="20"/>
                </w:rPr>
                <w:t xml:space="preserve"> </w:t>
              </w:r>
            </w:ins>
          </w:p>
        </w:tc>
      </w:tr>
      <w:tr w:rsidR="00A2704D" w:rsidTr="00E568AC">
        <w:trPr>
          <w:trHeight w:val="554"/>
        </w:trPr>
        <w:tc>
          <w:tcPr>
            <w:tcW w:w="9855" w:type="dxa"/>
            <w:gridSpan w:val="8"/>
            <w:tcBorders>
              <w:top w:val="nil"/>
            </w:tcBorders>
          </w:tcPr>
          <w:p w:rsidR="00A2704D" w:rsidRDefault="00A2704D">
            <w:pPr>
              <w:ind w:firstLine="3098"/>
              <w:jc w:val="both"/>
              <w:pPrChange w:id="965" w:author="Eva Skýbová" w:date="2018-06-08T10:08:00Z">
                <w:pPr>
                  <w:ind w:firstLine="3147"/>
                  <w:jc w:val="both"/>
                </w:pPr>
              </w:pPrChange>
            </w:pPr>
            <w:r>
              <w:t>Zkouška: kombinovaná zkouška klasifikována dle kreditového systému ECTS.</w:t>
            </w:r>
          </w:p>
        </w:tc>
      </w:tr>
      <w:tr w:rsidR="00A2704D" w:rsidRPr="00EE0259"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Pr="00EE0259" w:rsidRDefault="00A2704D" w:rsidP="00E568AC">
            <w:pPr>
              <w:jc w:val="both"/>
            </w:pPr>
            <w:r w:rsidRPr="00EE0259">
              <w:t xml:space="preserve">prof. Ing. </w:t>
            </w:r>
            <w:smartTag w:uri="urn:schemas-microsoft-com:office:smarttags" w:element="PersonName">
              <w:smartTagPr>
                <w:attr w:name="ProductID" w:val="Jiří Dvořák"/>
              </w:smartTagPr>
              <w:r w:rsidRPr="00EE0259">
                <w:t>Jiří Dvořák</w:t>
              </w:r>
            </w:smartTag>
            <w:r w:rsidRPr="00EE0259">
              <w:t>, DrSc.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50 %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prof. Ing. </w:t>
            </w:r>
            <w:smartTag w:uri="urn:schemas-microsoft-com:office:smarttags" w:element="PersonName">
              <w:smartTagPr>
                <w:attr w:name="ProductID" w:val="Jiří Dvořák"/>
              </w:smartTagPr>
              <w:r>
                <w:t>Jiří Dvořák</w:t>
              </w:r>
            </w:smartTag>
            <w:r>
              <w:t>, CSc. – přednášky (50 %)</w:t>
            </w:r>
          </w:p>
          <w:p w:rsidR="00A2704D" w:rsidRDefault="00A2704D" w:rsidP="00E568AC">
            <w:pPr>
              <w:jc w:val="both"/>
            </w:pPr>
            <w:r>
              <w:t xml:space="preserve">Ing. </w:t>
            </w:r>
            <w:smartTag w:uri="urn:schemas-microsoft-com:office:smarttags" w:element="PersonName">
              <w:smartTagPr>
                <w:attr w:name="ProductID" w:val="Slavom￭ra Vargov￡"/>
              </w:smartTagPr>
              <w:r>
                <w:t>Slavomíra Vargová</w:t>
              </w:r>
            </w:smartTag>
            <w:r>
              <w:t>, PhD. – přednášky (50</w:t>
            </w:r>
            <w:ins w:id="966" w:author="Eva Skýbová" w:date="2018-06-08T10:09:00Z">
              <w:r>
                <w:t xml:space="preserve"> </w:t>
              </w:r>
            </w:ins>
            <w:r>
              <w:t>%),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numPr>
                <w:ilvl w:val="12"/>
                <w:numId w:val="0"/>
              </w:numPr>
              <w:spacing w:before="60" w:after="60"/>
              <w:jc w:val="both"/>
            </w:pPr>
            <w:r>
              <w:t>S</w:t>
            </w:r>
            <w:r w:rsidRPr="00B55788">
              <w:t xml:space="preserve">tudent získá základní znalosti </w:t>
            </w:r>
            <w:r>
              <w:t xml:space="preserve">a dovednosti </w:t>
            </w:r>
            <w:r w:rsidRPr="00B55788">
              <w:t>z</w:t>
            </w:r>
            <w:r>
              <w:t> oblasti inženýrství rizik, čímž pochopí význam řízení rizik technických systémů a řízení rizik</w:t>
            </w:r>
            <w:r w:rsidRPr="00B55788">
              <w:t xml:space="preserve"> lidského činitele </w:t>
            </w:r>
            <w:r>
              <w:t>pro organizace a zákazníky.</w:t>
            </w:r>
            <w:r w:rsidRPr="00B55788">
              <w:t xml:space="preserve"> Dovede analyzovat a hodnotit</w:t>
            </w:r>
            <w:r>
              <w:t xml:space="preserve"> rizika v různých procesech a systémech s ohledem na nejnovější poznatky vědy a techniky. V průběhu seminářů jsou řešeny přístupy </w:t>
            </w:r>
            <w:r>
              <w:br/>
              <w:t xml:space="preserve">k řízení rizik v různých oblastech s ohledem na profil absolventa. Student získá znalosti, které bude umět aplikovat </w:t>
            </w:r>
            <w:r>
              <w:br/>
              <w:t>v oblasti řízení rizik technologických celků a průmyslových činností s ohledem na zajištění spolehlivosti lidského faktoru v kontextu závislosti od ICT technologií s ohledem na Průmysl 4.0. Předmět je zakončen obhájením seminárních prací orientovaných do sféry aplikace řízení rizik a následnou zkouškou teoretického aparátu. Výběr hodnoceného systému by měl, pokud je to možné reflektovat předpokládané zaměření diplomových prací zpracovatelů. Cílem je verifikovat schopnost studentů aplikovat nabyté vědomosti v praxi.</w:t>
            </w:r>
          </w:p>
          <w:p w:rsidR="00A2704D" w:rsidRPr="0030329C" w:rsidRDefault="00A2704D" w:rsidP="00E568AC">
            <w:pPr>
              <w:numPr>
                <w:ilvl w:val="12"/>
                <w:numId w:val="0"/>
              </w:numPr>
              <w:jc w:val="both"/>
              <w:rPr>
                <w:u w:val="single"/>
              </w:rPr>
            </w:pPr>
            <w:r w:rsidRPr="0030329C">
              <w:rPr>
                <w:u w:val="single"/>
              </w:rPr>
              <w:t>Hlavní témata:</w:t>
            </w:r>
          </w:p>
          <w:p w:rsidR="00A2704D" w:rsidRPr="0030329C" w:rsidRDefault="00A2704D" w:rsidP="00E568AC">
            <w:pPr>
              <w:pStyle w:val="Odstavecseseznamem"/>
              <w:numPr>
                <w:ilvl w:val="0"/>
                <w:numId w:val="22"/>
              </w:numPr>
              <w:spacing w:after="0" w:line="240" w:lineRule="auto"/>
              <w:jc w:val="both"/>
              <w:rPr>
                <w:rFonts w:ascii="Times New Roman" w:hAnsi="Times New Roman"/>
                <w:sz w:val="20"/>
                <w:szCs w:val="20"/>
              </w:rPr>
            </w:pPr>
            <w:r w:rsidRPr="0030329C">
              <w:rPr>
                <w:rFonts w:ascii="Times New Roman" w:hAnsi="Times New Roman"/>
                <w:sz w:val="20"/>
                <w:szCs w:val="20"/>
              </w:rPr>
              <w:t>Úvod do studia předmětu, terminologie oblasti inženýrství rizika.</w:t>
            </w:r>
          </w:p>
          <w:p w:rsidR="00A2704D" w:rsidRPr="0030329C" w:rsidRDefault="00A2704D" w:rsidP="00E568AC">
            <w:pPr>
              <w:pStyle w:val="Odstavecseseznamem"/>
              <w:numPr>
                <w:ilvl w:val="0"/>
                <w:numId w:val="22"/>
              </w:numPr>
              <w:spacing w:after="0" w:line="240" w:lineRule="auto"/>
              <w:jc w:val="both"/>
              <w:rPr>
                <w:rFonts w:ascii="Times New Roman" w:hAnsi="Times New Roman"/>
                <w:sz w:val="20"/>
                <w:szCs w:val="20"/>
              </w:rPr>
            </w:pPr>
            <w:r w:rsidRPr="0030329C">
              <w:rPr>
                <w:rFonts w:ascii="Times New Roman" w:hAnsi="Times New Roman"/>
                <w:sz w:val="20"/>
                <w:szCs w:val="20"/>
              </w:rPr>
              <w:t>Řízení rizik strojních zařízení.</w:t>
            </w:r>
          </w:p>
          <w:p w:rsidR="00A2704D" w:rsidRPr="0030329C" w:rsidRDefault="00A2704D" w:rsidP="00E568AC">
            <w:pPr>
              <w:numPr>
                <w:ilvl w:val="0"/>
                <w:numId w:val="22"/>
              </w:numPr>
              <w:jc w:val="both"/>
            </w:pPr>
            <w:r w:rsidRPr="0030329C">
              <w:t>Řízení rizik elektrotechnických zařízení.</w:t>
            </w:r>
          </w:p>
          <w:p w:rsidR="00A2704D" w:rsidRPr="0030329C" w:rsidRDefault="00A2704D" w:rsidP="00E568AC">
            <w:pPr>
              <w:numPr>
                <w:ilvl w:val="0"/>
                <w:numId w:val="22"/>
              </w:numPr>
              <w:jc w:val="both"/>
            </w:pPr>
            <w:r w:rsidRPr="0030329C">
              <w:t>Řízení rizik bezpečnosti a ochrany zdraví při práci.</w:t>
            </w:r>
          </w:p>
          <w:p w:rsidR="00A2704D" w:rsidRPr="0030329C" w:rsidRDefault="00A2704D" w:rsidP="00E568AC">
            <w:pPr>
              <w:numPr>
                <w:ilvl w:val="0"/>
                <w:numId w:val="22"/>
              </w:numPr>
              <w:jc w:val="both"/>
            </w:pPr>
            <w:r w:rsidRPr="0030329C">
              <w:t>Řízení ergonomických rizik.</w:t>
            </w:r>
          </w:p>
          <w:p w:rsidR="00A2704D" w:rsidRPr="0030329C" w:rsidRDefault="00A2704D" w:rsidP="00E568AC">
            <w:pPr>
              <w:numPr>
                <w:ilvl w:val="0"/>
                <w:numId w:val="22"/>
              </w:numPr>
              <w:jc w:val="both"/>
            </w:pPr>
            <w:r w:rsidRPr="0030329C">
              <w:t>Řízení rizik v oblasti jakosti.</w:t>
            </w:r>
          </w:p>
          <w:p w:rsidR="00A2704D" w:rsidRPr="0030329C" w:rsidRDefault="00A2704D" w:rsidP="00E568AC">
            <w:pPr>
              <w:numPr>
                <w:ilvl w:val="0"/>
                <w:numId w:val="22"/>
              </w:numPr>
              <w:jc w:val="both"/>
            </w:pPr>
            <w:r w:rsidRPr="0030329C">
              <w:t>Řízení rizik stavebních konstrukcí.</w:t>
            </w:r>
          </w:p>
          <w:p w:rsidR="00A2704D" w:rsidRPr="0030329C" w:rsidRDefault="00A2704D" w:rsidP="00E568AC">
            <w:pPr>
              <w:numPr>
                <w:ilvl w:val="0"/>
                <w:numId w:val="22"/>
              </w:numPr>
              <w:jc w:val="both"/>
            </w:pPr>
            <w:r w:rsidRPr="0030329C">
              <w:t>Řízení rizik liniových staveb.</w:t>
            </w:r>
          </w:p>
          <w:p w:rsidR="00A2704D" w:rsidRPr="0030329C" w:rsidRDefault="00A2704D" w:rsidP="00E568AC">
            <w:pPr>
              <w:numPr>
                <w:ilvl w:val="0"/>
                <w:numId w:val="22"/>
              </w:numPr>
              <w:jc w:val="both"/>
            </w:pPr>
            <w:r w:rsidRPr="0030329C">
              <w:t>Řízení rizik v ICT.</w:t>
            </w:r>
          </w:p>
          <w:p w:rsidR="00A2704D" w:rsidRPr="0030329C" w:rsidRDefault="00A2704D" w:rsidP="00E568AC">
            <w:pPr>
              <w:numPr>
                <w:ilvl w:val="0"/>
                <w:numId w:val="22"/>
              </w:numPr>
              <w:jc w:val="both"/>
            </w:pPr>
            <w:r w:rsidRPr="0030329C">
              <w:t>Řízení rizik projektů.</w:t>
            </w:r>
          </w:p>
          <w:p w:rsidR="00A2704D" w:rsidRPr="0030329C" w:rsidRDefault="00A2704D" w:rsidP="00E568AC">
            <w:pPr>
              <w:numPr>
                <w:ilvl w:val="0"/>
                <w:numId w:val="22"/>
              </w:numPr>
              <w:jc w:val="both"/>
            </w:pPr>
            <w:r w:rsidRPr="0030329C">
              <w:t>Řízení rizik pojištění.</w:t>
            </w:r>
          </w:p>
          <w:p w:rsidR="00A2704D" w:rsidRPr="0030329C" w:rsidRDefault="00A2704D" w:rsidP="00E568AC">
            <w:pPr>
              <w:numPr>
                <w:ilvl w:val="0"/>
                <w:numId w:val="22"/>
              </w:numPr>
              <w:jc w:val="both"/>
            </w:pPr>
            <w:r w:rsidRPr="0030329C">
              <w:t>Trendy v řízení rizik s ohledem na průmysl 4.0.</w:t>
            </w:r>
          </w:p>
          <w:p w:rsidR="00A2704D" w:rsidRDefault="00A2704D" w:rsidP="00E568AC">
            <w:pPr>
              <w:ind w:left="720"/>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EC03A9" w:rsidTr="00E568AC">
        <w:trPr>
          <w:trHeight w:val="1497"/>
        </w:trPr>
        <w:tc>
          <w:tcPr>
            <w:tcW w:w="9855" w:type="dxa"/>
            <w:gridSpan w:val="8"/>
            <w:tcBorders>
              <w:top w:val="nil"/>
            </w:tcBorders>
          </w:tcPr>
          <w:p w:rsidR="00A2704D" w:rsidRPr="007E2CB1" w:rsidRDefault="00A2704D" w:rsidP="00E568AC">
            <w:pPr>
              <w:jc w:val="both"/>
              <w:rPr>
                <w:b/>
              </w:rPr>
            </w:pPr>
            <w:r w:rsidRPr="007E2CB1">
              <w:rPr>
                <w:b/>
              </w:rPr>
              <w:t>Povinná literatura:</w:t>
            </w:r>
          </w:p>
          <w:p w:rsidR="00A2704D" w:rsidRDefault="00A2704D" w:rsidP="00E568AC">
            <w:pPr>
              <w:jc w:val="both"/>
            </w:pPr>
            <w:r>
              <w:t xml:space="preserve">PURPURA, Philip P. 2011 </w:t>
            </w:r>
            <w:r>
              <w:rPr>
                <w:i/>
                <w:iCs/>
              </w:rPr>
              <w:t>Security: An Introduction</w:t>
            </w:r>
            <w:r>
              <w:t>. CRC Press, 611p. ISBN 978-1-4200-9283-7.</w:t>
            </w:r>
          </w:p>
          <w:p w:rsidR="00A2704D" w:rsidRDefault="00A2704D" w:rsidP="00E568AC">
            <w:pPr>
              <w:jc w:val="both"/>
            </w:pPr>
            <w:r>
              <w:t xml:space="preserve">DORO-ON, Anna M. 2014 </w:t>
            </w:r>
            <w:r>
              <w:rPr>
                <w:i/>
                <w:iCs/>
              </w:rPr>
              <w:t>Risk Assessment and Security for Pipelines, Tunnels, and Underground Rail and Transit Operations</w:t>
            </w:r>
            <w:r>
              <w:t>. CRC Press. 390 p. ISBN 978-1-4665-6932-4.</w:t>
            </w:r>
          </w:p>
          <w:p w:rsidR="00A2704D" w:rsidRDefault="00A2704D" w:rsidP="00E568AC">
            <w:pPr>
              <w:spacing w:before="60"/>
              <w:jc w:val="both"/>
            </w:pPr>
            <w:r>
              <w:t xml:space="preserve">AREZES, Pedro Miguel Ferreira Martins; DE CARVALHO, Paulo Victor Rodrigues (ed.). 2016. </w:t>
            </w:r>
            <w:r w:rsidRPr="00DD6E35">
              <w:rPr>
                <w:iCs/>
              </w:rPr>
              <w:t>Ergonomics and.</w:t>
            </w:r>
            <w:r>
              <w:rPr>
                <w:i/>
                <w:iCs/>
              </w:rPr>
              <w:t xml:space="preserve"> </w:t>
            </w:r>
            <w:r w:rsidRPr="007E2CB1">
              <w:rPr>
                <w:b/>
              </w:rPr>
              <w:t>Doporučená literatura:</w:t>
            </w:r>
          </w:p>
          <w:p w:rsidR="00A2704D" w:rsidRDefault="00A2704D" w:rsidP="00E568AC">
            <w:pPr>
              <w:jc w:val="both"/>
            </w:pPr>
            <w:r>
              <w:rPr>
                <w:i/>
                <w:iCs/>
              </w:rPr>
              <w:t>Human Factors in Safety Management</w:t>
            </w:r>
            <w:r>
              <w:t>. CRC Press, 403 p. ISBN 978-1-4987-2756-3.</w:t>
            </w:r>
          </w:p>
          <w:p w:rsidR="00A2704D" w:rsidRDefault="00A2704D" w:rsidP="00E568AC">
            <w:pPr>
              <w:jc w:val="both"/>
            </w:pPr>
            <w:r>
              <w:t xml:space="preserve">GLENDON, A. Ian; CLARKE, Sharon; MCKENNA, Eugene. 2016 </w:t>
            </w:r>
            <w:r>
              <w:rPr>
                <w:i/>
                <w:iCs/>
              </w:rPr>
              <w:t>Human safety and risk management</w:t>
            </w:r>
            <w:r>
              <w:t>. Crc Press, 463 p. ISBN 978-1-4822-2054-4.</w:t>
            </w:r>
          </w:p>
          <w:p w:rsidR="00A2704D" w:rsidRDefault="00A2704D" w:rsidP="00E568AC">
            <w:pPr>
              <w:jc w:val="both"/>
            </w:pPr>
            <w:r>
              <w:t xml:space="preserve">AYYUB, Bilal M. 2014 </w:t>
            </w:r>
            <w:r>
              <w:rPr>
                <w:i/>
                <w:iCs/>
              </w:rPr>
              <w:t>Risk analysis in engineering and economics</w:t>
            </w:r>
            <w:r>
              <w:t>. CRC Press, 603 p. ISBN 978-1-4655-1825-4.</w:t>
            </w:r>
          </w:p>
          <w:p w:rsidR="00A2704D" w:rsidRPr="00EC03A9" w:rsidRDefault="00A2704D" w:rsidP="00E568AC">
            <w:pPr>
              <w:jc w:val="both"/>
            </w:pPr>
            <w:r w:rsidRPr="00817F93">
              <w:t>ISO, 2009.</w:t>
            </w:r>
            <w:r>
              <w:t xml:space="preserve"> </w:t>
            </w:r>
            <w:r w:rsidRPr="00817F93">
              <w:t>ISO. 31010: Risk management–Risk assessment tech</w:t>
            </w:r>
            <w:r>
              <w:t>niques. Event (London). Geneva.</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F656AA" w:rsidRDefault="00A2704D" w:rsidP="00E568AC">
            <w:pPr>
              <w:jc w:val="both"/>
              <w:rPr>
                <w:b/>
              </w:rPr>
            </w:pPr>
            <w:r w:rsidRPr="00F656AA">
              <w:rPr>
                <w:b/>
              </w:rPr>
              <w:t>Krizové a havarijní plánování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Zápočet: </w:t>
            </w:r>
            <w:r w:rsidRPr="00F14629">
              <w:t>Aktivní účast studentů na seminářích (80 %), zpracování a prezentace semestrální práce.</w:t>
            </w:r>
          </w:p>
          <w:p w:rsidR="00A2704D" w:rsidRDefault="00A2704D" w:rsidP="00E568AC">
            <w:pPr>
              <w:jc w:val="both"/>
            </w:pPr>
            <w:r>
              <w:t xml:space="preserve">Kombinovaná zkouška – písemná a ústní. </w:t>
            </w:r>
          </w:p>
          <w:p w:rsidR="00A2704D" w:rsidRDefault="00A2704D" w:rsidP="00E568AC">
            <w:pPr>
              <w:jc w:val="both"/>
            </w:pPr>
            <w:r w:rsidRPr="00F14629">
              <w:t>Další požadavky dle</w:t>
            </w:r>
            <w:r>
              <w:t xml:space="preserve"> plánu seminářů,</w:t>
            </w:r>
            <w:r w:rsidRPr="00F14629">
              <w:t xml:space="preserve"> upřesnění vyučujícího.</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doc. RSDr. Václav Lošek,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50  % a dále stanovuje koncepci seminářů,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doc. RSDr. Václav Lošek, CSc. – přednášky (50 %), semináře (50 %)</w:t>
            </w:r>
          </w:p>
          <w:p w:rsidR="00A2704D" w:rsidRDefault="00A2704D" w:rsidP="00E568AC">
            <w:pPr>
              <w:jc w:val="both"/>
            </w:pPr>
            <w:smartTag w:uri="urn:schemas-microsoft-com:office:smarttags" w:element="PersonName">
              <w:r>
                <w:t xml:space="preserve">doc. Ing. </w:t>
              </w:r>
              <w:smartTag w:uri="urn:schemas-microsoft-com:office:smarttags" w:element="PersonName">
                <w:r>
                  <w:t>Miroslav Tomek</w:t>
                </w:r>
              </w:smartTag>
              <w:r>
                <w:t>, Ph.D</w:t>
              </w:r>
            </w:smartTag>
            <w:r>
              <w:t>. – přednášky (50 %), semináře (50 %)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Cílem předmětu je poskytnout studentům komplexní soubor informací o problematice krizového a havarijního plánování, jeho teoretických a metodologických základech, interdisciplinárních vazbách a právním ukotvení. Následně bude pozornost zaměřena na problematiku tvorby, identifikaci předmětných plánů, jejich strukturu, administraci a vazby mezi nimi, jakož i na zajištění jejich inter operability a standardizaci. V teoreticko-praktických výstupech bude pozornost zaměřena na problematiku využití krizových a havarijních plánů v subjektech bezpečnostního systému a systému krizového řízení.  Průběžně budou u studentů posilovány komunikativní schopnosti,rozvíjeno tvůrčí a analytické myšlení a formován tak profil budoucího pracovníka v předmětné oblasti společenského zájmu.</w:t>
            </w:r>
          </w:p>
          <w:p w:rsidR="00A2704D" w:rsidRPr="00F656AA" w:rsidRDefault="00A2704D" w:rsidP="00E568AC">
            <w:pPr>
              <w:jc w:val="both"/>
              <w:rPr>
                <w:u w:val="single"/>
              </w:rPr>
            </w:pPr>
            <w:r w:rsidRPr="00F656AA">
              <w:rPr>
                <w:u w:val="single"/>
              </w:rPr>
              <w:t>Hlavní témata:</w:t>
            </w:r>
          </w:p>
          <w:p w:rsidR="00A2704D" w:rsidRDefault="00A2704D" w:rsidP="00E568AC">
            <w:pPr>
              <w:numPr>
                <w:ilvl w:val="0"/>
                <w:numId w:val="23"/>
              </w:numPr>
              <w:jc w:val="both"/>
            </w:pPr>
            <w:r>
              <w:t>Úvod do studia předmětu, cíle, struktura. Pojmový a kategoriální aparát. Plánování jako manažerská funkce.</w:t>
            </w:r>
          </w:p>
          <w:p w:rsidR="00A2704D" w:rsidRDefault="00A2704D" w:rsidP="00E568AC">
            <w:pPr>
              <w:numPr>
                <w:ilvl w:val="0"/>
                <w:numId w:val="23"/>
              </w:numPr>
              <w:jc w:val="both"/>
            </w:pPr>
            <w:r>
              <w:t xml:space="preserve">Bezpečnost, bezpečnostní strategie a bezpečnostní politika České republiky. </w:t>
            </w:r>
          </w:p>
          <w:p w:rsidR="00A2704D" w:rsidRDefault="00A2704D" w:rsidP="00E568AC">
            <w:pPr>
              <w:numPr>
                <w:ilvl w:val="0"/>
                <w:numId w:val="23"/>
              </w:numPr>
              <w:jc w:val="both"/>
            </w:pPr>
            <w:r>
              <w:t xml:space="preserve">Bezpečnostní hrozby a rizika v aktuálních souvislostech vnějšího a vnitřního bezpečnostního prostředí České republiky. </w:t>
            </w:r>
          </w:p>
          <w:p w:rsidR="00A2704D" w:rsidRDefault="00A2704D" w:rsidP="00E568AC">
            <w:pPr>
              <w:numPr>
                <w:ilvl w:val="0"/>
                <w:numId w:val="23"/>
              </w:numPr>
              <w:jc w:val="both"/>
            </w:pPr>
            <w:r>
              <w:t>Bezpečnostní systém a systém krizového řízení.  Místo a úloha Integrovaného záchranného systému v systému krizového řízení s důrazem na HZS. Plánování v systému krizového řízení, dokumentace krizového plánování.</w:t>
            </w:r>
          </w:p>
          <w:p w:rsidR="00A2704D" w:rsidRDefault="00A2704D" w:rsidP="00E568AC">
            <w:pPr>
              <w:numPr>
                <w:ilvl w:val="0"/>
                <w:numId w:val="23"/>
              </w:numPr>
              <w:jc w:val="both"/>
            </w:pPr>
            <w:r>
              <w:t xml:space="preserve">Krizové plánování v zákonech, vyhláškách a nařízeních vlády, ministerstev, ústředních správních úřadů. </w:t>
            </w:r>
          </w:p>
          <w:p w:rsidR="00A2704D" w:rsidRDefault="00A2704D" w:rsidP="00E568AC">
            <w:pPr>
              <w:numPr>
                <w:ilvl w:val="0"/>
                <w:numId w:val="23"/>
              </w:numPr>
              <w:jc w:val="both"/>
            </w:pPr>
            <w:r>
              <w:t xml:space="preserve">Krizové plánování v koncepčních a strategických dokumentech orgánů státní správy. </w:t>
            </w:r>
          </w:p>
          <w:p w:rsidR="00A2704D" w:rsidRDefault="00A2704D" w:rsidP="00E568AC">
            <w:pPr>
              <w:numPr>
                <w:ilvl w:val="0"/>
                <w:numId w:val="23"/>
              </w:numPr>
            </w:pPr>
            <w:r>
              <w:t xml:space="preserve">Vojenská strategie České republiky, obranné plánování, orgány obranného plánování. Obranné plánování v NATO a EU. </w:t>
            </w:r>
          </w:p>
          <w:p w:rsidR="00A2704D" w:rsidRDefault="00A2704D" w:rsidP="00E568AC">
            <w:pPr>
              <w:numPr>
                <w:ilvl w:val="0"/>
                <w:numId w:val="23"/>
              </w:numPr>
            </w:pPr>
            <w:r>
              <w:t>Globální strategie pro zahraniční a bezpečnostní politiku EU „Společná vize, společné kroky: silnější Evropa“.</w:t>
            </w:r>
          </w:p>
          <w:p w:rsidR="00A2704D" w:rsidRDefault="00A2704D" w:rsidP="00E568AC">
            <w:pPr>
              <w:numPr>
                <w:ilvl w:val="0"/>
                <w:numId w:val="23"/>
              </w:numPr>
              <w:jc w:val="both"/>
            </w:pPr>
            <w:r>
              <w:t xml:space="preserve">Civilní nouzové plánování v NATO a České republice. Výbor pro civilní nouzové plánování jako stálý pracovní orgán Bezpečnostní rady státu. </w:t>
            </w:r>
          </w:p>
          <w:p w:rsidR="00A2704D" w:rsidRDefault="00A2704D" w:rsidP="00E568AC">
            <w:pPr>
              <w:numPr>
                <w:ilvl w:val="0"/>
                <w:numId w:val="23"/>
              </w:numPr>
              <w:jc w:val="both"/>
            </w:pPr>
            <w:r>
              <w:t>Civilní nouzová připravenost a odolnost členských států Aliance a summity ve Welsu (4.-5. 9. 2014) a Bruselu (25. 5. 2017). Politická směrnice pro civilní nouzové plánování pro léta 2014 – 2017.</w:t>
            </w:r>
          </w:p>
          <w:p w:rsidR="00A2704D" w:rsidRDefault="00A2704D" w:rsidP="00E568AC">
            <w:pPr>
              <w:numPr>
                <w:ilvl w:val="0"/>
                <w:numId w:val="23"/>
              </w:numPr>
              <w:jc w:val="both"/>
            </w:pPr>
            <w:r>
              <w:t xml:space="preserve">Krizové plánování pro vojenské i nevojenské krizové situace. Krizový plán jako základní plánovací dokument pro zajištění připravenosti na krizové situace a jejich řešení orgány krizového řízení a dalšími dotčenými subjekty. </w:t>
            </w:r>
          </w:p>
          <w:p w:rsidR="00A2704D" w:rsidRDefault="00A2704D" w:rsidP="00E568AC">
            <w:pPr>
              <w:numPr>
                <w:ilvl w:val="0"/>
                <w:numId w:val="23"/>
              </w:numPr>
              <w:jc w:val="both"/>
            </w:pPr>
            <w:r>
              <w:t>Metodika zpracování krizových plánů a plánů krizové připravenosti.</w:t>
            </w:r>
          </w:p>
          <w:p w:rsidR="00A2704D" w:rsidRDefault="00A2704D" w:rsidP="00E568AC">
            <w:pPr>
              <w:numPr>
                <w:ilvl w:val="0"/>
                <w:numId w:val="23"/>
              </w:numPr>
              <w:jc w:val="both"/>
            </w:pPr>
            <w:r>
              <w:t>Plán krizové připravenosti a plán krizové připravenosti subjektu kritické infrastruktury. Náležitosti a způsob zpracování.  Územní plánování, principy a pravidla. Plánování obnovy území.</w:t>
            </w:r>
          </w:p>
          <w:p w:rsidR="00A2704D" w:rsidRDefault="00A2704D" w:rsidP="00E568AC">
            <w:pPr>
              <w:numPr>
                <w:ilvl w:val="0"/>
                <w:numId w:val="23"/>
              </w:numPr>
              <w:jc w:val="both"/>
            </w:pPr>
            <w:r>
              <w:t xml:space="preserve">Softwarová podpora krizového a havarijního plánování. </w:t>
            </w:r>
          </w:p>
          <w:p w:rsidR="00A2704D" w:rsidRDefault="00A2704D" w:rsidP="00E568AC">
            <w:pPr>
              <w:numPr>
                <w:ilvl w:val="0"/>
                <w:numId w:val="23"/>
              </w:numPr>
              <w:jc w:val="both"/>
            </w:pPr>
            <w:r>
              <w:t>Přednáška odborníka z praxe. (Oddělení pro zvláštní úkoly pracoviště krizového řízení Zlínského kraje, Odbor prevence a CNP krajského ředitelství HZS Zlín)</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E530B2" w:rsidRDefault="00A2704D" w:rsidP="00E568AC">
            <w:pPr>
              <w:jc w:val="both"/>
              <w:rPr>
                <w:b/>
              </w:rPr>
            </w:pPr>
            <w:r w:rsidRPr="00E530B2">
              <w:rPr>
                <w:b/>
              </w:rPr>
              <w:lastRenderedPageBreak/>
              <w:t>Povinná literatura:</w:t>
            </w:r>
          </w:p>
          <w:p w:rsidR="00A2704D" w:rsidRDefault="00A2704D" w:rsidP="00E568AC">
            <w:pPr>
              <w:jc w:val="both"/>
            </w:pPr>
            <w:r>
              <w:t xml:space="preserve">SMETANA, Marek a kol. </w:t>
            </w:r>
            <w:r w:rsidRPr="00B86318">
              <w:rPr>
                <w:i/>
              </w:rPr>
              <w:t>Havarijní plánování.</w:t>
            </w:r>
            <w:r>
              <w:t xml:space="preserve"> Computer Press, Brno 2010. ISBN 978-80-251-2989-0</w:t>
            </w:r>
            <w:ins w:id="967" w:author="Eva Skýbová" w:date="2018-06-08T10:10:00Z">
              <w:r>
                <w:t>.</w:t>
              </w:r>
            </w:ins>
            <w:r>
              <w:t xml:space="preserve"> </w:t>
            </w:r>
          </w:p>
          <w:p w:rsidR="00A2704D" w:rsidRDefault="00A2704D" w:rsidP="00E568AC">
            <w:pPr>
              <w:jc w:val="both"/>
            </w:pPr>
            <w:r>
              <w:t>Ochrana obyvatelstva a krizové řízení. Skripta, kolektiv autorů. MV – GŘHZS, Praha 2015. ISBN 978-80-86466-62-0</w:t>
            </w:r>
          </w:p>
          <w:p w:rsidR="00A2704D" w:rsidRDefault="00A2704D" w:rsidP="00E568AC">
            <w:pPr>
              <w:jc w:val="both"/>
            </w:pPr>
            <w:r>
              <w:t xml:space="preserve">ÚZ 1226. </w:t>
            </w:r>
            <w:r w:rsidRPr="00B86318">
              <w:rPr>
                <w:i/>
              </w:rPr>
              <w:t>Krizové zákony</w:t>
            </w:r>
            <w:r>
              <w:t>, Hasičský záchranný sbor, požární ochrana. SAGIT, a.s. Ostrava 2017. ISBN 978-80-7488-258-6</w:t>
            </w:r>
            <w:ins w:id="968" w:author="Eva Skýbová" w:date="2018-06-08T10:10:00Z">
              <w:r>
                <w:t>.</w:t>
              </w:r>
            </w:ins>
          </w:p>
          <w:p w:rsidR="00A2704D" w:rsidRDefault="00A2704D" w:rsidP="00E568AC">
            <w:pPr>
              <w:jc w:val="both"/>
            </w:pPr>
            <w:r>
              <w:t xml:space="preserve">HORÁK, Rudolf a kol. </w:t>
            </w:r>
            <w:r w:rsidRPr="00B86318">
              <w:rPr>
                <w:i/>
              </w:rPr>
              <w:t>Průvodce krizovým plánováním pro veřejnou správu.</w:t>
            </w:r>
            <w:r>
              <w:t xml:space="preserve"> Linde Praha 2011. ISBN 978-80-7201-827-7</w:t>
            </w:r>
            <w:ins w:id="969" w:author="Eva Skýbová" w:date="2018-06-08T10:10:00Z">
              <w:r>
                <w:t>.</w:t>
              </w:r>
            </w:ins>
            <w:r>
              <w:t xml:space="preserve"> </w:t>
            </w:r>
          </w:p>
          <w:p w:rsidR="00A2704D" w:rsidRPr="00E530B2" w:rsidRDefault="00A2704D" w:rsidP="00E568AC">
            <w:pPr>
              <w:spacing w:before="60"/>
              <w:jc w:val="both"/>
              <w:rPr>
                <w:b/>
              </w:rPr>
            </w:pPr>
            <w:r w:rsidRPr="00E530B2">
              <w:rPr>
                <w:b/>
              </w:rPr>
              <w:t>Doporučená literatura:</w:t>
            </w:r>
          </w:p>
          <w:p w:rsidR="00A2704D" w:rsidRDefault="00A2704D" w:rsidP="00E568AC">
            <w:pPr>
              <w:jc w:val="both"/>
            </w:pPr>
            <w:r>
              <w:t xml:space="preserve">KREJČÍ, Oskar. </w:t>
            </w:r>
            <w:r w:rsidRPr="00B86318">
              <w:rPr>
                <w:i/>
              </w:rPr>
              <w:t>Geopolitika středoevropského prostoru, páté aktualizované vydání</w:t>
            </w:r>
            <w:r>
              <w:t>. Professional Publishing 2016. ISBN 978-80-7431-161-1</w:t>
            </w:r>
            <w:ins w:id="970" w:author="Eva Skýbová" w:date="2018-06-08T10:10:00Z">
              <w:r>
                <w:t>.</w:t>
              </w:r>
            </w:ins>
            <w:r>
              <w:t xml:space="preserve"> </w:t>
            </w:r>
          </w:p>
          <w:p w:rsidR="00A2704D" w:rsidRDefault="00A2704D" w:rsidP="00E568AC">
            <w:pPr>
              <w:jc w:val="both"/>
            </w:pPr>
            <w:r>
              <w:t xml:space="preserve">VIČAR, Dušan, Radim, VIČAR. </w:t>
            </w:r>
            <w:r w:rsidRPr="00B86318">
              <w:rPr>
                <w:i/>
              </w:rPr>
              <w:t>Vybrané aspekty práva bezpečnosti a obrany České republiky.</w:t>
            </w:r>
            <w:r>
              <w:t xml:space="preserve"> Zlín 2013</w:t>
            </w:r>
          </w:p>
          <w:p w:rsidR="00A2704D" w:rsidRDefault="00A2704D" w:rsidP="00E568AC">
            <w:pPr>
              <w:jc w:val="both"/>
            </w:pPr>
            <w:r>
              <w:t xml:space="preserve">https://www.dtabáze-strategie.cz/ </w:t>
            </w:r>
          </w:p>
          <w:p w:rsidR="00A2704D" w:rsidRDefault="00A2704D" w:rsidP="00E568AC">
            <w:pPr>
              <w:rPr>
                <w:rStyle w:val="st"/>
              </w:rPr>
            </w:pPr>
            <w:r>
              <w:rPr>
                <w:rStyle w:val="st"/>
              </w:rPr>
              <w:t xml:space="preserve">Dokument. AC/98-D(2014)0002. VÝBOR PRO </w:t>
            </w:r>
            <w:r w:rsidRPr="00DD6E35">
              <w:rPr>
                <w:rStyle w:val="Zdraznn"/>
                <w:i w:val="0"/>
              </w:rPr>
              <w:t>CIVILNÍ NOUZOVÉ PLÁNOVÁNÍ</w:t>
            </w:r>
            <w:r w:rsidRPr="00DD6E35">
              <w:rPr>
                <w:rStyle w:val="st"/>
                <w:i/>
              </w:rPr>
              <w:t xml:space="preserve"> </w:t>
            </w:r>
            <w:r w:rsidRPr="00DD6E35">
              <w:rPr>
                <w:rStyle w:val="st"/>
              </w:rPr>
              <w:t>(CEPC).</w:t>
            </w:r>
            <w:r>
              <w:rPr>
                <w:rStyle w:val="st"/>
              </w:rPr>
              <w:t xml:space="preserve"> </w:t>
            </w:r>
            <w:r>
              <w:rPr>
                <w:rStyle w:val="Zdraznn"/>
              </w:rPr>
              <w:t>POLITICKÁ SMĚRNICE</w:t>
            </w:r>
            <w:r>
              <w:rPr>
                <w:rStyle w:val="st"/>
              </w:rPr>
              <w:t xml:space="preserve"> </w:t>
            </w:r>
            <w:r w:rsidRPr="00406D18">
              <w:rPr>
                <w:rStyle w:val="st"/>
                <w:i/>
              </w:rPr>
              <w:t>PRO</w:t>
            </w:r>
            <w:r>
              <w:rPr>
                <w:rStyle w:val="st"/>
              </w:rPr>
              <w:t xml:space="preserve"> </w:t>
            </w:r>
            <w:r>
              <w:rPr>
                <w:rStyle w:val="Zdraznn"/>
              </w:rPr>
              <w:t>CIVILNÍ NOUZOVÉ PLÁNOVÁNÍ</w:t>
            </w:r>
            <w:r>
              <w:rPr>
                <w:rStyle w:val="st"/>
              </w:rPr>
              <w:t xml:space="preserve"> 2014 – 2017. Originál: angličtina. Pracovní překlad. Příloha 1. AC/98-</w:t>
            </w:r>
          </w:p>
          <w:p w:rsidR="00A2704D" w:rsidRDefault="00A2704D" w:rsidP="00E568AC">
            <w:pPr>
              <w:numPr>
                <w:ins w:id="971" w:author="Eva Skýbová" w:date="2018-06-08T10:11:00Z"/>
              </w:numPr>
            </w:pPr>
            <w:ins w:id="972" w:author="Eva Skýbová" w:date="2018-06-08T10:11:00Z">
              <w:r>
                <w:fldChar w:fldCharType="begin"/>
              </w:r>
              <w:r>
                <w:instrText xml:space="preserve"> HYPERLINK "</w:instrText>
              </w:r>
            </w:ins>
            <w:r w:rsidRPr="006D6354">
              <w:instrText>https://www.google.cz/search?q=politick%C3%A1+sm%C4%9Brnice+pro+civiln%C3%AD+nouzov%C3%A9+pl%C3%A1nov%C3%A1n%C3%AD&amp;ie=utf-8&amp;oe=utf-8&amp;client=firefox-b-ab&amp;gfe_rd=cr&amp;dcr=0&amp;ei=14hSWrO_KOyE8Qeq1oagCQ</w:instrText>
            </w:r>
            <w:ins w:id="973" w:author="Eva Skýbová" w:date="2018-06-08T10:11:00Z">
              <w:r>
                <w:instrText xml:space="preserve">" </w:instrText>
              </w:r>
              <w:r>
                <w:fldChar w:fldCharType="separate"/>
              </w:r>
            </w:ins>
            <w:r w:rsidRPr="00E97DA2">
              <w:rPr>
                <w:rStyle w:val="Hypertextovodkaz"/>
              </w:rPr>
              <w:t>https://www.google.cz/search?q=politick%C3%A1+sm%C4%9Brnice+pro+civiln%C3%AD+nouzov%C3%A9+pl%C3%A1nov%C3%A1n%C3%AD&amp;ie=utf-8&amp;oe=utf-8&amp;client=firefox-b-ab&amp;gfe_rd=cr&amp;dcr=0&amp;ei=14hSWrO_KOyE8Qeq1oagCQ</w:t>
            </w:r>
            <w:ins w:id="974" w:author="Eva Skýbová" w:date="2018-06-08T10:11:00Z">
              <w:r>
                <w:fldChar w:fldCharType="end"/>
              </w:r>
            </w:ins>
          </w:p>
          <w:p w:rsidR="00A2704D" w:rsidRDefault="00A2704D" w:rsidP="00E568AC">
            <w:r w:rsidRPr="00406D18">
              <w:rPr>
                <w:i/>
              </w:rPr>
              <w:t>Globální strategie pro zahraniční a bezpečnostní politiku EU „Společná vize, společné kroky: silnější Evropa“</w:t>
            </w:r>
            <w:r>
              <w:t>.</w:t>
            </w:r>
          </w:p>
          <w:p w:rsidR="00A2704D" w:rsidRDefault="00A2704D" w:rsidP="00E568AC">
            <w:r w:rsidRPr="006D6354">
              <w:t>http://europa.eu/globalstrategy/en</w:t>
            </w:r>
          </w:p>
          <w:p w:rsidR="00A2704D" w:rsidRDefault="00A2704D" w:rsidP="00E568AC">
            <w:pPr>
              <w:jc w:val="both"/>
            </w:pPr>
            <w:r w:rsidRPr="00406D18">
              <w:rPr>
                <w:i/>
              </w:rPr>
              <w:t>Analýza hrozeb a rizik pro Českou republiku</w:t>
            </w:r>
            <w:r>
              <w:t>. Praha 2015</w:t>
            </w:r>
          </w:p>
          <w:p w:rsidR="00A2704D" w:rsidRDefault="00A2704D" w:rsidP="00E568AC">
            <w:pPr>
              <w:jc w:val="both"/>
              <w:rPr>
                <w:ins w:id="975" w:author="Eva Skýbová" w:date="2018-06-08T10:12:00Z"/>
              </w:rPr>
            </w:pPr>
            <w:ins w:id="976" w:author="Eva Skýbová" w:date="2018-06-08T10:12:00Z">
              <w:r>
                <w:fldChar w:fldCharType="begin"/>
              </w:r>
              <w:r>
                <w:instrText xml:space="preserve"> HYPERLINK "</w:instrText>
              </w:r>
            </w:ins>
            <w:r>
              <w:instrText>https://search.seznam.cz/?q=analýza+hrozeb+a+rizik+pro+českou+republiku&amp;oq=analýza+hrozeb+a</w:instrText>
            </w:r>
            <w:ins w:id="977" w:author="Eva Skýbová" w:date="2018-06-08T10:12:00Z">
              <w:r>
                <w:instrText xml:space="preserve">" </w:instrText>
              </w:r>
              <w:r>
                <w:fldChar w:fldCharType="separate"/>
              </w:r>
            </w:ins>
            <w:r w:rsidRPr="00E97DA2">
              <w:rPr>
                <w:rStyle w:val="Hypertextovodkaz"/>
              </w:rPr>
              <w:t>https://search.seznam.cz/?q=analýza+hrozeb+a+rizik+pro+českou+republiku&amp;oq=analýza+hrozeb+a</w:t>
            </w:r>
            <w:ins w:id="978" w:author="Eva Skýbová" w:date="2018-06-08T10:12:00Z">
              <w:r>
                <w:fldChar w:fldCharType="end"/>
              </w:r>
            </w:ins>
            <w:r>
              <w:t>+</w:t>
            </w:r>
          </w:p>
          <w:p w:rsidR="00A2704D" w:rsidDel="000C600B" w:rsidRDefault="00A2704D" w:rsidP="00E568AC">
            <w:pPr>
              <w:numPr>
                <w:ins w:id="979" w:author="Eva Skýbová" w:date="2018-06-08T10:12:00Z"/>
              </w:numPr>
              <w:jc w:val="both"/>
              <w:rPr>
                <w:del w:id="980" w:author="Eva Skýbová" w:date="2018-06-08T10:12:00Z"/>
              </w:rPr>
            </w:pPr>
          </w:p>
          <w:p w:rsidR="00A2704D" w:rsidRDefault="00A2704D" w:rsidP="00E568AC">
            <w:pPr>
              <w:jc w:val="both"/>
            </w:pPr>
            <w:r w:rsidRPr="00406D18">
              <w:rPr>
                <w:i/>
              </w:rPr>
              <w:t>Audit národní bezpečnosti</w:t>
            </w:r>
            <w:r>
              <w:t>. Vláda České republiky, Praha 2016</w:t>
            </w:r>
          </w:p>
          <w:p w:rsidR="00A2704D" w:rsidRDefault="00C52E18" w:rsidP="00E568AC">
            <w:pPr>
              <w:jc w:val="both"/>
            </w:pPr>
            <w:hyperlink r:id="rId14" w:history="1">
              <w:r w:rsidR="00A2704D" w:rsidRPr="00F91D40">
                <w:rPr>
                  <w:rStyle w:val="Hypertextovodkaz"/>
                </w:rPr>
                <w:t>https://www.vlada.cz/cz/media-centrum/aktualne/audit-narodni-bezpecnosti-151410/</w:t>
              </w:r>
            </w:hyperlink>
          </w:p>
          <w:p w:rsidR="00A2704D" w:rsidRDefault="00A2704D" w:rsidP="00E568AC">
            <w:pPr>
              <w:jc w:val="both"/>
            </w:pPr>
          </w:p>
          <w:p w:rsidR="00A2704D" w:rsidRDefault="00A2704D" w:rsidP="00E568AC">
            <w:pPr>
              <w:jc w:val="both"/>
            </w:pPr>
            <w:r>
              <w:t>Studijní literatura bude dále upřesněna v plánu seminářů.</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F656AA" w:rsidRDefault="00A2704D" w:rsidP="00E568AC">
            <w:pPr>
              <w:jc w:val="both"/>
              <w:rPr>
                <w:b/>
              </w:rPr>
            </w:pPr>
            <w:r w:rsidRPr="00F656AA">
              <w:rPr>
                <w:b/>
              </w:rPr>
              <w:t>Krizové řízení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Způsob zakončení předmětu</w:t>
            </w:r>
            <w:r>
              <w:t xml:space="preserve"> – písemná a ústní zkouška. </w:t>
            </w:r>
          </w:p>
          <w:p w:rsidR="00A2704D" w:rsidRDefault="00A2704D" w:rsidP="00E568AC">
            <w:pPr>
              <w:jc w:val="both"/>
            </w:pPr>
            <w:r w:rsidRPr="00897246">
              <w:t xml:space="preserve">Požadavky na zápočet </w:t>
            </w:r>
            <w:r>
              <w:t>–</w:t>
            </w:r>
            <w:r w:rsidRPr="00897246">
              <w:t xml:space="preserve"> vypracování seminární práce dle požadavků vyučujícího, 80% aktivní účast na seminářích</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Mgr. </w:t>
            </w:r>
            <w:smartTag w:uri="urn:schemas-microsoft-com:office:smarttags" w:element="PersonName">
              <w:r>
                <w:t>Marek Tomaštík</w:t>
              </w:r>
            </w:smartTag>
            <w:r>
              <w:t xml:space="preserve">, Ph.D. </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podílí se na jejich realizaci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Mgr. </w:t>
            </w:r>
            <w:smartTag w:uri="urn:schemas-microsoft-com:office:smarttags" w:element="PersonName">
              <w:r>
                <w:t>Marek Tomaštík</w:t>
              </w:r>
            </w:smartTag>
            <w:r>
              <w:t>,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4E1657">
              <w:t xml:space="preserve">Cílem předmětu je seznámit studenty s teorií a praxí krizového managementu jako uceleného souboru ověřených přístupů, názorů, nástrojů, zkušeností, doporučení a metod ke zvládání </w:t>
            </w:r>
            <w:r>
              <w:t>m</w:t>
            </w:r>
            <w:r w:rsidRPr="004E1657">
              <w:t>anažerských funkcí při řešení krizí</w:t>
            </w:r>
            <w:r>
              <w:t>, z</w:t>
            </w:r>
            <w:r w:rsidRPr="004E1657">
              <w:t xml:space="preserve">ískat </w:t>
            </w:r>
            <w:r>
              <w:br/>
            </w:r>
            <w:r w:rsidRPr="004E1657">
              <w:t>a osvojit si poznatky z aplikace teorie krizového managementu do praxe hospodářské sféry a veřejné správy.</w:t>
            </w:r>
          </w:p>
          <w:p w:rsidR="00A2704D" w:rsidRPr="00F656AA" w:rsidRDefault="00A2704D" w:rsidP="00E568AC">
            <w:pPr>
              <w:jc w:val="both"/>
              <w:rPr>
                <w:u w:val="single"/>
              </w:rPr>
            </w:pPr>
            <w:r w:rsidRPr="00F656AA">
              <w:rPr>
                <w:u w:val="single"/>
              </w:rPr>
              <w:t>Hlavní témata:</w:t>
            </w:r>
          </w:p>
          <w:p w:rsidR="00A2704D" w:rsidRDefault="00A2704D" w:rsidP="00E568AC">
            <w:pPr>
              <w:numPr>
                <w:ilvl w:val="0"/>
                <w:numId w:val="24"/>
              </w:numPr>
              <w:jc w:val="both"/>
            </w:pPr>
            <w:r>
              <w:t xml:space="preserve">Úvod do problematiky krizového managementu. </w:t>
            </w:r>
          </w:p>
          <w:p w:rsidR="00A2704D" w:rsidRDefault="00A2704D" w:rsidP="00E568AC">
            <w:pPr>
              <w:numPr>
                <w:ilvl w:val="0"/>
                <w:numId w:val="24"/>
              </w:numPr>
              <w:jc w:val="both"/>
            </w:pPr>
            <w:r>
              <w:t xml:space="preserve">Krize a její vymezení. </w:t>
            </w:r>
          </w:p>
          <w:p w:rsidR="00A2704D" w:rsidRDefault="00A2704D" w:rsidP="00E568AC">
            <w:pPr>
              <w:numPr>
                <w:ilvl w:val="0"/>
                <w:numId w:val="24"/>
              </w:numPr>
              <w:jc w:val="both"/>
            </w:pPr>
            <w:r>
              <w:t>Vývoj krizového managementu na území Československa.</w:t>
            </w:r>
          </w:p>
          <w:p w:rsidR="00A2704D" w:rsidRDefault="00A2704D" w:rsidP="00E568AC">
            <w:pPr>
              <w:numPr>
                <w:ilvl w:val="0"/>
                <w:numId w:val="24"/>
              </w:numPr>
              <w:jc w:val="both"/>
            </w:pPr>
            <w:r>
              <w:t>Řízení krizí a rozvoj společnosti.</w:t>
            </w:r>
          </w:p>
          <w:p w:rsidR="00A2704D" w:rsidRDefault="00A2704D" w:rsidP="00E568AC">
            <w:pPr>
              <w:numPr>
                <w:ilvl w:val="0"/>
                <w:numId w:val="24"/>
              </w:numPr>
              <w:jc w:val="both"/>
            </w:pPr>
            <w:r>
              <w:t>Zahraniční zkušenosti z budování krizového managementu a otázky bezpečnosti.</w:t>
            </w:r>
          </w:p>
          <w:p w:rsidR="00A2704D" w:rsidRDefault="00A2704D" w:rsidP="00E568AC">
            <w:pPr>
              <w:numPr>
                <w:ilvl w:val="0"/>
                <w:numId w:val="24"/>
              </w:numPr>
              <w:jc w:val="both"/>
            </w:pPr>
            <w:r>
              <w:t xml:space="preserve">Záchranné operace, podpora a zásahová činnost. </w:t>
            </w:r>
          </w:p>
          <w:p w:rsidR="00A2704D" w:rsidRDefault="00A2704D" w:rsidP="00E568AC">
            <w:pPr>
              <w:numPr>
                <w:ilvl w:val="0"/>
                <w:numId w:val="24"/>
              </w:numPr>
              <w:jc w:val="both"/>
            </w:pPr>
            <w:r>
              <w:t xml:space="preserve">Financování krizového řízení v ČR a jeho kontrola. </w:t>
            </w:r>
          </w:p>
          <w:p w:rsidR="00A2704D" w:rsidRDefault="00A2704D" w:rsidP="00E568AC">
            <w:pPr>
              <w:numPr>
                <w:ilvl w:val="0"/>
                <w:numId w:val="24"/>
              </w:numPr>
              <w:jc w:val="both"/>
            </w:pPr>
            <w:r>
              <w:t xml:space="preserve">Vliv terorismu na krizové řízení v ČR a EU. </w:t>
            </w:r>
          </w:p>
          <w:p w:rsidR="00A2704D" w:rsidRDefault="00A2704D" w:rsidP="00E568AC">
            <w:pPr>
              <w:numPr>
                <w:ilvl w:val="0"/>
                <w:numId w:val="24"/>
              </w:numPr>
              <w:jc w:val="both"/>
            </w:pPr>
            <w:r>
              <w:t xml:space="preserve">Identifikace, analýza a formulace rozhodovacích problémů v řízení a krizovém řízení. Řízení a rozhodování při řešení mimořádných situací. Rozhodovací situace a řízení zásahu jako proces. </w:t>
            </w:r>
          </w:p>
          <w:p w:rsidR="00A2704D" w:rsidRDefault="00A2704D" w:rsidP="00E568AC">
            <w:pPr>
              <w:numPr>
                <w:ilvl w:val="0"/>
                <w:numId w:val="24"/>
              </w:numPr>
              <w:jc w:val="both"/>
            </w:pPr>
            <w:r>
              <w:t xml:space="preserve">Řízení kontinuity činnosti organizace. </w:t>
            </w:r>
          </w:p>
          <w:p w:rsidR="00A2704D" w:rsidRDefault="00A2704D" w:rsidP="00E568AC">
            <w:pPr>
              <w:numPr>
                <w:ilvl w:val="0"/>
                <w:numId w:val="24"/>
              </w:numPr>
              <w:jc w:val="both"/>
            </w:pPr>
            <w:r>
              <w:t>Strategické řízení v krizovém řízení.</w:t>
            </w:r>
          </w:p>
          <w:p w:rsidR="00A2704D" w:rsidRDefault="00A2704D" w:rsidP="00E568AC">
            <w:pPr>
              <w:numPr>
                <w:ilvl w:val="0"/>
                <w:numId w:val="24"/>
              </w:numPr>
              <w:jc w:val="both"/>
            </w:pPr>
            <w:r>
              <w:t xml:space="preserve">Vnější a vnitřní prostředí podniku a vznik podnikových krizí. </w:t>
            </w:r>
          </w:p>
          <w:p w:rsidR="00A2704D" w:rsidRDefault="00A2704D" w:rsidP="00E568AC">
            <w:pPr>
              <w:numPr>
                <w:ilvl w:val="0"/>
                <w:numId w:val="24"/>
              </w:numPr>
              <w:jc w:val="both"/>
            </w:pPr>
            <w:r>
              <w:t>Ekonomická diagnostika krize a krizové řízení v podniku.</w:t>
            </w:r>
          </w:p>
          <w:p w:rsidR="00A2704D" w:rsidRDefault="00A2704D" w:rsidP="00E568AC">
            <w:pPr>
              <w:numPr>
                <w:ilvl w:val="0"/>
                <w:numId w:val="24"/>
              </w:numPr>
              <w:jc w:val="both"/>
            </w:pPr>
            <w:r>
              <w:t>Krizová komunikace a řízení lidských zdrojů v krizovém managementu.</w:t>
            </w:r>
          </w:p>
          <w:p w:rsidR="00A2704D" w:rsidRDefault="00A2704D" w:rsidP="00E568AC">
            <w:pPr>
              <w:jc w:val="both"/>
            </w:pPr>
          </w:p>
          <w:p w:rsidR="00A2704D" w:rsidRPr="00AB0288" w:rsidRDefault="00A2704D" w:rsidP="00E568AC">
            <w:pPr>
              <w:jc w:val="both"/>
              <w:rPr>
                <w:b/>
              </w:rPr>
            </w:pPr>
            <w:r w:rsidRPr="00AB0288">
              <w:rPr>
                <w:b/>
              </w:rPr>
              <w:t>Výstupní kompetence</w:t>
            </w:r>
          </w:p>
          <w:p w:rsidR="00A2704D" w:rsidRDefault="00A2704D" w:rsidP="00E568AC">
            <w:pPr>
              <w:jc w:val="both"/>
            </w:pPr>
            <w:r w:rsidRPr="00DE5799">
              <w:t>Student dokáže určit stadium krize aktuální pro zvolený subjekt, zná fáze průběhu krize. Dokáže zpracovat mapu rizika dané organizace a zná a umí používat základní metody analýzy a snižování rizik. Zná bezpečnostní systém České republiky a krizové zákony, které aktivně umí využít.</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DC1449" w:rsidTr="00E568AC">
        <w:trPr>
          <w:trHeight w:val="1497"/>
        </w:trPr>
        <w:tc>
          <w:tcPr>
            <w:tcW w:w="9855" w:type="dxa"/>
            <w:gridSpan w:val="8"/>
            <w:tcBorders>
              <w:top w:val="nil"/>
            </w:tcBorders>
          </w:tcPr>
          <w:p w:rsidR="00A2704D" w:rsidRPr="00DE5799" w:rsidRDefault="00A2704D" w:rsidP="00E568AC">
            <w:pPr>
              <w:jc w:val="both"/>
              <w:rPr>
                <w:b/>
              </w:rPr>
            </w:pPr>
            <w:r w:rsidRPr="00DE5799">
              <w:rPr>
                <w:b/>
              </w:rPr>
              <w:t>Povinná literatura:</w:t>
            </w:r>
          </w:p>
          <w:p w:rsidR="00A2704D" w:rsidRPr="00DE5799" w:rsidRDefault="00A2704D" w:rsidP="00E568AC">
            <w:pPr>
              <w:jc w:val="both"/>
              <w:rPr>
                <w:color w:val="000000"/>
                <w:shd w:val="clear" w:color="auto" w:fill="FFFFFF"/>
              </w:rPr>
            </w:pPr>
            <w:r w:rsidRPr="00DE5799">
              <w:rPr>
                <w:color w:val="000000"/>
                <w:shd w:val="clear" w:color="auto" w:fill="FFFFFF"/>
              </w:rPr>
              <w:t>Crandall William, Parnell John A. a Spillan John E. 2014. </w:t>
            </w:r>
            <w:r w:rsidRPr="00DE5799">
              <w:rPr>
                <w:i/>
                <w:iCs/>
                <w:color w:val="000000"/>
              </w:rPr>
              <w:t>Crisis management: leading in the new strategy landscape</w:t>
            </w:r>
            <w:r w:rsidRPr="00DE5799">
              <w:rPr>
                <w:color w:val="000000"/>
                <w:shd w:val="clear" w:color="auto" w:fill="FFFFFF"/>
              </w:rPr>
              <w:t>. Second edition. ed. Los Angeles: SAGE.  ISBN 978-1-4129-9168-1.</w:t>
            </w:r>
          </w:p>
          <w:p w:rsidR="00A2704D" w:rsidRPr="00DE5799" w:rsidRDefault="00A2704D" w:rsidP="00E568AC">
            <w:pPr>
              <w:jc w:val="both"/>
              <w:rPr>
                <w:color w:val="000000"/>
                <w:shd w:val="clear" w:color="auto" w:fill="FFFFFF"/>
              </w:rPr>
            </w:pPr>
            <w:r w:rsidRPr="00DE5799">
              <w:rPr>
                <w:color w:val="000000"/>
                <w:shd w:val="clear" w:color="auto" w:fill="FFFFFF"/>
              </w:rPr>
              <w:t>ŠENOVSKÝ, Pavel. 2015. </w:t>
            </w:r>
            <w:r w:rsidRPr="00DE5799">
              <w:rPr>
                <w:i/>
                <w:iCs/>
                <w:color w:val="000000"/>
              </w:rPr>
              <w:t>Bezpečnost občanů a rizika v území</w:t>
            </w:r>
            <w:r w:rsidRPr="00DE5799">
              <w:rPr>
                <w:color w:val="000000"/>
                <w:shd w:val="clear" w:color="auto" w:fill="FFFFFF"/>
              </w:rPr>
              <w:t>. V Ostravě: Sdružení požárního a bezpečnostního inženýrství. Spektrum (Sdružení požárního a bezpečnostního inženýrství). ISBN 978-80-7385-172-9.</w:t>
            </w:r>
          </w:p>
          <w:p w:rsidR="00A2704D" w:rsidRPr="00DE5799" w:rsidRDefault="00A2704D" w:rsidP="00E568AC">
            <w:pPr>
              <w:jc w:val="both"/>
              <w:rPr>
                <w:color w:val="000000"/>
                <w:shd w:val="clear" w:color="auto" w:fill="FFFFFF"/>
              </w:rPr>
            </w:pPr>
            <w:r w:rsidRPr="00DE5799">
              <w:rPr>
                <w:color w:val="000000"/>
                <w:shd w:val="clear" w:color="auto" w:fill="FFFFFF"/>
              </w:rPr>
              <w:t>KARÁSEK, Petr, 2017. </w:t>
            </w:r>
            <w:r w:rsidRPr="00DE5799">
              <w:rPr>
                <w:i/>
                <w:iCs/>
                <w:color w:val="000000"/>
              </w:rPr>
              <w:t>Léčení firem v krizi: krizové řízení z pohledu manažera, který vedl záchranu značky Tatra</w:t>
            </w:r>
            <w:r w:rsidRPr="00DE5799">
              <w:rPr>
                <w:color w:val="000000"/>
                <w:shd w:val="clear" w:color="auto" w:fill="FFFFFF"/>
              </w:rPr>
              <w:t>. Praha: Grada. ISBN 978-80-271-0681-3.</w:t>
            </w:r>
          </w:p>
          <w:p w:rsidR="00A2704D" w:rsidRPr="00DE5799" w:rsidRDefault="00A2704D" w:rsidP="00E568AC">
            <w:pPr>
              <w:jc w:val="both"/>
              <w:rPr>
                <w:color w:val="000000"/>
                <w:shd w:val="clear" w:color="auto" w:fill="FFFFFF"/>
              </w:rPr>
            </w:pPr>
            <w:r w:rsidRPr="00DE5799">
              <w:rPr>
                <w:color w:val="000000"/>
                <w:shd w:val="clear" w:color="auto" w:fill="FFFFFF"/>
              </w:rPr>
              <w:t>ANTUŠÁK, Emil, 2013. </w:t>
            </w:r>
            <w:r w:rsidRPr="00DE5799">
              <w:rPr>
                <w:i/>
                <w:iCs/>
                <w:color w:val="000000"/>
              </w:rPr>
              <w:t>Krizová připravenost firmy</w:t>
            </w:r>
            <w:r w:rsidRPr="00DE5799">
              <w:rPr>
                <w:color w:val="000000"/>
                <w:shd w:val="clear" w:color="auto" w:fill="FFFFFF"/>
              </w:rPr>
              <w:t>. Praha: Wolters Kluwer Česká republika. ISBN 978-80-7357-983-8.</w:t>
            </w:r>
          </w:p>
          <w:p w:rsidR="00A2704D" w:rsidRPr="00DE5799" w:rsidRDefault="00A2704D" w:rsidP="00E568AC">
            <w:pPr>
              <w:jc w:val="both"/>
              <w:rPr>
                <w:color w:val="000000"/>
                <w:shd w:val="clear" w:color="auto" w:fill="FFFFFF"/>
              </w:rPr>
            </w:pPr>
            <w:r w:rsidRPr="00DE5799">
              <w:rPr>
                <w:color w:val="000000"/>
                <w:shd w:val="clear" w:color="auto" w:fill="FFFFFF"/>
              </w:rPr>
              <w:t>ANTUŠÁK, Emil a Josef VILÁŠEK, 2016. </w:t>
            </w:r>
            <w:r w:rsidRPr="00DE5799">
              <w:rPr>
                <w:i/>
                <w:iCs/>
                <w:color w:val="000000"/>
              </w:rPr>
              <w:t>Základy teorie krizového managementu</w:t>
            </w:r>
            <w:r w:rsidRPr="00DE5799">
              <w:rPr>
                <w:color w:val="000000"/>
                <w:shd w:val="clear" w:color="auto" w:fill="FFFFFF"/>
              </w:rPr>
              <w:t>. Praha: Univerzita Karlova v Praze, nakladatelství Karolinum. ISBN 978-80-246-3443-2.</w:t>
            </w:r>
          </w:p>
          <w:p w:rsidR="00A2704D" w:rsidRPr="00DE5799" w:rsidRDefault="00A2704D" w:rsidP="00E568AC">
            <w:pPr>
              <w:jc w:val="both"/>
            </w:pPr>
            <w:r w:rsidRPr="00DE5799">
              <w:lastRenderedPageBreak/>
              <w:t xml:space="preserve">BALOG, Michal a LAJTOCH, Jiří. 2016. </w:t>
            </w:r>
            <w:r w:rsidRPr="00DE5799">
              <w:rPr>
                <w:i/>
              </w:rPr>
              <w:t>Řízení rizik v samosprávě.</w:t>
            </w:r>
            <w:r w:rsidRPr="00DE5799">
              <w:t xml:space="preserve"> Vydání první. Brno: Tribun EU, s.r.o. 129 stran. ISBN 978-80-263-1155-3.</w:t>
            </w:r>
          </w:p>
          <w:p w:rsidR="00A2704D" w:rsidRDefault="00A2704D" w:rsidP="00E568AC">
            <w:pPr>
              <w:jc w:val="both"/>
            </w:pPr>
            <w:r w:rsidRPr="00DE5799">
              <w:t xml:space="preserve">PROCHÁZKOVÁ, Dana, ed. 2016. </w:t>
            </w:r>
            <w:r w:rsidRPr="00DE5799">
              <w:rPr>
                <w:i/>
              </w:rPr>
              <w:t>Rizika podnikových a územních procesů a poznatky pro krizové řízení [DVD-ROM]</w:t>
            </w:r>
            <w:r w:rsidRPr="00DE5799">
              <w:t>. Praha: ČVUT v Praze, Fakulta dopravní. ISBN 978-80-01-06033-9.</w:t>
            </w:r>
          </w:p>
          <w:p w:rsidR="00A2704D" w:rsidRPr="00DE5799" w:rsidRDefault="00A2704D" w:rsidP="00E568AC">
            <w:pPr>
              <w:jc w:val="both"/>
            </w:pPr>
            <w:r w:rsidRPr="00DE5799">
              <w:t xml:space="preserve">SMEJKAL, Vladimír a RAIS, Karel. 2013. </w:t>
            </w:r>
            <w:r w:rsidRPr="00DE5799">
              <w:rPr>
                <w:i/>
              </w:rPr>
              <w:t>Řízení rizik ve firmách a jiných organizacích.</w:t>
            </w:r>
            <w:r w:rsidRPr="00DE5799">
              <w:t>. 4., aktualiz. a rozš. vyd. Praha: Grada. 483 s. ISBN 978-80-247-4644-9.</w:t>
            </w:r>
          </w:p>
          <w:p w:rsidR="00A2704D" w:rsidRPr="00DE5799" w:rsidRDefault="00A2704D" w:rsidP="00E568AC">
            <w:pPr>
              <w:spacing w:before="60"/>
              <w:jc w:val="both"/>
              <w:rPr>
                <w:b/>
              </w:rPr>
            </w:pPr>
            <w:r w:rsidRPr="00DE5799">
              <w:rPr>
                <w:b/>
              </w:rPr>
              <w:t>Doporučená literatura</w:t>
            </w:r>
            <w:r>
              <w:rPr>
                <w:b/>
              </w:rPr>
              <w:t>:</w:t>
            </w:r>
          </w:p>
          <w:p w:rsidR="00A2704D" w:rsidRPr="00DE5799" w:rsidRDefault="00A2704D" w:rsidP="00E568AC">
            <w:pPr>
              <w:jc w:val="both"/>
            </w:pPr>
            <w:r w:rsidRPr="00DE5799">
              <w:t xml:space="preserve">ČASTORÁL, Zdeněk. 2017. </w:t>
            </w:r>
            <w:r w:rsidRPr="00DE5799">
              <w:rPr>
                <w:i/>
              </w:rPr>
              <w:t>Management rizik v současných podmínkách.</w:t>
            </w:r>
            <w:r w:rsidRPr="00DE5799">
              <w:t xml:space="preserve"> Vydání I. Praha: Univerzita Jana Amose Komenského. 268 stran. ISBN 978-80-7452-132-4.</w:t>
            </w:r>
          </w:p>
          <w:p w:rsidR="00A2704D" w:rsidRPr="00DE5799" w:rsidRDefault="00A2704D" w:rsidP="00E568AC">
            <w:pPr>
              <w:jc w:val="both"/>
            </w:pPr>
            <w:r w:rsidRPr="00DE5799">
              <w:t xml:space="preserve">MERNA, Tony a AL-THANI, Faisal F. 2007. </w:t>
            </w:r>
            <w:r w:rsidRPr="00DE5799">
              <w:rPr>
                <w:i/>
              </w:rPr>
              <w:t>Risk management: řízení rizika ve firmě.</w:t>
            </w:r>
            <w:r w:rsidRPr="00DE5799">
              <w:t xml:space="preserve"> Vyd. 1. Brno: Computer Press, 194 s. ISBN 978-80-251-1547-3.</w:t>
            </w:r>
          </w:p>
          <w:p w:rsidR="00A2704D" w:rsidRPr="00DE5799" w:rsidRDefault="00A2704D" w:rsidP="00E568AC">
            <w:pPr>
              <w:jc w:val="both"/>
              <w:rPr>
                <w:color w:val="000000"/>
                <w:shd w:val="clear" w:color="auto" w:fill="FFFFFF"/>
              </w:rPr>
            </w:pPr>
            <w:r w:rsidRPr="00DE5799">
              <w:rPr>
                <w:i/>
                <w:iCs/>
                <w:color w:val="000000"/>
              </w:rPr>
              <w:t>Krizová legislativa (soubor zákonů)</w:t>
            </w:r>
            <w:r w:rsidRPr="00DE5799">
              <w:rPr>
                <w:color w:val="000000"/>
                <w:shd w:val="clear" w:color="auto" w:fill="FFFFFF"/>
              </w:rPr>
              <w:t>, 2016. Plzeň: Vydavatelství a nakladatelství Aleš Čeněk. ISBN 978-80-7380-627-9.</w:t>
            </w:r>
          </w:p>
          <w:p w:rsidR="00A2704D" w:rsidRPr="00DE5799" w:rsidRDefault="00A2704D" w:rsidP="00E568AC">
            <w:pPr>
              <w:jc w:val="both"/>
              <w:rPr>
                <w:color w:val="000000"/>
                <w:shd w:val="clear" w:color="auto" w:fill="FFFFFF"/>
              </w:rPr>
            </w:pPr>
            <w:r w:rsidRPr="00DE5799">
              <w:rPr>
                <w:color w:val="000000"/>
                <w:shd w:val="clear" w:color="auto" w:fill="FFFFFF"/>
              </w:rPr>
              <w:t>AUSTIN, Robert F., David P. DISERA a Talbot J. BROOKS, 2016. </w:t>
            </w:r>
            <w:r w:rsidRPr="00DE5799">
              <w:rPr>
                <w:i/>
                <w:iCs/>
                <w:color w:val="000000"/>
              </w:rPr>
              <w:t>GIS for critical infrastructure protection</w:t>
            </w:r>
            <w:r w:rsidRPr="00DE5799">
              <w:rPr>
                <w:color w:val="000000"/>
                <w:shd w:val="clear" w:color="auto" w:fill="FFFFFF"/>
              </w:rPr>
              <w:t>. Boca Raton, FL. ISBN 978-1-4665-9934-5.</w:t>
            </w:r>
          </w:p>
          <w:p w:rsidR="00A2704D" w:rsidRPr="00DE5799" w:rsidRDefault="00A2704D" w:rsidP="00E568AC">
            <w:pPr>
              <w:jc w:val="both"/>
            </w:pPr>
            <w:r w:rsidRPr="00DE5799">
              <w:rPr>
                <w:color w:val="000000"/>
                <w:shd w:val="clear" w:color="auto" w:fill="FFFFFF"/>
              </w:rPr>
              <w:t>ŠÍN, Robin, 2017. </w:t>
            </w:r>
            <w:r w:rsidRPr="00DE5799">
              <w:rPr>
                <w:i/>
                <w:iCs/>
                <w:color w:val="000000"/>
              </w:rPr>
              <w:t>Medicína katastrof</w:t>
            </w:r>
            <w:r w:rsidRPr="00DE5799">
              <w:rPr>
                <w:color w:val="000000"/>
                <w:shd w:val="clear" w:color="auto" w:fill="FFFFFF"/>
              </w:rPr>
              <w:t>. Praha: Galén. ISBN 978-80-7492-295-4.</w:t>
            </w:r>
          </w:p>
          <w:p w:rsidR="00A2704D" w:rsidRPr="00DE5799" w:rsidRDefault="00A2704D" w:rsidP="00E568AC">
            <w:pPr>
              <w:jc w:val="both"/>
            </w:pPr>
            <w:r w:rsidRPr="00DE5799">
              <w:t xml:space="preserve">KAFKA, Tomáš. 2009. </w:t>
            </w:r>
            <w:r w:rsidRPr="00DE5799">
              <w:rPr>
                <w:i/>
              </w:rPr>
              <w:t>Průvodce pro interní audit a risk management.</w:t>
            </w:r>
            <w:r w:rsidRPr="00DE5799">
              <w:t xml:space="preserve"> Vyd. 1. Praha: C.H. Beck. xvii, 167 s. C.H. Beck pro praxi. ISBN 978-80-7400-121-5.</w:t>
            </w:r>
          </w:p>
          <w:p w:rsidR="00A2704D" w:rsidRPr="00DE5799" w:rsidRDefault="00A2704D" w:rsidP="00E568AC">
            <w:pPr>
              <w:jc w:val="both"/>
            </w:pPr>
            <w:r w:rsidRPr="00DE5799">
              <w:t xml:space="preserve">TEPLÝ, Petr et al. 2012. </w:t>
            </w:r>
            <w:r w:rsidRPr="00DE5799">
              <w:rPr>
                <w:i/>
              </w:rPr>
              <w:t>Economic capital and risk management.</w:t>
            </w:r>
            <w:r w:rsidRPr="00DE5799">
              <w:t xml:space="preserve"> 1st ed. Prague: Karolinum. 124 s. ISBN 978-80-246-2147-0.</w:t>
            </w:r>
          </w:p>
          <w:p w:rsidR="00A2704D" w:rsidRPr="00DC1449" w:rsidRDefault="00A2704D" w:rsidP="00E568AC">
            <w:pPr>
              <w:jc w:val="both"/>
              <w:rPr>
                <w:rFonts w:ascii="Calibri" w:hAnsi="Calibri"/>
              </w:rPr>
            </w:pPr>
            <w:r w:rsidRPr="00DE5799">
              <w:rPr>
                <w:color w:val="000000"/>
                <w:shd w:val="clear" w:color="auto" w:fill="FFFFFF"/>
              </w:rPr>
              <w:t>LINDAUER, Roman, 2017. </w:t>
            </w:r>
            <w:r w:rsidRPr="00DE5799">
              <w:rPr>
                <w:i/>
                <w:iCs/>
                <w:color w:val="000000"/>
              </w:rPr>
              <w:t>Modern risk management remarks</w:t>
            </w:r>
            <w:r w:rsidRPr="00DE5799">
              <w:rPr>
                <w:color w:val="000000"/>
                <w:shd w:val="clear" w:color="auto" w:fill="FFFFFF"/>
              </w:rPr>
              <w:t>. Prague: Oeconomica, nakladatelství VŠE. ISBN 978-80-245-2206-7.</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F656AA" w:rsidRDefault="00A2704D" w:rsidP="00E568AC">
            <w:pPr>
              <w:jc w:val="both"/>
              <w:rPr>
                <w:b/>
              </w:rPr>
            </w:pPr>
            <w:r w:rsidRPr="00F656AA">
              <w:rPr>
                <w:b/>
              </w:rPr>
              <w:t>Logistické systémy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 xml:space="preserve">28p – 14s </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r w:rsidRPr="003B0E97">
              <w:t xml:space="preserve">Požadavkem udělení zápočtu je aktivní účast na </w:t>
            </w:r>
            <w:r>
              <w:t>semináříc</w:t>
            </w:r>
            <w:r w:rsidRPr="003B0E97">
              <w:t xml:space="preserve">h, průběžné plnění zadaných příkladů. Účast na </w:t>
            </w:r>
            <w:r>
              <w:t>seminářích</w:t>
            </w:r>
            <w:r w:rsidRPr="003B0E97">
              <w:t xml:space="preserve"> je min. 80%. </w:t>
            </w:r>
            <w:r w:rsidRPr="003B0E97">
              <w:br/>
              <w:t>Zkouška z předmětu je kombinovaná. Pís</w:t>
            </w:r>
            <w:r>
              <w:t>emná</w:t>
            </w:r>
            <w:r w:rsidRPr="003B0E97">
              <w:t xml:space="preserve"> část se skládá z 10 otázek, min. potřeba k připuštění k ústní části zkoušky je 60% správných odpovědí.</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Ing. Pavel Viskup,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seminářů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Ing. Pavel Viskup, Ph.D. – přednášky (100 %), semináře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1C583E" w:rsidTr="00E568AC">
        <w:trPr>
          <w:trHeight w:val="3938"/>
        </w:trPr>
        <w:tc>
          <w:tcPr>
            <w:tcW w:w="9855" w:type="dxa"/>
            <w:gridSpan w:val="8"/>
            <w:tcBorders>
              <w:top w:val="nil"/>
              <w:bottom w:val="single" w:sz="12" w:space="0" w:color="auto"/>
            </w:tcBorders>
          </w:tcPr>
          <w:p w:rsidR="00A2704D" w:rsidRDefault="00A2704D" w:rsidP="00E568AC">
            <w:pPr>
              <w:jc w:val="both"/>
              <w:rPr>
                <w:color w:val="000000"/>
                <w:shd w:val="clear" w:color="auto" w:fill="FFFFFF"/>
              </w:rPr>
            </w:pPr>
            <w:r w:rsidRPr="0053150C">
              <w:rPr>
                <w:color w:val="000000"/>
                <w:shd w:val="clear" w:color="auto" w:fill="FFFFFF"/>
              </w:rPr>
              <w:t>Cílem předmětu je seznámit studenty s</w:t>
            </w:r>
            <w:r>
              <w:rPr>
                <w:color w:val="000000"/>
                <w:shd w:val="clear" w:color="auto" w:fill="FFFFFF"/>
              </w:rPr>
              <w:t> </w:t>
            </w:r>
            <w:r w:rsidRPr="0053150C">
              <w:rPr>
                <w:color w:val="000000"/>
                <w:shd w:val="clear" w:color="auto" w:fill="FFFFFF"/>
              </w:rPr>
              <w:t>logisti</w:t>
            </w:r>
            <w:r>
              <w:rPr>
                <w:color w:val="000000"/>
                <w:shd w:val="clear" w:color="auto" w:fill="FFFFFF"/>
              </w:rPr>
              <w:t>ckými systémy</w:t>
            </w:r>
            <w:r w:rsidRPr="0053150C">
              <w:rPr>
                <w:color w:val="000000"/>
                <w:shd w:val="clear" w:color="auto" w:fill="FFFFFF"/>
              </w:rPr>
              <w:t xml:space="preserve"> jako předmět</w:t>
            </w:r>
            <w:r>
              <w:rPr>
                <w:color w:val="000000"/>
                <w:shd w:val="clear" w:color="auto" w:fill="FFFFFF"/>
              </w:rPr>
              <w:t>em</w:t>
            </w:r>
            <w:r w:rsidRPr="0053150C">
              <w:rPr>
                <w:color w:val="000000"/>
                <w:shd w:val="clear" w:color="auto" w:fill="FFFFFF"/>
              </w:rPr>
              <w:t xml:space="preserve">, který charakterizují časové, prostorové, hodnotové a informační transformace při pohybu hmot, dále systémově teoretické interpretace materiálových toků včetně informačního systému pro jejich řízení a kontrolu. Studenti se seznámí s řízením logistických řetězců ve výrobě </w:t>
            </w:r>
            <w:r>
              <w:rPr>
                <w:color w:val="000000"/>
                <w:shd w:val="clear" w:color="auto" w:fill="FFFFFF"/>
              </w:rPr>
              <w:br/>
            </w:r>
            <w:r w:rsidRPr="0053150C">
              <w:rPr>
                <w:color w:val="000000"/>
                <w:shd w:val="clear" w:color="auto" w:fill="FFFFFF"/>
              </w:rPr>
              <w:t xml:space="preserve">a obchodě, tzn. </w:t>
            </w:r>
            <w:r>
              <w:rPr>
                <w:color w:val="000000"/>
                <w:shd w:val="clear" w:color="auto" w:fill="FFFFFF"/>
              </w:rPr>
              <w:t>-</w:t>
            </w:r>
            <w:r w:rsidRPr="0053150C">
              <w:rPr>
                <w:color w:val="000000"/>
                <w:shd w:val="clear" w:color="auto" w:fill="FFFFFF"/>
              </w:rPr>
              <w:t xml:space="preserve"> marketingovou, prodejní a odbytovou logistikou, s logistikou v zásobování, skladování a výrobě. Seznámí se formami řízení KANBAN a JIT, logistikou v dopravě a managementem fyzické distribuce. </w:t>
            </w:r>
          </w:p>
          <w:p w:rsidR="00A2704D" w:rsidRPr="0030329C" w:rsidRDefault="00A2704D" w:rsidP="00E568AC">
            <w:pPr>
              <w:rPr>
                <w:color w:val="000000"/>
                <w:u w:val="single"/>
                <w:shd w:val="clear" w:color="auto" w:fill="FFFFFF"/>
              </w:rPr>
            </w:pPr>
            <w:r w:rsidRPr="0030329C">
              <w:rPr>
                <w:color w:val="000000"/>
                <w:u w:val="single"/>
                <w:shd w:val="clear" w:color="auto" w:fill="FFFFFF"/>
              </w:rPr>
              <w:t>Hlavní témata:</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Marketingová logistika, marketing.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Prodejní logistika, prodej, fakturace, služby zákazníkům.</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Odbytová logistika, expedice, služby zákazníkům.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Štíhlé metody a nástroje v oblasti výrobní a obchodní logistiky.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Logistika v zásobování, proces řízení zásobovací logistiky.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Plánování a zlepšování procesů v oblasti zásobovací logistiky.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Analýza, projektování nákupní logistiky, nákupní činnosti.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Logistika ve skladování, řízení skladového provozu.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Projektování materiálových toků v návaznosti na efektivní logistické procesy.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Výrobní logistika, cíle aplikace vybraných konceptů výrobní logistiky.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Aktuální přístupy v oblasti způsobů řízení výroby, specifické formy.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 xml:space="preserve">Řízení metodou </w:t>
            </w:r>
            <w:del w:id="981" w:author="Eva Skýbová" w:date="2018-06-08T10:14:00Z">
              <w:r w:rsidRPr="0030329C" w:rsidDel="00000714">
                <w:rPr>
                  <w:rFonts w:ascii="Times New Roman" w:hAnsi="Times New Roman"/>
                  <w:color w:val="000000"/>
                  <w:sz w:val="20"/>
                  <w:szCs w:val="20"/>
                  <w:shd w:val="clear" w:color="auto" w:fill="FFFFFF"/>
                </w:rPr>
                <w:delText>KNABAN</w:delText>
              </w:r>
            </w:del>
            <w:ins w:id="982" w:author="Eva Skýbová" w:date="2018-06-08T10:14:00Z">
              <w:r>
                <w:rPr>
                  <w:rFonts w:ascii="Times New Roman" w:hAnsi="Times New Roman"/>
                  <w:color w:val="000000"/>
                  <w:sz w:val="20"/>
                  <w:szCs w:val="20"/>
                  <w:shd w:val="clear" w:color="auto" w:fill="FFFFFF"/>
                </w:rPr>
                <w:t>KAN</w:t>
              </w:r>
              <w:r w:rsidRPr="0030329C">
                <w:rPr>
                  <w:rFonts w:ascii="Times New Roman" w:hAnsi="Times New Roman"/>
                  <w:color w:val="000000"/>
                  <w:sz w:val="20"/>
                  <w:szCs w:val="20"/>
                  <w:shd w:val="clear" w:color="auto" w:fill="FFFFFF"/>
                </w:rPr>
                <w:t>BAN</w:t>
              </w:r>
            </w:ins>
            <w:r w:rsidRPr="0030329C">
              <w:rPr>
                <w:rFonts w:ascii="Times New Roman" w:hAnsi="Times New Roman"/>
                <w:color w:val="000000"/>
                <w:sz w:val="20"/>
                <w:szCs w:val="20"/>
                <w:shd w:val="clear" w:color="auto" w:fill="FFFFFF"/>
              </w:rPr>
              <w:t>, JIT, management a kooperace při JIT, organizace výroby v návaznosti na koncept </w:t>
            </w:r>
            <w:r w:rsidRPr="0030329C">
              <w:rPr>
                <w:rFonts w:ascii="Times New Roman" w:hAnsi="Times New Roman"/>
                <w:color w:val="000000"/>
                <w:sz w:val="20"/>
                <w:szCs w:val="20"/>
              </w:rPr>
              <w:br/>
            </w:r>
            <w:r w:rsidRPr="0030329C">
              <w:rPr>
                <w:rFonts w:ascii="Times New Roman" w:hAnsi="Times New Roman"/>
                <w:color w:val="000000"/>
                <w:sz w:val="20"/>
                <w:szCs w:val="20"/>
                <w:shd w:val="clear" w:color="auto" w:fill="FFFFFF"/>
              </w:rPr>
              <w:t>JIT a celkové řízení. </w:t>
            </w:r>
          </w:p>
          <w:p w:rsidR="00A2704D" w:rsidRPr="0030329C" w:rsidRDefault="00A2704D" w:rsidP="00E568AC">
            <w:pPr>
              <w:pStyle w:val="Odstavecseseznamem"/>
              <w:numPr>
                <w:ilvl w:val="0"/>
                <w:numId w:val="25"/>
              </w:numPr>
              <w:spacing w:after="0" w:line="240" w:lineRule="auto"/>
              <w:rPr>
                <w:rFonts w:ascii="Times New Roman" w:hAnsi="Times New Roman"/>
                <w:sz w:val="20"/>
                <w:szCs w:val="20"/>
              </w:rPr>
            </w:pPr>
            <w:r w:rsidRPr="0030329C">
              <w:rPr>
                <w:rFonts w:ascii="Times New Roman" w:hAnsi="Times New Roman"/>
                <w:color w:val="000000"/>
                <w:sz w:val="20"/>
                <w:szCs w:val="20"/>
                <w:shd w:val="clear" w:color="auto" w:fill="FFFFFF"/>
              </w:rPr>
              <w:t>Logistika a doprava, činnosti ve vnější a vnitropodnikové dopravě. </w:t>
            </w:r>
          </w:p>
          <w:p w:rsidR="00A2704D" w:rsidRPr="001C583E" w:rsidRDefault="00A2704D" w:rsidP="00E568AC">
            <w:pPr>
              <w:pStyle w:val="Odstavecseseznamem"/>
              <w:numPr>
                <w:ilvl w:val="0"/>
                <w:numId w:val="25"/>
              </w:numPr>
              <w:spacing w:after="0" w:line="240" w:lineRule="auto"/>
            </w:pPr>
            <w:r w:rsidRPr="0030329C">
              <w:rPr>
                <w:rFonts w:ascii="Times New Roman" w:hAnsi="Times New Roman"/>
                <w:color w:val="000000"/>
                <w:sz w:val="20"/>
                <w:szCs w:val="20"/>
                <w:shd w:val="clear" w:color="auto" w:fill="FFFFFF"/>
              </w:rPr>
              <w:t>Management fyzické distribuce, distribuční systémy.</w:t>
            </w:r>
            <w:r w:rsidRPr="002D45AB">
              <w:rPr>
                <w:color w:val="000000"/>
                <w:shd w:val="clear" w:color="auto" w:fill="FFFFFF"/>
              </w:rPr>
              <w:t>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2D45AB" w:rsidRDefault="00A2704D" w:rsidP="00E568AC">
            <w:pPr>
              <w:jc w:val="both"/>
              <w:rPr>
                <w:b/>
                <w:color w:val="000000"/>
              </w:rPr>
            </w:pPr>
            <w:r w:rsidRPr="002D45AB">
              <w:rPr>
                <w:b/>
                <w:color w:val="000000"/>
              </w:rPr>
              <w:t>Povinná literatura:</w:t>
            </w:r>
          </w:p>
          <w:p w:rsidR="00A2704D" w:rsidRPr="006A7695" w:rsidRDefault="00A2704D" w:rsidP="00E568AC">
            <w:pPr>
              <w:jc w:val="both"/>
              <w:rPr>
                <w:color w:val="000000"/>
              </w:rPr>
            </w:pPr>
            <w:r w:rsidRPr="006A7695">
              <w:rPr>
                <w:color w:val="000000"/>
              </w:rPr>
              <w:t>GROS I. </w:t>
            </w:r>
            <w:r w:rsidRPr="006A7695">
              <w:rPr>
                <w:i/>
                <w:color w:val="000000"/>
              </w:rPr>
              <w:t>Velká kniha logistiky</w:t>
            </w:r>
            <w:r w:rsidRPr="006A7695">
              <w:rPr>
                <w:color w:val="000000"/>
              </w:rPr>
              <w:t>. VŠCHT Praha, 2016. ISBN 978-80-7080-952-5</w:t>
            </w:r>
            <w:r>
              <w:rPr>
                <w:color w:val="000000"/>
              </w:rPr>
              <w:t>.</w:t>
            </w:r>
          </w:p>
          <w:p w:rsidR="00A2704D" w:rsidRDefault="00A2704D" w:rsidP="00E568AC">
            <w:pPr>
              <w:jc w:val="both"/>
              <w:rPr>
                <w:color w:val="000000"/>
              </w:rPr>
            </w:pPr>
            <w:r w:rsidRPr="006A7695">
              <w:rPr>
                <w:color w:val="000000"/>
              </w:rPr>
              <w:t xml:space="preserve">TOMEK G., VÁVROVÁ V. </w:t>
            </w:r>
            <w:r w:rsidRPr="006A7695">
              <w:rPr>
                <w:i/>
                <w:color w:val="000000"/>
              </w:rPr>
              <w:t>Integrované řízení výroby: od operativního řízení výroby k dodavatelskému řetězci</w:t>
            </w:r>
            <w:r w:rsidRPr="006A7695">
              <w:rPr>
                <w:color w:val="000000"/>
              </w:rPr>
              <w:t>. Praha: Grada, 2014. ISBN 978-80-247-4486-5. </w:t>
            </w:r>
          </w:p>
          <w:p w:rsidR="00A2704D" w:rsidRDefault="00A2704D" w:rsidP="00E568AC">
            <w:pPr>
              <w:spacing w:before="60"/>
              <w:jc w:val="both"/>
              <w:rPr>
                <w:color w:val="000000"/>
              </w:rPr>
            </w:pPr>
            <w:r w:rsidRPr="002D45AB">
              <w:rPr>
                <w:b/>
                <w:color w:val="000000"/>
              </w:rPr>
              <w:t>Doporučená</w:t>
            </w:r>
            <w:r>
              <w:rPr>
                <w:b/>
                <w:color w:val="000000"/>
              </w:rPr>
              <w:t xml:space="preserve"> literatura</w:t>
            </w:r>
            <w:r w:rsidRPr="002D45AB">
              <w:rPr>
                <w:b/>
                <w:color w:val="000000"/>
              </w:rPr>
              <w:t>:</w:t>
            </w:r>
            <w:r w:rsidRPr="006A7695">
              <w:rPr>
                <w:color w:val="000000"/>
              </w:rPr>
              <w:t xml:space="preserve"> </w:t>
            </w:r>
          </w:p>
          <w:p w:rsidR="00A2704D" w:rsidRDefault="00A2704D" w:rsidP="00E568AC">
            <w:pPr>
              <w:jc w:val="both"/>
              <w:rPr>
                <w:color w:val="000000"/>
              </w:rPr>
            </w:pPr>
            <w:r w:rsidRPr="000B783C">
              <w:rPr>
                <w:color w:val="000000"/>
              </w:rPr>
              <w:t>JUROVÁ, Marie. </w:t>
            </w:r>
            <w:r w:rsidRPr="000B783C">
              <w:rPr>
                <w:i/>
                <w:color w:val="000000"/>
              </w:rPr>
              <w:t>Výrobní a logistické procesy v podnikání</w:t>
            </w:r>
            <w:r w:rsidRPr="000B783C">
              <w:rPr>
                <w:color w:val="000000"/>
              </w:rPr>
              <w:t>. Praha: Grada Publishing</w:t>
            </w:r>
            <w:r>
              <w:rPr>
                <w:color w:val="000000"/>
              </w:rPr>
              <w:t>,</w:t>
            </w:r>
            <w:r w:rsidRPr="000B783C">
              <w:rPr>
                <w:color w:val="000000"/>
              </w:rPr>
              <w:t xml:space="preserve"> 2016. Expert (Grada). </w:t>
            </w:r>
          </w:p>
          <w:p w:rsidR="00A2704D" w:rsidRDefault="00A2704D" w:rsidP="00E568AC">
            <w:pPr>
              <w:jc w:val="both"/>
              <w:rPr>
                <w:color w:val="000000"/>
              </w:rPr>
            </w:pPr>
            <w:r w:rsidRPr="000B783C">
              <w:rPr>
                <w:color w:val="000000"/>
              </w:rPr>
              <w:t>ISBN 978-80-247-5717-9.</w:t>
            </w:r>
          </w:p>
          <w:p w:rsidR="00A2704D" w:rsidRDefault="00A2704D" w:rsidP="00E568AC">
            <w:pPr>
              <w:jc w:val="both"/>
              <w:rPr>
                <w:color w:val="000000"/>
              </w:rPr>
            </w:pPr>
            <w:r w:rsidRPr="006A7695">
              <w:rPr>
                <w:color w:val="000000"/>
              </w:rPr>
              <w:t>P</w:t>
            </w:r>
            <w:r>
              <w:rPr>
                <w:color w:val="000000"/>
              </w:rPr>
              <w:t>ERNICA</w:t>
            </w:r>
            <w:r w:rsidRPr="006A7695">
              <w:rPr>
                <w:color w:val="000000"/>
              </w:rPr>
              <w:t xml:space="preserve"> P. </w:t>
            </w:r>
            <w:r w:rsidRPr="006A7695">
              <w:rPr>
                <w:i/>
                <w:color w:val="000000"/>
              </w:rPr>
              <w:t>Logistika pro 21. století</w:t>
            </w:r>
            <w:r w:rsidRPr="006A7695">
              <w:rPr>
                <w:color w:val="000000"/>
              </w:rPr>
              <w:t>. Praha, 2005. ISBN 80-8603-159-4. </w:t>
            </w:r>
          </w:p>
          <w:p w:rsidR="00A2704D" w:rsidRPr="006A7695" w:rsidRDefault="00A2704D" w:rsidP="00E568AC">
            <w:pPr>
              <w:jc w:val="both"/>
              <w:rPr>
                <w:color w:val="000000"/>
              </w:rPr>
            </w:pPr>
            <w:r w:rsidRPr="006A7695">
              <w:rPr>
                <w:color w:val="000000"/>
                <w:shd w:val="clear" w:color="auto" w:fill="FFFFFF"/>
              </w:rPr>
              <w:t>M</w:t>
            </w:r>
            <w:r>
              <w:rPr>
                <w:color w:val="000000"/>
                <w:shd w:val="clear" w:color="auto" w:fill="FFFFFF"/>
              </w:rPr>
              <w:t>ACUROVÁ</w:t>
            </w:r>
            <w:r w:rsidRPr="006A7695">
              <w:rPr>
                <w:color w:val="000000"/>
                <w:shd w:val="clear" w:color="auto" w:fill="FFFFFF"/>
              </w:rPr>
              <w:t xml:space="preserve"> L., P</w:t>
            </w:r>
            <w:r>
              <w:rPr>
                <w:color w:val="000000"/>
                <w:shd w:val="clear" w:color="auto" w:fill="FFFFFF"/>
              </w:rPr>
              <w:t>OLÁŠKOVÁ</w:t>
            </w:r>
            <w:r w:rsidRPr="006A7695">
              <w:rPr>
                <w:color w:val="000000"/>
                <w:shd w:val="clear" w:color="auto" w:fill="FFFFFF"/>
              </w:rPr>
              <w:t xml:space="preserve"> M., Mikulec P., Svoboda J. </w:t>
            </w:r>
            <w:r w:rsidRPr="006A7695">
              <w:rPr>
                <w:i/>
                <w:iCs/>
                <w:color w:val="000000"/>
                <w:shd w:val="clear" w:color="auto" w:fill="FFFFFF"/>
              </w:rPr>
              <w:t>Logistika - Sbírka příkladů: Studijní pomůcka pro distanční studium</w:t>
            </w:r>
            <w:r w:rsidRPr="006A7695">
              <w:rPr>
                <w:color w:val="000000"/>
                <w:shd w:val="clear" w:color="auto" w:fill="FFFFFF"/>
              </w:rPr>
              <w:t>. Zlín, 2008. ISBN 978-80-7318-745-3</w:t>
            </w:r>
            <w:r>
              <w:rPr>
                <w:color w:val="000000"/>
                <w:shd w:val="clear" w:color="auto" w:fill="FFFFFF"/>
              </w:rPr>
              <w:t>.</w:t>
            </w: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lastRenderedPageBreak/>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bCs/>
                <w:sz w:val="28"/>
                <w:szCs w:val="28"/>
              </w:rPr>
            </w:pPr>
            <w:r>
              <w:lastRenderedPageBreak/>
              <w:br w:type="page"/>
            </w:r>
            <w:r>
              <w:rPr>
                <w:b/>
                <w:bCs/>
                <w:sz w:val="28"/>
                <w:szCs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bCs/>
              </w:rPr>
            </w:pPr>
            <w:r>
              <w:rPr>
                <w:b/>
                <w:bCs/>
              </w:rPr>
              <w:t>Název studijního předmětu</w:t>
            </w:r>
          </w:p>
        </w:tc>
        <w:tc>
          <w:tcPr>
            <w:tcW w:w="6769" w:type="dxa"/>
            <w:gridSpan w:val="7"/>
            <w:tcBorders>
              <w:top w:val="double" w:sz="4" w:space="0" w:color="auto"/>
            </w:tcBorders>
          </w:tcPr>
          <w:p w:rsidR="00A2704D" w:rsidRPr="0005561C" w:rsidRDefault="00A2704D" w:rsidP="00E568AC">
            <w:pPr>
              <w:jc w:val="both"/>
              <w:rPr>
                <w:b/>
              </w:rPr>
            </w:pPr>
            <w:r w:rsidRPr="0005561C">
              <w:rPr>
                <w:b/>
              </w:rPr>
              <w:t xml:space="preserve">Logistika krizových situací II. </w:t>
            </w:r>
          </w:p>
        </w:tc>
      </w:tr>
      <w:tr w:rsidR="00A2704D" w:rsidTr="00E568AC">
        <w:tc>
          <w:tcPr>
            <w:tcW w:w="3086" w:type="dxa"/>
            <w:shd w:val="clear" w:color="auto" w:fill="F7CAAC"/>
          </w:tcPr>
          <w:p w:rsidR="00A2704D" w:rsidRDefault="00A2704D" w:rsidP="00E568AC">
            <w:pPr>
              <w:jc w:val="both"/>
              <w:rPr>
                <w:b/>
                <w:bCs/>
              </w:rPr>
            </w:pPr>
            <w:r>
              <w:rPr>
                <w:b/>
                <w:bCs/>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bCs/>
              </w:rPr>
              <w:t>doporučený ročník / semestr</w:t>
            </w:r>
          </w:p>
        </w:tc>
        <w:tc>
          <w:tcPr>
            <w:tcW w:w="668" w:type="dxa"/>
          </w:tcPr>
          <w:p w:rsidR="00A2704D" w:rsidRDefault="00A2704D" w:rsidP="00E568AC">
            <w:pPr>
              <w:jc w:val="center"/>
            </w:pPr>
            <w:r>
              <w:t>2/ZS</w:t>
            </w:r>
          </w:p>
        </w:tc>
      </w:tr>
      <w:tr w:rsidR="00A2704D" w:rsidTr="00E568AC">
        <w:tc>
          <w:tcPr>
            <w:tcW w:w="3086" w:type="dxa"/>
            <w:shd w:val="clear" w:color="auto" w:fill="F7CAAC"/>
          </w:tcPr>
          <w:p w:rsidR="00A2704D" w:rsidRDefault="00A2704D" w:rsidP="00E568AC">
            <w:pPr>
              <w:jc w:val="both"/>
              <w:rPr>
                <w:b/>
                <w:bCs/>
              </w:rPr>
            </w:pPr>
            <w:r>
              <w:rPr>
                <w:b/>
                <w:bCs/>
              </w:rPr>
              <w:t>Rozsah studijního předmětu</w:t>
            </w:r>
          </w:p>
        </w:tc>
        <w:tc>
          <w:tcPr>
            <w:tcW w:w="1701" w:type="dxa"/>
            <w:gridSpan w:val="2"/>
          </w:tcPr>
          <w:p w:rsidR="00A2704D" w:rsidRDefault="00A2704D" w:rsidP="00E568AC">
            <w:pPr>
              <w:jc w:val="both"/>
            </w:pPr>
            <w:r>
              <w:t xml:space="preserve">28p – 14c </w:t>
            </w:r>
          </w:p>
        </w:tc>
        <w:tc>
          <w:tcPr>
            <w:tcW w:w="889" w:type="dxa"/>
            <w:shd w:val="clear" w:color="auto" w:fill="F7CAAC"/>
          </w:tcPr>
          <w:p w:rsidR="00A2704D" w:rsidRDefault="00A2704D" w:rsidP="00E568AC">
            <w:pPr>
              <w:jc w:val="both"/>
              <w:rPr>
                <w:b/>
                <w:bCs/>
              </w:rPr>
            </w:pPr>
            <w:r>
              <w:rPr>
                <w:b/>
                <w:bCs/>
              </w:rPr>
              <w:t xml:space="preserve">hod. </w:t>
            </w:r>
          </w:p>
        </w:tc>
        <w:tc>
          <w:tcPr>
            <w:tcW w:w="816" w:type="dxa"/>
          </w:tcPr>
          <w:p w:rsidR="00A2704D" w:rsidRDefault="00A2704D" w:rsidP="00E568AC">
            <w:pPr>
              <w:jc w:val="center"/>
            </w:pPr>
            <w:r>
              <w:t>42</w:t>
            </w:r>
          </w:p>
        </w:tc>
        <w:tc>
          <w:tcPr>
            <w:tcW w:w="2156" w:type="dxa"/>
            <w:shd w:val="clear" w:color="auto" w:fill="F7CAAC"/>
          </w:tcPr>
          <w:p w:rsidR="00A2704D" w:rsidRDefault="00A2704D" w:rsidP="00E568AC">
            <w:pPr>
              <w:jc w:val="both"/>
              <w:rPr>
                <w:b/>
                <w:bCs/>
              </w:rPr>
            </w:pPr>
            <w:r>
              <w:rPr>
                <w:b/>
                <w:bCs/>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rPr>
                <w:b/>
                <w:bCs/>
                <w:sz w:val="22"/>
                <w:szCs w:val="22"/>
              </w:rPr>
            </w:pPr>
            <w:r>
              <w:rPr>
                <w:b/>
                <w:bCs/>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rPr>
                <w:b/>
                <w:bCs/>
              </w:rPr>
            </w:pPr>
            <w:r>
              <w:rPr>
                <w:b/>
                <w:bCs/>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bCs/>
              </w:rPr>
            </w:pPr>
            <w:r>
              <w:rPr>
                <w:b/>
                <w:bCs/>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RPr="00F62357" w:rsidTr="00E568AC">
        <w:tc>
          <w:tcPr>
            <w:tcW w:w="3086" w:type="dxa"/>
            <w:shd w:val="clear" w:color="auto" w:fill="F7CAAC"/>
          </w:tcPr>
          <w:p w:rsidR="00A2704D" w:rsidRDefault="00A2704D" w:rsidP="00E568AC">
            <w:pPr>
              <w:jc w:val="both"/>
              <w:rPr>
                <w:b/>
                <w:bCs/>
              </w:rPr>
            </w:pPr>
            <w:r>
              <w:rPr>
                <w:b/>
                <w:bCs/>
              </w:rPr>
              <w:t>Forma způsobu ověření studijních výsledků a další požadavky na studenta</w:t>
            </w:r>
          </w:p>
        </w:tc>
        <w:tc>
          <w:tcPr>
            <w:tcW w:w="6769" w:type="dxa"/>
            <w:gridSpan w:val="7"/>
            <w:tcBorders>
              <w:bottom w:val="nil"/>
            </w:tcBorders>
          </w:tcPr>
          <w:p w:rsidR="00A2704D" w:rsidRPr="00EB3FA0" w:rsidRDefault="00A2704D" w:rsidP="00E568AC">
            <w:pPr>
              <w:spacing w:line="220" w:lineRule="exact"/>
            </w:pPr>
            <w:r>
              <w:t>Zkouška ú</w:t>
            </w:r>
            <w:r w:rsidRPr="00EB3FA0">
              <w:t>s</w:t>
            </w:r>
            <w:r w:rsidRPr="00EB3FA0">
              <w:rPr>
                <w:spacing w:val="-1"/>
              </w:rPr>
              <w:t>t</w:t>
            </w:r>
            <w:r w:rsidRPr="00EB3FA0">
              <w:rPr>
                <w:spacing w:val="1"/>
              </w:rPr>
              <w:t>n</w:t>
            </w:r>
            <w:r w:rsidRPr="00EB3FA0">
              <w:t>í</w:t>
            </w:r>
            <w:r w:rsidRPr="00EB3FA0">
              <w:rPr>
                <w:spacing w:val="-4"/>
              </w:rPr>
              <w:t xml:space="preserve"> </w:t>
            </w:r>
            <w:r w:rsidRPr="00EB3FA0">
              <w:t xml:space="preserve">a </w:t>
            </w:r>
            <w:r w:rsidRPr="00EB3FA0">
              <w:rPr>
                <w:spacing w:val="1"/>
              </w:rPr>
              <w:t>p</w:t>
            </w:r>
            <w:r w:rsidRPr="00EB3FA0">
              <w:t>í</w:t>
            </w:r>
            <w:r w:rsidRPr="00EB3FA0">
              <w:rPr>
                <w:spacing w:val="-1"/>
              </w:rPr>
              <w:t>s</w:t>
            </w:r>
            <w:r w:rsidRPr="00EB3FA0">
              <w:rPr>
                <w:spacing w:val="3"/>
              </w:rPr>
              <w:t>e</w:t>
            </w:r>
            <w:r w:rsidRPr="00EB3FA0">
              <w:rPr>
                <w:spacing w:val="-1"/>
              </w:rPr>
              <w:t>mn</w:t>
            </w:r>
            <w:r w:rsidRPr="00EB3FA0">
              <w:t>á.</w:t>
            </w:r>
          </w:p>
          <w:p w:rsidR="00A2704D" w:rsidRPr="00F62357" w:rsidRDefault="00A2704D" w:rsidP="00E568AC">
            <w:pPr>
              <w:jc w:val="both"/>
            </w:pPr>
            <w:r w:rsidRPr="00EB3FA0">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F62357">
              <w:t xml:space="preserve">zápočtu je aktivní </w:t>
            </w:r>
            <w:r>
              <w:t>účast na cvičeních (min. 80</w:t>
            </w:r>
            <w:ins w:id="983" w:author="Eva Skýbová" w:date="2018-06-08T10:15:00Z">
              <w:r>
                <w:t xml:space="preserve"> </w:t>
              </w:r>
            </w:ins>
            <w:r>
              <w:t>%)</w:t>
            </w:r>
            <w:r w:rsidRPr="00F62357">
              <w:rPr>
                <w:color w:val="000000"/>
              </w:rPr>
              <w:t xml:space="preserve">, průběžné plnění zadaných úkolů do </w:t>
            </w:r>
            <w:r>
              <w:rPr>
                <w:color w:val="000000"/>
              </w:rPr>
              <w:t>cvičení (vypracování prezentace v </w:t>
            </w:r>
            <w:r w:rsidRPr="00F62357">
              <w:rPr>
                <w:color w:val="000000"/>
              </w:rPr>
              <w:t>PowerPoint na zadané téma a vypracování výpočtů, které souvisí s kalkulací sil a prostředků na zabezpečení logistické podpory vybraných problémů souvisejících s řešením krizových situací</w:t>
            </w:r>
            <w:ins w:id="984" w:author="Eva Skýbová" w:date="2018-06-08T10:15:00Z">
              <w:r>
                <w:rPr>
                  <w:color w:val="000000"/>
                </w:rPr>
                <w:t>)</w:t>
              </w:r>
            </w:ins>
            <w:r w:rsidRPr="00F62357">
              <w:rPr>
                <w:color w:val="000000"/>
              </w:rPr>
              <w:t>.</w:t>
            </w:r>
            <w:r w:rsidRPr="00F62357">
              <w:rPr>
                <w:rStyle w:val="apple-converted-space"/>
                <w:color w:val="000000"/>
              </w:rPr>
              <w:t> </w:t>
            </w:r>
            <w:r>
              <w:t>Úspěšné a</w:t>
            </w:r>
            <w:r w:rsidRPr="00F62357">
              <w:t xml:space="preserve">bsolvování </w:t>
            </w:r>
            <w:r>
              <w:t xml:space="preserve">dvou </w:t>
            </w:r>
            <w:r w:rsidRPr="00F62357">
              <w:t xml:space="preserve">písemných testů </w:t>
            </w:r>
            <w:r>
              <w:rPr>
                <w:color w:val="000000"/>
              </w:rPr>
              <w:t>(počet správných odpovědí minimálně</w:t>
            </w:r>
            <w:r w:rsidRPr="00F62357">
              <w:rPr>
                <w:color w:val="000000"/>
              </w:rPr>
              <w:t xml:space="preserve"> 60 %).</w:t>
            </w:r>
            <w:r w:rsidRPr="00720E18">
              <w:rPr>
                <w:rFonts w:ascii="Tahoma" w:hAnsi="Tahoma" w:cs="Tahoma"/>
                <w:color w:val="000000"/>
                <w:sz w:val="17"/>
                <w:szCs w:val="17"/>
              </w:rPr>
              <w:t>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bCs/>
              </w:rPr>
            </w:pPr>
            <w:r>
              <w:rPr>
                <w:b/>
                <w:bCs/>
              </w:rPr>
              <w:t>Garant předmětu</w:t>
            </w:r>
          </w:p>
        </w:tc>
        <w:tc>
          <w:tcPr>
            <w:tcW w:w="6769" w:type="dxa"/>
            <w:gridSpan w:val="7"/>
            <w:tcBorders>
              <w:top w:val="nil"/>
            </w:tcBorders>
          </w:tcPr>
          <w:p w:rsidR="00A2704D" w:rsidRDefault="00A2704D" w:rsidP="00E568AC">
            <w:pPr>
              <w:jc w:val="both"/>
            </w:pPr>
            <w:r>
              <w:t xml:space="preserve">doc. Ing. </w:t>
            </w:r>
            <w:smartTag w:uri="urn:schemas-microsoft-com:office:smarttags" w:element="PersonName">
              <w:r>
                <w:t>Miroslav Tomek</w:t>
              </w:r>
            </w:smartTag>
            <w:r>
              <w:t>, PhD.</w:t>
            </w:r>
          </w:p>
        </w:tc>
      </w:tr>
      <w:tr w:rsidR="00A2704D" w:rsidTr="00E568AC">
        <w:trPr>
          <w:trHeight w:val="243"/>
        </w:trPr>
        <w:tc>
          <w:tcPr>
            <w:tcW w:w="3086" w:type="dxa"/>
            <w:tcBorders>
              <w:top w:val="nil"/>
            </w:tcBorders>
            <w:shd w:val="clear" w:color="auto" w:fill="F7CAAC"/>
          </w:tcPr>
          <w:p w:rsidR="00A2704D" w:rsidRDefault="00A2704D" w:rsidP="00E568AC">
            <w:pPr>
              <w:rPr>
                <w:b/>
                <w:bCs/>
              </w:rPr>
            </w:pPr>
            <w:r>
              <w:rPr>
                <w:b/>
                <w:bCs/>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80 %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bCs/>
              </w:rPr>
            </w:pPr>
            <w:r>
              <w:rPr>
                <w:b/>
                <w:bCs/>
              </w:rPr>
              <w:t>Vyučující</w:t>
            </w:r>
          </w:p>
        </w:tc>
        <w:tc>
          <w:tcPr>
            <w:tcW w:w="6769" w:type="dxa"/>
            <w:gridSpan w:val="7"/>
            <w:tcBorders>
              <w:bottom w:val="nil"/>
            </w:tcBorders>
          </w:tcPr>
          <w:p w:rsidR="00A2704D" w:rsidRDefault="00A2704D" w:rsidP="00E568AC">
            <w:pPr>
              <w:jc w:val="both"/>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p>
          <w:p w:rsidR="00A2704D" w:rsidRDefault="00A2704D" w:rsidP="00E568AC">
            <w:pPr>
              <w:jc w:val="both"/>
            </w:pPr>
            <w:r>
              <w:t xml:space="preserve">Ing. </w:t>
            </w:r>
            <w:smartTag w:uri="urn:schemas-microsoft-com:office:smarttags" w:element="PersonName">
              <w:r>
                <w:t>Jan Strohmandl</w:t>
              </w:r>
            </w:smartTag>
            <w:r>
              <w:t xml:space="preserve">, Ph.D.,  </w:t>
            </w:r>
            <w:ins w:id="985" w:author="Eva Skýbová" w:date="2018-06-08T10:15:00Z">
              <w:r>
                <w:t>–</w:t>
              </w:r>
            </w:ins>
            <w:del w:id="986" w:author="Eva Skýbová" w:date="2018-06-08T10:15:00Z">
              <w:r w:rsidDel="00000714">
                <w:delText>-</w:delText>
              </w:r>
            </w:del>
            <w:r>
              <w:t xml:space="preserve"> </w:t>
            </w:r>
            <w:ins w:id="987" w:author="Eva Skýbová" w:date="2018-06-08T10:15:00Z">
              <w:r>
                <w:t xml:space="preserve"> </w:t>
              </w:r>
            </w:ins>
            <w:r>
              <w:t>přednášky (20 %), cvičení (100 %)</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bCs/>
              </w:rPr>
            </w:pPr>
            <w:r>
              <w:rPr>
                <w:b/>
                <w:bCs/>
              </w:rPr>
              <w:t>Stručná anotace předmětu</w:t>
            </w:r>
          </w:p>
        </w:tc>
        <w:tc>
          <w:tcPr>
            <w:tcW w:w="6769" w:type="dxa"/>
            <w:gridSpan w:val="7"/>
            <w:tcBorders>
              <w:bottom w:val="nil"/>
            </w:tcBorders>
          </w:tcPr>
          <w:p w:rsidR="00A2704D" w:rsidRDefault="00A2704D" w:rsidP="00E568AC">
            <w:pPr>
              <w:jc w:val="both"/>
            </w:pPr>
          </w:p>
        </w:tc>
      </w:tr>
      <w:tr w:rsidR="00A2704D" w:rsidRPr="00FF3C62" w:rsidTr="00E568AC">
        <w:trPr>
          <w:trHeight w:val="3458"/>
        </w:trPr>
        <w:tc>
          <w:tcPr>
            <w:tcW w:w="9855" w:type="dxa"/>
            <w:gridSpan w:val="8"/>
            <w:tcBorders>
              <w:top w:val="nil"/>
              <w:bottom w:val="single" w:sz="12" w:space="0" w:color="auto"/>
            </w:tcBorders>
          </w:tcPr>
          <w:p w:rsidR="00A2704D" w:rsidRPr="0030329C" w:rsidRDefault="00A2704D" w:rsidP="00E568AC">
            <w:pPr>
              <w:pStyle w:val="Normlnweb"/>
              <w:spacing w:after="0" w:afterAutospacing="0"/>
              <w:jc w:val="both"/>
              <w:rPr>
                <w:rFonts w:ascii="Times New Roman" w:hAnsi="Times New Roman" w:cs="Times New Roman"/>
                <w:color w:val="000000"/>
                <w:sz w:val="20"/>
                <w:szCs w:val="20"/>
              </w:rPr>
            </w:pPr>
            <w:r w:rsidRPr="0030329C">
              <w:rPr>
                <w:rFonts w:ascii="Times New Roman" w:hAnsi="Times New Roman" w:cs="Times New Roman"/>
                <w:color w:val="000000"/>
                <w:sz w:val="20"/>
                <w:szCs w:val="20"/>
              </w:rPr>
              <w:t>Předmět je zaměřen na aplikaci logistiky v krizových situacích s důrazem na řešení vybraných rizik nouzového přežití obyvatelstva, hospodářských a regulačních opatření za krizových stavů, managementu nouzového zásobování a ubytování obyvatelstva, bezodkladných pohřebních služeb a zásad poskytování humanitární pomoci. Předmět popisuje a analyzuje vybrané technické prostředky nouzového zásobování a ubytování obyvatelstva. Cílem je formovat základní znalosti použití logistiky v krizových situacích a jejich konkrétní aplikaci studenty na řešený problém.</w:t>
            </w:r>
          </w:p>
          <w:p w:rsidR="00A2704D" w:rsidRPr="0030329C" w:rsidRDefault="00A2704D" w:rsidP="00E568AC">
            <w:pPr>
              <w:pStyle w:val="Normlnweb"/>
              <w:spacing w:before="0" w:beforeAutospacing="0" w:after="0" w:afterAutospacing="0"/>
              <w:rPr>
                <w:rFonts w:ascii="Times New Roman" w:hAnsi="Times New Roman" w:cs="Times New Roman"/>
                <w:sz w:val="20"/>
                <w:szCs w:val="20"/>
                <w:u w:val="single"/>
              </w:rPr>
            </w:pPr>
            <w:r w:rsidRPr="0030329C">
              <w:rPr>
                <w:rFonts w:ascii="Times New Roman" w:hAnsi="Times New Roman" w:cs="Times New Roman"/>
                <w:color w:val="000000"/>
                <w:sz w:val="20"/>
                <w:szCs w:val="20"/>
                <w:u w:val="single"/>
              </w:rPr>
              <w:t>Hlavní témata: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Historie a současnost logistiky v krizových situacích. </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Rizika nouzového přežití obyvatelstva.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 xml:space="preserve">Rizika logistických aspektů  v typových plánech.  </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Hospodářská opatření pro krizové stavy.</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Regulační opatření v dopravě za krizových stavů.</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Zásady vytváření sil a prostředků pro řešení logistiky v krizových situacích. </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Nouzové dodávky ropy, ropných produktů, elektrické energie, plynu a tepla.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Management nouzové zásobování obyvatelstva potravinami.</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Management nouzového zásobování obyvatelstva pitnou vodou.</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Technické prostředky na přepravu pitné vody při nouzovém zásobování obyvatelstva.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Technické prostředky na úpravu a skladování pitné vody při nouzovém zásobování obyvatelstva.</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Bezodkladné pohřební služby za krizových situací.</w:t>
            </w:r>
          </w:p>
          <w:p w:rsidR="00A2704D" w:rsidRPr="0030329C" w:rsidRDefault="00A2704D" w:rsidP="00E568AC">
            <w:pPr>
              <w:pStyle w:val="Odstavecseseznamem"/>
              <w:numPr>
                <w:ilvl w:val="0"/>
                <w:numId w:val="26"/>
              </w:numPr>
              <w:spacing w:after="0" w:line="220" w:lineRule="exact"/>
              <w:rPr>
                <w:rFonts w:ascii="Times New Roman" w:hAnsi="Times New Roman"/>
                <w:sz w:val="20"/>
                <w:szCs w:val="20"/>
              </w:rPr>
            </w:pPr>
            <w:r w:rsidRPr="0030329C">
              <w:rPr>
                <w:rFonts w:ascii="Times New Roman" w:hAnsi="Times New Roman"/>
                <w:sz w:val="20"/>
                <w:szCs w:val="20"/>
              </w:rPr>
              <w:t>Logistické zabezpečení nouzového ubytování obyvatelstva při řešení krizových situací.</w:t>
            </w:r>
          </w:p>
          <w:p w:rsidR="00A2704D" w:rsidRPr="0030329C" w:rsidRDefault="00A2704D" w:rsidP="00E568AC">
            <w:pPr>
              <w:pStyle w:val="Odstavecseseznamem"/>
              <w:numPr>
                <w:ilvl w:val="0"/>
                <w:numId w:val="26"/>
              </w:numPr>
              <w:spacing w:after="0" w:line="220" w:lineRule="exact"/>
              <w:rPr>
                <w:rStyle w:val="apple-converted-space"/>
                <w:rFonts w:ascii="Times New Roman" w:hAnsi="Times New Roman"/>
                <w:sz w:val="20"/>
                <w:szCs w:val="20"/>
              </w:rPr>
            </w:pPr>
            <w:r w:rsidRPr="0030329C">
              <w:rPr>
                <w:rFonts w:ascii="Times New Roman" w:hAnsi="Times New Roman"/>
                <w:sz w:val="20"/>
                <w:szCs w:val="20"/>
              </w:rPr>
              <w:t>Logistika humanitární pomoci.</w:t>
            </w:r>
            <w:r w:rsidRPr="0030329C">
              <w:rPr>
                <w:rStyle w:val="apple-converted-space"/>
                <w:rFonts w:ascii="Times New Roman" w:hAnsi="Times New Roman"/>
                <w:color w:val="000000"/>
                <w:sz w:val="20"/>
                <w:szCs w:val="20"/>
              </w:rPr>
              <w:t> </w:t>
            </w:r>
          </w:p>
          <w:p w:rsidR="00A2704D" w:rsidRPr="0030329C" w:rsidRDefault="00A2704D" w:rsidP="00E568AC">
            <w:pPr>
              <w:pStyle w:val="Normlnweb"/>
              <w:spacing w:before="120" w:beforeAutospacing="0" w:after="0" w:afterAutospacing="0"/>
              <w:rPr>
                <w:rFonts w:ascii="Times New Roman" w:hAnsi="Times New Roman" w:cs="Times New Roman"/>
                <w:b/>
                <w:color w:val="000000"/>
                <w:sz w:val="20"/>
                <w:szCs w:val="20"/>
              </w:rPr>
            </w:pPr>
            <w:r w:rsidRPr="0030329C">
              <w:rPr>
                <w:rFonts w:ascii="Times New Roman" w:hAnsi="Times New Roman" w:cs="Times New Roman"/>
                <w:b/>
                <w:color w:val="000000"/>
                <w:sz w:val="20"/>
                <w:szCs w:val="20"/>
              </w:rPr>
              <w:t>Výstupní kompetence</w:t>
            </w:r>
          </w:p>
          <w:p w:rsidR="00A2704D" w:rsidRPr="0030329C" w:rsidRDefault="00A2704D" w:rsidP="00E568AC">
            <w:pPr>
              <w:pStyle w:val="Normlnweb"/>
              <w:spacing w:before="0" w:beforeAutospacing="0" w:after="0" w:afterAutospacing="0"/>
              <w:jc w:val="both"/>
              <w:rPr>
                <w:rStyle w:val="apple-converted-space"/>
                <w:rFonts w:ascii="Times New Roman" w:hAnsi="Times New Roman" w:cs="Times New Roman"/>
                <w:color w:val="000000"/>
                <w:sz w:val="20"/>
                <w:szCs w:val="20"/>
              </w:rPr>
            </w:pPr>
            <w:r w:rsidRPr="0030329C">
              <w:rPr>
                <w:rFonts w:ascii="Times New Roman" w:hAnsi="Times New Roman" w:cs="Times New Roman"/>
                <w:color w:val="000000"/>
                <w:sz w:val="20"/>
                <w:szCs w:val="20"/>
              </w:rPr>
              <w:t>Student kriticky hodnotí informace o krizových situacích a možnosti aplikace logistiky, zná základní údaje o způsobu použití zvolených sil a prostředků logistiky v krizových situacích. Ovládá postupy při řešení problémů souvisejících s kalkulací sil a prostředků na zabezpečení logistické podpory vybraných problémů, které souvisí s řešením krizových situací.</w:t>
            </w:r>
          </w:p>
          <w:p w:rsidR="00A2704D" w:rsidRDefault="00A2704D" w:rsidP="00E568AC">
            <w:pPr>
              <w:pStyle w:val="Odstavecseseznamem"/>
              <w:spacing w:line="220" w:lineRule="exact"/>
            </w:pPr>
          </w:p>
          <w:p w:rsidR="00A2704D" w:rsidRDefault="00A2704D" w:rsidP="00E568AC">
            <w:pPr>
              <w:pStyle w:val="Odstavecseseznamem"/>
              <w:spacing w:line="220" w:lineRule="exact"/>
            </w:pPr>
          </w:p>
          <w:p w:rsidR="00A2704D" w:rsidRPr="00FF3C62" w:rsidRDefault="00A2704D" w:rsidP="00E568AC">
            <w:pPr>
              <w:pStyle w:val="Odstavecseseznamem"/>
              <w:spacing w:line="220" w:lineRule="exact"/>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bCs/>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F62357" w:rsidTr="00E568AC">
        <w:trPr>
          <w:trHeight w:val="2354"/>
        </w:trPr>
        <w:tc>
          <w:tcPr>
            <w:tcW w:w="9855" w:type="dxa"/>
            <w:gridSpan w:val="8"/>
            <w:tcBorders>
              <w:top w:val="nil"/>
            </w:tcBorders>
          </w:tcPr>
          <w:p w:rsidR="00A2704D" w:rsidRPr="00B86F4C" w:rsidRDefault="00A2704D" w:rsidP="00E568AC">
            <w:pPr>
              <w:pStyle w:val="Normlnweb"/>
              <w:spacing w:before="0" w:beforeAutospacing="0" w:after="0" w:afterAutospacing="0"/>
              <w:rPr>
                <w:rFonts w:ascii="Times New Roman" w:hAnsi="Times New Roman" w:cs="Times New Roman"/>
                <w:sz w:val="20"/>
                <w:szCs w:val="20"/>
              </w:rPr>
            </w:pPr>
            <w:r w:rsidRPr="00B86F4C">
              <w:rPr>
                <w:rFonts w:ascii="Times New Roman" w:hAnsi="Times New Roman" w:cs="Times New Roman"/>
                <w:b/>
                <w:spacing w:val="-2"/>
                <w:sz w:val="20"/>
                <w:szCs w:val="20"/>
              </w:rPr>
              <w:lastRenderedPageBreak/>
              <w:t>Povinná literatura:</w:t>
            </w:r>
          </w:p>
          <w:p w:rsidR="00A2704D" w:rsidRPr="00B86F4C" w:rsidRDefault="00A2704D" w:rsidP="00AE78FD">
            <w:pPr>
              <w:pStyle w:val="Normlnweb"/>
              <w:spacing w:before="0" w:beforeAutospacing="0" w:after="0" w:afterAutospacing="0"/>
              <w:rPr>
                <w:rFonts w:ascii="Times New Roman" w:hAnsi="Times New Roman" w:cs="Times New Roman"/>
                <w:sz w:val="20"/>
                <w:szCs w:val="20"/>
              </w:rPr>
            </w:pPr>
            <w:r w:rsidRPr="00B86F4C">
              <w:rPr>
                <w:rFonts w:ascii="Times New Roman" w:hAnsi="Times New Roman" w:cs="Times New Roman"/>
                <w:sz w:val="20"/>
                <w:szCs w:val="20"/>
              </w:rPr>
              <w:t xml:space="preserve">TOMEK, Miroslav,  STROHMANDL, Jan a Jakub  RAK. </w:t>
            </w:r>
            <w:r w:rsidRPr="00B86F4C">
              <w:rPr>
                <w:rStyle w:val="Zdraznn"/>
                <w:rFonts w:ascii="Times New Roman" w:hAnsi="Times New Roman"/>
                <w:sz w:val="20"/>
                <w:szCs w:val="20"/>
              </w:rPr>
              <w:t>Zásobování obyvatelstva pitnou vodou za mimořádných situací.</w:t>
            </w:r>
            <w:r w:rsidRPr="00B86F4C">
              <w:rPr>
                <w:rFonts w:ascii="Times New Roman" w:hAnsi="Times New Roman" w:cs="Times New Roman"/>
                <w:sz w:val="20"/>
                <w:szCs w:val="20"/>
              </w:rPr>
              <w:t xml:space="preserve"> Ostrava: Repronis, s.r.o., 2014, 110 s. ISBN 978-80-7454-462-0.</w:t>
            </w:r>
          </w:p>
          <w:p w:rsidR="00A2704D" w:rsidRPr="00B86F4C" w:rsidRDefault="00A2704D" w:rsidP="00AE78FD">
            <w:r w:rsidRPr="00B86F4C">
              <w:rPr>
                <w:rStyle w:val="Siln"/>
                <w:b w:val="0"/>
              </w:rPr>
              <w:t>VIČAR, Dušan, TOMEK, Miroslav, ŠAFAŘÍK, Zdeněk a Jan  STROHMANDL.</w:t>
            </w:r>
            <w:r w:rsidRPr="00B86F4C">
              <w:t xml:space="preserve"> </w:t>
            </w:r>
            <w:r w:rsidRPr="00B86F4C">
              <w:rPr>
                <w:rStyle w:val="Zdraznn"/>
                <w:i w:val="0"/>
              </w:rPr>
              <w:t>Vybrané aspekty poskytování humanitární pomoci Českou republikou</w:t>
            </w:r>
            <w:r w:rsidRPr="00B86F4C">
              <w:rPr>
                <w:i/>
              </w:rPr>
              <w:t>.</w:t>
            </w:r>
            <w:r w:rsidRPr="00B86F4C">
              <w:t xml:space="preserve"> </w:t>
            </w:r>
            <w:r w:rsidRPr="00B86F4C">
              <w:rPr>
                <w:i/>
              </w:rPr>
              <w:t>Krízový manažment (Crisis management)</w:t>
            </w:r>
            <w:r w:rsidRPr="00B86F4C">
              <w:t xml:space="preserve"> 15 (2). Scientific-technical magazine of Faculty of security engineering at university of Žilina in Žilina, 2016, 57 – 63. ISSN 1336-0019.</w:t>
            </w:r>
          </w:p>
          <w:p w:rsidR="00A2704D" w:rsidRDefault="00A2704D" w:rsidP="00E568AC">
            <w:pPr>
              <w:rPr>
                <w:b/>
              </w:rPr>
            </w:pPr>
          </w:p>
          <w:p w:rsidR="00A2704D" w:rsidRPr="00B86F4C" w:rsidRDefault="00A2704D" w:rsidP="00E568AC">
            <w:pPr>
              <w:rPr>
                <w:b/>
              </w:rPr>
            </w:pPr>
            <w:r w:rsidRPr="00B86F4C">
              <w:rPr>
                <w:b/>
              </w:rPr>
              <w:t>D</w:t>
            </w:r>
            <w:r w:rsidRPr="00B86F4C">
              <w:rPr>
                <w:b/>
                <w:spacing w:val="1"/>
              </w:rPr>
              <w:t>opor</w:t>
            </w:r>
            <w:r w:rsidRPr="00B86F4C">
              <w:rPr>
                <w:b/>
                <w:spacing w:val="-1"/>
              </w:rPr>
              <w:t>u</w:t>
            </w:r>
            <w:r w:rsidRPr="00B86F4C">
              <w:rPr>
                <w:b/>
              </w:rPr>
              <w:t>č</w:t>
            </w:r>
            <w:r w:rsidRPr="00B86F4C">
              <w:rPr>
                <w:b/>
                <w:spacing w:val="1"/>
              </w:rPr>
              <w:t>e</w:t>
            </w:r>
            <w:r w:rsidRPr="00B86F4C">
              <w:rPr>
                <w:b/>
                <w:spacing w:val="-1"/>
              </w:rPr>
              <w:t>n</w:t>
            </w:r>
            <w:r w:rsidRPr="00B86F4C">
              <w:rPr>
                <w:b/>
              </w:rPr>
              <w:t>á literatura:</w:t>
            </w:r>
          </w:p>
          <w:p w:rsidR="00A2704D" w:rsidRPr="00B86F4C" w:rsidRDefault="00A2704D" w:rsidP="00E568AC">
            <w:pPr>
              <w:jc w:val="both"/>
            </w:pPr>
            <w:r w:rsidRPr="00B86F4C">
              <w:t xml:space="preserve">KYSELÁK, Jan. </w:t>
            </w:r>
            <w:r w:rsidRPr="00B86F4C">
              <w:rPr>
                <w:i/>
              </w:rPr>
              <w:t>H</w:t>
            </w:r>
            <w:r w:rsidRPr="00B86F4C">
              <w:rPr>
                <w:i/>
                <w:iCs/>
              </w:rPr>
              <w:t>umanitární pomoc</w:t>
            </w:r>
            <w:r w:rsidRPr="00B86F4C">
              <w:rPr>
                <w:i/>
                <w:iCs/>
                <w:color w:val="000000"/>
              </w:rPr>
              <w:t xml:space="preserve">. </w:t>
            </w:r>
            <w:r w:rsidRPr="00B86F4C">
              <w:rPr>
                <w:iCs/>
                <w:color w:val="000000"/>
              </w:rPr>
              <w:t>B</w:t>
            </w:r>
            <w:r w:rsidRPr="00B86F4C">
              <w:rPr>
                <w:bCs/>
                <w:color w:val="000000"/>
              </w:rPr>
              <w:t>rno: Univerzita obrany, 2013, 110 s. ISBN 978-80-7231-937-4.</w:t>
            </w:r>
          </w:p>
          <w:p w:rsidR="00A2704D" w:rsidRPr="00B86F4C" w:rsidRDefault="00A2704D" w:rsidP="00E568AC">
            <w:pPr>
              <w:jc w:val="both"/>
            </w:pPr>
            <w:r w:rsidRPr="00B86F4C">
              <w:t xml:space="preserve">PEŠAN, Michal. </w:t>
            </w:r>
            <w:r w:rsidRPr="00B86F4C">
              <w:rPr>
                <w:i/>
                <w:iCs/>
              </w:rPr>
              <w:t>Ochrana ekonomiky: modul E.</w:t>
            </w:r>
            <w:r w:rsidRPr="00B86F4C">
              <w:t xml:space="preserve"> Praha: MV-GŘ HZS ČR, 2010, 89 s. ISBN 978-80-6640-57-0.</w:t>
            </w:r>
          </w:p>
          <w:p w:rsidR="00A2704D" w:rsidRPr="00B86F4C" w:rsidRDefault="00A2704D" w:rsidP="00E568AC">
            <w:pPr>
              <w:jc w:val="both"/>
            </w:pPr>
            <w:r w:rsidRPr="00B86F4C">
              <w:rPr>
                <w:caps/>
              </w:rPr>
              <w:t xml:space="preserve">Tomek, </w:t>
            </w:r>
            <w:r w:rsidRPr="00B86F4C">
              <w:t>Miroslav</w:t>
            </w:r>
            <w:r w:rsidRPr="00B86F4C">
              <w:rPr>
                <w:caps/>
              </w:rPr>
              <w:t xml:space="preserve">, JAKUBČEKOVÁ, </w:t>
            </w:r>
            <w:r w:rsidRPr="00B86F4C">
              <w:t xml:space="preserve">Júlia a Eleonóra </w:t>
            </w:r>
            <w:r w:rsidRPr="00B86F4C">
              <w:rPr>
                <w:caps/>
              </w:rPr>
              <w:t xml:space="preserve">BENČÍKOVÁ. </w:t>
            </w:r>
            <w:r w:rsidRPr="00B86F4C">
              <w:rPr>
                <w:i/>
                <w:iCs/>
              </w:rPr>
              <w:t>Núdzové zásobovanie obyvateľstva pitnou vodou.</w:t>
            </w:r>
            <w:r w:rsidRPr="00B86F4C">
              <w:t xml:space="preserve"> 1. vyd. Žilina: Žilinská univerzita, 2011, 189 s. ISBN 978-80-554-0521-6.</w:t>
            </w:r>
          </w:p>
          <w:p w:rsidR="00A2704D" w:rsidRPr="00F62357"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bCs/>
              </w:rPr>
            </w:pPr>
            <w:r>
              <w:rPr>
                <w:b/>
                <w:bCs/>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bCs/>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bCs/>
              </w:rPr>
            </w:pPr>
            <w:r>
              <w:rPr>
                <w:b/>
                <w:bCs/>
              </w:rPr>
              <w:t xml:space="preserve">hodin </w:t>
            </w:r>
          </w:p>
        </w:tc>
      </w:tr>
      <w:tr w:rsidR="00A2704D" w:rsidTr="00E568AC">
        <w:tc>
          <w:tcPr>
            <w:tcW w:w="9855" w:type="dxa"/>
            <w:gridSpan w:val="8"/>
            <w:shd w:val="clear" w:color="auto" w:fill="F7CAAC"/>
          </w:tcPr>
          <w:p w:rsidR="00A2704D" w:rsidRDefault="00A2704D" w:rsidP="00E568AC">
            <w:pPr>
              <w:jc w:val="both"/>
              <w:rPr>
                <w:b/>
                <w:bCs/>
              </w:rPr>
            </w:pPr>
            <w:r>
              <w:rPr>
                <w:b/>
                <w:bCs/>
              </w:rPr>
              <w:t>Informace o způsobu kontaktu s vyučujícím</w:t>
            </w:r>
          </w:p>
        </w:tc>
      </w:tr>
      <w:tr w:rsidR="00A2704D" w:rsidTr="00E568AC">
        <w:trPr>
          <w:trHeight w:val="344"/>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9761AC"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8"/>
            <w:tcBorders>
              <w:top w:val="double" w:sz="4" w:space="0" w:color="auto"/>
            </w:tcBorders>
          </w:tcPr>
          <w:p w:rsidR="00A2704D" w:rsidRPr="009761AC" w:rsidRDefault="00A2704D" w:rsidP="00E568AC">
            <w:pPr>
              <w:jc w:val="both"/>
              <w:rPr>
                <w:b/>
              </w:rPr>
            </w:pPr>
            <w:r w:rsidRPr="009761AC">
              <w:rPr>
                <w:b/>
              </w:rPr>
              <w:t>Metod</w:t>
            </w:r>
            <w:r>
              <w:rPr>
                <w:b/>
              </w:rPr>
              <w:t>y</w:t>
            </w:r>
            <w:r w:rsidRPr="009761AC">
              <w:rPr>
                <w:b/>
              </w:rPr>
              <w:t xml:space="preserve"> hodnocení rizik</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3"/>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gridSpan w:val="2"/>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RPr="00422912" w:rsidTr="00E568AC">
        <w:tc>
          <w:tcPr>
            <w:tcW w:w="3086" w:type="dxa"/>
            <w:shd w:val="clear" w:color="auto" w:fill="F7CAAC"/>
            <w:vAlign w:val="center"/>
          </w:tcPr>
          <w:p w:rsidR="00A2704D" w:rsidRDefault="00A2704D" w:rsidP="00E568AC">
            <w:pPr>
              <w:rPr>
                <w:b/>
                <w:sz w:val="22"/>
              </w:rPr>
            </w:pPr>
            <w:r>
              <w:rPr>
                <w:b/>
              </w:rPr>
              <w:t>Prerekvizity, korekvizity, ekvivalence</w:t>
            </w:r>
          </w:p>
        </w:tc>
        <w:tc>
          <w:tcPr>
            <w:tcW w:w="6769" w:type="dxa"/>
            <w:gridSpan w:val="8"/>
          </w:tcPr>
          <w:p w:rsidR="00A2704D" w:rsidRPr="00422912"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vAlign w:val="center"/>
          </w:tcPr>
          <w:p w:rsidR="00A2704D" w:rsidRDefault="00A2704D" w:rsidP="00E568AC">
            <w:r>
              <w:t>Zápočet, zkouška.</w:t>
            </w:r>
          </w:p>
        </w:tc>
        <w:tc>
          <w:tcPr>
            <w:tcW w:w="1413" w:type="dxa"/>
            <w:shd w:val="clear" w:color="auto" w:fill="F7CAAC"/>
            <w:vAlign w:val="center"/>
          </w:tcPr>
          <w:p w:rsidR="00A2704D" w:rsidRDefault="00A2704D" w:rsidP="00E568AC">
            <w:pPr>
              <w:rPr>
                <w:b/>
              </w:rPr>
            </w:pPr>
            <w:r>
              <w:rPr>
                <w:b/>
              </w:rPr>
              <w:t>Forma výuky</w:t>
            </w:r>
          </w:p>
        </w:tc>
        <w:tc>
          <w:tcPr>
            <w:tcW w:w="1950" w:type="dxa"/>
            <w:gridSpan w:val="3"/>
            <w:vAlign w:val="center"/>
          </w:tcPr>
          <w:p w:rsidR="00A2704D" w:rsidRDefault="00A2704D" w:rsidP="00E568AC">
            <w:r>
              <w:t>přednášky</w:t>
            </w:r>
          </w:p>
          <w:p w:rsidR="00A2704D" w:rsidRDefault="00A2704D" w:rsidP="00E568AC">
            <w:r>
              <w:t>cvičení</w:t>
            </w:r>
          </w:p>
        </w:tc>
      </w:tr>
      <w:tr w:rsidR="00A2704D" w:rsidTr="00E568AC">
        <w:tc>
          <w:tcPr>
            <w:tcW w:w="3086" w:type="dxa"/>
            <w:shd w:val="clear" w:color="auto" w:fill="F7CAAC"/>
          </w:tcPr>
          <w:p w:rsidR="00A2704D" w:rsidRPr="00B86F4C" w:rsidRDefault="00A2704D" w:rsidP="00E568AC">
            <w:pPr>
              <w:jc w:val="both"/>
              <w:rPr>
                <w:b/>
              </w:rPr>
            </w:pPr>
            <w:r w:rsidRPr="00B86F4C">
              <w:rPr>
                <w:b/>
              </w:rPr>
              <w:t>Forma způsobu ověření studijních výsledků a další požadavky na studenta</w:t>
            </w:r>
          </w:p>
        </w:tc>
        <w:tc>
          <w:tcPr>
            <w:tcW w:w="6769" w:type="dxa"/>
            <w:gridSpan w:val="8"/>
            <w:tcBorders>
              <w:bottom w:val="nil"/>
            </w:tcBorders>
            <w:vAlign w:val="center"/>
          </w:tcPr>
          <w:p w:rsidR="00A2704D" w:rsidRDefault="00A2704D">
            <w:pPr>
              <w:pStyle w:val="Odstavecseseznamem"/>
              <w:spacing w:after="0"/>
              <w:ind w:left="0"/>
              <w:rPr>
                <w:rFonts w:ascii="Times New Roman" w:hAnsi="Times New Roman"/>
                <w:sz w:val="20"/>
                <w:szCs w:val="20"/>
              </w:rPr>
              <w:pPrChange w:id="988" w:author="Eva Skýbová" w:date="2018-06-08T10:16:00Z">
                <w:pPr>
                  <w:pStyle w:val="Odstavecseseznamem"/>
                  <w:ind w:left="74"/>
                </w:pPr>
              </w:pPrChange>
            </w:pPr>
            <w:r w:rsidRPr="00B86F4C">
              <w:rPr>
                <w:rFonts w:ascii="Times New Roman" w:hAnsi="Times New Roman"/>
                <w:sz w:val="20"/>
                <w:szCs w:val="20"/>
              </w:rPr>
              <w:t>Zápočet: minimálně 75 % aktivní účast na cvičeních; při neúčasti na cvičeních, kde budou obhajovány případové studie a zpracovávány závěrečné a průběžné testy, si student s vyučujícím domluví individuální termín realizace; obhájená případová studie; absolvovaný zápočtový test a průběžné testy s hodnocením minimálně „E“ v souladu s „European Credit Transfer System“;</w:t>
            </w:r>
          </w:p>
        </w:tc>
      </w:tr>
      <w:tr w:rsidR="00A2704D" w:rsidTr="00E568AC">
        <w:trPr>
          <w:trHeight w:val="264"/>
        </w:trPr>
        <w:tc>
          <w:tcPr>
            <w:tcW w:w="9855" w:type="dxa"/>
            <w:gridSpan w:val="9"/>
            <w:tcBorders>
              <w:top w:val="nil"/>
            </w:tcBorders>
          </w:tcPr>
          <w:p w:rsidR="00A2704D" w:rsidRPr="00B86F4C" w:rsidRDefault="00A2704D" w:rsidP="00E568AC">
            <w:pPr>
              <w:pStyle w:val="Odstavecseseznamem"/>
              <w:spacing w:after="60"/>
              <w:ind w:left="3158"/>
              <w:jc w:val="both"/>
              <w:rPr>
                <w:rFonts w:ascii="Times New Roman" w:hAnsi="Times New Roman"/>
                <w:sz w:val="20"/>
                <w:szCs w:val="20"/>
              </w:rPr>
            </w:pPr>
          </w:p>
          <w:p w:rsidR="00A2704D" w:rsidRDefault="00A2704D">
            <w:pPr>
              <w:pStyle w:val="Odstavecseseznamem"/>
              <w:spacing w:after="60"/>
              <w:ind w:left="3098"/>
              <w:jc w:val="both"/>
              <w:rPr>
                <w:rFonts w:ascii="Times New Roman" w:hAnsi="Times New Roman"/>
                <w:sz w:val="20"/>
                <w:szCs w:val="20"/>
              </w:rPr>
              <w:pPrChange w:id="989" w:author="Eva Skýbová" w:date="2018-06-08T10:16:00Z">
                <w:pPr>
                  <w:pStyle w:val="Odstavecseseznamem"/>
                  <w:spacing w:after="60"/>
                  <w:ind w:left="3158"/>
                  <w:jc w:val="both"/>
                </w:pPr>
              </w:pPrChange>
            </w:pPr>
            <w:r w:rsidRPr="00B86F4C">
              <w:rPr>
                <w:rFonts w:ascii="Times New Roman" w:hAnsi="Times New Roman"/>
                <w:sz w:val="20"/>
                <w:szCs w:val="20"/>
              </w:rPr>
              <w:t>Zkouška: písemná nebo ústní zkouška v závislosti na počtu studentů.</w:t>
            </w: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tcPr>
          <w:p w:rsidR="00A2704D" w:rsidRDefault="00A2704D" w:rsidP="00E568AC">
            <w:pPr>
              <w:spacing w:before="60" w:after="60"/>
              <w:jc w:val="both"/>
            </w:pPr>
            <w:r>
              <w:t>prof. Ing. František Božek,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vAlign w:val="center"/>
          </w:tcPr>
          <w:p w:rsidR="00A2704D" w:rsidRDefault="00A2704D" w:rsidP="00E568AC">
            <w:r>
              <w:t>Garant stanovuje koncepci předmětu, podílí se na přednáškách v rozsahu 50 %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vAlign w:val="center"/>
          </w:tcPr>
          <w:p w:rsidR="00A2704D" w:rsidRDefault="00A2704D" w:rsidP="00E568AC">
            <w:r>
              <w:t>prof. Ing. František Božek, CSc. – přednášky (50 %)</w:t>
            </w:r>
          </w:p>
          <w:p w:rsidR="00A2704D" w:rsidRDefault="00A2704D" w:rsidP="00E568AC">
            <w:r w:rsidRPr="00BA38F6">
              <w:t xml:space="preserve">Ing. </w:t>
            </w:r>
            <w:smartTag w:uri="urn:schemas-microsoft-com:office:smarttags" w:element="PersonName">
              <w:smartTagPr>
                <w:attr w:name="ProductID" w:val="Slavom￭ra Vargov￡"/>
              </w:smartTagPr>
              <w:r w:rsidRPr="00BA38F6">
                <w:t>Slavomíra Vargová</w:t>
              </w:r>
            </w:smartTag>
            <w:r>
              <w:t xml:space="preserve">, Ph.D. – přednášky (50 </w:t>
            </w:r>
            <w:r w:rsidRPr="00BA38F6">
              <w:t>%</w:t>
            </w:r>
            <w:r>
              <w:t>), cvičení (100 %)</w:t>
            </w:r>
          </w:p>
        </w:tc>
      </w:tr>
      <w:tr w:rsidR="00A2704D" w:rsidTr="00E568AC">
        <w:trPr>
          <w:trHeight w:val="494"/>
        </w:trPr>
        <w:tc>
          <w:tcPr>
            <w:tcW w:w="9855" w:type="dxa"/>
            <w:gridSpan w:val="9"/>
            <w:tcBorders>
              <w:top w:val="nil"/>
            </w:tcBorders>
          </w:tcPr>
          <w:p w:rsidR="00A2704D" w:rsidRDefault="00A2704D" w:rsidP="00E568AC">
            <w:pPr>
              <w:jc w:val="both"/>
            </w:pP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50"/>
        </w:trPr>
        <w:tc>
          <w:tcPr>
            <w:tcW w:w="9855" w:type="dxa"/>
            <w:gridSpan w:val="9"/>
            <w:tcBorders>
              <w:top w:val="nil"/>
            </w:tcBorders>
          </w:tcPr>
          <w:p w:rsidR="00A2704D" w:rsidRDefault="00A2704D" w:rsidP="00E568AC">
            <w:pPr>
              <w:numPr>
                <w:ilvl w:val="12"/>
                <w:numId w:val="0"/>
              </w:numPr>
              <w:jc w:val="both"/>
            </w:pPr>
            <w:r>
              <w:t xml:space="preserve">Výuka navazuje na předmět </w:t>
            </w:r>
            <w:r w:rsidRPr="00061B1D">
              <w:t>„Procesy hodnocení a ovládání rizik“</w:t>
            </w:r>
            <w:r>
              <w:t xml:space="preserve"> vyučovaném v bakalářském studiu nebo předmět analogického zaměření, v němž byli studenti seznámeni s terminologií a klasifikací rizik, hodnocením a ovládáním rizik kvalitativními metodami a časovou návazností etap obecného postupu řízení rizik. Z předmětů obecného základu jsou vyžadovány především znalosti vysokoškolské algebry, infinitenzimálního počtu, počtu pravděpodobnosti a statistiky. </w:t>
            </w:r>
          </w:p>
          <w:p w:rsidR="00A2704D" w:rsidRDefault="00A2704D" w:rsidP="00E568AC">
            <w:pPr>
              <w:numPr>
                <w:ilvl w:val="12"/>
                <w:numId w:val="0"/>
              </w:numPr>
              <w:jc w:val="both"/>
            </w:pPr>
            <w:r>
              <w:t>Předmět rozšiřuje znalosti, dovednosti a obecné schopnosti studentů z  oblasti pojmového aparátu a klasifikačních aspektů rizik, identifikace hrozeb, ohrožených aktiv, včetně hodnocení rizik s akcentem na semikvantitativní a kvantitativní metody za současné akceptace požadavků legislativy, resp. standardů. Zahrnuty jsou univerzální metody hodnocení rizik, technologických, přírodních, zdravotních, dopravních a ekonomických rizik, včetně rizik spojených s kontaminovaným územím a ohrožením prvků kritické infrastruktury. Speciální pozornost je věnována problematice integrovaného hodnocení rizik v průmyslových provozech, regionu</w:t>
            </w:r>
            <w:r w:rsidRPr="00A005CB">
              <w:t xml:space="preserve"> </w:t>
            </w:r>
            <w:r>
              <w:rPr>
                <w:szCs w:val="24"/>
              </w:rPr>
              <w:t>a prvků kritické infrastruktury.</w:t>
            </w:r>
            <w:r>
              <w:t xml:space="preserve"> Současně jsou specifikovány legislativní či jiné požadavky pro stanovení přijatelnosti výše zmíněných kategorií rizik. Problematika je probírána a diskutována na příkladech z praxe.</w:t>
            </w:r>
          </w:p>
          <w:p w:rsidR="00A2704D" w:rsidRDefault="00A2704D" w:rsidP="00E568AC">
            <w:pPr>
              <w:numPr>
                <w:ilvl w:val="12"/>
                <w:numId w:val="0"/>
              </w:numPr>
              <w:jc w:val="both"/>
            </w:pPr>
            <w:r>
              <w:t xml:space="preserve">Smyslem předmětu je připravit studenty tak, aby dokázali v prostředí nejistot vyhodnotit rizika, stanovit jejich priority a akceptovatelnost s důrazem na praktickou využitelnost v průmyslu, veřejné správě, bezpečnostní službě, ochraně obyvatelstva, životního prostředí a kritické infrastruktury. </w:t>
            </w:r>
          </w:p>
          <w:p w:rsidR="00A2704D" w:rsidRDefault="00A2704D" w:rsidP="00E568AC">
            <w:pPr>
              <w:numPr>
                <w:ilvl w:val="12"/>
                <w:numId w:val="0"/>
              </w:numPr>
              <w:jc w:val="both"/>
            </w:pPr>
            <w:r>
              <w:t>V průběhu cvičení jsou řešeny a kriticky diskutovány konkrétní příklady hodnocení jednotlivých druhů sektorových rizik vypracovaných skupinami studentů v rámci samostatného studia. Cílem je verifikovat schopnost studentů aplikovat probrané metody v praxi. Sumárně dvakrát za semestr jsou formou testů ověřeny průběžné znalosti studentů. Předmět je zakončen obhájením případové studie vypracované skupinou 3-5 studentů na téma hodnocení vybraného druhu rizika dle předpokládaného výběru specializace, resp. zaměření diplomových prací studentů.</w:t>
            </w:r>
          </w:p>
          <w:p w:rsidR="00A2704D" w:rsidRPr="00B86F4C" w:rsidRDefault="00A2704D" w:rsidP="00E568AC">
            <w:pPr>
              <w:numPr>
                <w:ilvl w:val="12"/>
                <w:numId w:val="0"/>
              </w:numPr>
              <w:jc w:val="both"/>
              <w:rPr>
                <w:u w:val="single"/>
              </w:rPr>
            </w:pPr>
            <w:r w:rsidRPr="00B86F4C">
              <w:rPr>
                <w:u w:val="single"/>
              </w:rPr>
              <w:t>Hlavní témata:</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 xml:space="preserve">Úvod do studia předmětu, pojmový aparát a klasifikace rizik. </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Univerzální semikvantitativní a kvantitativní metody hodnocení rizik.</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 xml:space="preserve">Semikvantitativní indexové metody hodnocení technologických rizik. </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Postup hodnocení rizik přírodních pohrom.</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Metody hodnocení zdravotních nekarcinogenních a genotoxických rizik.</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Postup hodnocení rizik environmentálních zátěží území.</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 xml:space="preserve">Druhy dopravních rizik a metody jejich hodnocení. </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Integrované hodnocení rizik elementů kritické infrastruktury.</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Hodnocení vybraných ekonomických rizik.</w:t>
            </w:r>
          </w:p>
          <w:p w:rsidR="00A2704D" w:rsidRPr="00B86F4C" w:rsidRDefault="00A2704D" w:rsidP="00E568AC">
            <w:pPr>
              <w:pStyle w:val="Odstavecseseznamem"/>
              <w:numPr>
                <w:ilvl w:val="0"/>
                <w:numId w:val="27"/>
              </w:numPr>
              <w:spacing w:after="0" w:line="240" w:lineRule="auto"/>
              <w:jc w:val="both"/>
              <w:rPr>
                <w:rFonts w:ascii="Times New Roman" w:hAnsi="Times New Roman"/>
                <w:sz w:val="20"/>
                <w:szCs w:val="20"/>
              </w:rPr>
            </w:pPr>
            <w:r w:rsidRPr="00B86F4C">
              <w:rPr>
                <w:rFonts w:ascii="Times New Roman" w:hAnsi="Times New Roman"/>
                <w:sz w:val="20"/>
                <w:szCs w:val="20"/>
              </w:rPr>
              <w:t>Integrované hodnocení rizik regionu.</w:t>
            </w:r>
          </w:p>
          <w:p w:rsidR="00A2704D" w:rsidRDefault="00A2704D" w:rsidP="00E568AC">
            <w:pPr>
              <w:pStyle w:val="Odstavecseseznamem"/>
              <w:numPr>
                <w:ilvl w:val="0"/>
                <w:numId w:val="27"/>
              </w:numPr>
              <w:spacing w:after="60" w:line="240" w:lineRule="auto"/>
              <w:jc w:val="both"/>
            </w:pPr>
            <w:r w:rsidRPr="00B86F4C">
              <w:rPr>
                <w:rFonts w:ascii="Times New Roman" w:hAnsi="Times New Roman"/>
                <w:sz w:val="20"/>
                <w:szCs w:val="20"/>
              </w:rPr>
              <w:t xml:space="preserve">Případová studie - obhajoba případových studií zpracovaných skupinami studentů a zápočtový test. </w:t>
            </w:r>
            <w:r>
              <w:t xml:space="preserve">    </w:t>
            </w:r>
          </w:p>
        </w:tc>
      </w:tr>
      <w:tr w:rsidR="00A2704D" w:rsidTr="00E568AC">
        <w:trPr>
          <w:trHeight w:val="265"/>
        </w:trPr>
        <w:tc>
          <w:tcPr>
            <w:tcW w:w="3653" w:type="dxa"/>
            <w:gridSpan w:val="2"/>
            <w:shd w:val="clear" w:color="auto" w:fill="F7CAAC"/>
          </w:tcPr>
          <w:p w:rsidR="00A2704D" w:rsidRDefault="00A2704D" w:rsidP="00E568AC">
            <w:pPr>
              <w:jc w:val="both"/>
            </w:pPr>
            <w:r>
              <w:rPr>
                <w:b/>
              </w:rPr>
              <w:t>Studijní literatura a studijní pomůcky</w:t>
            </w:r>
          </w:p>
        </w:tc>
        <w:tc>
          <w:tcPr>
            <w:tcW w:w="6202" w:type="dxa"/>
            <w:gridSpan w:val="7"/>
            <w:tcBorders>
              <w:bottom w:val="nil"/>
            </w:tcBorders>
          </w:tcPr>
          <w:p w:rsidR="00A2704D" w:rsidRDefault="00A2704D" w:rsidP="00E568AC">
            <w:pPr>
              <w:jc w:val="both"/>
            </w:pPr>
          </w:p>
        </w:tc>
      </w:tr>
      <w:tr w:rsidR="00A2704D" w:rsidRPr="005E37CB" w:rsidTr="00E568AC">
        <w:trPr>
          <w:trHeight w:val="1497"/>
        </w:trPr>
        <w:tc>
          <w:tcPr>
            <w:tcW w:w="9855" w:type="dxa"/>
            <w:gridSpan w:val="9"/>
            <w:tcBorders>
              <w:top w:val="nil"/>
            </w:tcBorders>
          </w:tcPr>
          <w:p w:rsidR="00A2704D" w:rsidRPr="00B86F4C" w:rsidRDefault="00A2704D" w:rsidP="00E568AC">
            <w:pPr>
              <w:jc w:val="both"/>
              <w:rPr>
                <w:b/>
              </w:rPr>
            </w:pPr>
            <w:r w:rsidRPr="00B86F4C">
              <w:rPr>
                <w:b/>
              </w:rPr>
              <w:lastRenderedPageBreak/>
              <w:t>Povinná literatura:</w:t>
            </w:r>
          </w:p>
          <w:p w:rsidR="00A2704D" w:rsidRDefault="00A2704D">
            <w:pPr>
              <w:pStyle w:val="Odstavecseseznamem"/>
              <w:spacing w:after="0" w:line="240" w:lineRule="auto"/>
              <w:ind w:left="0"/>
              <w:contextualSpacing w:val="0"/>
              <w:jc w:val="both"/>
              <w:rPr>
                <w:rFonts w:ascii="Times New Roman" w:hAnsi="Times New Roman"/>
                <w:sz w:val="20"/>
                <w:szCs w:val="20"/>
              </w:rPr>
              <w:pPrChange w:id="990" w:author="Eva Skýbová" w:date="2018-06-08T10:18:00Z">
                <w:pPr>
                  <w:pStyle w:val="Odstavecseseznamem"/>
                  <w:spacing w:after="40"/>
                  <w:ind w:left="0"/>
                  <w:contextualSpacing w:val="0"/>
                  <w:jc w:val="both"/>
                </w:pPr>
              </w:pPrChange>
            </w:pPr>
            <w:r w:rsidRPr="00B86F4C">
              <w:rPr>
                <w:rFonts w:ascii="Times New Roman" w:hAnsi="Times New Roman"/>
                <w:sz w:val="20"/>
                <w:szCs w:val="20"/>
              </w:rPr>
              <w:t xml:space="preserve">BABINEC, F. 2005. </w:t>
            </w:r>
            <w:r w:rsidRPr="00B86F4C">
              <w:rPr>
                <w:rFonts w:ascii="Times New Roman" w:hAnsi="Times New Roman"/>
                <w:i/>
                <w:iCs/>
                <w:sz w:val="20"/>
                <w:szCs w:val="20"/>
              </w:rPr>
              <w:t>Management rizika. Loss Prevention &amp; Safety Promotion</w:t>
            </w:r>
            <w:r w:rsidRPr="00B86F4C">
              <w:rPr>
                <w:rFonts w:ascii="Times New Roman" w:hAnsi="Times New Roman"/>
                <w:sz w:val="20"/>
                <w:szCs w:val="20"/>
              </w:rPr>
              <w:t>. 1. vyd. Opava: Slezská univerzita, s. 21-93.</w:t>
            </w:r>
          </w:p>
          <w:p w:rsidR="00A2704D" w:rsidRDefault="00A2704D">
            <w:pPr>
              <w:pStyle w:val="Odstavecseseznamem"/>
              <w:spacing w:after="0" w:line="240" w:lineRule="auto"/>
              <w:ind w:left="0"/>
              <w:contextualSpacing w:val="0"/>
              <w:jc w:val="both"/>
              <w:rPr>
                <w:rFonts w:ascii="Times New Roman" w:hAnsi="Times New Roman"/>
                <w:sz w:val="20"/>
                <w:szCs w:val="20"/>
              </w:rPr>
              <w:pPrChange w:id="991" w:author="Eva Skýbová" w:date="2018-06-08T10:18:00Z">
                <w:pPr>
                  <w:pStyle w:val="Odstavecseseznamem"/>
                  <w:spacing w:after="40"/>
                  <w:ind w:left="0"/>
                  <w:contextualSpacing w:val="0"/>
                  <w:jc w:val="both"/>
                </w:pPr>
              </w:pPrChange>
            </w:pPr>
            <w:r w:rsidRPr="00B86F4C">
              <w:rPr>
                <w:rFonts w:ascii="Times New Roman" w:hAnsi="Times New Roman"/>
                <w:sz w:val="20"/>
                <w:szCs w:val="20"/>
              </w:rPr>
              <w:t xml:space="preserve">BOŽEK, F. a URBAN, R. 2008. </w:t>
            </w:r>
            <w:r w:rsidRPr="00B86F4C">
              <w:rPr>
                <w:rFonts w:ascii="Times New Roman" w:hAnsi="Times New Roman"/>
                <w:i/>
                <w:sz w:val="20"/>
                <w:szCs w:val="20"/>
              </w:rPr>
              <w:t>Management rizika</w:t>
            </w:r>
            <w:r w:rsidRPr="00B86F4C">
              <w:rPr>
                <w:rFonts w:ascii="Times New Roman" w:hAnsi="Times New Roman"/>
                <w:sz w:val="20"/>
                <w:szCs w:val="20"/>
              </w:rPr>
              <w:t>. 1. vyd. Brno: UO, s. 9-88. ISBN 978</w:t>
            </w:r>
            <w:r w:rsidRPr="00B86F4C">
              <w:rPr>
                <w:rFonts w:ascii="Times New Roman" w:hAnsi="Times New Roman"/>
                <w:sz w:val="20"/>
                <w:szCs w:val="20"/>
              </w:rPr>
              <w:noBreakHyphen/>
              <w:t>80</w:t>
            </w:r>
            <w:r w:rsidRPr="00B86F4C">
              <w:rPr>
                <w:rFonts w:ascii="Times New Roman" w:hAnsi="Times New Roman"/>
                <w:sz w:val="20"/>
                <w:szCs w:val="20"/>
              </w:rPr>
              <w:noBreakHyphen/>
              <w:t>7231</w:t>
            </w:r>
            <w:r w:rsidRPr="00B86F4C">
              <w:rPr>
                <w:rFonts w:ascii="Times New Roman" w:hAnsi="Times New Roman"/>
                <w:sz w:val="20"/>
                <w:szCs w:val="20"/>
              </w:rPr>
              <w:noBreakHyphen/>
              <w:t>259</w:t>
            </w:r>
            <w:r w:rsidRPr="00B86F4C">
              <w:rPr>
                <w:rFonts w:ascii="Times New Roman" w:hAnsi="Times New Roman"/>
                <w:sz w:val="20"/>
                <w:szCs w:val="20"/>
              </w:rPr>
              <w:noBreakHyphen/>
              <w:t>7.</w:t>
            </w:r>
          </w:p>
          <w:p w:rsidR="00A2704D" w:rsidRDefault="00A2704D">
            <w:pPr>
              <w:pStyle w:val="Odstavecseseznamem"/>
              <w:spacing w:after="0" w:line="240" w:lineRule="auto"/>
              <w:ind w:left="0"/>
              <w:contextualSpacing w:val="0"/>
              <w:jc w:val="both"/>
              <w:rPr>
                <w:rFonts w:ascii="Times New Roman" w:hAnsi="Times New Roman"/>
                <w:sz w:val="20"/>
                <w:szCs w:val="20"/>
              </w:rPr>
              <w:pPrChange w:id="992" w:author="Eva Skýbová" w:date="2018-06-08T10:18:00Z">
                <w:pPr>
                  <w:pStyle w:val="Odstavecseseznamem"/>
                  <w:spacing w:after="40"/>
                  <w:ind w:left="0"/>
                  <w:contextualSpacing w:val="0"/>
                  <w:jc w:val="both"/>
                </w:pPr>
              </w:pPrChange>
            </w:pPr>
            <w:r w:rsidRPr="00B86F4C">
              <w:rPr>
                <w:rFonts w:ascii="Times New Roman" w:hAnsi="Times New Roman"/>
                <w:sz w:val="20"/>
                <w:szCs w:val="20"/>
              </w:rPr>
              <w:t xml:space="preserve">SMEJKAL, V. a RAIS, K. 2013. </w:t>
            </w:r>
            <w:r w:rsidRPr="00B86F4C">
              <w:rPr>
                <w:rFonts w:ascii="Times New Roman" w:hAnsi="Times New Roman"/>
                <w:i/>
                <w:iCs/>
                <w:sz w:val="20"/>
                <w:szCs w:val="20"/>
              </w:rPr>
              <w:t>Řízení rizik ve firmách a jiných organizacích</w:t>
            </w:r>
            <w:r w:rsidRPr="00B86F4C">
              <w:rPr>
                <w:rFonts w:ascii="Times New Roman" w:hAnsi="Times New Roman"/>
                <w:sz w:val="20"/>
                <w:szCs w:val="20"/>
              </w:rPr>
              <w:t>. 4. vyd. Praha: Grada Publishing a.s., s. 89-164; 235-244. ISBN 978-80-247-4644-9.</w:t>
            </w:r>
          </w:p>
          <w:p w:rsidR="00A2704D" w:rsidRDefault="00A2704D">
            <w:pPr>
              <w:pStyle w:val="Odstavecseseznamem"/>
              <w:spacing w:after="0" w:line="240" w:lineRule="auto"/>
              <w:ind w:left="0"/>
              <w:contextualSpacing w:val="0"/>
              <w:jc w:val="both"/>
              <w:rPr>
                <w:rFonts w:ascii="Times New Roman" w:hAnsi="Times New Roman"/>
                <w:sz w:val="20"/>
                <w:szCs w:val="20"/>
              </w:rPr>
              <w:pPrChange w:id="993" w:author="Eva Skýbová" w:date="2018-06-08T10:18:00Z">
                <w:pPr>
                  <w:pStyle w:val="Odstavecseseznamem"/>
                  <w:spacing w:after="40"/>
                  <w:ind w:left="0"/>
                  <w:contextualSpacing w:val="0"/>
                  <w:jc w:val="both"/>
                </w:pPr>
              </w:pPrChange>
            </w:pPr>
            <w:r w:rsidRPr="00B86F4C">
              <w:rPr>
                <w:rFonts w:ascii="Times New Roman" w:hAnsi="Times New Roman"/>
                <w:sz w:val="20"/>
                <w:szCs w:val="20"/>
              </w:rPr>
              <w:t xml:space="preserve">TICHÝ, M. 2006. </w:t>
            </w:r>
            <w:r w:rsidRPr="00B86F4C">
              <w:rPr>
                <w:rFonts w:ascii="Times New Roman" w:hAnsi="Times New Roman"/>
                <w:i/>
                <w:iCs/>
                <w:sz w:val="20"/>
                <w:szCs w:val="20"/>
              </w:rPr>
              <w:t>Ovládání rizika: Analýza a management</w:t>
            </w:r>
            <w:r w:rsidRPr="00B86F4C">
              <w:rPr>
                <w:rFonts w:ascii="Times New Roman" w:hAnsi="Times New Roman"/>
                <w:sz w:val="20"/>
                <w:szCs w:val="20"/>
              </w:rPr>
              <w:t>. 1. vyd. Praha: C. H. Beck, s. 3-26; 39-66; 117-196. ISBN 978-80-7179-415-5.</w:t>
            </w:r>
          </w:p>
          <w:p w:rsidR="00A2704D" w:rsidRDefault="00A2704D">
            <w:pPr>
              <w:pStyle w:val="Odstavecseseznamem"/>
              <w:spacing w:after="0" w:line="240" w:lineRule="auto"/>
              <w:ind w:left="0"/>
              <w:contextualSpacing w:val="0"/>
              <w:jc w:val="both"/>
              <w:rPr>
                <w:rFonts w:ascii="Times New Roman" w:hAnsi="Times New Roman"/>
                <w:sz w:val="20"/>
                <w:szCs w:val="20"/>
              </w:rPr>
              <w:pPrChange w:id="994" w:author="Eva Skýbová" w:date="2018-06-08T10:18:00Z">
                <w:pPr>
                  <w:pStyle w:val="Odstavecseseznamem"/>
                  <w:spacing w:after="40"/>
                  <w:ind w:left="0"/>
                  <w:contextualSpacing w:val="0"/>
                  <w:jc w:val="both"/>
                </w:pPr>
              </w:pPrChange>
            </w:pPr>
            <w:r w:rsidRPr="00B86F4C">
              <w:rPr>
                <w:rFonts w:ascii="Times New Roman" w:hAnsi="Times New Roman"/>
                <w:sz w:val="20"/>
                <w:szCs w:val="20"/>
              </w:rPr>
              <w:t>Poznámky a prezentace z přednášek, řešené příklady z cvičení a vzájemné předání případových studií.</w:t>
            </w:r>
          </w:p>
          <w:p w:rsidR="00A2704D" w:rsidRPr="00B86F4C" w:rsidRDefault="00A2704D" w:rsidP="00E568AC">
            <w:pPr>
              <w:spacing w:before="60"/>
              <w:jc w:val="both"/>
              <w:rPr>
                <w:b/>
              </w:rPr>
            </w:pPr>
            <w:r w:rsidRPr="00B86F4C">
              <w:rPr>
                <w:b/>
              </w:rPr>
              <w:t>Doporučená literatura:</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995"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rPr>
              <w:t xml:space="preserve">ADAMEC, V. et al. 2009. </w:t>
            </w:r>
            <w:r w:rsidRPr="00B86F4C">
              <w:rPr>
                <w:rFonts w:ascii="Times New Roman" w:hAnsi="Times New Roman"/>
                <w:i/>
                <w:sz w:val="20"/>
                <w:szCs w:val="20"/>
              </w:rPr>
              <w:t>Procesní analýza zranitelnosti prvků kritické infrastruktury</w:t>
            </w:r>
            <w:r w:rsidRPr="00B86F4C">
              <w:rPr>
                <w:rFonts w:ascii="Times New Roman" w:hAnsi="Times New Roman"/>
                <w:sz w:val="20"/>
                <w:szCs w:val="20"/>
              </w:rPr>
              <w:t>. [Výzkumný projekt]. Ostrava: VŠB-TU, Fakulta bezpečnostního inženýrství. s. 1-33.</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996"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rPr>
              <w:t xml:space="preserve">BERNATÍK, A., 2006. </w:t>
            </w:r>
            <w:r w:rsidRPr="00B86F4C">
              <w:rPr>
                <w:rFonts w:ascii="Times New Roman" w:hAnsi="Times New Roman"/>
                <w:i/>
                <w:sz w:val="20"/>
                <w:szCs w:val="20"/>
              </w:rPr>
              <w:t>Prevence závažných havárií I</w:t>
            </w:r>
            <w:r w:rsidRPr="00B86F4C">
              <w:rPr>
                <w:rFonts w:ascii="Times New Roman" w:hAnsi="Times New Roman"/>
                <w:sz w:val="20"/>
                <w:szCs w:val="20"/>
              </w:rPr>
              <w:t xml:space="preserve">. 1. vyd. Ostrava: Sdružení požárního a bezpečnostního inženýrství, s. 22-70. ISBN </w:t>
            </w:r>
            <w:r w:rsidRPr="00B86F4C">
              <w:rPr>
                <w:rFonts w:ascii="Times New Roman" w:hAnsi="Times New Roman"/>
                <w:sz w:val="20"/>
                <w:szCs w:val="20"/>
                <w:lang w:val="en-GB"/>
              </w:rPr>
              <w:t xml:space="preserve">80-86634-89-2. </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lang w:val="en-GB"/>
              </w:rPr>
              <w:pPrChange w:id="997"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lang w:val="en-GB"/>
              </w:rPr>
              <w:t xml:space="preserve">BOŽEK, F. et al. 2011. Regional Risk Assessment. In Olej, V., Obršálová, I., Křupka, J. (Eds.). </w:t>
            </w:r>
            <w:r w:rsidRPr="00B86F4C">
              <w:rPr>
                <w:rFonts w:ascii="Times New Roman" w:hAnsi="Times New Roman"/>
                <w:i/>
                <w:sz w:val="20"/>
                <w:szCs w:val="20"/>
                <w:lang w:val="en-GB"/>
              </w:rPr>
              <w:t>Environmental Modeling for Sustainable Regional Development:</w:t>
            </w:r>
            <w:r w:rsidRPr="00B86F4C">
              <w:rPr>
                <w:rStyle w:val="Siln"/>
                <w:rFonts w:ascii="Times New Roman" w:hAnsi="Times New Roman"/>
                <w:bCs/>
                <w:i/>
                <w:sz w:val="20"/>
                <w:szCs w:val="20"/>
                <w:lang w:val="en-GB"/>
              </w:rPr>
              <w:t xml:space="preserve"> </w:t>
            </w:r>
            <w:r w:rsidRPr="00B86F4C">
              <w:rPr>
                <w:rStyle w:val="Siln"/>
                <w:rFonts w:ascii="Times New Roman" w:hAnsi="Times New Roman"/>
                <w:b w:val="0"/>
                <w:bCs/>
                <w:i/>
                <w:sz w:val="20"/>
                <w:szCs w:val="20"/>
                <w:lang w:val="en-GB"/>
              </w:rPr>
              <w:t>System Approaches and Advanced Methods</w:t>
            </w:r>
            <w:r w:rsidRPr="00B86F4C">
              <w:rPr>
                <w:rStyle w:val="Siln"/>
                <w:rFonts w:ascii="Times New Roman" w:hAnsi="Times New Roman"/>
                <w:b w:val="0"/>
                <w:bCs/>
                <w:sz w:val="20"/>
                <w:szCs w:val="20"/>
                <w:lang w:val="en-GB"/>
              </w:rPr>
              <w:t>.</w:t>
            </w:r>
            <w:r w:rsidRPr="00B86F4C">
              <w:rPr>
                <w:rFonts w:ascii="Times New Roman" w:hAnsi="Times New Roman"/>
                <w:sz w:val="20"/>
                <w:szCs w:val="20"/>
                <w:lang w:val="en-GB"/>
              </w:rPr>
              <w:t xml:space="preserve"> 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xml:space="preserve"> Ed. Hershey-New York: IGI Global Publishing, 2011,</w:t>
            </w:r>
            <w:r w:rsidRPr="00B86F4C">
              <w:rPr>
                <w:rFonts w:ascii="Times New Roman" w:hAnsi="Times New Roman"/>
                <w:i/>
                <w:sz w:val="20"/>
                <w:szCs w:val="20"/>
                <w:lang w:val="en-GB"/>
              </w:rPr>
              <w:t xml:space="preserve"> </w:t>
            </w:r>
            <w:r w:rsidRPr="00B86F4C">
              <w:rPr>
                <w:rFonts w:ascii="Times New Roman" w:hAnsi="Times New Roman"/>
                <w:sz w:val="20"/>
                <w:szCs w:val="20"/>
                <w:lang w:val="en-GB"/>
              </w:rPr>
              <w:t>pp. 65-90. ISBN 978-1-60960-156-0.</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998"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rPr>
              <w:t xml:space="preserve">BUMBA, J., KELNAR, L. a SLUKA, V., 2000. </w:t>
            </w:r>
            <w:r w:rsidRPr="00B86F4C">
              <w:rPr>
                <w:rFonts w:ascii="Times New Roman" w:hAnsi="Times New Roman"/>
                <w:i/>
                <w:sz w:val="20"/>
                <w:szCs w:val="20"/>
              </w:rPr>
              <w:t>Postupy a metodiky analýz a hodnocení rizik pro účely zákona o prevenci závažných havárií</w:t>
            </w:r>
            <w:r w:rsidRPr="00B86F4C">
              <w:rPr>
                <w:rFonts w:ascii="Times New Roman" w:hAnsi="Times New Roman"/>
                <w:sz w:val="20"/>
                <w:szCs w:val="20"/>
              </w:rPr>
              <w:t>. 1. vyd. Praha: Výzkumný ústav bezpečnosti práce. 211 s.</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999"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rPr>
              <w:t xml:space="preserve">FLAUS. J. M. 2013. </w:t>
            </w:r>
            <w:r w:rsidRPr="00B86F4C">
              <w:rPr>
                <w:rFonts w:ascii="Times New Roman" w:hAnsi="Times New Roman"/>
                <w:i/>
                <w:sz w:val="20"/>
                <w:szCs w:val="20"/>
                <w:lang w:val="en-GB"/>
              </w:rPr>
              <w:t>Risk Analysis. Socio-Technical and Industrial Systems</w:t>
            </w:r>
            <w:r w:rsidRPr="00B86F4C">
              <w:rPr>
                <w:rFonts w:ascii="Times New Roman" w:hAnsi="Times New Roman"/>
                <w:sz w:val="20"/>
                <w:szCs w:val="20"/>
                <w:lang w:val="en-GB"/>
              </w:rPr>
              <w:t>. 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xml:space="preserve"> Ed. Hoboken, New Jersey: John Wiley &amp; Sons, Inc., 400 p</w:t>
            </w:r>
            <w:r w:rsidRPr="00B86F4C">
              <w:rPr>
                <w:rFonts w:ascii="Times New Roman" w:hAnsi="Times New Roman"/>
                <w:sz w:val="20"/>
                <w:szCs w:val="20"/>
              </w:rPr>
              <w:t xml:space="preserve">. ISBN 978-1-84821-492-7.  </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000"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lang w:val="en-GB"/>
              </w:rPr>
              <w:t xml:space="preserve">International Organization for Standardization. 2009. ISO Guide 73. </w:t>
            </w:r>
            <w:r w:rsidRPr="00B86F4C">
              <w:rPr>
                <w:rFonts w:ascii="Times New Roman" w:hAnsi="Times New Roman"/>
                <w:i/>
                <w:sz w:val="20"/>
                <w:szCs w:val="20"/>
                <w:lang w:val="en-GB"/>
              </w:rPr>
              <w:t>Risk Management- Vocabulary</w:t>
            </w:r>
            <w:r w:rsidRPr="00B86F4C">
              <w:rPr>
                <w:rFonts w:ascii="Times New Roman" w:hAnsi="Times New Roman"/>
                <w:sz w:val="20"/>
                <w:szCs w:val="20"/>
                <w:lang w:val="en-GB"/>
              </w:rPr>
              <w:t>.</w:t>
            </w:r>
            <w:r w:rsidRPr="00B86F4C">
              <w:rPr>
                <w:rFonts w:ascii="Times New Roman" w:hAnsi="Times New Roman"/>
                <w:i/>
                <w:sz w:val="20"/>
                <w:szCs w:val="20"/>
                <w:lang w:val="en-GB"/>
              </w:rPr>
              <w:t xml:space="preserve"> </w:t>
            </w:r>
            <w:r w:rsidRPr="00B86F4C">
              <w:rPr>
                <w:rFonts w:ascii="Times New Roman" w:hAnsi="Times New Roman"/>
                <w:sz w:val="20"/>
                <w:szCs w:val="20"/>
                <w:lang w:val="en-GB"/>
              </w:rPr>
              <w:t>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Ed. Geneva: International Organization for Standardization, 2009, p. 3-10.</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001"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lang w:val="en-GB"/>
              </w:rPr>
              <w:t xml:space="preserve">International Organization for Standardization. 2009. ISO 31000. </w:t>
            </w:r>
            <w:r w:rsidRPr="00B86F4C">
              <w:rPr>
                <w:rFonts w:ascii="Times New Roman" w:hAnsi="Times New Roman"/>
                <w:i/>
                <w:sz w:val="20"/>
                <w:szCs w:val="20"/>
                <w:lang w:val="en-GB"/>
              </w:rPr>
              <w:t>Risk Management- Principles and Guidelines</w:t>
            </w:r>
            <w:r w:rsidRPr="00B86F4C">
              <w:rPr>
                <w:rFonts w:ascii="Times New Roman" w:hAnsi="Times New Roman"/>
                <w:sz w:val="20"/>
                <w:szCs w:val="20"/>
                <w:lang w:val="en-GB"/>
              </w:rPr>
              <w:t>. 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Ed. Geneva: International Organization for Standardization. 34 p.</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002"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lang w:val="en-GB"/>
              </w:rPr>
              <w:t xml:space="preserve">International Organization for Standardization. 2009. ISO 31010. </w:t>
            </w:r>
            <w:r w:rsidRPr="00B86F4C">
              <w:rPr>
                <w:rFonts w:ascii="Times New Roman" w:hAnsi="Times New Roman"/>
                <w:i/>
                <w:sz w:val="20"/>
                <w:szCs w:val="20"/>
                <w:lang w:val="en-GB"/>
              </w:rPr>
              <w:t>Risk Management- Risk Assessment Techniques</w:t>
            </w:r>
            <w:r w:rsidRPr="00B86F4C">
              <w:rPr>
                <w:rFonts w:ascii="Times New Roman" w:hAnsi="Times New Roman"/>
                <w:sz w:val="20"/>
                <w:szCs w:val="20"/>
                <w:lang w:val="en-GB"/>
              </w:rPr>
              <w:t>. 1</w:t>
            </w:r>
            <w:r w:rsidRPr="00B86F4C">
              <w:rPr>
                <w:rFonts w:ascii="Times New Roman" w:hAnsi="Times New Roman"/>
                <w:sz w:val="20"/>
                <w:szCs w:val="20"/>
                <w:vertAlign w:val="superscript"/>
                <w:lang w:val="en-GB"/>
              </w:rPr>
              <w:t>st</w:t>
            </w:r>
            <w:r w:rsidRPr="00B86F4C">
              <w:rPr>
                <w:rFonts w:ascii="Times New Roman" w:hAnsi="Times New Roman"/>
                <w:sz w:val="20"/>
                <w:szCs w:val="20"/>
                <w:lang w:val="en-GB"/>
              </w:rPr>
              <w:t> Ed. Geneva: International Organization for Standardization. 176 p.</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003"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rPr>
              <w:t xml:space="preserve">KUKAL, Z. a POŠMOURNÝ, K., 2005. Přírodní katastrofy a rizika. </w:t>
            </w:r>
            <w:r w:rsidRPr="00B86F4C">
              <w:rPr>
                <w:rFonts w:ascii="Times New Roman" w:hAnsi="Times New Roman"/>
                <w:i/>
                <w:sz w:val="20"/>
                <w:szCs w:val="20"/>
              </w:rPr>
              <w:t>Planeta</w:t>
            </w:r>
            <w:r w:rsidRPr="00B86F4C">
              <w:rPr>
                <w:rFonts w:ascii="Times New Roman" w:hAnsi="Times New Roman"/>
                <w:sz w:val="20"/>
                <w:szCs w:val="20"/>
              </w:rPr>
              <w:t xml:space="preserve">. </w:t>
            </w:r>
            <w:r w:rsidRPr="00B86F4C">
              <w:rPr>
                <w:rFonts w:ascii="Times New Roman" w:hAnsi="Times New Roman"/>
                <w:b/>
                <w:sz w:val="20"/>
                <w:szCs w:val="20"/>
              </w:rPr>
              <w:t>12</w:t>
            </w:r>
            <w:r w:rsidRPr="00B86F4C">
              <w:rPr>
                <w:rFonts w:ascii="Times New Roman" w:hAnsi="Times New Roman"/>
                <w:sz w:val="20"/>
                <w:szCs w:val="20"/>
              </w:rPr>
              <w:t>(3), 1-52. ISSN 1213-3393.</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004"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rPr>
              <w:t xml:space="preserve">Ministerstvo životního prostředí (MŽP), 2011. Metodický pokyn odboru ekologických škod MŽP - Analýza rizik kontaminovaného území. </w:t>
            </w:r>
            <w:r w:rsidRPr="00B86F4C">
              <w:rPr>
                <w:rFonts w:ascii="Times New Roman" w:hAnsi="Times New Roman"/>
                <w:i/>
                <w:sz w:val="20"/>
                <w:szCs w:val="20"/>
              </w:rPr>
              <w:t>Věstník Ministerstva životního prostředí</w:t>
            </w:r>
            <w:r w:rsidRPr="00B86F4C">
              <w:rPr>
                <w:rFonts w:ascii="Times New Roman" w:hAnsi="Times New Roman"/>
                <w:sz w:val="20"/>
                <w:szCs w:val="20"/>
              </w:rPr>
              <w:t xml:space="preserve">. </w:t>
            </w:r>
            <w:r w:rsidRPr="00B86F4C">
              <w:rPr>
                <w:rFonts w:ascii="Times New Roman" w:hAnsi="Times New Roman"/>
                <w:b/>
                <w:sz w:val="20"/>
                <w:szCs w:val="20"/>
              </w:rPr>
              <w:t>XXI</w:t>
            </w:r>
            <w:r w:rsidRPr="00B86F4C">
              <w:rPr>
                <w:rFonts w:ascii="Times New Roman" w:hAnsi="Times New Roman"/>
                <w:sz w:val="20"/>
                <w:szCs w:val="20"/>
              </w:rPr>
              <w:t>(3), 1-52.</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lang w:val="en-GB"/>
              </w:rPr>
              <w:pPrChange w:id="1005"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lang w:val="en-GB"/>
              </w:rPr>
              <w:t xml:space="preserve">PRITCHARD, C. L., 2015. </w:t>
            </w:r>
            <w:r w:rsidRPr="00B86F4C">
              <w:rPr>
                <w:rFonts w:ascii="Times New Roman" w:hAnsi="Times New Roman"/>
                <w:i/>
                <w:sz w:val="20"/>
                <w:szCs w:val="20"/>
                <w:lang w:val="en-GB"/>
              </w:rPr>
              <w:t>Risk Management. Concepts and Guidance</w:t>
            </w:r>
            <w:r w:rsidRPr="00B86F4C">
              <w:rPr>
                <w:rFonts w:ascii="Times New Roman" w:hAnsi="Times New Roman"/>
                <w:sz w:val="20"/>
                <w:szCs w:val="20"/>
                <w:lang w:val="en-GB"/>
              </w:rPr>
              <w:t>. 5</w:t>
            </w:r>
            <w:r w:rsidRPr="00B86F4C">
              <w:rPr>
                <w:rFonts w:ascii="Times New Roman" w:hAnsi="Times New Roman"/>
                <w:sz w:val="20"/>
                <w:szCs w:val="20"/>
                <w:vertAlign w:val="superscript"/>
                <w:lang w:val="en-GB"/>
              </w:rPr>
              <w:t>th</w:t>
            </w:r>
            <w:r w:rsidRPr="00B86F4C">
              <w:rPr>
                <w:rFonts w:ascii="Times New Roman" w:hAnsi="Times New Roman"/>
                <w:sz w:val="20"/>
                <w:szCs w:val="20"/>
                <w:lang w:val="en-GB"/>
              </w:rPr>
              <w:t xml:space="preserve"> Ed. Boca Raton: CRC Press, </w:t>
            </w:r>
            <w:r w:rsidRPr="00B86F4C">
              <w:rPr>
                <w:rFonts w:ascii="Times New Roman" w:hAnsi="Times New Roman"/>
                <w:sz w:val="20"/>
                <w:szCs w:val="20"/>
              </w:rPr>
              <w:t xml:space="preserve">p. 23-47. </w:t>
            </w:r>
            <w:r w:rsidRPr="00B86F4C">
              <w:rPr>
                <w:rFonts w:ascii="Times New Roman" w:hAnsi="Times New Roman"/>
                <w:sz w:val="20"/>
                <w:szCs w:val="20"/>
                <w:lang w:val="en-GB"/>
              </w:rPr>
              <w:t>ISBN 978-1-4822-5845-5.</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lang w:val="en-GB"/>
              </w:rPr>
              <w:pPrChange w:id="1006"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lang w:val="fr-FR"/>
              </w:rPr>
              <w:t xml:space="preserve">VOSE, D. 2008. </w:t>
            </w:r>
            <w:r w:rsidRPr="00B86F4C">
              <w:rPr>
                <w:rFonts w:ascii="Times New Roman" w:hAnsi="Times New Roman"/>
                <w:i/>
                <w:sz w:val="20"/>
                <w:szCs w:val="20"/>
                <w:lang w:val="fr-FR"/>
              </w:rPr>
              <w:t>Risk Analysis. A Quantitative Guide.</w:t>
            </w:r>
            <w:r w:rsidRPr="00B86F4C">
              <w:rPr>
                <w:rFonts w:ascii="Times New Roman" w:hAnsi="Times New Roman"/>
                <w:sz w:val="20"/>
                <w:szCs w:val="20"/>
                <w:lang w:val="fr-FR"/>
              </w:rPr>
              <w:t xml:space="preserve"> 3</w:t>
            </w:r>
            <w:r w:rsidRPr="00B86F4C">
              <w:rPr>
                <w:rFonts w:ascii="Times New Roman" w:hAnsi="Times New Roman"/>
                <w:sz w:val="20"/>
                <w:szCs w:val="20"/>
                <w:vertAlign w:val="superscript"/>
                <w:lang w:val="fr-FR"/>
              </w:rPr>
              <w:t>rd</w:t>
            </w:r>
            <w:r w:rsidRPr="00B86F4C">
              <w:rPr>
                <w:rFonts w:ascii="Times New Roman" w:hAnsi="Times New Roman"/>
                <w:sz w:val="20"/>
                <w:szCs w:val="20"/>
                <w:lang w:val="fr-FR"/>
              </w:rPr>
              <w:t xml:space="preserve"> Ed. </w:t>
            </w:r>
            <w:r w:rsidRPr="00B86F4C">
              <w:rPr>
                <w:rFonts w:ascii="Times New Roman" w:hAnsi="Times New Roman"/>
                <w:sz w:val="20"/>
                <w:szCs w:val="20"/>
                <w:lang w:val="en-GB"/>
              </w:rPr>
              <w:t>Chichester: John Wiley &amp; Sons, Ltd. 735 p. ISBN 978</w:t>
            </w:r>
            <w:r w:rsidRPr="00B86F4C">
              <w:rPr>
                <w:rFonts w:ascii="Times New Roman" w:hAnsi="Times New Roman"/>
                <w:sz w:val="20"/>
                <w:szCs w:val="20"/>
                <w:lang w:val="en-GB"/>
              </w:rPr>
              <w:noBreakHyphen/>
              <w:t>0-470-5.</w:t>
            </w:r>
          </w:p>
          <w:p w:rsidR="00A2704D" w:rsidRDefault="00A2704D">
            <w:pPr>
              <w:pStyle w:val="Odstavecseseznamem"/>
              <w:autoSpaceDE w:val="0"/>
              <w:autoSpaceDN w:val="0"/>
              <w:adjustRightInd w:val="0"/>
              <w:spacing w:after="0" w:line="240" w:lineRule="auto"/>
              <w:ind w:left="0"/>
              <w:jc w:val="both"/>
              <w:pPrChange w:id="1007" w:author="Eva Skýbová" w:date="2018-06-08T10:18:00Z">
                <w:pPr>
                  <w:pStyle w:val="Odstavecseseznamem"/>
                  <w:autoSpaceDE w:val="0"/>
                  <w:autoSpaceDN w:val="0"/>
                  <w:adjustRightInd w:val="0"/>
                  <w:spacing w:after="40"/>
                  <w:ind w:left="0"/>
                  <w:jc w:val="both"/>
                </w:pPr>
              </w:pPrChange>
            </w:pPr>
            <w:r w:rsidRPr="00B86F4C">
              <w:rPr>
                <w:rFonts w:ascii="Times New Roman" w:hAnsi="Times New Roman"/>
                <w:sz w:val="20"/>
                <w:szCs w:val="20"/>
                <w:lang w:val="en-GB"/>
              </w:rPr>
              <w:t xml:space="preserve">YOON, H. et al., 2013. Integration of Qualitative and Quantitative Risk Assessment Methods for gas Refinery Plants. </w:t>
            </w:r>
            <w:r w:rsidRPr="00B86F4C">
              <w:rPr>
                <w:rFonts w:ascii="Times New Roman" w:hAnsi="Times New Roman"/>
                <w:i/>
                <w:sz w:val="20"/>
                <w:szCs w:val="20"/>
                <w:lang w:val="en-GB"/>
              </w:rPr>
              <w:t>Korean Journal of Chemical Engineering</w:t>
            </w:r>
            <w:r w:rsidRPr="00B86F4C">
              <w:rPr>
                <w:rFonts w:ascii="Times New Roman" w:hAnsi="Times New Roman"/>
                <w:sz w:val="20"/>
                <w:szCs w:val="20"/>
                <w:lang w:val="en-GB"/>
              </w:rPr>
              <w:t xml:space="preserve">. </w:t>
            </w:r>
            <w:r w:rsidRPr="00B86F4C">
              <w:rPr>
                <w:rFonts w:ascii="Times New Roman" w:hAnsi="Times New Roman"/>
                <w:b/>
                <w:sz w:val="20"/>
                <w:szCs w:val="20"/>
                <w:lang w:val="en-GB"/>
              </w:rPr>
              <w:t>30</w:t>
            </w:r>
            <w:r w:rsidRPr="00B86F4C">
              <w:rPr>
                <w:rFonts w:ascii="Times New Roman" w:hAnsi="Times New Roman"/>
                <w:sz w:val="20"/>
                <w:szCs w:val="20"/>
                <w:lang w:val="en-GB"/>
              </w:rPr>
              <w:t>(3), 1368-1374. ISSN 0256-1115.</w:t>
            </w:r>
          </w:p>
        </w:tc>
      </w:tr>
      <w:tr w:rsidR="00A2704D" w:rsidTr="00E568AC">
        <w:tc>
          <w:tcPr>
            <w:tcW w:w="9855" w:type="dxa"/>
            <w:gridSpan w:val="9"/>
            <w:tcBorders>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t>Informace o způsobu kontaktu s vyučujícím</w:t>
            </w:r>
          </w:p>
        </w:tc>
      </w:tr>
      <w:tr w:rsidR="00A2704D" w:rsidTr="00E568AC">
        <w:trPr>
          <w:trHeight w:val="302"/>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EA49D4" w:rsidRDefault="00A2704D" w:rsidP="00E568AC">
            <w:pPr>
              <w:jc w:val="both"/>
              <w:rPr>
                <w:b/>
              </w:rPr>
            </w:pPr>
            <w:r w:rsidRPr="00EA49D4">
              <w:rPr>
                <w:b/>
              </w:rPr>
              <w:t>Modelování logistických a výrobních procesů</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 xml:space="preserve">Požadavky na zápočet - 80% aktivní účast na </w:t>
            </w:r>
            <w:r>
              <w:t>cvičeních</w:t>
            </w:r>
            <w:r w:rsidRPr="00FE5660">
              <w:t>.</w:t>
            </w:r>
          </w:p>
          <w:p w:rsidR="00A2704D" w:rsidRDefault="00A2704D" w:rsidP="00E568AC">
            <w:pPr>
              <w:jc w:val="both"/>
            </w:pPr>
            <w:r>
              <w:t>Zkouška kombinovaná – písemná a ústní.</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smartTag w:uri="urn:schemas-microsoft-com:office:smarttags" w:element="PersonName">
              <w:r>
                <w:t xml:space="preserve">prof. Ing. </w:t>
              </w:r>
              <w:smartTag w:uri="urn:schemas-microsoft-com:office:smarttags" w:element="PersonName">
                <w:smartTagPr>
                  <w:attr w:name="ProductID" w:val="Vieroslav Moln￡r"/>
                </w:smartTagPr>
                <w:r>
                  <w:t>Vieroslav Moln</w:t>
                </w:r>
                <w:r>
                  <w:rPr>
                    <w:lang w:val="sk-SK"/>
                  </w:rPr>
                  <w:t>á</w:t>
                </w:r>
                <w:r>
                  <w:t>r</w:t>
                </w:r>
              </w:smartTag>
              <w:r>
                <w:t>, PhD.</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r>
              <w:t>Garant stanovuje koncepci předmětu, podílí se na přednáškách v rozsahu 100 % a dále stanovuje koncepci cvičení a realizuje je, případně dohlíží na jejich jednotné vedení.</w:t>
            </w:r>
          </w:p>
        </w:tc>
      </w:tr>
      <w:tr w:rsidR="00A2704D" w:rsidRPr="00FE5660"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Pr="00FE5660" w:rsidRDefault="00A2704D" w:rsidP="00E568AC">
            <w:pPr>
              <w:jc w:val="both"/>
            </w:pPr>
            <w:smartTag w:uri="urn:schemas-microsoft-com:office:smarttags" w:element="PersonName">
              <w:r>
                <w:t xml:space="preserve">prof. Ing. </w:t>
              </w:r>
              <w:smartTag w:uri="urn:schemas-microsoft-com:office:smarttags" w:element="PersonName">
                <w:smartTagPr>
                  <w:attr w:name="ProductID" w:val="Vieroslav Moln￡r"/>
                </w:smartTagPr>
                <w:r>
                  <w:t>Vieroslav Moln</w:t>
                </w:r>
                <w:r>
                  <w:rPr>
                    <w:lang w:val="sk-SK"/>
                  </w:rPr>
                  <w:t>á</w:t>
                </w:r>
                <w:r>
                  <w:t>r</w:t>
                </w:r>
              </w:smartTag>
              <w:r>
                <w:t>, PhD.</w:t>
              </w:r>
            </w:smartTag>
            <w:r>
              <w:t xml:space="preserve"> – přednášky (100 </w:t>
            </w:r>
            <w:r w:rsidRPr="00FE5660">
              <w:t>%</w:t>
            </w:r>
            <w:r>
              <w:t>), cvičení (100 %)</w:t>
            </w:r>
          </w:p>
        </w:tc>
      </w:tr>
      <w:tr w:rsidR="00A2704D" w:rsidTr="00E568AC">
        <w:trPr>
          <w:trHeight w:val="299"/>
        </w:trPr>
        <w:tc>
          <w:tcPr>
            <w:tcW w:w="9855" w:type="dxa"/>
            <w:gridSpan w:val="8"/>
            <w:tcBorders>
              <w:top w:val="nil"/>
            </w:tcBorders>
          </w:tcPr>
          <w:p w:rsidR="00A2704D" w:rsidRDefault="00A2704D" w:rsidP="00E568AC">
            <w:pPr>
              <w:jc w:val="both"/>
            </w:pP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B253C6" w:rsidTr="00E568AC">
        <w:trPr>
          <w:trHeight w:val="3938"/>
        </w:trPr>
        <w:tc>
          <w:tcPr>
            <w:tcW w:w="9855" w:type="dxa"/>
            <w:gridSpan w:val="8"/>
            <w:tcBorders>
              <w:top w:val="nil"/>
              <w:bottom w:val="single" w:sz="12" w:space="0" w:color="auto"/>
            </w:tcBorders>
          </w:tcPr>
          <w:p w:rsidR="00A2704D" w:rsidRDefault="00A2704D">
            <w:pPr>
              <w:pStyle w:val="Odstavecseseznamem"/>
              <w:spacing w:line="240" w:lineRule="auto"/>
              <w:ind w:left="0"/>
              <w:jc w:val="both"/>
              <w:rPr>
                <w:rFonts w:ascii="Times New Roman" w:hAnsi="Times New Roman"/>
                <w:sz w:val="20"/>
                <w:szCs w:val="20"/>
              </w:rPr>
              <w:pPrChange w:id="1008" w:author="Eva Skýbová" w:date="2018-06-08T10:19:00Z">
                <w:pPr>
                  <w:pStyle w:val="Odstavecseseznamem"/>
                  <w:ind w:left="0"/>
                  <w:jc w:val="both"/>
                </w:pPr>
              </w:pPrChange>
            </w:pPr>
            <w:bookmarkStart w:id="1009" w:name="_Toc528998061"/>
            <w:bookmarkStart w:id="1010" w:name="_Toc531427369"/>
            <w:r w:rsidRPr="00B86F4C">
              <w:rPr>
                <w:rFonts w:ascii="Times New Roman" w:hAnsi="Times New Roman"/>
                <w:sz w:val="20"/>
                <w:szCs w:val="20"/>
              </w:rPr>
              <w:t xml:space="preserve">Obsahem předmětu je seznámení studentů se základy modelování logistických procesů od základních prvků a struktur v návaznosti na metodiku simulace až po počítačovou podporu modelování pomocí vybraných SW produktů. Kromě toho studenti získají poznatky o nástrojích a odstraňování plýtvání, ztrát a na podporu štíhlé výroby, stejně tak </w:t>
            </w:r>
            <w:r w:rsidRPr="00B86F4C">
              <w:rPr>
                <w:rFonts w:ascii="Times New Roman" w:hAnsi="Times New Roman"/>
                <w:sz w:val="20"/>
                <w:szCs w:val="20"/>
              </w:rPr>
              <w:br/>
              <w:t>i o moderních metodách zvyšování výkonnosti podniků.</w:t>
            </w:r>
          </w:p>
          <w:p w:rsidR="00A2704D" w:rsidRDefault="00A2704D">
            <w:pPr>
              <w:pStyle w:val="Odstavecseseznamem"/>
              <w:spacing w:after="0" w:line="240" w:lineRule="auto"/>
              <w:ind w:left="0"/>
              <w:jc w:val="both"/>
              <w:rPr>
                <w:rFonts w:ascii="Times New Roman" w:hAnsi="Times New Roman"/>
                <w:sz w:val="20"/>
                <w:szCs w:val="20"/>
                <w:u w:val="single"/>
              </w:rPr>
              <w:pPrChange w:id="1011" w:author="Eva Skýbová" w:date="2018-06-08T10:20:00Z">
                <w:pPr>
                  <w:pStyle w:val="Odstavecseseznamem"/>
                  <w:ind w:left="0"/>
                  <w:jc w:val="both"/>
                </w:pPr>
              </w:pPrChange>
            </w:pPr>
            <w:r w:rsidRPr="00B86F4C">
              <w:rPr>
                <w:rFonts w:ascii="Times New Roman" w:hAnsi="Times New Roman"/>
                <w:sz w:val="20"/>
                <w:szCs w:val="20"/>
                <w:u w:val="single"/>
              </w:rPr>
              <w:t>Hlavní témata:</w:t>
            </w:r>
          </w:p>
          <w:p w:rsidR="00A2704D" w:rsidRDefault="00A2704D">
            <w:pPr>
              <w:pStyle w:val="Odstavecseseznamem"/>
              <w:numPr>
                <w:ilvl w:val="0"/>
                <w:numId w:val="28"/>
              </w:numPr>
              <w:spacing w:after="0" w:line="240" w:lineRule="auto"/>
              <w:ind w:left="714" w:hanging="357"/>
              <w:jc w:val="both"/>
              <w:rPr>
                <w:rFonts w:ascii="Times New Roman" w:hAnsi="Times New Roman"/>
                <w:sz w:val="20"/>
                <w:szCs w:val="20"/>
              </w:rPr>
              <w:pPrChange w:id="1012" w:author="Eva Skýbová" w:date="2018-06-08T13:24:00Z">
                <w:pPr>
                  <w:pStyle w:val="Odstavecseseznamem"/>
                  <w:numPr>
                    <w:numId w:val="29"/>
                  </w:numPr>
                  <w:tabs>
                    <w:tab w:val="num" w:pos="720"/>
                  </w:tabs>
                  <w:spacing w:after="0" w:line="259" w:lineRule="auto"/>
                  <w:ind w:left="714" w:hanging="357"/>
                  <w:jc w:val="both"/>
                </w:pPr>
              </w:pPrChange>
            </w:pPr>
            <w:r w:rsidRPr="00B86F4C">
              <w:rPr>
                <w:rFonts w:ascii="Times New Roman" w:hAnsi="Times New Roman"/>
                <w:sz w:val="20"/>
                <w:szCs w:val="20"/>
              </w:rPr>
              <w:t>Podstata a principy problematiky modelování výrobních a logistických procesů.</w:t>
            </w:r>
          </w:p>
          <w:p w:rsidR="00A2704D" w:rsidRDefault="00A2704D">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Change w:id="1013" w:author="Eva Skýbová" w:date="2018-06-08T13:24:00Z">
                <w:pPr>
                  <w:pStyle w:val="Odstavecseseznamem"/>
                  <w:numPr>
                    <w:numId w:val="29"/>
                  </w:numPr>
                  <w:tabs>
                    <w:tab w:val="num" w:pos="720"/>
                  </w:tabs>
                  <w:autoSpaceDE w:val="0"/>
                  <w:autoSpaceDN w:val="0"/>
                  <w:adjustRightInd w:val="0"/>
                  <w:spacing w:after="0" w:line="259" w:lineRule="auto"/>
                  <w:ind w:left="714" w:right="-20" w:hanging="357"/>
                  <w:jc w:val="both"/>
                </w:pPr>
              </w:pPrChange>
            </w:pPr>
            <w:r w:rsidRPr="00B86F4C">
              <w:rPr>
                <w:rFonts w:ascii="Times New Roman" w:hAnsi="Times New Roman"/>
                <w:sz w:val="20"/>
                <w:szCs w:val="20"/>
              </w:rPr>
              <w:t xml:space="preserve">Modelování – definice a základné pojmy. Vztah modelování a simulace.  </w:t>
            </w:r>
          </w:p>
          <w:bookmarkEnd w:id="1009"/>
          <w:bookmarkEnd w:id="1010"/>
          <w:p w:rsidR="00A2704D" w:rsidRDefault="00A2704D">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Change w:id="1014" w:author="Eva Skýbová" w:date="2018-06-08T13:24:00Z">
                <w:pPr>
                  <w:pStyle w:val="Odstavecseseznamem"/>
                  <w:numPr>
                    <w:numId w:val="29"/>
                  </w:numPr>
                  <w:tabs>
                    <w:tab w:val="num" w:pos="720"/>
                  </w:tabs>
                  <w:autoSpaceDE w:val="0"/>
                  <w:autoSpaceDN w:val="0"/>
                  <w:adjustRightInd w:val="0"/>
                  <w:spacing w:after="0" w:line="259" w:lineRule="auto"/>
                  <w:ind w:left="714" w:right="-20" w:hanging="357"/>
                  <w:jc w:val="both"/>
                </w:pPr>
              </w:pPrChange>
            </w:pPr>
            <w:r w:rsidRPr="00B86F4C">
              <w:rPr>
                <w:rFonts w:ascii="Times New Roman" w:hAnsi="Times New Roman"/>
                <w:sz w:val="20"/>
                <w:szCs w:val="20"/>
              </w:rPr>
              <w:t>Definice a klasifikace výrobních procesů.</w:t>
            </w:r>
          </w:p>
          <w:p w:rsidR="00A2704D" w:rsidRDefault="00A2704D">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Change w:id="1015" w:author="Eva Skýbová" w:date="2018-06-08T13:24:00Z">
                <w:pPr>
                  <w:pStyle w:val="Odstavecseseznamem"/>
                  <w:numPr>
                    <w:numId w:val="29"/>
                  </w:numPr>
                  <w:tabs>
                    <w:tab w:val="num" w:pos="720"/>
                  </w:tabs>
                  <w:autoSpaceDE w:val="0"/>
                  <w:autoSpaceDN w:val="0"/>
                  <w:adjustRightInd w:val="0"/>
                  <w:spacing w:after="0" w:line="259" w:lineRule="auto"/>
                  <w:ind w:left="714" w:right="-20" w:hanging="357"/>
                  <w:jc w:val="both"/>
                </w:pPr>
              </w:pPrChange>
            </w:pPr>
            <w:r w:rsidRPr="00B86F4C">
              <w:rPr>
                <w:rFonts w:ascii="Times New Roman" w:hAnsi="Times New Roman"/>
                <w:sz w:val="20"/>
                <w:szCs w:val="20"/>
              </w:rPr>
              <w:t>Modelování logistických procesů, základní prvky a struktury.</w:t>
            </w:r>
          </w:p>
          <w:p w:rsidR="00A2704D" w:rsidRDefault="00A2704D">
            <w:pPr>
              <w:pStyle w:val="Odstavecseseznamem"/>
              <w:numPr>
                <w:ilvl w:val="0"/>
                <w:numId w:val="28"/>
              </w:numPr>
              <w:spacing w:after="0" w:line="240" w:lineRule="auto"/>
              <w:ind w:left="714" w:hanging="357"/>
              <w:jc w:val="both"/>
              <w:rPr>
                <w:rFonts w:ascii="Times New Roman" w:hAnsi="Times New Roman"/>
                <w:sz w:val="20"/>
                <w:szCs w:val="20"/>
              </w:rPr>
              <w:pPrChange w:id="1016" w:author="Eva Skýbová" w:date="2018-06-08T13:24:00Z">
                <w:pPr>
                  <w:pStyle w:val="Odstavecseseznamem"/>
                  <w:numPr>
                    <w:numId w:val="29"/>
                  </w:numPr>
                  <w:tabs>
                    <w:tab w:val="num" w:pos="720"/>
                  </w:tabs>
                  <w:spacing w:after="0" w:line="259" w:lineRule="auto"/>
                  <w:ind w:left="714" w:hanging="357"/>
                  <w:jc w:val="both"/>
                </w:pPr>
              </w:pPrChange>
            </w:pPr>
            <w:r w:rsidRPr="00B86F4C">
              <w:rPr>
                <w:rFonts w:ascii="Times New Roman" w:hAnsi="Times New Roman"/>
                <w:sz w:val="20"/>
                <w:szCs w:val="20"/>
              </w:rPr>
              <w:t>Procesní mapa výrobního logistického procesu.</w:t>
            </w:r>
          </w:p>
          <w:p w:rsidR="00A2704D" w:rsidRDefault="00A2704D">
            <w:pPr>
              <w:pStyle w:val="Odstavecseseznamem"/>
              <w:numPr>
                <w:ilvl w:val="0"/>
                <w:numId w:val="28"/>
              </w:numPr>
              <w:spacing w:after="0" w:line="240" w:lineRule="auto"/>
              <w:ind w:left="714" w:hanging="357"/>
              <w:jc w:val="both"/>
              <w:rPr>
                <w:rFonts w:ascii="Times New Roman" w:hAnsi="Times New Roman"/>
                <w:sz w:val="20"/>
                <w:szCs w:val="20"/>
              </w:rPr>
              <w:pPrChange w:id="1017" w:author="Eva Skýbová" w:date="2018-06-08T13:24:00Z">
                <w:pPr>
                  <w:pStyle w:val="Odstavecseseznamem"/>
                  <w:numPr>
                    <w:numId w:val="29"/>
                  </w:numPr>
                  <w:tabs>
                    <w:tab w:val="num" w:pos="720"/>
                  </w:tabs>
                  <w:spacing w:after="0" w:line="259" w:lineRule="auto"/>
                  <w:ind w:left="714" w:hanging="357"/>
                  <w:jc w:val="both"/>
                </w:pPr>
              </w:pPrChange>
            </w:pPr>
            <w:r w:rsidRPr="00B86F4C">
              <w:rPr>
                <w:rFonts w:ascii="Times New Roman" w:hAnsi="Times New Roman"/>
                <w:sz w:val="20"/>
                <w:szCs w:val="20"/>
              </w:rPr>
              <w:t>Metodika simulace výrobních a logistických procesů.</w:t>
            </w:r>
          </w:p>
          <w:p w:rsidR="00A2704D" w:rsidRDefault="00A2704D">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Change w:id="1018" w:author="Eva Skýbová" w:date="2018-06-08T13:24:00Z">
                <w:pPr>
                  <w:pStyle w:val="Odstavecseseznamem"/>
                  <w:numPr>
                    <w:numId w:val="29"/>
                  </w:numPr>
                  <w:tabs>
                    <w:tab w:val="num" w:pos="720"/>
                  </w:tabs>
                  <w:autoSpaceDE w:val="0"/>
                  <w:autoSpaceDN w:val="0"/>
                  <w:adjustRightInd w:val="0"/>
                  <w:spacing w:after="0" w:line="259" w:lineRule="auto"/>
                  <w:ind w:left="714" w:right="-20" w:hanging="357"/>
                  <w:jc w:val="both"/>
                </w:pPr>
              </w:pPrChange>
            </w:pPr>
            <w:r w:rsidRPr="00B86F4C">
              <w:rPr>
                <w:rFonts w:ascii="Times New Roman" w:hAnsi="Times New Roman"/>
                <w:sz w:val="20"/>
                <w:szCs w:val="20"/>
              </w:rPr>
              <w:t xml:space="preserve">Nástroje na odstraňování plýtvání, ztrát a na podporu štíhlé výroby (5S, TPM, AM, SMED, OEE, LCIA, AMP, Poka-Yoke, Andon). </w:t>
            </w:r>
          </w:p>
          <w:p w:rsidR="00A2704D" w:rsidRDefault="00A2704D">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Change w:id="1019" w:author="Eva Skýbová" w:date="2018-06-08T13:24:00Z">
                <w:pPr>
                  <w:pStyle w:val="Odstavecseseznamem"/>
                  <w:numPr>
                    <w:numId w:val="29"/>
                  </w:numPr>
                  <w:tabs>
                    <w:tab w:val="num" w:pos="720"/>
                  </w:tabs>
                  <w:autoSpaceDE w:val="0"/>
                  <w:autoSpaceDN w:val="0"/>
                  <w:adjustRightInd w:val="0"/>
                  <w:spacing w:after="0" w:line="259" w:lineRule="auto"/>
                  <w:ind w:left="714" w:right="-20" w:hanging="357"/>
                  <w:jc w:val="both"/>
                </w:pPr>
              </w:pPrChange>
            </w:pPr>
            <w:r w:rsidRPr="00B86F4C">
              <w:rPr>
                <w:rFonts w:ascii="Times New Roman" w:hAnsi="Times New Roman"/>
                <w:sz w:val="20"/>
                <w:szCs w:val="20"/>
              </w:rPr>
              <w:t xml:space="preserve">Moderní metody zvyšování výkonnosti podniků SIX SIGMA, LEAN a TOC. </w:t>
            </w:r>
          </w:p>
          <w:p w:rsidR="00A2704D" w:rsidRDefault="00A2704D">
            <w:pPr>
              <w:pStyle w:val="Odstavecseseznamem"/>
              <w:numPr>
                <w:ilvl w:val="0"/>
                <w:numId w:val="28"/>
              </w:numPr>
              <w:spacing w:after="0" w:line="240" w:lineRule="auto"/>
              <w:ind w:left="714" w:hanging="357"/>
              <w:jc w:val="both"/>
              <w:rPr>
                <w:rFonts w:ascii="Times New Roman" w:hAnsi="Times New Roman"/>
                <w:sz w:val="20"/>
                <w:szCs w:val="20"/>
              </w:rPr>
              <w:pPrChange w:id="1020" w:author="Eva Skýbová" w:date="2018-06-08T13:24:00Z">
                <w:pPr>
                  <w:pStyle w:val="Odstavecseseznamem"/>
                  <w:numPr>
                    <w:numId w:val="29"/>
                  </w:numPr>
                  <w:tabs>
                    <w:tab w:val="num" w:pos="720"/>
                  </w:tabs>
                  <w:spacing w:after="0" w:line="259" w:lineRule="auto"/>
                  <w:ind w:left="714" w:hanging="357"/>
                  <w:jc w:val="both"/>
                </w:pPr>
              </w:pPrChange>
            </w:pPr>
            <w:r w:rsidRPr="00B86F4C">
              <w:rPr>
                <w:rFonts w:ascii="Times New Roman" w:hAnsi="Times New Roman"/>
                <w:sz w:val="20"/>
                <w:szCs w:val="20"/>
              </w:rPr>
              <w:t>Teorie omezení v praxi modelování výrobních a logistických procesů.</w:t>
            </w:r>
          </w:p>
          <w:p w:rsidR="00A2704D" w:rsidRDefault="00A2704D">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Change w:id="1021" w:author="Eva Skýbová" w:date="2018-06-08T13:24:00Z">
                <w:pPr>
                  <w:pStyle w:val="Odstavecseseznamem"/>
                  <w:numPr>
                    <w:numId w:val="29"/>
                  </w:numPr>
                  <w:tabs>
                    <w:tab w:val="num" w:pos="720"/>
                  </w:tabs>
                  <w:autoSpaceDE w:val="0"/>
                  <w:autoSpaceDN w:val="0"/>
                  <w:adjustRightInd w:val="0"/>
                  <w:spacing w:after="0" w:line="259" w:lineRule="auto"/>
                  <w:ind w:left="714" w:right="-20" w:hanging="357"/>
                  <w:jc w:val="both"/>
                </w:pPr>
              </w:pPrChange>
            </w:pPr>
            <w:r w:rsidRPr="00B86F4C">
              <w:rPr>
                <w:rFonts w:ascii="Times New Roman" w:hAnsi="Times New Roman"/>
                <w:sz w:val="20"/>
                <w:szCs w:val="20"/>
              </w:rPr>
              <w:t xml:space="preserve">Porovnání systémů řízení úzkých míst ve výrobním a logistickém procesu. </w:t>
            </w:r>
          </w:p>
          <w:p w:rsidR="00A2704D" w:rsidRDefault="00A2704D">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Change w:id="1022" w:author="Eva Skýbová" w:date="2018-06-08T13:24:00Z">
                <w:pPr>
                  <w:pStyle w:val="Odstavecseseznamem"/>
                  <w:numPr>
                    <w:numId w:val="29"/>
                  </w:numPr>
                  <w:tabs>
                    <w:tab w:val="num" w:pos="720"/>
                  </w:tabs>
                  <w:autoSpaceDE w:val="0"/>
                  <w:autoSpaceDN w:val="0"/>
                  <w:adjustRightInd w:val="0"/>
                  <w:spacing w:after="0" w:line="259" w:lineRule="auto"/>
                  <w:ind w:left="714" w:right="-20" w:hanging="357"/>
                  <w:jc w:val="both"/>
                </w:pPr>
              </w:pPrChange>
            </w:pPr>
            <w:r w:rsidRPr="00B86F4C">
              <w:rPr>
                <w:rFonts w:ascii="Times New Roman" w:hAnsi="Times New Roman"/>
                <w:sz w:val="20"/>
                <w:szCs w:val="20"/>
              </w:rPr>
              <w:t xml:space="preserve">Nástroje 2D / 3D vizualizace pracovišť v logistice. </w:t>
            </w:r>
          </w:p>
          <w:p w:rsidR="00A2704D" w:rsidRDefault="00A2704D">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Change w:id="1023" w:author="Eva Skýbová" w:date="2018-06-08T13:24:00Z">
                <w:pPr>
                  <w:pStyle w:val="Odstavecseseznamem"/>
                  <w:numPr>
                    <w:numId w:val="29"/>
                  </w:numPr>
                  <w:tabs>
                    <w:tab w:val="num" w:pos="720"/>
                  </w:tabs>
                  <w:autoSpaceDE w:val="0"/>
                  <w:autoSpaceDN w:val="0"/>
                  <w:adjustRightInd w:val="0"/>
                  <w:spacing w:after="0" w:line="259" w:lineRule="auto"/>
                  <w:ind w:left="714" w:right="-20" w:hanging="357"/>
                  <w:jc w:val="both"/>
                </w:pPr>
              </w:pPrChange>
            </w:pPr>
            <w:r w:rsidRPr="00B86F4C">
              <w:rPr>
                <w:rFonts w:ascii="Times New Roman" w:hAnsi="Times New Roman"/>
                <w:sz w:val="20"/>
                <w:szCs w:val="20"/>
              </w:rPr>
              <w:t>Simulace výrobních a logistických procesů.</w:t>
            </w:r>
          </w:p>
          <w:p w:rsidR="00A2704D" w:rsidRDefault="00A2704D">
            <w:pPr>
              <w:pStyle w:val="Odstavecseseznamem"/>
              <w:numPr>
                <w:ilvl w:val="0"/>
                <w:numId w:val="28"/>
              </w:numPr>
              <w:autoSpaceDE w:val="0"/>
              <w:autoSpaceDN w:val="0"/>
              <w:adjustRightInd w:val="0"/>
              <w:spacing w:after="0" w:line="240" w:lineRule="auto"/>
              <w:ind w:left="714" w:right="-20" w:hanging="357"/>
              <w:jc w:val="both"/>
              <w:rPr>
                <w:rFonts w:ascii="Times New Roman" w:hAnsi="Times New Roman"/>
                <w:sz w:val="20"/>
                <w:szCs w:val="20"/>
              </w:rPr>
              <w:pPrChange w:id="1024" w:author="Eva Skýbová" w:date="2018-06-08T13:24:00Z">
                <w:pPr>
                  <w:pStyle w:val="Odstavecseseznamem"/>
                  <w:numPr>
                    <w:numId w:val="29"/>
                  </w:numPr>
                  <w:tabs>
                    <w:tab w:val="num" w:pos="720"/>
                  </w:tabs>
                  <w:autoSpaceDE w:val="0"/>
                  <w:autoSpaceDN w:val="0"/>
                  <w:adjustRightInd w:val="0"/>
                  <w:spacing w:after="0" w:line="259" w:lineRule="auto"/>
                  <w:ind w:left="714" w:right="-20" w:hanging="357"/>
                  <w:jc w:val="both"/>
                </w:pPr>
              </w:pPrChange>
            </w:pPr>
            <w:r w:rsidRPr="00B86F4C">
              <w:rPr>
                <w:rFonts w:ascii="Times New Roman" w:hAnsi="Times New Roman"/>
                <w:sz w:val="20"/>
                <w:szCs w:val="20"/>
              </w:rPr>
              <w:t xml:space="preserve">Modelování výrobních a logistických procesů s podporou vybraných SW (WITNESS, ARENA, Factor/AIM,     DELMIA QUEST, ExtendSim, Tecnomatix Plant Simulation) </w:t>
            </w:r>
          </w:p>
          <w:p w:rsidR="00A2704D" w:rsidRDefault="00A2704D">
            <w:pPr>
              <w:pStyle w:val="Odstavecseseznamem"/>
              <w:numPr>
                <w:ilvl w:val="0"/>
                <w:numId w:val="28"/>
              </w:numPr>
              <w:spacing w:after="0" w:line="240" w:lineRule="auto"/>
              <w:ind w:left="714" w:hanging="357"/>
              <w:jc w:val="both"/>
              <w:pPrChange w:id="1025" w:author="Eva Skýbová" w:date="2018-06-08T13:24:00Z">
                <w:pPr>
                  <w:pStyle w:val="Odstavecseseznamem"/>
                  <w:numPr>
                    <w:numId w:val="29"/>
                  </w:numPr>
                  <w:tabs>
                    <w:tab w:val="num" w:pos="720"/>
                  </w:tabs>
                  <w:spacing w:after="0" w:line="259" w:lineRule="auto"/>
                  <w:ind w:left="714" w:hanging="357"/>
                  <w:jc w:val="both"/>
                </w:pPr>
              </w:pPrChange>
            </w:pPr>
            <w:r w:rsidRPr="00B86F4C">
              <w:rPr>
                <w:rFonts w:ascii="Times New Roman" w:hAnsi="Times New Roman"/>
                <w:sz w:val="20"/>
                <w:szCs w:val="20"/>
              </w:rPr>
              <w:t>Praktické případové studia modelování a simulace v oblasti optimalizace výrobních a logistických procesů.</w:t>
            </w:r>
            <w:r w:rsidRPr="00BF13E9">
              <w:rPr>
                <w:lang w:val="sk-SK"/>
              </w:rPr>
              <w:t xml:space="preserve">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517F32" w:rsidTr="00E568AC">
        <w:trPr>
          <w:trHeight w:val="1497"/>
        </w:trPr>
        <w:tc>
          <w:tcPr>
            <w:tcW w:w="9855" w:type="dxa"/>
            <w:gridSpan w:val="8"/>
            <w:tcBorders>
              <w:top w:val="nil"/>
            </w:tcBorders>
          </w:tcPr>
          <w:p w:rsidR="00A2704D" w:rsidRPr="008E1DE4" w:rsidRDefault="00A2704D" w:rsidP="00E568AC">
            <w:pPr>
              <w:jc w:val="both"/>
              <w:rPr>
                <w:b/>
              </w:rPr>
            </w:pPr>
            <w:r w:rsidRPr="008E1DE4">
              <w:rPr>
                <w:b/>
              </w:rPr>
              <w:t>Povinná literatura:</w:t>
            </w:r>
          </w:p>
          <w:p w:rsidR="00A2704D" w:rsidRDefault="00A2704D" w:rsidP="00AE78FD">
            <w:pPr>
              <w:jc w:val="both"/>
            </w:pPr>
            <w:r>
              <w:t xml:space="preserve">WAGNER, J. </w:t>
            </w:r>
            <w:r w:rsidRPr="009534D8">
              <w:rPr>
                <w:i/>
              </w:rPr>
              <w:t>Měření výkonnosti.</w:t>
            </w:r>
            <w:r>
              <w:t xml:space="preserve"> Grada Publishing Praha, 2009. ISBN 978-80-247-2924-4. </w:t>
            </w:r>
          </w:p>
          <w:p w:rsidR="00A2704D" w:rsidRDefault="00A2704D" w:rsidP="00AE78FD">
            <w:pPr>
              <w:jc w:val="both"/>
              <w:rPr>
                <w:lang w:val="sk-SK"/>
              </w:rPr>
            </w:pPr>
            <w:r>
              <w:t xml:space="preserve">JABLONSKÝ, Josef. </w:t>
            </w:r>
            <w:r w:rsidRPr="009534D8">
              <w:rPr>
                <w:i/>
              </w:rPr>
              <w:t>Operační výzkum – kvantitativní modely pro ekonomické rozhodování.</w:t>
            </w:r>
            <w:r>
              <w:t xml:space="preserve"> </w:t>
            </w:r>
            <w:r>
              <w:rPr>
                <w:lang w:val="sk-SK"/>
              </w:rPr>
              <w:t>3. vyd.</w:t>
            </w:r>
            <w:r>
              <w:t xml:space="preserve"> </w:t>
            </w:r>
            <w:r>
              <w:rPr>
                <w:lang w:val="sk-SK"/>
              </w:rPr>
              <w:t>Professional Publishing</w:t>
            </w:r>
            <w:r>
              <w:t xml:space="preserve"> Praha, </w:t>
            </w:r>
            <w:r>
              <w:rPr>
                <w:lang w:val="sk-SK"/>
              </w:rPr>
              <w:t>2007. ISBN 978-80-86946-44-3.</w:t>
            </w:r>
          </w:p>
          <w:p w:rsidR="00A2704D" w:rsidRDefault="00A2704D" w:rsidP="00AE78FD">
            <w:pPr>
              <w:jc w:val="both"/>
              <w:rPr>
                <w:lang w:val="sk-SK"/>
              </w:rPr>
            </w:pPr>
            <w:r>
              <w:t xml:space="preserve">MIHOK J., KOVÁČ, M. a kol. </w:t>
            </w:r>
            <w:r w:rsidRPr="009534D8">
              <w:rPr>
                <w:i/>
              </w:rPr>
              <w:t>Podpora inovácií. Stratégie, nástroje, techniky a systémy.</w:t>
            </w:r>
            <w:r>
              <w:t xml:space="preserve"> 1. vyd. Centrum inovácií a technického rozvoja Košice, 2010. ISBN 978-80-970320-0-5.</w:t>
            </w:r>
          </w:p>
          <w:p w:rsidR="00A2704D" w:rsidRDefault="00A2704D" w:rsidP="00E568AC">
            <w:pPr>
              <w:jc w:val="both"/>
              <w:rPr>
                <w:lang w:val="sk-SK"/>
              </w:rPr>
            </w:pPr>
            <w:r>
              <w:rPr>
                <w:lang w:val="sk-SK"/>
              </w:rPr>
              <w:t xml:space="preserve">MALINDŽÁK, Dušan, ŠINDLER, Vratislav. </w:t>
            </w:r>
            <w:r w:rsidRPr="009534D8">
              <w:rPr>
                <w:i/>
                <w:lang w:val="sk-SK"/>
              </w:rPr>
              <w:t>Modelovanie výrobných procesov.</w:t>
            </w:r>
            <w:r>
              <w:t xml:space="preserve"> 1. vyd.</w:t>
            </w:r>
            <w:r>
              <w:rPr>
                <w:rFonts w:ascii="Arial" w:hAnsi="Arial" w:cs="Arial"/>
                <w:color w:val="545454"/>
                <w:shd w:val="clear" w:color="auto" w:fill="FFFFFF"/>
              </w:rPr>
              <w:t xml:space="preserve"> </w:t>
            </w:r>
            <w:r w:rsidRPr="00553820">
              <w:rPr>
                <w:lang w:val="sk-SK"/>
              </w:rPr>
              <w:t>Elfa Košice,</w:t>
            </w:r>
            <w:r>
              <w:rPr>
                <w:lang w:val="sk-SK"/>
              </w:rPr>
              <w:t xml:space="preserve"> </w:t>
            </w:r>
            <w:r w:rsidRPr="00553820">
              <w:rPr>
                <w:lang w:val="sk-SK"/>
              </w:rPr>
              <w:t>2001.</w:t>
            </w:r>
            <w:r>
              <w:rPr>
                <w:lang w:val="sk-SK"/>
              </w:rPr>
              <w:t xml:space="preserve"> </w:t>
            </w:r>
            <w:r w:rsidRPr="00553820">
              <w:rPr>
                <w:lang w:val="sk-SK"/>
              </w:rPr>
              <w:t>ISBN 8089066151</w:t>
            </w:r>
            <w:r>
              <w:rPr>
                <w:lang w:val="sk-SK"/>
              </w:rPr>
              <w:t>.</w:t>
            </w:r>
          </w:p>
          <w:p w:rsidR="00A2704D" w:rsidRDefault="00A2704D" w:rsidP="00E568AC">
            <w:pPr>
              <w:spacing w:before="60"/>
              <w:jc w:val="both"/>
              <w:rPr>
                <w:b/>
                <w:sz w:val="19"/>
                <w:szCs w:val="19"/>
              </w:rPr>
            </w:pPr>
            <w:r w:rsidRPr="002C0D21">
              <w:rPr>
                <w:b/>
                <w:sz w:val="19"/>
                <w:szCs w:val="19"/>
              </w:rPr>
              <w:t>Doporučená literatura</w:t>
            </w:r>
            <w:r>
              <w:rPr>
                <w:b/>
                <w:sz w:val="19"/>
                <w:szCs w:val="19"/>
              </w:rPr>
              <w:t>:</w:t>
            </w:r>
          </w:p>
          <w:p w:rsidR="00A2704D" w:rsidRDefault="00A2704D" w:rsidP="00E568AC">
            <w:pPr>
              <w:jc w:val="both"/>
              <w:rPr>
                <w:lang w:val="sk-SK"/>
              </w:rPr>
            </w:pPr>
            <w:r>
              <w:t xml:space="preserve">PAVELKOVÁ, Drahomíra; KNÁPKOVÁ, Adriana. </w:t>
            </w:r>
            <w:r w:rsidRPr="009534D8">
              <w:rPr>
                <w:i/>
              </w:rPr>
              <w:t>Výkonnost pod</w:t>
            </w:r>
            <w:r>
              <w:rPr>
                <w:i/>
              </w:rPr>
              <w:t>niku z pohledu finančního manaže</w:t>
            </w:r>
            <w:r w:rsidRPr="009534D8">
              <w:rPr>
                <w:i/>
              </w:rPr>
              <w:t>ra.</w:t>
            </w:r>
            <w:r>
              <w:t xml:space="preserve"> 2.vyd. Linde Praha, 2009. ISBN 978-80-86131-85-6.</w:t>
            </w:r>
            <w:r>
              <w:rPr>
                <w:lang w:val="sk-SK"/>
              </w:rPr>
              <w:t xml:space="preserve"> </w:t>
            </w:r>
          </w:p>
          <w:p w:rsidR="00A2704D" w:rsidRPr="00517F32" w:rsidRDefault="00A2704D" w:rsidP="00E568AC">
            <w:pPr>
              <w:jc w:val="both"/>
              <w:rPr>
                <w:lang w:val="sk-SK"/>
              </w:rPr>
            </w:pPr>
            <w:r>
              <w:rPr>
                <w:lang w:val="sk-SK"/>
              </w:rPr>
              <w:t xml:space="preserve">BOŽEK, Pavol a kol. </w:t>
            </w:r>
            <w:r w:rsidRPr="009534D8">
              <w:rPr>
                <w:i/>
                <w:lang w:val="sk-SK"/>
              </w:rPr>
              <w:t>Prostriedky automatizovanej výroby</w:t>
            </w:r>
            <w:r w:rsidRPr="0078486F">
              <w:rPr>
                <w:lang w:val="sk-SK"/>
              </w:rPr>
              <w:t xml:space="preserve"> - 1. vyd - Ámos Ostrava</w:t>
            </w:r>
            <w:r>
              <w:rPr>
                <w:lang w:val="sk-SK"/>
              </w:rPr>
              <w:t>,</w:t>
            </w:r>
            <w:r w:rsidRPr="0078486F">
              <w:rPr>
                <w:lang w:val="sk-SK"/>
              </w:rPr>
              <w:t xml:space="preserve"> 2017. ISBN 978-80-87691-17-5.</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lastRenderedPageBreak/>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RPr="00BF13E9" w:rsidTr="00E568AC">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Pr="00BF13E9"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p w:rsidR="00A2704D" w:rsidRPr="00BF13E9" w:rsidRDefault="00A2704D" w:rsidP="00E568AC">
            <w:pPr>
              <w:jc w:val="both"/>
              <w:rPr>
                <w:color w:val="FF0000"/>
              </w:rPr>
            </w:pP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F60E41"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5F553C" w:rsidRDefault="00A2704D" w:rsidP="00E568AC">
            <w:pPr>
              <w:jc w:val="both"/>
              <w:rPr>
                <w:b/>
              </w:rPr>
            </w:pPr>
            <w:r w:rsidRPr="005F553C">
              <w:rPr>
                <w:b/>
              </w:rPr>
              <w:t>Nebezpečné látky a BOZP</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C23C04">
              <w:t xml:space="preserve">Zápočet: docházka na </w:t>
            </w:r>
            <w:r>
              <w:t>cvičeních</w:t>
            </w:r>
            <w:r w:rsidRPr="00C23C04">
              <w:t xml:space="preserve"> (min. 80% účast), vypracování prezentace v PowerPointu na zadané odborné téma, prokázání znalosti probíraných tematických okruhů (písemný test – minimálně 50 % úspěšnost). </w:t>
            </w:r>
          </w:p>
          <w:p w:rsidR="00A2704D" w:rsidRDefault="00A2704D" w:rsidP="00E568AC">
            <w:pPr>
              <w:jc w:val="both"/>
            </w:pPr>
            <w:r w:rsidRPr="00C23C04">
              <w:t>Zkouška: ústní přezkoušení studenta podle studijního a zkušebního řádu vysoké školy.</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573C78" w:rsidTr="00E568AC">
        <w:trPr>
          <w:trHeight w:val="3938"/>
        </w:trPr>
        <w:tc>
          <w:tcPr>
            <w:tcW w:w="9855" w:type="dxa"/>
            <w:gridSpan w:val="8"/>
            <w:tcBorders>
              <w:top w:val="nil"/>
              <w:bottom w:val="single" w:sz="12" w:space="0" w:color="auto"/>
            </w:tcBorders>
          </w:tcPr>
          <w:p w:rsidR="00A2704D" w:rsidRDefault="00A2704D" w:rsidP="00E568AC">
            <w:pPr>
              <w:jc w:val="both"/>
            </w:pPr>
            <w:r w:rsidRPr="00C23C04">
              <w:t xml:space="preserve">Cílem předmětu je seznámit studenty s oblastmi chemických látek, biologických agens a radioaktivních látek, jejich základními charakteristikami a riziky především pro člověka, ale také </w:t>
            </w:r>
            <w:r>
              <w:t xml:space="preserve">pro </w:t>
            </w:r>
            <w:r w:rsidRPr="00C23C04">
              <w:t xml:space="preserve">životní prostředí. Studentům bude představena související evropská a národní legislativa. Pozornost bude také věnována možnostem zneužití nebezpečných látek </w:t>
            </w:r>
            <w:r>
              <w:br/>
            </w:r>
            <w:r w:rsidRPr="00C23C04">
              <w:t>k terorismu. Nedílnou součástí výuky je seznámení se s možným využitím základních SW nástrojů jako jsou TEREX, ROZEX-Alarm, ALOHA</w:t>
            </w:r>
            <w:r>
              <w:t xml:space="preserve"> a některými hlavními databázemi NL, jako např. MEDIS-ALARM</w:t>
            </w:r>
            <w:r w:rsidRPr="00C23C04">
              <w:t>. Některá závěrečná témata odborného předmětu budou p</w:t>
            </w:r>
            <w:r>
              <w:t>řednášena</w:t>
            </w:r>
            <w:r w:rsidRPr="00C23C04">
              <w:t xml:space="preserve"> se zaměřením na bezpečnost a ochranu osob. </w:t>
            </w:r>
            <w:r>
              <w:t>Vybraná témata budou doplněna praktickým cvičením v chemické laboratoři.</w:t>
            </w:r>
          </w:p>
          <w:p w:rsidR="00A2704D" w:rsidRPr="005F553C" w:rsidRDefault="00A2704D" w:rsidP="00E568AC">
            <w:pPr>
              <w:jc w:val="both"/>
              <w:rPr>
                <w:u w:val="single"/>
              </w:rPr>
            </w:pPr>
            <w:r w:rsidRPr="005F553C">
              <w:rPr>
                <w:u w:val="single"/>
              </w:rPr>
              <w:t>Hlavní témata:</w:t>
            </w:r>
          </w:p>
          <w:p w:rsidR="00A2704D" w:rsidRDefault="00A2704D" w:rsidP="00E568AC">
            <w:pPr>
              <w:numPr>
                <w:ilvl w:val="0"/>
                <w:numId w:val="29"/>
              </w:numPr>
              <w:jc w:val="both"/>
            </w:pPr>
            <w:r w:rsidRPr="00C23C04">
              <w:t xml:space="preserve">Úvod do předmětu a evropská a národní legislativa k nebezpečným látkám. </w:t>
            </w:r>
          </w:p>
          <w:p w:rsidR="00A2704D" w:rsidRDefault="00A2704D" w:rsidP="00E568AC">
            <w:pPr>
              <w:numPr>
                <w:ilvl w:val="0"/>
                <w:numId w:val="29"/>
              </w:numPr>
              <w:jc w:val="both"/>
            </w:pPr>
            <w:r w:rsidRPr="00C23C04">
              <w:t>Odborná terminologie a základní rozdělení ne</w:t>
            </w:r>
            <w:r>
              <w:t>bezpečných látek (CHEM, BIO, RAD).</w:t>
            </w:r>
          </w:p>
          <w:p w:rsidR="00A2704D" w:rsidRPr="007F54AF" w:rsidRDefault="00A2704D" w:rsidP="00E568AC">
            <w:pPr>
              <w:numPr>
                <w:ilvl w:val="0"/>
                <w:numId w:val="29"/>
              </w:numPr>
              <w:jc w:val="both"/>
            </w:pPr>
            <w:r w:rsidRPr="007F54AF">
              <w:t xml:space="preserve">Nebezpečné chemické látky – toxické. </w:t>
            </w:r>
          </w:p>
          <w:p w:rsidR="00A2704D" w:rsidRPr="007F54AF" w:rsidRDefault="00A2704D" w:rsidP="00E568AC">
            <w:pPr>
              <w:numPr>
                <w:ilvl w:val="0"/>
                <w:numId w:val="29"/>
              </w:numPr>
              <w:jc w:val="both"/>
            </w:pPr>
            <w:r w:rsidRPr="007F54AF">
              <w:t xml:space="preserve">Nebezpečné chemické látky – hořlavé. </w:t>
            </w:r>
          </w:p>
          <w:p w:rsidR="00A2704D" w:rsidRDefault="00A2704D" w:rsidP="00E568AC">
            <w:pPr>
              <w:numPr>
                <w:ilvl w:val="0"/>
                <w:numId w:val="29"/>
              </w:numPr>
              <w:jc w:val="both"/>
            </w:pPr>
            <w:r w:rsidRPr="007F54AF">
              <w:t xml:space="preserve">Nebezpečné chemické látky – výbušné. </w:t>
            </w:r>
          </w:p>
          <w:p w:rsidR="00A2704D" w:rsidRPr="007F54AF" w:rsidRDefault="00A2704D" w:rsidP="00E568AC">
            <w:pPr>
              <w:numPr>
                <w:ilvl w:val="0"/>
                <w:numId w:val="29"/>
              </w:numPr>
              <w:jc w:val="both"/>
            </w:pPr>
            <w:r w:rsidRPr="007F54AF">
              <w:t>Nebezpečné chemické látky</w:t>
            </w:r>
            <w:r>
              <w:t xml:space="preserve"> – </w:t>
            </w:r>
            <w:r w:rsidRPr="007F54AF">
              <w:t>významné</w:t>
            </w:r>
            <w:r>
              <w:t xml:space="preserve"> </w:t>
            </w:r>
            <w:r w:rsidRPr="007F54AF">
              <w:t>organické škodliviny</w:t>
            </w:r>
            <w:r>
              <w:t>.</w:t>
            </w:r>
          </w:p>
          <w:p w:rsidR="00A2704D" w:rsidRDefault="00A2704D" w:rsidP="00E568AC">
            <w:pPr>
              <w:numPr>
                <w:ilvl w:val="0"/>
                <w:numId w:val="29"/>
              </w:numPr>
              <w:jc w:val="both"/>
            </w:pPr>
            <w:r w:rsidRPr="007F54AF">
              <w:t>Nebezpečné agrochemikálie.</w:t>
            </w:r>
          </w:p>
          <w:p w:rsidR="00A2704D" w:rsidRDefault="00A2704D" w:rsidP="00E568AC">
            <w:pPr>
              <w:numPr>
                <w:ilvl w:val="0"/>
                <w:numId w:val="29"/>
              </w:numPr>
              <w:jc w:val="both"/>
            </w:pPr>
            <w:r>
              <w:t xml:space="preserve">Nebezpečné CBRN látky. </w:t>
            </w:r>
          </w:p>
          <w:p w:rsidR="00A2704D" w:rsidRDefault="00A2704D" w:rsidP="00E568AC">
            <w:pPr>
              <w:numPr>
                <w:ilvl w:val="0"/>
                <w:numId w:val="29"/>
              </w:numPr>
              <w:jc w:val="both"/>
            </w:pPr>
            <w:r w:rsidRPr="00C23C04">
              <w:t xml:space="preserve">Modelování úniků nebezpečných chemických látek. </w:t>
            </w:r>
          </w:p>
          <w:p w:rsidR="00A2704D" w:rsidRDefault="00A2704D" w:rsidP="00E568AC">
            <w:pPr>
              <w:numPr>
                <w:ilvl w:val="0"/>
                <w:numId w:val="29"/>
              </w:numPr>
              <w:jc w:val="both"/>
            </w:pPr>
            <w:r w:rsidRPr="007F54AF">
              <w:t>Možné zneužití nebezpečných látek k terorismu (CBRN</w:t>
            </w:r>
            <w:r>
              <w:t>E</w:t>
            </w:r>
            <w:r w:rsidRPr="007F54AF">
              <w:t xml:space="preserve"> terorismus).</w:t>
            </w:r>
          </w:p>
          <w:p w:rsidR="00A2704D" w:rsidRPr="00CA781E" w:rsidRDefault="00A2704D" w:rsidP="00E568AC">
            <w:pPr>
              <w:numPr>
                <w:ilvl w:val="0"/>
                <w:numId w:val="29"/>
              </w:numPr>
              <w:jc w:val="both"/>
              <w:rPr>
                <w:color w:val="FF0000"/>
              </w:rPr>
            </w:pPr>
            <w:r w:rsidRPr="00C23C04">
              <w:t>Bezpečná přeprava nebezpečných</w:t>
            </w:r>
            <w:r>
              <w:t xml:space="preserve"> věcí (podle mezinárodních dohod ADR a RID).</w:t>
            </w:r>
          </w:p>
          <w:p w:rsidR="00A2704D" w:rsidRDefault="00A2704D" w:rsidP="00E568AC">
            <w:pPr>
              <w:numPr>
                <w:ilvl w:val="0"/>
                <w:numId w:val="29"/>
              </w:numPr>
              <w:jc w:val="both"/>
            </w:pPr>
            <w:r w:rsidRPr="00C23C04">
              <w:t xml:space="preserve">Základy prevence pro správné nakládání s nebezpečnými látkami. </w:t>
            </w:r>
          </w:p>
          <w:p w:rsidR="00A2704D" w:rsidRDefault="00A2704D" w:rsidP="00E568AC">
            <w:pPr>
              <w:numPr>
                <w:ilvl w:val="0"/>
                <w:numId w:val="29"/>
              </w:numPr>
              <w:jc w:val="both"/>
            </w:pPr>
            <w:r w:rsidRPr="00C23C04">
              <w:t xml:space="preserve">Základy ochrany před </w:t>
            </w:r>
            <w:r>
              <w:t xml:space="preserve">jednotlivými druhy </w:t>
            </w:r>
            <w:r w:rsidRPr="00C23C04">
              <w:t>nebezpečný</w:t>
            </w:r>
            <w:r>
              <w:t>ch</w:t>
            </w:r>
            <w:r w:rsidRPr="00C23C04">
              <w:t xml:space="preserve"> lát</w:t>
            </w:r>
            <w:r>
              <w:t>e</w:t>
            </w:r>
            <w:r w:rsidRPr="00C23C04">
              <w:t>k.</w:t>
            </w:r>
          </w:p>
          <w:p w:rsidR="00A2704D" w:rsidRDefault="00A2704D" w:rsidP="00E568AC">
            <w:pPr>
              <w:numPr>
                <w:ilvl w:val="0"/>
                <w:numId w:val="29"/>
              </w:numPr>
              <w:jc w:val="both"/>
            </w:pPr>
            <w:r>
              <w:t xml:space="preserve">Řízení </w:t>
            </w:r>
            <w:r w:rsidRPr="00DD2E42">
              <w:t>BOZP, instituce BOZP, jejich místo, úloha a pravomoci, odborná způsobilost a zvláštní odborná způsobilost pro oblast BOZP</w:t>
            </w:r>
            <w:r>
              <w:t>.</w:t>
            </w:r>
          </w:p>
          <w:p w:rsidR="00A2704D" w:rsidRPr="00DD2E42" w:rsidRDefault="00A2704D" w:rsidP="00E568AC">
            <w:pPr>
              <w:numPr>
                <w:ilvl w:val="0"/>
                <w:numId w:val="29"/>
              </w:numPr>
              <w:jc w:val="both"/>
            </w:pPr>
            <w:r w:rsidRPr="00DD2E42">
              <w:t>Požadavky BOZP v pracovněprávních vztazích (požadavky na pracoviště a pracovní prostředí, výrobní a pracovní prostředky a zařízení, organizaci práce a pracovní postupy a bezpečnostní značky, předcházení ohrožení života a zdraví)</w:t>
            </w:r>
            <w:r>
              <w:t>.</w:t>
            </w:r>
          </w:p>
          <w:tbl>
            <w:tblPr>
              <w:tblW w:w="0" w:type="auto"/>
              <w:tblLayout w:type="fixed"/>
              <w:tblLook w:val="0000" w:firstRow="0" w:lastRow="0" w:firstColumn="0" w:lastColumn="0" w:noHBand="0" w:noVBand="0"/>
            </w:tblPr>
            <w:tblGrid>
              <w:gridCol w:w="9325"/>
            </w:tblGrid>
            <w:tr w:rsidR="00A2704D" w:rsidTr="00E568AC">
              <w:trPr>
                <w:trHeight w:val="88"/>
              </w:trPr>
              <w:tc>
                <w:tcPr>
                  <w:tcW w:w="9325" w:type="dxa"/>
                </w:tcPr>
                <w:p w:rsidR="00A2704D" w:rsidRDefault="00A2704D" w:rsidP="00E568AC">
                  <w:pPr>
                    <w:pStyle w:val="Default"/>
                    <w:rPr>
                      <w:sz w:val="20"/>
                      <w:szCs w:val="20"/>
                    </w:rPr>
                  </w:pPr>
                </w:p>
              </w:tc>
            </w:tr>
          </w:tbl>
          <w:p w:rsidR="00A2704D" w:rsidRPr="00573C78" w:rsidRDefault="00A2704D" w:rsidP="00E568AC">
            <w:pPr>
              <w:jc w:val="both"/>
              <w:rPr>
                <w:color w:val="FF0000"/>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5F553C" w:rsidRDefault="00A2704D" w:rsidP="00E568AC">
            <w:pPr>
              <w:jc w:val="both"/>
              <w:rPr>
                <w:b/>
              </w:rPr>
            </w:pPr>
            <w:r w:rsidRPr="005F553C">
              <w:rPr>
                <w:b/>
              </w:rPr>
              <w:t xml:space="preserve">Povinná literatura: </w:t>
            </w:r>
          </w:p>
          <w:p w:rsidR="00A2704D" w:rsidRDefault="00A2704D" w:rsidP="00E568AC">
            <w:pPr>
              <w:jc w:val="both"/>
            </w:pPr>
            <w:del w:id="1026" w:author="Eva Skýbová" w:date="2018-06-08T10:21:00Z">
              <w:r w:rsidDel="00AE78FD">
                <w:delText xml:space="preserve">Lacina </w:delText>
              </w:r>
            </w:del>
            <w:ins w:id="1027" w:author="Eva Skýbová" w:date="2018-06-08T10:21:00Z">
              <w:r>
                <w:t>LACINA</w:t>
              </w:r>
            </w:ins>
            <w:ins w:id="1028" w:author="Eva Skýbová" w:date="2018-06-08T10:22:00Z">
              <w:r>
                <w:t>,</w:t>
              </w:r>
            </w:ins>
            <w:ins w:id="1029" w:author="Eva Skýbová" w:date="2018-06-08T10:21:00Z">
              <w:r>
                <w:t xml:space="preserve"> </w:t>
              </w:r>
            </w:ins>
            <w:r>
              <w:t xml:space="preserve">P., </w:t>
            </w:r>
            <w:del w:id="1030" w:author="Eva Skýbová" w:date="2018-06-08T10:21:00Z">
              <w:r w:rsidDel="00AE78FD">
                <w:delText xml:space="preserve">Mika </w:delText>
              </w:r>
            </w:del>
            <w:ins w:id="1031" w:author="Eva Skýbová" w:date="2018-06-08T10:21:00Z">
              <w:r>
                <w:t>MIKA</w:t>
              </w:r>
            </w:ins>
            <w:ins w:id="1032" w:author="Eva Skýbová" w:date="2018-06-08T10:22:00Z">
              <w:r>
                <w:t>,</w:t>
              </w:r>
            </w:ins>
            <w:ins w:id="1033" w:author="Eva Skýbová" w:date="2018-06-08T10:21:00Z">
              <w:r>
                <w:t xml:space="preserve"> </w:t>
              </w:r>
            </w:ins>
            <w:r>
              <w:t xml:space="preserve">O. J., </w:t>
            </w:r>
            <w:del w:id="1034" w:author="Eva Skýbová" w:date="2018-06-08T10:21:00Z">
              <w:r w:rsidDel="00AE78FD">
                <w:delText xml:space="preserve">Šebková </w:delText>
              </w:r>
            </w:del>
            <w:ins w:id="1035" w:author="Eva Skýbová" w:date="2018-06-08T10:21:00Z">
              <w:r>
                <w:t>ŠEBKOVÁ</w:t>
              </w:r>
            </w:ins>
            <w:ins w:id="1036" w:author="Eva Skýbová" w:date="2018-06-08T10:22:00Z">
              <w:r>
                <w:t>,</w:t>
              </w:r>
            </w:ins>
            <w:ins w:id="1037" w:author="Eva Skýbová" w:date="2018-06-08T10:21:00Z">
              <w:r>
                <w:t xml:space="preserve"> </w:t>
              </w:r>
            </w:ins>
            <w:r>
              <w:t xml:space="preserve">K.: </w:t>
            </w:r>
            <w:r w:rsidRPr="009534D8">
              <w:rPr>
                <w:i/>
              </w:rPr>
              <w:t>Nebezpečné chemické látky a směsi</w:t>
            </w:r>
            <w:r>
              <w:t xml:space="preserve">, RECETOX, Masarykova universita v Brně, ISBN: 978-80210-6475-1, Brno 2013. </w:t>
            </w:r>
          </w:p>
          <w:p w:rsidR="00A2704D" w:rsidRPr="00CB561D" w:rsidRDefault="00A2704D" w:rsidP="00E568AC">
            <w:pPr>
              <w:jc w:val="both"/>
            </w:pPr>
            <w:del w:id="1038" w:author="Eva Skýbová" w:date="2018-06-08T10:21:00Z">
              <w:r w:rsidRPr="00CB561D" w:rsidDel="00AE78FD">
                <w:delText>P</w:delText>
              </w:r>
              <w:r w:rsidDel="00AE78FD">
                <w:delText>olívka</w:delText>
              </w:r>
              <w:r w:rsidRPr="00CB561D" w:rsidDel="00AE78FD">
                <w:delText xml:space="preserve"> </w:delText>
              </w:r>
            </w:del>
            <w:ins w:id="1039" w:author="Eva Skýbová" w:date="2018-06-08T10:21:00Z">
              <w:r>
                <w:t>POLÍVKA</w:t>
              </w:r>
            </w:ins>
            <w:ins w:id="1040" w:author="Eva Skýbová" w:date="2018-06-08T10:22:00Z">
              <w:r>
                <w:t>,</w:t>
              </w:r>
            </w:ins>
            <w:ins w:id="1041" w:author="Eva Skýbová" w:date="2018-06-08T10:21:00Z">
              <w:r w:rsidRPr="00CB561D">
                <w:t xml:space="preserve"> </w:t>
              </w:r>
            </w:ins>
            <w:r w:rsidRPr="00CB561D">
              <w:t xml:space="preserve">L., </w:t>
            </w:r>
            <w:del w:id="1042" w:author="Eva Skýbová" w:date="2018-06-08T10:21:00Z">
              <w:r w:rsidRPr="00CB561D" w:rsidDel="00AE78FD">
                <w:delText>M</w:delText>
              </w:r>
              <w:r w:rsidDel="00AE78FD">
                <w:delText>ika</w:delText>
              </w:r>
              <w:r w:rsidRPr="00CB561D" w:rsidDel="00AE78FD">
                <w:delText xml:space="preserve"> </w:delText>
              </w:r>
            </w:del>
            <w:ins w:id="1043" w:author="Eva Skýbová" w:date="2018-06-08T10:21:00Z">
              <w:r>
                <w:t>MIKA</w:t>
              </w:r>
            </w:ins>
            <w:ins w:id="1044" w:author="Eva Skýbová" w:date="2018-06-08T10:22:00Z">
              <w:r>
                <w:t>,</w:t>
              </w:r>
            </w:ins>
            <w:ins w:id="1045" w:author="Eva Skýbová" w:date="2018-06-08T10:21:00Z">
              <w:r w:rsidRPr="00CB561D">
                <w:t xml:space="preserve"> </w:t>
              </w:r>
            </w:ins>
            <w:r w:rsidRPr="00CB561D">
              <w:t xml:space="preserve">O. J., </w:t>
            </w:r>
            <w:del w:id="1046" w:author="Eva Skýbová" w:date="2018-06-08T10:21:00Z">
              <w:r w:rsidRPr="00CB561D" w:rsidDel="00AE78FD">
                <w:delText>S</w:delText>
              </w:r>
              <w:r w:rsidDel="00AE78FD">
                <w:delText>abol</w:delText>
              </w:r>
              <w:r w:rsidRPr="00CB561D" w:rsidDel="00AE78FD">
                <w:delText xml:space="preserve"> </w:delText>
              </w:r>
            </w:del>
            <w:ins w:id="1047" w:author="Eva Skýbová" w:date="2018-06-08T10:21:00Z">
              <w:r>
                <w:t>SA</w:t>
              </w:r>
            </w:ins>
            <w:ins w:id="1048" w:author="Eva Skýbová" w:date="2018-06-08T10:22:00Z">
              <w:r>
                <w:t>BOL,</w:t>
              </w:r>
            </w:ins>
            <w:ins w:id="1049" w:author="Eva Skýbová" w:date="2018-06-08T10:21:00Z">
              <w:r w:rsidRPr="00CB561D">
                <w:t xml:space="preserve"> </w:t>
              </w:r>
            </w:ins>
            <w:r w:rsidRPr="00CB561D">
              <w:t>J.</w:t>
            </w:r>
            <w:r>
              <w:t>:</w:t>
            </w:r>
            <w:r w:rsidRPr="00CB561D">
              <w:t xml:space="preserve"> </w:t>
            </w:r>
            <w:r w:rsidRPr="009534D8">
              <w:rPr>
                <w:i/>
              </w:rPr>
              <w:t>Nebezpečné chemické látky a průmyslové havárie</w:t>
            </w:r>
            <w:r w:rsidRPr="00CB561D">
              <w:rPr>
                <w:i/>
              </w:rPr>
              <w:t xml:space="preserve">, </w:t>
            </w:r>
            <w:r w:rsidRPr="00CB561D">
              <w:t xml:space="preserve">Policejní akademie České republiky v Praze, Fakulta bezpečnostního managementu, Katedra krizového řízení, </w:t>
            </w:r>
            <w:r>
              <w:t xml:space="preserve">ISBN 978-80-7251-467-0, </w:t>
            </w:r>
            <w:r w:rsidRPr="00CB561D">
              <w:t>Praha 2017.</w:t>
            </w:r>
          </w:p>
          <w:p w:rsidR="00A2704D" w:rsidRDefault="00A2704D" w:rsidP="00E568AC">
            <w:pPr>
              <w:jc w:val="both"/>
            </w:pPr>
            <w:del w:id="1050" w:author="Eva Skýbová" w:date="2018-06-08T10:22:00Z">
              <w:r w:rsidDel="00AE78FD">
                <w:lastRenderedPageBreak/>
                <w:delText xml:space="preserve">Bártlová </w:delText>
              </w:r>
            </w:del>
            <w:ins w:id="1051" w:author="Eva Skýbová" w:date="2018-06-08T10:22:00Z">
              <w:r>
                <w:t xml:space="preserve">BˇARTLOVÁ, </w:t>
              </w:r>
            </w:ins>
            <w:r>
              <w:t xml:space="preserve">I.: </w:t>
            </w:r>
            <w:r w:rsidRPr="009534D8">
              <w:rPr>
                <w:i/>
              </w:rPr>
              <w:t>Nebezpečné látky</w:t>
            </w:r>
            <w:r>
              <w:t xml:space="preserve">, SPBI Ostrava, ISBN 86-86634-59-0, Ostrava 2005. </w:t>
            </w:r>
          </w:p>
          <w:p w:rsidR="00A2704D" w:rsidRDefault="00A2704D" w:rsidP="00E568AC">
            <w:pPr>
              <w:jc w:val="both"/>
            </w:pPr>
            <w:del w:id="1052" w:author="Eva Skýbová" w:date="2018-06-08T10:22:00Z">
              <w:r w:rsidDel="00AE78FD">
                <w:delText xml:space="preserve">Šenovský </w:delText>
              </w:r>
            </w:del>
            <w:ins w:id="1053" w:author="Eva Skýbová" w:date="2018-06-08T10:22:00Z">
              <w:r>
                <w:t xml:space="preserve">ŠENOVSKÝ, </w:t>
              </w:r>
            </w:ins>
            <w:r>
              <w:t xml:space="preserve">M., Balog K., Hanuška Z., Šenovský P.: </w:t>
            </w:r>
            <w:r w:rsidRPr="009534D8">
              <w:rPr>
                <w:i/>
              </w:rPr>
              <w:t>Nebezpečné látky II</w:t>
            </w:r>
            <w:r>
              <w:t xml:space="preserve">, SPBI Ostrava, ISBN 978-80-7385-000-5, Ostrava 2007. </w:t>
            </w:r>
          </w:p>
          <w:p w:rsidR="00A2704D" w:rsidRDefault="00A2704D" w:rsidP="00E568AC">
            <w:pPr>
              <w:jc w:val="both"/>
            </w:pPr>
            <w:r>
              <w:t xml:space="preserve">Zákon č. 224/2015 Sb., </w:t>
            </w:r>
            <w:r w:rsidRPr="00406D18">
              <w:t>o prevenci závažných havárií</w:t>
            </w:r>
            <w:r>
              <w:t xml:space="preserve">.  </w:t>
            </w:r>
          </w:p>
          <w:p w:rsidR="00A2704D" w:rsidRDefault="00A2704D" w:rsidP="00E568AC">
            <w:pPr>
              <w:jc w:val="both"/>
            </w:pPr>
            <w:r>
              <w:t xml:space="preserve">Zákon č. 350/2011 Sb., </w:t>
            </w:r>
            <w:r w:rsidRPr="00406D18">
              <w:t>o chemických látkách a chemických směsích (chemický zákon).</w:t>
            </w:r>
            <w:r>
              <w:t xml:space="preserve"> </w:t>
            </w:r>
          </w:p>
          <w:p w:rsidR="00A2704D" w:rsidRDefault="00A2704D" w:rsidP="00E568AC">
            <w:pPr>
              <w:jc w:val="both"/>
            </w:pPr>
            <w:r>
              <w:t xml:space="preserve">Direktiva 82/501/EEC – SEVESO „On the major accident hazards of certain industrial activities“. </w:t>
            </w:r>
          </w:p>
          <w:p w:rsidR="00A2704D" w:rsidRDefault="00A2704D" w:rsidP="00E568AC">
            <w:pPr>
              <w:jc w:val="both"/>
            </w:pPr>
            <w:r>
              <w:t xml:space="preserve">Direktiva 96/82/EC – SEVESO II „On the control of major akcident hazards involving dangerous substances“. </w:t>
            </w:r>
          </w:p>
          <w:p w:rsidR="00A2704D" w:rsidRDefault="00A2704D" w:rsidP="00E568AC">
            <w:pPr>
              <w:jc w:val="both"/>
            </w:pPr>
            <w:r>
              <w:t xml:space="preserve">Direktiva 96/82/EC o kontrole havárií velkého rozsahu, tzv. Seveso III. </w:t>
            </w:r>
          </w:p>
          <w:p w:rsidR="00A2704D" w:rsidRPr="00F24DBC" w:rsidRDefault="00A2704D" w:rsidP="00E568AC">
            <w:pPr>
              <w:jc w:val="both"/>
              <w:rPr>
                <w:b/>
              </w:rPr>
            </w:pPr>
            <w:r w:rsidRPr="00F24DBC">
              <w:rPr>
                <w:b/>
              </w:rPr>
              <w:t xml:space="preserve">Doporučená literatura: </w:t>
            </w:r>
          </w:p>
          <w:p w:rsidR="00A2704D" w:rsidRDefault="00A2704D" w:rsidP="00E568AC">
            <w:pPr>
              <w:jc w:val="both"/>
            </w:pPr>
            <w:del w:id="1054" w:author="Eva Skýbová" w:date="2018-06-08T10:22:00Z">
              <w:r w:rsidDel="00AE78FD">
                <w:delText>Vojta Z</w:delText>
              </w:r>
            </w:del>
            <w:ins w:id="1055" w:author="Eva Skýbová" w:date="2018-06-08T10:22:00Z">
              <w:r>
                <w:t>VOJTA, Z</w:t>
              </w:r>
            </w:ins>
            <w:r>
              <w:t xml:space="preserve">., </w:t>
            </w:r>
            <w:del w:id="1056" w:author="Eva Skýbová" w:date="2018-06-08T10:22:00Z">
              <w:r w:rsidDel="00AE78FD">
                <w:delText xml:space="preserve">Rucký </w:delText>
              </w:r>
            </w:del>
            <w:ins w:id="1057" w:author="Eva Skýbová" w:date="2018-06-08T10:22:00Z">
              <w:r>
                <w:t xml:space="preserve">RUCKÝ, </w:t>
              </w:r>
            </w:ins>
            <w:r>
              <w:t xml:space="preserve">E.: </w:t>
            </w:r>
            <w:r w:rsidRPr="009534D8">
              <w:rPr>
                <w:i/>
              </w:rPr>
              <w:t>Osobní ochranné pracovní prostředky</w:t>
            </w:r>
            <w:r>
              <w:t xml:space="preserve">, SPBI Ostrava, ISBN 80-86634-19-1, Ostrava 2006. </w:t>
            </w:r>
          </w:p>
          <w:p w:rsidR="00A2704D" w:rsidRDefault="00A2704D" w:rsidP="00E568AC">
            <w:pPr>
              <w:jc w:val="both"/>
            </w:pPr>
            <w:del w:id="1058" w:author="Eva Skýbová" w:date="2018-06-08T10:23:00Z">
              <w:r w:rsidDel="00AE78FD">
                <w:delText xml:space="preserve">Burke </w:delText>
              </w:r>
            </w:del>
            <w:ins w:id="1059" w:author="Eva Skýbová" w:date="2018-06-08T10:23:00Z">
              <w:r>
                <w:t xml:space="preserve">BURKE, </w:t>
              </w:r>
            </w:ins>
            <w:r>
              <w:t xml:space="preserve">R. A.: </w:t>
            </w:r>
            <w:r w:rsidRPr="009534D8">
              <w:rPr>
                <w:i/>
              </w:rPr>
              <w:t>Counter-Terrorism for EmergencyResponders</w:t>
            </w:r>
            <w:r>
              <w:t xml:space="preserve">, London, New York, Second Edition, Tailor and Francis Group, ISBN 978-0-8493-9923-7, BocaRaton 2007. </w:t>
            </w:r>
          </w:p>
          <w:p w:rsidR="00A2704D" w:rsidRDefault="00A2704D" w:rsidP="00E568AC">
            <w:pPr>
              <w:jc w:val="both"/>
            </w:pPr>
            <w:del w:id="1060" w:author="Eva Skýbová" w:date="2018-06-08T10:23:00Z">
              <w:r w:rsidDel="00AE78FD">
                <w:delText>Steinleitner</w:delText>
              </w:r>
            </w:del>
            <w:ins w:id="1061" w:author="Eva Skýbová" w:date="2018-06-08T10:23:00Z">
              <w:r>
                <w:t>STEINLEITNER</w:t>
              </w:r>
            </w:ins>
            <w:r>
              <w:t>, H. D., a kol.</w:t>
            </w:r>
            <w:ins w:id="1062" w:author="Eva Skýbová" w:date="2018-06-08T10:23:00Z">
              <w:r>
                <w:t>:</w:t>
              </w:r>
            </w:ins>
            <w:r>
              <w:t xml:space="preserve"> </w:t>
            </w:r>
            <w:r w:rsidRPr="009534D8">
              <w:rPr>
                <w:i/>
              </w:rPr>
              <w:t>Požárně a bezpečnostně technické charakteristické hodnoty nebezpečných látek</w:t>
            </w:r>
            <w:r>
              <w:t xml:space="preserve">. SPO Praha, 1990. </w:t>
            </w:r>
          </w:p>
          <w:p w:rsidR="00A2704D" w:rsidRDefault="00A2704D" w:rsidP="00E568AC">
            <w:pPr>
              <w:jc w:val="both"/>
            </w:pPr>
            <w:del w:id="1063" w:author="Eva Skýbová" w:date="2018-06-08T10:23:00Z">
              <w:r w:rsidDel="00AE78FD">
                <w:delText xml:space="preserve">Marrs </w:delText>
              </w:r>
            </w:del>
            <w:ins w:id="1064" w:author="Eva Skýbová" w:date="2018-06-08T10:23:00Z">
              <w:r>
                <w:t xml:space="preserve">MARRS, </w:t>
              </w:r>
            </w:ins>
            <w:r>
              <w:t xml:space="preserve">T. C., Maynard R. L., Sidell F. R.: </w:t>
            </w:r>
            <w:r w:rsidRPr="009534D8">
              <w:rPr>
                <w:i/>
              </w:rPr>
              <w:t>Chemical Warfare Agents, Toxikology and Treatment, Second Edition, West Sussex</w:t>
            </w:r>
            <w:r>
              <w:t xml:space="preserve">, ISBN 978-0-470-01359-5, England 2007. </w:t>
            </w:r>
          </w:p>
          <w:p w:rsidR="00A2704D" w:rsidRDefault="00A2704D" w:rsidP="00E568AC">
            <w:pPr>
              <w:jc w:val="both"/>
            </w:pPr>
            <w:r>
              <w:t xml:space="preserve">Software </w:t>
            </w:r>
          </w:p>
          <w:p w:rsidR="00A2704D" w:rsidRDefault="00A2704D" w:rsidP="00E568AC">
            <w:pPr>
              <w:jc w:val="both"/>
            </w:pPr>
            <w:r>
              <w:t xml:space="preserve">ALOHA – Areal Location of Hazardous Atmospheres, EPA, Washington, USA, October 1997. </w:t>
            </w:r>
          </w:p>
          <w:p w:rsidR="00A2704D" w:rsidRDefault="00A2704D" w:rsidP="00E568AC">
            <w:pPr>
              <w:jc w:val="both"/>
            </w:pPr>
            <w:r>
              <w:t xml:space="preserve">TEREX – T-Soft, a.s. Praha 2013. </w:t>
            </w:r>
          </w:p>
          <w:p w:rsidR="00A2704D" w:rsidRDefault="00A2704D" w:rsidP="00E568AC">
            <w:pPr>
              <w:jc w:val="both"/>
            </w:pPr>
            <w:r>
              <w:t>ROZEX – Alarm, TLP, s.r.o. Praha 2011.</w:t>
            </w:r>
          </w:p>
          <w:p w:rsidR="00A2704D" w:rsidRDefault="00A2704D" w:rsidP="00E568AC">
            <w:pPr>
              <w:jc w:val="both"/>
            </w:pPr>
            <w:r>
              <w:t>Databáze NL MEDIS-ALARM, MEDISTYL, Praha 2018</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C6BA3">
      <w:pPr>
        <w:numPr>
          <w:ins w:id="1065" w:author="Eva Skýbová" w:date="2018-06-08T13:21:00Z"/>
        </w:numPr>
        <w:spacing w:after="160" w:line="259" w:lineRule="auto"/>
        <w:rPr>
          <w:ins w:id="1066" w:author="Eva Skýbová" w:date="2018-06-08T13:21:00Z"/>
        </w:rPr>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853A10">
        <w:trPr>
          <w:ins w:id="1067" w:author="Eva Skýbová" w:date="2018-06-08T13:21:00Z"/>
        </w:trPr>
        <w:tc>
          <w:tcPr>
            <w:tcW w:w="9855" w:type="dxa"/>
            <w:gridSpan w:val="8"/>
            <w:tcBorders>
              <w:bottom w:val="double" w:sz="4" w:space="0" w:color="auto"/>
            </w:tcBorders>
            <w:shd w:val="clear" w:color="auto" w:fill="BDD6EE"/>
          </w:tcPr>
          <w:p w:rsidR="00A2704D" w:rsidRDefault="00A2704D" w:rsidP="00853A10">
            <w:pPr>
              <w:numPr>
                <w:ins w:id="1068" w:author="Eva Skýbová" w:date="2018-06-08T13:21:00Z"/>
              </w:numPr>
              <w:jc w:val="both"/>
              <w:rPr>
                <w:ins w:id="1069" w:author="Eva Skýbová" w:date="2018-06-08T13:21:00Z"/>
                <w:b/>
                <w:sz w:val="28"/>
              </w:rPr>
            </w:pPr>
            <w:ins w:id="1070" w:author="Eva Skýbová" w:date="2018-06-08T13:21:00Z">
              <w:r>
                <w:lastRenderedPageBreak/>
                <w:br w:type="page"/>
              </w:r>
              <w:r>
                <w:rPr>
                  <w:b/>
                  <w:sz w:val="28"/>
                </w:rPr>
                <w:t>B-III – Charakteristika studijního předmětu</w:t>
              </w:r>
            </w:ins>
          </w:p>
        </w:tc>
      </w:tr>
      <w:tr w:rsidR="00A2704D" w:rsidTr="00853A10">
        <w:trPr>
          <w:ins w:id="1071" w:author="Eva Skýbová" w:date="2018-06-08T13:21:00Z"/>
        </w:trPr>
        <w:tc>
          <w:tcPr>
            <w:tcW w:w="3086" w:type="dxa"/>
            <w:tcBorders>
              <w:top w:val="double" w:sz="4" w:space="0" w:color="auto"/>
            </w:tcBorders>
            <w:shd w:val="clear" w:color="auto" w:fill="F7CAAC"/>
          </w:tcPr>
          <w:p w:rsidR="00A2704D" w:rsidRDefault="00A2704D" w:rsidP="00853A10">
            <w:pPr>
              <w:numPr>
                <w:ins w:id="1072" w:author="Eva Skýbová" w:date="2018-06-08T13:21:00Z"/>
              </w:numPr>
              <w:jc w:val="both"/>
              <w:rPr>
                <w:ins w:id="1073" w:author="Eva Skýbová" w:date="2018-06-08T13:21:00Z"/>
                <w:b/>
              </w:rPr>
            </w:pPr>
            <w:ins w:id="1074" w:author="Eva Skýbová" w:date="2018-06-08T13:21:00Z">
              <w:r>
                <w:rPr>
                  <w:b/>
                </w:rPr>
                <w:t>Název studijního předmětu</w:t>
              </w:r>
            </w:ins>
          </w:p>
        </w:tc>
        <w:tc>
          <w:tcPr>
            <w:tcW w:w="6769" w:type="dxa"/>
            <w:gridSpan w:val="7"/>
            <w:tcBorders>
              <w:top w:val="double" w:sz="4" w:space="0" w:color="auto"/>
            </w:tcBorders>
          </w:tcPr>
          <w:p w:rsidR="00A2704D" w:rsidRPr="00A2704D" w:rsidRDefault="00A2704D" w:rsidP="00853A10">
            <w:pPr>
              <w:numPr>
                <w:ins w:id="1075" w:author="Eva Skýbová" w:date="2018-06-08T13:21:00Z"/>
              </w:numPr>
              <w:jc w:val="both"/>
              <w:rPr>
                <w:ins w:id="1076" w:author="Eva Skýbová" w:date="2018-06-08T13:21:00Z"/>
                <w:b/>
                <w:rPrChange w:id="1077" w:author="Eva Skýbová" w:date="2018-06-08T13:21:00Z">
                  <w:rPr>
                    <w:ins w:id="1078" w:author="Eva Skýbová" w:date="2018-06-08T13:21:00Z"/>
                  </w:rPr>
                </w:rPrChange>
              </w:rPr>
            </w:pPr>
            <w:ins w:id="1079" w:author="Eva Skýbová" w:date="2018-06-08T13:21:00Z">
              <w:r w:rsidRPr="00A2704D">
                <w:rPr>
                  <w:b/>
                  <w:rPrChange w:id="1080" w:author="Eva Skýbová" w:date="2018-06-08T13:21:00Z">
                    <w:rPr/>
                  </w:rPrChange>
                </w:rPr>
                <w:t>New Threats of CBRN</w:t>
              </w:r>
            </w:ins>
          </w:p>
        </w:tc>
      </w:tr>
      <w:tr w:rsidR="00A2704D" w:rsidTr="00853A10">
        <w:trPr>
          <w:ins w:id="1081" w:author="Eva Skýbová" w:date="2018-06-08T13:21:00Z"/>
        </w:trPr>
        <w:tc>
          <w:tcPr>
            <w:tcW w:w="3086" w:type="dxa"/>
            <w:shd w:val="clear" w:color="auto" w:fill="F7CAAC"/>
          </w:tcPr>
          <w:p w:rsidR="00A2704D" w:rsidRDefault="00A2704D" w:rsidP="00853A10">
            <w:pPr>
              <w:numPr>
                <w:ins w:id="1082" w:author="Eva Skýbová" w:date="2018-06-08T13:21:00Z"/>
              </w:numPr>
              <w:jc w:val="both"/>
              <w:rPr>
                <w:ins w:id="1083" w:author="Eva Skýbová" w:date="2018-06-08T13:21:00Z"/>
                <w:b/>
              </w:rPr>
            </w:pPr>
            <w:ins w:id="1084" w:author="Eva Skýbová" w:date="2018-06-08T13:21:00Z">
              <w:r>
                <w:rPr>
                  <w:b/>
                </w:rPr>
                <w:t>Typ předmětu</w:t>
              </w:r>
            </w:ins>
          </w:p>
        </w:tc>
        <w:tc>
          <w:tcPr>
            <w:tcW w:w="3406" w:type="dxa"/>
            <w:gridSpan w:val="4"/>
          </w:tcPr>
          <w:p w:rsidR="00A2704D" w:rsidRDefault="00A2704D" w:rsidP="00853A10">
            <w:pPr>
              <w:numPr>
                <w:ins w:id="1085" w:author="Eva Skýbová" w:date="2018-06-08T13:21:00Z"/>
              </w:numPr>
              <w:jc w:val="both"/>
              <w:rPr>
                <w:ins w:id="1086" w:author="Eva Skýbová" w:date="2018-06-08T13:21:00Z"/>
              </w:rPr>
            </w:pPr>
            <w:ins w:id="1087" w:author="Eva Skýbová" w:date="2018-06-08T13:21:00Z">
              <w:r>
                <w:t>obligatory, PZ</w:t>
              </w:r>
            </w:ins>
          </w:p>
        </w:tc>
        <w:tc>
          <w:tcPr>
            <w:tcW w:w="2695" w:type="dxa"/>
            <w:gridSpan w:val="2"/>
            <w:shd w:val="clear" w:color="auto" w:fill="F7CAAC"/>
          </w:tcPr>
          <w:p w:rsidR="00A2704D" w:rsidRDefault="00A2704D" w:rsidP="00853A10">
            <w:pPr>
              <w:numPr>
                <w:ins w:id="1088" w:author="Eva Skýbová" w:date="2018-06-08T13:21:00Z"/>
              </w:numPr>
              <w:jc w:val="both"/>
              <w:rPr>
                <w:ins w:id="1089" w:author="Eva Skýbová" w:date="2018-06-08T13:21:00Z"/>
              </w:rPr>
            </w:pPr>
            <w:ins w:id="1090" w:author="Eva Skýbová" w:date="2018-06-08T13:21:00Z">
              <w:r>
                <w:rPr>
                  <w:b/>
                </w:rPr>
                <w:t>doporučený ročník / semestr</w:t>
              </w:r>
            </w:ins>
          </w:p>
        </w:tc>
        <w:tc>
          <w:tcPr>
            <w:tcW w:w="668" w:type="dxa"/>
          </w:tcPr>
          <w:p w:rsidR="00A2704D" w:rsidRDefault="00A2704D" w:rsidP="00853A10">
            <w:pPr>
              <w:numPr>
                <w:ins w:id="1091" w:author="Eva Skýbová" w:date="2018-06-08T13:21:00Z"/>
              </w:numPr>
              <w:jc w:val="both"/>
              <w:rPr>
                <w:ins w:id="1092" w:author="Eva Skýbová" w:date="2018-06-08T13:21:00Z"/>
              </w:rPr>
            </w:pPr>
            <w:ins w:id="1093" w:author="Eva Skýbová" w:date="2018-06-08T13:21:00Z">
              <w:r>
                <w:t>2/WS</w:t>
              </w:r>
            </w:ins>
          </w:p>
        </w:tc>
      </w:tr>
      <w:tr w:rsidR="00A2704D" w:rsidTr="00853A10">
        <w:trPr>
          <w:ins w:id="1094" w:author="Eva Skýbová" w:date="2018-06-08T13:21:00Z"/>
        </w:trPr>
        <w:tc>
          <w:tcPr>
            <w:tcW w:w="3086" w:type="dxa"/>
            <w:shd w:val="clear" w:color="auto" w:fill="F7CAAC"/>
          </w:tcPr>
          <w:p w:rsidR="00A2704D" w:rsidRDefault="00A2704D" w:rsidP="00853A10">
            <w:pPr>
              <w:numPr>
                <w:ins w:id="1095" w:author="Eva Skýbová" w:date="2018-06-08T13:21:00Z"/>
              </w:numPr>
              <w:jc w:val="both"/>
              <w:rPr>
                <w:ins w:id="1096" w:author="Eva Skýbová" w:date="2018-06-08T13:21:00Z"/>
                <w:b/>
              </w:rPr>
            </w:pPr>
            <w:ins w:id="1097" w:author="Eva Skýbová" w:date="2018-06-08T13:21:00Z">
              <w:r>
                <w:rPr>
                  <w:b/>
                </w:rPr>
                <w:t>Rozsah studijního předmětu</w:t>
              </w:r>
            </w:ins>
          </w:p>
        </w:tc>
        <w:tc>
          <w:tcPr>
            <w:tcW w:w="1701" w:type="dxa"/>
            <w:gridSpan w:val="2"/>
          </w:tcPr>
          <w:p w:rsidR="00A2704D" w:rsidRDefault="00A2704D" w:rsidP="00853A10">
            <w:pPr>
              <w:numPr>
                <w:ins w:id="1098" w:author="Eva Skýbová" w:date="2018-06-08T13:21:00Z"/>
              </w:numPr>
              <w:jc w:val="both"/>
              <w:rPr>
                <w:ins w:id="1099" w:author="Eva Skýbová" w:date="2018-06-08T13:21:00Z"/>
              </w:rPr>
            </w:pPr>
            <w:ins w:id="1100" w:author="Eva Skýbová" w:date="2018-06-08T13:21:00Z">
              <w:r>
                <w:t>28l-14s</w:t>
              </w:r>
            </w:ins>
          </w:p>
        </w:tc>
        <w:tc>
          <w:tcPr>
            <w:tcW w:w="889" w:type="dxa"/>
            <w:shd w:val="clear" w:color="auto" w:fill="F7CAAC"/>
          </w:tcPr>
          <w:p w:rsidR="00A2704D" w:rsidRDefault="00A2704D" w:rsidP="00853A10">
            <w:pPr>
              <w:numPr>
                <w:ins w:id="1101" w:author="Eva Skýbová" w:date="2018-06-08T13:21:00Z"/>
              </w:numPr>
              <w:jc w:val="both"/>
              <w:rPr>
                <w:ins w:id="1102" w:author="Eva Skýbová" w:date="2018-06-08T13:21:00Z"/>
                <w:b/>
              </w:rPr>
            </w:pPr>
            <w:ins w:id="1103" w:author="Eva Skýbová" w:date="2018-06-08T13:21:00Z">
              <w:r>
                <w:rPr>
                  <w:b/>
                </w:rPr>
                <w:t xml:space="preserve">hod. </w:t>
              </w:r>
            </w:ins>
          </w:p>
        </w:tc>
        <w:tc>
          <w:tcPr>
            <w:tcW w:w="816" w:type="dxa"/>
          </w:tcPr>
          <w:p w:rsidR="00A2704D" w:rsidRDefault="00A2704D" w:rsidP="00853A10">
            <w:pPr>
              <w:numPr>
                <w:ins w:id="1104" w:author="Eva Skýbová" w:date="2018-06-08T13:21:00Z"/>
              </w:numPr>
              <w:jc w:val="both"/>
              <w:rPr>
                <w:ins w:id="1105" w:author="Eva Skýbová" w:date="2018-06-08T13:21:00Z"/>
              </w:rPr>
            </w:pPr>
            <w:ins w:id="1106" w:author="Eva Skýbová" w:date="2018-06-08T13:21:00Z">
              <w:r>
                <w:t>42</w:t>
              </w:r>
            </w:ins>
          </w:p>
        </w:tc>
        <w:tc>
          <w:tcPr>
            <w:tcW w:w="2156" w:type="dxa"/>
            <w:shd w:val="clear" w:color="auto" w:fill="F7CAAC"/>
          </w:tcPr>
          <w:p w:rsidR="00A2704D" w:rsidRDefault="00A2704D" w:rsidP="00853A10">
            <w:pPr>
              <w:numPr>
                <w:ins w:id="1107" w:author="Eva Skýbová" w:date="2018-06-08T13:21:00Z"/>
              </w:numPr>
              <w:jc w:val="both"/>
              <w:rPr>
                <w:ins w:id="1108" w:author="Eva Skýbová" w:date="2018-06-08T13:21:00Z"/>
                <w:b/>
              </w:rPr>
            </w:pPr>
            <w:ins w:id="1109" w:author="Eva Skýbová" w:date="2018-06-08T13:21:00Z">
              <w:r>
                <w:rPr>
                  <w:b/>
                </w:rPr>
                <w:t>kreditů</w:t>
              </w:r>
            </w:ins>
          </w:p>
        </w:tc>
        <w:tc>
          <w:tcPr>
            <w:tcW w:w="1207" w:type="dxa"/>
            <w:gridSpan w:val="2"/>
          </w:tcPr>
          <w:p w:rsidR="00A2704D" w:rsidRDefault="00A2704D" w:rsidP="00853A10">
            <w:pPr>
              <w:numPr>
                <w:ins w:id="1110" w:author="Eva Skýbová" w:date="2018-06-08T13:21:00Z"/>
              </w:numPr>
              <w:jc w:val="both"/>
              <w:rPr>
                <w:ins w:id="1111" w:author="Eva Skýbová" w:date="2018-06-08T13:21:00Z"/>
              </w:rPr>
            </w:pPr>
            <w:ins w:id="1112" w:author="Eva Skýbová" w:date="2018-06-08T13:21:00Z">
              <w:r>
                <w:t>6</w:t>
              </w:r>
            </w:ins>
          </w:p>
        </w:tc>
      </w:tr>
      <w:tr w:rsidR="00A2704D" w:rsidTr="00853A10">
        <w:trPr>
          <w:ins w:id="1113" w:author="Eva Skýbová" w:date="2018-06-08T13:21:00Z"/>
        </w:trPr>
        <w:tc>
          <w:tcPr>
            <w:tcW w:w="3086" w:type="dxa"/>
            <w:shd w:val="clear" w:color="auto" w:fill="F7CAAC"/>
          </w:tcPr>
          <w:p w:rsidR="00A2704D" w:rsidRDefault="00A2704D" w:rsidP="00853A10">
            <w:pPr>
              <w:numPr>
                <w:ins w:id="1114" w:author="Eva Skýbová" w:date="2018-06-08T13:21:00Z"/>
              </w:numPr>
              <w:jc w:val="both"/>
              <w:rPr>
                <w:ins w:id="1115" w:author="Eva Skýbová" w:date="2018-06-08T13:21:00Z"/>
                <w:b/>
                <w:sz w:val="22"/>
              </w:rPr>
            </w:pPr>
            <w:ins w:id="1116" w:author="Eva Skýbová" w:date="2018-06-08T13:21:00Z">
              <w:r>
                <w:rPr>
                  <w:b/>
                </w:rPr>
                <w:t>Prerekvizity, korekvizity, ekvivalence</w:t>
              </w:r>
            </w:ins>
          </w:p>
        </w:tc>
        <w:tc>
          <w:tcPr>
            <w:tcW w:w="6769" w:type="dxa"/>
            <w:gridSpan w:val="7"/>
          </w:tcPr>
          <w:p w:rsidR="00A2704D" w:rsidRDefault="00A2704D" w:rsidP="00853A10">
            <w:pPr>
              <w:numPr>
                <w:ins w:id="1117" w:author="Eva Skýbová" w:date="2018-06-08T13:21:00Z"/>
              </w:numPr>
              <w:jc w:val="both"/>
              <w:rPr>
                <w:ins w:id="1118" w:author="Eva Skýbová" w:date="2018-06-08T13:21:00Z"/>
              </w:rPr>
            </w:pPr>
          </w:p>
        </w:tc>
      </w:tr>
      <w:tr w:rsidR="00A2704D" w:rsidTr="00853A10">
        <w:trPr>
          <w:ins w:id="1119" w:author="Eva Skýbová" w:date="2018-06-08T13:21:00Z"/>
        </w:trPr>
        <w:tc>
          <w:tcPr>
            <w:tcW w:w="3086" w:type="dxa"/>
            <w:shd w:val="clear" w:color="auto" w:fill="F7CAAC"/>
          </w:tcPr>
          <w:p w:rsidR="00A2704D" w:rsidRDefault="00A2704D" w:rsidP="00853A10">
            <w:pPr>
              <w:numPr>
                <w:ins w:id="1120" w:author="Eva Skýbová" w:date="2018-06-08T13:21:00Z"/>
              </w:numPr>
              <w:jc w:val="both"/>
              <w:rPr>
                <w:ins w:id="1121" w:author="Eva Skýbová" w:date="2018-06-08T13:21:00Z"/>
                <w:b/>
              </w:rPr>
            </w:pPr>
            <w:ins w:id="1122" w:author="Eva Skýbová" w:date="2018-06-08T13:21:00Z">
              <w:r>
                <w:rPr>
                  <w:b/>
                </w:rPr>
                <w:t>Způsob ověření studijních výsledků</w:t>
              </w:r>
            </w:ins>
          </w:p>
        </w:tc>
        <w:tc>
          <w:tcPr>
            <w:tcW w:w="3406" w:type="dxa"/>
            <w:gridSpan w:val="4"/>
          </w:tcPr>
          <w:p w:rsidR="00A2704D" w:rsidRDefault="00A2704D" w:rsidP="00853A10">
            <w:pPr>
              <w:numPr>
                <w:ins w:id="1123" w:author="Eva Skýbová" w:date="2018-06-08T13:21:00Z"/>
              </w:numPr>
              <w:jc w:val="both"/>
              <w:rPr>
                <w:ins w:id="1124" w:author="Eva Skýbová" w:date="2018-06-08T13:21:00Z"/>
              </w:rPr>
            </w:pPr>
            <w:ins w:id="1125" w:author="Eva Skýbová" w:date="2018-06-08T13:21:00Z">
              <w:r>
                <w:t>Credit, exam.</w:t>
              </w:r>
            </w:ins>
          </w:p>
        </w:tc>
        <w:tc>
          <w:tcPr>
            <w:tcW w:w="2156" w:type="dxa"/>
            <w:shd w:val="clear" w:color="auto" w:fill="F7CAAC"/>
          </w:tcPr>
          <w:p w:rsidR="00A2704D" w:rsidRDefault="00A2704D" w:rsidP="00853A10">
            <w:pPr>
              <w:numPr>
                <w:ins w:id="1126" w:author="Eva Skýbová" w:date="2018-06-08T13:21:00Z"/>
              </w:numPr>
              <w:jc w:val="both"/>
              <w:rPr>
                <w:ins w:id="1127" w:author="Eva Skýbová" w:date="2018-06-08T13:21:00Z"/>
                <w:b/>
              </w:rPr>
            </w:pPr>
            <w:ins w:id="1128" w:author="Eva Skýbová" w:date="2018-06-08T13:21:00Z">
              <w:r>
                <w:rPr>
                  <w:b/>
                </w:rPr>
                <w:t>Forma výuky</w:t>
              </w:r>
            </w:ins>
          </w:p>
        </w:tc>
        <w:tc>
          <w:tcPr>
            <w:tcW w:w="1207" w:type="dxa"/>
            <w:gridSpan w:val="2"/>
          </w:tcPr>
          <w:p w:rsidR="00A2704D" w:rsidRDefault="00A2704D" w:rsidP="00853A10">
            <w:pPr>
              <w:numPr>
                <w:ins w:id="1129" w:author="Eva Skýbová" w:date="2018-06-08T13:21:00Z"/>
              </w:numPr>
              <w:jc w:val="both"/>
              <w:rPr>
                <w:ins w:id="1130" w:author="Eva Skýbová" w:date="2018-06-08T13:21:00Z"/>
              </w:rPr>
            </w:pPr>
            <w:ins w:id="1131" w:author="Eva Skýbová" w:date="2018-06-08T13:21:00Z">
              <w:r>
                <w:t>lectures seminars</w:t>
              </w:r>
            </w:ins>
          </w:p>
        </w:tc>
      </w:tr>
      <w:tr w:rsidR="00A2704D" w:rsidTr="00853A10">
        <w:trPr>
          <w:ins w:id="1132" w:author="Eva Skýbová" w:date="2018-06-08T13:21:00Z"/>
        </w:trPr>
        <w:tc>
          <w:tcPr>
            <w:tcW w:w="3086" w:type="dxa"/>
            <w:shd w:val="clear" w:color="auto" w:fill="F7CAAC"/>
          </w:tcPr>
          <w:p w:rsidR="00A2704D" w:rsidRDefault="00A2704D" w:rsidP="00853A10">
            <w:pPr>
              <w:numPr>
                <w:ins w:id="1133" w:author="Eva Skýbová" w:date="2018-06-08T13:21:00Z"/>
              </w:numPr>
              <w:jc w:val="both"/>
              <w:rPr>
                <w:ins w:id="1134" w:author="Eva Skýbová" w:date="2018-06-08T13:21:00Z"/>
                <w:b/>
              </w:rPr>
            </w:pPr>
            <w:ins w:id="1135" w:author="Eva Skýbová" w:date="2018-06-08T13:21:00Z">
              <w:r>
                <w:rPr>
                  <w:b/>
                </w:rPr>
                <w:t>Forma způsobu ověření studijních výsledků a další požadavky na studenta</w:t>
              </w:r>
            </w:ins>
          </w:p>
        </w:tc>
        <w:tc>
          <w:tcPr>
            <w:tcW w:w="6769" w:type="dxa"/>
            <w:gridSpan w:val="7"/>
            <w:tcBorders>
              <w:bottom w:val="nil"/>
            </w:tcBorders>
          </w:tcPr>
          <w:p w:rsidR="00A2704D" w:rsidRPr="00D644B6" w:rsidRDefault="00A2704D" w:rsidP="00853A10">
            <w:pPr>
              <w:numPr>
                <w:ins w:id="1136" w:author="Eva Skýbová" w:date="2018-06-08T13:21:00Z"/>
              </w:numPr>
              <w:jc w:val="both"/>
              <w:rPr>
                <w:ins w:id="1137" w:author="Eva Skýbová" w:date="2018-06-08T13:21:00Z"/>
                <w:lang w:eastAsia="en-US"/>
              </w:rPr>
            </w:pPr>
            <w:ins w:id="1138" w:author="Eva Skýbová" w:date="2018-06-08T13:21:00Z">
              <w:r w:rsidRPr="00D644B6">
                <w:rPr>
                  <w:lang w:val="en-US" w:eastAsia="en-US"/>
                </w:rPr>
                <w:t xml:space="preserve">Requirements for credit </w:t>
              </w:r>
              <w:r w:rsidRPr="00D644B6">
                <w:rPr>
                  <w:lang w:eastAsia="en-US"/>
                </w:rPr>
                <w:t>–</w:t>
              </w:r>
              <w:r w:rsidRPr="00D644B6">
                <w:rPr>
                  <w:lang w:val="en-US" w:eastAsia="en-US"/>
                </w:rPr>
                <w:t xml:space="preserve"> 80% active participation in seminars, </w:t>
              </w:r>
              <w:r w:rsidRPr="00D644B6">
                <w:rPr>
                  <w:lang w:eastAsia="en-US"/>
                </w:rPr>
                <w:t>preparing a presentation in PowerPoint for a given specialized topic</w:t>
              </w:r>
              <w:r w:rsidRPr="00D644B6">
                <w:rPr>
                  <w:lang w:val="en-US" w:eastAsia="en-US"/>
                </w:rPr>
                <w:t>, writing credit test</w:t>
              </w:r>
              <w:r w:rsidRPr="00D644B6">
                <w:rPr>
                  <w:lang w:val="en-US" w:eastAsia="en-US"/>
                </w:rPr>
                <w:br/>
                <w:t>Exam: credit requirement, oral exam.</w:t>
              </w:r>
            </w:ins>
          </w:p>
          <w:p w:rsidR="00A2704D" w:rsidRDefault="00A2704D" w:rsidP="00853A10">
            <w:pPr>
              <w:numPr>
                <w:ins w:id="1139" w:author="Eva Skýbová" w:date="2018-06-08T13:21:00Z"/>
              </w:numPr>
              <w:jc w:val="both"/>
              <w:rPr>
                <w:ins w:id="1140" w:author="Eva Skýbová" w:date="2018-06-08T13:21:00Z"/>
              </w:rPr>
            </w:pPr>
          </w:p>
        </w:tc>
      </w:tr>
      <w:tr w:rsidR="00A2704D" w:rsidTr="00853A10">
        <w:trPr>
          <w:trHeight w:val="554"/>
          <w:ins w:id="1141" w:author="Eva Skýbová" w:date="2018-06-08T13:21:00Z"/>
        </w:trPr>
        <w:tc>
          <w:tcPr>
            <w:tcW w:w="9855" w:type="dxa"/>
            <w:gridSpan w:val="8"/>
            <w:tcBorders>
              <w:top w:val="nil"/>
            </w:tcBorders>
          </w:tcPr>
          <w:p w:rsidR="00A2704D" w:rsidRDefault="00A2704D" w:rsidP="00853A10">
            <w:pPr>
              <w:numPr>
                <w:ins w:id="1142" w:author="Eva Skýbová" w:date="2018-06-08T13:21:00Z"/>
              </w:numPr>
              <w:jc w:val="both"/>
              <w:rPr>
                <w:ins w:id="1143" w:author="Eva Skýbová" w:date="2018-06-08T13:21:00Z"/>
              </w:rPr>
            </w:pPr>
          </w:p>
        </w:tc>
      </w:tr>
      <w:tr w:rsidR="00A2704D" w:rsidTr="00853A10">
        <w:trPr>
          <w:trHeight w:val="197"/>
          <w:ins w:id="1144" w:author="Eva Skýbová" w:date="2018-06-08T13:21:00Z"/>
        </w:trPr>
        <w:tc>
          <w:tcPr>
            <w:tcW w:w="3086" w:type="dxa"/>
            <w:tcBorders>
              <w:top w:val="nil"/>
            </w:tcBorders>
            <w:shd w:val="clear" w:color="auto" w:fill="F7CAAC"/>
          </w:tcPr>
          <w:p w:rsidR="00A2704D" w:rsidRDefault="00A2704D" w:rsidP="00853A10">
            <w:pPr>
              <w:numPr>
                <w:ins w:id="1145" w:author="Eva Skýbová" w:date="2018-06-08T13:21:00Z"/>
              </w:numPr>
              <w:jc w:val="both"/>
              <w:rPr>
                <w:ins w:id="1146" w:author="Eva Skýbová" w:date="2018-06-08T13:21:00Z"/>
                <w:b/>
              </w:rPr>
            </w:pPr>
            <w:ins w:id="1147" w:author="Eva Skýbová" w:date="2018-06-08T13:21:00Z">
              <w:r>
                <w:rPr>
                  <w:b/>
                </w:rPr>
                <w:t>Garant předmětu</w:t>
              </w:r>
            </w:ins>
          </w:p>
        </w:tc>
        <w:tc>
          <w:tcPr>
            <w:tcW w:w="6769" w:type="dxa"/>
            <w:gridSpan w:val="7"/>
            <w:tcBorders>
              <w:top w:val="nil"/>
            </w:tcBorders>
          </w:tcPr>
          <w:p w:rsidR="00A2704D" w:rsidRDefault="00A2704D" w:rsidP="00853A10">
            <w:pPr>
              <w:numPr>
                <w:ins w:id="1148" w:author="Eva Skýbová" w:date="2018-06-08T13:21:00Z"/>
              </w:numPr>
              <w:jc w:val="both"/>
              <w:rPr>
                <w:ins w:id="1149" w:author="Eva Skýbová" w:date="2018-06-08T13:21:00Z"/>
              </w:rPr>
            </w:pPr>
            <w:ins w:id="1150" w:author="Eva Skýbová" w:date="2018-06-08T13:21:00Z">
              <w:r>
                <w:t xml:space="preserve">doc. Ing. Otakar </w:t>
              </w:r>
              <w:smartTag w:uri="urn:schemas-microsoft-com:office:smarttags" w:element="PersonName">
                <w:smartTagPr>
                  <w:attr w:name="ProductID" w:val="Jiří Mika"/>
                </w:smartTagPr>
                <w:r>
                  <w:t>Jiří Mika</w:t>
                </w:r>
              </w:smartTag>
              <w:r>
                <w:t>, CSc.</w:t>
              </w:r>
            </w:ins>
          </w:p>
        </w:tc>
      </w:tr>
      <w:tr w:rsidR="00A2704D" w:rsidTr="00853A10">
        <w:trPr>
          <w:trHeight w:val="243"/>
          <w:ins w:id="1151" w:author="Eva Skýbová" w:date="2018-06-08T13:21:00Z"/>
        </w:trPr>
        <w:tc>
          <w:tcPr>
            <w:tcW w:w="3086" w:type="dxa"/>
            <w:tcBorders>
              <w:top w:val="nil"/>
            </w:tcBorders>
            <w:shd w:val="clear" w:color="auto" w:fill="F7CAAC"/>
          </w:tcPr>
          <w:p w:rsidR="00A2704D" w:rsidRDefault="00A2704D" w:rsidP="00853A10">
            <w:pPr>
              <w:numPr>
                <w:ins w:id="1152" w:author="Eva Skýbová" w:date="2018-06-08T13:21:00Z"/>
              </w:numPr>
              <w:jc w:val="both"/>
              <w:rPr>
                <w:ins w:id="1153" w:author="Eva Skýbová" w:date="2018-06-08T13:21:00Z"/>
                <w:b/>
              </w:rPr>
            </w:pPr>
            <w:ins w:id="1154" w:author="Eva Skýbová" w:date="2018-06-08T13:21:00Z">
              <w:r>
                <w:rPr>
                  <w:b/>
                </w:rPr>
                <w:t>Zapojení garanta do výuky předmětu</w:t>
              </w:r>
            </w:ins>
          </w:p>
        </w:tc>
        <w:tc>
          <w:tcPr>
            <w:tcW w:w="6769" w:type="dxa"/>
            <w:gridSpan w:val="7"/>
            <w:tcBorders>
              <w:top w:val="nil"/>
            </w:tcBorders>
          </w:tcPr>
          <w:p w:rsidR="00A2704D" w:rsidRPr="00D644B6" w:rsidRDefault="00A2704D" w:rsidP="00853A10">
            <w:pPr>
              <w:numPr>
                <w:ins w:id="1155" w:author="Eva Skýbová" w:date="2018-06-08T13:21:00Z"/>
              </w:numPr>
              <w:jc w:val="both"/>
              <w:rPr>
                <w:ins w:id="1156" w:author="Eva Skýbová" w:date="2018-06-08T13:21:00Z"/>
                <w:lang w:eastAsia="en-US"/>
              </w:rPr>
            </w:pPr>
            <w:ins w:id="1157" w:author="Eva Skýbová" w:date="2018-06-08T13:21:00Z">
              <w:r w:rsidRPr="00D644B6">
                <w:rPr>
                  <w:lang w:val="en-US" w:eastAsia="en-US"/>
                </w:rPr>
                <w:t>Lecturer, realizes seminar.</w:t>
              </w:r>
            </w:ins>
          </w:p>
          <w:p w:rsidR="00A2704D" w:rsidRDefault="00A2704D" w:rsidP="00853A10">
            <w:pPr>
              <w:numPr>
                <w:ins w:id="1158" w:author="Eva Skýbová" w:date="2018-06-08T13:21:00Z"/>
              </w:numPr>
              <w:jc w:val="both"/>
              <w:rPr>
                <w:ins w:id="1159" w:author="Eva Skýbová" w:date="2018-06-08T13:21:00Z"/>
              </w:rPr>
            </w:pPr>
          </w:p>
        </w:tc>
      </w:tr>
      <w:tr w:rsidR="00A2704D" w:rsidTr="00853A10">
        <w:trPr>
          <w:ins w:id="1160" w:author="Eva Skýbová" w:date="2018-06-08T13:21:00Z"/>
        </w:trPr>
        <w:tc>
          <w:tcPr>
            <w:tcW w:w="3086" w:type="dxa"/>
            <w:shd w:val="clear" w:color="auto" w:fill="F7CAAC"/>
          </w:tcPr>
          <w:p w:rsidR="00A2704D" w:rsidRDefault="00A2704D" w:rsidP="00853A10">
            <w:pPr>
              <w:numPr>
                <w:ins w:id="1161" w:author="Eva Skýbová" w:date="2018-06-08T13:21:00Z"/>
              </w:numPr>
              <w:jc w:val="both"/>
              <w:rPr>
                <w:ins w:id="1162" w:author="Eva Skýbová" w:date="2018-06-08T13:21:00Z"/>
                <w:b/>
              </w:rPr>
            </w:pPr>
            <w:ins w:id="1163" w:author="Eva Skýbová" w:date="2018-06-08T13:21:00Z">
              <w:r>
                <w:rPr>
                  <w:b/>
                </w:rPr>
                <w:t>Vyučující</w:t>
              </w:r>
            </w:ins>
          </w:p>
        </w:tc>
        <w:tc>
          <w:tcPr>
            <w:tcW w:w="6769" w:type="dxa"/>
            <w:gridSpan w:val="7"/>
            <w:tcBorders>
              <w:bottom w:val="nil"/>
            </w:tcBorders>
          </w:tcPr>
          <w:p w:rsidR="00A2704D" w:rsidRDefault="00A2704D" w:rsidP="00853A10">
            <w:pPr>
              <w:numPr>
                <w:ins w:id="1164" w:author="Eva Skýbová" w:date="2018-06-08T13:21:00Z"/>
              </w:numPr>
              <w:jc w:val="both"/>
              <w:rPr>
                <w:ins w:id="1165" w:author="Eva Skýbová" w:date="2018-06-08T13:21:00Z"/>
              </w:rPr>
            </w:pPr>
          </w:p>
        </w:tc>
      </w:tr>
      <w:tr w:rsidR="00A2704D" w:rsidTr="00853A10">
        <w:trPr>
          <w:trHeight w:val="554"/>
          <w:ins w:id="1166" w:author="Eva Skýbová" w:date="2018-06-08T13:21:00Z"/>
        </w:trPr>
        <w:tc>
          <w:tcPr>
            <w:tcW w:w="9855" w:type="dxa"/>
            <w:gridSpan w:val="8"/>
            <w:tcBorders>
              <w:top w:val="nil"/>
            </w:tcBorders>
          </w:tcPr>
          <w:p w:rsidR="00A2704D" w:rsidRDefault="00A2704D" w:rsidP="00853A10">
            <w:pPr>
              <w:numPr>
                <w:ins w:id="1167" w:author="Eva Skýbová" w:date="2018-06-08T13:21:00Z"/>
              </w:numPr>
              <w:jc w:val="both"/>
              <w:rPr>
                <w:ins w:id="1168" w:author="Eva Skýbová" w:date="2018-06-08T13:21:00Z"/>
              </w:rPr>
            </w:pPr>
            <w:ins w:id="1169" w:author="Eva Skýbová" w:date="2018-06-08T13:21:00Z">
              <w:r>
                <w:t xml:space="preserve">doc. Ing. Otakar </w:t>
              </w:r>
              <w:smartTag w:uri="urn:schemas-microsoft-com:office:smarttags" w:element="PersonName">
                <w:smartTagPr>
                  <w:attr w:name="ProductID" w:val="Jiří Mika"/>
                </w:smartTagPr>
                <w:r>
                  <w:t>Jiří Mika</w:t>
                </w:r>
              </w:smartTag>
              <w:r>
                <w:t>, CSc. – lecturers (100 %)</w:t>
              </w:r>
            </w:ins>
          </w:p>
        </w:tc>
      </w:tr>
      <w:tr w:rsidR="00A2704D" w:rsidTr="00853A10">
        <w:trPr>
          <w:ins w:id="1170" w:author="Eva Skýbová" w:date="2018-06-08T13:21:00Z"/>
        </w:trPr>
        <w:tc>
          <w:tcPr>
            <w:tcW w:w="3086" w:type="dxa"/>
            <w:shd w:val="clear" w:color="auto" w:fill="F7CAAC"/>
          </w:tcPr>
          <w:p w:rsidR="00A2704D" w:rsidRDefault="00A2704D" w:rsidP="00853A10">
            <w:pPr>
              <w:numPr>
                <w:ins w:id="1171" w:author="Eva Skýbová" w:date="2018-06-08T13:21:00Z"/>
              </w:numPr>
              <w:jc w:val="both"/>
              <w:rPr>
                <w:ins w:id="1172" w:author="Eva Skýbová" w:date="2018-06-08T13:21:00Z"/>
                <w:b/>
              </w:rPr>
            </w:pPr>
            <w:ins w:id="1173" w:author="Eva Skýbová" w:date="2018-06-08T13:21:00Z">
              <w:r>
                <w:rPr>
                  <w:b/>
                </w:rPr>
                <w:t>Stručná anotace předmětu</w:t>
              </w:r>
            </w:ins>
          </w:p>
        </w:tc>
        <w:tc>
          <w:tcPr>
            <w:tcW w:w="6769" w:type="dxa"/>
            <w:gridSpan w:val="7"/>
            <w:tcBorders>
              <w:bottom w:val="nil"/>
            </w:tcBorders>
          </w:tcPr>
          <w:p w:rsidR="00A2704D" w:rsidRDefault="00A2704D" w:rsidP="00853A10">
            <w:pPr>
              <w:numPr>
                <w:ins w:id="1174" w:author="Eva Skýbová" w:date="2018-06-08T13:21:00Z"/>
              </w:numPr>
              <w:jc w:val="both"/>
              <w:rPr>
                <w:ins w:id="1175" w:author="Eva Skýbová" w:date="2018-06-08T13:21:00Z"/>
              </w:rPr>
            </w:pPr>
          </w:p>
        </w:tc>
      </w:tr>
      <w:tr w:rsidR="00A2704D" w:rsidTr="00853A10">
        <w:trPr>
          <w:trHeight w:val="3938"/>
          <w:ins w:id="1176" w:author="Eva Skýbová" w:date="2018-06-08T13:21:00Z"/>
        </w:trPr>
        <w:tc>
          <w:tcPr>
            <w:tcW w:w="9855" w:type="dxa"/>
            <w:gridSpan w:val="8"/>
            <w:tcBorders>
              <w:top w:val="nil"/>
              <w:bottom w:val="single" w:sz="12" w:space="0" w:color="auto"/>
            </w:tcBorders>
          </w:tcPr>
          <w:p w:rsidR="00A2704D" w:rsidRDefault="00A2704D" w:rsidP="00853A10">
            <w:pPr>
              <w:numPr>
                <w:ins w:id="1177" w:author="Eva Skýbová" w:date="2018-06-08T13:21:00Z"/>
              </w:numPr>
              <w:jc w:val="both"/>
              <w:rPr>
                <w:ins w:id="1178" w:author="Eva Skýbová" w:date="2018-06-08T13:21:00Z"/>
                <w:rFonts w:ascii="Calibri" w:hAnsi="Calibri"/>
                <w:sz w:val="22"/>
                <w:szCs w:val="22"/>
                <w:lang w:val="en-GB" w:eastAsia="en-US"/>
              </w:rPr>
            </w:pPr>
            <w:ins w:id="1179" w:author="Eva Skýbová" w:date="2018-06-08T13:21:00Z">
              <w:r>
                <w:rPr>
                  <w:lang w:val="en-GB"/>
                </w:rPr>
                <w:t>The aim of the course is to acquaint students with CBRN terrorism. The main focus will be on the possibilities of abusing using of CBRN terrorism, including modeling of emergency scenario, description and characteristics of major destructive components. The final themes of the subject will be focused on the basic principles of protecting the population against CBRN substances, on the security of the society and the protection of the population against possible CBRN terrorism attacks.</w:t>
              </w:r>
            </w:ins>
          </w:p>
          <w:p w:rsidR="00A2704D" w:rsidRPr="00E67D0A" w:rsidRDefault="00A2704D" w:rsidP="00853A10">
            <w:pPr>
              <w:numPr>
                <w:ins w:id="1180" w:author="Eva Skýbová" w:date="2018-06-08T13:21:00Z"/>
              </w:numPr>
              <w:jc w:val="both"/>
              <w:rPr>
                <w:ins w:id="1181" w:author="Eva Skýbová" w:date="2018-06-08T13:21:00Z"/>
                <w:b/>
              </w:rPr>
            </w:pPr>
            <w:ins w:id="1182" w:author="Eva Skýbová" w:date="2018-06-08T13:21:00Z">
              <w:r>
                <w:rPr>
                  <w:b/>
                </w:rPr>
                <w:t>Main topics:</w:t>
              </w:r>
            </w:ins>
          </w:p>
          <w:p w:rsidR="00A2704D" w:rsidRPr="00205677" w:rsidRDefault="00A2704D" w:rsidP="00853A10">
            <w:pPr>
              <w:numPr>
                <w:ilvl w:val="0"/>
                <w:numId w:val="30"/>
                <w:ins w:id="1183" w:author="Eva Skýbová" w:date="2018-06-08T13:21:00Z"/>
              </w:numPr>
              <w:jc w:val="both"/>
              <w:rPr>
                <w:ins w:id="1184" w:author="Eva Skýbová" w:date="2018-06-08T13:21:00Z"/>
              </w:rPr>
            </w:pPr>
            <w:ins w:id="1185" w:author="Eva Skýbová" w:date="2018-06-08T13:21:00Z">
              <w:r w:rsidRPr="00205677">
                <w:t>Introduction to the subject and national le</w:t>
              </w:r>
              <w:r>
                <w:t>gislation on CBRN terrorism.</w:t>
              </w:r>
            </w:ins>
          </w:p>
          <w:p w:rsidR="00A2704D" w:rsidRPr="00205677" w:rsidRDefault="00A2704D" w:rsidP="00853A10">
            <w:pPr>
              <w:numPr>
                <w:ilvl w:val="0"/>
                <w:numId w:val="30"/>
                <w:ins w:id="1186" w:author="Eva Skýbová" w:date="2018-06-08T13:21:00Z"/>
              </w:numPr>
              <w:jc w:val="both"/>
              <w:rPr>
                <w:ins w:id="1187" w:author="Eva Skýbová" w:date="2018-06-08T13:21:00Z"/>
              </w:rPr>
            </w:pPr>
            <w:ins w:id="1188" w:author="Eva Skýbová" w:date="2018-06-08T13:21:00Z">
              <w:r w:rsidRPr="00205677">
                <w:t>Prohibition of chemical weapons in the w</w:t>
              </w:r>
              <w:r>
                <w:t>orld and in the Czech Republic.</w:t>
              </w:r>
            </w:ins>
          </w:p>
          <w:p w:rsidR="00A2704D" w:rsidRPr="00205677" w:rsidRDefault="00A2704D" w:rsidP="00853A10">
            <w:pPr>
              <w:numPr>
                <w:ilvl w:val="0"/>
                <w:numId w:val="30"/>
                <w:ins w:id="1189" w:author="Eva Skýbová" w:date="2018-06-08T13:21:00Z"/>
              </w:numPr>
              <w:jc w:val="both"/>
              <w:rPr>
                <w:ins w:id="1190" w:author="Eva Skýbová" w:date="2018-06-08T13:21:00Z"/>
              </w:rPr>
            </w:pPr>
            <w:ins w:id="1191" w:author="Eva Skýbová" w:date="2018-06-08T13:21:00Z">
              <w:r w:rsidRPr="00205677">
                <w:t>Prohibition of bacteriological (biological) and toxin weapons in the world and in the Czech Republic.</w:t>
              </w:r>
            </w:ins>
          </w:p>
          <w:p w:rsidR="00A2704D" w:rsidRPr="00205677" w:rsidRDefault="00A2704D" w:rsidP="00853A10">
            <w:pPr>
              <w:numPr>
                <w:ilvl w:val="0"/>
                <w:numId w:val="30"/>
                <w:ins w:id="1192" w:author="Eva Skýbová" w:date="2018-06-08T13:21:00Z"/>
              </w:numPr>
              <w:jc w:val="both"/>
              <w:rPr>
                <w:ins w:id="1193" w:author="Eva Skýbová" w:date="2018-06-08T13:21:00Z"/>
              </w:rPr>
            </w:pPr>
            <w:ins w:id="1194" w:author="Eva Skýbová" w:date="2018-06-08T13:21:00Z">
              <w:r w:rsidRPr="00205677">
                <w:t>Ban on nuclear weapons in the world and in the Czech Republic.</w:t>
              </w:r>
            </w:ins>
          </w:p>
          <w:p w:rsidR="00A2704D" w:rsidRPr="00205677" w:rsidRDefault="00A2704D" w:rsidP="00853A10">
            <w:pPr>
              <w:numPr>
                <w:ilvl w:val="0"/>
                <w:numId w:val="30"/>
                <w:ins w:id="1195" w:author="Eva Skýbová" w:date="2018-06-08T13:21:00Z"/>
              </w:numPr>
              <w:jc w:val="both"/>
              <w:rPr>
                <w:ins w:id="1196" w:author="Eva Skýbová" w:date="2018-06-08T13:21:00Z"/>
              </w:rPr>
            </w:pPr>
            <w:ins w:id="1197" w:author="Eva Skýbová" w:date="2018-06-08T13:21:00Z">
              <w:r w:rsidRPr="00205677">
                <w:t>National Action Plan for Combating Terrorism in the Czech Republic</w:t>
              </w:r>
              <w:r>
                <w:t>.</w:t>
              </w:r>
            </w:ins>
          </w:p>
          <w:p w:rsidR="00A2704D" w:rsidRPr="00205677" w:rsidRDefault="00A2704D" w:rsidP="00853A10">
            <w:pPr>
              <w:numPr>
                <w:ilvl w:val="0"/>
                <w:numId w:val="30"/>
                <w:ins w:id="1198" w:author="Eva Skýbová" w:date="2018-06-08T13:21:00Z"/>
              </w:numPr>
              <w:jc w:val="both"/>
              <w:rPr>
                <w:ins w:id="1199" w:author="Eva Skýbová" w:date="2018-06-08T13:21:00Z"/>
              </w:rPr>
            </w:pPr>
            <w:ins w:id="1200" w:author="Eva Skýbová" w:date="2018-06-08T13:21:00Z">
              <w:r>
                <w:t>C</w:t>
              </w:r>
              <w:r w:rsidRPr="00205677">
                <w:t>hemical</w:t>
              </w:r>
              <w:r>
                <w:t xml:space="preserve"> warfare agents</w:t>
              </w:r>
              <w:r w:rsidRPr="00205677">
                <w:t xml:space="preserve"> and </w:t>
              </w:r>
              <w:r>
                <w:t>t</w:t>
              </w:r>
              <w:r w:rsidRPr="00205677">
                <w:t>oxins.</w:t>
              </w:r>
            </w:ins>
          </w:p>
          <w:p w:rsidR="00A2704D" w:rsidRPr="00205677" w:rsidRDefault="00A2704D" w:rsidP="00853A10">
            <w:pPr>
              <w:numPr>
                <w:ilvl w:val="0"/>
                <w:numId w:val="30"/>
                <w:ins w:id="1201" w:author="Eva Skýbová" w:date="2018-06-08T13:21:00Z"/>
              </w:numPr>
              <w:jc w:val="both"/>
              <w:rPr>
                <w:ins w:id="1202" w:author="Eva Skýbová" w:date="2018-06-08T13:21:00Z"/>
              </w:rPr>
            </w:pPr>
            <w:ins w:id="1203" w:author="Eva Skýbová" w:date="2018-06-08T13:21:00Z">
              <w:r w:rsidRPr="00205677">
                <w:t xml:space="preserve">Bacteriological, biological </w:t>
              </w:r>
              <w:r>
                <w:t>warfare agents and infectious agents.</w:t>
              </w:r>
            </w:ins>
          </w:p>
          <w:p w:rsidR="00A2704D" w:rsidRPr="00205677" w:rsidRDefault="00A2704D" w:rsidP="00853A10">
            <w:pPr>
              <w:numPr>
                <w:ilvl w:val="0"/>
                <w:numId w:val="30"/>
                <w:ins w:id="1204" w:author="Eva Skýbová" w:date="2018-06-08T13:21:00Z"/>
              </w:numPr>
              <w:jc w:val="both"/>
              <w:rPr>
                <w:ins w:id="1205" w:author="Eva Skýbová" w:date="2018-06-08T13:21:00Z"/>
              </w:rPr>
            </w:pPr>
            <w:ins w:id="1206" w:author="Eva Skýbová" w:date="2018-06-08T13:21:00Z">
              <w:r w:rsidRPr="00205677">
                <w:t>Radionuclides and nuclear materials</w:t>
              </w:r>
              <w:r>
                <w:t>.</w:t>
              </w:r>
            </w:ins>
          </w:p>
          <w:p w:rsidR="00A2704D" w:rsidRPr="00205677" w:rsidRDefault="00A2704D" w:rsidP="00853A10">
            <w:pPr>
              <w:numPr>
                <w:ilvl w:val="0"/>
                <w:numId w:val="30"/>
                <w:ins w:id="1207" w:author="Eva Skýbová" w:date="2018-06-08T13:21:00Z"/>
              </w:numPr>
              <w:jc w:val="both"/>
              <w:rPr>
                <w:ins w:id="1208" w:author="Eva Skýbová" w:date="2018-06-08T13:21:00Z"/>
              </w:rPr>
            </w:pPr>
            <w:ins w:id="1209" w:author="Eva Skýbová" w:date="2018-06-08T13:21:00Z">
              <w:r w:rsidRPr="00205677">
                <w:t>Possible scenarios of CBRN substance misuse of CBRN terrorism</w:t>
              </w:r>
              <w:r>
                <w:t>.</w:t>
              </w:r>
            </w:ins>
          </w:p>
          <w:p w:rsidR="00A2704D" w:rsidRDefault="00A2704D" w:rsidP="00853A10">
            <w:pPr>
              <w:numPr>
                <w:ilvl w:val="0"/>
                <w:numId w:val="30"/>
                <w:ins w:id="1210" w:author="Eva Skýbová" w:date="2018-06-08T13:21:00Z"/>
              </w:numPr>
              <w:jc w:val="both"/>
              <w:rPr>
                <w:ins w:id="1211" w:author="Eva Skýbová" w:date="2018-06-08T13:21:00Z"/>
              </w:rPr>
            </w:pPr>
            <w:ins w:id="1212" w:author="Eva Skýbová" w:date="2018-06-08T13:21:00Z">
              <w:r w:rsidRPr="00205677">
                <w:t xml:space="preserve">World </w:t>
              </w:r>
              <w:r>
                <w:t>m</w:t>
              </w:r>
              <w:r w:rsidRPr="00205677">
                <w:t xml:space="preserve">ovements for the WMD elimination and creation of zones without </w:t>
              </w:r>
              <w:r>
                <w:t>N</w:t>
              </w:r>
              <w:r w:rsidRPr="00205677">
                <w:t>W and WMD and the Nobel Peace Prize in WMD.</w:t>
              </w:r>
            </w:ins>
          </w:p>
          <w:p w:rsidR="00A2704D" w:rsidRPr="00E46612" w:rsidRDefault="00A2704D" w:rsidP="00853A10">
            <w:pPr>
              <w:numPr>
                <w:ilvl w:val="0"/>
                <w:numId w:val="30"/>
                <w:ins w:id="1213" w:author="Eva Skýbová" w:date="2018-06-08T13:21:00Z"/>
              </w:numPr>
              <w:jc w:val="both"/>
              <w:rPr>
                <w:ins w:id="1214" w:author="Eva Skýbová" w:date="2018-06-08T13:21:00Z"/>
              </w:rPr>
            </w:pPr>
            <w:ins w:id="1215" w:author="Eva Skýbová" w:date="2018-06-08T13:21:00Z">
              <w:r w:rsidRPr="00E46612">
                <w:t>National Strategy and National Action Plan for CBRN in the Czech Republic.</w:t>
              </w:r>
            </w:ins>
          </w:p>
          <w:p w:rsidR="00A2704D" w:rsidRPr="00E46612" w:rsidRDefault="00A2704D" w:rsidP="00853A10">
            <w:pPr>
              <w:numPr>
                <w:ilvl w:val="0"/>
                <w:numId w:val="30"/>
                <w:ins w:id="1216" w:author="Eva Skýbová" w:date="2018-06-08T13:21:00Z"/>
              </w:numPr>
              <w:jc w:val="both"/>
              <w:rPr>
                <w:ins w:id="1217" w:author="Eva Skýbová" w:date="2018-06-08T13:21:00Z"/>
              </w:rPr>
            </w:pPr>
            <w:ins w:id="1218" w:author="Eva Skýbová" w:date="2018-06-08T13:21:00Z">
              <w:r w:rsidRPr="00E46612">
                <w:t>Basic principles of population protection against CBRN substances.</w:t>
              </w:r>
            </w:ins>
          </w:p>
          <w:p w:rsidR="00A2704D" w:rsidRPr="00E46612" w:rsidRDefault="00A2704D" w:rsidP="00853A10">
            <w:pPr>
              <w:numPr>
                <w:ilvl w:val="0"/>
                <w:numId w:val="30"/>
                <w:ins w:id="1219" w:author="Eva Skýbová" w:date="2018-06-08T13:21:00Z"/>
              </w:numPr>
              <w:jc w:val="both"/>
              <w:rPr>
                <w:ins w:id="1220" w:author="Eva Skýbová" w:date="2018-06-08T13:21:00Z"/>
              </w:rPr>
            </w:pPr>
            <w:ins w:id="1221" w:author="Eva Skýbová" w:date="2018-06-08T13:21:00Z">
              <w:r w:rsidRPr="00E46612">
                <w:t>Population preparedness for CBRN attack in the Czech Republic.</w:t>
              </w:r>
            </w:ins>
          </w:p>
          <w:p w:rsidR="00A2704D" w:rsidRPr="00205677" w:rsidRDefault="00A2704D" w:rsidP="00853A10">
            <w:pPr>
              <w:numPr>
                <w:ilvl w:val="0"/>
                <w:numId w:val="30"/>
                <w:ins w:id="1222" w:author="Eva Skýbová" w:date="2018-06-08T13:21:00Z"/>
              </w:numPr>
              <w:jc w:val="both"/>
              <w:rPr>
                <w:ins w:id="1223" w:author="Eva Skýbová" w:date="2018-06-08T13:21:00Z"/>
              </w:rPr>
            </w:pPr>
            <w:ins w:id="1224" w:author="Eva Skýbová" w:date="2018-06-08T13:21:00Z">
              <w:r w:rsidRPr="00E46612">
                <w:t>Fundamentals of protection of society against CBRN terrorism in the Czech Republic.</w:t>
              </w:r>
            </w:ins>
          </w:p>
        </w:tc>
      </w:tr>
      <w:tr w:rsidR="00A2704D" w:rsidTr="00853A10">
        <w:trPr>
          <w:trHeight w:val="265"/>
          <w:ins w:id="1225" w:author="Eva Skýbová" w:date="2018-06-08T13:21:00Z"/>
        </w:trPr>
        <w:tc>
          <w:tcPr>
            <w:tcW w:w="3653" w:type="dxa"/>
            <w:gridSpan w:val="2"/>
            <w:tcBorders>
              <w:top w:val="nil"/>
            </w:tcBorders>
            <w:shd w:val="clear" w:color="auto" w:fill="F7CAAC"/>
          </w:tcPr>
          <w:p w:rsidR="00A2704D" w:rsidRDefault="00A2704D" w:rsidP="00853A10">
            <w:pPr>
              <w:numPr>
                <w:ins w:id="1226" w:author="Eva Skýbová" w:date="2018-06-08T13:21:00Z"/>
              </w:numPr>
              <w:jc w:val="both"/>
              <w:rPr>
                <w:ins w:id="1227" w:author="Eva Skýbová" w:date="2018-06-08T13:21:00Z"/>
              </w:rPr>
            </w:pPr>
            <w:ins w:id="1228" w:author="Eva Skýbová" w:date="2018-06-08T13:21:00Z">
              <w:r>
                <w:rPr>
                  <w:b/>
                </w:rPr>
                <w:t>Studijní literatura a studijní pomůcky</w:t>
              </w:r>
            </w:ins>
          </w:p>
        </w:tc>
        <w:tc>
          <w:tcPr>
            <w:tcW w:w="6202" w:type="dxa"/>
            <w:gridSpan w:val="6"/>
            <w:tcBorders>
              <w:top w:val="nil"/>
              <w:bottom w:val="nil"/>
            </w:tcBorders>
          </w:tcPr>
          <w:p w:rsidR="00A2704D" w:rsidRDefault="00A2704D" w:rsidP="00853A10">
            <w:pPr>
              <w:numPr>
                <w:ins w:id="1229" w:author="Eva Skýbová" w:date="2018-06-08T13:21:00Z"/>
              </w:numPr>
              <w:jc w:val="both"/>
              <w:rPr>
                <w:ins w:id="1230" w:author="Eva Skýbová" w:date="2018-06-08T13:21:00Z"/>
              </w:rPr>
            </w:pPr>
          </w:p>
        </w:tc>
      </w:tr>
      <w:tr w:rsidR="00A2704D" w:rsidTr="00853A10">
        <w:trPr>
          <w:trHeight w:val="1497"/>
          <w:ins w:id="1231" w:author="Eva Skýbová" w:date="2018-06-08T13:21:00Z"/>
        </w:trPr>
        <w:tc>
          <w:tcPr>
            <w:tcW w:w="9855" w:type="dxa"/>
            <w:gridSpan w:val="8"/>
            <w:tcBorders>
              <w:top w:val="nil"/>
            </w:tcBorders>
          </w:tcPr>
          <w:p w:rsidR="00A2704D" w:rsidRPr="00B070B2" w:rsidRDefault="00A2704D" w:rsidP="00853A10">
            <w:pPr>
              <w:numPr>
                <w:ins w:id="1232" w:author="Eva Skýbová" w:date="2018-06-08T13:21:00Z"/>
              </w:numPr>
              <w:jc w:val="both"/>
              <w:rPr>
                <w:ins w:id="1233" w:author="Eva Skýbová" w:date="2018-06-08T13:21:00Z"/>
                <w:b/>
              </w:rPr>
            </w:pPr>
            <w:ins w:id="1234" w:author="Eva Skýbová" w:date="2018-06-08T13:21:00Z">
              <w:r>
                <w:rPr>
                  <w:b/>
                </w:rPr>
                <w:t>Basic</w:t>
              </w:r>
              <w:r w:rsidRPr="00B070B2">
                <w:rPr>
                  <w:b/>
                </w:rPr>
                <w:t xml:space="preserve">: </w:t>
              </w:r>
            </w:ins>
          </w:p>
          <w:p w:rsidR="00A2704D" w:rsidRDefault="00A2704D" w:rsidP="00853A10">
            <w:pPr>
              <w:numPr>
                <w:ins w:id="1235" w:author="Eva Skýbová" w:date="2018-06-08T13:21:00Z"/>
              </w:numPr>
              <w:jc w:val="both"/>
              <w:rPr>
                <w:ins w:id="1236" w:author="Eva Skýbová" w:date="2018-06-08T13:21:00Z"/>
              </w:rPr>
            </w:pPr>
            <w:ins w:id="1237" w:author="Eva Skýbová" w:date="2018-06-08T13:21:00Z">
              <w:r>
                <w:t>TU, A. T. Chemical and Biological Weapons and Terrorism, CRC Press, Taylor and Francis Group, ISBN 978-1-138-03338-2, New York 2018.</w:t>
              </w:r>
            </w:ins>
          </w:p>
          <w:p w:rsidR="00A2704D" w:rsidRDefault="00A2704D" w:rsidP="00853A10">
            <w:pPr>
              <w:numPr>
                <w:ins w:id="1238" w:author="Eva Skýbová" w:date="2018-06-08T13:21:00Z"/>
              </w:numPr>
              <w:jc w:val="both"/>
              <w:rPr>
                <w:ins w:id="1239" w:author="Eva Skýbová" w:date="2018-06-08T13:21:00Z"/>
              </w:rPr>
            </w:pPr>
          </w:p>
          <w:p w:rsidR="00A2704D" w:rsidRPr="00B070B2" w:rsidRDefault="00A2704D" w:rsidP="00853A10">
            <w:pPr>
              <w:numPr>
                <w:ins w:id="1240" w:author="Eva Skýbová" w:date="2018-06-08T13:21:00Z"/>
              </w:numPr>
              <w:jc w:val="both"/>
              <w:rPr>
                <w:ins w:id="1241" w:author="Eva Skýbová" w:date="2018-06-08T13:21:00Z"/>
                <w:b/>
              </w:rPr>
            </w:pPr>
            <w:ins w:id="1242" w:author="Eva Skýbová" w:date="2018-06-08T13:21:00Z">
              <w:r>
                <w:rPr>
                  <w:b/>
                </w:rPr>
                <w:t>Recommended</w:t>
              </w:r>
              <w:r w:rsidRPr="00B070B2">
                <w:rPr>
                  <w:b/>
                </w:rPr>
                <w:t xml:space="preserve">: </w:t>
              </w:r>
            </w:ins>
          </w:p>
          <w:p w:rsidR="00A2704D" w:rsidRDefault="00A2704D" w:rsidP="00853A10">
            <w:pPr>
              <w:numPr>
                <w:ins w:id="1243" w:author="Eva Skýbová" w:date="2018-06-08T13:21:00Z"/>
              </w:numPr>
              <w:jc w:val="both"/>
              <w:rPr>
                <w:ins w:id="1244" w:author="Eva Skýbová" w:date="2018-06-08T13:21:00Z"/>
              </w:rPr>
            </w:pPr>
            <w:ins w:id="1245" w:author="Eva Skýbová" w:date="2018-06-08T13:21:00Z">
              <w:r>
                <w:t xml:space="preserve">BURKE, R. A. Counter-Terrorism for Emergency Responders, London, New York, Second Edition, Tailor and Francis Group, ISBN 978-0-8493-9923-7, BocaRaton 2007. </w:t>
              </w:r>
            </w:ins>
          </w:p>
          <w:p w:rsidR="00A2704D" w:rsidRDefault="00A2704D" w:rsidP="00853A10">
            <w:pPr>
              <w:numPr>
                <w:ins w:id="1246" w:author="Eva Skýbová" w:date="2018-06-08T13:21:00Z"/>
              </w:numPr>
              <w:jc w:val="both"/>
              <w:rPr>
                <w:ins w:id="1247" w:author="Eva Skýbová" w:date="2018-06-08T13:21:00Z"/>
              </w:rPr>
            </w:pPr>
            <w:ins w:id="1248" w:author="Eva Skýbová" w:date="2018-06-08T13:21:00Z">
              <w:r>
                <w:t>MARRS, T. C., MAYNARD, R. L., SIDELL, F. R. Chemical Warfare Agents, Toxikology and Treatment, Second Edition, WestSussex, ISBN 978-0-470-01359-5, England 2007.</w:t>
              </w:r>
            </w:ins>
          </w:p>
          <w:p w:rsidR="00A2704D" w:rsidRDefault="00A2704D" w:rsidP="00853A10">
            <w:pPr>
              <w:numPr>
                <w:ins w:id="1249" w:author="Eva Skýbová" w:date="2018-06-08T13:21:00Z"/>
              </w:numPr>
              <w:jc w:val="both"/>
              <w:rPr>
                <w:ins w:id="1250" w:author="Eva Skýbová" w:date="2018-06-08T13:21:00Z"/>
              </w:rPr>
            </w:pPr>
          </w:p>
        </w:tc>
      </w:tr>
      <w:tr w:rsidR="00A2704D" w:rsidTr="00853A10">
        <w:trPr>
          <w:ins w:id="1251" w:author="Eva Skýbová" w:date="2018-06-08T13:21: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853A10">
            <w:pPr>
              <w:numPr>
                <w:ins w:id="1252" w:author="Eva Skýbová" w:date="2018-06-08T13:21:00Z"/>
              </w:numPr>
              <w:jc w:val="center"/>
              <w:rPr>
                <w:ins w:id="1253" w:author="Eva Skýbová" w:date="2018-06-08T13:21:00Z"/>
                <w:b/>
              </w:rPr>
            </w:pPr>
            <w:ins w:id="1254" w:author="Eva Skýbová" w:date="2018-06-08T13:21:00Z">
              <w:r>
                <w:rPr>
                  <w:b/>
                </w:rPr>
                <w:t>Informace ke kombinované nebo distanční formě</w:t>
              </w:r>
            </w:ins>
          </w:p>
        </w:tc>
      </w:tr>
      <w:tr w:rsidR="00A2704D" w:rsidTr="00853A10">
        <w:trPr>
          <w:ins w:id="1255" w:author="Eva Skýbová" w:date="2018-06-08T13:21:00Z"/>
        </w:trPr>
        <w:tc>
          <w:tcPr>
            <w:tcW w:w="4787" w:type="dxa"/>
            <w:gridSpan w:val="3"/>
            <w:tcBorders>
              <w:top w:val="single" w:sz="2" w:space="0" w:color="auto"/>
            </w:tcBorders>
            <w:shd w:val="clear" w:color="auto" w:fill="F7CAAC"/>
          </w:tcPr>
          <w:p w:rsidR="00A2704D" w:rsidRDefault="00A2704D" w:rsidP="00853A10">
            <w:pPr>
              <w:numPr>
                <w:ins w:id="1256" w:author="Eva Skýbová" w:date="2018-06-08T13:21:00Z"/>
              </w:numPr>
              <w:jc w:val="both"/>
              <w:rPr>
                <w:ins w:id="1257" w:author="Eva Skýbová" w:date="2018-06-08T13:21:00Z"/>
              </w:rPr>
            </w:pPr>
            <w:ins w:id="1258" w:author="Eva Skýbová" w:date="2018-06-08T13:21:00Z">
              <w:r>
                <w:rPr>
                  <w:b/>
                </w:rPr>
                <w:t>Rozsah konzultací (soustředění)</w:t>
              </w:r>
            </w:ins>
          </w:p>
        </w:tc>
        <w:tc>
          <w:tcPr>
            <w:tcW w:w="889" w:type="dxa"/>
            <w:tcBorders>
              <w:top w:val="single" w:sz="2" w:space="0" w:color="auto"/>
            </w:tcBorders>
          </w:tcPr>
          <w:p w:rsidR="00A2704D" w:rsidRDefault="00A2704D" w:rsidP="00853A10">
            <w:pPr>
              <w:numPr>
                <w:ins w:id="1259" w:author="Eva Skýbová" w:date="2018-06-08T13:21:00Z"/>
              </w:numPr>
              <w:jc w:val="both"/>
              <w:rPr>
                <w:ins w:id="1260" w:author="Eva Skýbová" w:date="2018-06-08T13:21:00Z"/>
              </w:rPr>
            </w:pPr>
            <w:ins w:id="1261" w:author="Eva Skýbová" w:date="2018-06-08T13:21:00Z">
              <w:r>
                <w:t>16</w:t>
              </w:r>
            </w:ins>
          </w:p>
        </w:tc>
        <w:tc>
          <w:tcPr>
            <w:tcW w:w="4179" w:type="dxa"/>
            <w:gridSpan w:val="4"/>
            <w:tcBorders>
              <w:top w:val="single" w:sz="2" w:space="0" w:color="auto"/>
            </w:tcBorders>
            <w:shd w:val="clear" w:color="auto" w:fill="F7CAAC"/>
          </w:tcPr>
          <w:p w:rsidR="00A2704D" w:rsidRDefault="00A2704D" w:rsidP="00853A10">
            <w:pPr>
              <w:numPr>
                <w:ins w:id="1262" w:author="Eva Skýbová" w:date="2018-06-08T13:21:00Z"/>
              </w:numPr>
              <w:jc w:val="both"/>
              <w:rPr>
                <w:ins w:id="1263" w:author="Eva Skýbová" w:date="2018-06-08T13:21:00Z"/>
                <w:b/>
              </w:rPr>
            </w:pPr>
            <w:ins w:id="1264" w:author="Eva Skýbová" w:date="2018-06-08T13:21:00Z">
              <w:r>
                <w:rPr>
                  <w:b/>
                </w:rPr>
                <w:t xml:space="preserve">hodin </w:t>
              </w:r>
            </w:ins>
          </w:p>
        </w:tc>
      </w:tr>
      <w:tr w:rsidR="00A2704D" w:rsidTr="00853A10">
        <w:trPr>
          <w:ins w:id="1265" w:author="Eva Skýbová" w:date="2018-06-08T13:21:00Z"/>
        </w:trPr>
        <w:tc>
          <w:tcPr>
            <w:tcW w:w="9855" w:type="dxa"/>
            <w:gridSpan w:val="8"/>
            <w:shd w:val="clear" w:color="auto" w:fill="F7CAAC"/>
          </w:tcPr>
          <w:p w:rsidR="00A2704D" w:rsidRDefault="00A2704D" w:rsidP="00853A10">
            <w:pPr>
              <w:numPr>
                <w:ins w:id="1266" w:author="Eva Skýbová" w:date="2018-06-08T13:21:00Z"/>
              </w:numPr>
              <w:jc w:val="both"/>
              <w:rPr>
                <w:ins w:id="1267" w:author="Eva Skýbová" w:date="2018-06-08T13:21:00Z"/>
                <w:b/>
              </w:rPr>
            </w:pPr>
            <w:ins w:id="1268" w:author="Eva Skýbová" w:date="2018-06-08T13:21:00Z">
              <w:r>
                <w:rPr>
                  <w:b/>
                </w:rPr>
                <w:t>Informace o způsobu kontaktu s vyučujícím</w:t>
              </w:r>
            </w:ins>
          </w:p>
        </w:tc>
      </w:tr>
      <w:tr w:rsidR="00A2704D" w:rsidTr="00853A10">
        <w:trPr>
          <w:trHeight w:val="1373"/>
          <w:ins w:id="1269" w:author="Eva Skýbová" w:date="2018-06-08T13:21:00Z"/>
        </w:trPr>
        <w:tc>
          <w:tcPr>
            <w:tcW w:w="9855" w:type="dxa"/>
            <w:gridSpan w:val="8"/>
          </w:tcPr>
          <w:p w:rsidR="00A2704D" w:rsidRPr="00D644B6" w:rsidRDefault="00A2704D" w:rsidP="00853A10">
            <w:pPr>
              <w:numPr>
                <w:ins w:id="1270" w:author="Eva Skýbová" w:date="2018-06-08T13:21:00Z"/>
              </w:numPr>
              <w:jc w:val="both"/>
              <w:rPr>
                <w:ins w:id="1271" w:author="Eva Skýbová" w:date="2018-06-08T13:21:00Z"/>
                <w:lang w:eastAsia="en-US"/>
              </w:rPr>
            </w:pPr>
            <w:ins w:id="1272" w:author="Eva Skýbová" w:date="2018-06-08T13:21:00Z">
              <w:r w:rsidRPr="00D644B6">
                <w:rPr>
                  <w:lang w:eastAsia="en-US"/>
                </w:rPr>
                <w:lastRenderedPageBreak/>
                <w:t>Students take part in the lessons in a specified number of hours, in which arevpresented in a reduced form with the substance of the above-mentioned scope and they are assigned parts of the curriculum for separate study. Students' tasks for individual solving or processing, assessment of student's individual tasks and correction of self-study information are done through group and individual consultations, via e-mail, TBU or MOODLE.</w:t>
              </w:r>
              <w:r>
                <w:rPr>
                  <w:lang w:eastAsia="en-US"/>
                </w:rPr>
                <w:t xml:space="preserve"> </w:t>
              </w:r>
              <w:r w:rsidRPr="00D644B6">
                <w:rPr>
                  <w:lang w:eastAsia="en-US"/>
                </w:rPr>
                <w:t>According to the FLGR Internal Regulation, each academic worker has a consultation hours of 2 hours a week. If necessary, further consultation is possible even after previous email or telephone agreement.</w:t>
              </w:r>
            </w:ins>
          </w:p>
          <w:p w:rsidR="00A2704D" w:rsidRPr="00D644B6" w:rsidRDefault="00A2704D" w:rsidP="00853A10">
            <w:pPr>
              <w:numPr>
                <w:ins w:id="1273" w:author="Eva Skýbová" w:date="2018-06-08T13:21:00Z"/>
              </w:numPr>
              <w:jc w:val="both"/>
              <w:rPr>
                <w:ins w:id="1274" w:author="Eva Skýbová" w:date="2018-06-08T13:21:00Z"/>
              </w:rPr>
            </w:pPr>
          </w:p>
        </w:tc>
      </w:tr>
    </w:tbl>
    <w:p w:rsidR="00A2704D" w:rsidRDefault="00A2704D" w:rsidP="00EC6BA3">
      <w:pPr>
        <w:numPr>
          <w:ins w:id="1275" w:author="Eva Skýbová" w:date="2018-06-08T13:21:00Z"/>
        </w:numPr>
        <w:spacing w:after="160" w:line="259" w:lineRule="auto"/>
        <w:rPr>
          <w:ins w:id="1276" w:author="Eva Skýbová" w:date="2018-06-08T13:21:00Z"/>
        </w:rPr>
      </w:pPr>
    </w:p>
    <w:p w:rsidR="00A2704D" w:rsidRDefault="00A2704D" w:rsidP="00E568AC">
      <w:pPr>
        <w:numPr>
          <w:ins w:id="1277" w:author="Eva Skýbová" w:date="2018-06-08T13:17:00Z"/>
        </w:numPr>
        <w:spacing w:after="160" w:line="259" w:lineRule="auto"/>
      </w:pPr>
      <w:ins w:id="1278" w:author="Eva Skýbová" w:date="2018-06-08T13:22: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664865"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C21504" w:rsidRDefault="00A2704D" w:rsidP="00E568AC">
            <w:pPr>
              <w:jc w:val="both"/>
              <w:rPr>
                <w:b/>
              </w:rPr>
            </w:pPr>
            <w:r w:rsidRPr="00C21504">
              <w:rPr>
                <w:b/>
              </w:rPr>
              <w:t>Nové hrozby CBRN</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A8507C">
              <w:t xml:space="preserve">Zápočet: docházka na </w:t>
            </w:r>
            <w:r>
              <w:t>cvičení</w:t>
            </w:r>
            <w:r w:rsidRPr="00A8507C">
              <w:t xml:space="preserve"> (min. 80% účast), vypracování prezentace v PowerPointu na zadané odborné téma, prokázání znalosti probíraných tematických okruhů (písemný test - minimálně </w:t>
            </w:r>
            <w:r>
              <w:t>6</w:t>
            </w:r>
            <w:r w:rsidRPr="00A8507C">
              <w:t>0</w:t>
            </w:r>
            <w:del w:id="1279" w:author="Eva Skýbová" w:date="2018-06-08T10:23:00Z">
              <w:r w:rsidRPr="00A8507C" w:rsidDel="008D1BBF">
                <w:delText xml:space="preserve"> </w:delText>
              </w:r>
            </w:del>
            <w:r w:rsidRPr="00A8507C">
              <w:t xml:space="preserve">% úspěšnost). </w:t>
            </w:r>
          </w:p>
          <w:p w:rsidR="00A2704D" w:rsidRDefault="00A2704D" w:rsidP="00E568AC">
            <w:pPr>
              <w:jc w:val="both"/>
            </w:pPr>
            <w:r w:rsidRPr="00A8507C">
              <w:t>Zkouška: ústní přezkoušení studenta podle zkušebního řádu vysoké školy.</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doc. Ing. Otakar </w:t>
            </w:r>
            <w:smartTag w:uri="urn:schemas-microsoft-com:office:smarttags" w:element="PersonName">
              <w:smartTagPr>
                <w:attr w:name="ProductID" w:val="Jiří Mika"/>
              </w:smartTagPr>
              <w:r>
                <w:t>Jiří Mika</w:t>
              </w:r>
            </w:smartTag>
            <w:r>
              <w:t>, CSc.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DC4A7B" w:rsidTr="00E568AC">
        <w:trPr>
          <w:trHeight w:val="3938"/>
        </w:trPr>
        <w:tc>
          <w:tcPr>
            <w:tcW w:w="9855" w:type="dxa"/>
            <w:gridSpan w:val="8"/>
            <w:tcBorders>
              <w:top w:val="nil"/>
              <w:bottom w:val="single" w:sz="12" w:space="0" w:color="auto"/>
            </w:tcBorders>
          </w:tcPr>
          <w:p w:rsidR="00A2704D" w:rsidRDefault="00A2704D" w:rsidP="00E568AC">
            <w:pPr>
              <w:jc w:val="both"/>
            </w:pPr>
            <w:r w:rsidRPr="00A8507C">
              <w:t>Cílem předmětu je seznámit studenty s</w:t>
            </w:r>
            <w:r>
              <w:t> CBRN</w:t>
            </w:r>
            <w:del w:id="1280" w:author="Eva Skýbová" w:date="2018-06-08T10:24:00Z">
              <w:r w:rsidDel="008D1BBF">
                <w:delText>E</w:delText>
              </w:r>
            </w:del>
            <w:r>
              <w:t xml:space="preserve"> </w:t>
            </w:r>
            <w:r w:rsidRPr="00A8507C">
              <w:t>terorismem. Hlavní pozornost bude věnována možnostem zneužití nebezpečných látek k CBRN</w:t>
            </w:r>
            <w:del w:id="1281" w:author="Eva Skýbová" w:date="2018-06-08T10:24:00Z">
              <w:r w:rsidDel="008D1BBF">
                <w:delText>E</w:delText>
              </w:r>
            </w:del>
            <w:r w:rsidRPr="00A8507C">
              <w:t xml:space="preserve"> terorismu včetně modelování havarijních scénářů. Popis a charakteristika hlavních ničivých komponent. Světová hnutí za eliminaci ZHN. Závěrečná témata odborného předmětu budou zaměřena </w:t>
            </w:r>
            <w:r>
              <w:br/>
            </w:r>
            <w:r w:rsidRPr="00A8507C">
              <w:t xml:space="preserve">na </w:t>
            </w:r>
            <w:r>
              <w:t>základní principy ochrany obyvatelstva před CBRN</w:t>
            </w:r>
            <w:del w:id="1282" w:author="Eva Skýbová" w:date="2018-06-08T10:30:00Z">
              <w:r w:rsidDel="008D1BBF">
                <w:delText>E</w:delText>
              </w:r>
            </w:del>
            <w:r>
              <w:t xml:space="preserve"> látkami, </w:t>
            </w:r>
            <w:r w:rsidRPr="00A8507C">
              <w:t>bezpečnost společnosti a ochranu obyvatelstva</w:t>
            </w:r>
            <w:r>
              <w:t xml:space="preserve"> </w:t>
            </w:r>
            <w:r>
              <w:br/>
              <w:t>před možnostmi napadení CBRN</w:t>
            </w:r>
            <w:del w:id="1283" w:author="Eva Skýbová" w:date="2018-06-08T10:30:00Z">
              <w:r w:rsidDel="008D1BBF">
                <w:delText>E</w:delText>
              </w:r>
            </w:del>
            <w:r>
              <w:t xml:space="preserve"> terorismem</w:t>
            </w:r>
            <w:r w:rsidRPr="00A8507C">
              <w:t xml:space="preserve">. </w:t>
            </w:r>
          </w:p>
          <w:p w:rsidR="00A2704D" w:rsidRPr="00C21504" w:rsidRDefault="00A2704D" w:rsidP="00E568AC">
            <w:pPr>
              <w:jc w:val="both"/>
              <w:rPr>
                <w:u w:val="single"/>
              </w:rPr>
            </w:pPr>
            <w:r w:rsidRPr="00C21504">
              <w:rPr>
                <w:u w:val="single"/>
              </w:rPr>
              <w:t>Hlavní témata:</w:t>
            </w:r>
          </w:p>
          <w:p w:rsidR="00A2704D" w:rsidRDefault="00A2704D" w:rsidP="00E568AC">
            <w:pPr>
              <w:numPr>
                <w:ilvl w:val="0"/>
                <w:numId w:val="30"/>
              </w:numPr>
              <w:jc w:val="both"/>
            </w:pPr>
            <w:r w:rsidRPr="00A8507C">
              <w:t>Úvod do předmětu a národní legislativa k CBRN</w:t>
            </w:r>
            <w:del w:id="1284" w:author="Eva Skýbová" w:date="2018-06-08T10:30:00Z">
              <w:r w:rsidDel="008D1BBF">
                <w:delText>E</w:delText>
              </w:r>
            </w:del>
            <w:r w:rsidRPr="00A8507C">
              <w:t xml:space="preserve"> terorismu. </w:t>
            </w:r>
          </w:p>
          <w:p w:rsidR="00A2704D" w:rsidRDefault="00A2704D" w:rsidP="00E568AC">
            <w:pPr>
              <w:numPr>
                <w:ilvl w:val="0"/>
                <w:numId w:val="30"/>
              </w:numPr>
              <w:jc w:val="both"/>
            </w:pPr>
            <w:r w:rsidRPr="00A8507C">
              <w:t xml:space="preserve">Zákaz chemických zbraní ve světě a v České republice. </w:t>
            </w:r>
          </w:p>
          <w:p w:rsidR="00A2704D" w:rsidRDefault="00A2704D" w:rsidP="00E568AC">
            <w:pPr>
              <w:numPr>
                <w:ilvl w:val="0"/>
                <w:numId w:val="30"/>
              </w:numPr>
              <w:jc w:val="both"/>
            </w:pPr>
            <w:r w:rsidRPr="00A8507C">
              <w:t xml:space="preserve">Zákaz </w:t>
            </w:r>
            <w:r>
              <w:t>bakteriologických (</w:t>
            </w:r>
            <w:r w:rsidRPr="00A8507C">
              <w:t>biologických</w:t>
            </w:r>
            <w:r>
              <w:t>)</w:t>
            </w:r>
            <w:r w:rsidRPr="00A8507C">
              <w:t xml:space="preserve"> a toxinových zbraní ve světě a v České republice. </w:t>
            </w:r>
          </w:p>
          <w:p w:rsidR="00A2704D" w:rsidRDefault="00A2704D" w:rsidP="00E568AC">
            <w:pPr>
              <w:numPr>
                <w:ilvl w:val="0"/>
                <w:numId w:val="30"/>
              </w:numPr>
              <w:jc w:val="both"/>
            </w:pPr>
            <w:r>
              <w:t xml:space="preserve">Zákaz </w:t>
            </w:r>
            <w:r w:rsidRPr="00A8507C">
              <w:t xml:space="preserve">jaderných zbraní ve světě a v České republice. </w:t>
            </w:r>
          </w:p>
          <w:p w:rsidR="00A2704D" w:rsidRDefault="00A2704D" w:rsidP="00E568AC">
            <w:pPr>
              <w:numPr>
                <w:ilvl w:val="0"/>
                <w:numId w:val="30"/>
              </w:numPr>
              <w:jc w:val="both"/>
            </w:pPr>
            <w:r w:rsidRPr="00A8507C">
              <w:t>Národní akční plán pro boj s</w:t>
            </w:r>
            <w:r>
              <w:t> </w:t>
            </w:r>
            <w:r w:rsidRPr="00A8507C">
              <w:t>terorismem</w:t>
            </w:r>
            <w:r>
              <w:t xml:space="preserve"> </w:t>
            </w:r>
            <w:r w:rsidRPr="00A8507C">
              <w:t xml:space="preserve">v České republice. </w:t>
            </w:r>
          </w:p>
          <w:p w:rsidR="00A2704D" w:rsidRDefault="00A2704D" w:rsidP="00E568AC">
            <w:pPr>
              <w:numPr>
                <w:ilvl w:val="0"/>
                <w:numId w:val="30"/>
              </w:numPr>
              <w:jc w:val="both"/>
            </w:pPr>
            <w:r>
              <w:t>Bojové</w:t>
            </w:r>
            <w:r w:rsidRPr="00A8507C">
              <w:t xml:space="preserve"> chemické látky a toxiny</w:t>
            </w:r>
            <w:r>
              <w:t>.</w:t>
            </w:r>
          </w:p>
          <w:p w:rsidR="00A2704D" w:rsidRDefault="00A2704D" w:rsidP="00E568AC">
            <w:pPr>
              <w:numPr>
                <w:ilvl w:val="0"/>
                <w:numId w:val="30"/>
              </w:numPr>
              <w:jc w:val="both"/>
            </w:pPr>
            <w:r>
              <w:t>Bakteriologické, biologické a infekční látky a agens.</w:t>
            </w:r>
          </w:p>
          <w:p w:rsidR="00A2704D" w:rsidRDefault="00A2704D" w:rsidP="00E568AC">
            <w:pPr>
              <w:numPr>
                <w:ilvl w:val="0"/>
                <w:numId w:val="30"/>
              </w:numPr>
              <w:jc w:val="both"/>
            </w:pPr>
            <w:r>
              <w:t xml:space="preserve">Radionuklidy </w:t>
            </w:r>
            <w:r w:rsidRPr="00A8507C">
              <w:t>a jaderné materiály.</w:t>
            </w:r>
          </w:p>
          <w:p w:rsidR="00A2704D" w:rsidRDefault="00A2704D" w:rsidP="00E568AC">
            <w:pPr>
              <w:numPr>
                <w:ilvl w:val="0"/>
                <w:numId w:val="30"/>
              </w:numPr>
              <w:jc w:val="both"/>
            </w:pPr>
            <w:r w:rsidRPr="00A8507C">
              <w:t>Možné scénáře zneužití CBRN</w:t>
            </w:r>
            <w:del w:id="1285" w:author="Eva Skýbová" w:date="2018-06-08T10:30:00Z">
              <w:r w:rsidDel="008D1BBF">
                <w:delText>E</w:delText>
              </w:r>
            </w:del>
            <w:r w:rsidRPr="00A8507C">
              <w:t xml:space="preserve"> látek</w:t>
            </w:r>
            <w:r>
              <w:t xml:space="preserve"> k CBRN</w:t>
            </w:r>
            <w:del w:id="1286" w:author="Eva Skýbová" w:date="2018-06-08T10:30:00Z">
              <w:r w:rsidDel="008D1BBF">
                <w:delText>E</w:delText>
              </w:r>
            </w:del>
            <w:r>
              <w:t xml:space="preserve"> terorismu</w:t>
            </w:r>
            <w:r w:rsidRPr="00A8507C">
              <w:t xml:space="preserve">. </w:t>
            </w:r>
          </w:p>
          <w:p w:rsidR="00A2704D" w:rsidRDefault="00A2704D" w:rsidP="00E568AC">
            <w:pPr>
              <w:numPr>
                <w:ilvl w:val="0"/>
                <w:numId w:val="30"/>
              </w:numPr>
              <w:jc w:val="both"/>
            </w:pPr>
            <w:r w:rsidRPr="00A8507C">
              <w:t>Světová hnutí za eliminaci ZHN a tvorbu pásem bez JZ a ZHN</w:t>
            </w:r>
            <w:r>
              <w:t xml:space="preserve"> a Nobelovy ceny za mír v oblasti ZHN</w:t>
            </w:r>
            <w:r w:rsidRPr="00A8507C">
              <w:t xml:space="preserve">. </w:t>
            </w:r>
          </w:p>
          <w:p w:rsidR="00A2704D" w:rsidRDefault="00A2704D" w:rsidP="00E568AC">
            <w:pPr>
              <w:numPr>
                <w:ilvl w:val="0"/>
                <w:numId w:val="30"/>
              </w:numPr>
              <w:jc w:val="both"/>
            </w:pPr>
            <w:r w:rsidRPr="00A8507C">
              <w:t xml:space="preserve">Národní strategie </w:t>
            </w:r>
            <w:r>
              <w:t xml:space="preserve">a národní </w:t>
            </w:r>
            <w:r w:rsidRPr="00A8507C">
              <w:t>akční plán pro CBRN</w:t>
            </w:r>
            <w:del w:id="1287" w:author="Eva Skýbová" w:date="2018-06-08T10:30:00Z">
              <w:r w:rsidDel="008D1BBF">
                <w:delText>E</w:delText>
              </w:r>
            </w:del>
            <w:r>
              <w:t xml:space="preserve"> v České republice</w:t>
            </w:r>
            <w:r w:rsidRPr="00A8507C">
              <w:t xml:space="preserve">. </w:t>
            </w:r>
          </w:p>
          <w:p w:rsidR="00A2704D" w:rsidRDefault="00A2704D" w:rsidP="00E568AC">
            <w:pPr>
              <w:numPr>
                <w:ilvl w:val="0"/>
                <w:numId w:val="30"/>
              </w:numPr>
              <w:jc w:val="both"/>
            </w:pPr>
            <w:r>
              <w:t>Základní principy ochrany obyvatelstva před CBRN</w:t>
            </w:r>
            <w:del w:id="1288" w:author="Eva Skýbová" w:date="2018-06-08T10:30:00Z">
              <w:r w:rsidDel="008D1BBF">
                <w:delText>E</w:delText>
              </w:r>
            </w:del>
            <w:r>
              <w:t xml:space="preserve"> látkami.</w:t>
            </w:r>
          </w:p>
          <w:p w:rsidR="00A2704D" w:rsidRDefault="00A2704D" w:rsidP="00E568AC">
            <w:pPr>
              <w:numPr>
                <w:ilvl w:val="0"/>
                <w:numId w:val="30"/>
              </w:numPr>
              <w:jc w:val="both"/>
            </w:pPr>
            <w:r w:rsidRPr="00A8507C">
              <w:t>Připravenost obyvatelstva na napadení CBRN</w:t>
            </w:r>
            <w:del w:id="1289" w:author="Eva Skýbová" w:date="2018-06-08T10:30:00Z">
              <w:r w:rsidDel="008D1BBF">
                <w:delText>E</w:delText>
              </w:r>
            </w:del>
            <w:r w:rsidRPr="00A8507C">
              <w:t xml:space="preserve"> látkami</w:t>
            </w:r>
            <w:r>
              <w:t xml:space="preserve"> v České republice.</w:t>
            </w:r>
          </w:p>
          <w:p w:rsidR="00A2704D" w:rsidRDefault="00A2704D" w:rsidP="00E568AC">
            <w:pPr>
              <w:numPr>
                <w:ilvl w:val="0"/>
                <w:numId w:val="30"/>
                <w:ins w:id="1290" w:author="Eva Skýbová" w:date="2018-06-08T13:23:00Z"/>
              </w:numPr>
              <w:jc w:val="both"/>
              <w:rPr>
                <w:ins w:id="1291" w:author="Eva Skýbová" w:date="2018-06-08T13:23:00Z"/>
              </w:rPr>
            </w:pPr>
            <w:ins w:id="1292" w:author="Eva Skýbová" w:date="2018-06-08T13:23:00Z">
              <w:r>
                <w:t>Základy ochrany společnosti před CBNR terorismem v České republice.</w:t>
              </w:r>
            </w:ins>
          </w:p>
          <w:p w:rsidR="00A2704D" w:rsidDel="00B43A1A" w:rsidRDefault="00A2704D" w:rsidP="00E568AC">
            <w:pPr>
              <w:numPr>
                <w:ilvl w:val="0"/>
                <w:numId w:val="30"/>
                <w:numberingChange w:id="1293" w:author="Eva Skýbová" w:date="2018-06-08T08:31:00Z" w:original=""/>
              </w:numPr>
              <w:jc w:val="both"/>
              <w:rPr>
                <w:del w:id="1294" w:author="Eva Skýbová" w:date="2018-06-08T13:21:00Z"/>
              </w:rPr>
            </w:pPr>
            <w:del w:id="1295" w:author="Eva Skýbová" w:date="2018-06-08T13:24:00Z">
              <w:r w:rsidRPr="00A8507C" w:rsidDel="00B43A1A">
                <w:delText xml:space="preserve">Základy ochrany </w:delText>
              </w:r>
              <w:r w:rsidDel="00B43A1A">
                <w:delText xml:space="preserve">společnosti </w:delText>
              </w:r>
              <w:r w:rsidRPr="00A8507C" w:rsidDel="00B43A1A">
                <w:delText>před CBRN</w:delText>
              </w:r>
            </w:del>
            <w:del w:id="1296" w:author="Eva Skýbová" w:date="2018-06-08T10:30:00Z">
              <w:r w:rsidDel="008D1BBF">
                <w:delText>E</w:delText>
              </w:r>
            </w:del>
            <w:del w:id="1297" w:author="Eva Skýbová" w:date="2018-06-08T13:24:00Z">
              <w:r w:rsidRPr="00A8507C" w:rsidDel="00B43A1A">
                <w:delText xml:space="preserve"> terorismem</w:delText>
              </w:r>
              <w:r w:rsidDel="00B43A1A">
                <w:delText xml:space="preserve"> v České republice</w:delText>
              </w:r>
              <w:r w:rsidRPr="00A8507C" w:rsidDel="00B43A1A">
                <w:delText>.</w:delText>
              </w:r>
            </w:del>
          </w:p>
          <w:p w:rsidR="00A2704D" w:rsidRPr="00DC4A7B" w:rsidRDefault="00A2704D" w:rsidP="00B43A1A">
            <w:pPr>
              <w:jc w:val="both"/>
              <w:rPr>
                <w:color w:val="FF0000"/>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B070B2" w:rsidRDefault="00A2704D" w:rsidP="00E568AC">
            <w:pPr>
              <w:jc w:val="both"/>
              <w:rPr>
                <w:b/>
              </w:rPr>
            </w:pPr>
            <w:r w:rsidRPr="00B070B2">
              <w:rPr>
                <w:b/>
              </w:rPr>
              <w:t xml:space="preserve">Povinná literatura: </w:t>
            </w:r>
          </w:p>
          <w:p w:rsidR="00A2704D" w:rsidRDefault="00A2704D" w:rsidP="00E568AC">
            <w:pPr>
              <w:jc w:val="both"/>
            </w:pPr>
            <w:r>
              <w:t xml:space="preserve">MATOUŠEK, J., MIKA, O., VIČAR, D. </w:t>
            </w:r>
            <w:r w:rsidRPr="003F40FB">
              <w:rPr>
                <w:i/>
              </w:rPr>
              <w:t>Nové hrozby terorismu: Chemický, biologický, radiologický a jaderný terorismus</w:t>
            </w:r>
            <w:r>
              <w:t xml:space="preserve">, Universita obrany v Brně, ISBN 80-7231-037-2, Brno 2005. </w:t>
            </w:r>
          </w:p>
          <w:p w:rsidR="00A2704D" w:rsidRDefault="00A2704D" w:rsidP="00E568AC">
            <w:pPr>
              <w:jc w:val="both"/>
            </w:pPr>
            <w:r>
              <w:t xml:space="preserve">ROTH, R., MIKA, O. J. </w:t>
            </w:r>
            <w:r w:rsidRPr="003F40FB">
              <w:rPr>
                <w:i/>
              </w:rPr>
              <w:t>Chemické a biologické ohrožení</w:t>
            </w:r>
            <w:r>
              <w:t xml:space="preserve">, Policejní akademie v Bratislavě, ISBN 80-8054-378-X, Bratislava 2006. </w:t>
            </w:r>
          </w:p>
          <w:p w:rsidR="00A2704D" w:rsidRDefault="00A2704D" w:rsidP="00E568AC">
            <w:pPr>
              <w:jc w:val="both"/>
            </w:pPr>
            <w:r>
              <w:t xml:space="preserve">LACINA, P., MIKA, O. J., ŠEBKOVÁ, K. </w:t>
            </w:r>
            <w:r w:rsidRPr="003F40FB">
              <w:rPr>
                <w:i/>
              </w:rPr>
              <w:t>Nebezpečné chemické látky a směsi</w:t>
            </w:r>
            <w:r>
              <w:t xml:space="preserve">, RECETOX, Masarykova universita v Brně, ISBN: 978-80-210-6475-1, Brno 2013. </w:t>
            </w:r>
          </w:p>
          <w:p w:rsidR="00A2704D" w:rsidRDefault="00A2704D" w:rsidP="00E568AC">
            <w:pPr>
              <w:jc w:val="both"/>
            </w:pPr>
            <w:r>
              <w:t xml:space="preserve">MIKA, O., PATOČKA, J. </w:t>
            </w:r>
            <w:r w:rsidRPr="003F40FB">
              <w:rPr>
                <w:i/>
              </w:rPr>
              <w:t>Ochrana před chemickým terorismem</w:t>
            </w:r>
            <w:r>
              <w:t xml:space="preserve">, Jihočeská universita v Českých Budějovicích, ISBN 97880-7040-934, České Budějovice 2007. </w:t>
            </w:r>
          </w:p>
          <w:p w:rsidR="00A2704D" w:rsidRDefault="00A2704D" w:rsidP="00E568AC">
            <w:pPr>
              <w:jc w:val="both"/>
            </w:pPr>
            <w:r>
              <w:t xml:space="preserve">HORÁK, R., MIKA, O. J. </w:t>
            </w:r>
            <w:r w:rsidRPr="003F40FB">
              <w:rPr>
                <w:i/>
              </w:rPr>
              <w:t>Ochrana obyvatelstva před terorismem</w:t>
            </w:r>
            <w:r>
              <w:t xml:space="preserve">, Universita obrany v Brně, ISBN 798-80-7231-295-5, Brno 2007. </w:t>
            </w:r>
          </w:p>
          <w:p w:rsidR="00A2704D" w:rsidRDefault="00A2704D" w:rsidP="00E568AC">
            <w:pPr>
              <w:jc w:val="both"/>
            </w:pPr>
            <w:r>
              <w:t xml:space="preserve">BRZYBOHATÝ, M., MIKA, O. J. </w:t>
            </w:r>
            <w:r w:rsidRPr="003F40FB">
              <w:rPr>
                <w:i/>
              </w:rPr>
              <w:t>Ochrana před chemickým a biologickým terorismem</w:t>
            </w:r>
            <w:r>
              <w:t xml:space="preserve">, Policejní akademie České republiky v Praze, ISBN 978-80-7251-271-3, Praha 2007. </w:t>
            </w:r>
          </w:p>
          <w:p w:rsidR="00A2704D" w:rsidRDefault="00A2704D" w:rsidP="00E568AC">
            <w:pPr>
              <w:jc w:val="both"/>
            </w:pPr>
            <w:r>
              <w:lastRenderedPageBreak/>
              <w:t xml:space="preserve">TU, A. T. </w:t>
            </w:r>
            <w:r w:rsidRPr="003F40FB">
              <w:rPr>
                <w:i/>
              </w:rPr>
              <w:t>Chemical and Biological Weapons and Terrorism</w:t>
            </w:r>
            <w:r>
              <w:t>, CRC Press, Taylor and Francis Group, ISBN 978-1-138-03338-2, New York 2018.</w:t>
            </w:r>
          </w:p>
          <w:p w:rsidR="00A2704D" w:rsidRPr="00B070B2" w:rsidRDefault="00A2704D" w:rsidP="00E568AC">
            <w:pPr>
              <w:spacing w:before="60"/>
              <w:jc w:val="both"/>
              <w:rPr>
                <w:b/>
              </w:rPr>
            </w:pPr>
            <w:r w:rsidRPr="00B070B2">
              <w:rPr>
                <w:b/>
              </w:rPr>
              <w:t xml:space="preserve">Doporučená literatura: </w:t>
            </w:r>
          </w:p>
          <w:p w:rsidR="00A2704D" w:rsidRDefault="00A2704D" w:rsidP="00E568AC">
            <w:pPr>
              <w:jc w:val="both"/>
            </w:pPr>
            <w:r>
              <w:t xml:space="preserve">KRULÍK, O., MAŠEK, I., MIKA, O. J. </w:t>
            </w:r>
            <w:r w:rsidRPr="003F40FB">
              <w:rPr>
                <w:i/>
              </w:rPr>
              <w:t>Fenomén současného terorismu</w:t>
            </w:r>
            <w:r>
              <w:t xml:space="preserve">, Vysoké učení technické v Brně, Fakulta chemická, ISBN 978-80-214-3600-8, Brno 2008. </w:t>
            </w:r>
          </w:p>
          <w:p w:rsidR="00A2704D" w:rsidRDefault="00A2704D" w:rsidP="00E568AC">
            <w:pPr>
              <w:jc w:val="both"/>
            </w:pPr>
            <w:r>
              <w:t xml:space="preserve">BURKE, R. A. </w:t>
            </w:r>
            <w:r w:rsidRPr="003F40FB">
              <w:rPr>
                <w:i/>
              </w:rPr>
              <w:t>Counter-Terrorism for Emergency Responders</w:t>
            </w:r>
            <w:r>
              <w:t xml:space="preserve">, London, New York, Second Edition, Tailor and Francis Group, ISBN 978-0-8493-9923-7, BocaRaton 2007. </w:t>
            </w:r>
          </w:p>
          <w:p w:rsidR="00A2704D" w:rsidRDefault="00A2704D" w:rsidP="00E568AC">
            <w:pPr>
              <w:jc w:val="both"/>
            </w:pPr>
            <w:r>
              <w:t xml:space="preserve">MARRS, T. C., MAYNARD, R. L., SIDELL, F. R. Chemical Warfare Agents, </w:t>
            </w:r>
            <w:r w:rsidRPr="003F40FB">
              <w:rPr>
                <w:i/>
              </w:rPr>
              <w:t>Toxikology and Treatment</w:t>
            </w:r>
            <w:r>
              <w:t>, Second Edition, WestSussex, ISBN 978-0-470-01359-5, England 2007.</w:t>
            </w:r>
          </w:p>
          <w:p w:rsidR="00A2704D" w:rsidRDefault="00A2704D" w:rsidP="00E568AC">
            <w:pPr>
              <w:jc w:val="both"/>
              <w:rPr>
                <w:ins w:id="1298" w:author="Eva Skýbová" w:date="2018-06-08T10:31:00Z"/>
              </w:rPr>
            </w:pPr>
            <w:r w:rsidRPr="00CB561D">
              <w:t>P</w:t>
            </w:r>
            <w:r>
              <w:t>OLÍVKA</w:t>
            </w:r>
            <w:r w:rsidRPr="00CB561D">
              <w:t xml:space="preserve"> L., M</w:t>
            </w:r>
            <w:r>
              <w:t>IKA</w:t>
            </w:r>
            <w:r w:rsidRPr="00CB561D">
              <w:t xml:space="preserve"> O. J., S</w:t>
            </w:r>
            <w:r>
              <w:t>ABOL</w:t>
            </w:r>
            <w:r w:rsidRPr="00CB561D">
              <w:t xml:space="preserve"> J. </w:t>
            </w:r>
            <w:r w:rsidRPr="003F40FB">
              <w:rPr>
                <w:i/>
              </w:rPr>
              <w:t>Nebezpečné chemické látky a průmyslové havárie</w:t>
            </w:r>
            <w:r w:rsidRPr="00CB561D">
              <w:rPr>
                <w:i/>
              </w:rPr>
              <w:t xml:space="preserve">, </w:t>
            </w:r>
            <w:r w:rsidRPr="00CB561D">
              <w:t xml:space="preserve">Policejní akademie České republiky v Praze, Fakulta bezpečnostního managementu, Katedra krizového řízení, </w:t>
            </w:r>
            <w:r>
              <w:t xml:space="preserve">ISBN 978-80-7251-467-0, </w:t>
            </w:r>
            <w:r w:rsidRPr="00CB561D">
              <w:t>Praha 2017.</w:t>
            </w:r>
          </w:p>
          <w:p w:rsidR="00A2704D" w:rsidRPr="00CB561D" w:rsidRDefault="00A2704D" w:rsidP="00E568AC">
            <w:pPr>
              <w:numPr>
                <w:ins w:id="1299" w:author="Eva Skýbová" w:date="2018-06-08T10:31:00Z"/>
              </w:numPr>
              <w:jc w:val="both"/>
            </w:pPr>
            <w:ins w:id="1300" w:author="Eva Skýbová" w:date="2018-06-08T10:31:00Z">
              <w:r>
                <w:fldChar w:fldCharType="begin"/>
              </w:r>
              <w:r>
                <w:instrText xml:space="preserve"> HYPERLINK "http://verejnezdravotnictvo.szu.sk/SK/2011/1/Klement.pdf" \o "blocked::http://verejnezdravotnictvo.szu.sk/SK/2011/1/Klement.pdf" </w:instrText>
              </w:r>
              <w:r>
                <w:fldChar w:fldCharType="separate"/>
              </w:r>
              <w:r>
                <w:rPr>
                  <w:rStyle w:val="Hypertextovodkaz"/>
                </w:rPr>
                <w:t>http://verejnezdravotnictvo.szu.sk/SK/2011/1/Klement.pdf</w:t>
              </w:r>
              <w:r>
                <w:fldChar w:fldCharType="end"/>
              </w:r>
              <w:r>
                <w:t xml:space="preserve"> </w:t>
              </w:r>
            </w:ins>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numPr>
          <w:ins w:id="1301" w:author="Eva Skýbová" w:date="2018-06-08T10:23:00Z"/>
        </w:numPr>
        <w:spacing w:after="160" w:line="259" w:lineRule="auto"/>
        <w:rPr>
          <w:ins w:id="1302" w:author="Eva Skýbová" w:date="2018-06-08T10:23:00Z"/>
        </w:rPr>
      </w:pPr>
      <w:del w:id="1303" w:author="Eva Skýbová" w:date="2018-06-08T13:22:00Z">
        <w:r w:rsidDel="00B43A1A">
          <w:br w:type="page"/>
        </w:r>
      </w:del>
    </w:p>
    <w:p w:rsidR="00A2704D" w:rsidRDefault="00A2704D" w:rsidP="00E568AC">
      <w:pPr>
        <w:numPr>
          <w:ins w:id="1304" w:author="Eva Skýbová" w:date="2018-06-08T10:23:00Z"/>
        </w:numPr>
        <w:spacing w:after="160" w:line="259" w:lineRule="auto"/>
        <w:rPr>
          <w:ins w:id="1305" w:author="Eva Skýbová" w:date="2018-06-08T10:23:00Z"/>
        </w:rPr>
      </w:pPr>
    </w:p>
    <w:p w:rsidR="00A2704D" w:rsidRDefault="00A2704D" w:rsidP="00E568AC">
      <w:pPr>
        <w:numPr>
          <w:ins w:id="1306" w:author="Eva Skýbová" w:date="2018-06-08T10:23:00Z"/>
        </w:numPr>
        <w:spacing w:after="160" w:line="259" w:lineRule="auto"/>
      </w:pPr>
      <w:ins w:id="1307" w:author="Eva Skýbová" w:date="2018-06-08T10:32: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C21504" w:rsidRDefault="00A2704D" w:rsidP="00E568AC">
            <w:pPr>
              <w:jc w:val="both"/>
              <w:rPr>
                <w:b/>
              </w:rPr>
            </w:pPr>
            <w:r w:rsidRPr="00C21504">
              <w:rPr>
                <w:b/>
              </w:rPr>
              <w:t>Odborná praxe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80 hodin</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80</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10</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individuální odborná praxe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15260E">
              <w:t>Zápočet, docházka na praxi (</w:t>
            </w:r>
            <w:r>
              <w:t>10</w:t>
            </w:r>
            <w:r w:rsidRPr="0015260E">
              <w:t>0% účast), vypracování prezentace v PowerPoint na zadané téma praxe, prokázání znalosti tematických okruhů souvisejících s odbornou praxí.</w:t>
            </w:r>
          </w:p>
        </w:tc>
      </w:tr>
      <w:tr w:rsidR="00A2704D" w:rsidTr="00E568AC">
        <w:trPr>
          <w:trHeight w:val="160"/>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rsidRPr="003D2801">
              <w:t>Garant se podílí na řízení systému nabídky odborných pra</w:t>
            </w:r>
            <w:r>
              <w:t>x</w:t>
            </w:r>
            <w:r w:rsidRPr="003D2801">
              <w:t xml:space="preserve">í, dále dohlíží na kvalitu a vyhodnocení zpracovaných </w:t>
            </w:r>
            <w:r>
              <w:t>výstupů z odborné praxe.</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267"/>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5221"/>
        </w:trPr>
        <w:tc>
          <w:tcPr>
            <w:tcW w:w="9855" w:type="dxa"/>
            <w:gridSpan w:val="8"/>
            <w:tcBorders>
              <w:top w:val="nil"/>
              <w:bottom w:val="single" w:sz="12" w:space="0" w:color="auto"/>
            </w:tcBorders>
          </w:tcPr>
          <w:p w:rsidR="00A2704D" w:rsidRDefault="00A2704D" w:rsidP="00E568AC">
            <w:pPr>
              <w:jc w:val="both"/>
            </w:pPr>
            <w:r w:rsidRPr="00F967A0">
              <w:t xml:space="preserve">Cílem předmětu je praxe doplňující a navazující na teoretické znalosti a získané informace ze souvisejících studijních předmětů v rámci studijního programu Bezpečnost společnosti. Vykonání odborné praxe ve veřejné správě, složkách integrovaného záchranného systému, podniku/instituci zabývající se problematikou bezpečnosti společnosti, případně orientované na příslušnou specializaci studia. Praxe musí svou náplní souviset s oborem studia. V jejím rámci studenti uplatní a prohloubí teoretické poznatky získané ve výuce a získají zkušenosti s </w:t>
            </w:r>
            <w:del w:id="1308" w:author="Eva Skýbová" w:date="2018-06-08T10:33:00Z">
              <w:r w:rsidRPr="00F967A0" w:rsidDel="00756565">
                <w:delText xml:space="preserve">praktickým </w:delText>
              </w:r>
            </w:del>
            <w:r w:rsidRPr="00F967A0">
              <w:t xml:space="preserve">řešením konkrétních praktických problémů. Zároveň se zdokonalí v oblasti praktické spolupráce a komunikace v týmu. Konkrétní náplň praxe je nutno domluvit před jejím zahájením s garantem předmětu. Výstupem, který je podkladem k udělení zápočtu, </w:t>
            </w:r>
            <w:r>
              <w:br/>
            </w:r>
            <w:r w:rsidRPr="00F967A0">
              <w:t xml:space="preserve">je zpravidla zpráva o činnosti v průběhu praxe prezentovaná dohodnutou formou, případně informace o zpracování </w:t>
            </w:r>
            <w:r>
              <w:br/>
            </w:r>
            <w:r w:rsidRPr="00F967A0">
              <w:t xml:space="preserve">či vyřešení konkrétního úkolu podle požadavků praxe, prezentovaná dohodnutým způsobem. Zpracované téma může </w:t>
            </w:r>
            <w:r>
              <w:br/>
            </w:r>
            <w:r w:rsidRPr="00F967A0">
              <w:t xml:space="preserve">po dohodě s garantem předmětu a ředitelem ústavu být dopracováno jako zadání diplomové práce v posledním ročníku studia. Praxe může být absolvována ve firmě uvedené v seznamu firem se zájmem o praxe studentů, případně </w:t>
            </w:r>
            <w:r>
              <w:br/>
            </w:r>
            <w:r w:rsidRPr="00F967A0">
              <w:t xml:space="preserve">v kterékoliv jiné firmě, kterou si student/studentka vybere a jejíž aktivity odpovídají jeho/jejímu odbornému zaměření, </w:t>
            </w:r>
            <w:r>
              <w:br/>
            </w:r>
            <w:r w:rsidRPr="00F967A0">
              <w:t>a to jak v</w:t>
            </w:r>
            <w:r>
              <w:t> České republice</w:t>
            </w:r>
            <w:r w:rsidRPr="00F967A0">
              <w:t>, tak i v zahraničí.</w:t>
            </w:r>
            <w:r>
              <w:t xml:space="preserve">  </w:t>
            </w:r>
            <w:r w:rsidRPr="00AA1BB1">
              <w:t xml:space="preserve">Odborná praxe propojuje studium teorie s praktickými činnostmi studenta ve firemním prostředí. </w:t>
            </w:r>
          </w:p>
          <w:p w:rsidR="00A2704D" w:rsidRPr="003F40FB" w:rsidRDefault="00A2704D" w:rsidP="00E568AC">
            <w:pPr>
              <w:jc w:val="both"/>
            </w:pPr>
            <w:r w:rsidRPr="00C21504">
              <w:rPr>
                <w:u w:val="single"/>
              </w:rPr>
              <w:t>Po absolvování předmětu studenti budou schopni:</w:t>
            </w:r>
          </w:p>
          <w:p w:rsidR="00A2704D" w:rsidRDefault="00A2704D" w:rsidP="002A3BA0">
            <w:pPr>
              <w:numPr>
                <w:ilvl w:val="0"/>
                <w:numId w:val="74"/>
                <w:ins w:id="1309" w:author="Eva Skýbová" w:date="2018-06-08T10:34:00Z"/>
              </w:numPr>
              <w:jc w:val="both"/>
            </w:pPr>
            <w:del w:id="1310" w:author="Eva Skýbová" w:date="2018-06-08T10:33:00Z">
              <w:r w:rsidRPr="00AA1BB1" w:rsidDel="002A3BA0">
                <w:delText xml:space="preserve">1. </w:delText>
              </w:r>
            </w:del>
            <w:r w:rsidRPr="00AA1BB1">
              <w:t>lépe se orientovat v reálném prostředí, prezentovat své zkušenosti, dovednosti a poznatky</w:t>
            </w:r>
            <w:r>
              <w:t>;</w:t>
            </w:r>
          </w:p>
          <w:p w:rsidR="00A2704D" w:rsidRPr="00AA1BB1" w:rsidRDefault="00A2704D" w:rsidP="002A3BA0">
            <w:pPr>
              <w:numPr>
                <w:ilvl w:val="0"/>
                <w:numId w:val="74"/>
                <w:ins w:id="1311" w:author="Eva Skýbová" w:date="2018-06-08T10:34:00Z"/>
              </w:numPr>
              <w:jc w:val="both"/>
            </w:pPr>
            <w:del w:id="1312" w:author="Eva Skýbová" w:date="2018-06-08T10:33:00Z">
              <w:r w:rsidRPr="00AA1BB1" w:rsidDel="002A3BA0">
                <w:delText xml:space="preserve">2. </w:delText>
              </w:r>
            </w:del>
            <w:r w:rsidRPr="00AA1BB1">
              <w:t>kriticky zhodnotit fungování dané firmy na základě relevantních údajů a získají znalosti o nárocích dané profese</w:t>
            </w:r>
            <w:r>
              <w:t>;</w:t>
            </w:r>
          </w:p>
          <w:p w:rsidR="00A2704D" w:rsidRPr="00AA1BB1" w:rsidRDefault="00A2704D" w:rsidP="002A3BA0">
            <w:pPr>
              <w:numPr>
                <w:ilvl w:val="0"/>
                <w:numId w:val="74"/>
                <w:ins w:id="1313" w:author="Eva Skýbová" w:date="2018-06-08T10:34:00Z"/>
              </w:numPr>
              <w:jc w:val="both"/>
            </w:pPr>
            <w:del w:id="1314" w:author="Eva Skýbová" w:date="2018-06-08T10:33:00Z">
              <w:r w:rsidRPr="00AA1BB1" w:rsidDel="002A3BA0">
                <w:delText xml:space="preserve">3. </w:delText>
              </w:r>
            </w:del>
            <w:r w:rsidRPr="00AA1BB1">
              <w:t>na základě seznámení se s praxí identifikovati oblasti pro osobní (profesní) rozvoj</w:t>
            </w:r>
            <w:r>
              <w:t>;</w:t>
            </w:r>
          </w:p>
          <w:p w:rsidR="00A2704D" w:rsidRPr="00AA1BB1" w:rsidRDefault="00A2704D" w:rsidP="002A3BA0">
            <w:pPr>
              <w:numPr>
                <w:ilvl w:val="0"/>
                <w:numId w:val="74"/>
                <w:ins w:id="1315" w:author="Eva Skýbová" w:date="2018-06-08T10:34:00Z"/>
              </w:numPr>
              <w:jc w:val="both"/>
            </w:pPr>
            <w:del w:id="1316" w:author="Eva Skýbová" w:date="2018-06-08T10:33:00Z">
              <w:r w:rsidRPr="00AA1BB1" w:rsidDel="002A3BA0">
                <w:delText xml:space="preserve">4. </w:delText>
              </w:r>
            </w:del>
            <w:r w:rsidRPr="00AA1BB1">
              <w:t>formulovat a obhajovat své názory a prezentovat výsledky vlastní práce</w:t>
            </w:r>
            <w:r>
              <w:t>;</w:t>
            </w:r>
          </w:p>
          <w:p w:rsidR="00A2704D" w:rsidRPr="00AA1BB1" w:rsidRDefault="00A2704D" w:rsidP="002A3BA0">
            <w:pPr>
              <w:numPr>
                <w:ilvl w:val="0"/>
                <w:numId w:val="74"/>
                <w:ins w:id="1317" w:author="Eva Skýbová" w:date="2018-06-08T10:34:00Z"/>
              </w:numPr>
              <w:jc w:val="both"/>
            </w:pPr>
            <w:del w:id="1318" w:author="Eva Skýbová" w:date="2018-06-08T10:33:00Z">
              <w:r w:rsidRPr="00AA1BB1" w:rsidDel="002A3BA0">
                <w:delText xml:space="preserve">5. </w:delText>
              </w:r>
            </w:del>
            <w:r w:rsidRPr="00AA1BB1">
              <w:t>ukotvit v praxi studiem nabyté vědomosti</w:t>
            </w:r>
            <w:r>
              <w:t>;</w:t>
            </w:r>
          </w:p>
          <w:p w:rsidR="00A2704D" w:rsidRDefault="00A2704D" w:rsidP="002A3BA0">
            <w:pPr>
              <w:numPr>
                <w:ilvl w:val="0"/>
                <w:numId w:val="74"/>
                <w:ins w:id="1319" w:author="Eva Skýbová" w:date="2018-06-08T10:34:00Z"/>
              </w:numPr>
              <w:jc w:val="both"/>
            </w:pPr>
            <w:del w:id="1320" w:author="Eva Skýbová" w:date="2018-06-08T10:33:00Z">
              <w:r w:rsidRPr="00AA1BB1" w:rsidDel="002A3BA0">
                <w:delText xml:space="preserve">6. </w:delText>
              </w:r>
            </w:del>
            <w:r w:rsidRPr="00AA1BB1">
              <w:t>identifikovat svou roli v</w:t>
            </w:r>
            <w:r>
              <w:t> </w:t>
            </w:r>
            <w:r w:rsidRPr="00AA1BB1">
              <w:t>týmu</w:t>
            </w:r>
            <w:r>
              <w:t>.</w:t>
            </w:r>
          </w:p>
          <w:p w:rsidR="00A2704D" w:rsidRDefault="00A2704D" w:rsidP="00E568AC">
            <w:pPr>
              <w:pStyle w:val="Cislovani"/>
              <w:numPr>
                <w:ilvl w:val="0"/>
                <w:numId w:val="0"/>
              </w:num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124"/>
        </w:trPr>
        <w:tc>
          <w:tcPr>
            <w:tcW w:w="9855" w:type="dxa"/>
            <w:gridSpan w:val="8"/>
            <w:tcBorders>
              <w:top w:val="nil"/>
            </w:tcBorders>
          </w:tcPr>
          <w:p w:rsidR="00A2704D" w:rsidRPr="0015260E" w:rsidRDefault="00A2704D" w:rsidP="00E568AC">
            <w:pPr>
              <w:jc w:val="both"/>
              <w:rPr>
                <w:b/>
                <w:bCs/>
                <w:color w:val="FFFFFF"/>
              </w:rPr>
            </w:pPr>
            <w:r>
              <w:rPr>
                <w:b/>
              </w:rPr>
              <w:t>Povinná literatura:</w:t>
            </w:r>
            <w:r w:rsidRPr="0015260E">
              <w:rPr>
                <w:b/>
                <w:bCs/>
                <w:color w:val="FFFFFF"/>
              </w:rPr>
              <w:t xml:space="preserve"> </w:t>
            </w:r>
          </w:p>
          <w:p w:rsidR="00A2704D" w:rsidRPr="0015260E" w:rsidRDefault="00A2704D" w:rsidP="00E568AC">
            <w:r w:rsidRPr="0015260E">
              <w:rPr>
                <w:bCs/>
              </w:rPr>
              <w:t xml:space="preserve">Zákon č. 262/2006 Sb., </w:t>
            </w:r>
            <w:r w:rsidRPr="00406D18">
              <w:rPr>
                <w:bCs/>
              </w:rPr>
              <w:t>zákoník práce.</w:t>
            </w:r>
            <w:r w:rsidRPr="0015260E">
              <w:br/>
              <w:t>Fire</w:t>
            </w:r>
            <w:r>
              <w:t>mní literatura a předpisy BOZP.</w:t>
            </w:r>
          </w:p>
          <w:p w:rsidR="00A2704D" w:rsidRDefault="00A2704D" w:rsidP="00E568AC">
            <w:pPr>
              <w:jc w:val="both"/>
            </w:pPr>
            <w:r w:rsidRPr="0015260E">
              <w:t>Příručka jakosti, Standardní operační postupy, manuály a další technická dokumentace (dle konkrétního zaměření praxe)</w:t>
            </w:r>
            <w:r>
              <w:t>.</w:t>
            </w:r>
            <w:r w:rsidRPr="0015260E">
              <w:t xml:space="preserve">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80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Default="00A2704D" w:rsidP="00E568AC">
            <w:pPr>
              <w:jc w:val="both"/>
            </w:pPr>
          </w:p>
        </w:tc>
      </w:tr>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lastRenderedPageBreak/>
              <w:t>Název studijního předmětu</w:t>
            </w:r>
          </w:p>
        </w:tc>
        <w:tc>
          <w:tcPr>
            <w:tcW w:w="6769" w:type="dxa"/>
            <w:gridSpan w:val="7"/>
            <w:tcBorders>
              <w:top w:val="double" w:sz="4" w:space="0" w:color="auto"/>
            </w:tcBorders>
          </w:tcPr>
          <w:p w:rsidR="00A2704D" w:rsidRDefault="00A2704D" w:rsidP="00E568AC">
            <w:pPr>
              <w:jc w:val="both"/>
            </w:pPr>
            <w:r w:rsidRPr="008F2967">
              <w:rPr>
                <w:b/>
              </w:rPr>
              <w:t>Odborný anglický jazyk I</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2</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F2967">
              <w:t xml:space="preserve">Aktivní účast na </w:t>
            </w:r>
            <w:r>
              <w:t>cvičeních</w:t>
            </w:r>
            <w:r w:rsidRPr="008F2967">
              <w:t xml:space="preserve"> (80%), domácí příprava, písemný test.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cvičeních v rozsahu 100 % .</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E84132" w:rsidTr="00E568AC">
        <w:trPr>
          <w:trHeight w:val="3938"/>
        </w:trPr>
        <w:tc>
          <w:tcPr>
            <w:tcW w:w="9855" w:type="dxa"/>
            <w:gridSpan w:val="8"/>
            <w:tcBorders>
              <w:top w:val="nil"/>
              <w:bottom w:val="single" w:sz="12" w:space="0" w:color="auto"/>
            </w:tcBorders>
          </w:tcPr>
          <w:p w:rsidR="00A2704D" w:rsidRDefault="00A2704D" w:rsidP="00E568AC">
            <w:pPr>
              <w:jc w:val="both"/>
            </w:pPr>
            <w:r w:rsidRPr="008F2967">
              <w:t xml:space="preserve">Studenti si prohloubí komplex jazykových dovedností (čtení, poslech, mluvení, psaní) umožňující samostatné jednání </w:t>
            </w:r>
            <w:r w:rsidRPr="008F2967">
              <w:br/>
              <w:t xml:space="preserve">v cizojazyčných komunikačních situacích. Studenti si budou rozšiřovat odbornou slovní zásobu z oblasti bezpečnosti společnosti. Důraz je kladen i na samostatnou práci. Průběh studia je zaměřen na objasňování odborného jazyka, procvičování, upevňování, rozvoj a kontrolu jazykových dovedností s využitím moderních technologií. Znalosti získané studiem anglického jazyka budou aplikovatelné v odborných předmětech, pomohou studentovi čerpat informace </w:t>
            </w:r>
            <w:r w:rsidRPr="008F2967">
              <w:br/>
              <w:t>z cizojazyčných zdrojů. Studenti budou schopni komunikovat v anglickém jazyce s odborníky ze zahraničí při odborných setkáních v rámci řešení oborové problematiky.</w:t>
            </w:r>
          </w:p>
          <w:p w:rsidR="00A2704D" w:rsidRPr="00A46E4E" w:rsidRDefault="00A2704D" w:rsidP="00E568AC">
            <w:pPr>
              <w:jc w:val="both"/>
              <w:rPr>
                <w:u w:val="single"/>
              </w:rPr>
            </w:pPr>
            <w:r w:rsidRPr="00A46E4E">
              <w:rPr>
                <w:u w:val="single"/>
              </w:rPr>
              <w:t>Hlavní témata:</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21"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Networking, Team Meetings, Making Arrangements.</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22"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 xml:space="preserve">Giving Opinions, Telephoning, Presentations. </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23"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City Descriptions, Describing Cause and Effect.</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24"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Transport, Logistics.</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25"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Product Journey, Supply Chain.</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26"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Environmental History.</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27"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Geography, Water Footprint, Environmental Issues.</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28"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Air and Water Pollution.</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29"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Money and Finance, Job Applications.</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30"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Fight against Terrorism.</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31"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Risks and Hazards, Crisis Management.</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32"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Current Issues.</w:t>
            </w:r>
          </w:p>
          <w:p w:rsidR="00A2704D" w:rsidRDefault="00A2704D">
            <w:pPr>
              <w:pStyle w:val="Odstavecseseznamem"/>
              <w:numPr>
                <w:ilvl w:val="0"/>
                <w:numId w:val="60"/>
              </w:numPr>
              <w:spacing w:after="0" w:line="240" w:lineRule="auto"/>
              <w:ind w:left="714" w:hanging="357"/>
              <w:rPr>
                <w:rFonts w:ascii="Times New Roman" w:hAnsi="Times New Roman"/>
                <w:sz w:val="20"/>
                <w:szCs w:val="20"/>
                <w:lang w:val="en-AU"/>
              </w:rPr>
              <w:pPrChange w:id="1333"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Global Problems.</w:t>
            </w:r>
          </w:p>
          <w:p w:rsidR="00A2704D" w:rsidRDefault="00A2704D">
            <w:pPr>
              <w:pStyle w:val="Odstavecseseznamem"/>
              <w:numPr>
                <w:ilvl w:val="0"/>
                <w:numId w:val="60"/>
              </w:numPr>
              <w:spacing w:after="0" w:line="240" w:lineRule="auto"/>
              <w:ind w:left="714" w:hanging="357"/>
              <w:rPr>
                <w:lang w:val="en-AU"/>
              </w:rPr>
              <w:pPrChange w:id="1334" w:author="Eva Skýbová" w:date="2018-06-08T13:24:00Z">
                <w:pPr>
                  <w:pStyle w:val="Odstavecseseznamem"/>
                  <w:numPr>
                    <w:numId w:val="61"/>
                  </w:numPr>
                  <w:tabs>
                    <w:tab w:val="num" w:pos="688"/>
                    <w:tab w:val="num" w:pos="720"/>
                  </w:tabs>
                  <w:spacing w:after="0" w:line="240" w:lineRule="auto"/>
                  <w:ind w:hanging="360"/>
                </w:pPr>
              </w:pPrChange>
            </w:pPr>
            <w:r w:rsidRPr="00A46E4E">
              <w:rPr>
                <w:rFonts w:ascii="Times New Roman" w:hAnsi="Times New Roman"/>
                <w:sz w:val="20"/>
                <w:szCs w:val="20"/>
                <w:lang w:val="en-AU"/>
              </w:rPr>
              <w:t>Revision.</w:t>
            </w:r>
            <w:del w:id="1335" w:author="Eva Skýbová" w:date="2018-06-08T10:34:00Z">
              <w:r w:rsidRPr="00A46E4E" w:rsidDel="002A3BA0">
                <w:rPr>
                  <w:rFonts w:ascii="Times New Roman" w:hAnsi="Times New Roman"/>
                  <w:sz w:val="20"/>
                  <w:szCs w:val="20"/>
                  <w:lang w:val="en-AU"/>
                </w:rPr>
                <w:delText>Revision.</w:delText>
              </w:r>
            </w:del>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46E4E" w:rsidRDefault="00A2704D" w:rsidP="00E568AC">
            <w:pPr>
              <w:pStyle w:val="Normlnweb"/>
              <w:spacing w:before="0" w:beforeAutospacing="0" w:after="0" w:afterAutospacing="0"/>
              <w:rPr>
                <w:rFonts w:ascii="Times New Roman" w:hAnsi="Times New Roman" w:cs="Times New Roman"/>
                <w:b/>
                <w:sz w:val="20"/>
                <w:szCs w:val="20"/>
              </w:rPr>
            </w:pPr>
            <w:r w:rsidRPr="00A46E4E">
              <w:rPr>
                <w:rFonts w:ascii="Times New Roman" w:hAnsi="Times New Roman" w:cs="Times New Roman"/>
                <w:b/>
                <w:sz w:val="20"/>
                <w:szCs w:val="20"/>
              </w:rPr>
              <w:t>Povinná literatura:</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APPLEBY, R., WATKINS, F. </w:t>
            </w:r>
            <w:r w:rsidRPr="00D029B7">
              <w:rPr>
                <w:rFonts w:ascii="Times New Roman" w:hAnsi="Times New Roman"/>
                <w:b w:val="0"/>
                <w:bCs/>
                <w:i/>
                <w:sz w:val="20"/>
              </w:rPr>
              <w:t>International Express. Upper Intermediate.</w:t>
            </w:r>
            <w:r w:rsidRPr="00D029B7">
              <w:rPr>
                <w:rFonts w:ascii="Times New Roman" w:hAnsi="Times New Roman"/>
                <w:b w:val="0"/>
                <w:bCs/>
                <w:sz w:val="20"/>
              </w:rPr>
              <w:t xml:space="preserve"> Oxford: OUP, 2014. ISBN 978-0-19-459787-6.</w:t>
            </w:r>
          </w:p>
          <w:p w:rsidR="00A2704D" w:rsidRPr="00A46E4E" w:rsidRDefault="00A2704D" w:rsidP="00E568AC">
            <w:pPr>
              <w:pStyle w:val="Normlnweb"/>
              <w:spacing w:before="60" w:beforeAutospacing="0" w:after="0" w:afterAutospacing="0"/>
              <w:rPr>
                <w:rFonts w:ascii="Times New Roman" w:hAnsi="Times New Roman" w:cs="Times New Roman"/>
                <w:b/>
                <w:sz w:val="20"/>
                <w:szCs w:val="20"/>
              </w:rPr>
            </w:pPr>
            <w:r w:rsidRPr="00A46E4E">
              <w:rPr>
                <w:rFonts w:ascii="Times New Roman" w:hAnsi="Times New Roman" w:cs="Times New Roman"/>
                <w:b/>
                <w:sz w:val="20"/>
                <w:szCs w:val="20"/>
              </w:rPr>
              <w:t>Doporučená literatura:</w:t>
            </w:r>
          </w:p>
          <w:p w:rsidR="00A2704D" w:rsidRPr="00A46E4E" w:rsidRDefault="00A2704D" w:rsidP="00E568AC">
            <w:pPr>
              <w:pStyle w:val="Normlnweb"/>
              <w:spacing w:before="0" w:beforeAutospacing="0" w:after="0" w:afterAutospacing="0"/>
              <w:rPr>
                <w:rFonts w:ascii="Times New Roman" w:hAnsi="Times New Roman" w:cs="Times New Roman"/>
                <w:b/>
                <w:sz w:val="20"/>
                <w:szCs w:val="20"/>
              </w:rPr>
            </w:pPr>
            <w:r w:rsidRPr="00A46E4E">
              <w:rPr>
                <w:rFonts w:ascii="Times New Roman" w:hAnsi="Times New Roman" w:cs="Times New Roman"/>
                <w:sz w:val="20"/>
                <w:szCs w:val="20"/>
              </w:rPr>
              <w:t xml:space="preserve">CLANDFIELD, L. </w:t>
            </w:r>
            <w:r w:rsidRPr="00A46E4E">
              <w:rPr>
                <w:rFonts w:ascii="Times New Roman" w:hAnsi="Times New Roman" w:cs="Times New Roman"/>
                <w:i/>
                <w:sz w:val="20"/>
                <w:szCs w:val="20"/>
              </w:rPr>
              <w:t>Global.</w:t>
            </w:r>
            <w:r w:rsidRPr="00A46E4E">
              <w:rPr>
                <w:rFonts w:ascii="Times New Roman" w:hAnsi="Times New Roman" w:cs="Times New Roman"/>
                <w:sz w:val="20"/>
                <w:szCs w:val="20"/>
              </w:rPr>
              <w:t xml:space="preserve"> Oxford: Macmillan Education, 2010. ISBN 978-0-230-03309-2.</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EVANS, V., DOOLEY, J., BLUM, E.</w:t>
            </w:r>
            <w:r w:rsidRPr="00D029B7">
              <w:rPr>
                <w:rFonts w:ascii="Times New Roman" w:hAnsi="Times New Roman"/>
                <w:bCs/>
                <w:sz w:val="20"/>
              </w:rPr>
              <w:t xml:space="preserve"> </w:t>
            </w:r>
            <w:r w:rsidRPr="00D029B7">
              <w:rPr>
                <w:rFonts w:ascii="Times New Roman" w:hAnsi="Times New Roman"/>
                <w:b w:val="0"/>
                <w:bCs/>
                <w:i/>
                <w:sz w:val="20"/>
              </w:rPr>
              <w:t xml:space="preserve">Logistics. </w:t>
            </w:r>
            <w:r w:rsidRPr="00D029B7">
              <w:rPr>
                <w:rFonts w:ascii="Times New Roman" w:hAnsi="Times New Roman"/>
                <w:b w:val="0"/>
                <w:bCs/>
                <w:sz w:val="20"/>
              </w:rPr>
              <w:t>Newbury: Express Publishing, 2013. ISBN 978-1-78098-669-2.</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r w:rsidRPr="00A46E4E">
              <w:rPr>
                <w:rFonts w:ascii="Times New Roman" w:hAnsi="Times New Roman" w:cs="Times New Roman"/>
                <w:sz w:val="20"/>
                <w:szCs w:val="20"/>
              </w:rPr>
              <w:t xml:space="preserve">EVANS, V., DOOLEY, J., GARZA, V. </w:t>
            </w:r>
            <w:r w:rsidRPr="00A46E4E">
              <w:rPr>
                <w:rFonts w:ascii="Times New Roman" w:hAnsi="Times New Roman" w:cs="Times New Roman"/>
                <w:i/>
                <w:sz w:val="20"/>
                <w:szCs w:val="20"/>
              </w:rPr>
              <w:t>Tourism.</w:t>
            </w:r>
            <w:r w:rsidRPr="00A46E4E">
              <w:rPr>
                <w:rFonts w:ascii="Times New Roman" w:hAnsi="Times New Roman" w:cs="Times New Roman"/>
                <w:sz w:val="20"/>
                <w:szCs w:val="20"/>
              </w:rPr>
              <w:t xml:space="preserve"> Newbury: Express Publishing, 2011. ISBN 978-0-85777-558-0.</w:t>
            </w:r>
          </w:p>
          <w:p w:rsidR="00A2704D" w:rsidRPr="00A46E4E" w:rsidRDefault="00A2704D" w:rsidP="00E568AC">
            <w:pPr>
              <w:jc w:val="both"/>
            </w:pPr>
            <w:r w:rsidRPr="00A46E4E">
              <w:t xml:space="preserve">GLENDINNING, E. H., LANSFORD, L., POHL, A. </w:t>
            </w:r>
            <w:r w:rsidRPr="00A46E4E">
              <w:rPr>
                <w:i/>
              </w:rPr>
              <w:t>Technology for Engineering and Applied Sciences.</w:t>
            </w:r>
            <w:r w:rsidRPr="00A46E4E">
              <w:t xml:space="preserve"> Oxford: OUP, 2013. ISBN 978-019-4569736.</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STRNADOVÁ, Z. </w:t>
            </w:r>
            <w:r w:rsidRPr="00D029B7">
              <w:rPr>
                <w:rFonts w:ascii="Times New Roman" w:hAnsi="Times New Roman"/>
                <w:b w:val="0"/>
                <w:bCs/>
                <w:i/>
                <w:sz w:val="20"/>
              </w:rPr>
              <w:t>Aiming to Advance.</w:t>
            </w:r>
            <w:r w:rsidRPr="00D029B7">
              <w:rPr>
                <w:rFonts w:ascii="Times New Roman" w:hAnsi="Times New Roman"/>
                <w:b w:val="0"/>
                <w:bCs/>
                <w:sz w:val="20"/>
              </w:rPr>
              <w:t xml:space="preserve"> Praha: LEDA, 2010. ISBN 978-80-7335-227-1.</w:t>
            </w:r>
          </w:p>
          <w:p w:rsidR="00A2704D" w:rsidRDefault="00A2704D" w:rsidP="00E568AC">
            <w:pPr>
              <w:jc w:val="both"/>
            </w:pPr>
            <w:r w:rsidRPr="00A46E4E">
              <w:t xml:space="preserve">On-line aktuální zdroje: www.bbc.com, </w:t>
            </w:r>
            <w:hyperlink r:id="rId15" w:history="1">
              <w:r w:rsidRPr="00A46E4E">
                <w:rPr>
                  <w:rStyle w:val="Hypertextovodkaz"/>
                </w:rPr>
                <w:t>www.dw.com</w:t>
              </w:r>
            </w:hyperlink>
            <w:r w:rsidRPr="00A46E4E">
              <w:t>, www.breakingnewsenglish.com apod.</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8</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Default="00A2704D" w:rsidP="00E568AC">
            <w:pPr>
              <w:jc w:val="both"/>
            </w:pPr>
            <w:r w:rsidRPr="001E2004">
              <w:rPr>
                <w:b/>
              </w:rPr>
              <w:t>Odborný anglický jazyk II</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2</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1E2004">
              <w:t xml:space="preserve">Aktivní účast na </w:t>
            </w:r>
            <w:r>
              <w:t>cvičeních</w:t>
            </w:r>
            <w:r w:rsidRPr="001E2004">
              <w:t xml:space="preserve"> (80%), domácí příprava, písemný test.</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cvičeních v rozsahu 100 %.</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rsidRPr="008F2967">
              <w:t xml:space="preserve">Mgr. et Mgr. </w:t>
            </w:r>
            <w:smartTag w:uri="urn:schemas-microsoft-com:office:smarttags" w:element="PersonName">
              <w:smartTagPr>
                <w:attr w:name="ProductID" w:val="Kateřina Pitrová"/>
              </w:smartTagPr>
              <w:r w:rsidRPr="008F2967">
                <w:t>Kateřina Pitrová</w:t>
              </w:r>
            </w:smartTag>
            <w:r w:rsidRPr="008F2967">
              <w:t xml:space="preserve">, </w:t>
            </w:r>
            <w:r>
              <w:t xml:space="preserve">Ph.D., </w:t>
            </w:r>
            <w:r w:rsidRPr="008F2967">
              <w:t>BBA</w:t>
            </w:r>
            <w:r>
              <w:t xml:space="preserve">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St</w:t>
            </w:r>
            <w:r w:rsidRPr="001E2004">
              <w:t xml:space="preserve">udenti si prohloubí komplex jazykových dovedností (čtení, poslech, mluvení, psaní) umožňující samostatné jednání </w:t>
            </w:r>
            <w:r>
              <w:br/>
            </w:r>
            <w:r w:rsidRPr="001E2004">
              <w:t xml:space="preserve">v cizojazyčných komunikačních situacích. Studenti si budou rozšiřovat odbornou slovní zásobu z oblasti bezpečnosti společnosti. Důraz je kladen i na samostatnou práci. Průběh studia je zaměřen na objasňování odborného jazyka, procvičování, upevňování, rozvoj a kontrolu jazykových dovedností s využitím moderních technologií. Znalosti získané studiem anglického jazyka budou aplikovatelné v odborných předmětech, pomohou studentovi čerpat informace </w:t>
            </w:r>
            <w:r>
              <w:br/>
            </w:r>
            <w:r w:rsidRPr="001E2004">
              <w:t>z cizojazyčných zdrojů. Studenti budou schopni komunikovat v anglickém jazyce s odborníky ze zahraničí při odborných setkáních v rámci řešení oborové problematiky.</w:t>
            </w:r>
          </w:p>
          <w:p w:rsidR="00A2704D" w:rsidRPr="00A46E4E" w:rsidRDefault="00A2704D" w:rsidP="00E568AC">
            <w:pPr>
              <w:jc w:val="both"/>
              <w:rPr>
                <w:u w:val="single"/>
              </w:rPr>
            </w:pPr>
            <w:r w:rsidRPr="00A46E4E">
              <w:rPr>
                <w:u w:val="single"/>
              </w:rPr>
              <w:t>Hlavní témata:</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Checking Understanding, Clarifying.</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Changing Plans, Suggestions.</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Food Security and Food Safety.</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Project Management, Project Funding.</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Renewable Energy, Global Warming.</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Environmental Mapping.</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Impact of Tourism, New Tourism Destinations.</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Green Supply Chain, New Technologies.</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Transport Technology.</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Population Protection.</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Population Security.</w:t>
            </w:r>
          </w:p>
          <w:p w:rsidR="00A2704D" w:rsidRPr="00A46E4E" w:rsidRDefault="00A2704D" w:rsidP="00E568AC">
            <w:pPr>
              <w:pStyle w:val="Odstavecseseznamem"/>
              <w:numPr>
                <w:ilvl w:val="0"/>
                <w:numId w:val="61"/>
              </w:numPr>
              <w:spacing w:after="0" w:line="240" w:lineRule="auto"/>
              <w:rPr>
                <w:rFonts w:ascii="Times New Roman" w:hAnsi="Times New Roman"/>
                <w:sz w:val="20"/>
                <w:szCs w:val="20"/>
                <w:lang w:val="en-AU"/>
              </w:rPr>
            </w:pPr>
            <w:r w:rsidRPr="00A46E4E">
              <w:rPr>
                <w:rFonts w:ascii="Times New Roman" w:hAnsi="Times New Roman"/>
                <w:sz w:val="20"/>
                <w:szCs w:val="20"/>
                <w:lang w:val="en-AU"/>
              </w:rPr>
              <w:t>Health Risks.</w:t>
            </w:r>
          </w:p>
          <w:p w:rsidR="00A2704D" w:rsidRPr="00A46E4E" w:rsidRDefault="00A2704D" w:rsidP="00E568AC">
            <w:pPr>
              <w:pStyle w:val="Odstavecseseznamem"/>
              <w:numPr>
                <w:ilvl w:val="0"/>
                <w:numId w:val="61"/>
              </w:numPr>
              <w:spacing w:after="0" w:line="240" w:lineRule="auto"/>
              <w:rPr>
                <w:rFonts w:ascii="Times New Roman" w:hAnsi="Times New Roman"/>
                <w:sz w:val="20"/>
                <w:szCs w:val="20"/>
              </w:rPr>
            </w:pPr>
            <w:r w:rsidRPr="00A46E4E">
              <w:rPr>
                <w:rFonts w:ascii="Times New Roman" w:hAnsi="Times New Roman"/>
                <w:sz w:val="20"/>
                <w:szCs w:val="20"/>
                <w:lang w:val="en-AU"/>
              </w:rPr>
              <w:t>World Issues.</w:t>
            </w:r>
          </w:p>
          <w:p w:rsidR="00A2704D" w:rsidRDefault="00A2704D" w:rsidP="00E568AC">
            <w:pPr>
              <w:pStyle w:val="Odstavecseseznamem"/>
              <w:numPr>
                <w:ilvl w:val="0"/>
                <w:numId w:val="31"/>
              </w:numPr>
              <w:spacing w:after="0" w:line="240" w:lineRule="auto"/>
            </w:pPr>
            <w:r w:rsidRPr="00A46E4E">
              <w:rPr>
                <w:rFonts w:ascii="Times New Roman" w:hAnsi="Times New Roman"/>
                <w:sz w:val="20"/>
                <w:szCs w:val="20"/>
                <w:lang w:val="en-AU"/>
              </w:rPr>
              <w:t>Revision.</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46E4E" w:rsidRDefault="00A2704D" w:rsidP="00E568AC">
            <w:pPr>
              <w:pStyle w:val="Normlnweb"/>
              <w:spacing w:before="0" w:beforeAutospacing="0" w:after="0" w:afterAutospacing="0"/>
              <w:rPr>
                <w:rFonts w:ascii="Times New Roman" w:hAnsi="Times New Roman" w:cs="Times New Roman"/>
                <w:b/>
                <w:sz w:val="20"/>
                <w:szCs w:val="20"/>
              </w:rPr>
            </w:pPr>
            <w:r w:rsidRPr="00A46E4E">
              <w:rPr>
                <w:rFonts w:ascii="Times New Roman" w:hAnsi="Times New Roman" w:cs="Times New Roman"/>
                <w:b/>
                <w:sz w:val="20"/>
                <w:szCs w:val="20"/>
              </w:rPr>
              <w:t>Povinná literatura:</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APPLEBY, R., WATKINS, F. </w:t>
            </w:r>
            <w:r w:rsidRPr="00D029B7">
              <w:rPr>
                <w:rFonts w:ascii="Times New Roman" w:hAnsi="Times New Roman"/>
                <w:b w:val="0"/>
                <w:bCs/>
                <w:i/>
                <w:sz w:val="20"/>
              </w:rPr>
              <w:t>International Express. Upper Intermediate.</w:t>
            </w:r>
            <w:r w:rsidRPr="00D029B7">
              <w:rPr>
                <w:rFonts w:ascii="Times New Roman" w:hAnsi="Times New Roman"/>
                <w:b w:val="0"/>
                <w:bCs/>
                <w:sz w:val="20"/>
              </w:rPr>
              <w:t xml:space="preserve"> Oxford: OUP, 2014. ISBN 978-0-19-459787-6.</w:t>
            </w:r>
          </w:p>
          <w:p w:rsidR="00A2704D" w:rsidRPr="00A46E4E" w:rsidRDefault="00A2704D" w:rsidP="00E568AC">
            <w:pPr>
              <w:pStyle w:val="Normlnweb"/>
              <w:spacing w:before="60" w:beforeAutospacing="0" w:after="0" w:afterAutospacing="0"/>
              <w:rPr>
                <w:rFonts w:ascii="Times New Roman" w:hAnsi="Times New Roman" w:cs="Times New Roman"/>
                <w:b/>
                <w:sz w:val="20"/>
                <w:szCs w:val="20"/>
              </w:rPr>
            </w:pPr>
            <w:r w:rsidRPr="00A46E4E">
              <w:rPr>
                <w:rFonts w:ascii="Times New Roman" w:hAnsi="Times New Roman" w:cs="Times New Roman"/>
                <w:b/>
                <w:sz w:val="20"/>
                <w:szCs w:val="20"/>
              </w:rPr>
              <w:t>Doporučená literatura:</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r w:rsidRPr="00A46E4E">
              <w:rPr>
                <w:rFonts w:ascii="Times New Roman" w:hAnsi="Times New Roman" w:cs="Times New Roman"/>
                <w:sz w:val="20"/>
                <w:szCs w:val="20"/>
              </w:rPr>
              <w:t xml:space="preserve">CLANDFIELD, L. </w:t>
            </w:r>
            <w:r w:rsidRPr="00A46E4E">
              <w:rPr>
                <w:rFonts w:ascii="Times New Roman" w:hAnsi="Times New Roman" w:cs="Times New Roman"/>
                <w:i/>
                <w:sz w:val="20"/>
                <w:szCs w:val="20"/>
              </w:rPr>
              <w:t>Global.</w:t>
            </w:r>
            <w:r w:rsidRPr="00A46E4E">
              <w:rPr>
                <w:rFonts w:ascii="Times New Roman" w:hAnsi="Times New Roman" w:cs="Times New Roman"/>
                <w:sz w:val="20"/>
                <w:szCs w:val="20"/>
              </w:rPr>
              <w:t xml:space="preserve"> Oxford: Macmillan Education, 2010. ISBN 978-0-230-03309-2.</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EVANS, V., DOOLEY, J., BLUM, E. </w:t>
            </w:r>
            <w:r w:rsidRPr="00D029B7">
              <w:rPr>
                <w:rFonts w:ascii="Times New Roman" w:hAnsi="Times New Roman"/>
                <w:b w:val="0"/>
                <w:bCs/>
                <w:i/>
                <w:sz w:val="20"/>
              </w:rPr>
              <w:t xml:space="preserve">Logistics. </w:t>
            </w:r>
            <w:r w:rsidRPr="00D029B7">
              <w:rPr>
                <w:rFonts w:ascii="Times New Roman" w:hAnsi="Times New Roman"/>
                <w:b w:val="0"/>
                <w:bCs/>
                <w:sz w:val="20"/>
              </w:rPr>
              <w:t>Newbury: Express Publishing, 2013. ISBN 978-1-78098-669-2.</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r w:rsidRPr="00A46E4E">
              <w:rPr>
                <w:rFonts w:ascii="Times New Roman" w:hAnsi="Times New Roman" w:cs="Times New Roman"/>
                <w:sz w:val="20"/>
                <w:szCs w:val="20"/>
              </w:rPr>
              <w:t xml:space="preserve">EVANS, V., DOOLEY, J., GARZA, V. </w:t>
            </w:r>
            <w:r w:rsidRPr="00A46E4E">
              <w:rPr>
                <w:rFonts w:ascii="Times New Roman" w:hAnsi="Times New Roman" w:cs="Times New Roman"/>
                <w:i/>
                <w:sz w:val="20"/>
                <w:szCs w:val="20"/>
              </w:rPr>
              <w:t>Tourism.</w:t>
            </w:r>
            <w:r w:rsidRPr="00A46E4E">
              <w:rPr>
                <w:rFonts w:ascii="Times New Roman" w:hAnsi="Times New Roman" w:cs="Times New Roman"/>
                <w:sz w:val="20"/>
                <w:szCs w:val="20"/>
              </w:rPr>
              <w:t xml:space="preserve"> Newbury: Express Publishing, 2011. ISBN 978-0-85777-558-0.</w:t>
            </w:r>
          </w:p>
          <w:p w:rsidR="00A2704D" w:rsidRPr="00A46E4E" w:rsidRDefault="00A2704D" w:rsidP="00E568AC">
            <w:pPr>
              <w:jc w:val="both"/>
            </w:pPr>
            <w:r w:rsidRPr="00A46E4E">
              <w:t xml:space="preserve">GLENDINNING, E. H., LANSFORD, L., POHL, A. </w:t>
            </w:r>
            <w:r w:rsidRPr="00A46E4E">
              <w:rPr>
                <w:i/>
              </w:rPr>
              <w:t>Technology for Engineering and Applied Sciences.</w:t>
            </w:r>
            <w:r w:rsidRPr="00A46E4E">
              <w:t xml:space="preserve"> Oxford: OUP, 2013. ISBN 978-019-4569736.</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STRNADOVÁ, Z. </w:t>
            </w:r>
            <w:r w:rsidRPr="00D029B7">
              <w:rPr>
                <w:rFonts w:ascii="Times New Roman" w:hAnsi="Times New Roman"/>
                <w:b w:val="0"/>
                <w:bCs/>
                <w:i/>
                <w:sz w:val="20"/>
              </w:rPr>
              <w:t>Aiming to Advance.</w:t>
            </w:r>
            <w:r w:rsidRPr="00D029B7">
              <w:rPr>
                <w:rFonts w:ascii="Times New Roman" w:hAnsi="Times New Roman"/>
                <w:b w:val="0"/>
                <w:bCs/>
                <w:sz w:val="20"/>
              </w:rPr>
              <w:t xml:space="preserve"> Praha: LEDA, 2010. ISBN 978-80-7335-227-1.</w:t>
            </w:r>
          </w:p>
          <w:p w:rsidR="00A2704D" w:rsidRDefault="00A2704D" w:rsidP="00E568AC">
            <w:pPr>
              <w:jc w:val="both"/>
            </w:pPr>
            <w:r w:rsidRPr="00A46E4E">
              <w:t xml:space="preserve">On-line aktuální zdroje: www.bbc.com, </w:t>
            </w:r>
            <w:hyperlink r:id="rId16" w:history="1">
              <w:r w:rsidRPr="00A46E4E">
                <w:rPr>
                  <w:rStyle w:val="Hypertextovodkaz"/>
                </w:rPr>
                <w:t>www.dw.com</w:t>
              </w:r>
            </w:hyperlink>
            <w:r w:rsidRPr="00A46E4E">
              <w:t>, www.breakingnewsenglish.com apod.</w:t>
            </w: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8</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lastRenderedPageBreak/>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A21F00" w:rsidRDefault="00A2704D" w:rsidP="00E568AC">
            <w:pPr>
              <w:jc w:val="both"/>
              <w:rPr>
                <w:b/>
              </w:rPr>
            </w:pPr>
            <w:r w:rsidRPr="00A21F00">
              <w:rPr>
                <w:b/>
              </w:rPr>
              <w:t>Ochrana obyvatelstva a kritické infrastruktury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Pr="00B662AF" w:rsidRDefault="00A2704D" w:rsidP="00E568AC">
            <w:pPr>
              <w:jc w:val="both"/>
              <w:rPr>
                <w:b/>
              </w:rPr>
            </w:pPr>
            <w:r>
              <w:t xml:space="preserve">povinný, </w:t>
            </w:r>
            <w:r w:rsidRPr="00AC3129">
              <w:t>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Požadavkem pro úspěšné ukončení předmětu</w:t>
            </w:r>
            <w:r w:rsidRPr="00B82667">
              <w:t xml:space="preserve"> je aktivní účast a vystoupení na </w:t>
            </w:r>
            <w:r>
              <w:t>cvičeních (přítomnost minimálně 8</w:t>
            </w:r>
            <w:r w:rsidRPr="00B82667">
              <w:t>0%</w:t>
            </w:r>
            <w:r>
              <w:t>, 2 – 3 prezentace</w:t>
            </w:r>
            <w:r w:rsidRPr="00B82667">
              <w:t>), průběžné plnění za</w:t>
            </w:r>
            <w:r>
              <w:t>daných úkolů (2</w:t>
            </w:r>
            <w:ins w:id="1336" w:author="Eva Skýbová" w:date="2018-06-08T13:24:00Z">
              <w:r>
                <w:t xml:space="preserve"> </w:t>
              </w:r>
            </w:ins>
            <w:r>
              <w:t>x absolvování písemného testu s minimálně 60% úspěšností), odevzdání písemné zápočtové práce. Po splnění zápočtu se může student přihlásit k ústní zkoušce.</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prof. Ing. </w:t>
            </w:r>
            <w:smartTag w:uri="urn:schemas-microsoft-com:office:smarttags" w:element="PersonName">
              <w:smartTagPr>
                <w:attr w:name="ProductID" w:val="Dušan Vičar"/>
              </w:smartTagPr>
              <w:r>
                <w:t>Dušan Vičar</w:t>
              </w:r>
            </w:smartTag>
            <w:r>
              <w:t>,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prof</w:t>
            </w:r>
            <w:r w:rsidRPr="00F9450B">
              <w:t xml:space="preserve">. Ing. </w:t>
            </w:r>
            <w:smartTag w:uri="urn:schemas-microsoft-com:office:smarttags" w:element="PersonName">
              <w:smartTagPr>
                <w:attr w:name="ProductID" w:val="Dušan Vičar"/>
              </w:smartTagPr>
              <w:r>
                <w:t>Dušan Vičar</w:t>
              </w:r>
            </w:smartTag>
            <w:r w:rsidRPr="00F9450B">
              <w:t xml:space="preserve">, </w:t>
            </w:r>
            <w:r>
              <w:t>CSc</w:t>
            </w:r>
            <w:r w:rsidRPr="00F9450B">
              <w:t>.</w:t>
            </w:r>
            <w:r>
              <w:t xml:space="preserve"> – přednášky (100 %)</w:t>
            </w:r>
          </w:p>
          <w:p w:rsidR="00A2704D" w:rsidRDefault="00A2704D" w:rsidP="00E568AC">
            <w:pPr>
              <w:jc w:val="both"/>
            </w:pPr>
            <w:r>
              <w:t>Ing. Miroslav Musil, Ph.D.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t xml:space="preserve">Cílem předmětu je seznámení studentů se systémem úkolů a opatření zaměřených na ochranu života, zdraví a majetku osob, které jsou zabezpečované na základě analýzy území z hlediska možných mimořádných událostí. Obsahem předmětu je: základní terminologie, národní a zahraniční legislativa oblasti ochrany obyvatelstva, ohrožení a postupy </w:t>
            </w:r>
            <w:r>
              <w:br/>
              <w:t xml:space="preserve">při odstraňování následků mimořádných událostí, organizování, řízení a plnění prací na záchranu osob, řízení prací </w:t>
            </w:r>
            <w:r>
              <w:br/>
              <w:t>a činností, souvisejících se záchranou osob a ochranou kritické infrastruktury.</w:t>
            </w:r>
          </w:p>
          <w:p w:rsidR="00A2704D" w:rsidRPr="00A21F00" w:rsidRDefault="00A2704D" w:rsidP="00E568AC">
            <w:pPr>
              <w:jc w:val="both"/>
              <w:rPr>
                <w:u w:val="single"/>
              </w:rPr>
            </w:pPr>
            <w:r w:rsidRPr="00A21F00">
              <w:rPr>
                <w:u w:val="single"/>
              </w:rPr>
              <w:t>Hlavní témata:</w:t>
            </w:r>
          </w:p>
          <w:p w:rsidR="00A2704D" w:rsidRDefault="00A2704D" w:rsidP="00E568AC">
            <w:pPr>
              <w:numPr>
                <w:ilvl w:val="0"/>
                <w:numId w:val="32"/>
              </w:numPr>
            </w:pPr>
            <w:r w:rsidRPr="001647A5">
              <w:t>Charakt</w:t>
            </w:r>
            <w:r>
              <w:t xml:space="preserve">eristika ochrany obyvatelstva, </w:t>
            </w:r>
            <w:r w:rsidRPr="001647A5">
              <w:t>civilní ochrany</w:t>
            </w:r>
            <w:r>
              <w:t xml:space="preserve"> a obrany, kritické infrastruktury, jejich význam pro zajištění </w:t>
            </w:r>
            <w:r w:rsidRPr="001647A5">
              <w:t xml:space="preserve">bezpečnosti státu. Základní pojmy a definice. </w:t>
            </w:r>
            <w:r>
              <w:t>Úvod do problematiky, požadavky na úspěšné studium předmětu.</w:t>
            </w:r>
          </w:p>
          <w:p w:rsidR="00A2704D" w:rsidRPr="001647A5" w:rsidRDefault="00A2704D" w:rsidP="00E568AC">
            <w:pPr>
              <w:numPr>
                <w:ilvl w:val="0"/>
                <w:numId w:val="32"/>
              </w:numPr>
            </w:pPr>
            <w:r>
              <w:t>H</w:t>
            </w:r>
            <w:r w:rsidRPr="001647A5">
              <w:t xml:space="preserve">istorie vzniku </w:t>
            </w:r>
            <w:r>
              <w:t xml:space="preserve">civilní obrany, civilní ochrany </w:t>
            </w:r>
            <w:r w:rsidRPr="001647A5">
              <w:t>a</w:t>
            </w:r>
            <w:r>
              <w:t xml:space="preserve"> současnost systému ochrany obyvatelstva v ČR</w:t>
            </w:r>
            <w:r w:rsidRPr="001647A5">
              <w:t xml:space="preserve">. </w:t>
            </w:r>
            <w:r>
              <w:t>Ženevské úmluvy.</w:t>
            </w:r>
          </w:p>
          <w:p w:rsidR="00A2704D" w:rsidRDefault="00A2704D" w:rsidP="00E568AC">
            <w:pPr>
              <w:numPr>
                <w:ilvl w:val="0"/>
                <w:numId w:val="32"/>
              </w:numPr>
            </w:pPr>
            <w:r>
              <w:t>Charakteristika</w:t>
            </w:r>
            <w:r w:rsidRPr="001647A5">
              <w:t xml:space="preserve"> kritické infrastruktury</w:t>
            </w:r>
            <w:r>
              <w:t xml:space="preserve"> ČR a evropské kritické infrastruktury</w:t>
            </w:r>
            <w:r w:rsidRPr="001647A5">
              <w:t xml:space="preserve">. </w:t>
            </w:r>
            <w:r>
              <w:t xml:space="preserve">Odvětví, prvky a subjekty kritické infrastruktury. </w:t>
            </w:r>
          </w:p>
          <w:p w:rsidR="00A2704D" w:rsidRDefault="00A2704D" w:rsidP="00E568AC">
            <w:pPr>
              <w:numPr>
                <w:ilvl w:val="0"/>
                <w:numId w:val="32"/>
              </w:numPr>
            </w:pPr>
            <w:r w:rsidRPr="001647A5">
              <w:t>Hodnocení odolnosti prvků kritické infrastruktury. Principy a cíle Komplexní strategie České republiky k řešení problematiky kritické infrastruktury.</w:t>
            </w:r>
          </w:p>
          <w:p w:rsidR="00A2704D" w:rsidRPr="001647A5" w:rsidRDefault="00A2704D" w:rsidP="00E568AC">
            <w:pPr>
              <w:numPr>
                <w:ilvl w:val="0"/>
                <w:numId w:val="32"/>
              </w:numPr>
            </w:pPr>
            <w:r>
              <w:t>Pojetí ochrany obyvatelstva v NATO a EU. Civilní nouzová připravenost EU a NATO. Principy a zásady humanitární pomoci.</w:t>
            </w:r>
          </w:p>
          <w:p w:rsidR="00A2704D" w:rsidRDefault="00A2704D" w:rsidP="00E568AC">
            <w:pPr>
              <w:numPr>
                <w:ilvl w:val="0"/>
                <w:numId w:val="32"/>
              </w:numPr>
            </w:pPr>
            <w:r>
              <w:t xml:space="preserve">Pojetí ochrany obyvatelstva </w:t>
            </w:r>
            <w:r w:rsidRPr="001647A5">
              <w:t xml:space="preserve">Koncepce ochrany obyvatelstva do r. 2020 s výhledem do r. 2030.  </w:t>
            </w:r>
            <w:r>
              <w:t xml:space="preserve">Aktuální hodnocení stavu OO v ČR. </w:t>
            </w:r>
          </w:p>
          <w:p w:rsidR="00A2704D" w:rsidRPr="001647A5" w:rsidRDefault="00A2704D" w:rsidP="00E568AC">
            <w:pPr>
              <w:numPr>
                <w:ilvl w:val="0"/>
                <w:numId w:val="32"/>
              </w:numPr>
            </w:pPr>
            <w:r>
              <w:t>Relevance mimořádných událostí naturogenního</w:t>
            </w:r>
            <w:r w:rsidRPr="001647A5">
              <w:t xml:space="preserve"> charakteru</w:t>
            </w:r>
            <w:r>
              <w:t xml:space="preserve"> (abiotické, biotické)</w:t>
            </w:r>
            <w:r w:rsidRPr="001647A5">
              <w:t>.</w:t>
            </w:r>
          </w:p>
          <w:p w:rsidR="00A2704D" w:rsidRPr="001647A5" w:rsidRDefault="00A2704D" w:rsidP="00E568AC">
            <w:pPr>
              <w:numPr>
                <w:ilvl w:val="0"/>
                <w:numId w:val="32"/>
              </w:numPr>
            </w:pPr>
            <w:r>
              <w:t>Relevance mimořádných událostí antropogenního</w:t>
            </w:r>
            <w:r w:rsidRPr="001647A5">
              <w:t xml:space="preserve"> charakteru</w:t>
            </w:r>
            <w:r>
              <w:t xml:space="preserve"> ( technogenní, sociogenní, ekonomické)</w:t>
            </w:r>
            <w:r w:rsidRPr="001647A5">
              <w:t>.</w:t>
            </w:r>
          </w:p>
          <w:p w:rsidR="00A2704D" w:rsidRDefault="00A2704D" w:rsidP="00E568AC">
            <w:pPr>
              <w:numPr>
                <w:ilvl w:val="0"/>
                <w:numId w:val="32"/>
              </w:numPr>
            </w:pPr>
            <w:r>
              <w:t xml:space="preserve">Aktuální stav problematiky varování, vyrozumění, </w:t>
            </w:r>
            <w:r w:rsidRPr="001647A5">
              <w:t xml:space="preserve">tísňové </w:t>
            </w:r>
            <w:r>
              <w:t>informování obyvatelstva a e</w:t>
            </w:r>
            <w:r w:rsidRPr="001647A5">
              <w:t>vakuace obyvatelstva</w:t>
            </w:r>
            <w:r>
              <w:t>.</w:t>
            </w:r>
          </w:p>
          <w:p w:rsidR="00A2704D" w:rsidRPr="001647A5" w:rsidRDefault="00A2704D" w:rsidP="00E568AC">
            <w:pPr>
              <w:numPr>
                <w:ilvl w:val="0"/>
                <w:numId w:val="32"/>
              </w:numPr>
            </w:pPr>
            <w:r>
              <w:t>Aktuální stav problematiky ukrytí a nouzového přežití obyvatelstva.</w:t>
            </w:r>
          </w:p>
          <w:p w:rsidR="00A2704D" w:rsidRPr="001647A5" w:rsidRDefault="00A2704D" w:rsidP="00E568AC">
            <w:pPr>
              <w:numPr>
                <w:ilvl w:val="0"/>
                <w:numId w:val="32"/>
              </w:numPr>
            </w:pPr>
            <w:r>
              <w:t>Aktuální otázky ochrany</w:t>
            </w:r>
            <w:r w:rsidRPr="001647A5">
              <w:t xml:space="preserve"> obyvatelstva před povodněmi</w:t>
            </w:r>
            <w:r>
              <w:t xml:space="preserve"> a suchem</w:t>
            </w:r>
            <w:r w:rsidRPr="001647A5">
              <w:t>.</w:t>
            </w:r>
          </w:p>
          <w:p w:rsidR="00A2704D" w:rsidRDefault="00A2704D" w:rsidP="00E568AC">
            <w:pPr>
              <w:numPr>
                <w:ilvl w:val="0"/>
                <w:numId w:val="32"/>
              </w:numPr>
            </w:pPr>
            <w:r>
              <w:t>Nové trendy v oblasti detekce, identifikace a dekontaminace škodlivin.</w:t>
            </w:r>
          </w:p>
          <w:p w:rsidR="00A2704D" w:rsidRPr="001647A5" w:rsidRDefault="00A2704D" w:rsidP="00E568AC">
            <w:pPr>
              <w:numPr>
                <w:ilvl w:val="0"/>
                <w:numId w:val="32"/>
              </w:numPr>
            </w:pPr>
            <w:r>
              <w:t>Nové trendy v oblasti individuální a kolektivní ochrany.</w:t>
            </w:r>
          </w:p>
          <w:p w:rsidR="00A2704D" w:rsidRDefault="00A2704D" w:rsidP="00E568AC">
            <w:pPr>
              <w:numPr>
                <w:ilvl w:val="0"/>
                <w:numId w:val="32"/>
              </w:numPr>
            </w:pPr>
            <w:r w:rsidRPr="001647A5">
              <w:t>Ochrana obyvatelstva v okolí jaderně energetických zařízení, ochrana proti ZHN a průmyslovým škodlivinám.</w:t>
            </w:r>
          </w:p>
          <w:p w:rsidR="00A2704D" w:rsidRDefault="00A2704D" w:rsidP="00E568AC"/>
          <w:p w:rsidR="00A2704D" w:rsidRDefault="00A2704D" w:rsidP="00E568AC">
            <w:pPr>
              <w:jc w:val="both"/>
            </w:pPr>
          </w:p>
          <w:p w:rsidR="00A2704D" w:rsidRDefault="00A2704D" w:rsidP="00E568AC">
            <w:pPr>
              <w:jc w:val="both"/>
            </w:pPr>
          </w:p>
          <w:p w:rsidR="00A2704D" w:rsidRDefault="00A2704D" w:rsidP="00E568AC">
            <w:pPr>
              <w:jc w:val="both"/>
            </w:pP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A46E4E" w:rsidRDefault="00A2704D" w:rsidP="00E568AC">
            <w:pPr>
              <w:rPr>
                <w:b/>
              </w:rPr>
            </w:pPr>
            <w:r w:rsidRPr="00A46E4E">
              <w:rPr>
                <w:b/>
                <w:bCs/>
              </w:rPr>
              <w:lastRenderedPageBreak/>
              <w:t>Povinná literatura:</w:t>
            </w:r>
            <w:r w:rsidRPr="00A46E4E">
              <w:rPr>
                <w:b/>
              </w:rPr>
              <w:t xml:space="preserve"> </w:t>
            </w:r>
          </w:p>
          <w:p w:rsidR="00A2704D" w:rsidRPr="00A46E4E" w:rsidRDefault="00A2704D" w:rsidP="00E568AC">
            <w:pPr>
              <w:jc w:val="both"/>
            </w:pPr>
            <w:r w:rsidRPr="00A46E4E">
              <w:t xml:space="preserve">KRATOCHVÍLOVÁ, Danuše, Danuše KRATOCHVÍLOVÁ a Libor FOLWARCZNY. </w:t>
            </w:r>
            <w:r w:rsidRPr="00A46E4E">
              <w:rPr>
                <w:i/>
                <w:iCs/>
              </w:rPr>
              <w:t>Ochrana obyvatelstva</w:t>
            </w:r>
            <w:r w:rsidRPr="00A46E4E">
              <w:t>. 2. Aktualizované vydání. Ostrava: SPBI, 2013, 177 s. ISBN 978-80-7385-134-7.</w:t>
            </w:r>
          </w:p>
          <w:p w:rsidR="00A2704D" w:rsidRPr="00A46E4E" w:rsidRDefault="00A2704D" w:rsidP="00E568AC">
            <w:pPr>
              <w:pStyle w:val="Normlnweb"/>
              <w:spacing w:before="0" w:beforeAutospacing="0" w:after="0" w:afterAutospacing="0"/>
              <w:jc w:val="both"/>
              <w:rPr>
                <w:rFonts w:ascii="Times New Roman" w:hAnsi="Times New Roman" w:cs="Times New Roman"/>
                <w:sz w:val="20"/>
                <w:szCs w:val="20"/>
              </w:rPr>
            </w:pPr>
            <w:smartTag w:uri="urn:schemas-microsoft-com:office:smarttags" w:element="PersonName">
              <w:smartTagPr>
                <w:attr w:name="ProductID" w:val="VIČAR Dušan"/>
              </w:smartTagPr>
              <w:r w:rsidRPr="00A46E4E">
                <w:rPr>
                  <w:rFonts w:ascii="Times New Roman" w:hAnsi="Times New Roman" w:cs="Times New Roman"/>
                  <w:sz w:val="20"/>
                  <w:szCs w:val="20"/>
                </w:rPr>
                <w:t>VIČAR Dušan</w:t>
              </w:r>
            </w:smartTag>
            <w:r w:rsidRPr="00A46E4E">
              <w:rPr>
                <w:rFonts w:ascii="Times New Roman" w:hAnsi="Times New Roman" w:cs="Times New Roman"/>
                <w:sz w:val="20"/>
                <w:szCs w:val="20"/>
              </w:rPr>
              <w:t xml:space="preserve"> a Radim VIČAR. </w:t>
            </w:r>
            <w:r w:rsidRPr="00A46E4E">
              <w:rPr>
                <w:rFonts w:ascii="Times New Roman" w:hAnsi="Times New Roman" w:cs="Times New Roman"/>
                <w:i/>
                <w:iCs/>
                <w:sz w:val="20"/>
                <w:szCs w:val="20"/>
              </w:rPr>
              <w:t>Vybrané aspekty práva bezpečnosti a obrany ČR</w:t>
            </w:r>
            <w:r w:rsidRPr="00A46E4E">
              <w:rPr>
                <w:rFonts w:ascii="Times New Roman" w:hAnsi="Times New Roman" w:cs="Times New Roman"/>
                <w:sz w:val="20"/>
                <w:szCs w:val="20"/>
              </w:rPr>
              <w:t>. Zlín: Univerzita Tomáše Bati ve Zlíně, 2013, 103 s. ISBN 978-80-7454-279-4.</w:t>
            </w:r>
          </w:p>
          <w:p w:rsidR="00A2704D" w:rsidRPr="00A46E4E" w:rsidRDefault="00A2704D" w:rsidP="00E568AC">
            <w:r w:rsidRPr="00A46E4E">
              <w:t xml:space="preserve">Kolektiv autorů: </w:t>
            </w:r>
            <w:r w:rsidRPr="00A46E4E">
              <w:rPr>
                <w:i/>
              </w:rPr>
              <w:t>Ochrana obyvatelstva a krizové řízení</w:t>
            </w:r>
            <w:r w:rsidRPr="00A46E4E">
              <w:t>, Praha: MV GŘ HZS ČR, 329 stran, 2015. ISBN 978-80-86466-62-0.</w:t>
            </w:r>
          </w:p>
          <w:p w:rsidR="00A2704D" w:rsidRPr="00A46E4E" w:rsidRDefault="00A2704D" w:rsidP="00E568AC">
            <w:pPr>
              <w:spacing w:before="60"/>
              <w:jc w:val="both"/>
              <w:rPr>
                <w:b/>
              </w:rPr>
            </w:pPr>
            <w:r w:rsidRPr="00A46E4E">
              <w:rPr>
                <w:b/>
                <w:bCs/>
              </w:rPr>
              <w:t>Doporučená literatura:</w:t>
            </w:r>
          </w:p>
          <w:p w:rsidR="00A2704D" w:rsidRPr="00A46E4E" w:rsidRDefault="00A2704D" w:rsidP="00E568AC">
            <w:pPr>
              <w:jc w:val="both"/>
            </w:pPr>
            <w:smartTag w:uri="urn:schemas-microsoft-com:office:smarttags" w:element="PersonName">
              <w:smartTagPr>
                <w:attr w:name="ProductID" w:val="Zdeněk ŠAFAŘÍK"/>
              </w:smartTagPr>
              <w:r w:rsidRPr="00A46E4E">
                <w:t>Zdeněk ŠAFAŘÍK</w:t>
              </w:r>
            </w:smartTag>
            <w:r w:rsidRPr="00A46E4E">
              <w:t xml:space="preserve">, </w:t>
            </w:r>
            <w:smartTag w:uri="urn:schemas-microsoft-com:office:smarttags" w:element="PersonName">
              <w:smartTagPr>
                <w:attr w:name="ProductID" w:val="Dušan Vičar"/>
              </w:smartTagPr>
              <w:r w:rsidRPr="00A46E4E">
                <w:t>Dušan VIČAR</w:t>
              </w:r>
            </w:smartTag>
            <w:r w:rsidRPr="00A46E4E">
              <w:t xml:space="preserve">, Jan STROHMANDL, </w:t>
            </w:r>
            <w:smartTag w:uri="urn:schemas-microsoft-com:office:smarttags" w:element="PersonName">
              <w:smartTagPr>
                <w:attr w:name="ProductID" w:val="MAŠEK Ivan"/>
              </w:smartTagPr>
              <w:r w:rsidRPr="00A46E4E">
                <w:t>MAŠEK Ivan</w:t>
              </w:r>
            </w:smartTag>
            <w:r w:rsidRPr="00A46E4E">
              <w:t xml:space="preserve"> a Miroslav TOMEK: </w:t>
            </w:r>
            <w:r w:rsidRPr="00A46E4E">
              <w:rPr>
                <w:rStyle w:val="Zdraznn"/>
                <w:iCs/>
              </w:rPr>
              <w:t>Ochrana obyvatelstva před povodněmi.</w:t>
            </w:r>
            <w:r w:rsidRPr="00A46E4E">
              <w:t xml:space="preserve"> Trilobit, odborný vědecký časopis. Zlín: Fakulta aplikované informatiky UTB ve Zlíně, 2014. 7 s. ISSN 1804-1795.</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smartTag w:uri="urn:schemas-microsoft-com:office:smarttags" w:element="PersonName">
              <w:smartTagPr>
                <w:attr w:name="ProductID" w:val="Ivan MAŠEK"/>
              </w:smartTagPr>
              <w:r w:rsidRPr="00A46E4E">
                <w:rPr>
                  <w:rFonts w:ascii="Times New Roman" w:hAnsi="Times New Roman" w:cs="Times New Roman"/>
                  <w:sz w:val="20"/>
                  <w:szCs w:val="20"/>
                </w:rPr>
                <w:t>Ivan MAŠEK</w:t>
              </w:r>
            </w:smartTag>
            <w:r w:rsidRPr="00A46E4E">
              <w:rPr>
                <w:rFonts w:ascii="Times New Roman" w:hAnsi="Times New Roman" w:cs="Times New Roman"/>
                <w:sz w:val="20"/>
                <w:szCs w:val="20"/>
              </w:rPr>
              <w:t xml:space="preserve">, </w:t>
            </w:r>
            <w:smartTag w:uri="urn:schemas-microsoft-com:office:smarttags" w:element="PersonName">
              <w:smartTagPr>
                <w:attr w:name="ProductID" w:val="ŠAFAŘÍK Zdeněk"/>
              </w:smartTagPr>
              <w:r w:rsidRPr="00A46E4E">
                <w:rPr>
                  <w:rFonts w:ascii="Times New Roman" w:hAnsi="Times New Roman" w:cs="Times New Roman"/>
                  <w:sz w:val="20"/>
                  <w:szCs w:val="20"/>
                </w:rPr>
                <w:t>ŠAFAŘÍK Zdeněk</w:t>
              </w:r>
            </w:smartTag>
            <w:r w:rsidRPr="00A46E4E">
              <w:rPr>
                <w:rFonts w:ascii="Times New Roman" w:hAnsi="Times New Roman" w:cs="Times New Roman"/>
                <w:sz w:val="20"/>
                <w:szCs w:val="20"/>
              </w:rPr>
              <w:t xml:space="preserve"> a Dušan VIČAR. </w:t>
            </w:r>
            <w:r w:rsidRPr="00A46E4E">
              <w:rPr>
                <w:rStyle w:val="Zdraznn"/>
                <w:rFonts w:ascii="Times New Roman" w:hAnsi="Times New Roman"/>
                <w:i w:val="0"/>
                <w:iCs/>
                <w:sz w:val="20"/>
                <w:szCs w:val="20"/>
              </w:rPr>
              <w:t>Bezpečnost a ochrana společnosti</w:t>
            </w:r>
            <w:r w:rsidRPr="00A46E4E">
              <w:rPr>
                <w:rFonts w:ascii="Times New Roman" w:hAnsi="Times New Roman" w:cs="Times New Roman"/>
                <w:i/>
                <w:sz w:val="20"/>
                <w:szCs w:val="20"/>
              </w:rPr>
              <w:t>.</w:t>
            </w:r>
            <w:r w:rsidRPr="00A46E4E">
              <w:rPr>
                <w:rFonts w:ascii="Times New Roman" w:hAnsi="Times New Roman" w:cs="Times New Roman"/>
                <w:sz w:val="20"/>
                <w:szCs w:val="20"/>
              </w:rPr>
              <w:t xml:space="preserve"> 66. sjezd chemických společností. 7. - 10. září 2014. Ostrava. Sborník. </w:t>
            </w:r>
            <w:r w:rsidRPr="00A46E4E">
              <w:rPr>
                <w:rFonts w:ascii="Times New Roman" w:hAnsi="Times New Roman" w:cs="Times New Roman"/>
                <w:i/>
                <w:sz w:val="20"/>
                <w:szCs w:val="20"/>
              </w:rPr>
              <w:t>Chemické listy: CHLSAC 108</w:t>
            </w:r>
            <w:r w:rsidRPr="00A46E4E">
              <w:rPr>
                <w:rFonts w:ascii="Times New Roman" w:hAnsi="Times New Roman" w:cs="Times New Roman"/>
                <w:sz w:val="20"/>
                <w:szCs w:val="20"/>
              </w:rPr>
              <w:t xml:space="preserve"> (8) 729 – 828 (2014). 2014, s. 799. ISSN 0009-2770, databáze Scopus.</w:t>
            </w:r>
          </w:p>
          <w:p w:rsidR="00A2704D" w:rsidRPr="00A46E4E" w:rsidRDefault="00A2704D" w:rsidP="00E568AC">
            <w:pPr>
              <w:pStyle w:val="Normlnweb"/>
              <w:spacing w:before="0" w:beforeAutospacing="0" w:after="0" w:afterAutospacing="0"/>
              <w:rPr>
                <w:rFonts w:ascii="Times New Roman" w:hAnsi="Times New Roman" w:cs="Times New Roman"/>
                <w:sz w:val="20"/>
                <w:szCs w:val="20"/>
              </w:rPr>
            </w:pPr>
            <w:smartTag w:uri="urn:schemas-microsoft-com:office:smarttags" w:element="PersonName">
              <w:smartTagPr>
                <w:attr w:name="ProductID" w:val="Zdeněk ŠAFAŘÍK"/>
              </w:smartTagPr>
              <w:r w:rsidRPr="00A46E4E">
                <w:rPr>
                  <w:rFonts w:ascii="Times New Roman" w:hAnsi="Times New Roman" w:cs="Times New Roman"/>
                  <w:sz w:val="20"/>
                  <w:szCs w:val="20"/>
                </w:rPr>
                <w:t>Zdeněk ŠAFAŘÍK</w:t>
              </w:r>
            </w:smartTag>
            <w:r w:rsidRPr="00A46E4E">
              <w:rPr>
                <w:rFonts w:ascii="Times New Roman" w:hAnsi="Times New Roman" w:cs="Times New Roman"/>
                <w:sz w:val="20"/>
                <w:szCs w:val="20"/>
              </w:rPr>
              <w:t xml:space="preserve">, </w:t>
            </w:r>
            <w:smartTag w:uri="urn:schemas-microsoft-com:office:smarttags" w:element="PersonName">
              <w:smartTagPr>
                <w:attr w:name="ProductID" w:val="MAŠEK Ivan"/>
              </w:smartTagPr>
              <w:r w:rsidRPr="00A46E4E">
                <w:rPr>
                  <w:rFonts w:ascii="Times New Roman" w:hAnsi="Times New Roman" w:cs="Times New Roman"/>
                  <w:sz w:val="20"/>
                  <w:szCs w:val="20"/>
                </w:rPr>
                <w:t>MAŠEK Ivan</w:t>
              </w:r>
            </w:smartTag>
            <w:r w:rsidRPr="00A46E4E">
              <w:rPr>
                <w:rFonts w:ascii="Times New Roman" w:hAnsi="Times New Roman" w:cs="Times New Roman"/>
                <w:sz w:val="20"/>
                <w:szCs w:val="20"/>
              </w:rPr>
              <w:t xml:space="preserve"> a Dušan VIČAR. </w:t>
            </w:r>
            <w:r w:rsidRPr="00A46E4E">
              <w:rPr>
                <w:rStyle w:val="Zdraznn"/>
                <w:rFonts w:ascii="Times New Roman" w:hAnsi="Times New Roman"/>
                <w:i w:val="0"/>
                <w:iCs/>
                <w:sz w:val="20"/>
                <w:szCs w:val="20"/>
              </w:rPr>
              <w:t>Využití zkušeností ze závažných havárií ke vzdělávání obyvatelstva a výuce studentů v oblasti chemie</w:t>
            </w:r>
            <w:r w:rsidRPr="00A46E4E">
              <w:rPr>
                <w:rStyle w:val="Zdraznn"/>
                <w:rFonts w:ascii="Times New Roman" w:hAnsi="Times New Roman"/>
                <w:iCs/>
                <w:sz w:val="20"/>
                <w:szCs w:val="20"/>
              </w:rPr>
              <w:t>.</w:t>
            </w:r>
            <w:r w:rsidRPr="00A46E4E">
              <w:rPr>
                <w:rFonts w:ascii="Times New Roman" w:hAnsi="Times New Roman" w:cs="Times New Roman"/>
                <w:sz w:val="20"/>
                <w:szCs w:val="20"/>
              </w:rPr>
              <w:t xml:space="preserve">  66. sjezd chemických společností. 7. - 10. září  2014. Ostrava. Sborník. </w:t>
            </w:r>
            <w:r w:rsidRPr="00A46E4E">
              <w:rPr>
                <w:rFonts w:ascii="Times New Roman" w:hAnsi="Times New Roman" w:cs="Times New Roman"/>
                <w:i/>
                <w:sz w:val="20"/>
                <w:szCs w:val="20"/>
              </w:rPr>
              <w:t>Chemické listy: CHLSAC 108</w:t>
            </w:r>
            <w:r w:rsidRPr="00A46E4E">
              <w:rPr>
                <w:rFonts w:ascii="Times New Roman" w:hAnsi="Times New Roman" w:cs="Times New Roman"/>
                <w:sz w:val="20"/>
                <w:szCs w:val="20"/>
              </w:rPr>
              <w:t xml:space="preserve"> (8) 729 – 828 (2014). 2014, s. 799 - 800. ISSN 0009-2770, databáze Scopus.</w:t>
            </w:r>
          </w:p>
          <w:p w:rsidR="00A2704D" w:rsidRPr="00A46E4E" w:rsidRDefault="00A2704D" w:rsidP="00E568AC">
            <w:pPr>
              <w:jc w:val="both"/>
            </w:pPr>
            <w:r w:rsidRPr="00A46E4E">
              <w:t xml:space="preserve">SEIDL Miloslav, TOMEK Miroslav a Dušan VIČAR. </w:t>
            </w:r>
            <w:r w:rsidRPr="00A46E4E">
              <w:rPr>
                <w:rStyle w:val="Zdraznn"/>
                <w:iCs/>
              </w:rPr>
              <w:t>Evakuácia osôb, zvierat a vecí</w:t>
            </w:r>
            <w:r w:rsidRPr="00A46E4E">
              <w:t>. 1. vyd. EDIS – vydavateľstvo ŽU v Žiline, 2014. 262 s. ISBN 978-80-554-0939-9.</w:t>
            </w:r>
          </w:p>
          <w:p w:rsidR="00A2704D" w:rsidRPr="00A46E4E" w:rsidRDefault="00A2704D" w:rsidP="00E568AC">
            <w:pPr>
              <w:suppressAutoHyphens/>
              <w:jc w:val="both"/>
              <w:rPr>
                <w:rStyle w:val="hps"/>
                <w:bCs/>
              </w:rPr>
            </w:pPr>
            <w:r w:rsidRPr="00A46E4E">
              <w:t xml:space="preserve">HROMADA, Martin a kolektiv. </w:t>
            </w:r>
            <w:r w:rsidRPr="00A46E4E">
              <w:rPr>
                <w:bCs/>
                <w:i/>
              </w:rPr>
              <w:t>Systém a způsob hodnocení kritické infrastruktury</w:t>
            </w:r>
            <w:r w:rsidRPr="00A46E4E">
              <w:rPr>
                <w:rStyle w:val="hps"/>
                <w:bCs/>
                <w:i/>
              </w:rPr>
              <w:t>.</w:t>
            </w:r>
            <w:r w:rsidRPr="00A46E4E">
              <w:rPr>
                <w:rStyle w:val="hps"/>
                <w:bCs/>
              </w:rPr>
              <w:t xml:space="preserve"> Zlín: UTB ve Zlíně, 2013, 177 s. ISBN 978-80-7385-14-8.</w:t>
            </w:r>
          </w:p>
          <w:p w:rsidR="00A2704D" w:rsidRPr="00A46E4E" w:rsidRDefault="00A2704D" w:rsidP="00E568AC">
            <w:pPr>
              <w:suppressAutoHyphens/>
              <w:jc w:val="both"/>
              <w:rPr>
                <w:rStyle w:val="hps"/>
                <w:bCs/>
              </w:rPr>
            </w:pPr>
            <w:r w:rsidRPr="00A46E4E">
              <w:t xml:space="preserve">HROMADA, Martin a kolektiv.  </w:t>
            </w:r>
            <w:r w:rsidRPr="00A46E4E">
              <w:rPr>
                <w:bCs/>
                <w:i/>
              </w:rPr>
              <w:t>Ochrana kritické infrastruktury ČR v odvětví energetiky</w:t>
            </w:r>
            <w:r w:rsidRPr="00A46E4E">
              <w:rPr>
                <w:rStyle w:val="hps"/>
                <w:bCs/>
                <w:i/>
              </w:rPr>
              <w:t>.</w:t>
            </w:r>
            <w:r w:rsidRPr="00A46E4E">
              <w:rPr>
                <w:rStyle w:val="hps"/>
                <w:bCs/>
              </w:rPr>
              <w:t xml:space="preserve"> Zlín: UTB ve Zlíně, 2014, 268 s. ISBN 978-80-7385-144-6.</w:t>
            </w:r>
          </w:p>
          <w:p w:rsidR="00A2704D" w:rsidRPr="00A46E4E" w:rsidRDefault="00A2704D" w:rsidP="00E568AC">
            <w:pPr>
              <w:jc w:val="both"/>
            </w:pPr>
            <w:r w:rsidRPr="00A46E4E">
              <w:t xml:space="preserve">Kolektiv autorů: </w:t>
            </w:r>
            <w:r w:rsidRPr="00A46E4E">
              <w:rPr>
                <w:i/>
              </w:rPr>
              <w:t>Koncepce ochrany obyvatelstva do roku 2020 s výhledem do roku 2030</w:t>
            </w:r>
            <w:r w:rsidRPr="00A46E4E">
              <w:t>. Praha, MV GŘ HZS ČR, 2013, 75 s., ISBN 978-80-86466-50-7.</w:t>
            </w:r>
          </w:p>
          <w:p w:rsidR="00A2704D" w:rsidRPr="00A46E4E" w:rsidRDefault="00A2704D" w:rsidP="00E568AC">
            <w:pPr>
              <w:jc w:val="both"/>
            </w:pPr>
            <w:r w:rsidRPr="00A46E4E">
              <w:t xml:space="preserve">Kolektiv autorů: </w:t>
            </w:r>
            <w:r w:rsidRPr="00A46E4E">
              <w:rPr>
                <w:i/>
              </w:rPr>
              <w:t>Zpráva o stavu ochrany obyvatelstva v České republice 2015</w:t>
            </w:r>
            <w:r w:rsidRPr="00A46E4E">
              <w:t>, 88 stran, MV GŘ HZS ČR, Praha 2015 (nemá ISBN)</w:t>
            </w:r>
          </w:p>
          <w:p w:rsidR="00A2704D" w:rsidRPr="00A46E4E" w:rsidRDefault="00A2704D" w:rsidP="00E568AC">
            <w:pPr>
              <w:jc w:val="both"/>
            </w:pPr>
            <w:r w:rsidRPr="00A46E4E">
              <w:rPr>
                <w:i/>
              </w:rPr>
              <w:t>Analýza hrozeb pro Českou republiku</w:t>
            </w:r>
            <w:r w:rsidRPr="00A46E4E">
              <w:t xml:space="preserve"> - závěrečná zpráva. MV - GŘ HZS, Praha 2015.</w:t>
            </w:r>
          </w:p>
          <w:p w:rsidR="00A2704D" w:rsidRPr="00A46E4E" w:rsidRDefault="00C52E18" w:rsidP="00E568AC">
            <w:pPr>
              <w:jc w:val="both"/>
            </w:pPr>
            <w:hyperlink r:id="rId17">
              <w:r w:rsidR="00A2704D" w:rsidRPr="00A46E4E">
                <w:rPr>
                  <w:color w:val="0000FF"/>
                  <w:u w:val="single"/>
                </w:rPr>
                <w:t>www.hzscr.cz/soubor/analyza-hrozeb-zprava-pdf.aspx</w:t>
              </w:r>
            </w:hyperlink>
          </w:p>
          <w:p w:rsidR="00A2704D" w:rsidRPr="00A46E4E" w:rsidRDefault="00A2704D" w:rsidP="00E568AC">
            <w:pPr>
              <w:jc w:val="both"/>
            </w:pPr>
            <w:r w:rsidRPr="00A46E4E">
              <w:rPr>
                <w:i/>
              </w:rPr>
              <w:t xml:space="preserve">Audit národní bezpečnosti </w:t>
            </w:r>
            <w:r w:rsidRPr="00A46E4E">
              <w:rPr>
                <w:i/>
                <w:color w:val="000000"/>
              </w:rPr>
              <w:t>Ministerstvo vnitra ČR</w:t>
            </w:r>
            <w:r w:rsidRPr="00A46E4E">
              <w:rPr>
                <w:color w:val="000000"/>
              </w:rPr>
              <w:t xml:space="preserve">, Praha, 2016. </w:t>
            </w:r>
          </w:p>
          <w:p w:rsidR="00A2704D" w:rsidRPr="00A46E4E" w:rsidRDefault="00C52E18" w:rsidP="00E568AC">
            <w:pPr>
              <w:jc w:val="both"/>
            </w:pPr>
            <w:hyperlink r:id="rId18" w:history="1">
              <w:r w:rsidR="00A2704D" w:rsidRPr="00A46E4E">
                <w:rPr>
                  <w:rStyle w:val="Hypertextovodkaz"/>
                </w:rPr>
                <w:t>www.vlada.cz/cz/media-centrum/aktualne/audit-narodni-bezpecnosti-151410/</w:t>
              </w:r>
            </w:hyperlink>
          </w:p>
          <w:p w:rsidR="00A2704D" w:rsidRPr="00545D54" w:rsidRDefault="00A2704D" w:rsidP="00E568AC">
            <w:pPr>
              <w:jc w:val="both"/>
              <w:rPr>
                <w:sz w:val="19"/>
                <w:szCs w:val="19"/>
              </w:rPr>
            </w:pP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46" w:type="dxa"/>
        <w:tblInd w:w="82" w:type="dxa"/>
        <w:tblLayout w:type="fixed"/>
        <w:tblCellMar>
          <w:left w:w="0" w:type="dxa"/>
          <w:right w:w="0" w:type="dxa"/>
        </w:tblCellMar>
        <w:tblLook w:val="01E0" w:firstRow="1" w:lastRow="1" w:firstColumn="1" w:lastColumn="1" w:noHBand="0" w:noVBand="0"/>
      </w:tblPr>
      <w:tblGrid>
        <w:gridCol w:w="2981"/>
        <w:gridCol w:w="567"/>
        <w:gridCol w:w="1127"/>
        <w:gridCol w:w="71"/>
        <w:gridCol w:w="858"/>
        <w:gridCol w:w="65"/>
        <w:gridCol w:w="817"/>
        <w:gridCol w:w="25"/>
        <w:gridCol w:w="2103"/>
        <w:gridCol w:w="506"/>
        <w:gridCol w:w="726"/>
      </w:tblGrid>
      <w:tr w:rsidR="00A2704D" w:rsidRPr="00EB3FA0" w:rsidTr="00E568AC">
        <w:trPr>
          <w:trHeight w:hRule="exact" w:val="343"/>
        </w:trPr>
        <w:tc>
          <w:tcPr>
            <w:tcW w:w="9846" w:type="dxa"/>
            <w:gridSpan w:val="11"/>
            <w:tcBorders>
              <w:top w:val="single" w:sz="4" w:space="0" w:color="auto"/>
              <w:left w:val="single" w:sz="4" w:space="0" w:color="auto"/>
              <w:bottom w:val="nil"/>
              <w:right w:val="single" w:sz="4" w:space="0" w:color="auto"/>
            </w:tcBorders>
            <w:shd w:val="clear" w:color="auto" w:fill="BCD5ED"/>
          </w:tcPr>
          <w:p w:rsidR="00A2704D" w:rsidRPr="00EB3FA0" w:rsidRDefault="00A2704D" w:rsidP="00E568AC">
            <w:pPr>
              <w:spacing w:line="320" w:lineRule="exact"/>
              <w:rPr>
                <w:sz w:val="28"/>
                <w:szCs w:val="28"/>
              </w:rPr>
            </w:pPr>
            <w:r w:rsidRPr="00EB3FA0">
              <w:rPr>
                <w:b/>
                <w:sz w:val="28"/>
                <w:szCs w:val="28"/>
              </w:rPr>
              <w:lastRenderedPageBreak/>
              <w:t>B-</w:t>
            </w:r>
            <w:r w:rsidRPr="00EB3FA0">
              <w:rPr>
                <w:b/>
                <w:spacing w:val="-1"/>
                <w:sz w:val="28"/>
                <w:szCs w:val="28"/>
              </w:rPr>
              <w:t>I</w:t>
            </w:r>
            <w:r w:rsidRPr="00EB3FA0">
              <w:rPr>
                <w:b/>
                <w:spacing w:val="1"/>
                <w:sz w:val="28"/>
                <w:szCs w:val="28"/>
              </w:rPr>
              <w:t>I</w:t>
            </w:r>
            <w:r w:rsidRPr="00EB3FA0">
              <w:rPr>
                <w:b/>
                <w:sz w:val="28"/>
                <w:szCs w:val="28"/>
              </w:rPr>
              <w:t>I</w:t>
            </w:r>
            <w:r w:rsidRPr="00EB3FA0">
              <w:rPr>
                <w:b/>
                <w:spacing w:val="-1"/>
                <w:sz w:val="28"/>
                <w:szCs w:val="28"/>
              </w:rPr>
              <w:t xml:space="preserve"> </w:t>
            </w:r>
            <w:r w:rsidRPr="00EB3FA0">
              <w:rPr>
                <w:b/>
                <w:sz w:val="28"/>
                <w:szCs w:val="28"/>
              </w:rPr>
              <w:t>–</w:t>
            </w:r>
            <w:r w:rsidRPr="00EB3FA0">
              <w:rPr>
                <w:b/>
                <w:spacing w:val="1"/>
                <w:sz w:val="28"/>
                <w:szCs w:val="28"/>
              </w:rPr>
              <w:t xml:space="preserve"> </w:t>
            </w:r>
            <w:r w:rsidRPr="00EB3FA0">
              <w:rPr>
                <w:b/>
                <w:spacing w:val="-1"/>
                <w:sz w:val="28"/>
                <w:szCs w:val="28"/>
              </w:rPr>
              <w:t>C</w:t>
            </w:r>
            <w:r w:rsidRPr="00EB3FA0">
              <w:rPr>
                <w:b/>
                <w:sz w:val="28"/>
                <w:szCs w:val="28"/>
              </w:rPr>
              <w:t>h</w:t>
            </w:r>
            <w:r w:rsidRPr="00EB3FA0">
              <w:rPr>
                <w:b/>
                <w:spacing w:val="1"/>
                <w:sz w:val="28"/>
                <w:szCs w:val="28"/>
              </w:rPr>
              <w:t>a</w:t>
            </w:r>
            <w:r w:rsidRPr="00EB3FA0">
              <w:rPr>
                <w:b/>
                <w:spacing w:val="-2"/>
                <w:sz w:val="28"/>
                <w:szCs w:val="28"/>
              </w:rPr>
              <w:t>r</w:t>
            </w:r>
            <w:r w:rsidRPr="00EB3FA0">
              <w:rPr>
                <w:b/>
                <w:spacing w:val="1"/>
                <w:sz w:val="28"/>
                <w:szCs w:val="28"/>
              </w:rPr>
              <w:t>a</w:t>
            </w:r>
            <w:r w:rsidRPr="00EB3FA0">
              <w:rPr>
                <w:b/>
                <w:spacing w:val="-5"/>
                <w:sz w:val="28"/>
                <w:szCs w:val="28"/>
              </w:rPr>
              <w:t>k</w:t>
            </w:r>
            <w:r w:rsidRPr="00EB3FA0">
              <w:rPr>
                <w:b/>
                <w:sz w:val="28"/>
                <w:szCs w:val="28"/>
              </w:rPr>
              <w:t>ter</w:t>
            </w:r>
            <w:r w:rsidRPr="00EB3FA0">
              <w:rPr>
                <w:b/>
                <w:spacing w:val="1"/>
                <w:sz w:val="28"/>
                <w:szCs w:val="28"/>
              </w:rPr>
              <w:t>is</w:t>
            </w:r>
            <w:r w:rsidRPr="00EB3FA0">
              <w:rPr>
                <w:b/>
                <w:spacing w:val="-2"/>
                <w:sz w:val="28"/>
                <w:szCs w:val="28"/>
              </w:rPr>
              <w:t>t</w:t>
            </w:r>
            <w:r w:rsidRPr="00EB3FA0">
              <w:rPr>
                <w:b/>
                <w:spacing w:val="1"/>
                <w:sz w:val="28"/>
                <w:szCs w:val="28"/>
              </w:rPr>
              <w:t>i</w:t>
            </w:r>
            <w:r w:rsidRPr="00EB3FA0">
              <w:rPr>
                <w:b/>
                <w:spacing w:val="-5"/>
                <w:sz w:val="28"/>
                <w:szCs w:val="28"/>
              </w:rPr>
              <w:t>k</w:t>
            </w:r>
            <w:r w:rsidRPr="00EB3FA0">
              <w:rPr>
                <w:b/>
                <w:sz w:val="28"/>
                <w:szCs w:val="28"/>
              </w:rPr>
              <w:t>a</w:t>
            </w:r>
            <w:r w:rsidRPr="00EB3FA0">
              <w:rPr>
                <w:b/>
                <w:spacing w:val="1"/>
                <w:sz w:val="28"/>
                <w:szCs w:val="28"/>
              </w:rPr>
              <w:t xml:space="preserve"> </w:t>
            </w:r>
            <w:r w:rsidRPr="00EB3FA0">
              <w:rPr>
                <w:b/>
                <w:sz w:val="28"/>
                <w:szCs w:val="28"/>
              </w:rPr>
              <w:t>stud</w:t>
            </w:r>
            <w:r w:rsidRPr="00EB3FA0">
              <w:rPr>
                <w:b/>
                <w:spacing w:val="1"/>
                <w:sz w:val="28"/>
                <w:szCs w:val="28"/>
              </w:rPr>
              <w:t>i</w:t>
            </w:r>
            <w:r w:rsidRPr="00EB3FA0">
              <w:rPr>
                <w:b/>
                <w:sz w:val="28"/>
                <w:szCs w:val="28"/>
              </w:rPr>
              <w:t>j</w:t>
            </w:r>
            <w:r w:rsidRPr="00EB3FA0">
              <w:rPr>
                <w:b/>
                <w:spacing w:val="-3"/>
                <w:sz w:val="28"/>
                <w:szCs w:val="28"/>
              </w:rPr>
              <w:t>n</w:t>
            </w:r>
            <w:r w:rsidRPr="00EB3FA0">
              <w:rPr>
                <w:b/>
                <w:spacing w:val="1"/>
                <w:sz w:val="28"/>
                <w:szCs w:val="28"/>
              </w:rPr>
              <w:t>í</w:t>
            </w:r>
            <w:r w:rsidRPr="00EB3FA0">
              <w:rPr>
                <w:b/>
                <w:sz w:val="28"/>
                <w:szCs w:val="28"/>
              </w:rPr>
              <w:t>ho</w:t>
            </w:r>
            <w:r w:rsidRPr="00EB3FA0">
              <w:rPr>
                <w:b/>
                <w:spacing w:val="1"/>
                <w:sz w:val="28"/>
                <w:szCs w:val="28"/>
              </w:rPr>
              <w:t xml:space="preserve"> </w:t>
            </w:r>
            <w:r w:rsidRPr="00EB3FA0">
              <w:rPr>
                <w:b/>
                <w:spacing w:val="-3"/>
                <w:sz w:val="28"/>
                <w:szCs w:val="28"/>
              </w:rPr>
              <w:t>p</w:t>
            </w:r>
            <w:r w:rsidRPr="00EB3FA0">
              <w:rPr>
                <w:b/>
                <w:sz w:val="28"/>
                <w:szCs w:val="28"/>
              </w:rPr>
              <w:t>ře</w:t>
            </w:r>
            <w:r w:rsidRPr="00EB3FA0">
              <w:rPr>
                <w:b/>
                <w:spacing w:val="-2"/>
                <w:sz w:val="28"/>
                <w:szCs w:val="28"/>
              </w:rPr>
              <w:t>d</w:t>
            </w:r>
            <w:r w:rsidRPr="00EB3FA0">
              <w:rPr>
                <w:b/>
                <w:spacing w:val="-3"/>
                <w:sz w:val="28"/>
                <w:szCs w:val="28"/>
              </w:rPr>
              <w:t>m</w:t>
            </w:r>
            <w:r w:rsidRPr="00EB3FA0">
              <w:rPr>
                <w:b/>
                <w:sz w:val="28"/>
                <w:szCs w:val="28"/>
              </w:rPr>
              <w:t>ětu</w:t>
            </w:r>
          </w:p>
        </w:tc>
      </w:tr>
      <w:tr w:rsidR="00A2704D" w:rsidRPr="00EB3FA0" w:rsidTr="00E568AC">
        <w:trPr>
          <w:trHeight w:hRule="exact" w:val="25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before="7"/>
            </w:pPr>
            <w:r w:rsidRPr="00EB3FA0">
              <w:rPr>
                <w:b/>
              </w:rPr>
              <w:t>N</w:t>
            </w:r>
            <w:r w:rsidRPr="00EB3FA0">
              <w:rPr>
                <w:b/>
                <w:spacing w:val="1"/>
              </w:rPr>
              <w:t>á</w:t>
            </w:r>
            <w:r w:rsidRPr="00EB3FA0">
              <w:rPr>
                <w:b/>
              </w:rPr>
              <w:t>z</w:t>
            </w:r>
            <w:r w:rsidRPr="00EB3FA0">
              <w:rPr>
                <w:b/>
                <w:spacing w:val="1"/>
              </w:rPr>
              <w:t>e</w:t>
            </w:r>
            <w:r w:rsidRPr="00EB3FA0">
              <w:rPr>
                <w:b/>
              </w:rPr>
              <w:t>v</w:t>
            </w:r>
            <w:r w:rsidRPr="00EB3FA0">
              <w:rPr>
                <w:b/>
                <w:spacing w:val="-4"/>
              </w:rPr>
              <w:t xml:space="preserve">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1"/>
              </w:rPr>
              <w:t>h</w:t>
            </w:r>
            <w:r w:rsidRPr="00EB3FA0">
              <w:rPr>
                <w:b/>
              </w:rPr>
              <w:t>o</w:t>
            </w:r>
            <w:r w:rsidRPr="00EB3FA0">
              <w:rPr>
                <w:b/>
                <w:spacing w:val="-8"/>
              </w:rPr>
              <w:t xml:space="preserve"> </w:t>
            </w:r>
            <w:r w:rsidRPr="00EB3FA0">
              <w:rPr>
                <w:b/>
              </w:rPr>
              <w:t>pře</w:t>
            </w:r>
            <w:r w:rsidRPr="00EB3FA0">
              <w:rPr>
                <w:b/>
                <w:spacing w:val="5"/>
              </w:rPr>
              <w:t>d</w:t>
            </w:r>
            <w:r w:rsidRPr="00EB3FA0">
              <w:rPr>
                <w:b/>
                <w:spacing w:val="-3"/>
              </w:rPr>
              <w:t>m</w:t>
            </w:r>
            <w:r w:rsidRPr="00EB3FA0">
              <w:rPr>
                <w:b/>
              </w:rPr>
              <w:t>ě</w:t>
            </w:r>
            <w:r w:rsidRPr="00EB3FA0">
              <w:rPr>
                <w:b/>
                <w:spacing w:val="1"/>
              </w:rPr>
              <w:t>t</w:t>
            </w:r>
            <w:r w:rsidRPr="00EB3FA0">
              <w:rPr>
                <w:b/>
              </w:rPr>
              <w:t>u</w:t>
            </w:r>
          </w:p>
        </w:tc>
        <w:tc>
          <w:tcPr>
            <w:tcW w:w="6862" w:type="dxa"/>
            <w:gridSpan w:val="10"/>
            <w:tcBorders>
              <w:top w:val="single" w:sz="4" w:space="0" w:color="000000"/>
              <w:left w:val="single" w:sz="4" w:space="0" w:color="auto"/>
              <w:bottom w:val="nil"/>
              <w:right w:val="single" w:sz="4" w:space="0" w:color="auto"/>
            </w:tcBorders>
          </w:tcPr>
          <w:p w:rsidR="00A2704D" w:rsidRPr="009E33C7" w:rsidRDefault="00A2704D" w:rsidP="00E568AC">
            <w:pPr>
              <w:spacing w:before="2"/>
              <w:ind w:left="70"/>
              <w:rPr>
                <w:b/>
              </w:rPr>
            </w:pPr>
            <w:r w:rsidRPr="009E33C7">
              <w:rPr>
                <w:b/>
              </w:rPr>
              <w:t>Oc</w:t>
            </w:r>
            <w:r w:rsidRPr="009E33C7">
              <w:rPr>
                <w:b/>
                <w:spacing w:val="-1"/>
              </w:rPr>
              <w:t>h</w:t>
            </w:r>
            <w:r w:rsidRPr="009E33C7">
              <w:rPr>
                <w:b/>
                <w:spacing w:val="1"/>
              </w:rPr>
              <w:t>r</w:t>
            </w:r>
            <w:r w:rsidRPr="009E33C7">
              <w:rPr>
                <w:b/>
              </w:rPr>
              <w:t>a</w:t>
            </w:r>
            <w:r w:rsidRPr="009E33C7">
              <w:rPr>
                <w:b/>
                <w:spacing w:val="-1"/>
              </w:rPr>
              <w:t>n</w:t>
            </w:r>
            <w:r w:rsidRPr="009E33C7">
              <w:rPr>
                <w:b/>
              </w:rPr>
              <w:t>a</w:t>
            </w:r>
            <w:r w:rsidRPr="009E33C7">
              <w:rPr>
                <w:b/>
                <w:spacing w:val="-6"/>
              </w:rPr>
              <w:t xml:space="preserve"> </w:t>
            </w:r>
            <w:r w:rsidRPr="009E33C7">
              <w:rPr>
                <w:b/>
                <w:spacing w:val="1"/>
              </w:rPr>
              <w:t>př</w:t>
            </w:r>
            <w:r w:rsidRPr="009E33C7">
              <w:rPr>
                <w:b/>
              </w:rPr>
              <w:t>ed</w:t>
            </w:r>
            <w:r w:rsidRPr="009E33C7">
              <w:rPr>
                <w:b/>
                <w:spacing w:val="-2"/>
              </w:rPr>
              <w:t xml:space="preserve"> </w:t>
            </w:r>
            <w:r w:rsidRPr="009E33C7">
              <w:rPr>
                <w:b/>
              </w:rPr>
              <w:t>te</w:t>
            </w:r>
            <w:r w:rsidRPr="009E33C7">
              <w:rPr>
                <w:b/>
                <w:spacing w:val="1"/>
              </w:rPr>
              <w:t>ror</w:t>
            </w:r>
            <w:r w:rsidRPr="009E33C7">
              <w:rPr>
                <w:b/>
              </w:rPr>
              <w:t>i</w:t>
            </w:r>
            <w:r w:rsidRPr="009E33C7">
              <w:rPr>
                <w:b/>
                <w:spacing w:val="1"/>
              </w:rPr>
              <w:t>s</w:t>
            </w:r>
            <w:r w:rsidRPr="009E33C7">
              <w:rPr>
                <w:b/>
                <w:spacing w:val="-4"/>
              </w:rPr>
              <w:t>m</w:t>
            </w:r>
            <w:r w:rsidRPr="009E33C7">
              <w:rPr>
                <w:b/>
                <w:spacing w:val="3"/>
              </w:rPr>
              <w:t>e</w:t>
            </w:r>
            <w:r w:rsidRPr="009E33C7">
              <w:rPr>
                <w:b/>
              </w:rPr>
              <w:t>m</w:t>
            </w:r>
            <w:r w:rsidRPr="009E33C7">
              <w:rPr>
                <w:b/>
                <w:spacing w:val="-13"/>
              </w:rPr>
              <w:t xml:space="preserve"> </w:t>
            </w:r>
            <w:r w:rsidRPr="009E33C7">
              <w:rPr>
                <w:b/>
              </w:rPr>
              <w:t xml:space="preserve">a </w:t>
            </w:r>
            <w:r w:rsidRPr="009E33C7">
              <w:rPr>
                <w:b/>
                <w:spacing w:val="1"/>
              </w:rPr>
              <w:t>o</w:t>
            </w:r>
            <w:r w:rsidRPr="009E33C7">
              <w:rPr>
                <w:b/>
                <w:spacing w:val="3"/>
              </w:rPr>
              <w:t>r</w:t>
            </w:r>
            <w:r w:rsidRPr="009E33C7">
              <w:rPr>
                <w:b/>
                <w:spacing w:val="-1"/>
              </w:rPr>
              <w:t>g</w:t>
            </w:r>
            <w:r w:rsidRPr="009E33C7">
              <w:rPr>
                <w:b/>
              </w:rPr>
              <w:t>a</w:t>
            </w:r>
            <w:r w:rsidRPr="009E33C7">
              <w:rPr>
                <w:b/>
                <w:spacing w:val="-1"/>
              </w:rPr>
              <w:t>n</w:t>
            </w:r>
            <w:r w:rsidRPr="009E33C7">
              <w:rPr>
                <w:b/>
              </w:rPr>
              <w:t>iz</w:t>
            </w:r>
            <w:r w:rsidRPr="009E33C7">
              <w:rPr>
                <w:b/>
                <w:spacing w:val="4"/>
              </w:rPr>
              <w:t>o</w:t>
            </w:r>
            <w:r w:rsidRPr="009E33C7">
              <w:rPr>
                <w:b/>
                <w:spacing w:val="-1"/>
              </w:rPr>
              <w:t>v</w:t>
            </w:r>
            <w:r w:rsidRPr="009E33C7">
              <w:rPr>
                <w:b/>
              </w:rPr>
              <w:t>a</w:t>
            </w:r>
            <w:r w:rsidRPr="009E33C7">
              <w:rPr>
                <w:b/>
                <w:spacing w:val="1"/>
              </w:rPr>
              <w:t>ný</w:t>
            </w:r>
            <w:r w:rsidRPr="009E33C7">
              <w:rPr>
                <w:b/>
              </w:rPr>
              <w:t>m</w:t>
            </w:r>
            <w:r w:rsidRPr="009E33C7">
              <w:rPr>
                <w:b/>
                <w:spacing w:val="-13"/>
              </w:rPr>
              <w:t xml:space="preserve"> </w:t>
            </w:r>
            <w:r w:rsidRPr="009E33C7">
              <w:rPr>
                <w:b/>
              </w:rPr>
              <w:t>zl</w:t>
            </w:r>
            <w:r w:rsidRPr="009E33C7">
              <w:rPr>
                <w:b/>
                <w:spacing w:val="1"/>
              </w:rPr>
              <w:t>o</w:t>
            </w:r>
            <w:r w:rsidRPr="009E33C7">
              <w:rPr>
                <w:b/>
              </w:rPr>
              <w:t>či</w:t>
            </w:r>
            <w:r w:rsidRPr="009E33C7">
              <w:rPr>
                <w:b/>
                <w:spacing w:val="-1"/>
              </w:rPr>
              <w:t>n</w:t>
            </w:r>
            <w:r w:rsidRPr="009E33C7">
              <w:rPr>
                <w:b/>
                <w:spacing w:val="3"/>
              </w:rPr>
              <w:t>e</w:t>
            </w:r>
            <w:r w:rsidRPr="009E33C7">
              <w:rPr>
                <w:b/>
              </w:rPr>
              <w:t>m</w:t>
            </w:r>
          </w:p>
        </w:tc>
      </w:tr>
      <w:tr w:rsidR="00A2704D" w:rsidRPr="00EB3FA0" w:rsidTr="00E568AC">
        <w:trPr>
          <w:trHeight w:hRule="exact" w:val="24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spacing w:val="-1"/>
              </w:rPr>
              <w:t>T</w:t>
            </w:r>
            <w:r w:rsidRPr="00EB3FA0">
              <w:rPr>
                <w:b/>
                <w:spacing w:val="1"/>
              </w:rPr>
              <w:t>y</w:t>
            </w:r>
            <w:r w:rsidRPr="00EB3FA0">
              <w:rPr>
                <w:b/>
              </w:rPr>
              <w:t>p</w:t>
            </w:r>
            <w:r w:rsidRPr="00EB3FA0">
              <w:rPr>
                <w:b/>
                <w:spacing w:val="-3"/>
              </w:rPr>
              <w:t xml:space="preserve"> </w:t>
            </w:r>
            <w:r w:rsidRPr="00EB3FA0">
              <w:rPr>
                <w:b/>
              </w:rPr>
              <w:t>pře</w:t>
            </w:r>
            <w:r w:rsidRPr="00EB3FA0">
              <w:rPr>
                <w:b/>
                <w:spacing w:val="4"/>
              </w:rPr>
              <w:t>d</w:t>
            </w:r>
            <w:r w:rsidRPr="00EB3FA0">
              <w:rPr>
                <w:b/>
                <w:spacing w:val="-3"/>
              </w:rPr>
              <w:t>m</w:t>
            </w:r>
            <w:r w:rsidRPr="00EB3FA0">
              <w:rPr>
                <w:b/>
              </w:rPr>
              <w:t>ě</w:t>
            </w:r>
            <w:r w:rsidRPr="00EB3FA0">
              <w:rPr>
                <w:b/>
                <w:spacing w:val="1"/>
              </w:rPr>
              <w:t>t</w:t>
            </w:r>
            <w:r w:rsidRPr="00EB3FA0">
              <w:rPr>
                <w:b/>
              </w:rPr>
              <w:t>u</w:t>
            </w:r>
          </w:p>
        </w:tc>
        <w:tc>
          <w:tcPr>
            <w:tcW w:w="3506" w:type="dxa"/>
            <w:gridSpan w:val="6"/>
            <w:tcBorders>
              <w:top w:val="single" w:sz="4" w:space="0" w:color="000000"/>
              <w:left w:val="single" w:sz="4" w:space="0" w:color="auto"/>
              <w:bottom w:val="nil"/>
              <w:right w:val="single" w:sz="4" w:space="0" w:color="auto"/>
            </w:tcBorders>
          </w:tcPr>
          <w:p w:rsidR="00A2704D" w:rsidRPr="00EB3FA0" w:rsidRDefault="00A2704D" w:rsidP="00E568AC">
            <w:pPr>
              <w:spacing w:line="220" w:lineRule="exact"/>
              <w:ind w:left="70"/>
            </w:pPr>
            <w:r>
              <w:rPr>
                <w:spacing w:val="2"/>
              </w:rPr>
              <w:t>povinně volitelný, PZ</w:t>
            </w:r>
          </w:p>
        </w:tc>
        <w:tc>
          <w:tcPr>
            <w:tcW w:w="2630" w:type="dxa"/>
            <w:gridSpan w:val="3"/>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ind w:left="4"/>
            </w:pPr>
            <w:r w:rsidRPr="00EB3FA0">
              <w:rPr>
                <w:b/>
              </w:rPr>
              <w:t>d</w:t>
            </w:r>
            <w:r w:rsidRPr="00EB3FA0">
              <w:rPr>
                <w:b/>
                <w:spacing w:val="1"/>
              </w:rPr>
              <w:t>o</w:t>
            </w:r>
            <w:r w:rsidRPr="00EB3FA0">
              <w:rPr>
                <w:b/>
              </w:rPr>
              <w:t>p</w:t>
            </w:r>
            <w:r w:rsidRPr="00EB3FA0">
              <w:rPr>
                <w:b/>
                <w:spacing w:val="1"/>
              </w:rPr>
              <w:t>o</w:t>
            </w:r>
            <w:r w:rsidRPr="00EB3FA0">
              <w:rPr>
                <w:b/>
              </w:rPr>
              <w:t>ruč</w:t>
            </w:r>
            <w:r w:rsidRPr="00EB3FA0">
              <w:rPr>
                <w:b/>
                <w:spacing w:val="1"/>
              </w:rPr>
              <w:t>e</w:t>
            </w:r>
            <w:r w:rsidRPr="00EB3FA0">
              <w:rPr>
                <w:b/>
              </w:rPr>
              <w:t>ný</w:t>
            </w:r>
            <w:r w:rsidRPr="00EB3FA0">
              <w:rPr>
                <w:b/>
                <w:spacing w:val="-9"/>
              </w:rPr>
              <w:t xml:space="preserve"> </w:t>
            </w:r>
            <w:r w:rsidRPr="00EB3FA0">
              <w:rPr>
                <w:b/>
              </w:rPr>
              <w:t>r</w:t>
            </w:r>
            <w:r w:rsidRPr="00EB3FA0">
              <w:rPr>
                <w:b/>
                <w:spacing w:val="1"/>
              </w:rPr>
              <w:t>o</w:t>
            </w:r>
            <w:r w:rsidRPr="00EB3FA0">
              <w:rPr>
                <w:b/>
              </w:rPr>
              <w:t>čn</w:t>
            </w:r>
            <w:r w:rsidRPr="00EB3FA0">
              <w:rPr>
                <w:b/>
                <w:spacing w:val="2"/>
              </w:rPr>
              <w:t>í</w:t>
            </w:r>
            <w:r w:rsidRPr="00EB3FA0">
              <w:rPr>
                <w:b/>
              </w:rPr>
              <w:t>k</w:t>
            </w:r>
            <w:r w:rsidRPr="00EB3FA0">
              <w:rPr>
                <w:b/>
                <w:spacing w:val="-9"/>
              </w:rPr>
              <w:t xml:space="preserve"> </w:t>
            </w:r>
            <w:r w:rsidRPr="00EB3FA0">
              <w:rPr>
                <w:b/>
              </w:rPr>
              <w:t>/</w:t>
            </w:r>
            <w:r w:rsidRPr="00EB3FA0">
              <w:rPr>
                <w:b/>
                <w:spacing w:val="-1"/>
              </w:rPr>
              <w:t xml:space="preserve"> </w:t>
            </w:r>
            <w:r w:rsidRPr="00EB3FA0">
              <w:rPr>
                <w:b/>
              </w:rPr>
              <w:t>s</w:t>
            </w:r>
            <w:r w:rsidRPr="00EB3FA0">
              <w:rPr>
                <w:b/>
                <w:spacing w:val="2"/>
              </w:rPr>
              <w:t>e</w:t>
            </w:r>
            <w:r w:rsidRPr="00EB3FA0">
              <w:rPr>
                <w:b/>
                <w:spacing w:val="-3"/>
              </w:rPr>
              <w:t>m</w:t>
            </w:r>
            <w:r w:rsidRPr="00EB3FA0">
              <w:rPr>
                <w:b/>
                <w:spacing w:val="3"/>
              </w:rPr>
              <w:t>e</w:t>
            </w:r>
            <w:r w:rsidRPr="00EB3FA0">
              <w:rPr>
                <w:b/>
                <w:spacing w:val="-1"/>
              </w:rPr>
              <w:t>s</w:t>
            </w:r>
            <w:r w:rsidRPr="00EB3FA0">
              <w:rPr>
                <w:b/>
                <w:spacing w:val="1"/>
              </w:rPr>
              <w:t>t</w:t>
            </w:r>
            <w:r w:rsidRPr="00EB3FA0">
              <w:rPr>
                <w:b/>
              </w:rPr>
              <w:t>r</w:t>
            </w:r>
          </w:p>
        </w:tc>
        <w:tc>
          <w:tcPr>
            <w:tcW w:w="726" w:type="dxa"/>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139"/>
            </w:pPr>
            <w:r w:rsidRPr="00EB3FA0">
              <w:rPr>
                <w:spacing w:val="1"/>
              </w:rPr>
              <w:t>1</w:t>
            </w:r>
            <w:r w:rsidRPr="00EB3FA0">
              <w:t>/</w:t>
            </w:r>
            <w:r>
              <w:rPr>
                <w:spacing w:val="-2"/>
              </w:rPr>
              <w:t>L</w:t>
            </w:r>
            <w:r w:rsidRPr="00EB3FA0">
              <w:t>S</w:t>
            </w:r>
          </w:p>
        </w:tc>
      </w:tr>
      <w:tr w:rsidR="00A2704D" w:rsidRPr="00EB3FA0" w:rsidTr="00E568AC">
        <w:trPr>
          <w:trHeight w:hRule="exact" w:val="24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rPr>
              <w:t>studijn</w:t>
            </w:r>
            <w:r w:rsidRPr="00EB3FA0">
              <w:rPr>
                <w:b/>
                <w:spacing w:val="2"/>
              </w:rPr>
              <w:t>í</w:t>
            </w:r>
            <w:r w:rsidRPr="00EB3FA0">
              <w:rPr>
                <w:b/>
              </w:rPr>
              <w:t>ho</w:t>
            </w:r>
            <w:r w:rsidRPr="00EB3FA0">
              <w:rPr>
                <w:b/>
                <w:spacing w:val="-8"/>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1766" w:type="dxa"/>
            <w:gridSpan w:val="3"/>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70"/>
            </w:pPr>
            <w:r w:rsidRPr="00EB3FA0">
              <w:rPr>
                <w:spacing w:val="1"/>
              </w:rPr>
              <w:t>28</w:t>
            </w:r>
            <w:r w:rsidRPr="00EB3FA0">
              <w:t>p</w:t>
            </w:r>
            <w:r w:rsidRPr="00EB3FA0">
              <w:rPr>
                <w:spacing w:val="-2"/>
              </w:rPr>
              <w:t xml:space="preserve"> </w:t>
            </w:r>
            <w:r>
              <w:t>-</w:t>
            </w:r>
            <w:r w:rsidRPr="00EB3FA0">
              <w:rPr>
                <w:spacing w:val="-3"/>
              </w:rPr>
              <w:t xml:space="preserve"> </w:t>
            </w:r>
            <w:r w:rsidRPr="00EB3FA0">
              <w:rPr>
                <w:spacing w:val="1"/>
              </w:rPr>
              <w:t>14</w:t>
            </w:r>
            <w:r w:rsidRPr="00EB3FA0">
              <w:t>s</w:t>
            </w:r>
            <w:r w:rsidRPr="00EB3FA0">
              <w:rPr>
                <w:spacing w:val="-3"/>
              </w:rPr>
              <w:t xml:space="preserve"> </w:t>
            </w:r>
          </w:p>
        </w:tc>
        <w:tc>
          <w:tcPr>
            <w:tcW w:w="858"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ind w:left="5"/>
            </w:pPr>
            <w:r w:rsidRPr="00EB3FA0">
              <w:rPr>
                <w:b/>
              </w:rPr>
              <w:t>h</w:t>
            </w:r>
            <w:r w:rsidRPr="00EB3FA0">
              <w:rPr>
                <w:b/>
                <w:spacing w:val="1"/>
              </w:rPr>
              <w:t>o</w:t>
            </w:r>
            <w:r w:rsidRPr="00EB3FA0">
              <w:rPr>
                <w:b/>
              </w:rPr>
              <w:t>d.</w:t>
            </w:r>
          </w:p>
        </w:tc>
        <w:tc>
          <w:tcPr>
            <w:tcW w:w="882" w:type="dxa"/>
            <w:gridSpan w:val="2"/>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69"/>
            </w:pPr>
            <w:r>
              <w:rPr>
                <w:spacing w:val="1"/>
              </w:rPr>
              <w:t>42</w:t>
            </w:r>
          </w:p>
        </w:tc>
        <w:tc>
          <w:tcPr>
            <w:tcW w:w="2124" w:type="dxa"/>
            <w:gridSpan w:val="2"/>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ind w:left="4"/>
            </w:pPr>
            <w:r w:rsidRPr="00EB3FA0">
              <w:rPr>
                <w:b/>
                <w:spacing w:val="-3"/>
              </w:rPr>
              <w:t>k</w:t>
            </w:r>
            <w:r w:rsidRPr="00EB3FA0">
              <w:rPr>
                <w:b/>
              </w:rPr>
              <w:t>r</w:t>
            </w:r>
            <w:r w:rsidRPr="00EB3FA0">
              <w:rPr>
                <w:b/>
                <w:spacing w:val="3"/>
              </w:rPr>
              <w:t>e</w:t>
            </w:r>
            <w:r w:rsidRPr="00EB3FA0">
              <w:rPr>
                <w:b/>
              </w:rPr>
              <w:t>ditů</w:t>
            </w:r>
          </w:p>
        </w:tc>
        <w:tc>
          <w:tcPr>
            <w:tcW w:w="1232" w:type="dxa"/>
            <w:gridSpan w:val="2"/>
            <w:tcBorders>
              <w:top w:val="nil"/>
              <w:left w:val="single" w:sz="4" w:space="0" w:color="auto"/>
              <w:bottom w:val="single" w:sz="4" w:space="0" w:color="000000"/>
              <w:right w:val="single" w:sz="4" w:space="0" w:color="auto"/>
            </w:tcBorders>
          </w:tcPr>
          <w:p w:rsidR="00A2704D" w:rsidRPr="00EB3FA0" w:rsidRDefault="00A2704D" w:rsidP="00E568AC">
            <w:r>
              <w:t>4</w:t>
            </w:r>
          </w:p>
        </w:tc>
      </w:tr>
      <w:tr w:rsidR="00A2704D" w:rsidRPr="00EB3FA0" w:rsidTr="00E568AC">
        <w:trPr>
          <w:trHeight w:hRule="exact" w:val="47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rPr>
              <w:t>Pr</w:t>
            </w:r>
            <w:r w:rsidRPr="00EB3FA0">
              <w:rPr>
                <w:b/>
                <w:spacing w:val="1"/>
              </w:rPr>
              <w:t>e</w:t>
            </w:r>
            <w:r w:rsidRPr="00EB3FA0">
              <w:rPr>
                <w:b/>
              </w:rPr>
              <w:t>r</w:t>
            </w:r>
            <w:r w:rsidRPr="00EB3FA0">
              <w:rPr>
                <w:b/>
                <w:spacing w:val="1"/>
              </w:rPr>
              <w:t>e</w:t>
            </w:r>
            <w:r w:rsidRPr="00EB3FA0">
              <w:rPr>
                <w:b/>
                <w:spacing w:val="-3"/>
              </w:rPr>
              <w:t>k</w:t>
            </w:r>
            <w:r w:rsidRPr="00EB3FA0">
              <w:rPr>
                <w:b/>
                <w:spacing w:val="1"/>
              </w:rPr>
              <w:t>v</w:t>
            </w:r>
            <w:r w:rsidRPr="00EB3FA0">
              <w:rPr>
                <w:b/>
              </w:rPr>
              <w:t>izi</w:t>
            </w:r>
            <w:r w:rsidRPr="00EB3FA0">
              <w:rPr>
                <w:b/>
                <w:spacing w:val="1"/>
              </w:rPr>
              <w:t>ty</w:t>
            </w:r>
            <w:r w:rsidRPr="00EB3FA0">
              <w:rPr>
                <w:b/>
              </w:rPr>
              <w:t>,</w:t>
            </w:r>
            <w:r w:rsidRPr="00EB3FA0">
              <w:rPr>
                <w:b/>
                <w:spacing w:val="-8"/>
              </w:rPr>
              <w:t xml:space="preserve"> </w:t>
            </w:r>
            <w:r w:rsidRPr="00EB3FA0">
              <w:rPr>
                <w:b/>
                <w:spacing w:val="-3"/>
              </w:rPr>
              <w:t>k</w:t>
            </w:r>
            <w:r w:rsidRPr="00EB3FA0">
              <w:rPr>
                <w:b/>
                <w:spacing w:val="1"/>
              </w:rPr>
              <w:t>o</w:t>
            </w:r>
            <w:r w:rsidRPr="00EB3FA0">
              <w:rPr>
                <w:b/>
              </w:rPr>
              <w:t>r</w:t>
            </w:r>
            <w:r w:rsidRPr="00EB3FA0">
              <w:rPr>
                <w:b/>
                <w:spacing w:val="3"/>
              </w:rPr>
              <w:t>e</w:t>
            </w:r>
            <w:r w:rsidRPr="00EB3FA0">
              <w:rPr>
                <w:b/>
                <w:spacing w:val="-3"/>
              </w:rPr>
              <w:t>k</w:t>
            </w:r>
            <w:r w:rsidRPr="00EB3FA0">
              <w:rPr>
                <w:b/>
                <w:spacing w:val="1"/>
              </w:rPr>
              <w:t>v</w:t>
            </w:r>
            <w:r w:rsidRPr="00EB3FA0">
              <w:rPr>
                <w:b/>
              </w:rPr>
              <w:t>izi</w:t>
            </w:r>
            <w:r w:rsidRPr="00EB3FA0">
              <w:rPr>
                <w:b/>
                <w:spacing w:val="1"/>
              </w:rPr>
              <w:t>ty</w:t>
            </w:r>
            <w:r w:rsidRPr="00EB3FA0">
              <w:rPr>
                <w:b/>
              </w:rPr>
              <w:t>,</w:t>
            </w:r>
          </w:p>
          <w:p w:rsidR="00A2704D" w:rsidRPr="00EB3FA0" w:rsidRDefault="00A2704D" w:rsidP="00E568AC">
            <w:r w:rsidRPr="00EB3FA0">
              <w:rPr>
                <w:b/>
              </w:rPr>
              <w:t>e</w:t>
            </w:r>
            <w:r w:rsidRPr="00EB3FA0">
              <w:rPr>
                <w:b/>
                <w:spacing w:val="-2"/>
              </w:rPr>
              <w:t>k</w:t>
            </w:r>
            <w:r w:rsidRPr="00EB3FA0">
              <w:rPr>
                <w:b/>
                <w:spacing w:val="1"/>
              </w:rPr>
              <w:t>v</w:t>
            </w:r>
            <w:r w:rsidRPr="00EB3FA0">
              <w:rPr>
                <w:b/>
              </w:rPr>
              <w:t>i</w:t>
            </w:r>
            <w:r w:rsidRPr="00EB3FA0">
              <w:rPr>
                <w:b/>
                <w:spacing w:val="1"/>
              </w:rPr>
              <w:t>va</w:t>
            </w:r>
            <w:r w:rsidRPr="00EB3FA0">
              <w:rPr>
                <w:b/>
              </w:rPr>
              <w:t>lence</w:t>
            </w:r>
          </w:p>
        </w:tc>
        <w:tc>
          <w:tcPr>
            <w:tcW w:w="6862" w:type="dxa"/>
            <w:gridSpan w:val="10"/>
            <w:tcBorders>
              <w:top w:val="nil"/>
              <w:left w:val="single" w:sz="4" w:space="0" w:color="auto"/>
              <w:bottom w:val="nil"/>
              <w:right w:val="single" w:sz="4" w:space="0" w:color="auto"/>
            </w:tcBorders>
          </w:tcPr>
          <w:p w:rsidR="00A2704D" w:rsidRPr="00EB3FA0" w:rsidRDefault="00A2704D" w:rsidP="00E568AC">
            <w:pPr>
              <w:spacing w:line="220" w:lineRule="exact"/>
              <w:ind w:left="70"/>
            </w:pPr>
          </w:p>
        </w:tc>
      </w:tr>
      <w:tr w:rsidR="00A2704D" w:rsidRPr="00EB3FA0" w:rsidTr="00E568AC">
        <w:trPr>
          <w:trHeight w:hRule="exact" w:val="235"/>
        </w:trPr>
        <w:tc>
          <w:tcPr>
            <w:tcW w:w="2984" w:type="dxa"/>
            <w:vMerge w:val="restart"/>
            <w:tcBorders>
              <w:top w:val="single" w:sz="4" w:space="0" w:color="000000"/>
              <w:left w:val="single" w:sz="4" w:space="0" w:color="auto"/>
              <w:right w:val="single" w:sz="4" w:space="0" w:color="auto"/>
            </w:tcBorders>
            <w:shd w:val="clear" w:color="auto" w:fill="F7C9AC"/>
          </w:tcPr>
          <w:p w:rsidR="00A2704D" w:rsidRPr="00EB3FA0" w:rsidRDefault="00A2704D" w:rsidP="00E568AC">
            <w:pPr>
              <w:spacing w:line="220" w:lineRule="exact"/>
            </w:pPr>
            <w:r w:rsidRPr="00EB3FA0">
              <w:rPr>
                <w:b/>
                <w:spacing w:val="-3"/>
              </w:rPr>
              <w:t>Z</w:t>
            </w:r>
            <w:r w:rsidRPr="00EB3FA0">
              <w:rPr>
                <w:b/>
                <w:spacing w:val="2"/>
              </w:rPr>
              <w:t>pů</w:t>
            </w:r>
            <w:r w:rsidRPr="00EB3FA0">
              <w:rPr>
                <w:b/>
                <w:spacing w:val="-1"/>
              </w:rPr>
              <w:t>s</w:t>
            </w:r>
            <w:r w:rsidRPr="00EB3FA0">
              <w:rPr>
                <w:b/>
                <w:spacing w:val="1"/>
              </w:rPr>
              <w:t>o</w:t>
            </w:r>
            <w:r w:rsidRPr="00EB3FA0">
              <w:rPr>
                <w:b/>
              </w:rPr>
              <w:t>b</w:t>
            </w:r>
            <w:r w:rsidRPr="00EB3FA0">
              <w:rPr>
                <w:b/>
                <w:spacing w:val="-6"/>
              </w:rPr>
              <w:t xml:space="preserve"> </w:t>
            </w:r>
            <w:r w:rsidRPr="00EB3FA0">
              <w:rPr>
                <w:b/>
                <w:spacing w:val="1"/>
              </w:rPr>
              <w:t>ov</w:t>
            </w:r>
            <w:r w:rsidRPr="00EB3FA0">
              <w:rPr>
                <w:b/>
              </w:rPr>
              <w:t>ě</w:t>
            </w:r>
            <w:r w:rsidRPr="00EB3FA0">
              <w:rPr>
                <w:b/>
                <w:spacing w:val="1"/>
              </w:rPr>
              <w:t>ř</w:t>
            </w:r>
            <w:r w:rsidRPr="00EB3FA0">
              <w:rPr>
                <w:b/>
              </w:rPr>
              <w:t>ení</w:t>
            </w:r>
            <w:r w:rsidRPr="00EB3FA0">
              <w:rPr>
                <w:b/>
                <w:spacing w:val="-6"/>
              </w:rPr>
              <w:t xml:space="preserve"> </w:t>
            </w:r>
            <w:r w:rsidRPr="00EB3FA0">
              <w:rPr>
                <w:b/>
              </w:rPr>
              <w:t>stu</w:t>
            </w:r>
            <w:r w:rsidRPr="00EB3FA0">
              <w:rPr>
                <w:b/>
                <w:spacing w:val="-1"/>
              </w:rPr>
              <w:t>d</w:t>
            </w:r>
            <w:r w:rsidRPr="00EB3FA0">
              <w:rPr>
                <w:b/>
              </w:rPr>
              <w:t>ij</w:t>
            </w:r>
            <w:r w:rsidRPr="00EB3FA0">
              <w:rPr>
                <w:b/>
                <w:spacing w:val="2"/>
              </w:rPr>
              <w:t>n</w:t>
            </w:r>
            <w:r w:rsidRPr="00EB3FA0">
              <w:rPr>
                <w:b/>
              </w:rPr>
              <w:t>ích</w:t>
            </w:r>
          </w:p>
          <w:p w:rsidR="00A2704D" w:rsidRPr="00EB3FA0" w:rsidRDefault="00A2704D" w:rsidP="00E568AC">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ů</w:t>
            </w:r>
          </w:p>
        </w:tc>
        <w:tc>
          <w:tcPr>
            <w:tcW w:w="3506" w:type="dxa"/>
            <w:gridSpan w:val="6"/>
            <w:vMerge w:val="restart"/>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70"/>
            </w:pPr>
            <w:r w:rsidRPr="00EB3FA0">
              <w:rPr>
                <w:spacing w:val="-2"/>
              </w:rPr>
              <w:t>Z</w:t>
            </w:r>
            <w:r w:rsidRPr="00EB3FA0">
              <w:t>á</w:t>
            </w:r>
            <w:r w:rsidRPr="00EB3FA0">
              <w:rPr>
                <w:spacing w:val="1"/>
              </w:rPr>
              <w:t>po</w:t>
            </w:r>
            <w:r w:rsidRPr="00EB3FA0">
              <w:t>č</w:t>
            </w:r>
            <w:r w:rsidRPr="00EB3FA0">
              <w:rPr>
                <w:spacing w:val="1"/>
              </w:rPr>
              <w:t>e</w:t>
            </w:r>
            <w:r w:rsidRPr="00EB3FA0">
              <w:t>t,</w:t>
            </w:r>
            <w:r w:rsidRPr="00EB3FA0">
              <w:rPr>
                <w:spacing w:val="-6"/>
              </w:rPr>
              <w:t xml:space="preserve"> </w:t>
            </w:r>
            <w:r w:rsidRPr="00EB3FA0">
              <w:t>z</w:t>
            </w:r>
            <w:r w:rsidRPr="00EB3FA0">
              <w:rPr>
                <w:spacing w:val="-1"/>
              </w:rPr>
              <w:t>k</w:t>
            </w:r>
            <w:r w:rsidRPr="00EB3FA0">
              <w:rPr>
                <w:spacing w:val="1"/>
              </w:rPr>
              <w:t>o</w:t>
            </w:r>
            <w:r w:rsidRPr="00EB3FA0">
              <w:rPr>
                <w:spacing w:val="-1"/>
              </w:rPr>
              <w:t>u</w:t>
            </w:r>
            <w:r w:rsidRPr="00EB3FA0">
              <w:rPr>
                <w:spacing w:val="2"/>
              </w:rPr>
              <w:t>š</w:t>
            </w:r>
            <w:r w:rsidRPr="00EB3FA0">
              <w:rPr>
                <w:spacing w:val="-1"/>
              </w:rPr>
              <w:t>k</w:t>
            </w:r>
            <w:r w:rsidRPr="00EB3FA0">
              <w:t>a</w:t>
            </w:r>
            <w:r>
              <w:t>.</w:t>
            </w:r>
          </w:p>
        </w:tc>
        <w:tc>
          <w:tcPr>
            <w:tcW w:w="20" w:type="dxa"/>
            <w:tcBorders>
              <w:top w:val="single" w:sz="4" w:space="0" w:color="000000"/>
              <w:left w:val="single" w:sz="4" w:space="0" w:color="auto"/>
              <w:bottom w:val="nil"/>
            </w:tcBorders>
          </w:tcPr>
          <w:p w:rsidR="00A2704D" w:rsidRPr="00EB3FA0" w:rsidRDefault="00A2704D" w:rsidP="00E568AC"/>
        </w:tc>
        <w:tc>
          <w:tcPr>
            <w:tcW w:w="2104" w:type="dxa"/>
            <w:tcBorders>
              <w:top w:val="single" w:sz="4" w:space="0" w:color="000000"/>
              <w:bottom w:val="nil"/>
              <w:right w:val="single" w:sz="4" w:space="0" w:color="auto"/>
            </w:tcBorders>
            <w:shd w:val="clear" w:color="auto" w:fill="F7C9AC"/>
          </w:tcPr>
          <w:p w:rsidR="00A2704D" w:rsidRPr="00EB3FA0" w:rsidRDefault="00A2704D" w:rsidP="00E568AC">
            <w:pPr>
              <w:spacing w:line="220" w:lineRule="exact"/>
            </w:pPr>
            <w:r w:rsidRPr="00EB3FA0">
              <w:rPr>
                <w:b/>
              </w:rPr>
              <w:t>F</w:t>
            </w:r>
            <w:r w:rsidRPr="00EB3FA0">
              <w:rPr>
                <w:b/>
                <w:spacing w:val="1"/>
              </w:rPr>
              <w:t>o</w:t>
            </w:r>
            <w:r w:rsidRPr="00EB3FA0">
              <w:rPr>
                <w:b/>
                <w:spacing w:val="3"/>
              </w:rPr>
              <w:t>r</w:t>
            </w:r>
            <w:r w:rsidRPr="00EB3FA0">
              <w:rPr>
                <w:b/>
                <w:spacing w:val="-5"/>
              </w:rPr>
              <w:t>m</w:t>
            </w:r>
            <w:r w:rsidRPr="00EB3FA0">
              <w:rPr>
                <w:b/>
              </w:rPr>
              <w:t>a</w:t>
            </w:r>
            <w:r w:rsidRPr="00EB3FA0">
              <w:rPr>
                <w:b/>
                <w:spacing w:val="-5"/>
              </w:rPr>
              <w:t xml:space="preserve"> </w:t>
            </w:r>
            <w:r w:rsidRPr="00EB3FA0">
              <w:rPr>
                <w:b/>
                <w:spacing w:val="1"/>
              </w:rPr>
              <w:t>vý</w:t>
            </w:r>
            <w:r w:rsidRPr="00EB3FA0">
              <w:rPr>
                <w:b/>
                <w:spacing w:val="2"/>
              </w:rPr>
              <w:t>u</w:t>
            </w:r>
            <w:r w:rsidRPr="00EB3FA0">
              <w:rPr>
                <w:b/>
                <w:spacing w:val="-3"/>
              </w:rPr>
              <w:t>k</w:t>
            </w:r>
            <w:r w:rsidRPr="00EB3FA0">
              <w:rPr>
                <w:b/>
              </w:rPr>
              <w:t>y</w:t>
            </w:r>
          </w:p>
        </w:tc>
        <w:tc>
          <w:tcPr>
            <w:tcW w:w="1232" w:type="dxa"/>
            <w:gridSpan w:val="2"/>
            <w:vMerge w:val="restart"/>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64"/>
            </w:pPr>
            <w:r>
              <w:rPr>
                <w:spacing w:val="2"/>
              </w:rPr>
              <w:t>p</w:t>
            </w:r>
            <w:r w:rsidRPr="00EB3FA0">
              <w:rPr>
                <w:spacing w:val="1"/>
              </w:rPr>
              <w:t>ř</w:t>
            </w:r>
            <w:r w:rsidRPr="00EB3FA0">
              <w:t>e</w:t>
            </w:r>
            <w:r w:rsidRPr="00EB3FA0">
              <w:rPr>
                <w:spacing w:val="1"/>
              </w:rPr>
              <w:t>d</w:t>
            </w:r>
            <w:r w:rsidRPr="00EB3FA0">
              <w:rPr>
                <w:spacing w:val="-1"/>
              </w:rPr>
              <w:t>n</w:t>
            </w:r>
            <w:r w:rsidRPr="00EB3FA0">
              <w:t>áš</w:t>
            </w:r>
            <w:r w:rsidRPr="00EB3FA0">
              <w:rPr>
                <w:spacing w:val="-2"/>
              </w:rPr>
              <w:t>k</w:t>
            </w:r>
            <w:r>
              <w:t>y</w:t>
            </w:r>
          </w:p>
          <w:p w:rsidR="00A2704D" w:rsidRPr="00EB3FA0" w:rsidRDefault="00A2704D" w:rsidP="00E568AC">
            <w:pPr>
              <w:ind w:left="64"/>
            </w:pPr>
            <w:r w:rsidRPr="00EB3FA0">
              <w:rPr>
                <w:spacing w:val="-1"/>
              </w:rPr>
              <w:t>s</w:t>
            </w:r>
            <w:r w:rsidRPr="00EB3FA0">
              <w:rPr>
                <w:spacing w:val="3"/>
              </w:rPr>
              <w:t>e</w:t>
            </w:r>
            <w:r w:rsidRPr="00EB3FA0">
              <w:rPr>
                <w:spacing w:val="-4"/>
              </w:rPr>
              <w:t>m</w:t>
            </w:r>
            <w:r w:rsidRPr="00EB3FA0">
              <w:rPr>
                <w:spacing w:val="2"/>
              </w:rPr>
              <w:t>i</w:t>
            </w:r>
            <w:r w:rsidRPr="00EB3FA0">
              <w:rPr>
                <w:spacing w:val="-1"/>
              </w:rPr>
              <w:t>n</w:t>
            </w:r>
            <w:r w:rsidRPr="00EB3FA0">
              <w:t>ář</w:t>
            </w:r>
            <w:r>
              <w:t>e</w:t>
            </w:r>
          </w:p>
        </w:tc>
      </w:tr>
      <w:tr w:rsidR="00A2704D" w:rsidRPr="00EB3FA0" w:rsidTr="00E568AC">
        <w:trPr>
          <w:trHeight w:hRule="exact" w:val="235"/>
        </w:trPr>
        <w:tc>
          <w:tcPr>
            <w:tcW w:w="2984" w:type="dxa"/>
            <w:vMerge/>
            <w:tcBorders>
              <w:left w:val="single" w:sz="4" w:space="0" w:color="auto"/>
              <w:bottom w:val="single" w:sz="4" w:space="0" w:color="000000"/>
              <w:right w:val="single" w:sz="4" w:space="0" w:color="auto"/>
            </w:tcBorders>
            <w:shd w:val="clear" w:color="auto" w:fill="F7C9AC"/>
          </w:tcPr>
          <w:p w:rsidR="00A2704D" w:rsidRPr="00EB3FA0" w:rsidRDefault="00A2704D" w:rsidP="00E568AC"/>
        </w:tc>
        <w:tc>
          <w:tcPr>
            <w:tcW w:w="3506" w:type="dxa"/>
            <w:gridSpan w:val="6"/>
            <w:vMerge/>
            <w:tcBorders>
              <w:left w:val="single" w:sz="4" w:space="0" w:color="auto"/>
              <w:bottom w:val="single" w:sz="4" w:space="0" w:color="000000"/>
              <w:right w:val="single" w:sz="4" w:space="0" w:color="auto"/>
            </w:tcBorders>
          </w:tcPr>
          <w:p w:rsidR="00A2704D" w:rsidRPr="00EB3FA0" w:rsidRDefault="00A2704D" w:rsidP="00E568AC"/>
        </w:tc>
        <w:tc>
          <w:tcPr>
            <w:tcW w:w="2124" w:type="dxa"/>
            <w:gridSpan w:val="2"/>
            <w:tcBorders>
              <w:top w:val="nil"/>
              <w:left w:val="single" w:sz="4" w:space="0" w:color="auto"/>
              <w:bottom w:val="single" w:sz="4" w:space="0" w:color="000000"/>
              <w:right w:val="single" w:sz="4" w:space="0" w:color="auto"/>
            </w:tcBorders>
            <w:shd w:val="clear" w:color="auto" w:fill="F7C9AC"/>
          </w:tcPr>
          <w:p w:rsidR="00A2704D" w:rsidRPr="00EB3FA0" w:rsidRDefault="00A2704D" w:rsidP="00E568AC"/>
        </w:tc>
        <w:tc>
          <w:tcPr>
            <w:tcW w:w="1232" w:type="dxa"/>
            <w:gridSpan w:val="2"/>
            <w:vMerge/>
            <w:tcBorders>
              <w:left w:val="single" w:sz="4" w:space="0" w:color="auto"/>
              <w:bottom w:val="single" w:sz="4" w:space="0" w:color="000000"/>
              <w:right w:val="single" w:sz="4" w:space="0" w:color="auto"/>
            </w:tcBorders>
          </w:tcPr>
          <w:p w:rsidR="00A2704D" w:rsidRPr="00EB3FA0" w:rsidRDefault="00A2704D" w:rsidP="00E568AC"/>
        </w:tc>
      </w:tr>
      <w:tr w:rsidR="00A2704D" w:rsidRPr="00EB3FA0" w:rsidTr="00E568AC">
        <w:trPr>
          <w:trHeight w:hRule="exact" w:val="102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ind w:right="-41"/>
            </w:pPr>
            <w:r w:rsidRPr="00EB3FA0">
              <w:rPr>
                <w:b/>
              </w:rPr>
              <w:t>F</w:t>
            </w:r>
            <w:r w:rsidRPr="00EB3FA0">
              <w:rPr>
                <w:b/>
                <w:spacing w:val="1"/>
              </w:rPr>
              <w:t>o</w:t>
            </w:r>
            <w:r w:rsidRPr="00EB3FA0">
              <w:rPr>
                <w:b/>
                <w:spacing w:val="3"/>
              </w:rPr>
              <w:t>r</w:t>
            </w:r>
            <w:r w:rsidRPr="00EB3FA0">
              <w:rPr>
                <w:b/>
                <w:spacing w:val="-5"/>
              </w:rPr>
              <w:t>m</w:t>
            </w:r>
            <w:r w:rsidRPr="00EB3FA0">
              <w:rPr>
                <w:b/>
              </w:rPr>
              <w:t>a z</w:t>
            </w:r>
            <w:r w:rsidRPr="00EB3FA0">
              <w:rPr>
                <w:b/>
                <w:spacing w:val="2"/>
              </w:rPr>
              <w:t>p</w:t>
            </w:r>
            <w:r w:rsidRPr="00EB3FA0">
              <w:rPr>
                <w:b/>
              </w:rPr>
              <w:t>ů</w:t>
            </w:r>
            <w:r w:rsidRPr="00EB3FA0">
              <w:rPr>
                <w:b/>
                <w:spacing w:val="-1"/>
              </w:rPr>
              <w:t>s</w:t>
            </w:r>
            <w:r w:rsidRPr="00EB3FA0">
              <w:rPr>
                <w:b/>
                <w:spacing w:val="1"/>
              </w:rPr>
              <w:t>o</w:t>
            </w:r>
            <w:r w:rsidRPr="00EB3FA0">
              <w:rPr>
                <w:b/>
              </w:rPr>
              <w:t>bu</w:t>
            </w:r>
            <w:r w:rsidRPr="00EB3FA0">
              <w:rPr>
                <w:b/>
                <w:spacing w:val="-1"/>
              </w:rPr>
              <w:t xml:space="preserve"> </w:t>
            </w:r>
            <w:r w:rsidRPr="00EB3FA0">
              <w:rPr>
                <w:b/>
                <w:spacing w:val="1"/>
              </w:rPr>
              <w:t>ov</w:t>
            </w:r>
            <w:r w:rsidRPr="00EB3FA0">
              <w:rPr>
                <w:b/>
              </w:rPr>
              <w:t>ě</w:t>
            </w:r>
            <w:r w:rsidRPr="00EB3FA0">
              <w:rPr>
                <w:b/>
                <w:spacing w:val="1"/>
              </w:rPr>
              <w:t>ř</w:t>
            </w:r>
            <w:r w:rsidRPr="00EB3FA0">
              <w:rPr>
                <w:b/>
              </w:rPr>
              <w:t>ení</w:t>
            </w:r>
            <w:r w:rsidRPr="00EB3FA0">
              <w:rPr>
                <w:b/>
                <w:spacing w:val="-1"/>
              </w:rPr>
              <w:t xml:space="preserve"> s</w:t>
            </w:r>
            <w:r w:rsidRPr="00EB3FA0">
              <w:rPr>
                <w:b/>
                <w:spacing w:val="1"/>
              </w:rPr>
              <w:t>t</w:t>
            </w:r>
            <w:r w:rsidRPr="00EB3FA0">
              <w:rPr>
                <w:b/>
                <w:spacing w:val="2"/>
              </w:rPr>
              <w:t>u</w:t>
            </w:r>
            <w:r w:rsidRPr="00EB3FA0">
              <w:rPr>
                <w:b/>
              </w:rPr>
              <w:t>dijní</w:t>
            </w:r>
            <w:r w:rsidRPr="00EB3FA0">
              <w:rPr>
                <w:b/>
                <w:spacing w:val="2"/>
              </w:rPr>
              <w:t>c</w:t>
            </w:r>
            <w:r w:rsidRPr="00EB3FA0">
              <w:rPr>
                <w:b/>
              </w:rPr>
              <w:t>h</w:t>
            </w:r>
          </w:p>
          <w:p w:rsidR="00A2704D" w:rsidRPr="00EB3FA0" w:rsidRDefault="00A2704D" w:rsidP="00E568AC">
            <w:pPr>
              <w:ind w:right="-47"/>
            </w:pPr>
            <w:r w:rsidRPr="00EB3FA0">
              <w:rPr>
                <w:b/>
                <w:spacing w:val="1"/>
              </w:rPr>
              <w:t>vý</w:t>
            </w:r>
            <w:r w:rsidRPr="00EB3FA0">
              <w:rPr>
                <w:b/>
                <w:spacing w:val="-1"/>
              </w:rPr>
              <w:t>s</w:t>
            </w:r>
            <w:r w:rsidRPr="00EB3FA0">
              <w:rPr>
                <w:b/>
              </w:rPr>
              <w:t>le</w:t>
            </w:r>
            <w:r w:rsidRPr="00EB3FA0">
              <w:rPr>
                <w:b/>
                <w:spacing w:val="2"/>
              </w:rPr>
              <w:t>d</w:t>
            </w:r>
            <w:r w:rsidRPr="00EB3FA0">
              <w:rPr>
                <w:b/>
                <w:spacing w:val="-3"/>
              </w:rPr>
              <w:t>k</w:t>
            </w:r>
            <w:r w:rsidRPr="00EB3FA0">
              <w:rPr>
                <w:b/>
              </w:rPr>
              <w:t xml:space="preserve">ů </w:t>
            </w:r>
            <w:r w:rsidRPr="00EB3FA0">
              <w:rPr>
                <w:b/>
                <w:spacing w:val="31"/>
              </w:rPr>
              <w:t xml:space="preserve"> </w:t>
            </w:r>
            <w:r w:rsidRPr="00EB3FA0">
              <w:rPr>
                <w:b/>
              </w:rPr>
              <w:t xml:space="preserve">a </w:t>
            </w:r>
            <w:r w:rsidRPr="00EB3FA0">
              <w:rPr>
                <w:b/>
                <w:spacing w:val="39"/>
              </w:rPr>
              <w:t xml:space="preserve"> </w:t>
            </w:r>
            <w:r w:rsidRPr="00EB3FA0">
              <w:rPr>
                <w:b/>
              </w:rPr>
              <w:t>d</w:t>
            </w:r>
            <w:r w:rsidRPr="00EB3FA0">
              <w:rPr>
                <w:b/>
                <w:spacing w:val="1"/>
              </w:rPr>
              <w:t>a</w:t>
            </w:r>
            <w:r w:rsidRPr="00EB3FA0">
              <w:rPr>
                <w:b/>
              </w:rPr>
              <w:t>l</w:t>
            </w:r>
            <w:r w:rsidRPr="00EB3FA0">
              <w:rPr>
                <w:b/>
                <w:spacing w:val="-1"/>
              </w:rPr>
              <w:t>š</w:t>
            </w:r>
            <w:r w:rsidRPr="00EB3FA0">
              <w:rPr>
                <w:b/>
              </w:rPr>
              <w:t xml:space="preserve">í </w:t>
            </w:r>
            <w:r w:rsidRPr="00EB3FA0">
              <w:rPr>
                <w:b/>
                <w:spacing w:val="39"/>
              </w:rPr>
              <w:t xml:space="preserve"> </w:t>
            </w:r>
            <w:r w:rsidRPr="00EB3FA0">
              <w:rPr>
                <w:b/>
              </w:rPr>
              <w:t>p</w:t>
            </w:r>
            <w:r w:rsidRPr="00EB3FA0">
              <w:rPr>
                <w:b/>
                <w:spacing w:val="1"/>
              </w:rPr>
              <w:t>o</w:t>
            </w:r>
            <w:r w:rsidRPr="00EB3FA0">
              <w:rPr>
                <w:b/>
              </w:rPr>
              <w:t>ž</w:t>
            </w:r>
            <w:r w:rsidRPr="00EB3FA0">
              <w:rPr>
                <w:b/>
                <w:spacing w:val="1"/>
              </w:rPr>
              <w:t>a</w:t>
            </w:r>
            <w:r w:rsidRPr="00EB3FA0">
              <w:rPr>
                <w:b/>
              </w:rPr>
              <w:t>d</w:t>
            </w:r>
            <w:r w:rsidRPr="00EB3FA0">
              <w:rPr>
                <w:b/>
                <w:spacing w:val="1"/>
              </w:rPr>
              <w:t>av</w:t>
            </w:r>
            <w:r w:rsidRPr="00EB3FA0">
              <w:rPr>
                <w:b/>
                <w:spacing w:val="-3"/>
              </w:rPr>
              <w:t>k</w:t>
            </w:r>
            <w:r w:rsidRPr="00EB3FA0">
              <w:rPr>
                <w:b/>
              </w:rPr>
              <w:t xml:space="preserve">y </w:t>
            </w:r>
            <w:r w:rsidRPr="00EB3FA0">
              <w:rPr>
                <w:b/>
                <w:spacing w:val="31"/>
              </w:rPr>
              <w:t xml:space="preserve"> </w:t>
            </w:r>
            <w:r w:rsidRPr="00EB3FA0">
              <w:rPr>
                <w:b/>
              </w:rPr>
              <w:t>na</w:t>
            </w:r>
          </w:p>
          <w:p w:rsidR="00A2704D" w:rsidRPr="00EB3FA0" w:rsidRDefault="00A2704D" w:rsidP="00E568AC">
            <w:pPr>
              <w:spacing w:line="220" w:lineRule="exact"/>
            </w:pPr>
            <w:r w:rsidRPr="00EB3FA0">
              <w:rPr>
                <w:b/>
                <w:spacing w:val="-1"/>
              </w:rPr>
              <w:t>s</w:t>
            </w:r>
            <w:r w:rsidRPr="00EB3FA0">
              <w:rPr>
                <w:b/>
                <w:spacing w:val="1"/>
              </w:rPr>
              <w:t>t</w:t>
            </w:r>
            <w:r w:rsidRPr="00EB3FA0">
              <w:rPr>
                <w:b/>
              </w:rPr>
              <w:t>u</w:t>
            </w:r>
            <w:r w:rsidRPr="00EB3FA0">
              <w:rPr>
                <w:b/>
                <w:spacing w:val="-1"/>
              </w:rPr>
              <w:t>d</w:t>
            </w:r>
            <w:r w:rsidRPr="00EB3FA0">
              <w:rPr>
                <w:b/>
              </w:rPr>
              <w:t>en</w:t>
            </w:r>
            <w:r w:rsidRPr="00EB3FA0">
              <w:rPr>
                <w:b/>
                <w:spacing w:val="1"/>
              </w:rPr>
              <w:t>t</w:t>
            </w:r>
            <w:r w:rsidRPr="00EB3FA0">
              <w:rPr>
                <w:b/>
              </w:rPr>
              <w:t>a</w:t>
            </w:r>
          </w:p>
        </w:tc>
        <w:tc>
          <w:tcPr>
            <w:tcW w:w="6862" w:type="dxa"/>
            <w:gridSpan w:val="10"/>
            <w:tcBorders>
              <w:top w:val="nil"/>
              <w:left w:val="single" w:sz="4" w:space="0" w:color="auto"/>
              <w:bottom w:val="nil"/>
              <w:right w:val="single" w:sz="4" w:space="0" w:color="auto"/>
            </w:tcBorders>
          </w:tcPr>
          <w:p w:rsidR="00A2704D" w:rsidRDefault="00A2704D" w:rsidP="00E568AC">
            <w:pPr>
              <w:spacing w:line="220" w:lineRule="exact"/>
              <w:ind w:left="70"/>
              <w:rPr>
                <w:spacing w:val="-10"/>
              </w:rPr>
            </w:pPr>
            <w:r>
              <w:t xml:space="preserve">Zápočet: </w:t>
            </w:r>
            <w:r>
              <w:rPr>
                <w:spacing w:val="2"/>
              </w:rPr>
              <w:t>p</w:t>
            </w:r>
            <w:r w:rsidRPr="00EB3FA0">
              <w:rPr>
                <w:spacing w:val="1"/>
              </w:rPr>
              <w:t>ř</w:t>
            </w:r>
            <w:r w:rsidRPr="00EB3FA0">
              <w:t>e</w:t>
            </w:r>
            <w:r w:rsidRPr="00EB3FA0">
              <w:rPr>
                <w:spacing w:val="-1"/>
              </w:rPr>
              <w:t>d</w:t>
            </w:r>
            <w:r w:rsidRPr="00EB3FA0">
              <w:rPr>
                <w:spacing w:val="1"/>
              </w:rPr>
              <w:t>po</w:t>
            </w:r>
            <w:r w:rsidRPr="00EB3FA0">
              <w:rPr>
                <w:spacing w:val="-1"/>
              </w:rPr>
              <w:t>k</w:t>
            </w:r>
            <w:r w:rsidRPr="00EB3FA0">
              <w:t>la</w:t>
            </w:r>
            <w:r w:rsidRPr="00EB3FA0">
              <w:rPr>
                <w:spacing w:val="1"/>
              </w:rPr>
              <w:t>d</w:t>
            </w:r>
            <w:r w:rsidRPr="00EB3FA0">
              <w:t>em</w:t>
            </w:r>
            <w:r w:rsidRPr="00EB3FA0">
              <w:rPr>
                <w:spacing w:val="28"/>
              </w:rPr>
              <w:t xml:space="preserve"> </w:t>
            </w:r>
            <w:r w:rsidRPr="00EB3FA0">
              <w:rPr>
                <w:spacing w:val="1"/>
              </w:rPr>
              <w:t>pr</w:t>
            </w:r>
            <w:r w:rsidRPr="00EB3FA0">
              <w:t>o</w:t>
            </w:r>
            <w:r w:rsidRPr="00EB3FA0">
              <w:rPr>
                <w:spacing w:val="41"/>
              </w:rPr>
              <w:t xml:space="preserve"> </w:t>
            </w:r>
            <w:r w:rsidRPr="00EB3FA0">
              <w:t>zís</w:t>
            </w:r>
            <w:r w:rsidRPr="00EB3FA0">
              <w:rPr>
                <w:spacing w:val="-2"/>
              </w:rPr>
              <w:t>k</w:t>
            </w:r>
            <w:r w:rsidRPr="00EB3FA0">
              <w:rPr>
                <w:spacing w:val="3"/>
              </w:rPr>
              <w:t>á</w:t>
            </w:r>
            <w:r w:rsidRPr="00EB3FA0">
              <w:rPr>
                <w:spacing w:val="-1"/>
              </w:rPr>
              <w:t>n</w:t>
            </w:r>
            <w:r w:rsidRPr="00EB3FA0">
              <w:t>í</w:t>
            </w:r>
            <w:r w:rsidRPr="00EB3FA0">
              <w:rPr>
                <w:spacing w:val="37"/>
              </w:rPr>
              <w:t xml:space="preserve"> </w:t>
            </w:r>
            <w:r w:rsidRPr="00EB3FA0">
              <w:t>z</w:t>
            </w:r>
            <w:r w:rsidRPr="00EB3FA0">
              <w:rPr>
                <w:spacing w:val="3"/>
              </w:rPr>
              <w:t>á</w:t>
            </w:r>
            <w:r w:rsidRPr="00EB3FA0">
              <w:rPr>
                <w:spacing w:val="1"/>
              </w:rPr>
              <w:t>po</w:t>
            </w:r>
            <w:r w:rsidRPr="00EB3FA0">
              <w:t>čtu</w:t>
            </w:r>
            <w:r w:rsidRPr="00EB3FA0">
              <w:rPr>
                <w:spacing w:val="36"/>
              </w:rPr>
              <w:t xml:space="preserve"> </w:t>
            </w:r>
            <w:r w:rsidRPr="00EB3FA0">
              <w:rPr>
                <w:spacing w:val="2"/>
              </w:rPr>
              <w:t>j</w:t>
            </w:r>
            <w:r w:rsidRPr="00EB3FA0">
              <w:t>e</w:t>
            </w:r>
            <w:r w:rsidRPr="00EB3FA0">
              <w:rPr>
                <w:spacing w:val="43"/>
              </w:rPr>
              <w:t xml:space="preserve"> </w:t>
            </w:r>
            <w:r w:rsidRPr="00EB3FA0">
              <w:t>a</w:t>
            </w:r>
            <w:r w:rsidRPr="00EB3FA0">
              <w:rPr>
                <w:spacing w:val="-1"/>
              </w:rPr>
              <w:t>k</w:t>
            </w:r>
            <w:r w:rsidRPr="00EB3FA0">
              <w:t>ti</w:t>
            </w:r>
            <w:r w:rsidRPr="00EB3FA0">
              <w:rPr>
                <w:spacing w:val="-2"/>
              </w:rPr>
              <w:t>v</w:t>
            </w:r>
            <w:r w:rsidRPr="00EB3FA0">
              <w:rPr>
                <w:spacing w:val="-1"/>
              </w:rPr>
              <w:t>n</w:t>
            </w:r>
            <w:r w:rsidRPr="00EB3FA0">
              <w:t>í</w:t>
            </w:r>
            <w:r w:rsidRPr="00EB3FA0">
              <w:rPr>
                <w:spacing w:val="40"/>
              </w:rPr>
              <w:t xml:space="preserve"> </w:t>
            </w:r>
            <w:r w:rsidRPr="00EB3FA0">
              <w:rPr>
                <w:spacing w:val="-1"/>
              </w:rPr>
              <w:t>ú</w:t>
            </w:r>
            <w:r w:rsidRPr="00EB3FA0">
              <w:t>č</w:t>
            </w:r>
            <w:r w:rsidRPr="00EB3FA0">
              <w:rPr>
                <w:spacing w:val="1"/>
              </w:rPr>
              <w:t>a</w:t>
            </w:r>
            <w:r w:rsidRPr="00EB3FA0">
              <w:rPr>
                <w:spacing w:val="-1"/>
              </w:rPr>
              <w:t>s</w:t>
            </w:r>
            <w:r w:rsidRPr="00EB3FA0">
              <w:t>t</w:t>
            </w:r>
            <w:r w:rsidRPr="00EB3FA0">
              <w:rPr>
                <w:spacing w:val="42"/>
              </w:rPr>
              <w:t xml:space="preserve"> </w:t>
            </w:r>
            <w:r w:rsidRPr="00EB3FA0">
              <w:rPr>
                <w:spacing w:val="-1"/>
              </w:rPr>
              <w:t>n</w:t>
            </w:r>
            <w:r w:rsidRPr="00EB3FA0">
              <w:t>a</w:t>
            </w:r>
            <w:r w:rsidRPr="00EB3FA0">
              <w:rPr>
                <w:spacing w:val="42"/>
              </w:rPr>
              <w:t xml:space="preserve"> </w:t>
            </w:r>
            <w:r w:rsidRPr="00EB3FA0">
              <w:rPr>
                <w:spacing w:val="-1"/>
              </w:rPr>
              <w:t>s</w:t>
            </w:r>
            <w:r w:rsidRPr="00EB3FA0">
              <w:rPr>
                <w:spacing w:val="3"/>
              </w:rPr>
              <w:t>e</w:t>
            </w:r>
            <w:r w:rsidRPr="00EB3FA0">
              <w:rPr>
                <w:spacing w:val="-1"/>
              </w:rPr>
              <w:t>m</w:t>
            </w:r>
            <w:r w:rsidRPr="00EB3FA0">
              <w:rPr>
                <w:spacing w:val="2"/>
              </w:rPr>
              <w:t>i</w:t>
            </w:r>
            <w:r w:rsidRPr="00EB3FA0">
              <w:rPr>
                <w:spacing w:val="-1"/>
              </w:rPr>
              <w:t>n</w:t>
            </w:r>
            <w:r w:rsidRPr="00EB3FA0">
              <w:t>á</w:t>
            </w:r>
            <w:r w:rsidRPr="00EB3FA0">
              <w:rPr>
                <w:spacing w:val="1"/>
              </w:rPr>
              <w:t>ř</w:t>
            </w:r>
            <w:r w:rsidRPr="00EB3FA0">
              <w:t>ích</w:t>
            </w:r>
            <w:r w:rsidRPr="00EB3FA0">
              <w:rPr>
                <w:spacing w:val="33"/>
              </w:rPr>
              <w:t xml:space="preserve"> </w:t>
            </w:r>
            <w:r w:rsidRPr="00EB3FA0">
              <w:rPr>
                <w:spacing w:val="3"/>
              </w:rPr>
              <w:t>(</w:t>
            </w:r>
            <w:r w:rsidRPr="00EB3FA0">
              <w:rPr>
                <w:spacing w:val="-1"/>
              </w:rPr>
              <w:t>m</w:t>
            </w:r>
            <w:r w:rsidRPr="00EB3FA0">
              <w:t>i</w:t>
            </w:r>
            <w:r w:rsidRPr="00EB3FA0">
              <w:rPr>
                <w:spacing w:val="-1"/>
              </w:rPr>
              <w:t>n</w:t>
            </w:r>
            <w:r w:rsidRPr="00EB3FA0">
              <w:t>.</w:t>
            </w:r>
            <w:r w:rsidRPr="00EB3FA0">
              <w:rPr>
                <w:spacing w:val="40"/>
              </w:rPr>
              <w:t xml:space="preserve"> </w:t>
            </w:r>
            <w:r w:rsidRPr="00EB3FA0">
              <w:rPr>
                <w:spacing w:val="1"/>
              </w:rPr>
              <w:t>80</w:t>
            </w:r>
            <w:r w:rsidRPr="00EB3FA0">
              <w:t>%), z</w:t>
            </w:r>
            <w:r w:rsidRPr="00EB3FA0">
              <w:rPr>
                <w:spacing w:val="1"/>
              </w:rPr>
              <w:t>pr</w:t>
            </w:r>
            <w:r w:rsidRPr="00EB3FA0">
              <w:t>a</w:t>
            </w:r>
            <w:r w:rsidRPr="00EB3FA0">
              <w:rPr>
                <w:spacing w:val="1"/>
              </w:rPr>
              <w:t>co</w:t>
            </w:r>
            <w:r w:rsidRPr="00EB3FA0">
              <w:rPr>
                <w:spacing w:val="-1"/>
              </w:rPr>
              <w:t>v</w:t>
            </w:r>
            <w:r w:rsidRPr="00EB3FA0">
              <w:t>á</w:t>
            </w:r>
            <w:r w:rsidRPr="00EB3FA0">
              <w:rPr>
                <w:spacing w:val="-1"/>
              </w:rPr>
              <w:t>n</w:t>
            </w:r>
            <w:r w:rsidRPr="00EB3FA0">
              <w:t>í,</w:t>
            </w:r>
            <w:r w:rsidRPr="00EB3FA0">
              <w:rPr>
                <w:spacing w:val="-8"/>
              </w:rPr>
              <w:t xml:space="preserve"> </w:t>
            </w:r>
            <w:r w:rsidRPr="00EB3FA0">
              <w:rPr>
                <w:spacing w:val="1"/>
              </w:rPr>
              <w:t>pr</w:t>
            </w:r>
            <w:r w:rsidRPr="00EB3FA0">
              <w:t>e</w:t>
            </w:r>
            <w:r w:rsidRPr="00EB3FA0">
              <w:rPr>
                <w:spacing w:val="1"/>
              </w:rPr>
              <w:t>z</w:t>
            </w:r>
            <w:r w:rsidRPr="00EB3FA0">
              <w:t>e</w:t>
            </w:r>
            <w:r w:rsidRPr="00EB3FA0">
              <w:rPr>
                <w:spacing w:val="-1"/>
              </w:rPr>
              <w:t>n</w:t>
            </w:r>
            <w:r w:rsidRPr="00EB3FA0">
              <w:t>tace</w:t>
            </w:r>
            <w:r w:rsidRPr="00EB3FA0">
              <w:rPr>
                <w:spacing w:val="-8"/>
              </w:rPr>
              <w:t xml:space="preserve"> </w:t>
            </w:r>
            <w:r w:rsidRPr="00EB3FA0">
              <w:t xml:space="preserve">a </w:t>
            </w:r>
            <w:r w:rsidRPr="00EB3FA0">
              <w:rPr>
                <w:spacing w:val="1"/>
              </w:rPr>
              <w:t>ob</w:t>
            </w:r>
            <w:r w:rsidRPr="00EB3FA0">
              <w:rPr>
                <w:spacing w:val="-1"/>
              </w:rPr>
              <w:t>h</w:t>
            </w:r>
            <w:r w:rsidRPr="00EB3FA0">
              <w:t>a</w:t>
            </w:r>
            <w:r w:rsidRPr="00EB3FA0">
              <w:rPr>
                <w:spacing w:val="2"/>
              </w:rPr>
              <w:t>j</w:t>
            </w:r>
            <w:r w:rsidRPr="00EB3FA0">
              <w:rPr>
                <w:spacing w:val="-1"/>
              </w:rPr>
              <w:t>o</w:t>
            </w:r>
            <w:r w:rsidRPr="00EB3FA0">
              <w:rPr>
                <w:spacing w:val="1"/>
              </w:rPr>
              <w:t>b</w:t>
            </w:r>
            <w:r w:rsidRPr="00EB3FA0">
              <w:t>a</w:t>
            </w:r>
            <w:r w:rsidRPr="00EB3FA0">
              <w:rPr>
                <w:spacing w:val="-6"/>
              </w:rPr>
              <w:t xml:space="preserve"> </w:t>
            </w:r>
            <w:r w:rsidRPr="00EB3FA0">
              <w:rPr>
                <w:spacing w:val="-1"/>
              </w:rPr>
              <w:t>s</w:t>
            </w:r>
            <w:r w:rsidRPr="00EB3FA0">
              <w:rPr>
                <w:spacing w:val="3"/>
              </w:rPr>
              <w:t>e</w:t>
            </w:r>
            <w:r w:rsidRPr="00EB3FA0">
              <w:rPr>
                <w:spacing w:val="-4"/>
              </w:rPr>
              <w:t>m</w:t>
            </w:r>
            <w:r w:rsidRPr="00EB3FA0">
              <w:t>i</w:t>
            </w:r>
            <w:r w:rsidRPr="00EB3FA0">
              <w:rPr>
                <w:spacing w:val="-1"/>
              </w:rPr>
              <w:t>n</w:t>
            </w:r>
            <w:r w:rsidRPr="00EB3FA0">
              <w:t>á</w:t>
            </w:r>
            <w:r w:rsidRPr="00EB3FA0">
              <w:rPr>
                <w:spacing w:val="3"/>
              </w:rPr>
              <w:t>r</w:t>
            </w:r>
            <w:r w:rsidRPr="00EB3FA0">
              <w:rPr>
                <w:spacing w:val="-1"/>
              </w:rPr>
              <w:t>n</w:t>
            </w:r>
            <w:r w:rsidRPr="00EB3FA0">
              <w:t>í</w:t>
            </w:r>
            <w:r w:rsidRPr="00EB3FA0">
              <w:rPr>
                <w:spacing w:val="-8"/>
              </w:rPr>
              <w:t xml:space="preserve"> </w:t>
            </w:r>
            <w:r w:rsidRPr="00EB3FA0">
              <w:rPr>
                <w:spacing w:val="1"/>
              </w:rPr>
              <w:t>pr</w:t>
            </w:r>
            <w:r w:rsidRPr="00EB3FA0">
              <w:t>á</w:t>
            </w:r>
            <w:r w:rsidRPr="00EB3FA0">
              <w:rPr>
                <w:spacing w:val="1"/>
              </w:rPr>
              <w:t>c</w:t>
            </w:r>
            <w:r>
              <w:t>e a</w:t>
            </w:r>
            <w:r w:rsidRPr="00EB3FA0">
              <w:rPr>
                <w:spacing w:val="-4"/>
              </w:rPr>
              <w:t xml:space="preserve"> </w:t>
            </w:r>
            <w:r>
              <w:rPr>
                <w:spacing w:val="-4"/>
              </w:rPr>
              <w:t xml:space="preserve">úspěšné </w:t>
            </w:r>
            <w:r w:rsidRPr="00EB3FA0">
              <w:t>a</w:t>
            </w:r>
            <w:r w:rsidRPr="00EB3FA0">
              <w:rPr>
                <w:spacing w:val="1"/>
              </w:rPr>
              <w:t>b</w:t>
            </w:r>
            <w:r w:rsidRPr="00EB3FA0">
              <w:rPr>
                <w:spacing w:val="-1"/>
              </w:rPr>
              <w:t>s</w:t>
            </w:r>
            <w:r w:rsidRPr="00EB3FA0">
              <w:rPr>
                <w:spacing w:val="1"/>
              </w:rPr>
              <w:t>o</w:t>
            </w:r>
            <w:r w:rsidRPr="00EB3FA0">
              <w:t>l</w:t>
            </w:r>
            <w:r w:rsidRPr="00EB3FA0">
              <w:rPr>
                <w:spacing w:val="-1"/>
              </w:rPr>
              <w:t>v</w:t>
            </w:r>
            <w:r w:rsidRPr="00EB3FA0">
              <w:rPr>
                <w:spacing w:val="1"/>
              </w:rPr>
              <w:t>o</w:t>
            </w:r>
            <w:r w:rsidRPr="00EB3FA0">
              <w:rPr>
                <w:spacing w:val="-1"/>
              </w:rPr>
              <w:t>v</w:t>
            </w:r>
            <w:r w:rsidRPr="00EB3FA0">
              <w:t>á</w:t>
            </w:r>
            <w:r w:rsidRPr="00EB3FA0">
              <w:rPr>
                <w:spacing w:val="-1"/>
              </w:rPr>
              <w:t>n</w:t>
            </w:r>
            <w:r w:rsidRPr="00EB3FA0">
              <w:t>í</w:t>
            </w:r>
            <w:r w:rsidRPr="00EB3FA0">
              <w:rPr>
                <w:spacing w:val="-10"/>
              </w:rPr>
              <w:t xml:space="preserve"> </w:t>
            </w:r>
            <w:r>
              <w:rPr>
                <w:spacing w:val="-10"/>
              </w:rPr>
              <w:t xml:space="preserve"> dvou  </w:t>
            </w:r>
            <w:r w:rsidRPr="00EB3FA0">
              <w:rPr>
                <w:spacing w:val="1"/>
              </w:rPr>
              <w:t>p</w:t>
            </w:r>
            <w:r w:rsidRPr="00EB3FA0">
              <w:rPr>
                <w:spacing w:val="2"/>
              </w:rPr>
              <w:t>í</w:t>
            </w:r>
            <w:r w:rsidRPr="00EB3FA0">
              <w:rPr>
                <w:spacing w:val="-1"/>
              </w:rPr>
              <w:t>s</w:t>
            </w:r>
            <w:r w:rsidRPr="00EB3FA0">
              <w:rPr>
                <w:spacing w:val="3"/>
              </w:rPr>
              <w:t>e</w:t>
            </w:r>
            <w:r w:rsidRPr="00EB3FA0">
              <w:rPr>
                <w:spacing w:val="-1"/>
              </w:rPr>
              <w:t>m</w:t>
            </w:r>
            <w:r w:rsidRPr="00EB3FA0">
              <w:rPr>
                <w:spacing w:val="1"/>
              </w:rPr>
              <w:t>n</w:t>
            </w:r>
            <w:r w:rsidRPr="00EB3FA0">
              <w:rPr>
                <w:spacing w:val="-1"/>
              </w:rPr>
              <w:t>ý</w:t>
            </w:r>
            <w:r w:rsidRPr="00EB3FA0">
              <w:t>ch</w:t>
            </w:r>
            <w:r w:rsidRPr="00EB3FA0">
              <w:rPr>
                <w:spacing w:val="-10"/>
              </w:rPr>
              <w:t xml:space="preserve"> </w:t>
            </w:r>
            <w:r>
              <w:rPr>
                <w:spacing w:val="-10"/>
              </w:rPr>
              <w:t xml:space="preserve"> testů  (počet správných odpovědí minimálně 60 %).</w:t>
            </w:r>
          </w:p>
          <w:p w:rsidR="00A2704D" w:rsidRPr="00EB3FA0" w:rsidRDefault="00A2704D" w:rsidP="00E568AC">
            <w:pPr>
              <w:spacing w:line="220" w:lineRule="exact"/>
              <w:ind w:left="70"/>
            </w:pPr>
            <w:r w:rsidRPr="00EB3FA0">
              <w:t>Ús</w:t>
            </w:r>
            <w:r w:rsidRPr="00EB3FA0">
              <w:rPr>
                <w:spacing w:val="-1"/>
              </w:rPr>
              <w:t>t</w:t>
            </w:r>
            <w:r w:rsidRPr="00EB3FA0">
              <w:rPr>
                <w:spacing w:val="1"/>
              </w:rPr>
              <w:t>n</w:t>
            </w:r>
            <w:r w:rsidRPr="00EB3FA0">
              <w:t>í</w:t>
            </w:r>
            <w:r w:rsidRPr="00EB3FA0">
              <w:rPr>
                <w:spacing w:val="-4"/>
              </w:rPr>
              <w:t xml:space="preserve"> </w:t>
            </w:r>
            <w:r w:rsidRPr="00EB3FA0">
              <w:t xml:space="preserve">a </w:t>
            </w:r>
            <w:r w:rsidRPr="00EB3FA0">
              <w:rPr>
                <w:spacing w:val="1"/>
              </w:rPr>
              <w:t>p</w:t>
            </w:r>
            <w:r w:rsidRPr="00EB3FA0">
              <w:t>í</w:t>
            </w:r>
            <w:r w:rsidRPr="00EB3FA0">
              <w:rPr>
                <w:spacing w:val="-1"/>
              </w:rPr>
              <w:t>s</w:t>
            </w:r>
            <w:r w:rsidRPr="00EB3FA0">
              <w:rPr>
                <w:spacing w:val="3"/>
              </w:rPr>
              <w:t>e</w:t>
            </w:r>
            <w:r w:rsidRPr="00EB3FA0">
              <w:rPr>
                <w:spacing w:val="-1"/>
              </w:rPr>
              <w:t>mn</w:t>
            </w:r>
            <w:r>
              <w:t>á zkouška.</w:t>
            </w:r>
          </w:p>
          <w:p w:rsidR="00A2704D" w:rsidRPr="00EB3FA0" w:rsidRDefault="00A2704D" w:rsidP="00E568AC">
            <w:pPr>
              <w:spacing w:before="4" w:line="220" w:lineRule="exact"/>
              <w:ind w:left="70" w:right="71"/>
            </w:pPr>
          </w:p>
        </w:tc>
      </w:tr>
      <w:tr w:rsidR="00A2704D" w:rsidRPr="00EB3FA0" w:rsidTr="00E568AC">
        <w:trPr>
          <w:trHeight w:hRule="exact" w:val="564"/>
        </w:trPr>
        <w:tc>
          <w:tcPr>
            <w:tcW w:w="9846" w:type="dxa"/>
            <w:gridSpan w:val="11"/>
            <w:tcBorders>
              <w:top w:val="nil"/>
              <w:left w:val="single" w:sz="4" w:space="0" w:color="auto"/>
              <w:bottom w:val="nil"/>
              <w:right w:val="single" w:sz="4" w:space="0" w:color="auto"/>
            </w:tcBorders>
          </w:tcPr>
          <w:p w:rsidR="00A2704D" w:rsidRDefault="00A2704D" w:rsidP="00E568AC"/>
          <w:p w:rsidR="00A2704D" w:rsidRDefault="00A2704D" w:rsidP="00E568AC"/>
          <w:p w:rsidR="00A2704D" w:rsidRPr="00EB3FA0" w:rsidRDefault="00A2704D" w:rsidP="00E568AC"/>
        </w:tc>
      </w:tr>
      <w:tr w:rsidR="00A2704D" w:rsidRPr="00EB3FA0" w:rsidTr="00E568AC">
        <w:trPr>
          <w:trHeight w:hRule="exact" w:val="24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spacing w:val="-1"/>
              </w:rPr>
              <w:t>G</w:t>
            </w:r>
            <w:r w:rsidRPr="00EB3FA0">
              <w:rPr>
                <w:b/>
                <w:spacing w:val="1"/>
              </w:rPr>
              <w:t>a</w:t>
            </w:r>
            <w:r w:rsidRPr="00EB3FA0">
              <w:rPr>
                <w:b/>
              </w:rPr>
              <w:t>r</w:t>
            </w:r>
            <w:r w:rsidRPr="00EB3FA0">
              <w:rPr>
                <w:b/>
                <w:spacing w:val="1"/>
              </w:rPr>
              <w:t>a</w:t>
            </w:r>
            <w:r w:rsidRPr="00EB3FA0">
              <w:rPr>
                <w:b/>
              </w:rPr>
              <w:t>nt</w:t>
            </w:r>
            <w:r w:rsidRPr="00EB3FA0">
              <w:rPr>
                <w:b/>
                <w:spacing w:val="-5"/>
              </w:rPr>
              <w:t xml:space="preserve"> </w:t>
            </w: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62" w:type="dxa"/>
            <w:gridSpan w:val="10"/>
            <w:tcBorders>
              <w:top w:val="single" w:sz="4" w:space="0" w:color="000000"/>
              <w:left w:val="single" w:sz="4" w:space="0" w:color="auto"/>
              <w:bottom w:val="single" w:sz="4" w:space="0" w:color="000000"/>
              <w:right w:val="single" w:sz="4" w:space="0" w:color="auto"/>
            </w:tcBorders>
          </w:tcPr>
          <w:p w:rsidR="00A2704D" w:rsidRPr="00EB3FA0" w:rsidRDefault="00A2704D" w:rsidP="00E568AC">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p>
        </w:tc>
      </w:tr>
      <w:tr w:rsidR="00A2704D" w:rsidRPr="00D558C0" w:rsidTr="00E568AC">
        <w:trPr>
          <w:trHeight w:hRule="exact" w:val="471"/>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spacing w:val="-3"/>
              </w:rPr>
              <w:t>Z</w:t>
            </w:r>
            <w:r w:rsidRPr="00EB3FA0">
              <w:rPr>
                <w:b/>
                <w:spacing w:val="3"/>
              </w:rPr>
              <w:t>a</w:t>
            </w:r>
            <w:r w:rsidRPr="00EB3FA0">
              <w:rPr>
                <w:b/>
              </w:rPr>
              <w:t>p</w:t>
            </w:r>
            <w:r w:rsidRPr="00EB3FA0">
              <w:rPr>
                <w:b/>
                <w:spacing w:val="1"/>
              </w:rPr>
              <w:t>oj</w:t>
            </w:r>
            <w:r w:rsidRPr="00EB3FA0">
              <w:rPr>
                <w:b/>
              </w:rPr>
              <w:t>ení</w:t>
            </w:r>
            <w:r w:rsidRPr="00EB3FA0">
              <w:rPr>
                <w:b/>
                <w:spacing w:val="-7"/>
              </w:rPr>
              <w:t xml:space="preserve"> </w:t>
            </w:r>
            <w:r w:rsidRPr="00EB3FA0">
              <w:rPr>
                <w:b/>
                <w:spacing w:val="1"/>
              </w:rPr>
              <w:t>ga</w:t>
            </w:r>
            <w:r w:rsidRPr="00EB3FA0">
              <w:rPr>
                <w:b/>
              </w:rPr>
              <w:t>r</w:t>
            </w:r>
            <w:r w:rsidRPr="00EB3FA0">
              <w:rPr>
                <w:b/>
                <w:spacing w:val="1"/>
              </w:rPr>
              <w:t>a</w:t>
            </w:r>
            <w:r w:rsidRPr="00EB3FA0">
              <w:rPr>
                <w:b/>
              </w:rPr>
              <w:t>nta</w:t>
            </w:r>
            <w:r w:rsidRPr="00EB3FA0">
              <w:rPr>
                <w:b/>
                <w:spacing w:val="-5"/>
              </w:rPr>
              <w:t xml:space="preserve"> </w:t>
            </w:r>
            <w:r w:rsidRPr="00EB3FA0">
              <w:rPr>
                <w:b/>
              </w:rPr>
              <w:t>do</w:t>
            </w:r>
            <w:r w:rsidRPr="00EB3FA0">
              <w:rPr>
                <w:b/>
                <w:spacing w:val="-3"/>
              </w:rPr>
              <w:t xml:space="preserve"> </w:t>
            </w:r>
            <w:r w:rsidRPr="00EB3FA0">
              <w:rPr>
                <w:b/>
                <w:spacing w:val="1"/>
              </w:rPr>
              <w:t>vý</w:t>
            </w:r>
            <w:r w:rsidRPr="00EB3FA0">
              <w:rPr>
                <w:b/>
              </w:rPr>
              <w:t>u</w:t>
            </w:r>
            <w:r w:rsidRPr="00EB3FA0">
              <w:rPr>
                <w:b/>
                <w:spacing w:val="-3"/>
              </w:rPr>
              <w:t>k</w:t>
            </w:r>
            <w:r w:rsidRPr="00EB3FA0">
              <w:rPr>
                <w:b/>
              </w:rPr>
              <w:t>y</w:t>
            </w:r>
          </w:p>
          <w:p w:rsidR="00A2704D" w:rsidRPr="00EB3FA0" w:rsidRDefault="00A2704D" w:rsidP="00E568AC">
            <w:pPr>
              <w:spacing w:before="1"/>
            </w:pPr>
            <w:r w:rsidRPr="00EB3FA0">
              <w:rPr>
                <w:b/>
              </w:rPr>
              <w:t>pře</w:t>
            </w:r>
            <w:r w:rsidRPr="00EB3FA0">
              <w:rPr>
                <w:b/>
                <w:spacing w:val="2"/>
              </w:rPr>
              <w:t>d</w:t>
            </w:r>
            <w:r w:rsidRPr="00EB3FA0">
              <w:rPr>
                <w:b/>
                <w:spacing w:val="-3"/>
              </w:rPr>
              <w:t>m</w:t>
            </w:r>
            <w:r w:rsidRPr="00EB3FA0">
              <w:rPr>
                <w:b/>
              </w:rPr>
              <w:t>ě</w:t>
            </w:r>
            <w:r w:rsidRPr="00EB3FA0">
              <w:rPr>
                <w:b/>
                <w:spacing w:val="1"/>
              </w:rPr>
              <w:t>t</w:t>
            </w:r>
            <w:r w:rsidRPr="00EB3FA0">
              <w:rPr>
                <w:b/>
              </w:rPr>
              <w:t>u</w:t>
            </w:r>
          </w:p>
        </w:tc>
        <w:tc>
          <w:tcPr>
            <w:tcW w:w="6862" w:type="dxa"/>
            <w:gridSpan w:val="10"/>
            <w:tcBorders>
              <w:top w:val="single" w:sz="4" w:space="0" w:color="000000"/>
              <w:left w:val="single" w:sz="4" w:space="0" w:color="auto"/>
              <w:bottom w:val="single" w:sz="4" w:space="0" w:color="000000"/>
              <w:right w:val="single" w:sz="4" w:space="0" w:color="auto"/>
            </w:tcBorders>
          </w:tcPr>
          <w:p w:rsidR="00A2704D" w:rsidRPr="00D558C0" w:rsidRDefault="00A2704D" w:rsidP="00E568AC">
            <w:pPr>
              <w:spacing w:line="220" w:lineRule="exact"/>
              <w:ind w:left="70"/>
            </w:pPr>
            <w:r w:rsidRPr="00D558C0">
              <w:t xml:space="preserve">Garant stanovuje koncepci předmětu, podílí se na přednáškách v rozsahu </w:t>
            </w:r>
            <w:r>
              <w:t>80</w:t>
            </w:r>
            <w:r w:rsidRPr="00D558C0">
              <w:t xml:space="preserve"> % a dále stanovuje koncepci </w:t>
            </w:r>
            <w:r>
              <w:t>seminářů</w:t>
            </w:r>
            <w:r w:rsidRPr="00D558C0">
              <w:t xml:space="preserve"> a dohlíží na jejich jednotné vedení.</w:t>
            </w:r>
          </w:p>
        </w:tc>
      </w:tr>
      <w:tr w:rsidR="00A2704D" w:rsidRPr="00EB3FA0" w:rsidTr="00E568AC">
        <w:trPr>
          <w:trHeight w:hRule="exact" w:val="571"/>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rPr>
              <w:t>V</w:t>
            </w:r>
            <w:r w:rsidRPr="00EB3FA0">
              <w:rPr>
                <w:b/>
                <w:spacing w:val="1"/>
              </w:rPr>
              <w:t>y</w:t>
            </w:r>
            <w:r w:rsidRPr="00EB3FA0">
              <w:rPr>
                <w:b/>
              </w:rPr>
              <w:t>učující</w:t>
            </w:r>
          </w:p>
        </w:tc>
        <w:tc>
          <w:tcPr>
            <w:tcW w:w="6862" w:type="dxa"/>
            <w:gridSpan w:val="10"/>
            <w:tcBorders>
              <w:top w:val="single" w:sz="4" w:space="0" w:color="000000"/>
              <w:left w:val="single" w:sz="4" w:space="0" w:color="auto"/>
              <w:bottom w:val="nil"/>
              <w:right w:val="single" w:sz="4" w:space="0" w:color="auto"/>
            </w:tcBorders>
          </w:tcPr>
          <w:p w:rsidR="00A2704D" w:rsidRDefault="00A2704D" w:rsidP="00E568AC">
            <w:pPr>
              <w:spacing w:line="220" w:lineRule="exact"/>
              <w:ind w:left="70"/>
            </w:pPr>
            <w:r w:rsidRPr="00EB3FA0">
              <w:rPr>
                <w:spacing w:val="1"/>
              </w:rPr>
              <w:t>do</w:t>
            </w:r>
            <w:r w:rsidRPr="00EB3FA0">
              <w:t>c.</w:t>
            </w:r>
            <w:r w:rsidRPr="00EB3FA0">
              <w:rPr>
                <w:spacing w:val="-2"/>
              </w:rPr>
              <w:t xml:space="preserve"> </w:t>
            </w:r>
            <w:r w:rsidRPr="00EB3FA0">
              <w:rPr>
                <w:spacing w:val="1"/>
              </w:rPr>
              <w:t>I</w:t>
            </w:r>
            <w:r w:rsidRPr="00EB3FA0">
              <w:rPr>
                <w:spacing w:val="-1"/>
              </w:rPr>
              <w:t>ng</w:t>
            </w:r>
            <w:r w:rsidRPr="00EB3FA0">
              <w:t>.</w:t>
            </w:r>
            <w:r w:rsidRPr="00EB3FA0">
              <w:rPr>
                <w:spacing w:val="-2"/>
              </w:rPr>
              <w:t xml:space="preserve"> </w:t>
            </w:r>
            <w:smartTag w:uri="urn:schemas-microsoft-com:office:smarttags" w:element="PersonName">
              <w:r w:rsidRPr="00EB3FA0">
                <w:t>Mi</w:t>
              </w:r>
              <w:r w:rsidRPr="00EB3FA0">
                <w:rPr>
                  <w:spacing w:val="1"/>
                </w:rPr>
                <w:t>ro</w:t>
              </w:r>
              <w:r w:rsidRPr="00EB3FA0">
                <w:rPr>
                  <w:spacing w:val="-1"/>
                </w:rPr>
                <w:t>s</w:t>
              </w:r>
              <w:r w:rsidRPr="00EB3FA0">
                <w:t>lav</w:t>
              </w:r>
              <w:r w:rsidRPr="00EB3FA0">
                <w:rPr>
                  <w:spacing w:val="-8"/>
                </w:rPr>
                <w:t xml:space="preserve"> </w:t>
              </w:r>
              <w:r w:rsidRPr="00EB3FA0">
                <w:rPr>
                  <w:spacing w:val="3"/>
                </w:rPr>
                <w:t>T</w:t>
              </w:r>
              <w:r w:rsidRPr="00EB3FA0">
                <w:rPr>
                  <w:spacing w:val="1"/>
                </w:rPr>
                <w:t>o</w:t>
              </w:r>
              <w:r w:rsidRPr="00EB3FA0">
                <w:rPr>
                  <w:spacing w:val="-4"/>
                </w:rPr>
                <w:t>m</w:t>
              </w:r>
              <w:r w:rsidRPr="00EB3FA0">
                <w:rPr>
                  <w:spacing w:val="3"/>
                </w:rPr>
                <w:t>e</w:t>
              </w:r>
              <w:r w:rsidRPr="00EB3FA0">
                <w:rPr>
                  <w:spacing w:val="-1"/>
                </w:rPr>
                <w:t>k</w:t>
              </w:r>
            </w:smartTag>
            <w:r w:rsidRPr="00EB3FA0">
              <w:t>,</w:t>
            </w:r>
            <w:r w:rsidRPr="00EB3FA0">
              <w:rPr>
                <w:spacing w:val="-5"/>
              </w:rPr>
              <w:t xml:space="preserve"> </w:t>
            </w:r>
            <w:r w:rsidRPr="00EB3FA0">
              <w:rPr>
                <w:spacing w:val="2"/>
              </w:rPr>
              <w:t>P</w:t>
            </w:r>
            <w:r w:rsidRPr="00EB3FA0">
              <w:rPr>
                <w:spacing w:val="-1"/>
              </w:rPr>
              <w:t>h</w:t>
            </w:r>
            <w:r w:rsidRPr="00EB3FA0">
              <w:t>D.</w:t>
            </w:r>
            <w:r>
              <w:t xml:space="preserve"> – přednášky (80 %)</w:t>
            </w:r>
          </w:p>
          <w:p w:rsidR="00A2704D" w:rsidRDefault="00A2704D" w:rsidP="00E568AC">
            <w:pPr>
              <w:spacing w:line="220" w:lineRule="exact"/>
              <w:ind w:left="70"/>
            </w:pPr>
            <w:r>
              <w:t xml:space="preserve">Ing. Jan </w:t>
            </w:r>
            <w:del w:id="1337" w:author="Eva Skýbová" w:date="2018-06-08T10:35:00Z">
              <w:r w:rsidDel="002A3BA0">
                <w:delText>strohmandl</w:delText>
              </w:r>
            </w:del>
            <w:ins w:id="1338" w:author="Eva Skýbová" w:date="2018-06-08T10:35:00Z">
              <w:r>
                <w:t>Strohmandl</w:t>
              </w:r>
            </w:ins>
            <w:r>
              <w:t>, Ph.D. – přednášky (20</w:t>
            </w:r>
            <w:ins w:id="1339" w:author="Eva Skýbová" w:date="2018-06-08T10:35:00Z">
              <w:r>
                <w:t xml:space="preserve"> </w:t>
              </w:r>
            </w:ins>
            <w:r>
              <w:t>%), semináře (100 %)</w:t>
            </w:r>
          </w:p>
          <w:p w:rsidR="00A2704D" w:rsidRPr="00EB3FA0" w:rsidRDefault="00A2704D" w:rsidP="00E568AC">
            <w:pPr>
              <w:spacing w:line="220" w:lineRule="exact"/>
              <w:ind w:left="70"/>
            </w:pPr>
          </w:p>
        </w:tc>
      </w:tr>
      <w:tr w:rsidR="00A2704D" w:rsidRPr="00EB3FA0" w:rsidTr="00E568AC">
        <w:trPr>
          <w:trHeight w:hRule="exact" w:val="564"/>
        </w:trPr>
        <w:tc>
          <w:tcPr>
            <w:tcW w:w="9846" w:type="dxa"/>
            <w:gridSpan w:val="11"/>
            <w:tcBorders>
              <w:top w:val="nil"/>
              <w:left w:val="single" w:sz="4" w:space="0" w:color="auto"/>
              <w:bottom w:val="nil"/>
              <w:right w:val="single" w:sz="4" w:space="0" w:color="auto"/>
            </w:tcBorders>
          </w:tcPr>
          <w:p w:rsidR="00A2704D" w:rsidRPr="00EB3FA0" w:rsidRDefault="00A2704D" w:rsidP="00E568AC"/>
        </w:tc>
      </w:tr>
      <w:tr w:rsidR="00A2704D" w:rsidRPr="00EB3FA0" w:rsidTr="00E568AC">
        <w:trPr>
          <w:trHeight w:hRule="exact" w:val="240"/>
        </w:trPr>
        <w:tc>
          <w:tcPr>
            <w:tcW w:w="2984" w:type="dxa"/>
            <w:tcBorders>
              <w:top w:val="single" w:sz="4" w:space="0" w:color="000000"/>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rPr>
              <w:t>St</w:t>
            </w:r>
            <w:r w:rsidRPr="00EB3FA0">
              <w:rPr>
                <w:b/>
                <w:spacing w:val="1"/>
              </w:rPr>
              <w:t>r</w:t>
            </w:r>
            <w:r w:rsidRPr="00EB3FA0">
              <w:rPr>
                <w:b/>
              </w:rPr>
              <w:t>učná</w:t>
            </w:r>
            <w:r w:rsidRPr="00EB3FA0">
              <w:rPr>
                <w:b/>
                <w:spacing w:val="-6"/>
              </w:rPr>
              <w:t xml:space="preserve"> </w:t>
            </w:r>
            <w:r w:rsidRPr="00EB3FA0">
              <w:rPr>
                <w:b/>
                <w:spacing w:val="1"/>
              </w:rPr>
              <w:t>a</w:t>
            </w:r>
            <w:r w:rsidRPr="00EB3FA0">
              <w:rPr>
                <w:b/>
              </w:rPr>
              <w:t>n</w:t>
            </w:r>
            <w:r w:rsidRPr="00EB3FA0">
              <w:rPr>
                <w:b/>
                <w:spacing w:val="1"/>
              </w:rPr>
              <w:t>ota</w:t>
            </w:r>
            <w:r w:rsidRPr="00EB3FA0">
              <w:rPr>
                <w:b/>
              </w:rPr>
              <w:t>ce</w:t>
            </w:r>
            <w:r w:rsidRPr="00EB3FA0">
              <w:rPr>
                <w:b/>
                <w:spacing w:val="-6"/>
              </w:rPr>
              <w:t xml:space="preserve"> </w:t>
            </w:r>
            <w:r w:rsidRPr="00EB3FA0">
              <w:rPr>
                <w:b/>
              </w:rPr>
              <w:t>pře</w:t>
            </w:r>
            <w:r w:rsidRPr="00EB3FA0">
              <w:rPr>
                <w:b/>
                <w:spacing w:val="2"/>
              </w:rPr>
              <w:t>d</w:t>
            </w:r>
            <w:r w:rsidRPr="00EB3FA0">
              <w:rPr>
                <w:b/>
                <w:spacing w:val="-5"/>
              </w:rPr>
              <w:t>m</w:t>
            </w:r>
            <w:r w:rsidRPr="00EB3FA0">
              <w:rPr>
                <w:b/>
              </w:rPr>
              <w:t>ě</w:t>
            </w:r>
            <w:r w:rsidRPr="00EB3FA0">
              <w:rPr>
                <w:b/>
                <w:spacing w:val="1"/>
              </w:rPr>
              <w:t>t</w:t>
            </w:r>
            <w:r w:rsidRPr="00EB3FA0">
              <w:rPr>
                <w:b/>
              </w:rPr>
              <w:t>u</w:t>
            </w:r>
          </w:p>
        </w:tc>
        <w:tc>
          <w:tcPr>
            <w:tcW w:w="6862" w:type="dxa"/>
            <w:gridSpan w:val="10"/>
            <w:tcBorders>
              <w:top w:val="single" w:sz="4" w:space="0" w:color="000000"/>
              <w:left w:val="single" w:sz="4" w:space="0" w:color="auto"/>
              <w:bottom w:val="nil"/>
              <w:right w:val="single" w:sz="4" w:space="0" w:color="auto"/>
            </w:tcBorders>
          </w:tcPr>
          <w:p w:rsidR="00A2704D" w:rsidRPr="00EB3FA0" w:rsidRDefault="00A2704D" w:rsidP="00E568AC"/>
        </w:tc>
      </w:tr>
      <w:tr w:rsidR="00A2704D" w:rsidRPr="00251A1D" w:rsidTr="00E568AC">
        <w:trPr>
          <w:trHeight w:hRule="exact" w:val="6558"/>
        </w:trPr>
        <w:tc>
          <w:tcPr>
            <w:tcW w:w="9846" w:type="dxa"/>
            <w:gridSpan w:val="11"/>
            <w:tcBorders>
              <w:top w:val="nil"/>
              <w:left w:val="single" w:sz="4" w:space="0" w:color="auto"/>
              <w:bottom w:val="nil"/>
              <w:right w:val="single" w:sz="4" w:space="0" w:color="auto"/>
            </w:tcBorders>
          </w:tcPr>
          <w:p w:rsidR="00A2704D" w:rsidRPr="00A46E4E" w:rsidRDefault="00A2704D" w:rsidP="00E568AC">
            <w:pPr>
              <w:pStyle w:val="Normlnweb"/>
              <w:spacing w:before="0" w:beforeAutospacing="0" w:after="0" w:afterAutospacing="0"/>
              <w:jc w:val="both"/>
              <w:rPr>
                <w:rFonts w:ascii="Times New Roman" w:hAnsi="Times New Roman" w:cs="Times New Roman"/>
                <w:color w:val="000000"/>
                <w:sz w:val="20"/>
                <w:szCs w:val="20"/>
              </w:rPr>
            </w:pPr>
            <w:r w:rsidRPr="00A46E4E">
              <w:rPr>
                <w:rFonts w:ascii="Times New Roman" w:hAnsi="Times New Roman" w:cs="Times New Roman"/>
                <w:color w:val="000000"/>
                <w:sz w:val="20"/>
                <w:szCs w:val="20"/>
              </w:rPr>
              <w:t xml:space="preserve">Předmět je zaměřen na objasnění základních informací bezpečnostních hrozeb České republiky (ČR) a Evropské unie (EU) s důrazem na ochranu před terorizmem, vybrané oblasti ochrany před organizovaným zločinem, ochrany před extremis-mem a riziky migrace velkého rozsahu. Předmět popisuje a analyzuje vybrané prvky bezpečnostních hrozeb a jevů v jejich vazbách a souvislostech. Cílem je formovat základní znalosti o bezpečnostním systému, o formách </w:t>
            </w:r>
            <w:r w:rsidRPr="00A46E4E">
              <w:rPr>
                <w:rFonts w:ascii="Times New Roman" w:hAnsi="Times New Roman" w:cs="Times New Roman"/>
                <w:color w:val="000000"/>
                <w:sz w:val="20"/>
                <w:szCs w:val="20"/>
              </w:rPr>
              <w:br/>
              <w:t>a metodách boje proti bezpečnostním hrozbám a jejich konkrétní aplikaci studenty na řešený problém. Přispívá k formování odborného profilu absolventa studijního programu Bezpečnost společnosti.</w:t>
            </w:r>
          </w:p>
          <w:p w:rsidR="00A2704D" w:rsidRPr="00A46E4E" w:rsidRDefault="00A2704D" w:rsidP="00E568AC">
            <w:pPr>
              <w:pStyle w:val="Normlnweb"/>
              <w:spacing w:before="0" w:beforeAutospacing="0" w:after="0" w:afterAutospacing="0"/>
              <w:rPr>
                <w:rFonts w:ascii="Times New Roman" w:hAnsi="Times New Roman" w:cs="Times New Roman"/>
                <w:color w:val="000000"/>
                <w:sz w:val="20"/>
                <w:szCs w:val="20"/>
                <w:u w:val="single"/>
              </w:rPr>
            </w:pPr>
            <w:r w:rsidRPr="00A46E4E">
              <w:rPr>
                <w:rFonts w:ascii="Times New Roman" w:hAnsi="Times New Roman" w:cs="Times New Roman"/>
                <w:color w:val="000000"/>
                <w:sz w:val="20"/>
                <w:szCs w:val="20"/>
                <w:u w:val="single"/>
              </w:rPr>
              <w:t>Hlavní témata:</w:t>
            </w:r>
          </w:p>
          <w:p w:rsidR="00A2704D" w:rsidRPr="00A46E4E" w:rsidRDefault="00A2704D" w:rsidP="00E568AC">
            <w:pPr>
              <w:pStyle w:val="Odstavecseseznamem"/>
              <w:numPr>
                <w:ilvl w:val="0"/>
                <w:numId w:val="33"/>
              </w:numPr>
              <w:spacing w:after="0" w:line="220" w:lineRule="exact"/>
              <w:rPr>
                <w:rFonts w:ascii="Times New Roman" w:hAnsi="Times New Roman"/>
                <w:sz w:val="20"/>
                <w:szCs w:val="20"/>
              </w:rPr>
            </w:pPr>
            <w:r w:rsidRPr="00A46E4E">
              <w:rPr>
                <w:rFonts w:ascii="Times New Roman" w:hAnsi="Times New Roman"/>
                <w:sz w:val="20"/>
                <w:szCs w:val="20"/>
              </w:rPr>
              <w:t>Příči</w:t>
            </w:r>
            <w:r w:rsidRPr="00A46E4E">
              <w:rPr>
                <w:rFonts w:ascii="Times New Roman" w:hAnsi="Times New Roman"/>
                <w:spacing w:val="1"/>
                <w:sz w:val="20"/>
                <w:szCs w:val="20"/>
              </w:rPr>
              <w:t>n</w:t>
            </w:r>
            <w:r w:rsidRPr="00A46E4E">
              <w:rPr>
                <w:rFonts w:ascii="Times New Roman" w:hAnsi="Times New Roman"/>
                <w:spacing w:val="-4"/>
                <w:sz w:val="20"/>
                <w:szCs w:val="20"/>
              </w:rPr>
              <w:t>y</w:t>
            </w:r>
            <w:r w:rsidRPr="00A46E4E">
              <w:rPr>
                <w:rFonts w:ascii="Times New Roman" w:hAnsi="Times New Roman"/>
                <w:sz w:val="20"/>
                <w:szCs w:val="20"/>
              </w:rPr>
              <w:t>,</w:t>
            </w:r>
            <w:r w:rsidRPr="00A46E4E">
              <w:rPr>
                <w:rFonts w:ascii="Times New Roman" w:hAnsi="Times New Roman"/>
                <w:spacing w:val="-5"/>
                <w:sz w:val="20"/>
                <w:szCs w:val="20"/>
              </w:rPr>
              <w:t xml:space="preserve"> </w:t>
            </w:r>
            <w:r w:rsidRPr="00A46E4E">
              <w:rPr>
                <w:rFonts w:ascii="Times New Roman" w:hAnsi="Times New Roman"/>
                <w:spacing w:val="1"/>
                <w:sz w:val="20"/>
                <w:szCs w:val="20"/>
              </w:rPr>
              <w:t>po</w:t>
            </w:r>
            <w:r w:rsidRPr="00A46E4E">
              <w:rPr>
                <w:rFonts w:ascii="Times New Roman" w:hAnsi="Times New Roman"/>
                <w:spacing w:val="3"/>
                <w:sz w:val="20"/>
                <w:szCs w:val="20"/>
              </w:rPr>
              <w:t>d</w:t>
            </w:r>
            <w:r w:rsidRPr="00A46E4E">
              <w:rPr>
                <w:rFonts w:ascii="Times New Roman" w:hAnsi="Times New Roman"/>
                <w:spacing w:val="-4"/>
                <w:sz w:val="20"/>
                <w:szCs w:val="20"/>
              </w:rPr>
              <w:t>m</w:t>
            </w:r>
            <w:r w:rsidRPr="00A46E4E">
              <w:rPr>
                <w:rFonts w:ascii="Times New Roman" w:hAnsi="Times New Roman"/>
                <w:sz w:val="20"/>
                <w:szCs w:val="20"/>
              </w:rPr>
              <w:t>í</w:t>
            </w:r>
            <w:r w:rsidRPr="00A46E4E">
              <w:rPr>
                <w:rFonts w:ascii="Times New Roman" w:hAnsi="Times New Roman"/>
                <w:spacing w:val="1"/>
                <w:sz w:val="20"/>
                <w:szCs w:val="20"/>
              </w:rPr>
              <w:t>nk</w:t>
            </w:r>
            <w:r w:rsidRPr="00A46E4E">
              <w:rPr>
                <w:rFonts w:ascii="Times New Roman" w:hAnsi="Times New Roman"/>
                <w:sz w:val="20"/>
                <w:szCs w:val="20"/>
              </w:rPr>
              <w:t>y</w:t>
            </w:r>
            <w:r w:rsidRPr="00A46E4E">
              <w:rPr>
                <w:rFonts w:ascii="Times New Roman" w:hAnsi="Times New Roman"/>
                <w:spacing w:val="-9"/>
                <w:sz w:val="20"/>
                <w:szCs w:val="20"/>
              </w:rPr>
              <w:t xml:space="preserve"> </w:t>
            </w:r>
            <w:r w:rsidRPr="00A46E4E">
              <w:rPr>
                <w:rFonts w:ascii="Times New Roman" w:hAnsi="Times New Roman"/>
                <w:spacing w:val="-1"/>
                <w:sz w:val="20"/>
                <w:szCs w:val="20"/>
              </w:rPr>
              <w:t>v</w:t>
            </w:r>
            <w:r w:rsidRPr="00A46E4E">
              <w:rPr>
                <w:rFonts w:ascii="Times New Roman" w:hAnsi="Times New Roman"/>
                <w:spacing w:val="3"/>
                <w:sz w:val="20"/>
                <w:szCs w:val="20"/>
              </w:rPr>
              <w:t>z</w:t>
            </w:r>
            <w:r w:rsidRPr="00A46E4E">
              <w:rPr>
                <w:rFonts w:ascii="Times New Roman" w:hAnsi="Times New Roman"/>
                <w:spacing w:val="-1"/>
                <w:sz w:val="20"/>
                <w:szCs w:val="20"/>
              </w:rPr>
              <w:t>n</w:t>
            </w:r>
            <w:r w:rsidRPr="00A46E4E">
              <w:rPr>
                <w:rFonts w:ascii="Times New Roman" w:hAnsi="Times New Roman"/>
                <w:spacing w:val="2"/>
                <w:sz w:val="20"/>
                <w:szCs w:val="20"/>
              </w:rPr>
              <w:t>i</w:t>
            </w:r>
            <w:r w:rsidRPr="00A46E4E">
              <w:rPr>
                <w:rFonts w:ascii="Times New Roman" w:hAnsi="Times New Roman"/>
                <w:spacing w:val="-1"/>
                <w:sz w:val="20"/>
                <w:szCs w:val="20"/>
              </w:rPr>
              <w:t>k</w:t>
            </w:r>
            <w:r w:rsidRPr="00A46E4E">
              <w:rPr>
                <w:rFonts w:ascii="Times New Roman" w:hAnsi="Times New Roman"/>
                <w:sz w:val="20"/>
                <w:szCs w:val="20"/>
              </w:rPr>
              <w:t>u</w:t>
            </w:r>
            <w:r w:rsidRPr="00A46E4E">
              <w:rPr>
                <w:rFonts w:ascii="Times New Roman" w:hAnsi="Times New Roman"/>
                <w:spacing w:val="-6"/>
                <w:sz w:val="20"/>
                <w:szCs w:val="20"/>
              </w:rPr>
              <w:t xml:space="preserve"> </w:t>
            </w:r>
            <w:r w:rsidRPr="00A46E4E">
              <w:rPr>
                <w:rFonts w:ascii="Times New Roman" w:hAnsi="Times New Roman"/>
                <w:sz w:val="20"/>
                <w:szCs w:val="20"/>
              </w:rPr>
              <w:t>a</w:t>
            </w:r>
            <w:r w:rsidRPr="00A46E4E">
              <w:rPr>
                <w:rFonts w:ascii="Times New Roman" w:hAnsi="Times New Roman"/>
                <w:spacing w:val="2"/>
                <w:sz w:val="20"/>
                <w:szCs w:val="20"/>
              </w:rPr>
              <w:t xml:space="preserve"> </w:t>
            </w:r>
            <w:r w:rsidRPr="00A46E4E">
              <w:rPr>
                <w:rFonts w:ascii="Times New Roman" w:hAnsi="Times New Roman"/>
                <w:spacing w:val="-1"/>
                <w:sz w:val="20"/>
                <w:szCs w:val="20"/>
              </w:rPr>
              <w:t>k</w:t>
            </w:r>
            <w:r w:rsidRPr="00A46E4E">
              <w:rPr>
                <w:rFonts w:ascii="Times New Roman" w:hAnsi="Times New Roman"/>
                <w:sz w:val="20"/>
                <w:szCs w:val="20"/>
              </w:rPr>
              <w:t>las</w:t>
            </w:r>
            <w:r w:rsidRPr="00A46E4E">
              <w:rPr>
                <w:rFonts w:ascii="Times New Roman" w:hAnsi="Times New Roman"/>
                <w:spacing w:val="2"/>
                <w:sz w:val="20"/>
                <w:szCs w:val="20"/>
              </w:rPr>
              <w:t>i</w:t>
            </w:r>
            <w:r w:rsidRPr="00A46E4E">
              <w:rPr>
                <w:rFonts w:ascii="Times New Roman" w:hAnsi="Times New Roman"/>
                <w:spacing w:val="-2"/>
                <w:sz w:val="20"/>
                <w:szCs w:val="20"/>
              </w:rPr>
              <w:t>f</w:t>
            </w:r>
            <w:r w:rsidRPr="00A46E4E">
              <w:rPr>
                <w:rFonts w:ascii="Times New Roman" w:hAnsi="Times New Roman"/>
                <w:spacing w:val="2"/>
                <w:sz w:val="20"/>
                <w:szCs w:val="20"/>
              </w:rPr>
              <w:t>i</w:t>
            </w:r>
            <w:r w:rsidRPr="00A46E4E">
              <w:rPr>
                <w:rFonts w:ascii="Times New Roman" w:hAnsi="Times New Roman"/>
                <w:spacing w:val="-1"/>
                <w:sz w:val="20"/>
                <w:szCs w:val="20"/>
              </w:rPr>
              <w:t>k</w:t>
            </w:r>
            <w:r w:rsidRPr="00A46E4E">
              <w:rPr>
                <w:rFonts w:ascii="Times New Roman" w:hAnsi="Times New Roman"/>
                <w:sz w:val="20"/>
                <w:szCs w:val="20"/>
              </w:rPr>
              <w:t>a</w:t>
            </w:r>
            <w:r w:rsidRPr="00A46E4E">
              <w:rPr>
                <w:rFonts w:ascii="Times New Roman" w:hAnsi="Times New Roman"/>
                <w:spacing w:val="1"/>
                <w:sz w:val="20"/>
                <w:szCs w:val="20"/>
              </w:rPr>
              <w:t>c</w:t>
            </w:r>
            <w:r w:rsidRPr="00A46E4E">
              <w:rPr>
                <w:rFonts w:ascii="Times New Roman" w:hAnsi="Times New Roman"/>
                <w:sz w:val="20"/>
                <w:szCs w:val="20"/>
              </w:rPr>
              <w:t>e</w:t>
            </w:r>
            <w:r w:rsidRPr="00A46E4E">
              <w:rPr>
                <w:rFonts w:ascii="Times New Roman" w:hAnsi="Times New Roman"/>
                <w:spacing w:val="-8"/>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w:t>
            </w:r>
            <w:r w:rsidRPr="00A46E4E">
              <w:rPr>
                <w:rFonts w:ascii="Times New Roman" w:hAnsi="Times New Roman"/>
                <w:spacing w:val="2"/>
                <w:sz w:val="20"/>
                <w:szCs w:val="20"/>
              </w:rPr>
              <w:t>z</w:t>
            </w:r>
            <w:r w:rsidRPr="00A46E4E">
              <w:rPr>
                <w:rFonts w:ascii="Times New Roman" w:hAnsi="Times New Roman"/>
                <w:spacing w:val="-1"/>
                <w:sz w:val="20"/>
                <w:szCs w:val="20"/>
              </w:rPr>
              <w:t>mu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D</w:t>
            </w:r>
            <w:r w:rsidRPr="00A46E4E">
              <w:rPr>
                <w:rFonts w:ascii="Times New Roman" w:hAnsi="Times New Roman"/>
                <w:spacing w:val="1"/>
                <w:sz w:val="20"/>
                <w:szCs w:val="20"/>
              </w:rPr>
              <w:t>r</w:t>
            </w:r>
            <w:r w:rsidRPr="00A46E4E">
              <w:rPr>
                <w:rFonts w:ascii="Times New Roman" w:hAnsi="Times New Roman"/>
                <w:spacing w:val="-1"/>
                <w:sz w:val="20"/>
                <w:szCs w:val="20"/>
              </w:rPr>
              <w:t>u</w:t>
            </w:r>
            <w:r w:rsidRPr="00A46E4E">
              <w:rPr>
                <w:rFonts w:ascii="Times New Roman" w:hAnsi="Times New Roman"/>
                <w:spacing w:val="1"/>
                <w:sz w:val="20"/>
                <w:szCs w:val="20"/>
              </w:rPr>
              <w:t>h</w:t>
            </w:r>
            <w:r w:rsidRPr="00A46E4E">
              <w:rPr>
                <w:rFonts w:ascii="Times New Roman" w:hAnsi="Times New Roman"/>
                <w:sz w:val="20"/>
                <w:szCs w:val="20"/>
              </w:rPr>
              <w:t>y</w:t>
            </w:r>
            <w:r w:rsidRPr="00A46E4E">
              <w:rPr>
                <w:rFonts w:ascii="Times New Roman" w:hAnsi="Times New Roman"/>
                <w:spacing w:val="-8"/>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w:t>
            </w:r>
            <w:r w:rsidRPr="00A46E4E">
              <w:rPr>
                <w:rFonts w:ascii="Times New Roman" w:hAnsi="Times New Roman"/>
                <w:spacing w:val="2"/>
                <w:sz w:val="20"/>
                <w:szCs w:val="20"/>
              </w:rPr>
              <w:t>z</w:t>
            </w:r>
            <w:r w:rsidRPr="00A46E4E">
              <w:rPr>
                <w:rFonts w:ascii="Times New Roman" w:hAnsi="Times New Roman"/>
                <w:spacing w:val="-1"/>
                <w:sz w:val="20"/>
                <w:szCs w:val="20"/>
              </w:rPr>
              <w:t>m</w:t>
            </w:r>
            <w:r w:rsidRPr="00A46E4E">
              <w:rPr>
                <w:rFonts w:ascii="Times New Roman" w:hAnsi="Times New Roman"/>
                <w:sz w:val="20"/>
                <w:szCs w:val="20"/>
              </w:rPr>
              <w:t>u</w:t>
            </w:r>
            <w:r w:rsidRPr="00A46E4E">
              <w:rPr>
                <w:rFonts w:ascii="Times New Roman" w:hAnsi="Times New Roman"/>
                <w:spacing w:val="-9"/>
                <w:sz w:val="20"/>
                <w:szCs w:val="20"/>
              </w:rPr>
              <w:t xml:space="preserve"> </w:t>
            </w:r>
            <w:r w:rsidRPr="00A46E4E">
              <w:rPr>
                <w:rFonts w:ascii="Times New Roman" w:hAnsi="Times New Roman"/>
                <w:sz w:val="20"/>
                <w:szCs w:val="20"/>
              </w:rPr>
              <w:t>a eta</w:t>
            </w:r>
            <w:r w:rsidRPr="00A46E4E">
              <w:rPr>
                <w:rFonts w:ascii="Times New Roman" w:hAnsi="Times New Roman"/>
                <w:spacing w:val="4"/>
                <w:sz w:val="20"/>
                <w:szCs w:val="20"/>
              </w:rPr>
              <w:t>p</w:t>
            </w:r>
            <w:r w:rsidRPr="00A46E4E">
              <w:rPr>
                <w:rFonts w:ascii="Times New Roman" w:hAnsi="Times New Roman"/>
                <w:sz w:val="20"/>
                <w:szCs w:val="20"/>
              </w:rPr>
              <w:t>y</w:t>
            </w:r>
            <w:r w:rsidRPr="00A46E4E">
              <w:rPr>
                <w:rFonts w:ascii="Times New Roman" w:hAnsi="Times New Roman"/>
                <w:spacing w:val="-7"/>
                <w:sz w:val="20"/>
                <w:szCs w:val="20"/>
              </w:rPr>
              <w:t xml:space="preserve"> </w:t>
            </w:r>
            <w:r w:rsidRPr="00A46E4E">
              <w:rPr>
                <w:rFonts w:ascii="Times New Roman" w:hAnsi="Times New Roman"/>
                <w:sz w:val="20"/>
                <w:szCs w:val="20"/>
              </w:rPr>
              <w:t>te</w:t>
            </w:r>
            <w:r w:rsidRPr="00A46E4E">
              <w:rPr>
                <w:rFonts w:ascii="Times New Roman" w:hAnsi="Times New Roman"/>
                <w:spacing w:val="3"/>
                <w:sz w:val="20"/>
                <w:szCs w:val="20"/>
              </w:rPr>
              <w:t>r</w:t>
            </w:r>
            <w:r w:rsidRPr="00A46E4E">
              <w:rPr>
                <w:rFonts w:ascii="Times New Roman" w:hAnsi="Times New Roman"/>
                <w:spacing w:val="1"/>
                <w:sz w:val="20"/>
                <w:szCs w:val="20"/>
              </w:rPr>
              <w:t>or</w:t>
            </w:r>
            <w:r w:rsidRPr="00A46E4E">
              <w:rPr>
                <w:rFonts w:ascii="Times New Roman" w:hAnsi="Times New Roman"/>
                <w:sz w:val="20"/>
                <w:szCs w:val="20"/>
              </w:rPr>
              <w:t>i</w:t>
            </w:r>
            <w:r w:rsidRPr="00A46E4E">
              <w:rPr>
                <w:rFonts w:ascii="Times New Roman" w:hAnsi="Times New Roman"/>
                <w:spacing w:val="-1"/>
                <w:sz w:val="20"/>
                <w:szCs w:val="20"/>
              </w:rPr>
              <w:t>s</w:t>
            </w:r>
            <w:r w:rsidRPr="00A46E4E">
              <w:rPr>
                <w:rFonts w:ascii="Times New Roman" w:hAnsi="Times New Roman"/>
                <w:sz w:val="20"/>
                <w:szCs w:val="20"/>
              </w:rPr>
              <w:t>tic</w:t>
            </w:r>
            <w:r w:rsidRPr="00A46E4E">
              <w:rPr>
                <w:rFonts w:ascii="Times New Roman" w:hAnsi="Times New Roman"/>
                <w:spacing w:val="-1"/>
                <w:sz w:val="20"/>
                <w:szCs w:val="20"/>
              </w:rPr>
              <w:t>k</w:t>
            </w:r>
            <w:r w:rsidRPr="00A46E4E">
              <w:rPr>
                <w:rFonts w:ascii="Times New Roman" w:hAnsi="Times New Roman"/>
                <w:spacing w:val="3"/>
                <w:sz w:val="20"/>
                <w:szCs w:val="20"/>
              </w:rPr>
              <w:t>é</w:t>
            </w:r>
            <w:r w:rsidRPr="00A46E4E">
              <w:rPr>
                <w:rFonts w:ascii="Times New Roman" w:hAnsi="Times New Roman"/>
                <w:spacing w:val="-1"/>
                <w:sz w:val="20"/>
                <w:szCs w:val="20"/>
              </w:rPr>
              <w:t>h</w:t>
            </w:r>
            <w:r w:rsidRPr="00A46E4E">
              <w:rPr>
                <w:rFonts w:ascii="Times New Roman" w:hAnsi="Times New Roman"/>
                <w:sz w:val="20"/>
                <w:szCs w:val="20"/>
              </w:rPr>
              <w:t>o</w:t>
            </w:r>
            <w:r w:rsidRPr="00A46E4E">
              <w:rPr>
                <w:rFonts w:ascii="Times New Roman" w:hAnsi="Times New Roman"/>
                <w:spacing w:val="-10"/>
                <w:sz w:val="20"/>
                <w:szCs w:val="20"/>
              </w:rPr>
              <w:t xml:space="preserve"> </w:t>
            </w:r>
            <w:r w:rsidRPr="00A46E4E">
              <w:rPr>
                <w:rFonts w:ascii="Times New Roman" w:hAnsi="Times New Roman"/>
                <w:spacing w:val="-1"/>
                <w:sz w:val="20"/>
                <w:szCs w:val="20"/>
              </w:rPr>
              <w:t>ú</w:t>
            </w:r>
            <w:r w:rsidRPr="00A46E4E">
              <w:rPr>
                <w:rFonts w:ascii="Times New Roman" w:hAnsi="Times New Roman"/>
                <w:sz w:val="20"/>
                <w:szCs w:val="20"/>
              </w:rPr>
              <w:t>t</w:t>
            </w:r>
            <w:r w:rsidRPr="00A46E4E">
              <w:rPr>
                <w:rFonts w:ascii="Times New Roman" w:hAnsi="Times New Roman"/>
                <w:spacing w:val="1"/>
                <w:sz w:val="20"/>
                <w:szCs w:val="20"/>
              </w:rPr>
              <w:t>ok</w:t>
            </w:r>
            <w:r w:rsidRPr="00A46E4E">
              <w:rPr>
                <w:rFonts w:ascii="Times New Roman" w:hAnsi="Times New Roman"/>
                <w:spacing w:val="-1"/>
                <w:sz w:val="20"/>
                <w:szCs w:val="20"/>
              </w:rPr>
              <w:t>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pacing w:val="-2"/>
                <w:sz w:val="20"/>
                <w:szCs w:val="20"/>
              </w:rPr>
              <w:t>A</w:t>
            </w:r>
            <w:r w:rsidRPr="00A46E4E">
              <w:rPr>
                <w:rFonts w:ascii="Times New Roman" w:hAnsi="Times New Roman"/>
                <w:spacing w:val="-1"/>
                <w:sz w:val="20"/>
                <w:szCs w:val="20"/>
              </w:rPr>
              <w:t>n</w:t>
            </w:r>
            <w:r w:rsidRPr="00A46E4E">
              <w:rPr>
                <w:rFonts w:ascii="Times New Roman" w:hAnsi="Times New Roman"/>
                <w:sz w:val="20"/>
                <w:szCs w:val="20"/>
              </w:rPr>
              <w:t>a</w:t>
            </w:r>
            <w:r w:rsidRPr="00A46E4E">
              <w:rPr>
                <w:rFonts w:ascii="Times New Roman" w:hAnsi="Times New Roman"/>
                <w:spacing w:val="2"/>
                <w:sz w:val="20"/>
                <w:szCs w:val="20"/>
              </w:rPr>
              <w:t>l</w:t>
            </w:r>
            <w:r w:rsidRPr="00A46E4E">
              <w:rPr>
                <w:rFonts w:ascii="Times New Roman" w:hAnsi="Times New Roman"/>
                <w:spacing w:val="-1"/>
                <w:sz w:val="20"/>
                <w:szCs w:val="20"/>
              </w:rPr>
              <w:t>ý</w:t>
            </w:r>
            <w:r w:rsidRPr="00A46E4E">
              <w:rPr>
                <w:rFonts w:ascii="Times New Roman" w:hAnsi="Times New Roman"/>
                <w:sz w:val="20"/>
                <w:szCs w:val="20"/>
              </w:rPr>
              <w:t>za</w:t>
            </w:r>
            <w:r w:rsidRPr="00A46E4E">
              <w:rPr>
                <w:rFonts w:ascii="Times New Roman" w:hAnsi="Times New Roman"/>
                <w:spacing w:val="-6"/>
                <w:sz w:val="20"/>
                <w:szCs w:val="20"/>
              </w:rPr>
              <w:t xml:space="preserve"> </w:t>
            </w:r>
            <w:r w:rsidRPr="00A46E4E">
              <w:rPr>
                <w:rFonts w:ascii="Times New Roman" w:hAnsi="Times New Roman"/>
                <w:spacing w:val="1"/>
                <w:sz w:val="20"/>
                <w:szCs w:val="20"/>
              </w:rPr>
              <w:t>po</w:t>
            </w:r>
            <w:r w:rsidRPr="00A46E4E">
              <w:rPr>
                <w:rFonts w:ascii="Times New Roman" w:hAnsi="Times New Roman"/>
                <w:sz w:val="20"/>
                <w:szCs w:val="20"/>
              </w:rPr>
              <w:t>z</w:t>
            </w:r>
            <w:r w:rsidRPr="00A46E4E">
              <w:rPr>
                <w:rFonts w:ascii="Times New Roman" w:hAnsi="Times New Roman"/>
                <w:spacing w:val="-1"/>
                <w:sz w:val="20"/>
                <w:szCs w:val="20"/>
              </w:rPr>
              <w:t>n</w:t>
            </w:r>
            <w:r w:rsidRPr="00A46E4E">
              <w:rPr>
                <w:rFonts w:ascii="Times New Roman" w:hAnsi="Times New Roman"/>
                <w:sz w:val="20"/>
                <w:szCs w:val="20"/>
              </w:rPr>
              <w:t>a</w:t>
            </w:r>
            <w:r w:rsidRPr="00A46E4E">
              <w:rPr>
                <w:rFonts w:ascii="Times New Roman" w:hAnsi="Times New Roman"/>
                <w:spacing w:val="2"/>
                <w:sz w:val="20"/>
                <w:szCs w:val="20"/>
              </w:rPr>
              <w:t>t</w:t>
            </w:r>
            <w:r w:rsidRPr="00A46E4E">
              <w:rPr>
                <w:rFonts w:ascii="Times New Roman" w:hAnsi="Times New Roman"/>
                <w:spacing w:val="-1"/>
                <w:sz w:val="20"/>
                <w:szCs w:val="20"/>
              </w:rPr>
              <w:t>k</w:t>
            </w:r>
            <w:r w:rsidRPr="00A46E4E">
              <w:rPr>
                <w:rFonts w:ascii="Times New Roman" w:hAnsi="Times New Roman"/>
                <w:sz w:val="20"/>
                <w:szCs w:val="20"/>
              </w:rPr>
              <w:t>ů</w:t>
            </w:r>
            <w:r w:rsidRPr="00A46E4E">
              <w:rPr>
                <w:rFonts w:ascii="Times New Roman" w:hAnsi="Times New Roman"/>
                <w:spacing w:val="-8"/>
                <w:sz w:val="20"/>
                <w:szCs w:val="20"/>
              </w:rPr>
              <w:t xml:space="preserve"> </w:t>
            </w:r>
            <w:r w:rsidRPr="00A46E4E">
              <w:rPr>
                <w:rFonts w:ascii="Times New Roman" w:hAnsi="Times New Roman"/>
                <w:sz w:val="20"/>
                <w:szCs w:val="20"/>
              </w:rPr>
              <w:t>o</w:t>
            </w:r>
            <w:r w:rsidRPr="00A46E4E">
              <w:rPr>
                <w:rFonts w:ascii="Times New Roman" w:hAnsi="Times New Roman"/>
                <w:spacing w:val="2"/>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w:t>
            </w:r>
            <w:r w:rsidRPr="00A46E4E">
              <w:rPr>
                <w:rFonts w:ascii="Times New Roman" w:hAnsi="Times New Roman"/>
                <w:spacing w:val="-1"/>
                <w:sz w:val="20"/>
                <w:szCs w:val="20"/>
              </w:rPr>
              <w:t>s</w:t>
            </w:r>
            <w:r w:rsidRPr="00A46E4E">
              <w:rPr>
                <w:rFonts w:ascii="Times New Roman" w:hAnsi="Times New Roman"/>
                <w:spacing w:val="2"/>
                <w:sz w:val="20"/>
                <w:szCs w:val="20"/>
              </w:rPr>
              <w:t>t</w:t>
            </w:r>
            <w:r w:rsidRPr="00A46E4E">
              <w:rPr>
                <w:rFonts w:ascii="Times New Roman" w:hAnsi="Times New Roman"/>
                <w:sz w:val="20"/>
                <w:szCs w:val="20"/>
              </w:rPr>
              <w:t>ic</w:t>
            </w:r>
            <w:r w:rsidRPr="00A46E4E">
              <w:rPr>
                <w:rFonts w:ascii="Times New Roman" w:hAnsi="Times New Roman"/>
                <w:spacing w:val="1"/>
                <w:sz w:val="20"/>
                <w:szCs w:val="20"/>
              </w:rPr>
              <w:t>k</w:t>
            </w:r>
            <w:r w:rsidRPr="00A46E4E">
              <w:rPr>
                <w:rFonts w:ascii="Times New Roman" w:hAnsi="Times New Roman"/>
                <w:spacing w:val="-4"/>
                <w:sz w:val="20"/>
                <w:szCs w:val="20"/>
              </w:rPr>
              <w:t>ý</w:t>
            </w:r>
            <w:r w:rsidRPr="00A46E4E">
              <w:rPr>
                <w:rFonts w:ascii="Times New Roman" w:hAnsi="Times New Roman"/>
                <w:spacing w:val="3"/>
                <w:sz w:val="20"/>
                <w:szCs w:val="20"/>
              </w:rPr>
              <w:t>c</w:t>
            </w:r>
            <w:r w:rsidRPr="00A46E4E">
              <w:rPr>
                <w:rFonts w:ascii="Times New Roman" w:hAnsi="Times New Roman"/>
                <w:sz w:val="20"/>
                <w:szCs w:val="20"/>
              </w:rPr>
              <w:t>h</w:t>
            </w:r>
            <w:r w:rsidRPr="00A46E4E">
              <w:rPr>
                <w:rFonts w:ascii="Times New Roman" w:hAnsi="Times New Roman"/>
                <w:spacing w:val="-12"/>
                <w:sz w:val="20"/>
                <w:szCs w:val="20"/>
              </w:rPr>
              <w:t xml:space="preserve"> </w:t>
            </w:r>
            <w:r w:rsidRPr="00A46E4E">
              <w:rPr>
                <w:rFonts w:ascii="Times New Roman" w:hAnsi="Times New Roman"/>
                <w:spacing w:val="1"/>
                <w:sz w:val="20"/>
                <w:szCs w:val="20"/>
              </w:rPr>
              <w:t>o</w:t>
            </w:r>
            <w:r w:rsidRPr="00A46E4E">
              <w:rPr>
                <w:rFonts w:ascii="Times New Roman" w:hAnsi="Times New Roman"/>
                <w:spacing w:val="-1"/>
                <w:sz w:val="20"/>
                <w:szCs w:val="20"/>
              </w:rPr>
              <w:t>h</w:t>
            </w:r>
            <w:r w:rsidRPr="00A46E4E">
              <w:rPr>
                <w:rFonts w:ascii="Times New Roman" w:hAnsi="Times New Roman"/>
                <w:spacing w:val="1"/>
                <w:sz w:val="20"/>
                <w:szCs w:val="20"/>
              </w:rPr>
              <w:t>ro</w:t>
            </w:r>
            <w:r w:rsidRPr="00A46E4E">
              <w:rPr>
                <w:rFonts w:ascii="Times New Roman" w:hAnsi="Times New Roman"/>
                <w:sz w:val="20"/>
                <w:szCs w:val="20"/>
              </w:rPr>
              <w:t>ž</w:t>
            </w:r>
            <w:r w:rsidRPr="00A46E4E">
              <w:rPr>
                <w:rFonts w:ascii="Times New Roman" w:hAnsi="Times New Roman"/>
                <w:spacing w:val="1"/>
                <w:sz w:val="20"/>
                <w:szCs w:val="20"/>
              </w:rPr>
              <w:t>en</w:t>
            </w:r>
            <w:r w:rsidRPr="00A46E4E">
              <w:rPr>
                <w:rFonts w:ascii="Times New Roman" w:hAnsi="Times New Roman"/>
                <w:sz w:val="20"/>
                <w:szCs w:val="20"/>
              </w:rPr>
              <w:t>ích</w:t>
            </w:r>
            <w:r w:rsidRPr="00A46E4E">
              <w:rPr>
                <w:rFonts w:ascii="Times New Roman" w:hAnsi="Times New Roman"/>
                <w:spacing w:val="-10"/>
                <w:sz w:val="20"/>
                <w:szCs w:val="20"/>
              </w:rPr>
              <w:t xml:space="preserve"> </w:t>
            </w:r>
            <w:r w:rsidRPr="00A46E4E">
              <w:rPr>
                <w:rFonts w:ascii="Times New Roman" w:hAnsi="Times New Roman"/>
                <w:sz w:val="20"/>
                <w:szCs w:val="20"/>
              </w:rPr>
              <w:t>a</w:t>
            </w:r>
            <w:r w:rsidRPr="00A46E4E">
              <w:rPr>
                <w:rFonts w:ascii="Times New Roman" w:hAnsi="Times New Roman"/>
                <w:spacing w:val="2"/>
                <w:sz w:val="20"/>
                <w:szCs w:val="20"/>
              </w:rPr>
              <w:t xml:space="preserve"> </w:t>
            </w:r>
            <w:r w:rsidRPr="00A46E4E">
              <w:rPr>
                <w:rFonts w:ascii="Times New Roman" w:hAnsi="Times New Roman"/>
                <w:spacing w:val="1"/>
                <w:sz w:val="20"/>
                <w:szCs w:val="20"/>
              </w:rPr>
              <w:t>v</w:t>
            </w:r>
            <w:r w:rsidRPr="00A46E4E">
              <w:rPr>
                <w:rFonts w:ascii="Times New Roman" w:hAnsi="Times New Roman"/>
                <w:spacing w:val="-1"/>
                <w:sz w:val="20"/>
                <w:szCs w:val="20"/>
              </w:rPr>
              <w:t>ýv</w:t>
            </w:r>
            <w:r w:rsidRPr="00A46E4E">
              <w:rPr>
                <w:rFonts w:ascii="Times New Roman" w:hAnsi="Times New Roman"/>
                <w:spacing w:val="1"/>
                <w:sz w:val="20"/>
                <w:szCs w:val="20"/>
              </w:rPr>
              <w:t>o</w:t>
            </w:r>
            <w:r w:rsidRPr="00A46E4E">
              <w:rPr>
                <w:rFonts w:ascii="Times New Roman" w:hAnsi="Times New Roman"/>
                <w:spacing w:val="2"/>
                <w:sz w:val="20"/>
                <w:szCs w:val="20"/>
              </w:rPr>
              <w:t>j</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z w:val="20"/>
                <w:szCs w:val="20"/>
              </w:rPr>
              <w:t>é</w:t>
            </w:r>
            <w:r w:rsidRPr="00A46E4E">
              <w:rPr>
                <w:rFonts w:ascii="Times New Roman" w:hAnsi="Times New Roman"/>
                <w:spacing w:val="-6"/>
                <w:sz w:val="20"/>
                <w:szCs w:val="20"/>
              </w:rPr>
              <w:t xml:space="preserve"> </w:t>
            </w:r>
            <w:r w:rsidRPr="00A46E4E">
              <w:rPr>
                <w:rFonts w:ascii="Times New Roman" w:hAnsi="Times New Roman"/>
                <w:sz w:val="20"/>
                <w:szCs w:val="20"/>
              </w:rPr>
              <w:t>tre</w:t>
            </w:r>
            <w:r w:rsidRPr="00A46E4E">
              <w:rPr>
                <w:rFonts w:ascii="Times New Roman" w:hAnsi="Times New Roman"/>
                <w:spacing w:val="-1"/>
                <w:sz w:val="20"/>
                <w:szCs w:val="20"/>
              </w:rPr>
              <w:t>n</w:t>
            </w:r>
            <w:r w:rsidRPr="00A46E4E">
              <w:rPr>
                <w:rFonts w:ascii="Times New Roman" w:hAnsi="Times New Roman"/>
                <w:spacing w:val="3"/>
                <w:sz w:val="20"/>
                <w:szCs w:val="20"/>
              </w:rPr>
              <w:t>d</w:t>
            </w:r>
            <w:r w:rsidRPr="00A46E4E">
              <w:rPr>
                <w:rFonts w:ascii="Times New Roman" w:hAnsi="Times New Roman"/>
                <w:sz w:val="20"/>
                <w:szCs w:val="20"/>
              </w:rPr>
              <w:t>y</w:t>
            </w:r>
            <w:r w:rsidRPr="00A46E4E">
              <w:rPr>
                <w:rFonts w:ascii="Times New Roman" w:hAnsi="Times New Roman"/>
                <w:spacing w:val="-8"/>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w:t>
            </w:r>
            <w:r w:rsidRPr="00A46E4E">
              <w:rPr>
                <w:rFonts w:ascii="Times New Roman" w:hAnsi="Times New Roman"/>
                <w:spacing w:val="2"/>
                <w:sz w:val="20"/>
                <w:szCs w:val="20"/>
              </w:rPr>
              <w:t>z</w:t>
            </w:r>
            <w:r w:rsidRPr="00A46E4E">
              <w:rPr>
                <w:rFonts w:ascii="Times New Roman" w:hAnsi="Times New Roman"/>
                <w:spacing w:val="-1"/>
                <w:sz w:val="20"/>
                <w:szCs w:val="20"/>
              </w:rPr>
              <w:t>mu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Strate</w:t>
            </w:r>
            <w:r w:rsidRPr="00A46E4E">
              <w:rPr>
                <w:rFonts w:ascii="Times New Roman" w:hAnsi="Times New Roman"/>
                <w:spacing w:val="-1"/>
                <w:sz w:val="20"/>
                <w:szCs w:val="20"/>
              </w:rPr>
              <w:t>g</w:t>
            </w:r>
            <w:r w:rsidRPr="00A46E4E">
              <w:rPr>
                <w:rFonts w:ascii="Times New Roman" w:hAnsi="Times New Roman"/>
                <w:sz w:val="20"/>
                <w:szCs w:val="20"/>
              </w:rPr>
              <w:t>ie</w:t>
            </w:r>
            <w:r w:rsidRPr="00A46E4E">
              <w:rPr>
                <w:rFonts w:ascii="Times New Roman" w:hAnsi="Times New Roman"/>
                <w:spacing w:val="-7"/>
                <w:sz w:val="20"/>
                <w:szCs w:val="20"/>
              </w:rPr>
              <w:t xml:space="preserve"> </w:t>
            </w:r>
            <w:r w:rsidRPr="00A46E4E">
              <w:rPr>
                <w:rFonts w:ascii="Times New Roman" w:hAnsi="Times New Roman"/>
                <w:spacing w:val="1"/>
                <w:sz w:val="20"/>
                <w:szCs w:val="20"/>
              </w:rPr>
              <w:t>bo</w:t>
            </w:r>
            <w:r w:rsidRPr="00A46E4E">
              <w:rPr>
                <w:rFonts w:ascii="Times New Roman" w:hAnsi="Times New Roman"/>
                <w:spacing w:val="2"/>
                <w:sz w:val="20"/>
                <w:szCs w:val="20"/>
              </w:rPr>
              <w:t>j</w:t>
            </w:r>
            <w:r w:rsidRPr="00A46E4E">
              <w:rPr>
                <w:rFonts w:ascii="Times New Roman" w:hAnsi="Times New Roman"/>
                <w:sz w:val="20"/>
                <w:szCs w:val="20"/>
              </w:rPr>
              <w:t>e</w:t>
            </w:r>
            <w:r w:rsidRPr="00A46E4E">
              <w:rPr>
                <w:rFonts w:ascii="Times New Roman" w:hAnsi="Times New Roman"/>
                <w:spacing w:val="-2"/>
                <w:sz w:val="20"/>
                <w:szCs w:val="20"/>
              </w:rPr>
              <w:t xml:space="preserve"> </w:t>
            </w:r>
            <w:r w:rsidRPr="00A46E4E">
              <w:rPr>
                <w:rFonts w:ascii="Times New Roman" w:hAnsi="Times New Roman"/>
                <w:sz w:val="20"/>
                <w:szCs w:val="20"/>
              </w:rPr>
              <w:t>s te</w:t>
            </w:r>
            <w:r w:rsidRPr="00A46E4E">
              <w:rPr>
                <w:rFonts w:ascii="Times New Roman" w:hAnsi="Times New Roman"/>
                <w:spacing w:val="1"/>
                <w:sz w:val="20"/>
                <w:szCs w:val="20"/>
              </w:rPr>
              <w:t>r</w:t>
            </w:r>
            <w:r w:rsidRPr="00A46E4E">
              <w:rPr>
                <w:rFonts w:ascii="Times New Roman" w:hAnsi="Times New Roman"/>
                <w:spacing w:val="-1"/>
                <w:sz w:val="20"/>
                <w:szCs w:val="20"/>
              </w:rPr>
              <w:t>o</w:t>
            </w:r>
            <w:r w:rsidRPr="00A46E4E">
              <w:rPr>
                <w:rFonts w:ascii="Times New Roman" w:hAnsi="Times New Roman"/>
                <w:spacing w:val="1"/>
                <w:sz w:val="20"/>
                <w:szCs w:val="20"/>
              </w:rPr>
              <w:t>r</w:t>
            </w:r>
            <w:r w:rsidRPr="00A46E4E">
              <w:rPr>
                <w:rFonts w:ascii="Times New Roman" w:hAnsi="Times New Roman"/>
                <w:sz w:val="20"/>
                <w:szCs w:val="20"/>
              </w:rPr>
              <w:t>iz</w:t>
            </w:r>
            <w:r w:rsidRPr="00A46E4E">
              <w:rPr>
                <w:rFonts w:ascii="Times New Roman" w:hAnsi="Times New Roman"/>
                <w:spacing w:val="-4"/>
                <w:sz w:val="20"/>
                <w:szCs w:val="20"/>
              </w:rPr>
              <w:t>m</w:t>
            </w:r>
            <w:r w:rsidRPr="00A46E4E">
              <w:rPr>
                <w:rFonts w:ascii="Times New Roman" w:hAnsi="Times New Roman"/>
                <w:spacing w:val="3"/>
                <w:sz w:val="20"/>
                <w:szCs w:val="20"/>
              </w:rPr>
              <w:t>e</w:t>
            </w:r>
            <w:r w:rsidRPr="00A46E4E">
              <w:rPr>
                <w:rFonts w:ascii="Times New Roman" w:hAnsi="Times New Roman"/>
                <w:sz w:val="20"/>
                <w:szCs w:val="20"/>
              </w:rPr>
              <w:t>m</w:t>
            </w:r>
            <w:r w:rsidRPr="00A46E4E">
              <w:rPr>
                <w:rFonts w:ascii="Times New Roman" w:hAnsi="Times New Roman"/>
                <w:spacing w:val="-8"/>
                <w:sz w:val="20"/>
                <w:szCs w:val="20"/>
              </w:rPr>
              <w:t xml:space="preserve"> </w:t>
            </w:r>
            <w:r w:rsidRPr="00A46E4E">
              <w:rPr>
                <w:rFonts w:ascii="Times New Roman" w:hAnsi="Times New Roman"/>
                <w:sz w:val="20"/>
                <w:szCs w:val="20"/>
              </w:rPr>
              <w:t xml:space="preserve">a </w:t>
            </w:r>
            <w:r w:rsidRPr="00A46E4E">
              <w:rPr>
                <w:rFonts w:ascii="Times New Roman" w:hAnsi="Times New Roman"/>
                <w:spacing w:val="1"/>
                <w:sz w:val="20"/>
                <w:szCs w:val="20"/>
              </w:rPr>
              <w:t>o</w:t>
            </w:r>
            <w:r w:rsidRPr="00A46E4E">
              <w:rPr>
                <w:rFonts w:ascii="Times New Roman" w:hAnsi="Times New Roman"/>
                <w:sz w:val="20"/>
                <w:szCs w:val="20"/>
              </w:rPr>
              <w:t>c</w:t>
            </w:r>
            <w:r w:rsidRPr="00A46E4E">
              <w:rPr>
                <w:rFonts w:ascii="Times New Roman" w:hAnsi="Times New Roman"/>
                <w:spacing w:val="-1"/>
                <w:sz w:val="20"/>
                <w:szCs w:val="20"/>
              </w:rPr>
              <w:t>h</w:t>
            </w:r>
            <w:r w:rsidRPr="00A46E4E">
              <w:rPr>
                <w:rFonts w:ascii="Times New Roman" w:hAnsi="Times New Roman"/>
                <w:spacing w:val="1"/>
                <w:sz w:val="20"/>
                <w:szCs w:val="20"/>
              </w:rPr>
              <w:t>r</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a</w:t>
            </w:r>
            <w:r w:rsidRPr="00A46E4E">
              <w:rPr>
                <w:rFonts w:ascii="Times New Roman" w:hAnsi="Times New Roman"/>
                <w:spacing w:val="-5"/>
                <w:sz w:val="20"/>
                <w:szCs w:val="20"/>
              </w:rPr>
              <w:t xml:space="preserve"> </w:t>
            </w:r>
            <w:r w:rsidRPr="00A46E4E">
              <w:rPr>
                <w:rFonts w:ascii="Times New Roman" w:hAnsi="Times New Roman"/>
                <w:spacing w:val="1"/>
                <w:sz w:val="20"/>
                <w:szCs w:val="20"/>
              </w:rPr>
              <w:t>pro</w:t>
            </w:r>
            <w:r w:rsidRPr="00A46E4E">
              <w:rPr>
                <w:rFonts w:ascii="Times New Roman" w:hAnsi="Times New Roman"/>
                <w:sz w:val="20"/>
                <w:szCs w:val="20"/>
              </w:rPr>
              <w:t>ti</w:t>
            </w:r>
            <w:r w:rsidRPr="00A46E4E">
              <w:rPr>
                <w:rFonts w:ascii="Times New Roman" w:hAnsi="Times New Roman"/>
                <w:spacing w:val="-4"/>
                <w:sz w:val="20"/>
                <w:szCs w:val="20"/>
              </w:rPr>
              <w:t xml:space="preserve"> </w:t>
            </w:r>
            <w:r w:rsidRPr="00A46E4E">
              <w:rPr>
                <w:rFonts w:ascii="Times New Roman" w:hAnsi="Times New Roman"/>
                <w:sz w:val="20"/>
                <w:szCs w:val="20"/>
              </w:rPr>
              <w:t>te</w:t>
            </w:r>
            <w:r w:rsidRPr="00A46E4E">
              <w:rPr>
                <w:rFonts w:ascii="Times New Roman" w:hAnsi="Times New Roman"/>
                <w:spacing w:val="1"/>
                <w:sz w:val="20"/>
                <w:szCs w:val="20"/>
              </w:rPr>
              <w:t>ror</w:t>
            </w:r>
            <w:r w:rsidRPr="00A46E4E">
              <w:rPr>
                <w:rFonts w:ascii="Times New Roman" w:hAnsi="Times New Roman"/>
                <w:sz w:val="20"/>
                <w:szCs w:val="20"/>
              </w:rPr>
              <w:t>iz</w:t>
            </w:r>
            <w:r w:rsidRPr="00A46E4E">
              <w:rPr>
                <w:rFonts w:ascii="Times New Roman" w:hAnsi="Times New Roman"/>
                <w:spacing w:val="-1"/>
                <w:sz w:val="20"/>
                <w:szCs w:val="20"/>
              </w:rPr>
              <w:t>mu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pacing w:val="3"/>
                <w:sz w:val="20"/>
                <w:szCs w:val="20"/>
              </w:rPr>
              <w:t>T</w:t>
            </w:r>
            <w:r w:rsidRPr="00A46E4E">
              <w:rPr>
                <w:rFonts w:ascii="Times New Roman" w:hAnsi="Times New Roman"/>
                <w:sz w:val="20"/>
                <w:szCs w:val="20"/>
              </w:rPr>
              <w:t>e</w:t>
            </w:r>
            <w:r w:rsidRPr="00A46E4E">
              <w:rPr>
                <w:rFonts w:ascii="Times New Roman" w:hAnsi="Times New Roman"/>
                <w:spacing w:val="1"/>
                <w:sz w:val="20"/>
                <w:szCs w:val="20"/>
              </w:rPr>
              <w:t>r</w:t>
            </w:r>
            <w:r w:rsidRPr="00A46E4E">
              <w:rPr>
                <w:rFonts w:ascii="Times New Roman" w:hAnsi="Times New Roman"/>
                <w:spacing w:val="-1"/>
                <w:sz w:val="20"/>
                <w:szCs w:val="20"/>
              </w:rPr>
              <w:t>o</w:t>
            </w:r>
            <w:r w:rsidRPr="00A46E4E">
              <w:rPr>
                <w:rFonts w:ascii="Times New Roman" w:hAnsi="Times New Roman"/>
                <w:spacing w:val="1"/>
                <w:sz w:val="20"/>
                <w:szCs w:val="20"/>
              </w:rPr>
              <w:t>r</w:t>
            </w:r>
            <w:r w:rsidRPr="00A46E4E">
              <w:rPr>
                <w:rFonts w:ascii="Times New Roman" w:hAnsi="Times New Roman"/>
                <w:sz w:val="20"/>
                <w:szCs w:val="20"/>
              </w:rPr>
              <w:t>i</w:t>
            </w:r>
            <w:r w:rsidRPr="00A46E4E">
              <w:rPr>
                <w:rFonts w:ascii="Times New Roman" w:hAnsi="Times New Roman"/>
                <w:spacing w:val="1"/>
                <w:sz w:val="20"/>
                <w:szCs w:val="20"/>
              </w:rPr>
              <w:t>s</w:t>
            </w:r>
            <w:r w:rsidRPr="00A46E4E">
              <w:rPr>
                <w:rFonts w:ascii="Times New Roman" w:hAnsi="Times New Roman"/>
                <w:spacing w:val="-4"/>
                <w:sz w:val="20"/>
                <w:szCs w:val="20"/>
              </w:rPr>
              <w:t>m</w:t>
            </w:r>
            <w:r w:rsidRPr="00A46E4E">
              <w:rPr>
                <w:rFonts w:ascii="Times New Roman" w:hAnsi="Times New Roman"/>
                <w:spacing w:val="1"/>
                <w:sz w:val="20"/>
                <w:szCs w:val="20"/>
              </w:rPr>
              <w:t>u</w:t>
            </w:r>
            <w:r w:rsidRPr="00A46E4E">
              <w:rPr>
                <w:rFonts w:ascii="Times New Roman" w:hAnsi="Times New Roman"/>
                <w:sz w:val="20"/>
                <w:szCs w:val="20"/>
              </w:rPr>
              <w:t>s</w:t>
            </w:r>
            <w:r w:rsidRPr="00A46E4E">
              <w:rPr>
                <w:rFonts w:ascii="Times New Roman" w:hAnsi="Times New Roman"/>
                <w:spacing w:val="-9"/>
                <w:sz w:val="20"/>
                <w:szCs w:val="20"/>
              </w:rPr>
              <w:t xml:space="preserve"> </w:t>
            </w:r>
            <w:r w:rsidRPr="00A46E4E">
              <w:rPr>
                <w:rFonts w:ascii="Times New Roman" w:hAnsi="Times New Roman"/>
                <w:sz w:val="20"/>
                <w:szCs w:val="20"/>
              </w:rPr>
              <w:t xml:space="preserve">a </w:t>
            </w:r>
            <w:r w:rsidRPr="00A46E4E">
              <w:rPr>
                <w:rFonts w:ascii="Times New Roman" w:hAnsi="Times New Roman"/>
                <w:spacing w:val="-1"/>
                <w:sz w:val="20"/>
                <w:szCs w:val="20"/>
              </w:rPr>
              <w:t>s</w:t>
            </w:r>
            <w:r w:rsidRPr="00A46E4E">
              <w:rPr>
                <w:rFonts w:ascii="Times New Roman" w:hAnsi="Times New Roman"/>
                <w:sz w:val="20"/>
                <w:szCs w:val="20"/>
              </w:rPr>
              <w:t>í</w:t>
            </w:r>
            <w:r w:rsidRPr="00A46E4E">
              <w:rPr>
                <w:rFonts w:ascii="Times New Roman" w:hAnsi="Times New Roman"/>
                <w:spacing w:val="2"/>
                <w:sz w:val="20"/>
                <w:szCs w:val="20"/>
              </w:rPr>
              <w:t>l</w:t>
            </w:r>
            <w:r w:rsidRPr="00A46E4E">
              <w:rPr>
                <w:rFonts w:ascii="Times New Roman" w:hAnsi="Times New Roman"/>
                <w:sz w:val="20"/>
                <w:szCs w:val="20"/>
              </w:rPr>
              <w:t>y</w:t>
            </w:r>
            <w:r w:rsidRPr="00A46E4E">
              <w:rPr>
                <w:rFonts w:ascii="Times New Roman" w:hAnsi="Times New Roman"/>
                <w:spacing w:val="-4"/>
                <w:sz w:val="20"/>
                <w:szCs w:val="20"/>
              </w:rPr>
              <w:t xml:space="preserve"> </w:t>
            </w:r>
            <w:r w:rsidRPr="00A46E4E">
              <w:rPr>
                <w:rFonts w:ascii="Times New Roman" w:hAnsi="Times New Roman"/>
                <w:spacing w:val="1"/>
                <w:sz w:val="20"/>
                <w:szCs w:val="20"/>
              </w:rPr>
              <w:t>b</w:t>
            </w:r>
            <w:r w:rsidRPr="00A46E4E">
              <w:rPr>
                <w:rFonts w:ascii="Times New Roman" w:hAnsi="Times New Roman"/>
                <w:sz w:val="20"/>
                <w:szCs w:val="20"/>
              </w:rPr>
              <w:t>e</w:t>
            </w:r>
            <w:r w:rsidRPr="00A46E4E">
              <w:rPr>
                <w:rFonts w:ascii="Times New Roman" w:hAnsi="Times New Roman"/>
                <w:spacing w:val="1"/>
                <w:sz w:val="20"/>
                <w:szCs w:val="20"/>
              </w:rPr>
              <w:t>zp</w:t>
            </w:r>
            <w:r w:rsidRPr="00A46E4E">
              <w:rPr>
                <w:rFonts w:ascii="Times New Roman" w:hAnsi="Times New Roman"/>
                <w:sz w:val="20"/>
                <w:szCs w:val="20"/>
              </w:rPr>
              <w:t>e</w:t>
            </w:r>
            <w:r w:rsidRPr="00A46E4E">
              <w:rPr>
                <w:rFonts w:ascii="Times New Roman" w:hAnsi="Times New Roman"/>
                <w:spacing w:val="1"/>
                <w:sz w:val="20"/>
                <w:szCs w:val="20"/>
              </w:rPr>
              <w:t>č</w:t>
            </w:r>
            <w:r w:rsidRPr="00A46E4E">
              <w:rPr>
                <w:rFonts w:ascii="Times New Roman" w:hAnsi="Times New Roman"/>
                <w:spacing w:val="-1"/>
                <w:sz w:val="20"/>
                <w:szCs w:val="20"/>
              </w:rPr>
              <w:t>n</w:t>
            </w:r>
            <w:r w:rsidRPr="00A46E4E">
              <w:rPr>
                <w:rFonts w:ascii="Times New Roman" w:hAnsi="Times New Roman"/>
                <w:spacing w:val="1"/>
                <w:sz w:val="20"/>
                <w:szCs w:val="20"/>
              </w:rPr>
              <w:t>o</w:t>
            </w:r>
            <w:r w:rsidRPr="00A46E4E">
              <w:rPr>
                <w:rFonts w:ascii="Times New Roman" w:hAnsi="Times New Roman"/>
                <w:spacing w:val="-1"/>
                <w:sz w:val="20"/>
                <w:szCs w:val="20"/>
              </w:rPr>
              <w:t>s</w:t>
            </w:r>
            <w:r w:rsidRPr="00A46E4E">
              <w:rPr>
                <w:rFonts w:ascii="Times New Roman" w:hAnsi="Times New Roman"/>
                <w:sz w:val="20"/>
                <w:szCs w:val="20"/>
              </w:rPr>
              <w:t>t</w:t>
            </w:r>
            <w:r w:rsidRPr="00A46E4E">
              <w:rPr>
                <w:rFonts w:ascii="Times New Roman" w:hAnsi="Times New Roman"/>
                <w:spacing w:val="-1"/>
                <w:sz w:val="20"/>
                <w:szCs w:val="20"/>
              </w:rPr>
              <w:t>n</w:t>
            </w:r>
            <w:r w:rsidRPr="00A46E4E">
              <w:rPr>
                <w:rFonts w:ascii="Times New Roman" w:hAnsi="Times New Roman"/>
                <w:spacing w:val="2"/>
                <w:sz w:val="20"/>
                <w:szCs w:val="20"/>
              </w:rPr>
              <w:t>í</w:t>
            </w:r>
            <w:r w:rsidRPr="00A46E4E">
              <w:rPr>
                <w:rFonts w:ascii="Times New Roman" w:hAnsi="Times New Roman"/>
                <w:spacing w:val="-1"/>
                <w:sz w:val="20"/>
                <w:szCs w:val="20"/>
              </w:rPr>
              <w:t>h</w:t>
            </w:r>
            <w:r w:rsidRPr="00A46E4E">
              <w:rPr>
                <w:rFonts w:ascii="Times New Roman" w:hAnsi="Times New Roman"/>
                <w:sz w:val="20"/>
                <w:szCs w:val="20"/>
              </w:rPr>
              <w:t>o</w:t>
            </w:r>
            <w:r w:rsidRPr="00A46E4E">
              <w:rPr>
                <w:rFonts w:ascii="Times New Roman" w:hAnsi="Times New Roman"/>
                <w:spacing w:val="-11"/>
                <w:sz w:val="20"/>
                <w:szCs w:val="20"/>
              </w:rPr>
              <w:t xml:space="preserve"> </w:t>
            </w:r>
            <w:r w:rsidRPr="00A46E4E">
              <w:rPr>
                <w:rFonts w:ascii="Times New Roman" w:hAnsi="Times New Roman"/>
                <w:spacing w:val="2"/>
                <w:sz w:val="20"/>
                <w:szCs w:val="20"/>
              </w:rPr>
              <w:t>s</w:t>
            </w:r>
            <w:r w:rsidRPr="00A46E4E">
              <w:rPr>
                <w:rFonts w:ascii="Times New Roman" w:hAnsi="Times New Roman"/>
                <w:spacing w:val="-1"/>
                <w:sz w:val="20"/>
                <w:szCs w:val="20"/>
              </w:rPr>
              <w:t>ys</w:t>
            </w:r>
            <w:r w:rsidRPr="00A46E4E">
              <w:rPr>
                <w:rFonts w:ascii="Times New Roman" w:hAnsi="Times New Roman"/>
                <w:sz w:val="20"/>
                <w:szCs w:val="20"/>
              </w:rPr>
              <w:t>t</w:t>
            </w:r>
            <w:r w:rsidRPr="00A46E4E">
              <w:rPr>
                <w:rFonts w:ascii="Times New Roman" w:hAnsi="Times New Roman"/>
                <w:spacing w:val="2"/>
                <w:sz w:val="20"/>
                <w:szCs w:val="20"/>
              </w:rPr>
              <w:t>é</w:t>
            </w:r>
            <w:r w:rsidRPr="00A46E4E">
              <w:rPr>
                <w:rFonts w:ascii="Times New Roman" w:hAnsi="Times New Roman"/>
                <w:spacing w:val="-1"/>
                <w:sz w:val="20"/>
                <w:szCs w:val="20"/>
              </w:rPr>
              <w:t>m</w:t>
            </w:r>
            <w:r w:rsidRPr="00A46E4E">
              <w:rPr>
                <w:rFonts w:ascii="Times New Roman" w:hAnsi="Times New Roman"/>
                <w:spacing w:val="1"/>
                <w:sz w:val="20"/>
                <w:szCs w:val="20"/>
              </w:rPr>
              <w:t>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20" w:lineRule="exact"/>
              <w:rPr>
                <w:rFonts w:ascii="Times New Roman" w:hAnsi="Times New Roman"/>
                <w:sz w:val="20"/>
                <w:szCs w:val="20"/>
              </w:rPr>
            </w:pPr>
            <w:r w:rsidRPr="00A46E4E">
              <w:rPr>
                <w:rFonts w:ascii="Times New Roman" w:hAnsi="Times New Roman"/>
                <w:spacing w:val="1"/>
                <w:sz w:val="20"/>
                <w:szCs w:val="20"/>
              </w:rPr>
              <w:t>B</w:t>
            </w:r>
            <w:r w:rsidRPr="00A46E4E">
              <w:rPr>
                <w:rFonts w:ascii="Times New Roman" w:hAnsi="Times New Roman"/>
                <w:sz w:val="20"/>
                <w:szCs w:val="20"/>
              </w:rPr>
              <w:t>e</w:t>
            </w:r>
            <w:r w:rsidRPr="00A46E4E">
              <w:rPr>
                <w:rFonts w:ascii="Times New Roman" w:hAnsi="Times New Roman"/>
                <w:spacing w:val="1"/>
                <w:sz w:val="20"/>
                <w:szCs w:val="20"/>
              </w:rPr>
              <w:t>zp</w:t>
            </w:r>
            <w:r w:rsidRPr="00A46E4E">
              <w:rPr>
                <w:rFonts w:ascii="Times New Roman" w:hAnsi="Times New Roman"/>
                <w:sz w:val="20"/>
                <w:szCs w:val="20"/>
              </w:rPr>
              <w:t>e</w:t>
            </w:r>
            <w:r w:rsidRPr="00A46E4E">
              <w:rPr>
                <w:rFonts w:ascii="Times New Roman" w:hAnsi="Times New Roman"/>
                <w:spacing w:val="1"/>
                <w:sz w:val="20"/>
                <w:szCs w:val="20"/>
              </w:rPr>
              <w:t>č</w:t>
            </w:r>
            <w:r w:rsidRPr="00A46E4E">
              <w:rPr>
                <w:rFonts w:ascii="Times New Roman" w:hAnsi="Times New Roman"/>
                <w:spacing w:val="-1"/>
                <w:sz w:val="20"/>
                <w:szCs w:val="20"/>
              </w:rPr>
              <w:t>n</w:t>
            </w:r>
            <w:r w:rsidRPr="00A46E4E">
              <w:rPr>
                <w:rFonts w:ascii="Times New Roman" w:hAnsi="Times New Roman"/>
                <w:spacing w:val="1"/>
                <w:sz w:val="20"/>
                <w:szCs w:val="20"/>
              </w:rPr>
              <w:t>o</w:t>
            </w:r>
            <w:r w:rsidRPr="00A46E4E">
              <w:rPr>
                <w:rFonts w:ascii="Times New Roman" w:hAnsi="Times New Roman"/>
                <w:spacing w:val="-1"/>
                <w:sz w:val="20"/>
                <w:szCs w:val="20"/>
              </w:rPr>
              <w:t>s</w:t>
            </w:r>
            <w:r w:rsidRPr="00A46E4E">
              <w:rPr>
                <w:rFonts w:ascii="Times New Roman" w:hAnsi="Times New Roman"/>
                <w:sz w:val="20"/>
                <w:szCs w:val="20"/>
              </w:rPr>
              <w:t>t</w:t>
            </w:r>
            <w:r w:rsidRPr="00A46E4E">
              <w:rPr>
                <w:rFonts w:ascii="Times New Roman" w:hAnsi="Times New Roman"/>
                <w:spacing w:val="-9"/>
                <w:sz w:val="20"/>
                <w:szCs w:val="20"/>
              </w:rPr>
              <w:t xml:space="preserve"> </w:t>
            </w:r>
            <w:r w:rsidRPr="00A46E4E">
              <w:rPr>
                <w:rFonts w:ascii="Times New Roman" w:hAnsi="Times New Roman"/>
                <w:spacing w:val="1"/>
                <w:sz w:val="20"/>
                <w:szCs w:val="20"/>
              </w:rPr>
              <w:t>c</w:t>
            </w:r>
            <w:r w:rsidRPr="00A46E4E">
              <w:rPr>
                <w:rFonts w:ascii="Times New Roman" w:hAnsi="Times New Roman"/>
                <w:sz w:val="20"/>
                <w:szCs w:val="20"/>
              </w:rPr>
              <w:t>i</w:t>
            </w:r>
            <w:r w:rsidRPr="00A46E4E">
              <w:rPr>
                <w:rFonts w:ascii="Times New Roman" w:hAnsi="Times New Roman"/>
                <w:spacing w:val="-1"/>
                <w:sz w:val="20"/>
                <w:szCs w:val="20"/>
              </w:rPr>
              <w:t>v</w:t>
            </w:r>
            <w:r w:rsidRPr="00A46E4E">
              <w:rPr>
                <w:rFonts w:ascii="Times New Roman" w:hAnsi="Times New Roman"/>
                <w:sz w:val="20"/>
                <w:szCs w:val="20"/>
              </w:rPr>
              <w:t>il</w:t>
            </w:r>
            <w:r w:rsidRPr="00A46E4E">
              <w:rPr>
                <w:rFonts w:ascii="Times New Roman" w:hAnsi="Times New Roman"/>
                <w:spacing w:val="-2"/>
                <w:sz w:val="20"/>
                <w:szCs w:val="20"/>
              </w:rPr>
              <w:t>n</w:t>
            </w:r>
            <w:r w:rsidRPr="00A46E4E">
              <w:rPr>
                <w:rFonts w:ascii="Times New Roman" w:hAnsi="Times New Roman"/>
                <w:spacing w:val="2"/>
                <w:sz w:val="20"/>
                <w:szCs w:val="20"/>
              </w:rPr>
              <w:t>í</w:t>
            </w:r>
            <w:r w:rsidRPr="00A46E4E">
              <w:rPr>
                <w:rFonts w:ascii="Times New Roman" w:hAnsi="Times New Roman"/>
                <w:spacing w:val="-1"/>
                <w:sz w:val="20"/>
                <w:szCs w:val="20"/>
              </w:rPr>
              <w:t>h</w:t>
            </w:r>
            <w:r w:rsidRPr="00A46E4E">
              <w:rPr>
                <w:rFonts w:ascii="Times New Roman" w:hAnsi="Times New Roman"/>
                <w:sz w:val="20"/>
                <w:szCs w:val="20"/>
              </w:rPr>
              <w:t>o</w:t>
            </w:r>
            <w:r w:rsidRPr="00A46E4E">
              <w:rPr>
                <w:rFonts w:ascii="Times New Roman" w:hAnsi="Times New Roman"/>
                <w:spacing w:val="-6"/>
                <w:sz w:val="20"/>
                <w:szCs w:val="20"/>
              </w:rPr>
              <w:t xml:space="preserve"> </w:t>
            </w:r>
            <w:r w:rsidRPr="00A46E4E">
              <w:rPr>
                <w:rFonts w:ascii="Times New Roman" w:hAnsi="Times New Roman"/>
                <w:sz w:val="20"/>
                <w:szCs w:val="20"/>
              </w:rPr>
              <w:t>lete</w:t>
            </w:r>
            <w:r w:rsidRPr="00A46E4E">
              <w:rPr>
                <w:rFonts w:ascii="Times New Roman" w:hAnsi="Times New Roman"/>
                <w:spacing w:val="1"/>
                <w:sz w:val="20"/>
                <w:szCs w:val="20"/>
              </w:rPr>
              <w:t>c</w:t>
            </w:r>
            <w:r w:rsidRPr="00A46E4E">
              <w:rPr>
                <w:rFonts w:ascii="Times New Roman" w:hAnsi="Times New Roman"/>
                <w:spacing w:val="2"/>
                <w:sz w:val="20"/>
                <w:szCs w:val="20"/>
              </w:rPr>
              <w:t>t</w:t>
            </w:r>
            <w:r w:rsidRPr="00A46E4E">
              <w:rPr>
                <w:rFonts w:ascii="Times New Roman" w:hAnsi="Times New Roman"/>
                <w:spacing w:val="-1"/>
                <w:sz w:val="20"/>
                <w:szCs w:val="20"/>
              </w:rPr>
              <w:t>v</w:t>
            </w:r>
            <w:r w:rsidRPr="00A46E4E">
              <w:rPr>
                <w:rFonts w:ascii="Times New Roman" w:hAnsi="Times New Roman"/>
                <w:spacing w:val="2"/>
                <w:sz w:val="20"/>
                <w:szCs w:val="20"/>
              </w:rPr>
              <w:t>í</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O</w:t>
            </w:r>
            <w:r w:rsidRPr="00A46E4E">
              <w:rPr>
                <w:rFonts w:ascii="Times New Roman" w:hAnsi="Times New Roman"/>
                <w:spacing w:val="1"/>
                <w:sz w:val="20"/>
                <w:szCs w:val="20"/>
              </w:rPr>
              <w:t>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z w:val="20"/>
                <w:szCs w:val="20"/>
              </w:rPr>
              <w:t>ý</w:t>
            </w:r>
            <w:r w:rsidRPr="00A46E4E">
              <w:rPr>
                <w:rFonts w:ascii="Times New Roman" w:hAnsi="Times New Roman"/>
                <w:spacing w:val="-14"/>
                <w:sz w:val="20"/>
                <w:szCs w:val="20"/>
              </w:rPr>
              <w:t xml:space="preserve"> </w:t>
            </w:r>
            <w:r w:rsidRPr="00A46E4E">
              <w:rPr>
                <w:rFonts w:ascii="Times New Roman" w:hAnsi="Times New Roman"/>
                <w:sz w:val="20"/>
                <w:szCs w:val="20"/>
              </w:rPr>
              <w:t>zl</w:t>
            </w:r>
            <w:r w:rsidRPr="00A46E4E">
              <w:rPr>
                <w:rFonts w:ascii="Times New Roman" w:hAnsi="Times New Roman"/>
                <w:spacing w:val="1"/>
                <w:sz w:val="20"/>
                <w:szCs w:val="20"/>
              </w:rPr>
              <w:t>o</w:t>
            </w:r>
            <w:r w:rsidRPr="00A46E4E">
              <w:rPr>
                <w:rFonts w:ascii="Times New Roman" w:hAnsi="Times New Roman"/>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Násilí</w:t>
            </w:r>
            <w:r w:rsidRPr="00A46E4E">
              <w:rPr>
                <w:rFonts w:ascii="Times New Roman" w:hAnsi="Times New Roman"/>
                <w:spacing w:val="-5"/>
                <w:sz w:val="20"/>
                <w:szCs w:val="20"/>
              </w:rPr>
              <w:t xml:space="preserve"> </w:t>
            </w:r>
            <w:r w:rsidRPr="00A46E4E">
              <w:rPr>
                <w:rFonts w:ascii="Times New Roman" w:hAnsi="Times New Roman"/>
                <w:spacing w:val="-1"/>
                <w:sz w:val="20"/>
                <w:szCs w:val="20"/>
              </w:rPr>
              <w:t>u</w:t>
            </w:r>
            <w:r w:rsidRPr="00A46E4E">
              <w:rPr>
                <w:rFonts w:ascii="Times New Roman" w:hAnsi="Times New Roman"/>
                <w:spacing w:val="1"/>
                <w:sz w:val="20"/>
                <w:szCs w:val="20"/>
              </w:rPr>
              <w:t>p</w:t>
            </w:r>
            <w:r w:rsidRPr="00A46E4E">
              <w:rPr>
                <w:rFonts w:ascii="Times New Roman" w:hAnsi="Times New Roman"/>
                <w:sz w:val="20"/>
                <w:szCs w:val="20"/>
              </w:rPr>
              <w:t>la</w:t>
            </w:r>
            <w:r w:rsidRPr="00A46E4E">
              <w:rPr>
                <w:rFonts w:ascii="Times New Roman" w:hAnsi="Times New Roman"/>
                <w:spacing w:val="2"/>
                <w:sz w:val="20"/>
                <w:szCs w:val="20"/>
              </w:rPr>
              <w:t>t</w:t>
            </w:r>
            <w:r w:rsidRPr="00A46E4E">
              <w:rPr>
                <w:rFonts w:ascii="Times New Roman" w:hAnsi="Times New Roman"/>
                <w:spacing w:val="-1"/>
                <w:sz w:val="20"/>
                <w:szCs w:val="20"/>
              </w:rPr>
              <w:t>ň</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z w:val="20"/>
                <w:szCs w:val="20"/>
              </w:rPr>
              <w:t>é</w:t>
            </w:r>
            <w:r w:rsidRPr="00A46E4E">
              <w:rPr>
                <w:rFonts w:ascii="Times New Roman" w:hAnsi="Times New Roman"/>
                <w:spacing w:val="-9"/>
                <w:sz w:val="20"/>
                <w:szCs w:val="20"/>
              </w:rPr>
              <w:t xml:space="preserve"> </w:t>
            </w:r>
            <w:r w:rsidRPr="00A46E4E">
              <w:rPr>
                <w:rFonts w:ascii="Times New Roman" w:hAnsi="Times New Roman"/>
                <w:spacing w:val="1"/>
                <w:sz w:val="20"/>
                <w:szCs w:val="20"/>
              </w:rPr>
              <w:t>or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4"/>
                <w:sz w:val="20"/>
                <w:szCs w:val="20"/>
              </w:rPr>
              <w:t>o</w:t>
            </w:r>
            <w:r w:rsidRPr="00A46E4E">
              <w:rPr>
                <w:rFonts w:ascii="Times New Roman" w:hAnsi="Times New Roman"/>
                <w:spacing w:val="-1"/>
                <w:sz w:val="20"/>
                <w:szCs w:val="20"/>
              </w:rPr>
              <w:t>v</w:t>
            </w:r>
            <w:r w:rsidRPr="00A46E4E">
              <w:rPr>
                <w:rFonts w:ascii="Times New Roman" w:hAnsi="Times New Roman"/>
                <w:sz w:val="20"/>
                <w:szCs w:val="20"/>
              </w:rPr>
              <w:t>a</w:t>
            </w:r>
            <w:r w:rsidRPr="00A46E4E">
              <w:rPr>
                <w:rFonts w:ascii="Times New Roman" w:hAnsi="Times New Roman"/>
                <w:spacing w:val="1"/>
                <w:sz w:val="20"/>
                <w:szCs w:val="20"/>
              </w:rPr>
              <w:t>ný</w:t>
            </w:r>
            <w:r w:rsidRPr="00A46E4E">
              <w:rPr>
                <w:rFonts w:ascii="Times New Roman" w:hAnsi="Times New Roman"/>
                <w:sz w:val="20"/>
                <w:szCs w:val="20"/>
              </w:rPr>
              <w:t>m</w:t>
            </w:r>
            <w:r w:rsidRPr="00A46E4E">
              <w:rPr>
                <w:rFonts w:ascii="Times New Roman" w:hAnsi="Times New Roman"/>
                <w:spacing w:val="-13"/>
                <w:sz w:val="20"/>
                <w:szCs w:val="20"/>
              </w:rPr>
              <w:t xml:space="preserve"> </w:t>
            </w:r>
            <w:r w:rsidRPr="00A46E4E">
              <w:rPr>
                <w:rFonts w:ascii="Times New Roman" w:hAnsi="Times New Roman"/>
                <w:sz w:val="20"/>
                <w:szCs w:val="20"/>
              </w:rPr>
              <w:t>zl</w:t>
            </w:r>
            <w:r w:rsidRPr="00A46E4E">
              <w:rPr>
                <w:rFonts w:ascii="Times New Roman" w:hAnsi="Times New Roman"/>
                <w:spacing w:val="1"/>
                <w:sz w:val="20"/>
                <w:szCs w:val="20"/>
              </w:rPr>
              <w:t>o</w:t>
            </w:r>
            <w:r w:rsidRPr="00A46E4E">
              <w:rPr>
                <w:rFonts w:ascii="Times New Roman" w:hAnsi="Times New Roman"/>
                <w:spacing w:val="4"/>
                <w:sz w:val="20"/>
                <w:szCs w:val="20"/>
              </w:rPr>
              <w:t>č</w:t>
            </w:r>
            <w:r w:rsidRPr="00A46E4E">
              <w:rPr>
                <w:rFonts w:ascii="Times New Roman" w:hAnsi="Times New Roman"/>
                <w:sz w:val="20"/>
                <w:szCs w:val="20"/>
              </w:rPr>
              <w:t>i</w:t>
            </w:r>
            <w:r w:rsidRPr="00A46E4E">
              <w:rPr>
                <w:rFonts w:ascii="Times New Roman" w:hAnsi="Times New Roman"/>
                <w:spacing w:val="-1"/>
                <w:sz w:val="20"/>
                <w:szCs w:val="20"/>
              </w:rPr>
              <w:t>n</w:t>
            </w:r>
            <w:r w:rsidRPr="00A46E4E">
              <w:rPr>
                <w:rFonts w:ascii="Times New Roman" w:hAnsi="Times New Roman"/>
                <w:spacing w:val="3"/>
                <w:sz w:val="20"/>
                <w:szCs w:val="20"/>
              </w:rPr>
              <w:t>e</w:t>
            </w:r>
            <w:r w:rsidRPr="00A46E4E">
              <w:rPr>
                <w:rFonts w:ascii="Times New Roman" w:hAnsi="Times New Roman"/>
                <w:spacing w:val="-1"/>
                <w:sz w:val="20"/>
                <w:szCs w:val="20"/>
              </w:rPr>
              <w:t>m</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pacing w:val="1"/>
                <w:sz w:val="20"/>
                <w:szCs w:val="20"/>
              </w:rPr>
              <w:t>B</w:t>
            </w:r>
            <w:r w:rsidRPr="00A46E4E">
              <w:rPr>
                <w:rFonts w:ascii="Times New Roman" w:hAnsi="Times New Roman"/>
                <w:spacing w:val="-1"/>
                <w:sz w:val="20"/>
                <w:szCs w:val="20"/>
              </w:rPr>
              <w:t>o</w:t>
            </w:r>
            <w:r w:rsidRPr="00A46E4E">
              <w:rPr>
                <w:rFonts w:ascii="Times New Roman" w:hAnsi="Times New Roman"/>
                <w:sz w:val="20"/>
                <w:szCs w:val="20"/>
              </w:rPr>
              <w:t>j</w:t>
            </w:r>
            <w:r w:rsidRPr="00A46E4E">
              <w:rPr>
                <w:rFonts w:ascii="Times New Roman" w:hAnsi="Times New Roman"/>
                <w:spacing w:val="-3"/>
                <w:sz w:val="20"/>
                <w:szCs w:val="20"/>
              </w:rPr>
              <w:t xml:space="preserve"> </w:t>
            </w:r>
            <w:r w:rsidRPr="00A46E4E">
              <w:rPr>
                <w:rFonts w:ascii="Times New Roman" w:hAnsi="Times New Roman"/>
                <w:spacing w:val="1"/>
                <w:sz w:val="20"/>
                <w:szCs w:val="20"/>
              </w:rPr>
              <w:t>pro</w:t>
            </w:r>
            <w:r w:rsidRPr="00A46E4E">
              <w:rPr>
                <w:rFonts w:ascii="Times New Roman" w:hAnsi="Times New Roman"/>
                <w:sz w:val="20"/>
                <w:szCs w:val="20"/>
              </w:rPr>
              <w:t>ti</w:t>
            </w:r>
            <w:r w:rsidRPr="00A46E4E">
              <w:rPr>
                <w:rFonts w:ascii="Times New Roman" w:hAnsi="Times New Roman"/>
                <w:spacing w:val="-6"/>
                <w:sz w:val="20"/>
                <w:szCs w:val="20"/>
              </w:rPr>
              <w:t xml:space="preserve"> </w:t>
            </w:r>
            <w:r w:rsidRPr="00A46E4E">
              <w:rPr>
                <w:rFonts w:ascii="Times New Roman" w:hAnsi="Times New Roman"/>
                <w:spacing w:val="1"/>
                <w:sz w:val="20"/>
                <w:szCs w:val="20"/>
              </w:rPr>
              <w:t>or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pacing w:val="3"/>
                <w:sz w:val="20"/>
                <w:szCs w:val="20"/>
              </w:rPr>
              <w:t>é</w:t>
            </w:r>
            <w:r w:rsidRPr="00A46E4E">
              <w:rPr>
                <w:rFonts w:ascii="Times New Roman" w:hAnsi="Times New Roman"/>
                <w:spacing w:val="-1"/>
                <w:sz w:val="20"/>
                <w:szCs w:val="20"/>
              </w:rPr>
              <w:t>m</w:t>
            </w:r>
            <w:r w:rsidRPr="00A46E4E">
              <w:rPr>
                <w:rFonts w:ascii="Times New Roman" w:hAnsi="Times New Roman"/>
                <w:sz w:val="20"/>
                <w:szCs w:val="20"/>
              </w:rPr>
              <w:t>u</w:t>
            </w:r>
            <w:r w:rsidRPr="00A46E4E">
              <w:rPr>
                <w:rFonts w:ascii="Times New Roman" w:hAnsi="Times New Roman"/>
                <w:spacing w:val="-14"/>
                <w:sz w:val="20"/>
                <w:szCs w:val="20"/>
              </w:rPr>
              <w:t xml:space="preserve"> </w:t>
            </w:r>
            <w:r w:rsidRPr="00A46E4E">
              <w:rPr>
                <w:rFonts w:ascii="Times New Roman" w:hAnsi="Times New Roman"/>
                <w:spacing w:val="3"/>
                <w:sz w:val="20"/>
                <w:szCs w:val="20"/>
              </w:rPr>
              <w:t>z</w:t>
            </w:r>
            <w:r w:rsidRPr="00A46E4E">
              <w:rPr>
                <w:rFonts w:ascii="Times New Roman" w:hAnsi="Times New Roman"/>
                <w:sz w:val="20"/>
                <w:szCs w:val="20"/>
              </w:rPr>
              <w:t>l</w:t>
            </w:r>
            <w:r w:rsidRPr="00A46E4E">
              <w:rPr>
                <w:rFonts w:ascii="Times New Roman" w:hAnsi="Times New Roman"/>
                <w:spacing w:val="1"/>
                <w:sz w:val="20"/>
                <w:szCs w:val="20"/>
              </w:rPr>
              <w:t>o</w:t>
            </w:r>
            <w:r w:rsidRPr="00A46E4E">
              <w:rPr>
                <w:rFonts w:ascii="Times New Roman" w:hAnsi="Times New Roman"/>
                <w:sz w:val="20"/>
                <w:szCs w:val="20"/>
              </w:rPr>
              <w:t>či</w:t>
            </w:r>
            <w:r w:rsidRPr="00A46E4E">
              <w:rPr>
                <w:rFonts w:ascii="Times New Roman" w:hAnsi="Times New Roman"/>
                <w:spacing w:val="-1"/>
                <w:sz w:val="20"/>
                <w:szCs w:val="20"/>
              </w:rPr>
              <w:t>nu</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after="0" w:line="240" w:lineRule="auto"/>
              <w:rPr>
                <w:rFonts w:ascii="Times New Roman" w:hAnsi="Times New Roman"/>
                <w:sz w:val="20"/>
                <w:szCs w:val="20"/>
              </w:rPr>
            </w:pPr>
            <w:r w:rsidRPr="00A46E4E">
              <w:rPr>
                <w:rFonts w:ascii="Times New Roman" w:hAnsi="Times New Roman"/>
                <w:sz w:val="20"/>
                <w:szCs w:val="20"/>
              </w:rPr>
              <w:t>E</w:t>
            </w:r>
            <w:r w:rsidRPr="00A46E4E">
              <w:rPr>
                <w:rFonts w:ascii="Times New Roman" w:hAnsi="Times New Roman"/>
                <w:spacing w:val="-1"/>
                <w:sz w:val="20"/>
                <w:szCs w:val="20"/>
              </w:rPr>
              <w:t>x</w:t>
            </w:r>
            <w:r w:rsidRPr="00A46E4E">
              <w:rPr>
                <w:rFonts w:ascii="Times New Roman" w:hAnsi="Times New Roman"/>
                <w:sz w:val="20"/>
                <w:szCs w:val="20"/>
              </w:rPr>
              <w:t>tre</w:t>
            </w:r>
            <w:r w:rsidRPr="00A46E4E">
              <w:rPr>
                <w:rFonts w:ascii="Times New Roman" w:hAnsi="Times New Roman"/>
                <w:spacing w:val="-3"/>
                <w:sz w:val="20"/>
                <w:szCs w:val="20"/>
              </w:rPr>
              <w:t>m</w:t>
            </w:r>
            <w:r w:rsidRPr="00A46E4E">
              <w:rPr>
                <w:rFonts w:ascii="Times New Roman" w:hAnsi="Times New Roman"/>
                <w:spacing w:val="2"/>
                <w:sz w:val="20"/>
                <w:szCs w:val="20"/>
              </w:rPr>
              <w:t>is</w:t>
            </w:r>
            <w:r w:rsidRPr="00A46E4E">
              <w:rPr>
                <w:rFonts w:ascii="Times New Roman" w:hAnsi="Times New Roman"/>
                <w:spacing w:val="-1"/>
                <w:sz w:val="20"/>
                <w:szCs w:val="20"/>
              </w:rPr>
              <w:t>m</w:t>
            </w:r>
            <w:r w:rsidRPr="00A46E4E">
              <w:rPr>
                <w:rFonts w:ascii="Times New Roman" w:hAnsi="Times New Roman"/>
                <w:spacing w:val="1"/>
                <w:sz w:val="20"/>
                <w:szCs w:val="20"/>
              </w:rPr>
              <w:t>u</w:t>
            </w:r>
            <w:r w:rsidRPr="00A46E4E">
              <w:rPr>
                <w:rFonts w:ascii="Times New Roman" w:hAnsi="Times New Roman"/>
                <w:sz w:val="20"/>
                <w:szCs w:val="20"/>
              </w:rPr>
              <w:t>s</w:t>
            </w:r>
            <w:r w:rsidRPr="00A46E4E">
              <w:rPr>
                <w:rFonts w:ascii="Times New Roman" w:hAnsi="Times New Roman"/>
                <w:spacing w:val="-10"/>
                <w:sz w:val="20"/>
                <w:szCs w:val="20"/>
              </w:rPr>
              <w:t xml:space="preserve"> </w:t>
            </w:r>
            <w:r w:rsidRPr="00A46E4E">
              <w:rPr>
                <w:rFonts w:ascii="Times New Roman" w:hAnsi="Times New Roman"/>
                <w:sz w:val="20"/>
                <w:szCs w:val="20"/>
              </w:rPr>
              <w:t xml:space="preserve">a </w:t>
            </w:r>
            <w:r w:rsidRPr="00A46E4E">
              <w:rPr>
                <w:rFonts w:ascii="Times New Roman" w:hAnsi="Times New Roman"/>
                <w:spacing w:val="-1"/>
                <w:sz w:val="20"/>
                <w:szCs w:val="20"/>
              </w:rPr>
              <w:t>n</w:t>
            </w:r>
            <w:r w:rsidRPr="00A46E4E">
              <w:rPr>
                <w:rFonts w:ascii="Times New Roman" w:hAnsi="Times New Roman"/>
                <w:sz w:val="20"/>
                <w:szCs w:val="20"/>
              </w:rPr>
              <w:t>a</w:t>
            </w:r>
            <w:r w:rsidRPr="00A46E4E">
              <w:rPr>
                <w:rFonts w:ascii="Times New Roman" w:hAnsi="Times New Roman"/>
                <w:spacing w:val="1"/>
                <w:sz w:val="20"/>
                <w:szCs w:val="20"/>
              </w:rPr>
              <w:t>c</w:t>
            </w:r>
            <w:r w:rsidRPr="00A46E4E">
              <w:rPr>
                <w:rFonts w:ascii="Times New Roman" w:hAnsi="Times New Roman"/>
                <w:sz w:val="20"/>
                <w:szCs w:val="20"/>
              </w:rPr>
              <w:t>i</w:t>
            </w:r>
            <w:r w:rsidRPr="00A46E4E">
              <w:rPr>
                <w:rFonts w:ascii="Times New Roman" w:hAnsi="Times New Roman"/>
                <w:spacing w:val="3"/>
                <w:sz w:val="20"/>
                <w:szCs w:val="20"/>
              </w:rPr>
              <w:t>o</w:t>
            </w:r>
            <w:r w:rsidRPr="00A46E4E">
              <w:rPr>
                <w:rFonts w:ascii="Times New Roman" w:hAnsi="Times New Roman"/>
                <w:spacing w:val="-1"/>
                <w:sz w:val="20"/>
                <w:szCs w:val="20"/>
              </w:rPr>
              <w:t>n</w:t>
            </w:r>
            <w:r w:rsidRPr="00A46E4E">
              <w:rPr>
                <w:rFonts w:ascii="Times New Roman" w:hAnsi="Times New Roman"/>
                <w:sz w:val="20"/>
                <w:szCs w:val="20"/>
              </w:rPr>
              <w:t>ali</w:t>
            </w:r>
            <w:r w:rsidRPr="00A46E4E">
              <w:rPr>
                <w:rFonts w:ascii="Times New Roman" w:hAnsi="Times New Roman"/>
                <w:spacing w:val="3"/>
                <w:sz w:val="20"/>
                <w:szCs w:val="20"/>
              </w:rPr>
              <w:t>z</w:t>
            </w:r>
            <w:r w:rsidRPr="00A46E4E">
              <w:rPr>
                <w:rFonts w:ascii="Times New Roman" w:hAnsi="Times New Roman"/>
                <w:spacing w:val="-1"/>
                <w:sz w:val="20"/>
                <w:szCs w:val="20"/>
              </w:rPr>
              <w:t>m</w:t>
            </w:r>
            <w:r w:rsidRPr="00A46E4E">
              <w:rPr>
                <w:rFonts w:ascii="Times New Roman" w:hAnsi="Times New Roman"/>
                <w:spacing w:val="1"/>
                <w:sz w:val="20"/>
                <w:szCs w:val="20"/>
              </w:rPr>
              <w:t>us</w:t>
            </w:r>
            <w:r w:rsidRPr="00A46E4E">
              <w:rPr>
                <w:rFonts w:ascii="Times New Roman" w:hAnsi="Times New Roman"/>
                <w:sz w:val="20"/>
                <w:szCs w:val="20"/>
              </w:rPr>
              <w:t>.</w:t>
            </w:r>
          </w:p>
          <w:p w:rsidR="00A2704D" w:rsidRPr="00A46E4E" w:rsidRDefault="00A2704D" w:rsidP="00E568AC">
            <w:pPr>
              <w:pStyle w:val="Odstavecseseznamem"/>
              <w:numPr>
                <w:ilvl w:val="0"/>
                <w:numId w:val="33"/>
              </w:numPr>
              <w:spacing w:before="1" w:after="0" w:line="240" w:lineRule="auto"/>
              <w:rPr>
                <w:rFonts w:ascii="Times New Roman" w:hAnsi="Times New Roman"/>
                <w:sz w:val="20"/>
                <w:szCs w:val="20"/>
              </w:rPr>
            </w:pPr>
            <w:r w:rsidRPr="00A46E4E">
              <w:rPr>
                <w:rFonts w:ascii="Times New Roman" w:hAnsi="Times New Roman"/>
                <w:sz w:val="20"/>
                <w:szCs w:val="20"/>
              </w:rPr>
              <w:t>F</w:t>
            </w:r>
            <w:r w:rsidRPr="00A46E4E">
              <w:rPr>
                <w:rFonts w:ascii="Times New Roman" w:hAnsi="Times New Roman"/>
                <w:spacing w:val="1"/>
                <w:sz w:val="20"/>
                <w:szCs w:val="20"/>
              </w:rPr>
              <w:t>or</w:t>
            </w:r>
            <w:r w:rsidRPr="00A46E4E">
              <w:rPr>
                <w:rFonts w:ascii="Times New Roman" w:hAnsi="Times New Roman"/>
                <w:spacing w:val="-1"/>
                <w:sz w:val="20"/>
                <w:szCs w:val="20"/>
              </w:rPr>
              <w:t>m</w:t>
            </w:r>
            <w:r w:rsidRPr="00A46E4E">
              <w:rPr>
                <w:rFonts w:ascii="Times New Roman" w:hAnsi="Times New Roman"/>
                <w:sz w:val="20"/>
                <w:szCs w:val="20"/>
              </w:rPr>
              <w:t>y</w:t>
            </w:r>
            <w:r w:rsidRPr="00A46E4E">
              <w:rPr>
                <w:rFonts w:ascii="Times New Roman" w:hAnsi="Times New Roman"/>
                <w:spacing w:val="-8"/>
                <w:sz w:val="20"/>
                <w:szCs w:val="20"/>
              </w:rPr>
              <w:t xml:space="preserve"> </w:t>
            </w:r>
            <w:r w:rsidRPr="00A46E4E">
              <w:rPr>
                <w:rFonts w:ascii="Times New Roman" w:hAnsi="Times New Roman"/>
                <w:sz w:val="20"/>
                <w:szCs w:val="20"/>
              </w:rPr>
              <w:t>a</w:t>
            </w:r>
            <w:r w:rsidRPr="00A46E4E">
              <w:rPr>
                <w:rFonts w:ascii="Times New Roman" w:hAnsi="Times New Roman"/>
                <w:spacing w:val="2"/>
                <w:sz w:val="20"/>
                <w:szCs w:val="20"/>
              </w:rPr>
              <w:t xml:space="preserve"> </w:t>
            </w:r>
            <w:r w:rsidRPr="00A46E4E">
              <w:rPr>
                <w:rFonts w:ascii="Times New Roman" w:hAnsi="Times New Roman"/>
                <w:spacing w:val="-1"/>
                <w:sz w:val="20"/>
                <w:szCs w:val="20"/>
              </w:rPr>
              <w:t>m</w:t>
            </w:r>
            <w:r w:rsidRPr="00A46E4E">
              <w:rPr>
                <w:rFonts w:ascii="Times New Roman" w:hAnsi="Times New Roman"/>
                <w:sz w:val="20"/>
                <w:szCs w:val="20"/>
              </w:rPr>
              <w:t>et</w:t>
            </w:r>
            <w:r w:rsidRPr="00A46E4E">
              <w:rPr>
                <w:rFonts w:ascii="Times New Roman" w:hAnsi="Times New Roman"/>
                <w:spacing w:val="1"/>
                <w:sz w:val="20"/>
                <w:szCs w:val="20"/>
              </w:rPr>
              <w:t>o</w:t>
            </w:r>
            <w:r w:rsidRPr="00A46E4E">
              <w:rPr>
                <w:rFonts w:ascii="Times New Roman" w:hAnsi="Times New Roman"/>
                <w:spacing w:val="3"/>
                <w:sz w:val="20"/>
                <w:szCs w:val="20"/>
              </w:rPr>
              <w:t>d</w:t>
            </w:r>
            <w:r w:rsidRPr="00A46E4E">
              <w:rPr>
                <w:rFonts w:ascii="Times New Roman" w:hAnsi="Times New Roman"/>
                <w:sz w:val="20"/>
                <w:szCs w:val="20"/>
              </w:rPr>
              <w:t>y</w:t>
            </w:r>
            <w:r w:rsidRPr="00A46E4E">
              <w:rPr>
                <w:rFonts w:ascii="Times New Roman" w:hAnsi="Times New Roman"/>
                <w:spacing w:val="-9"/>
                <w:sz w:val="20"/>
                <w:szCs w:val="20"/>
              </w:rPr>
              <w:t xml:space="preserve"> </w:t>
            </w:r>
            <w:r w:rsidRPr="00A46E4E">
              <w:rPr>
                <w:rFonts w:ascii="Times New Roman" w:hAnsi="Times New Roman"/>
                <w:spacing w:val="1"/>
                <w:sz w:val="20"/>
                <w:szCs w:val="20"/>
              </w:rPr>
              <w:t>bo</w:t>
            </w:r>
            <w:r w:rsidRPr="00A46E4E">
              <w:rPr>
                <w:rFonts w:ascii="Times New Roman" w:hAnsi="Times New Roman"/>
                <w:spacing w:val="2"/>
                <w:sz w:val="20"/>
                <w:szCs w:val="20"/>
              </w:rPr>
              <w:t>j</w:t>
            </w:r>
            <w:r w:rsidRPr="00A46E4E">
              <w:rPr>
                <w:rFonts w:ascii="Times New Roman" w:hAnsi="Times New Roman"/>
                <w:sz w:val="20"/>
                <w:szCs w:val="20"/>
              </w:rPr>
              <w:t>e</w:t>
            </w:r>
            <w:r w:rsidRPr="00A46E4E">
              <w:rPr>
                <w:rFonts w:ascii="Times New Roman" w:hAnsi="Times New Roman"/>
                <w:spacing w:val="-2"/>
                <w:sz w:val="20"/>
                <w:szCs w:val="20"/>
              </w:rPr>
              <w:t xml:space="preserve"> </w:t>
            </w:r>
            <w:r w:rsidRPr="00A46E4E">
              <w:rPr>
                <w:rFonts w:ascii="Times New Roman" w:hAnsi="Times New Roman"/>
                <w:spacing w:val="-1"/>
                <w:sz w:val="20"/>
                <w:szCs w:val="20"/>
              </w:rPr>
              <w:t>p</w:t>
            </w:r>
            <w:r w:rsidRPr="00A46E4E">
              <w:rPr>
                <w:rFonts w:ascii="Times New Roman" w:hAnsi="Times New Roman"/>
                <w:spacing w:val="1"/>
                <w:sz w:val="20"/>
                <w:szCs w:val="20"/>
              </w:rPr>
              <w:t>ro</w:t>
            </w:r>
            <w:r w:rsidRPr="00A46E4E">
              <w:rPr>
                <w:rFonts w:ascii="Times New Roman" w:hAnsi="Times New Roman"/>
                <w:sz w:val="20"/>
                <w:szCs w:val="20"/>
              </w:rPr>
              <w:t>ti</w:t>
            </w:r>
            <w:r w:rsidRPr="00A46E4E">
              <w:rPr>
                <w:rFonts w:ascii="Times New Roman" w:hAnsi="Times New Roman"/>
                <w:spacing w:val="-7"/>
                <w:sz w:val="20"/>
                <w:szCs w:val="20"/>
              </w:rPr>
              <w:t xml:space="preserve"> </w:t>
            </w:r>
            <w:r w:rsidRPr="00A46E4E">
              <w:rPr>
                <w:rFonts w:ascii="Times New Roman" w:hAnsi="Times New Roman"/>
                <w:spacing w:val="1"/>
                <w:sz w:val="20"/>
                <w:szCs w:val="20"/>
              </w:rPr>
              <w:t>or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pacing w:val="3"/>
                <w:sz w:val="20"/>
                <w:szCs w:val="20"/>
              </w:rPr>
              <w:t>é</w:t>
            </w:r>
            <w:r w:rsidRPr="00A46E4E">
              <w:rPr>
                <w:rFonts w:ascii="Times New Roman" w:hAnsi="Times New Roman"/>
                <w:spacing w:val="-1"/>
                <w:sz w:val="20"/>
                <w:szCs w:val="20"/>
              </w:rPr>
              <w:t>m</w:t>
            </w:r>
            <w:r w:rsidRPr="00A46E4E">
              <w:rPr>
                <w:rFonts w:ascii="Times New Roman" w:hAnsi="Times New Roman"/>
                <w:sz w:val="20"/>
                <w:szCs w:val="20"/>
              </w:rPr>
              <w:t>u</w:t>
            </w:r>
            <w:r w:rsidRPr="00A46E4E">
              <w:rPr>
                <w:rFonts w:ascii="Times New Roman" w:hAnsi="Times New Roman"/>
                <w:spacing w:val="-14"/>
                <w:sz w:val="20"/>
                <w:szCs w:val="20"/>
              </w:rPr>
              <w:t xml:space="preserve"> </w:t>
            </w:r>
            <w:r w:rsidRPr="00A46E4E">
              <w:rPr>
                <w:rFonts w:ascii="Times New Roman" w:hAnsi="Times New Roman"/>
                <w:sz w:val="20"/>
                <w:szCs w:val="20"/>
              </w:rPr>
              <w:t>zl</w:t>
            </w:r>
            <w:r w:rsidRPr="00A46E4E">
              <w:rPr>
                <w:rFonts w:ascii="Times New Roman" w:hAnsi="Times New Roman"/>
                <w:spacing w:val="1"/>
                <w:sz w:val="20"/>
                <w:szCs w:val="20"/>
              </w:rPr>
              <w:t>o</w:t>
            </w:r>
            <w:r w:rsidRPr="00A46E4E">
              <w:rPr>
                <w:rFonts w:ascii="Times New Roman" w:hAnsi="Times New Roman"/>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z w:val="20"/>
                <w:szCs w:val="20"/>
              </w:rPr>
              <w:t>u</w:t>
            </w:r>
            <w:r w:rsidRPr="00A46E4E">
              <w:rPr>
                <w:rFonts w:ascii="Times New Roman" w:hAnsi="Times New Roman"/>
                <w:spacing w:val="-7"/>
                <w:sz w:val="20"/>
                <w:szCs w:val="20"/>
              </w:rPr>
              <w:t xml:space="preserve"> </w:t>
            </w:r>
            <w:r w:rsidRPr="00A46E4E">
              <w:rPr>
                <w:rFonts w:ascii="Times New Roman" w:hAnsi="Times New Roman"/>
                <w:spacing w:val="1"/>
                <w:sz w:val="20"/>
                <w:szCs w:val="20"/>
              </w:rPr>
              <w:t>I</w:t>
            </w:r>
            <w:r w:rsidRPr="00A46E4E">
              <w:rPr>
                <w:rFonts w:ascii="Times New Roman" w:hAnsi="Times New Roman"/>
                <w:sz w:val="20"/>
                <w:szCs w:val="20"/>
              </w:rPr>
              <w:t xml:space="preserve"> (majetková</w:t>
            </w:r>
            <w:r w:rsidRPr="00A46E4E">
              <w:rPr>
                <w:rFonts w:ascii="Times New Roman" w:hAnsi="Times New Roman"/>
                <w:spacing w:val="-8"/>
                <w:sz w:val="20"/>
                <w:szCs w:val="20"/>
              </w:rPr>
              <w:t xml:space="preserve"> </w:t>
            </w:r>
            <w:r w:rsidRPr="00A46E4E">
              <w:rPr>
                <w:rFonts w:ascii="Times New Roman" w:hAnsi="Times New Roman"/>
                <w:sz w:val="20"/>
                <w:szCs w:val="20"/>
              </w:rPr>
              <w:t>tres</w:t>
            </w:r>
            <w:r w:rsidRPr="00A46E4E">
              <w:rPr>
                <w:rFonts w:ascii="Times New Roman" w:hAnsi="Times New Roman"/>
                <w:spacing w:val="2"/>
                <w:sz w:val="20"/>
                <w:szCs w:val="20"/>
              </w:rPr>
              <w:t>t</w:t>
            </w:r>
            <w:r w:rsidRPr="00A46E4E">
              <w:rPr>
                <w:rFonts w:ascii="Times New Roman" w:hAnsi="Times New Roman"/>
                <w:spacing w:val="-1"/>
                <w:sz w:val="20"/>
                <w:szCs w:val="20"/>
              </w:rPr>
              <w:t>n</w:t>
            </w:r>
            <w:r w:rsidRPr="00A46E4E">
              <w:rPr>
                <w:rFonts w:ascii="Times New Roman" w:hAnsi="Times New Roman"/>
                <w:sz w:val="20"/>
                <w:szCs w:val="20"/>
              </w:rPr>
              <w:t>í</w:t>
            </w:r>
            <w:r w:rsidRPr="00A46E4E">
              <w:rPr>
                <w:rFonts w:ascii="Times New Roman" w:hAnsi="Times New Roman"/>
                <w:spacing w:val="-5"/>
                <w:sz w:val="20"/>
                <w:szCs w:val="20"/>
              </w:rPr>
              <w:t xml:space="preserve"> </w:t>
            </w:r>
            <w:r w:rsidRPr="00A46E4E">
              <w:rPr>
                <w:rFonts w:ascii="Times New Roman" w:hAnsi="Times New Roman"/>
                <w:spacing w:val="1"/>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pacing w:val="-1"/>
                <w:sz w:val="20"/>
                <w:szCs w:val="20"/>
              </w:rPr>
              <w:t>n</w:t>
            </w:r>
            <w:r w:rsidRPr="00A46E4E">
              <w:rPr>
                <w:rFonts w:ascii="Times New Roman" w:hAnsi="Times New Roman"/>
                <w:spacing w:val="1"/>
                <w:sz w:val="20"/>
                <w:szCs w:val="20"/>
              </w:rPr>
              <w:t>o</w:t>
            </w:r>
            <w:r w:rsidRPr="00A46E4E">
              <w:rPr>
                <w:rFonts w:ascii="Times New Roman" w:hAnsi="Times New Roman"/>
                <w:spacing w:val="-1"/>
                <w:sz w:val="20"/>
                <w:szCs w:val="20"/>
              </w:rPr>
              <w:t>s</w:t>
            </w:r>
            <w:r w:rsidRPr="00A46E4E">
              <w:rPr>
                <w:rFonts w:ascii="Times New Roman" w:hAnsi="Times New Roman"/>
                <w:sz w:val="20"/>
                <w:szCs w:val="20"/>
              </w:rPr>
              <w:t>t</w:t>
            </w:r>
            <w:r w:rsidRPr="00A46E4E">
              <w:rPr>
                <w:rFonts w:ascii="Times New Roman" w:hAnsi="Times New Roman"/>
                <w:spacing w:val="-6"/>
                <w:sz w:val="20"/>
                <w:szCs w:val="20"/>
              </w:rPr>
              <w:t xml:space="preserve"> </w:t>
            </w:r>
            <w:r w:rsidRPr="00A46E4E">
              <w:rPr>
                <w:rFonts w:ascii="Times New Roman" w:hAnsi="Times New Roman"/>
                <w:spacing w:val="-1"/>
                <w:sz w:val="20"/>
                <w:szCs w:val="20"/>
              </w:rPr>
              <w:t>v</w:t>
            </w:r>
            <w:r w:rsidRPr="00A46E4E">
              <w:rPr>
                <w:rFonts w:ascii="Times New Roman" w:hAnsi="Times New Roman"/>
                <w:sz w:val="20"/>
                <w:szCs w:val="20"/>
              </w:rPr>
              <w:t>e</w:t>
            </w:r>
            <w:r w:rsidRPr="00A46E4E">
              <w:rPr>
                <w:rFonts w:ascii="Times New Roman" w:hAnsi="Times New Roman"/>
                <w:spacing w:val="2"/>
                <w:sz w:val="20"/>
                <w:szCs w:val="20"/>
              </w:rPr>
              <w:t>l</w:t>
            </w:r>
            <w:r w:rsidRPr="00A46E4E">
              <w:rPr>
                <w:rFonts w:ascii="Times New Roman" w:hAnsi="Times New Roman"/>
                <w:spacing w:val="1"/>
                <w:sz w:val="20"/>
                <w:szCs w:val="20"/>
              </w:rPr>
              <w:t>k</w:t>
            </w:r>
            <w:r w:rsidRPr="00A46E4E">
              <w:rPr>
                <w:rFonts w:ascii="Times New Roman" w:hAnsi="Times New Roman"/>
                <w:sz w:val="20"/>
                <w:szCs w:val="20"/>
              </w:rPr>
              <w:t>é</w:t>
            </w:r>
            <w:r w:rsidRPr="00A46E4E">
              <w:rPr>
                <w:rFonts w:ascii="Times New Roman" w:hAnsi="Times New Roman"/>
                <w:spacing w:val="-1"/>
                <w:sz w:val="20"/>
                <w:szCs w:val="20"/>
              </w:rPr>
              <w:t>h</w:t>
            </w:r>
            <w:r w:rsidRPr="00A46E4E">
              <w:rPr>
                <w:rFonts w:ascii="Times New Roman" w:hAnsi="Times New Roman"/>
                <w:sz w:val="20"/>
                <w:szCs w:val="20"/>
              </w:rPr>
              <w:t>o</w:t>
            </w:r>
            <w:r w:rsidRPr="00A46E4E">
              <w:rPr>
                <w:rFonts w:ascii="Times New Roman" w:hAnsi="Times New Roman"/>
                <w:spacing w:val="-5"/>
                <w:sz w:val="20"/>
                <w:szCs w:val="20"/>
              </w:rPr>
              <w:t xml:space="preserve"> </w:t>
            </w:r>
            <w:r w:rsidRPr="00A46E4E">
              <w:rPr>
                <w:rFonts w:ascii="Times New Roman" w:hAnsi="Times New Roman"/>
                <w:spacing w:val="1"/>
                <w:sz w:val="20"/>
                <w:szCs w:val="20"/>
              </w:rPr>
              <w:t>ro</w:t>
            </w:r>
            <w:r w:rsidRPr="00A46E4E">
              <w:rPr>
                <w:rFonts w:ascii="Times New Roman" w:hAnsi="Times New Roman"/>
                <w:sz w:val="20"/>
                <w:szCs w:val="20"/>
              </w:rPr>
              <w:t>zsa</w:t>
            </w:r>
            <w:r w:rsidRPr="00A46E4E">
              <w:rPr>
                <w:rFonts w:ascii="Times New Roman" w:hAnsi="Times New Roman"/>
                <w:spacing w:val="-1"/>
                <w:sz w:val="20"/>
                <w:szCs w:val="20"/>
              </w:rPr>
              <w:t>hu</w:t>
            </w:r>
            <w:r w:rsidRPr="00A46E4E">
              <w:rPr>
                <w:rFonts w:ascii="Times New Roman" w:hAnsi="Times New Roman"/>
                <w:sz w:val="20"/>
                <w:szCs w:val="20"/>
              </w:rPr>
              <w:t>,</w:t>
            </w:r>
            <w:r w:rsidRPr="00A46E4E">
              <w:rPr>
                <w:rFonts w:ascii="Times New Roman" w:hAnsi="Times New Roman"/>
                <w:spacing w:val="-4"/>
                <w:sz w:val="20"/>
                <w:szCs w:val="20"/>
              </w:rPr>
              <w:t xml:space="preserve"> </w:t>
            </w:r>
            <w:r w:rsidRPr="00A46E4E">
              <w:rPr>
                <w:rFonts w:ascii="Times New Roman" w:hAnsi="Times New Roman"/>
                <w:spacing w:val="-1"/>
                <w:sz w:val="20"/>
                <w:szCs w:val="20"/>
              </w:rPr>
              <w:t>ún</w:t>
            </w:r>
            <w:r w:rsidRPr="00A46E4E">
              <w:rPr>
                <w:rFonts w:ascii="Times New Roman" w:hAnsi="Times New Roman"/>
                <w:spacing w:val="1"/>
                <w:sz w:val="20"/>
                <w:szCs w:val="20"/>
              </w:rPr>
              <w:t>o</w:t>
            </w:r>
            <w:r w:rsidRPr="00A46E4E">
              <w:rPr>
                <w:rFonts w:ascii="Times New Roman" w:hAnsi="Times New Roman"/>
                <w:spacing w:val="2"/>
                <w:sz w:val="20"/>
                <w:szCs w:val="20"/>
              </w:rPr>
              <w:t>s</w:t>
            </w:r>
            <w:r w:rsidRPr="00A46E4E">
              <w:rPr>
                <w:rFonts w:ascii="Times New Roman" w:hAnsi="Times New Roman"/>
                <w:sz w:val="20"/>
                <w:szCs w:val="20"/>
              </w:rPr>
              <w:t>y a vraždy).</w:t>
            </w:r>
          </w:p>
          <w:p w:rsidR="00A2704D" w:rsidRPr="00A46E4E" w:rsidRDefault="00A2704D" w:rsidP="00E568AC">
            <w:pPr>
              <w:pStyle w:val="Odstavecseseznamem"/>
              <w:numPr>
                <w:ilvl w:val="0"/>
                <w:numId w:val="33"/>
              </w:numPr>
              <w:spacing w:after="0" w:line="220" w:lineRule="exact"/>
              <w:rPr>
                <w:rFonts w:ascii="Times New Roman" w:hAnsi="Times New Roman"/>
                <w:sz w:val="20"/>
                <w:szCs w:val="20"/>
              </w:rPr>
            </w:pPr>
            <w:r w:rsidRPr="00A46E4E">
              <w:rPr>
                <w:rFonts w:ascii="Times New Roman" w:hAnsi="Times New Roman"/>
                <w:sz w:val="20"/>
                <w:szCs w:val="20"/>
              </w:rPr>
              <w:t>F</w:t>
            </w:r>
            <w:r w:rsidRPr="00A46E4E">
              <w:rPr>
                <w:rFonts w:ascii="Times New Roman" w:hAnsi="Times New Roman"/>
                <w:spacing w:val="1"/>
                <w:sz w:val="20"/>
                <w:szCs w:val="20"/>
              </w:rPr>
              <w:t>or</w:t>
            </w:r>
            <w:r w:rsidRPr="00A46E4E">
              <w:rPr>
                <w:rFonts w:ascii="Times New Roman" w:hAnsi="Times New Roman"/>
                <w:spacing w:val="-1"/>
                <w:sz w:val="20"/>
                <w:szCs w:val="20"/>
              </w:rPr>
              <w:t>m</w:t>
            </w:r>
            <w:r w:rsidRPr="00A46E4E">
              <w:rPr>
                <w:rFonts w:ascii="Times New Roman" w:hAnsi="Times New Roman"/>
                <w:sz w:val="20"/>
                <w:szCs w:val="20"/>
              </w:rPr>
              <w:t>y</w:t>
            </w:r>
            <w:r w:rsidRPr="00A46E4E">
              <w:rPr>
                <w:rFonts w:ascii="Times New Roman" w:hAnsi="Times New Roman"/>
                <w:spacing w:val="-8"/>
                <w:sz w:val="20"/>
                <w:szCs w:val="20"/>
              </w:rPr>
              <w:t xml:space="preserve"> </w:t>
            </w:r>
            <w:r w:rsidRPr="00A46E4E">
              <w:rPr>
                <w:rFonts w:ascii="Times New Roman" w:hAnsi="Times New Roman"/>
                <w:sz w:val="20"/>
                <w:szCs w:val="20"/>
              </w:rPr>
              <w:t>a</w:t>
            </w:r>
            <w:r w:rsidRPr="00A46E4E">
              <w:rPr>
                <w:rFonts w:ascii="Times New Roman" w:hAnsi="Times New Roman"/>
                <w:spacing w:val="2"/>
                <w:sz w:val="20"/>
                <w:szCs w:val="20"/>
              </w:rPr>
              <w:t xml:space="preserve"> </w:t>
            </w:r>
            <w:r w:rsidRPr="00A46E4E">
              <w:rPr>
                <w:rFonts w:ascii="Times New Roman" w:hAnsi="Times New Roman"/>
                <w:spacing w:val="-1"/>
                <w:sz w:val="20"/>
                <w:szCs w:val="20"/>
              </w:rPr>
              <w:t>m</w:t>
            </w:r>
            <w:r w:rsidRPr="00A46E4E">
              <w:rPr>
                <w:rFonts w:ascii="Times New Roman" w:hAnsi="Times New Roman"/>
                <w:sz w:val="20"/>
                <w:szCs w:val="20"/>
              </w:rPr>
              <w:t>et</w:t>
            </w:r>
            <w:r w:rsidRPr="00A46E4E">
              <w:rPr>
                <w:rFonts w:ascii="Times New Roman" w:hAnsi="Times New Roman"/>
                <w:spacing w:val="1"/>
                <w:sz w:val="20"/>
                <w:szCs w:val="20"/>
              </w:rPr>
              <w:t>o</w:t>
            </w:r>
            <w:r w:rsidRPr="00A46E4E">
              <w:rPr>
                <w:rFonts w:ascii="Times New Roman" w:hAnsi="Times New Roman"/>
                <w:spacing w:val="3"/>
                <w:sz w:val="20"/>
                <w:szCs w:val="20"/>
              </w:rPr>
              <w:t>d</w:t>
            </w:r>
            <w:r w:rsidRPr="00A46E4E">
              <w:rPr>
                <w:rFonts w:ascii="Times New Roman" w:hAnsi="Times New Roman"/>
                <w:sz w:val="20"/>
                <w:szCs w:val="20"/>
              </w:rPr>
              <w:t>y</w:t>
            </w:r>
            <w:r w:rsidRPr="00A46E4E">
              <w:rPr>
                <w:rFonts w:ascii="Times New Roman" w:hAnsi="Times New Roman"/>
                <w:spacing w:val="-9"/>
                <w:sz w:val="20"/>
                <w:szCs w:val="20"/>
              </w:rPr>
              <w:t xml:space="preserve"> </w:t>
            </w:r>
            <w:r w:rsidRPr="00A46E4E">
              <w:rPr>
                <w:rFonts w:ascii="Times New Roman" w:hAnsi="Times New Roman"/>
                <w:spacing w:val="1"/>
                <w:sz w:val="20"/>
                <w:szCs w:val="20"/>
              </w:rPr>
              <w:t>bo</w:t>
            </w:r>
            <w:r w:rsidRPr="00A46E4E">
              <w:rPr>
                <w:rFonts w:ascii="Times New Roman" w:hAnsi="Times New Roman"/>
                <w:spacing w:val="2"/>
                <w:sz w:val="20"/>
                <w:szCs w:val="20"/>
              </w:rPr>
              <w:t>j</w:t>
            </w:r>
            <w:r w:rsidRPr="00A46E4E">
              <w:rPr>
                <w:rFonts w:ascii="Times New Roman" w:hAnsi="Times New Roman"/>
                <w:sz w:val="20"/>
                <w:szCs w:val="20"/>
              </w:rPr>
              <w:t>e</w:t>
            </w:r>
            <w:r w:rsidRPr="00A46E4E">
              <w:rPr>
                <w:rFonts w:ascii="Times New Roman" w:hAnsi="Times New Roman"/>
                <w:spacing w:val="-2"/>
                <w:sz w:val="20"/>
                <w:szCs w:val="20"/>
              </w:rPr>
              <w:t xml:space="preserve"> </w:t>
            </w:r>
            <w:r w:rsidRPr="00A46E4E">
              <w:rPr>
                <w:rFonts w:ascii="Times New Roman" w:hAnsi="Times New Roman"/>
                <w:spacing w:val="-1"/>
                <w:sz w:val="20"/>
                <w:szCs w:val="20"/>
              </w:rPr>
              <w:t>p</w:t>
            </w:r>
            <w:r w:rsidRPr="00A46E4E">
              <w:rPr>
                <w:rFonts w:ascii="Times New Roman" w:hAnsi="Times New Roman"/>
                <w:spacing w:val="1"/>
                <w:sz w:val="20"/>
                <w:szCs w:val="20"/>
              </w:rPr>
              <w:t>ro</w:t>
            </w:r>
            <w:r w:rsidRPr="00A46E4E">
              <w:rPr>
                <w:rFonts w:ascii="Times New Roman" w:hAnsi="Times New Roman"/>
                <w:sz w:val="20"/>
                <w:szCs w:val="20"/>
              </w:rPr>
              <w:t>ti</w:t>
            </w:r>
            <w:r w:rsidRPr="00A46E4E">
              <w:rPr>
                <w:rFonts w:ascii="Times New Roman" w:hAnsi="Times New Roman"/>
                <w:spacing w:val="-7"/>
                <w:sz w:val="20"/>
                <w:szCs w:val="20"/>
              </w:rPr>
              <w:t xml:space="preserve"> </w:t>
            </w:r>
            <w:r w:rsidRPr="00A46E4E">
              <w:rPr>
                <w:rFonts w:ascii="Times New Roman" w:hAnsi="Times New Roman"/>
                <w:spacing w:val="1"/>
                <w:sz w:val="20"/>
                <w:szCs w:val="20"/>
              </w:rPr>
              <w:t>or</w:t>
            </w:r>
            <w:r w:rsidRPr="00A46E4E">
              <w:rPr>
                <w:rFonts w:ascii="Times New Roman" w:hAnsi="Times New Roman"/>
                <w:spacing w:val="-1"/>
                <w:sz w:val="20"/>
                <w:szCs w:val="20"/>
              </w:rPr>
              <w:t>g</w:t>
            </w:r>
            <w:r w:rsidRPr="00A46E4E">
              <w:rPr>
                <w:rFonts w:ascii="Times New Roman" w:hAnsi="Times New Roman"/>
                <w:sz w:val="20"/>
                <w:szCs w:val="20"/>
              </w:rPr>
              <w:t>a</w:t>
            </w:r>
            <w:r w:rsidRPr="00A46E4E">
              <w:rPr>
                <w:rFonts w:ascii="Times New Roman" w:hAnsi="Times New Roman"/>
                <w:spacing w:val="-1"/>
                <w:sz w:val="20"/>
                <w:szCs w:val="20"/>
              </w:rPr>
              <w:t>n</w:t>
            </w:r>
            <w:r w:rsidRPr="00A46E4E">
              <w:rPr>
                <w:rFonts w:ascii="Times New Roman" w:hAnsi="Times New Roman"/>
                <w:sz w:val="20"/>
                <w:szCs w:val="20"/>
              </w:rPr>
              <w:t>iz</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pacing w:val="3"/>
                <w:sz w:val="20"/>
                <w:szCs w:val="20"/>
              </w:rPr>
              <w:t>a</w:t>
            </w:r>
            <w:r w:rsidRPr="00A46E4E">
              <w:rPr>
                <w:rFonts w:ascii="Times New Roman" w:hAnsi="Times New Roman"/>
                <w:spacing w:val="-1"/>
                <w:sz w:val="20"/>
                <w:szCs w:val="20"/>
              </w:rPr>
              <w:t>n</w:t>
            </w:r>
            <w:r w:rsidRPr="00A46E4E">
              <w:rPr>
                <w:rFonts w:ascii="Times New Roman" w:hAnsi="Times New Roman"/>
                <w:spacing w:val="3"/>
                <w:sz w:val="20"/>
                <w:szCs w:val="20"/>
              </w:rPr>
              <w:t>é</w:t>
            </w:r>
            <w:r w:rsidRPr="00A46E4E">
              <w:rPr>
                <w:rFonts w:ascii="Times New Roman" w:hAnsi="Times New Roman"/>
                <w:spacing w:val="-1"/>
                <w:sz w:val="20"/>
                <w:szCs w:val="20"/>
              </w:rPr>
              <w:t>m</w:t>
            </w:r>
            <w:r w:rsidRPr="00A46E4E">
              <w:rPr>
                <w:rFonts w:ascii="Times New Roman" w:hAnsi="Times New Roman"/>
                <w:sz w:val="20"/>
                <w:szCs w:val="20"/>
              </w:rPr>
              <w:t>u</w:t>
            </w:r>
            <w:r w:rsidRPr="00A46E4E">
              <w:rPr>
                <w:rFonts w:ascii="Times New Roman" w:hAnsi="Times New Roman"/>
                <w:spacing w:val="-14"/>
                <w:sz w:val="20"/>
                <w:szCs w:val="20"/>
              </w:rPr>
              <w:t xml:space="preserve"> </w:t>
            </w:r>
            <w:r w:rsidRPr="00A46E4E">
              <w:rPr>
                <w:rFonts w:ascii="Times New Roman" w:hAnsi="Times New Roman"/>
                <w:sz w:val="20"/>
                <w:szCs w:val="20"/>
              </w:rPr>
              <w:t>zl</w:t>
            </w:r>
            <w:r w:rsidRPr="00A46E4E">
              <w:rPr>
                <w:rFonts w:ascii="Times New Roman" w:hAnsi="Times New Roman"/>
                <w:spacing w:val="1"/>
                <w:sz w:val="20"/>
                <w:szCs w:val="20"/>
              </w:rPr>
              <w:t>o</w:t>
            </w:r>
            <w:r w:rsidRPr="00A46E4E">
              <w:rPr>
                <w:rFonts w:ascii="Times New Roman" w:hAnsi="Times New Roman"/>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z w:val="20"/>
                <w:szCs w:val="20"/>
              </w:rPr>
              <w:t>u</w:t>
            </w:r>
            <w:r w:rsidRPr="00A46E4E">
              <w:rPr>
                <w:rFonts w:ascii="Times New Roman" w:hAnsi="Times New Roman"/>
                <w:spacing w:val="-7"/>
                <w:sz w:val="20"/>
                <w:szCs w:val="20"/>
              </w:rPr>
              <w:t xml:space="preserve"> </w:t>
            </w:r>
            <w:r w:rsidRPr="00A46E4E">
              <w:rPr>
                <w:rFonts w:ascii="Times New Roman" w:hAnsi="Times New Roman"/>
                <w:spacing w:val="1"/>
                <w:sz w:val="20"/>
                <w:szCs w:val="20"/>
              </w:rPr>
              <w:t>II</w:t>
            </w:r>
            <w:r w:rsidRPr="00A46E4E">
              <w:rPr>
                <w:rFonts w:ascii="Times New Roman" w:hAnsi="Times New Roman"/>
                <w:sz w:val="20"/>
                <w:szCs w:val="20"/>
              </w:rPr>
              <w:t xml:space="preserve"> </w:t>
            </w:r>
            <w:r w:rsidRPr="00A46E4E">
              <w:rPr>
                <w:rFonts w:ascii="Times New Roman" w:hAnsi="Times New Roman"/>
                <w:spacing w:val="1"/>
                <w:sz w:val="20"/>
                <w:szCs w:val="20"/>
              </w:rPr>
              <w:t>(dro</w:t>
            </w:r>
            <w:r w:rsidRPr="00A46E4E">
              <w:rPr>
                <w:rFonts w:ascii="Times New Roman" w:hAnsi="Times New Roman"/>
                <w:spacing w:val="-1"/>
                <w:sz w:val="20"/>
                <w:szCs w:val="20"/>
              </w:rPr>
              <w:t>g</w:t>
            </w:r>
            <w:r w:rsidRPr="00A46E4E">
              <w:rPr>
                <w:rFonts w:ascii="Times New Roman" w:hAnsi="Times New Roman"/>
                <w:spacing w:val="1"/>
                <w:sz w:val="20"/>
                <w:szCs w:val="20"/>
              </w:rPr>
              <w:t>o</w:t>
            </w:r>
            <w:r w:rsidRPr="00A46E4E">
              <w:rPr>
                <w:rFonts w:ascii="Times New Roman" w:hAnsi="Times New Roman"/>
                <w:spacing w:val="-1"/>
                <w:sz w:val="20"/>
                <w:szCs w:val="20"/>
              </w:rPr>
              <w:t>v</w:t>
            </w:r>
            <w:r w:rsidRPr="00A46E4E">
              <w:rPr>
                <w:rFonts w:ascii="Times New Roman" w:hAnsi="Times New Roman"/>
                <w:sz w:val="20"/>
                <w:szCs w:val="20"/>
              </w:rPr>
              <w:t>á</w:t>
            </w:r>
            <w:r w:rsidRPr="00A46E4E">
              <w:rPr>
                <w:rFonts w:ascii="Times New Roman" w:hAnsi="Times New Roman"/>
                <w:spacing w:val="-6"/>
                <w:sz w:val="20"/>
                <w:szCs w:val="20"/>
              </w:rPr>
              <w:t xml:space="preserve"> </w:t>
            </w:r>
            <w:r w:rsidRPr="00A46E4E">
              <w:rPr>
                <w:rFonts w:ascii="Times New Roman" w:hAnsi="Times New Roman"/>
                <w:sz w:val="20"/>
                <w:szCs w:val="20"/>
              </w:rPr>
              <w:t>trest</w:t>
            </w:r>
            <w:r w:rsidRPr="00A46E4E">
              <w:rPr>
                <w:rFonts w:ascii="Times New Roman" w:hAnsi="Times New Roman"/>
                <w:spacing w:val="-2"/>
                <w:sz w:val="20"/>
                <w:szCs w:val="20"/>
              </w:rPr>
              <w:t>n</w:t>
            </w:r>
            <w:r w:rsidRPr="00A46E4E">
              <w:rPr>
                <w:rFonts w:ascii="Times New Roman" w:hAnsi="Times New Roman"/>
                <w:sz w:val="20"/>
                <w:szCs w:val="20"/>
              </w:rPr>
              <w:t>í</w:t>
            </w:r>
            <w:r w:rsidRPr="00A46E4E">
              <w:rPr>
                <w:rFonts w:ascii="Times New Roman" w:hAnsi="Times New Roman"/>
                <w:spacing w:val="-5"/>
                <w:sz w:val="20"/>
                <w:szCs w:val="20"/>
              </w:rPr>
              <w:t xml:space="preserve"> </w:t>
            </w:r>
            <w:r w:rsidRPr="00A46E4E">
              <w:rPr>
                <w:rFonts w:ascii="Times New Roman" w:hAnsi="Times New Roman"/>
                <w:spacing w:val="1"/>
                <w:sz w:val="20"/>
                <w:szCs w:val="20"/>
              </w:rPr>
              <w:t>č</w:t>
            </w:r>
            <w:r w:rsidRPr="00A46E4E">
              <w:rPr>
                <w:rFonts w:ascii="Times New Roman" w:hAnsi="Times New Roman"/>
                <w:spacing w:val="2"/>
                <w:sz w:val="20"/>
                <w:szCs w:val="20"/>
              </w:rPr>
              <w:t>i</w:t>
            </w:r>
            <w:r w:rsidRPr="00A46E4E">
              <w:rPr>
                <w:rFonts w:ascii="Times New Roman" w:hAnsi="Times New Roman"/>
                <w:spacing w:val="1"/>
                <w:sz w:val="20"/>
                <w:szCs w:val="20"/>
              </w:rPr>
              <w:t>n</w:t>
            </w:r>
            <w:r w:rsidRPr="00A46E4E">
              <w:rPr>
                <w:rFonts w:ascii="Times New Roman" w:hAnsi="Times New Roman"/>
                <w:spacing w:val="-1"/>
                <w:sz w:val="20"/>
                <w:szCs w:val="20"/>
              </w:rPr>
              <w:t>n</w:t>
            </w:r>
            <w:r w:rsidRPr="00A46E4E">
              <w:rPr>
                <w:rFonts w:ascii="Times New Roman" w:hAnsi="Times New Roman"/>
                <w:spacing w:val="1"/>
                <w:sz w:val="20"/>
                <w:szCs w:val="20"/>
              </w:rPr>
              <w:t>o</w:t>
            </w:r>
            <w:r w:rsidRPr="00A46E4E">
              <w:rPr>
                <w:rFonts w:ascii="Times New Roman" w:hAnsi="Times New Roman"/>
                <w:spacing w:val="-1"/>
                <w:sz w:val="20"/>
                <w:szCs w:val="20"/>
              </w:rPr>
              <w:t>s</w:t>
            </w:r>
            <w:r w:rsidRPr="00A46E4E">
              <w:rPr>
                <w:rFonts w:ascii="Times New Roman" w:hAnsi="Times New Roman"/>
                <w:sz w:val="20"/>
                <w:szCs w:val="20"/>
              </w:rPr>
              <w:t>t,</w:t>
            </w:r>
            <w:r w:rsidRPr="00A46E4E">
              <w:rPr>
                <w:rFonts w:ascii="Times New Roman" w:hAnsi="Times New Roman"/>
                <w:spacing w:val="-5"/>
                <w:sz w:val="20"/>
                <w:szCs w:val="20"/>
              </w:rPr>
              <w:t xml:space="preserve"> </w:t>
            </w:r>
            <w:r w:rsidRPr="00A46E4E">
              <w:rPr>
                <w:rFonts w:ascii="Times New Roman" w:hAnsi="Times New Roman"/>
                <w:spacing w:val="1"/>
                <w:sz w:val="20"/>
                <w:szCs w:val="20"/>
              </w:rPr>
              <w:t>ob</w:t>
            </w:r>
            <w:r w:rsidRPr="00A46E4E">
              <w:rPr>
                <w:rFonts w:ascii="Times New Roman" w:hAnsi="Times New Roman"/>
                <w:sz w:val="20"/>
                <w:szCs w:val="20"/>
              </w:rPr>
              <w:t>c</w:t>
            </w:r>
            <w:r w:rsidRPr="00A46E4E">
              <w:rPr>
                <w:rFonts w:ascii="Times New Roman" w:hAnsi="Times New Roman"/>
                <w:spacing w:val="-1"/>
                <w:sz w:val="20"/>
                <w:szCs w:val="20"/>
              </w:rPr>
              <w:t>h</w:t>
            </w:r>
            <w:r w:rsidRPr="00A46E4E">
              <w:rPr>
                <w:rFonts w:ascii="Times New Roman" w:hAnsi="Times New Roman"/>
                <w:spacing w:val="1"/>
                <w:sz w:val="20"/>
                <w:szCs w:val="20"/>
              </w:rPr>
              <w:t>o</w:t>
            </w:r>
            <w:r w:rsidRPr="00A46E4E">
              <w:rPr>
                <w:rFonts w:ascii="Times New Roman" w:hAnsi="Times New Roman"/>
                <w:sz w:val="20"/>
                <w:szCs w:val="20"/>
              </w:rPr>
              <w:t>d</w:t>
            </w:r>
            <w:r w:rsidRPr="00A46E4E">
              <w:rPr>
                <w:rFonts w:ascii="Times New Roman" w:hAnsi="Times New Roman"/>
                <w:spacing w:val="-5"/>
                <w:sz w:val="20"/>
                <w:szCs w:val="20"/>
              </w:rPr>
              <w:t xml:space="preserve"> </w:t>
            </w:r>
            <w:r w:rsidRPr="00A46E4E">
              <w:rPr>
                <w:rFonts w:ascii="Times New Roman" w:hAnsi="Times New Roman"/>
                <w:sz w:val="20"/>
                <w:szCs w:val="20"/>
              </w:rPr>
              <w:t>s</w:t>
            </w:r>
            <w:r w:rsidRPr="00A46E4E">
              <w:rPr>
                <w:rFonts w:ascii="Times New Roman" w:hAnsi="Times New Roman"/>
                <w:spacing w:val="3"/>
                <w:sz w:val="20"/>
                <w:szCs w:val="20"/>
              </w:rPr>
              <w:t xml:space="preserve"> </w:t>
            </w:r>
            <w:r w:rsidRPr="00A46E4E">
              <w:rPr>
                <w:rFonts w:ascii="Times New Roman" w:hAnsi="Times New Roman"/>
                <w:sz w:val="20"/>
                <w:szCs w:val="20"/>
              </w:rPr>
              <w:t>li</w:t>
            </w:r>
            <w:r w:rsidRPr="00A46E4E">
              <w:rPr>
                <w:rFonts w:ascii="Times New Roman" w:hAnsi="Times New Roman"/>
                <w:spacing w:val="3"/>
                <w:sz w:val="20"/>
                <w:szCs w:val="20"/>
              </w:rPr>
              <w:t>d</w:t>
            </w:r>
            <w:r w:rsidRPr="00A46E4E">
              <w:rPr>
                <w:rFonts w:ascii="Times New Roman" w:hAnsi="Times New Roman"/>
                <w:spacing w:val="-4"/>
                <w:sz w:val="20"/>
                <w:szCs w:val="20"/>
              </w:rPr>
              <w:t>m</w:t>
            </w:r>
            <w:r w:rsidRPr="00A46E4E">
              <w:rPr>
                <w:rFonts w:ascii="Times New Roman" w:hAnsi="Times New Roman"/>
                <w:sz w:val="20"/>
                <w:szCs w:val="20"/>
              </w:rPr>
              <w:t>i).</w:t>
            </w:r>
          </w:p>
          <w:p w:rsidR="00A2704D" w:rsidRPr="002A3BA0" w:rsidRDefault="00A2704D" w:rsidP="00E568AC">
            <w:pPr>
              <w:pStyle w:val="Odstavecseseznamem"/>
              <w:numPr>
                <w:ilvl w:val="0"/>
                <w:numId w:val="33"/>
              </w:numPr>
              <w:spacing w:after="0" w:line="240" w:lineRule="auto"/>
              <w:rPr>
                <w:rFonts w:ascii="Times New Roman" w:hAnsi="Times New Roman"/>
                <w:sz w:val="20"/>
                <w:szCs w:val="20"/>
              </w:rPr>
            </w:pPr>
            <w:r w:rsidRPr="002A3BA0">
              <w:rPr>
                <w:rFonts w:ascii="Times New Roman" w:hAnsi="Times New Roman"/>
                <w:sz w:val="20"/>
                <w:szCs w:val="20"/>
              </w:rPr>
              <w:t>F</w:t>
            </w:r>
            <w:r w:rsidRPr="002A3BA0">
              <w:rPr>
                <w:rFonts w:ascii="Times New Roman" w:hAnsi="Times New Roman"/>
                <w:spacing w:val="1"/>
                <w:sz w:val="20"/>
                <w:szCs w:val="20"/>
              </w:rPr>
              <w:t>or</w:t>
            </w:r>
            <w:r w:rsidRPr="002A3BA0">
              <w:rPr>
                <w:rFonts w:ascii="Times New Roman" w:hAnsi="Times New Roman"/>
                <w:spacing w:val="-1"/>
                <w:sz w:val="20"/>
                <w:szCs w:val="20"/>
              </w:rPr>
              <w:t>m</w:t>
            </w:r>
            <w:r w:rsidRPr="00A2704D">
              <w:rPr>
                <w:rFonts w:ascii="Times New Roman" w:hAnsi="Times New Roman"/>
                <w:sz w:val="20"/>
                <w:szCs w:val="20"/>
                <w:rPrChange w:id="1340" w:author="Eva Skýbová">
                  <w:rPr>
                    <w:rFonts w:ascii="Times New Roman" w:hAnsi="Times New Roman"/>
                    <w:color w:val="0000FF"/>
                    <w:sz w:val="20"/>
                    <w:szCs w:val="20"/>
                    <w:u w:val="single"/>
                  </w:rPr>
                </w:rPrChange>
              </w:rPr>
              <w:t>y</w:t>
            </w:r>
            <w:r w:rsidRPr="00A2704D">
              <w:rPr>
                <w:rFonts w:ascii="Times New Roman" w:hAnsi="Times New Roman"/>
                <w:spacing w:val="-8"/>
                <w:sz w:val="20"/>
                <w:szCs w:val="20"/>
                <w:rPrChange w:id="1341" w:author="Eva Skýbová">
                  <w:rPr>
                    <w:rFonts w:ascii="Times New Roman" w:hAnsi="Times New Roman"/>
                    <w:color w:val="0000FF"/>
                    <w:spacing w:val="-8"/>
                    <w:sz w:val="20"/>
                    <w:szCs w:val="20"/>
                    <w:u w:val="single"/>
                  </w:rPr>
                </w:rPrChange>
              </w:rPr>
              <w:t xml:space="preserve"> </w:t>
            </w:r>
            <w:r w:rsidRPr="00A2704D">
              <w:rPr>
                <w:rFonts w:ascii="Times New Roman" w:hAnsi="Times New Roman"/>
                <w:sz w:val="20"/>
                <w:szCs w:val="20"/>
                <w:rPrChange w:id="1342" w:author="Eva Skýbová">
                  <w:rPr>
                    <w:rFonts w:ascii="Times New Roman" w:hAnsi="Times New Roman"/>
                    <w:color w:val="0000FF"/>
                    <w:sz w:val="20"/>
                    <w:szCs w:val="20"/>
                    <w:u w:val="single"/>
                  </w:rPr>
                </w:rPrChange>
              </w:rPr>
              <w:t>a</w:t>
            </w:r>
            <w:r w:rsidRPr="00A2704D">
              <w:rPr>
                <w:rFonts w:ascii="Times New Roman" w:hAnsi="Times New Roman"/>
                <w:spacing w:val="2"/>
                <w:sz w:val="20"/>
                <w:szCs w:val="20"/>
                <w:rPrChange w:id="1343" w:author="Eva Skýbová">
                  <w:rPr>
                    <w:rFonts w:ascii="Times New Roman" w:hAnsi="Times New Roman"/>
                    <w:color w:val="0000FF"/>
                    <w:spacing w:val="2"/>
                    <w:sz w:val="20"/>
                    <w:szCs w:val="20"/>
                    <w:u w:val="single"/>
                  </w:rPr>
                </w:rPrChange>
              </w:rPr>
              <w:t xml:space="preserve"> </w:t>
            </w:r>
            <w:r w:rsidRPr="00A2704D">
              <w:rPr>
                <w:rFonts w:ascii="Times New Roman" w:hAnsi="Times New Roman"/>
                <w:spacing w:val="-1"/>
                <w:sz w:val="20"/>
                <w:szCs w:val="20"/>
                <w:rPrChange w:id="1344" w:author="Eva Skýbová">
                  <w:rPr>
                    <w:rFonts w:ascii="Times New Roman" w:hAnsi="Times New Roman"/>
                    <w:color w:val="0000FF"/>
                    <w:spacing w:val="-1"/>
                    <w:sz w:val="20"/>
                    <w:szCs w:val="20"/>
                    <w:u w:val="single"/>
                  </w:rPr>
                </w:rPrChange>
              </w:rPr>
              <w:t>m</w:t>
            </w:r>
            <w:r w:rsidRPr="00A2704D">
              <w:rPr>
                <w:rFonts w:ascii="Times New Roman" w:hAnsi="Times New Roman"/>
                <w:sz w:val="20"/>
                <w:szCs w:val="20"/>
                <w:rPrChange w:id="1345" w:author="Eva Skýbová">
                  <w:rPr>
                    <w:rFonts w:ascii="Times New Roman" w:hAnsi="Times New Roman"/>
                    <w:color w:val="0000FF"/>
                    <w:sz w:val="20"/>
                    <w:szCs w:val="20"/>
                    <w:u w:val="single"/>
                  </w:rPr>
                </w:rPrChange>
              </w:rPr>
              <w:t>et</w:t>
            </w:r>
            <w:r w:rsidRPr="00A2704D">
              <w:rPr>
                <w:rFonts w:ascii="Times New Roman" w:hAnsi="Times New Roman"/>
                <w:spacing w:val="1"/>
                <w:sz w:val="20"/>
                <w:szCs w:val="20"/>
                <w:rPrChange w:id="1346" w:author="Eva Skýbová">
                  <w:rPr>
                    <w:rFonts w:ascii="Times New Roman" w:hAnsi="Times New Roman"/>
                    <w:color w:val="0000FF"/>
                    <w:spacing w:val="1"/>
                    <w:sz w:val="20"/>
                    <w:szCs w:val="20"/>
                    <w:u w:val="single"/>
                  </w:rPr>
                </w:rPrChange>
              </w:rPr>
              <w:t>o</w:t>
            </w:r>
            <w:r w:rsidRPr="00A2704D">
              <w:rPr>
                <w:rFonts w:ascii="Times New Roman" w:hAnsi="Times New Roman"/>
                <w:spacing w:val="3"/>
                <w:sz w:val="20"/>
                <w:szCs w:val="20"/>
                <w:rPrChange w:id="1347" w:author="Eva Skýbová">
                  <w:rPr>
                    <w:rFonts w:ascii="Times New Roman" w:hAnsi="Times New Roman"/>
                    <w:color w:val="0000FF"/>
                    <w:spacing w:val="3"/>
                    <w:sz w:val="20"/>
                    <w:szCs w:val="20"/>
                    <w:u w:val="single"/>
                  </w:rPr>
                </w:rPrChange>
              </w:rPr>
              <w:t>d</w:t>
            </w:r>
            <w:r w:rsidRPr="00A2704D">
              <w:rPr>
                <w:rFonts w:ascii="Times New Roman" w:hAnsi="Times New Roman"/>
                <w:sz w:val="20"/>
                <w:szCs w:val="20"/>
                <w:rPrChange w:id="1348" w:author="Eva Skýbová">
                  <w:rPr>
                    <w:rFonts w:ascii="Times New Roman" w:hAnsi="Times New Roman"/>
                    <w:color w:val="0000FF"/>
                    <w:sz w:val="20"/>
                    <w:szCs w:val="20"/>
                    <w:u w:val="single"/>
                  </w:rPr>
                </w:rPrChange>
              </w:rPr>
              <w:t>y</w:t>
            </w:r>
            <w:r w:rsidRPr="00A2704D">
              <w:rPr>
                <w:rFonts w:ascii="Times New Roman" w:hAnsi="Times New Roman"/>
                <w:spacing w:val="-9"/>
                <w:sz w:val="20"/>
                <w:szCs w:val="20"/>
                <w:rPrChange w:id="1349" w:author="Eva Skýbová">
                  <w:rPr>
                    <w:rFonts w:ascii="Times New Roman" w:hAnsi="Times New Roman"/>
                    <w:color w:val="0000FF"/>
                    <w:spacing w:val="-9"/>
                    <w:sz w:val="20"/>
                    <w:szCs w:val="20"/>
                    <w:u w:val="single"/>
                  </w:rPr>
                </w:rPrChange>
              </w:rPr>
              <w:t xml:space="preserve"> </w:t>
            </w:r>
            <w:r w:rsidRPr="00A2704D">
              <w:rPr>
                <w:rFonts w:ascii="Times New Roman" w:hAnsi="Times New Roman"/>
                <w:spacing w:val="1"/>
                <w:sz w:val="20"/>
                <w:szCs w:val="20"/>
                <w:rPrChange w:id="1350" w:author="Eva Skýbová">
                  <w:rPr>
                    <w:rFonts w:ascii="Times New Roman" w:hAnsi="Times New Roman"/>
                    <w:color w:val="0000FF"/>
                    <w:spacing w:val="1"/>
                    <w:sz w:val="20"/>
                    <w:szCs w:val="20"/>
                    <w:u w:val="single"/>
                  </w:rPr>
                </w:rPrChange>
              </w:rPr>
              <w:t>bo</w:t>
            </w:r>
            <w:r w:rsidRPr="00A2704D">
              <w:rPr>
                <w:rFonts w:ascii="Times New Roman" w:hAnsi="Times New Roman"/>
                <w:spacing w:val="2"/>
                <w:sz w:val="20"/>
                <w:szCs w:val="20"/>
                <w:rPrChange w:id="1351" w:author="Eva Skýbová">
                  <w:rPr>
                    <w:rFonts w:ascii="Times New Roman" w:hAnsi="Times New Roman"/>
                    <w:color w:val="0000FF"/>
                    <w:spacing w:val="2"/>
                    <w:sz w:val="20"/>
                    <w:szCs w:val="20"/>
                    <w:u w:val="single"/>
                  </w:rPr>
                </w:rPrChange>
              </w:rPr>
              <w:t>j</w:t>
            </w:r>
            <w:r w:rsidRPr="00A2704D">
              <w:rPr>
                <w:rFonts w:ascii="Times New Roman" w:hAnsi="Times New Roman"/>
                <w:sz w:val="20"/>
                <w:szCs w:val="20"/>
                <w:rPrChange w:id="1352" w:author="Eva Skýbová">
                  <w:rPr>
                    <w:rFonts w:ascii="Times New Roman" w:hAnsi="Times New Roman"/>
                    <w:color w:val="0000FF"/>
                    <w:sz w:val="20"/>
                    <w:szCs w:val="20"/>
                    <w:u w:val="single"/>
                  </w:rPr>
                </w:rPrChange>
              </w:rPr>
              <w:t>e</w:t>
            </w:r>
            <w:r w:rsidRPr="00A2704D">
              <w:rPr>
                <w:rFonts w:ascii="Times New Roman" w:hAnsi="Times New Roman"/>
                <w:spacing w:val="-2"/>
                <w:sz w:val="20"/>
                <w:szCs w:val="20"/>
                <w:rPrChange w:id="1353" w:author="Eva Skýbová">
                  <w:rPr>
                    <w:rFonts w:ascii="Times New Roman" w:hAnsi="Times New Roman"/>
                    <w:color w:val="0000FF"/>
                    <w:spacing w:val="-2"/>
                    <w:sz w:val="20"/>
                    <w:szCs w:val="20"/>
                    <w:u w:val="single"/>
                  </w:rPr>
                </w:rPrChange>
              </w:rPr>
              <w:t xml:space="preserve"> </w:t>
            </w:r>
            <w:r w:rsidRPr="00A2704D">
              <w:rPr>
                <w:rFonts w:ascii="Times New Roman" w:hAnsi="Times New Roman"/>
                <w:spacing w:val="-1"/>
                <w:sz w:val="20"/>
                <w:szCs w:val="20"/>
                <w:rPrChange w:id="1354" w:author="Eva Skýbová">
                  <w:rPr>
                    <w:rFonts w:ascii="Times New Roman" w:hAnsi="Times New Roman"/>
                    <w:color w:val="0000FF"/>
                    <w:spacing w:val="-1"/>
                    <w:sz w:val="20"/>
                    <w:szCs w:val="20"/>
                    <w:u w:val="single"/>
                  </w:rPr>
                </w:rPrChange>
              </w:rPr>
              <w:t>p</w:t>
            </w:r>
            <w:r w:rsidRPr="00A2704D">
              <w:rPr>
                <w:rFonts w:ascii="Times New Roman" w:hAnsi="Times New Roman"/>
                <w:spacing w:val="1"/>
                <w:sz w:val="20"/>
                <w:szCs w:val="20"/>
                <w:rPrChange w:id="1355" w:author="Eva Skýbová">
                  <w:rPr>
                    <w:rFonts w:ascii="Times New Roman" w:hAnsi="Times New Roman"/>
                    <w:color w:val="0000FF"/>
                    <w:spacing w:val="1"/>
                    <w:sz w:val="20"/>
                    <w:szCs w:val="20"/>
                    <w:u w:val="single"/>
                  </w:rPr>
                </w:rPrChange>
              </w:rPr>
              <w:t>ro</w:t>
            </w:r>
            <w:r w:rsidRPr="00A2704D">
              <w:rPr>
                <w:rFonts w:ascii="Times New Roman" w:hAnsi="Times New Roman"/>
                <w:sz w:val="20"/>
                <w:szCs w:val="20"/>
                <w:rPrChange w:id="1356" w:author="Eva Skýbová">
                  <w:rPr>
                    <w:rFonts w:ascii="Times New Roman" w:hAnsi="Times New Roman"/>
                    <w:color w:val="0000FF"/>
                    <w:sz w:val="20"/>
                    <w:szCs w:val="20"/>
                    <w:u w:val="single"/>
                  </w:rPr>
                </w:rPrChange>
              </w:rPr>
              <w:t>ti</w:t>
            </w:r>
            <w:r w:rsidRPr="00A2704D">
              <w:rPr>
                <w:rFonts w:ascii="Times New Roman" w:hAnsi="Times New Roman"/>
                <w:spacing w:val="-7"/>
                <w:sz w:val="20"/>
                <w:szCs w:val="20"/>
                <w:rPrChange w:id="1357" w:author="Eva Skýbová">
                  <w:rPr>
                    <w:rFonts w:ascii="Times New Roman" w:hAnsi="Times New Roman"/>
                    <w:color w:val="0000FF"/>
                    <w:spacing w:val="-7"/>
                    <w:sz w:val="20"/>
                    <w:szCs w:val="20"/>
                    <w:u w:val="single"/>
                  </w:rPr>
                </w:rPrChange>
              </w:rPr>
              <w:t xml:space="preserve"> </w:t>
            </w:r>
            <w:r w:rsidRPr="00A2704D">
              <w:rPr>
                <w:rFonts w:ascii="Times New Roman" w:hAnsi="Times New Roman"/>
                <w:spacing w:val="1"/>
                <w:sz w:val="20"/>
                <w:szCs w:val="20"/>
                <w:rPrChange w:id="1358" w:author="Eva Skýbová">
                  <w:rPr>
                    <w:rFonts w:ascii="Times New Roman" w:hAnsi="Times New Roman"/>
                    <w:color w:val="0000FF"/>
                    <w:spacing w:val="1"/>
                    <w:sz w:val="20"/>
                    <w:szCs w:val="20"/>
                    <w:u w:val="single"/>
                  </w:rPr>
                </w:rPrChange>
              </w:rPr>
              <w:t>or</w:t>
            </w:r>
            <w:r w:rsidRPr="00A2704D">
              <w:rPr>
                <w:rFonts w:ascii="Times New Roman" w:hAnsi="Times New Roman"/>
                <w:spacing w:val="-1"/>
                <w:sz w:val="20"/>
                <w:szCs w:val="20"/>
                <w:rPrChange w:id="1359" w:author="Eva Skýbová">
                  <w:rPr>
                    <w:rFonts w:ascii="Times New Roman" w:hAnsi="Times New Roman"/>
                    <w:color w:val="0000FF"/>
                    <w:spacing w:val="-1"/>
                    <w:sz w:val="20"/>
                    <w:szCs w:val="20"/>
                    <w:u w:val="single"/>
                  </w:rPr>
                </w:rPrChange>
              </w:rPr>
              <w:t>g</w:t>
            </w:r>
            <w:r w:rsidRPr="00A2704D">
              <w:rPr>
                <w:rFonts w:ascii="Times New Roman" w:hAnsi="Times New Roman"/>
                <w:sz w:val="20"/>
                <w:szCs w:val="20"/>
                <w:rPrChange w:id="1360" w:author="Eva Skýbová">
                  <w:rPr>
                    <w:rFonts w:ascii="Times New Roman" w:hAnsi="Times New Roman"/>
                    <w:color w:val="0000FF"/>
                    <w:sz w:val="20"/>
                    <w:szCs w:val="20"/>
                    <w:u w:val="single"/>
                  </w:rPr>
                </w:rPrChange>
              </w:rPr>
              <w:t>a</w:t>
            </w:r>
            <w:r w:rsidRPr="00A2704D">
              <w:rPr>
                <w:rFonts w:ascii="Times New Roman" w:hAnsi="Times New Roman"/>
                <w:spacing w:val="-1"/>
                <w:sz w:val="20"/>
                <w:szCs w:val="20"/>
                <w:rPrChange w:id="1361" w:author="Eva Skýbová">
                  <w:rPr>
                    <w:rFonts w:ascii="Times New Roman" w:hAnsi="Times New Roman"/>
                    <w:color w:val="0000FF"/>
                    <w:spacing w:val="-1"/>
                    <w:sz w:val="20"/>
                    <w:szCs w:val="20"/>
                    <w:u w:val="single"/>
                  </w:rPr>
                </w:rPrChange>
              </w:rPr>
              <w:t>n</w:t>
            </w:r>
            <w:r w:rsidRPr="00A2704D">
              <w:rPr>
                <w:rFonts w:ascii="Times New Roman" w:hAnsi="Times New Roman"/>
                <w:sz w:val="20"/>
                <w:szCs w:val="20"/>
                <w:rPrChange w:id="1362" w:author="Eva Skýbová">
                  <w:rPr>
                    <w:rFonts w:ascii="Times New Roman" w:hAnsi="Times New Roman"/>
                    <w:color w:val="0000FF"/>
                    <w:sz w:val="20"/>
                    <w:szCs w:val="20"/>
                    <w:u w:val="single"/>
                  </w:rPr>
                </w:rPrChange>
              </w:rPr>
              <w:t>iz</w:t>
            </w:r>
            <w:r w:rsidRPr="00A2704D">
              <w:rPr>
                <w:rFonts w:ascii="Times New Roman" w:hAnsi="Times New Roman"/>
                <w:spacing w:val="1"/>
                <w:sz w:val="20"/>
                <w:szCs w:val="20"/>
                <w:rPrChange w:id="1363" w:author="Eva Skýbová">
                  <w:rPr>
                    <w:rFonts w:ascii="Times New Roman" w:hAnsi="Times New Roman"/>
                    <w:color w:val="0000FF"/>
                    <w:spacing w:val="1"/>
                    <w:sz w:val="20"/>
                    <w:szCs w:val="20"/>
                    <w:u w:val="single"/>
                  </w:rPr>
                </w:rPrChange>
              </w:rPr>
              <w:t>o</w:t>
            </w:r>
            <w:r w:rsidRPr="00A2704D">
              <w:rPr>
                <w:rFonts w:ascii="Times New Roman" w:hAnsi="Times New Roman"/>
                <w:spacing w:val="-1"/>
                <w:sz w:val="20"/>
                <w:szCs w:val="20"/>
                <w:rPrChange w:id="1364" w:author="Eva Skýbová">
                  <w:rPr>
                    <w:rFonts w:ascii="Times New Roman" w:hAnsi="Times New Roman"/>
                    <w:color w:val="0000FF"/>
                    <w:spacing w:val="-1"/>
                    <w:sz w:val="20"/>
                    <w:szCs w:val="20"/>
                    <w:u w:val="single"/>
                  </w:rPr>
                </w:rPrChange>
              </w:rPr>
              <w:t>v</w:t>
            </w:r>
            <w:r w:rsidRPr="00A2704D">
              <w:rPr>
                <w:rFonts w:ascii="Times New Roman" w:hAnsi="Times New Roman"/>
                <w:spacing w:val="3"/>
                <w:sz w:val="20"/>
                <w:szCs w:val="20"/>
                <w:rPrChange w:id="1365" w:author="Eva Skýbová">
                  <w:rPr>
                    <w:rFonts w:ascii="Times New Roman" w:hAnsi="Times New Roman"/>
                    <w:color w:val="0000FF"/>
                    <w:spacing w:val="3"/>
                    <w:sz w:val="20"/>
                    <w:szCs w:val="20"/>
                    <w:u w:val="single"/>
                  </w:rPr>
                </w:rPrChange>
              </w:rPr>
              <w:t>a</w:t>
            </w:r>
            <w:r w:rsidRPr="00A2704D">
              <w:rPr>
                <w:rFonts w:ascii="Times New Roman" w:hAnsi="Times New Roman"/>
                <w:spacing w:val="-1"/>
                <w:sz w:val="20"/>
                <w:szCs w:val="20"/>
                <w:rPrChange w:id="1366" w:author="Eva Skýbová">
                  <w:rPr>
                    <w:rFonts w:ascii="Times New Roman" w:hAnsi="Times New Roman"/>
                    <w:color w:val="0000FF"/>
                    <w:spacing w:val="-1"/>
                    <w:sz w:val="20"/>
                    <w:szCs w:val="20"/>
                    <w:u w:val="single"/>
                  </w:rPr>
                </w:rPrChange>
              </w:rPr>
              <w:t>n</w:t>
            </w:r>
            <w:r w:rsidRPr="00A2704D">
              <w:rPr>
                <w:rFonts w:ascii="Times New Roman" w:hAnsi="Times New Roman"/>
                <w:spacing w:val="3"/>
                <w:sz w:val="20"/>
                <w:szCs w:val="20"/>
                <w:rPrChange w:id="1367" w:author="Eva Skýbová">
                  <w:rPr>
                    <w:rFonts w:ascii="Times New Roman" w:hAnsi="Times New Roman"/>
                    <w:color w:val="0000FF"/>
                    <w:spacing w:val="3"/>
                    <w:sz w:val="20"/>
                    <w:szCs w:val="20"/>
                    <w:u w:val="single"/>
                  </w:rPr>
                </w:rPrChange>
              </w:rPr>
              <w:t>é</w:t>
            </w:r>
            <w:r w:rsidRPr="00A2704D">
              <w:rPr>
                <w:rFonts w:ascii="Times New Roman" w:hAnsi="Times New Roman"/>
                <w:spacing w:val="-1"/>
                <w:sz w:val="20"/>
                <w:szCs w:val="20"/>
                <w:rPrChange w:id="1368" w:author="Eva Skýbová">
                  <w:rPr>
                    <w:rFonts w:ascii="Times New Roman" w:hAnsi="Times New Roman"/>
                    <w:color w:val="0000FF"/>
                    <w:spacing w:val="-1"/>
                    <w:sz w:val="20"/>
                    <w:szCs w:val="20"/>
                    <w:u w:val="single"/>
                  </w:rPr>
                </w:rPrChange>
              </w:rPr>
              <w:t>m</w:t>
            </w:r>
            <w:r w:rsidRPr="00A2704D">
              <w:rPr>
                <w:rFonts w:ascii="Times New Roman" w:hAnsi="Times New Roman"/>
                <w:sz w:val="20"/>
                <w:szCs w:val="20"/>
                <w:rPrChange w:id="1369" w:author="Eva Skýbová">
                  <w:rPr>
                    <w:rFonts w:ascii="Times New Roman" w:hAnsi="Times New Roman"/>
                    <w:color w:val="0000FF"/>
                    <w:sz w:val="20"/>
                    <w:szCs w:val="20"/>
                    <w:u w:val="single"/>
                  </w:rPr>
                </w:rPrChange>
              </w:rPr>
              <w:t>u</w:t>
            </w:r>
            <w:r w:rsidRPr="00A2704D">
              <w:rPr>
                <w:rFonts w:ascii="Times New Roman" w:hAnsi="Times New Roman"/>
                <w:spacing w:val="-14"/>
                <w:sz w:val="20"/>
                <w:szCs w:val="20"/>
                <w:rPrChange w:id="1370" w:author="Eva Skýbová">
                  <w:rPr>
                    <w:rFonts w:ascii="Times New Roman" w:hAnsi="Times New Roman"/>
                    <w:color w:val="0000FF"/>
                    <w:spacing w:val="-14"/>
                    <w:sz w:val="20"/>
                    <w:szCs w:val="20"/>
                    <w:u w:val="single"/>
                  </w:rPr>
                </w:rPrChange>
              </w:rPr>
              <w:t xml:space="preserve"> </w:t>
            </w:r>
            <w:r w:rsidRPr="00A2704D">
              <w:rPr>
                <w:rFonts w:ascii="Times New Roman" w:hAnsi="Times New Roman"/>
                <w:sz w:val="20"/>
                <w:szCs w:val="20"/>
                <w:rPrChange w:id="1371" w:author="Eva Skýbová">
                  <w:rPr>
                    <w:rFonts w:ascii="Times New Roman" w:hAnsi="Times New Roman"/>
                    <w:color w:val="0000FF"/>
                    <w:sz w:val="20"/>
                    <w:szCs w:val="20"/>
                    <w:u w:val="single"/>
                  </w:rPr>
                </w:rPrChange>
              </w:rPr>
              <w:t>zl</w:t>
            </w:r>
            <w:r w:rsidRPr="00A2704D">
              <w:rPr>
                <w:rFonts w:ascii="Times New Roman" w:hAnsi="Times New Roman"/>
                <w:spacing w:val="1"/>
                <w:sz w:val="20"/>
                <w:szCs w:val="20"/>
                <w:rPrChange w:id="1372" w:author="Eva Skýbová">
                  <w:rPr>
                    <w:rFonts w:ascii="Times New Roman" w:hAnsi="Times New Roman"/>
                    <w:color w:val="0000FF"/>
                    <w:spacing w:val="1"/>
                    <w:sz w:val="20"/>
                    <w:szCs w:val="20"/>
                    <w:u w:val="single"/>
                  </w:rPr>
                </w:rPrChange>
              </w:rPr>
              <w:t>o</w:t>
            </w:r>
            <w:r w:rsidRPr="00A2704D">
              <w:rPr>
                <w:rFonts w:ascii="Times New Roman" w:hAnsi="Times New Roman"/>
                <w:sz w:val="20"/>
                <w:szCs w:val="20"/>
                <w:rPrChange w:id="1373" w:author="Eva Skýbová">
                  <w:rPr>
                    <w:rFonts w:ascii="Times New Roman" w:hAnsi="Times New Roman"/>
                    <w:color w:val="0000FF"/>
                    <w:sz w:val="20"/>
                    <w:szCs w:val="20"/>
                    <w:u w:val="single"/>
                  </w:rPr>
                </w:rPrChange>
              </w:rPr>
              <w:t>č</w:t>
            </w:r>
            <w:r w:rsidRPr="00A2704D">
              <w:rPr>
                <w:rFonts w:ascii="Times New Roman" w:hAnsi="Times New Roman"/>
                <w:spacing w:val="2"/>
                <w:sz w:val="20"/>
                <w:szCs w:val="20"/>
                <w:rPrChange w:id="1374" w:author="Eva Skýbová">
                  <w:rPr>
                    <w:rFonts w:ascii="Times New Roman" w:hAnsi="Times New Roman"/>
                    <w:color w:val="0000FF"/>
                    <w:spacing w:val="2"/>
                    <w:sz w:val="20"/>
                    <w:szCs w:val="20"/>
                    <w:u w:val="single"/>
                  </w:rPr>
                </w:rPrChange>
              </w:rPr>
              <w:t>i</w:t>
            </w:r>
            <w:r w:rsidRPr="00A2704D">
              <w:rPr>
                <w:rFonts w:ascii="Times New Roman" w:hAnsi="Times New Roman"/>
                <w:spacing w:val="-1"/>
                <w:sz w:val="20"/>
                <w:szCs w:val="20"/>
                <w:rPrChange w:id="1375" w:author="Eva Skýbová">
                  <w:rPr>
                    <w:rFonts w:ascii="Times New Roman" w:hAnsi="Times New Roman"/>
                    <w:color w:val="0000FF"/>
                    <w:spacing w:val="-1"/>
                    <w:sz w:val="20"/>
                    <w:szCs w:val="20"/>
                    <w:u w:val="single"/>
                  </w:rPr>
                </w:rPrChange>
              </w:rPr>
              <w:t>n</w:t>
            </w:r>
            <w:r w:rsidRPr="00A2704D">
              <w:rPr>
                <w:rFonts w:ascii="Times New Roman" w:hAnsi="Times New Roman"/>
                <w:sz w:val="20"/>
                <w:szCs w:val="20"/>
                <w:rPrChange w:id="1376" w:author="Eva Skýbová">
                  <w:rPr>
                    <w:rFonts w:ascii="Times New Roman" w:hAnsi="Times New Roman"/>
                    <w:color w:val="0000FF"/>
                    <w:sz w:val="20"/>
                    <w:szCs w:val="20"/>
                    <w:u w:val="single"/>
                  </w:rPr>
                </w:rPrChange>
              </w:rPr>
              <w:t>u</w:t>
            </w:r>
            <w:r w:rsidRPr="00A2704D">
              <w:rPr>
                <w:rFonts w:ascii="Times New Roman" w:hAnsi="Times New Roman"/>
                <w:spacing w:val="-7"/>
                <w:sz w:val="20"/>
                <w:szCs w:val="20"/>
                <w:rPrChange w:id="1377" w:author="Eva Skýbová">
                  <w:rPr>
                    <w:rFonts w:ascii="Times New Roman" w:hAnsi="Times New Roman"/>
                    <w:color w:val="0000FF"/>
                    <w:spacing w:val="-7"/>
                    <w:sz w:val="20"/>
                    <w:szCs w:val="20"/>
                    <w:u w:val="single"/>
                  </w:rPr>
                </w:rPrChange>
              </w:rPr>
              <w:t xml:space="preserve"> </w:t>
            </w:r>
            <w:r w:rsidRPr="00A2704D">
              <w:rPr>
                <w:rFonts w:ascii="Times New Roman" w:hAnsi="Times New Roman"/>
                <w:spacing w:val="1"/>
                <w:sz w:val="20"/>
                <w:szCs w:val="20"/>
                <w:rPrChange w:id="1378" w:author="Eva Skýbová">
                  <w:rPr>
                    <w:rFonts w:ascii="Times New Roman" w:hAnsi="Times New Roman"/>
                    <w:color w:val="0000FF"/>
                    <w:spacing w:val="1"/>
                    <w:sz w:val="20"/>
                    <w:szCs w:val="20"/>
                    <w:u w:val="single"/>
                  </w:rPr>
                </w:rPrChange>
              </w:rPr>
              <w:t>III</w:t>
            </w:r>
            <w:r w:rsidRPr="00A2704D">
              <w:rPr>
                <w:rFonts w:ascii="Times New Roman" w:hAnsi="Times New Roman"/>
                <w:sz w:val="20"/>
                <w:szCs w:val="20"/>
                <w:rPrChange w:id="1379" w:author="Eva Skýbová">
                  <w:rPr>
                    <w:rFonts w:ascii="Times New Roman" w:hAnsi="Times New Roman"/>
                    <w:color w:val="0000FF"/>
                    <w:sz w:val="20"/>
                    <w:szCs w:val="20"/>
                    <w:u w:val="single"/>
                  </w:rPr>
                </w:rPrChange>
              </w:rPr>
              <w:t xml:space="preserve"> </w:t>
            </w:r>
            <w:r w:rsidRPr="00A2704D">
              <w:rPr>
                <w:rFonts w:ascii="Times New Roman" w:hAnsi="Times New Roman"/>
                <w:spacing w:val="1"/>
                <w:sz w:val="20"/>
                <w:szCs w:val="20"/>
                <w:rPrChange w:id="1380" w:author="Eva Skýbová">
                  <w:rPr>
                    <w:rFonts w:ascii="Times New Roman" w:hAnsi="Times New Roman"/>
                    <w:color w:val="0000FF"/>
                    <w:spacing w:val="1"/>
                    <w:sz w:val="20"/>
                    <w:szCs w:val="20"/>
                    <w:u w:val="single"/>
                  </w:rPr>
                </w:rPrChange>
              </w:rPr>
              <w:t>(b</w:t>
            </w:r>
            <w:r w:rsidRPr="00A2704D">
              <w:rPr>
                <w:rFonts w:ascii="Times New Roman" w:hAnsi="Times New Roman"/>
                <w:spacing w:val="-1"/>
                <w:sz w:val="20"/>
                <w:szCs w:val="20"/>
                <w:rPrChange w:id="1381" w:author="Eva Skýbová">
                  <w:rPr>
                    <w:rFonts w:ascii="Times New Roman" w:hAnsi="Times New Roman"/>
                    <w:color w:val="0000FF"/>
                    <w:spacing w:val="-1"/>
                    <w:sz w:val="20"/>
                    <w:szCs w:val="20"/>
                    <w:u w:val="single"/>
                  </w:rPr>
                </w:rPrChange>
              </w:rPr>
              <w:t>o</w:t>
            </w:r>
            <w:r w:rsidRPr="00A2704D">
              <w:rPr>
                <w:rFonts w:ascii="Times New Roman" w:hAnsi="Times New Roman"/>
                <w:sz w:val="20"/>
                <w:szCs w:val="20"/>
                <w:rPrChange w:id="1382" w:author="Eva Skýbová">
                  <w:rPr>
                    <w:rFonts w:ascii="Times New Roman" w:hAnsi="Times New Roman"/>
                    <w:color w:val="0000FF"/>
                    <w:sz w:val="20"/>
                    <w:szCs w:val="20"/>
                    <w:u w:val="single"/>
                  </w:rPr>
                </w:rPrChange>
              </w:rPr>
              <w:t>j</w:t>
            </w:r>
            <w:r w:rsidRPr="00A2704D">
              <w:rPr>
                <w:rFonts w:ascii="Times New Roman" w:hAnsi="Times New Roman"/>
                <w:spacing w:val="-1"/>
                <w:sz w:val="20"/>
                <w:szCs w:val="20"/>
                <w:rPrChange w:id="1383" w:author="Eva Skýbová">
                  <w:rPr>
                    <w:rFonts w:ascii="Times New Roman" w:hAnsi="Times New Roman"/>
                    <w:color w:val="0000FF"/>
                    <w:spacing w:val="-1"/>
                    <w:sz w:val="20"/>
                    <w:szCs w:val="20"/>
                    <w:u w:val="single"/>
                  </w:rPr>
                </w:rPrChange>
              </w:rPr>
              <w:t xml:space="preserve"> </w:t>
            </w:r>
            <w:r w:rsidRPr="00A2704D">
              <w:rPr>
                <w:rFonts w:ascii="Times New Roman" w:hAnsi="Times New Roman"/>
                <w:spacing w:val="1"/>
                <w:sz w:val="20"/>
                <w:szCs w:val="20"/>
                <w:rPrChange w:id="1384" w:author="Eva Skýbová">
                  <w:rPr>
                    <w:rFonts w:ascii="Times New Roman" w:hAnsi="Times New Roman"/>
                    <w:color w:val="0000FF"/>
                    <w:spacing w:val="1"/>
                    <w:sz w:val="20"/>
                    <w:szCs w:val="20"/>
                    <w:u w:val="single"/>
                  </w:rPr>
                </w:rPrChange>
              </w:rPr>
              <w:t>p</w:t>
            </w:r>
            <w:r w:rsidRPr="00A2704D">
              <w:rPr>
                <w:rFonts w:ascii="Times New Roman" w:hAnsi="Times New Roman"/>
                <w:spacing w:val="-2"/>
                <w:sz w:val="20"/>
                <w:szCs w:val="20"/>
                <w:rPrChange w:id="1385" w:author="Eva Skýbová">
                  <w:rPr>
                    <w:rFonts w:ascii="Times New Roman" w:hAnsi="Times New Roman"/>
                    <w:color w:val="0000FF"/>
                    <w:spacing w:val="-2"/>
                    <w:sz w:val="20"/>
                    <w:szCs w:val="20"/>
                    <w:u w:val="single"/>
                  </w:rPr>
                </w:rPrChange>
              </w:rPr>
              <w:t>r</w:t>
            </w:r>
            <w:r w:rsidRPr="00A2704D">
              <w:rPr>
                <w:rFonts w:ascii="Times New Roman" w:hAnsi="Times New Roman"/>
                <w:spacing w:val="1"/>
                <w:sz w:val="20"/>
                <w:szCs w:val="20"/>
                <w:rPrChange w:id="1386" w:author="Eva Skýbová">
                  <w:rPr>
                    <w:rFonts w:ascii="Times New Roman" w:hAnsi="Times New Roman"/>
                    <w:color w:val="0000FF"/>
                    <w:spacing w:val="1"/>
                    <w:sz w:val="20"/>
                    <w:szCs w:val="20"/>
                    <w:u w:val="single"/>
                  </w:rPr>
                </w:rPrChange>
              </w:rPr>
              <w:t>o</w:t>
            </w:r>
            <w:r w:rsidRPr="00A2704D">
              <w:rPr>
                <w:rFonts w:ascii="Times New Roman" w:hAnsi="Times New Roman"/>
                <w:sz w:val="20"/>
                <w:szCs w:val="20"/>
                <w:rPrChange w:id="1387" w:author="Eva Skýbová">
                  <w:rPr>
                    <w:rFonts w:ascii="Times New Roman" w:hAnsi="Times New Roman"/>
                    <w:color w:val="0000FF"/>
                    <w:sz w:val="20"/>
                    <w:szCs w:val="20"/>
                    <w:u w:val="single"/>
                  </w:rPr>
                </w:rPrChange>
              </w:rPr>
              <w:t>ti</w:t>
            </w:r>
            <w:r w:rsidRPr="00A2704D">
              <w:rPr>
                <w:rFonts w:ascii="Times New Roman" w:hAnsi="Times New Roman"/>
                <w:spacing w:val="-4"/>
                <w:sz w:val="20"/>
                <w:szCs w:val="20"/>
                <w:rPrChange w:id="1388" w:author="Eva Skýbová">
                  <w:rPr>
                    <w:rFonts w:ascii="Times New Roman" w:hAnsi="Times New Roman"/>
                    <w:color w:val="0000FF"/>
                    <w:spacing w:val="-4"/>
                    <w:sz w:val="20"/>
                    <w:szCs w:val="20"/>
                    <w:u w:val="single"/>
                  </w:rPr>
                </w:rPrChange>
              </w:rPr>
              <w:t xml:space="preserve"> </w:t>
            </w:r>
            <w:r w:rsidRPr="00A2704D">
              <w:rPr>
                <w:rFonts w:ascii="Times New Roman" w:hAnsi="Times New Roman"/>
                <w:spacing w:val="1"/>
                <w:sz w:val="20"/>
                <w:szCs w:val="20"/>
                <w:rPrChange w:id="1389" w:author="Eva Skýbová">
                  <w:rPr>
                    <w:rFonts w:ascii="Times New Roman" w:hAnsi="Times New Roman"/>
                    <w:color w:val="0000FF"/>
                    <w:spacing w:val="1"/>
                    <w:sz w:val="20"/>
                    <w:szCs w:val="20"/>
                    <w:u w:val="single"/>
                  </w:rPr>
                </w:rPrChange>
              </w:rPr>
              <w:t>p</w:t>
            </w:r>
            <w:r w:rsidRPr="00A2704D">
              <w:rPr>
                <w:rFonts w:ascii="Times New Roman" w:hAnsi="Times New Roman"/>
                <w:sz w:val="20"/>
                <w:szCs w:val="20"/>
                <w:rPrChange w:id="1390" w:author="Eva Skýbová">
                  <w:rPr>
                    <w:rFonts w:ascii="Times New Roman" w:hAnsi="Times New Roman"/>
                    <w:color w:val="0000FF"/>
                    <w:sz w:val="20"/>
                    <w:szCs w:val="20"/>
                    <w:u w:val="single"/>
                  </w:rPr>
                </w:rPrChange>
              </w:rPr>
              <w:t>a</w:t>
            </w:r>
            <w:r w:rsidRPr="00A2704D">
              <w:rPr>
                <w:rFonts w:ascii="Times New Roman" w:hAnsi="Times New Roman"/>
                <w:spacing w:val="1"/>
                <w:sz w:val="20"/>
                <w:szCs w:val="20"/>
                <w:rPrChange w:id="1391" w:author="Eva Skýbová">
                  <w:rPr>
                    <w:rFonts w:ascii="Times New Roman" w:hAnsi="Times New Roman"/>
                    <w:color w:val="0000FF"/>
                    <w:spacing w:val="1"/>
                    <w:sz w:val="20"/>
                    <w:szCs w:val="20"/>
                    <w:u w:val="single"/>
                  </w:rPr>
                </w:rPrChange>
              </w:rPr>
              <w:t>d</w:t>
            </w:r>
            <w:r w:rsidRPr="00A2704D">
              <w:rPr>
                <w:rFonts w:ascii="Times New Roman" w:hAnsi="Times New Roman"/>
                <w:sz w:val="20"/>
                <w:szCs w:val="20"/>
                <w:rPrChange w:id="1392" w:author="Eva Skýbová">
                  <w:rPr>
                    <w:rFonts w:ascii="Times New Roman" w:hAnsi="Times New Roman"/>
                    <w:color w:val="0000FF"/>
                    <w:sz w:val="20"/>
                    <w:szCs w:val="20"/>
                    <w:u w:val="single"/>
                  </w:rPr>
                </w:rPrChange>
              </w:rPr>
              <w:t>ělat</w:t>
            </w:r>
            <w:r w:rsidRPr="00A2704D">
              <w:rPr>
                <w:rFonts w:ascii="Times New Roman" w:hAnsi="Times New Roman"/>
                <w:spacing w:val="1"/>
                <w:sz w:val="20"/>
                <w:szCs w:val="20"/>
                <w:rPrChange w:id="1393" w:author="Eva Skýbová">
                  <w:rPr>
                    <w:rFonts w:ascii="Times New Roman" w:hAnsi="Times New Roman"/>
                    <w:color w:val="0000FF"/>
                    <w:spacing w:val="1"/>
                    <w:sz w:val="20"/>
                    <w:szCs w:val="20"/>
                    <w:u w:val="single"/>
                  </w:rPr>
                </w:rPrChange>
              </w:rPr>
              <w:t>e</w:t>
            </w:r>
            <w:r w:rsidRPr="00A2704D">
              <w:rPr>
                <w:rFonts w:ascii="Times New Roman" w:hAnsi="Times New Roman"/>
                <w:sz w:val="20"/>
                <w:szCs w:val="20"/>
                <w:rPrChange w:id="1394" w:author="Eva Skýbová">
                  <w:rPr>
                    <w:rFonts w:ascii="Times New Roman" w:hAnsi="Times New Roman"/>
                    <w:color w:val="0000FF"/>
                    <w:sz w:val="20"/>
                    <w:szCs w:val="20"/>
                    <w:u w:val="single"/>
                  </w:rPr>
                </w:rPrChange>
              </w:rPr>
              <w:t>l</w:t>
            </w:r>
            <w:r w:rsidRPr="00A2704D">
              <w:rPr>
                <w:rFonts w:ascii="Times New Roman" w:hAnsi="Times New Roman"/>
                <w:spacing w:val="-1"/>
                <w:sz w:val="20"/>
                <w:szCs w:val="20"/>
                <w:rPrChange w:id="1395" w:author="Eva Skýbová">
                  <w:rPr>
                    <w:rFonts w:ascii="Times New Roman" w:hAnsi="Times New Roman"/>
                    <w:color w:val="0000FF"/>
                    <w:spacing w:val="-1"/>
                    <w:sz w:val="20"/>
                    <w:szCs w:val="20"/>
                    <w:u w:val="single"/>
                  </w:rPr>
                </w:rPrChange>
              </w:rPr>
              <w:t>s</w:t>
            </w:r>
            <w:r w:rsidRPr="00A2704D">
              <w:rPr>
                <w:rFonts w:ascii="Times New Roman" w:hAnsi="Times New Roman"/>
                <w:sz w:val="20"/>
                <w:szCs w:val="20"/>
                <w:rPrChange w:id="1396" w:author="Eva Skýbová">
                  <w:rPr>
                    <w:rFonts w:ascii="Times New Roman" w:hAnsi="Times New Roman"/>
                    <w:color w:val="0000FF"/>
                    <w:sz w:val="20"/>
                    <w:szCs w:val="20"/>
                    <w:u w:val="single"/>
                  </w:rPr>
                </w:rPrChange>
              </w:rPr>
              <w:t>t</w:t>
            </w:r>
            <w:r w:rsidRPr="00A2704D">
              <w:rPr>
                <w:rFonts w:ascii="Times New Roman" w:hAnsi="Times New Roman"/>
                <w:spacing w:val="-1"/>
                <w:sz w:val="20"/>
                <w:szCs w:val="20"/>
                <w:rPrChange w:id="1397" w:author="Eva Skýbová">
                  <w:rPr>
                    <w:rFonts w:ascii="Times New Roman" w:hAnsi="Times New Roman"/>
                    <w:color w:val="0000FF"/>
                    <w:spacing w:val="-1"/>
                    <w:sz w:val="20"/>
                    <w:szCs w:val="20"/>
                    <w:u w:val="single"/>
                  </w:rPr>
                </w:rPrChange>
              </w:rPr>
              <w:t>v</w:t>
            </w:r>
            <w:r w:rsidRPr="00A2704D">
              <w:rPr>
                <w:rFonts w:ascii="Times New Roman" w:hAnsi="Times New Roman"/>
                <w:sz w:val="20"/>
                <w:szCs w:val="20"/>
                <w:rPrChange w:id="1398" w:author="Eva Skýbová">
                  <w:rPr>
                    <w:rFonts w:ascii="Times New Roman" w:hAnsi="Times New Roman"/>
                    <w:color w:val="0000FF"/>
                    <w:sz w:val="20"/>
                    <w:szCs w:val="20"/>
                    <w:u w:val="single"/>
                  </w:rPr>
                </w:rPrChange>
              </w:rPr>
              <w:t>í,</w:t>
            </w:r>
            <w:r w:rsidRPr="00A2704D">
              <w:rPr>
                <w:rFonts w:ascii="Times New Roman" w:hAnsi="Times New Roman"/>
                <w:spacing w:val="-10"/>
                <w:sz w:val="20"/>
                <w:szCs w:val="20"/>
                <w:rPrChange w:id="1399" w:author="Eva Skýbová">
                  <w:rPr>
                    <w:rFonts w:ascii="Times New Roman" w:hAnsi="Times New Roman"/>
                    <w:color w:val="0000FF"/>
                    <w:spacing w:val="-10"/>
                    <w:sz w:val="20"/>
                    <w:szCs w:val="20"/>
                    <w:u w:val="single"/>
                  </w:rPr>
                </w:rPrChange>
              </w:rPr>
              <w:t xml:space="preserve"> </w:t>
            </w:r>
            <w:r w:rsidRPr="00A2704D">
              <w:rPr>
                <w:rFonts w:ascii="Times New Roman" w:hAnsi="Times New Roman"/>
                <w:spacing w:val="1"/>
                <w:sz w:val="20"/>
                <w:szCs w:val="20"/>
                <w:rPrChange w:id="1400" w:author="Eva Skýbová">
                  <w:rPr>
                    <w:rFonts w:ascii="Times New Roman" w:hAnsi="Times New Roman"/>
                    <w:color w:val="0000FF"/>
                    <w:spacing w:val="1"/>
                    <w:sz w:val="20"/>
                    <w:szCs w:val="20"/>
                    <w:u w:val="single"/>
                  </w:rPr>
                </w:rPrChange>
              </w:rPr>
              <w:t>d</w:t>
            </w:r>
            <w:r w:rsidRPr="00A2704D">
              <w:rPr>
                <w:rFonts w:ascii="Times New Roman" w:hAnsi="Times New Roman"/>
                <w:sz w:val="20"/>
                <w:szCs w:val="20"/>
                <w:rPrChange w:id="1401" w:author="Eva Skýbová">
                  <w:rPr>
                    <w:rFonts w:ascii="Times New Roman" w:hAnsi="Times New Roman"/>
                    <w:color w:val="0000FF"/>
                    <w:sz w:val="20"/>
                    <w:szCs w:val="20"/>
                    <w:u w:val="single"/>
                  </w:rPr>
                </w:rPrChange>
              </w:rPr>
              <w:t>a</w:t>
            </w:r>
            <w:r w:rsidRPr="00A2704D">
              <w:rPr>
                <w:rFonts w:ascii="Times New Roman" w:hAnsi="Times New Roman"/>
                <w:spacing w:val="-1"/>
                <w:sz w:val="20"/>
                <w:szCs w:val="20"/>
                <w:rPrChange w:id="1402" w:author="Eva Skýbová">
                  <w:rPr>
                    <w:rFonts w:ascii="Times New Roman" w:hAnsi="Times New Roman"/>
                    <w:color w:val="0000FF"/>
                    <w:spacing w:val="-1"/>
                    <w:sz w:val="20"/>
                    <w:szCs w:val="20"/>
                    <w:u w:val="single"/>
                  </w:rPr>
                </w:rPrChange>
              </w:rPr>
              <w:t>ň</w:t>
            </w:r>
            <w:r w:rsidRPr="00A2704D">
              <w:rPr>
                <w:rFonts w:ascii="Times New Roman" w:hAnsi="Times New Roman"/>
                <w:spacing w:val="1"/>
                <w:sz w:val="20"/>
                <w:szCs w:val="20"/>
                <w:rPrChange w:id="1403" w:author="Eva Skýbová">
                  <w:rPr>
                    <w:rFonts w:ascii="Times New Roman" w:hAnsi="Times New Roman"/>
                    <w:color w:val="0000FF"/>
                    <w:spacing w:val="1"/>
                    <w:sz w:val="20"/>
                    <w:szCs w:val="20"/>
                    <w:u w:val="single"/>
                  </w:rPr>
                </w:rPrChange>
              </w:rPr>
              <w:t>o</w:t>
            </w:r>
            <w:r w:rsidRPr="00A2704D">
              <w:rPr>
                <w:rFonts w:ascii="Times New Roman" w:hAnsi="Times New Roman"/>
                <w:spacing w:val="-1"/>
                <w:sz w:val="20"/>
                <w:szCs w:val="20"/>
                <w:rPrChange w:id="1404" w:author="Eva Skýbová">
                  <w:rPr>
                    <w:rFonts w:ascii="Times New Roman" w:hAnsi="Times New Roman"/>
                    <w:color w:val="0000FF"/>
                    <w:spacing w:val="-1"/>
                    <w:sz w:val="20"/>
                    <w:szCs w:val="20"/>
                    <w:u w:val="single"/>
                  </w:rPr>
                </w:rPrChange>
              </w:rPr>
              <w:t>v</w:t>
            </w:r>
            <w:r w:rsidRPr="00A2704D">
              <w:rPr>
                <w:rFonts w:ascii="Times New Roman" w:hAnsi="Times New Roman"/>
                <w:sz w:val="20"/>
                <w:szCs w:val="20"/>
                <w:rPrChange w:id="1405" w:author="Eva Skýbová">
                  <w:rPr>
                    <w:rFonts w:ascii="Times New Roman" w:hAnsi="Times New Roman"/>
                    <w:color w:val="0000FF"/>
                    <w:sz w:val="20"/>
                    <w:szCs w:val="20"/>
                    <w:u w:val="single"/>
                  </w:rPr>
                </w:rPrChange>
              </w:rPr>
              <w:t>é</w:t>
            </w:r>
            <w:r w:rsidRPr="00A2704D">
              <w:rPr>
                <w:rFonts w:ascii="Times New Roman" w:hAnsi="Times New Roman"/>
                <w:spacing w:val="-3"/>
                <w:sz w:val="20"/>
                <w:szCs w:val="20"/>
                <w:rPrChange w:id="1406" w:author="Eva Skýbová">
                  <w:rPr>
                    <w:rFonts w:ascii="Times New Roman" w:hAnsi="Times New Roman"/>
                    <w:color w:val="0000FF"/>
                    <w:spacing w:val="-3"/>
                    <w:sz w:val="20"/>
                    <w:szCs w:val="20"/>
                    <w:u w:val="single"/>
                  </w:rPr>
                </w:rPrChange>
              </w:rPr>
              <w:t xml:space="preserve"> </w:t>
            </w:r>
            <w:r w:rsidRPr="00A2704D">
              <w:rPr>
                <w:rFonts w:ascii="Times New Roman" w:hAnsi="Times New Roman"/>
                <w:spacing w:val="-1"/>
                <w:sz w:val="20"/>
                <w:szCs w:val="20"/>
                <w:rPrChange w:id="1407" w:author="Eva Skýbová">
                  <w:rPr>
                    <w:rFonts w:ascii="Times New Roman" w:hAnsi="Times New Roman"/>
                    <w:color w:val="0000FF"/>
                    <w:spacing w:val="-1"/>
                    <w:sz w:val="20"/>
                    <w:szCs w:val="20"/>
                    <w:u w:val="single"/>
                  </w:rPr>
                </w:rPrChange>
              </w:rPr>
              <w:t>ún</w:t>
            </w:r>
            <w:r w:rsidRPr="00A2704D">
              <w:rPr>
                <w:rFonts w:ascii="Times New Roman" w:hAnsi="Times New Roman"/>
                <w:spacing w:val="2"/>
                <w:sz w:val="20"/>
                <w:szCs w:val="20"/>
                <w:rPrChange w:id="1408" w:author="Eva Skýbová">
                  <w:rPr>
                    <w:rFonts w:ascii="Times New Roman" w:hAnsi="Times New Roman"/>
                    <w:color w:val="0000FF"/>
                    <w:spacing w:val="2"/>
                    <w:sz w:val="20"/>
                    <w:szCs w:val="20"/>
                    <w:u w:val="single"/>
                  </w:rPr>
                </w:rPrChange>
              </w:rPr>
              <w:t>i</w:t>
            </w:r>
            <w:r w:rsidRPr="00A2704D">
              <w:rPr>
                <w:rFonts w:ascii="Times New Roman" w:hAnsi="Times New Roman"/>
                <w:spacing w:val="1"/>
                <w:sz w:val="20"/>
                <w:szCs w:val="20"/>
                <w:rPrChange w:id="1409" w:author="Eva Skýbová">
                  <w:rPr>
                    <w:rFonts w:ascii="Times New Roman" w:hAnsi="Times New Roman"/>
                    <w:color w:val="0000FF"/>
                    <w:spacing w:val="1"/>
                    <w:sz w:val="20"/>
                    <w:szCs w:val="20"/>
                    <w:u w:val="single"/>
                  </w:rPr>
                </w:rPrChange>
              </w:rPr>
              <w:t>k</w:t>
            </w:r>
            <w:r w:rsidRPr="00A2704D">
              <w:rPr>
                <w:rFonts w:ascii="Times New Roman" w:hAnsi="Times New Roman"/>
                <w:spacing w:val="-4"/>
                <w:sz w:val="20"/>
                <w:szCs w:val="20"/>
                <w:rPrChange w:id="1410" w:author="Eva Skýbová">
                  <w:rPr>
                    <w:rFonts w:ascii="Times New Roman" w:hAnsi="Times New Roman"/>
                    <w:color w:val="0000FF"/>
                    <w:spacing w:val="-4"/>
                    <w:sz w:val="20"/>
                    <w:szCs w:val="20"/>
                    <w:u w:val="single"/>
                  </w:rPr>
                </w:rPrChange>
              </w:rPr>
              <w:t>y</w:t>
            </w:r>
            <w:r w:rsidRPr="00A2704D">
              <w:rPr>
                <w:rFonts w:ascii="Times New Roman" w:hAnsi="Times New Roman"/>
                <w:sz w:val="20"/>
                <w:szCs w:val="20"/>
                <w:rPrChange w:id="1411" w:author="Eva Skýbová">
                  <w:rPr>
                    <w:rFonts w:ascii="Times New Roman" w:hAnsi="Times New Roman"/>
                    <w:color w:val="0000FF"/>
                    <w:sz w:val="20"/>
                    <w:szCs w:val="20"/>
                    <w:u w:val="single"/>
                  </w:rPr>
                </w:rPrChange>
              </w:rPr>
              <w:t>).</w:t>
            </w:r>
          </w:p>
          <w:p w:rsidR="00A2704D" w:rsidRPr="00A2704D" w:rsidRDefault="00A2704D" w:rsidP="00E568AC">
            <w:pPr>
              <w:pStyle w:val="Odstavecseseznamem"/>
              <w:numPr>
                <w:ilvl w:val="0"/>
                <w:numId w:val="33"/>
              </w:numPr>
              <w:spacing w:after="0" w:line="240" w:lineRule="auto"/>
              <w:rPr>
                <w:rFonts w:ascii="Times New Roman" w:hAnsi="Times New Roman"/>
                <w:sz w:val="20"/>
                <w:szCs w:val="20"/>
                <w:rPrChange w:id="1412" w:author="Unknown">
                  <w:rPr>
                    <w:szCs w:val="20"/>
                  </w:rPr>
                </w:rPrChange>
              </w:rPr>
            </w:pPr>
            <w:r w:rsidRPr="00A2704D">
              <w:rPr>
                <w:rFonts w:ascii="Times New Roman" w:hAnsi="Times New Roman"/>
                <w:spacing w:val="-1"/>
                <w:sz w:val="20"/>
                <w:szCs w:val="20"/>
                <w:rPrChange w:id="1413" w:author="Eva Skýbová" w:date="2018-06-08T10:36:00Z">
                  <w:rPr>
                    <w:color w:val="0000FF"/>
                    <w:spacing w:val="-1"/>
                    <w:szCs w:val="20"/>
                    <w:u w:val="single"/>
                  </w:rPr>
                </w:rPrChange>
              </w:rPr>
              <w:t>R</w:t>
            </w:r>
            <w:r w:rsidRPr="00A2704D">
              <w:rPr>
                <w:rFonts w:ascii="Times New Roman" w:hAnsi="Times New Roman"/>
                <w:sz w:val="20"/>
                <w:szCs w:val="20"/>
                <w:rPrChange w:id="1414" w:author="Eva Skýbová" w:date="2018-06-08T10:36:00Z">
                  <w:rPr>
                    <w:color w:val="0000FF"/>
                    <w:szCs w:val="20"/>
                    <w:u w:val="single"/>
                  </w:rPr>
                </w:rPrChange>
              </w:rPr>
              <w:t>izi</w:t>
            </w:r>
            <w:r w:rsidRPr="00A2704D">
              <w:rPr>
                <w:rFonts w:ascii="Times New Roman" w:hAnsi="Times New Roman"/>
                <w:spacing w:val="-1"/>
                <w:sz w:val="20"/>
                <w:szCs w:val="20"/>
                <w:rPrChange w:id="1415" w:author="Eva Skýbová" w:date="2018-06-08T10:36:00Z">
                  <w:rPr>
                    <w:color w:val="0000FF"/>
                    <w:spacing w:val="-1"/>
                    <w:szCs w:val="20"/>
                    <w:u w:val="single"/>
                  </w:rPr>
                </w:rPrChange>
              </w:rPr>
              <w:t>k</w:t>
            </w:r>
            <w:r w:rsidRPr="00A2704D">
              <w:rPr>
                <w:rFonts w:ascii="Times New Roman" w:hAnsi="Times New Roman"/>
                <w:sz w:val="20"/>
                <w:szCs w:val="20"/>
                <w:rPrChange w:id="1416" w:author="Eva Skýbová" w:date="2018-06-08T10:36:00Z">
                  <w:rPr>
                    <w:color w:val="0000FF"/>
                    <w:szCs w:val="20"/>
                    <w:u w:val="single"/>
                  </w:rPr>
                </w:rPrChange>
              </w:rPr>
              <w:t>a</w:t>
            </w:r>
            <w:r w:rsidRPr="00A2704D">
              <w:rPr>
                <w:rFonts w:ascii="Times New Roman" w:hAnsi="Times New Roman"/>
                <w:spacing w:val="-2"/>
                <w:sz w:val="20"/>
                <w:szCs w:val="20"/>
                <w:rPrChange w:id="1417" w:author="Eva Skýbová" w:date="2018-06-08T10:36:00Z">
                  <w:rPr>
                    <w:color w:val="0000FF"/>
                    <w:spacing w:val="-2"/>
                    <w:szCs w:val="20"/>
                    <w:u w:val="single"/>
                  </w:rPr>
                </w:rPrChange>
              </w:rPr>
              <w:t xml:space="preserve"> </w:t>
            </w:r>
            <w:r w:rsidRPr="00A2704D">
              <w:rPr>
                <w:rFonts w:ascii="Times New Roman" w:hAnsi="Times New Roman"/>
                <w:spacing w:val="-4"/>
                <w:sz w:val="20"/>
                <w:szCs w:val="20"/>
                <w:rPrChange w:id="1418" w:author="Eva Skýbová" w:date="2018-06-08T10:36:00Z">
                  <w:rPr>
                    <w:color w:val="0000FF"/>
                    <w:spacing w:val="-4"/>
                    <w:szCs w:val="20"/>
                    <w:u w:val="single"/>
                  </w:rPr>
                </w:rPrChange>
              </w:rPr>
              <w:t>m</w:t>
            </w:r>
            <w:r w:rsidRPr="00A2704D">
              <w:rPr>
                <w:rFonts w:ascii="Times New Roman" w:hAnsi="Times New Roman"/>
                <w:spacing w:val="2"/>
                <w:sz w:val="20"/>
                <w:szCs w:val="20"/>
                <w:rPrChange w:id="1419" w:author="Eva Skýbová" w:date="2018-06-08T10:36:00Z">
                  <w:rPr>
                    <w:color w:val="0000FF"/>
                    <w:spacing w:val="2"/>
                    <w:szCs w:val="20"/>
                    <w:u w:val="single"/>
                  </w:rPr>
                </w:rPrChange>
              </w:rPr>
              <w:t>i</w:t>
            </w:r>
            <w:r w:rsidRPr="00A2704D">
              <w:rPr>
                <w:rFonts w:ascii="Times New Roman" w:hAnsi="Times New Roman"/>
                <w:spacing w:val="-1"/>
                <w:sz w:val="20"/>
                <w:szCs w:val="20"/>
                <w:rPrChange w:id="1420" w:author="Eva Skýbová" w:date="2018-06-08T10:36:00Z">
                  <w:rPr>
                    <w:color w:val="0000FF"/>
                    <w:spacing w:val="-1"/>
                    <w:szCs w:val="20"/>
                    <w:u w:val="single"/>
                  </w:rPr>
                </w:rPrChange>
              </w:rPr>
              <w:t>g</w:t>
            </w:r>
            <w:r w:rsidRPr="00A2704D">
              <w:rPr>
                <w:rFonts w:ascii="Times New Roman" w:hAnsi="Times New Roman"/>
                <w:spacing w:val="1"/>
                <w:sz w:val="20"/>
                <w:szCs w:val="20"/>
                <w:rPrChange w:id="1421" w:author="Eva Skýbová" w:date="2018-06-08T10:36:00Z">
                  <w:rPr>
                    <w:color w:val="0000FF"/>
                    <w:spacing w:val="1"/>
                    <w:szCs w:val="20"/>
                    <w:u w:val="single"/>
                  </w:rPr>
                </w:rPrChange>
              </w:rPr>
              <w:t>r</w:t>
            </w:r>
            <w:r w:rsidRPr="00A2704D">
              <w:rPr>
                <w:rFonts w:ascii="Times New Roman" w:hAnsi="Times New Roman"/>
                <w:sz w:val="20"/>
                <w:szCs w:val="20"/>
                <w:rPrChange w:id="1422" w:author="Eva Skýbová" w:date="2018-06-08T10:36:00Z">
                  <w:rPr>
                    <w:color w:val="0000FF"/>
                    <w:szCs w:val="20"/>
                    <w:u w:val="single"/>
                  </w:rPr>
                </w:rPrChange>
              </w:rPr>
              <w:t>a</w:t>
            </w:r>
            <w:r w:rsidRPr="00A2704D">
              <w:rPr>
                <w:rFonts w:ascii="Times New Roman" w:hAnsi="Times New Roman"/>
                <w:spacing w:val="1"/>
                <w:sz w:val="20"/>
                <w:szCs w:val="20"/>
                <w:rPrChange w:id="1423" w:author="Eva Skýbová" w:date="2018-06-08T10:36:00Z">
                  <w:rPr>
                    <w:color w:val="0000FF"/>
                    <w:spacing w:val="1"/>
                    <w:szCs w:val="20"/>
                    <w:u w:val="single"/>
                  </w:rPr>
                </w:rPrChange>
              </w:rPr>
              <w:t>c</w:t>
            </w:r>
            <w:r w:rsidRPr="00A2704D">
              <w:rPr>
                <w:rFonts w:ascii="Times New Roman" w:hAnsi="Times New Roman"/>
                <w:sz w:val="20"/>
                <w:szCs w:val="20"/>
                <w:rPrChange w:id="1424" w:author="Eva Skýbová" w:date="2018-06-08T10:36:00Z">
                  <w:rPr>
                    <w:color w:val="0000FF"/>
                    <w:szCs w:val="20"/>
                    <w:u w:val="single"/>
                  </w:rPr>
                </w:rPrChange>
              </w:rPr>
              <w:t>e</w:t>
            </w:r>
            <w:r w:rsidRPr="00A2704D">
              <w:rPr>
                <w:rFonts w:ascii="Times New Roman" w:hAnsi="Times New Roman"/>
                <w:spacing w:val="-5"/>
                <w:sz w:val="20"/>
                <w:szCs w:val="20"/>
                <w:rPrChange w:id="1425" w:author="Eva Skýbová" w:date="2018-06-08T10:36:00Z">
                  <w:rPr>
                    <w:color w:val="0000FF"/>
                    <w:spacing w:val="-5"/>
                    <w:szCs w:val="20"/>
                    <w:u w:val="single"/>
                  </w:rPr>
                </w:rPrChange>
              </w:rPr>
              <w:t xml:space="preserve"> </w:t>
            </w:r>
            <w:r w:rsidRPr="00A2704D">
              <w:rPr>
                <w:rFonts w:ascii="Times New Roman" w:hAnsi="Times New Roman"/>
                <w:spacing w:val="-1"/>
                <w:sz w:val="20"/>
                <w:szCs w:val="20"/>
                <w:rPrChange w:id="1426" w:author="Eva Skýbová" w:date="2018-06-08T10:36:00Z">
                  <w:rPr>
                    <w:color w:val="0000FF"/>
                    <w:spacing w:val="-1"/>
                    <w:szCs w:val="20"/>
                    <w:u w:val="single"/>
                  </w:rPr>
                </w:rPrChange>
              </w:rPr>
              <w:t>v</w:t>
            </w:r>
            <w:r w:rsidRPr="00A2704D">
              <w:rPr>
                <w:rFonts w:ascii="Times New Roman" w:hAnsi="Times New Roman"/>
                <w:sz w:val="20"/>
                <w:szCs w:val="20"/>
                <w:rPrChange w:id="1427" w:author="Eva Skýbová" w:date="2018-06-08T10:36:00Z">
                  <w:rPr>
                    <w:color w:val="0000FF"/>
                    <w:szCs w:val="20"/>
                    <w:u w:val="single"/>
                  </w:rPr>
                </w:rPrChange>
              </w:rPr>
              <w:t>e</w:t>
            </w:r>
            <w:r w:rsidRPr="00A2704D">
              <w:rPr>
                <w:rFonts w:ascii="Times New Roman" w:hAnsi="Times New Roman"/>
                <w:spacing w:val="2"/>
                <w:sz w:val="20"/>
                <w:szCs w:val="20"/>
                <w:rPrChange w:id="1428" w:author="Eva Skýbová" w:date="2018-06-08T10:36:00Z">
                  <w:rPr>
                    <w:color w:val="0000FF"/>
                    <w:spacing w:val="2"/>
                    <w:szCs w:val="20"/>
                    <w:u w:val="single"/>
                  </w:rPr>
                </w:rPrChange>
              </w:rPr>
              <w:t>l</w:t>
            </w:r>
            <w:r w:rsidRPr="00A2704D">
              <w:rPr>
                <w:rFonts w:ascii="Times New Roman" w:hAnsi="Times New Roman"/>
                <w:spacing w:val="-1"/>
                <w:sz w:val="20"/>
                <w:szCs w:val="20"/>
                <w:rPrChange w:id="1429" w:author="Eva Skýbová" w:date="2018-06-08T10:36:00Z">
                  <w:rPr>
                    <w:color w:val="0000FF"/>
                    <w:spacing w:val="-1"/>
                    <w:szCs w:val="20"/>
                    <w:u w:val="single"/>
                  </w:rPr>
                </w:rPrChange>
              </w:rPr>
              <w:t>k</w:t>
            </w:r>
            <w:r w:rsidRPr="00A2704D">
              <w:rPr>
                <w:rFonts w:ascii="Times New Roman" w:hAnsi="Times New Roman"/>
                <w:spacing w:val="3"/>
                <w:sz w:val="20"/>
                <w:szCs w:val="20"/>
                <w:rPrChange w:id="1430" w:author="Eva Skýbová" w:date="2018-06-08T10:36:00Z">
                  <w:rPr>
                    <w:color w:val="0000FF"/>
                    <w:spacing w:val="3"/>
                    <w:szCs w:val="20"/>
                    <w:u w:val="single"/>
                  </w:rPr>
                </w:rPrChange>
              </w:rPr>
              <w:t>é</w:t>
            </w:r>
            <w:r w:rsidRPr="00A2704D">
              <w:rPr>
                <w:rFonts w:ascii="Times New Roman" w:hAnsi="Times New Roman"/>
                <w:spacing w:val="-1"/>
                <w:sz w:val="20"/>
                <w:szCs w:val="20"/>
                <w:rPrChange w:id="1431" w:author="Eva Skýbová" w:date="2018-06-08T10:36:00Z">
                  <w:rPr>
                    <w:color w:val="0000FF"/>
                    <w:spacing w:val="-1"/>
                    <w:szCs w:val="20"/>
                    <w:u w:val="single"/>
                  </w:rPr>
                </w:rPrChange>
              </w:rPr>
              <w:t>h</w:t>
            </w:r>
            <w:r w:rsidRPr="00A2704D">
              <w:rPr>
                <w:rFonts w:ascii="Times New Roman" w:hAnsi="Times New Roman"/>
                <w:sz w:val="20"/>
                <w:szCs w:val="20"/>
                <w:rPrChange w:id="1432" w:author="Eva Skýbová" w:date="2018-06-08T10:36:00Z">
                  <w:rPr>
                    <w:color w:val="0000FF"/>
                    <w:szCs w:val="20"/>
                    <w:u w:val="single"/>
                  </w:rPr>
                </w:rPrChange>
              </w:rPr>
              <w:t>o</w:t>
            </w:r>
            <w:r w:rsidRPr="00A2704D">
              <w:rPr>
                <w:rFonts w:ascii="Times New Roman" w:hAnsi="Times New Roman"/>
                <w:spacing w:val="-5"/>
                <w:sz w:val="20"/>
                <w:szCs w:val="20"/>
                <w:rPrChange w:id="1433" w:author="Eva Skýbová" w:date="2018-06-08T10:36:00Z">
                  <w:rPr>
                    <w:color w:val="0000FF"/>
                    <w:spacing w:val="-5"/>
                    <w:szCs w:val="20"/>
                    <w:u w:val="single"/>
                  </w:rPr>
                </w:rPrChange>
              </w:rPr>
              <w:t xml:space="preserve"> </w:t>
            </w:r>
            <w:r w:rsidRPr="00A2704D">
              <w:rPr>
                <w:rFonts w:ascii="Times New Roman" w:hAnsi="Times New Roman"/>
                <w:spacing w:val="1"/>
                <w:sz w:val="20"/>
                <w:szCs w:val="20"/>
                <w:rPrChange w:id="1434" w:author="Eva Skýbová" w:date="2018-06-08T10:36:00Z">
                  <w:rPr>
                    <w:color w:val="0000FF"/>
                    <w:spacing w:val="1"/>
                    <w:szCs w:val="20"/>
                    <w:u w:val="single"/>
                  </w:rPr>
                </w:rPrChange>
              </w:rPr>
              <w:t>ro</w:t>
            </w:r>
            <w:r w:rsidRPr="00A2704D">
              <w:rPr>
                <w:rFonts w:ascii="Times New Roman" w:hAnsi="Times New Roman"/>
                <w:sz w:val="20"/>
                <w:szCs w:val="20"/>
                <w:rPrChange w:id="1435" w:author="Eva Skýbová" w:date="2018-06-08T10:36:00Z">
                  <w:rPr>
                    <w:color w:val="0000FF"/>
                    <w:szCs w:val="20"/>
                    <w:u w:val="single"/>
                  </w:rPr>
                </w:rPrChange>
              </w:rPr>
              <w:t>zsa</w:t>
            </w:r>
            <w:r w:rsidRPr="00A2704D">
              <w:rPr>
                <w:rFonts w:ascii="Times New Roman" w:hAnsi="Times New Roman"/>
                <w:spacing w:val="1"/>
                <w:sz w:val="20"/>
                <w:szCs w:val="20"/>
                <w:rPrChange w:id="1436" w:author="Eva Skýbová" w:date="2018-06-08T10:36:00Z">
                  <w:rPr>
                    <w:color w:val="0000FF"/>
                    <w:spacing w:val="1"/>
                    <w:szCs w:val="20"/>
                    <w:u w:val="single"/>
                  </w:rPr>
                </w:rPrChange>
              </w:rPr>
              <w:t>h</w:t>
            </w:r>
            <w:r w:rsidRPr="00A2704D">
              <w:rPr>
                <w:rFonts w:ascii="Times New Roman" w:hAnsi="Times New Roman"/>
                <w:spacing w:val="2"/>
                <w:sz w:val="20"/>
                <w:szCs w:val="20"/>
                <w:rPrChange w:id="1437" w:author="Eva Skýbová" w:date="2018-06-08T10:36:00Z">
                  <w:rPr>
                    <w:color w:val="0000FF"/>
                    <w:spacing w:val="2"/>
                    <w:szCs w:val="20"/>
                    <w:u w:val="single"/>
                  </w:rPr>
                </w:rPrChange>
              </w:rPr>
              <w:t>u</w:t>
            </w:r>
            <w:r w:rsidRPr="00A2704D">
              <w:rPr>
                <w:rFonts w:ascii="Times New Roman" w:hAnsi="Times New Roman"/>
                <w:sz w:val="20"/>
                <w:szCs w:val="20"/>
                <w:rPrChange w:id="1438" w:author="Eva Skýbová" w:date="2018-06-08T10:36:00Z">
                  <w:rPr>
                    <w:color w:val="0000FF"/>
                    <w:szCs w:val="20"/>
                    <w:u w:val="single"/>
                  </w:rPr>
                </w:rPrChange>
              </w:rPr>
              <w:t>.</w:t>
            </w:r>
          </w:p>
          <w:p w:rsidR="00A2704D" w:rsidRPr="00A46E4E" w:rsidRDefault="00A2704D" w:rsidP="00E568AC">
            <w:pPr>
              <w:pStyle w:val="Normlnweb"/>
              <w:spacing w:before="120" w:beforeAutospacing="0" w:after="0" w:afterAutospacing="0"/>
              <w:rPr>
                <w:rFonts w:ascii="Times New Roman" w:hAnsi="Times New Roman" w:cs="Times New Roman"/>
                <w:b/>
                <w:color w:val="000000"/>
                <w:sz w:val="20"/>
                <w:szCs w:val="20"/>
              </w:rPr>
            </w:pPr>
            <w:r w:rsidRPr="00A46E4E">
              <w:rPr>
                <w:rFonts w:ascii="Times New Roman" w:hAnsi="Times New Roman" w:cs="Times New Roman"/>
                <w:b/>
                <w:color w:val="000000"/>
                <w:sz w:val="20"/>
                <w:szCs w:val="20"/>
              </w:rPr>
              <w:t>Výstupní kompetence</w:t>
            </w:r>
          </w:p>
          <w:p w:rsidR="00A2704D" w:rsidRPr="00A46E4E" w:rsidRDefault="00A2704D" w:rsidP="00E568AC">
            <w:pPr>
              <w:pStyle w:val="Normlnweb"/>
              <w:spacing w:before="0" w:beforeAutospacing="0" w:after="0" w:afterAutospacing="0"/>
              <w:rPr>
                <w:rFonts w:ascii="Times New Roman" w:hAnsi="Times New Roman" w:cs="Times New Roman"/>
                <w:color w:val="000000"/>
                <w:sz w:val="20"/>
                <w:szCs w:val="20"/>
              </w:rPr>
            </w:pPr>
            <w:r w:rsidRPr="00A46E4E">
              <w:rPr>
                <w:rFonts w:ascii="Times New Roman" w:hAnsi="Times New Roman" w:cs="Times New Roman"/>
                <w:color w:val="000000"/>
                <w:sz w:val="20"/>
                <w:szCs w:val="20"/>
              </w:rPr>
              <w:t>Student kriticky hodnotí informace o bezpečnostních hrozbách v souvislosti s bezpečnostním prostředím ČR a EÚ, zná základní údaje o formách a metodách boje proti terorizmu, extremismu, nacionalismu a organizovanému zločinu. Ovládá postupy při řešení problémů souvisejících s řešením rizik migrace velkého rozsahu.</w:t>
            </w:r>
          </w:p>
          <w:p w:rsidR="00A2704D" w:rsidRDefault="00A2704D" w:rsidP="00E568AC">
            <w:pPr>
              <w:pStyle w:val="Normlnweb"/>
              <w:spacing w:before="0" w:beforeAutospacing="0" w:after="0" w:afterAutospacing="0"/>
              <w:rPr>
                <w:color w:val="000000"/>
                <w:sz w:val="20"/>
                <w:szCs w:val="20"/>
              </w:rPr>
            </w:pPr>
          </w:p>
          <w:p w:rsidR="00A2704D" w:rsidRPr="00251A1D" w:rsidRDefault="00A2704D" w:rsidP="00E568AC">
            <w:pPr>
              <w:pStyle w:val="Normlnweb"/>
              <w:spacing w:before="0" w:beforeAutospacing="0" w:after="0" w:afterAutospacing="0"/>
              <w:rPr>
                <w:color w:val="000000"/>
                <w:sz w:val="20"/>
                <w:szCs w:val="20"/>
              </w:rPr>
            </w:pPr>
          </w:p>
        </w:tc>
      </w:tr>
      <w:tr w:rsidR="00A2704D" w:rsidRPr="00EB3FA0" w:rsidTr="00E568AC">
        <w:trPr>
          <w:trHeight w:hRule="exact" w:val="268"/>
        </w:trPr>
        <w:tc>
          <w:tcPr>
            <w:tcW w:w="3551" w:type="dxa"/>
            <w:gridSpan w:val="2"/>
            <w:tcBorders>
              <w:top w:val="single" w:sz="12" w:space="0" w:color="000000"/>
              <w:left w:val="single" w:sz="4" w:space="0" w:color="auto"/>
              <w:bottom w:val="single" w:sz="18" w:space="0" w:color="F7C9AC"/>
              <w:right w:val="single" w:sz="4" w:space="0" w:color="auto"/>
            </w:tcBorders>
            <w:shd w:val="clear" w:color="auto" w:fill="F7C9AC"/>
          </w:tcPr>
          <w:p w:rsidR="00A2704D" w:rsidRPr="00EB3FA0" w:rsidRDefault="00A2704D" w:rsidP="00E568AC">
            <w:pPr>
              <w:spacing w:line="220" w:lineRule="exact"/>
            </w:pPr>
            <w:r w:rsidRPr="00EB3FA0">
              <w:rPr>
                <w:b/>
              </w:rPr>
              <w:t>Studijní</w:t>
            </w:r>
            <w:r w:rsidRPr="00EB3FA0">
              <w:rPr>
                <w:b/>
                <w:spacing w:val="-7"/>
              </w:rPr>
              <w:t xml:space="preserve"> </w:t>
            </w:r>
            <w:r w:rsidRPr="00EB3FA0">
              <w:rPr>
                <w:b/>
              </w:rPr>
              <w:t>li</w:t>
            </w:r>
            <w:r w:rsidRPr="00EB3FA0">
              <w:rPr>
                <w:b/>
                <w:spacing w:val="1"/>
              </w:rPr>
              <w:t>t</w:t>
            </w:r>
            <w:r w:rsidRPr="00EB3FA0">
              <w:rPr>
                <w:b/>
              </w:rPr>
              <w:t>e</w:t>
            </w:r>
            <w:r w:rsidRPr="00EB3FA0">
              <w:rPr>
                <w:b/>
                <w:spacing w:val="1"/>
              </w:rPr>
              <w:t>rat</w:t>
            </w:r>
            <w:r w:rsidRPr="00EB3FA0">
              <w:rPr>
                <w:b/>
              </w:rPr>
              <w:t>ura</w:t>
            </w:r>
            <w:r w:rsidRPr="00EB3FA0">
              <w:rPr>
                <w:b/>
                <w:spacing w:val="-7"/>
              </w:rPr>
              <w:t xml:space="preserve"> </w:t>
            </w:r>
            <w:r w:rsidRPr="00EB3FA0">
              <w:rPr>
                <w:b/>
              </w:rPr>
              <w:t xml:space="preserve">a </w:t>
            </w:r>
            <w:r w:rsidRPr="00EB3FA0">
              <w:rPr>
                <w:b/>
                <w:spacing w:val="-1"/>
              </w:rPr>
              <w:t>s</w:t>
            </w:r>
            <w:r w:rsidRPr="00EB3FA0">
              <w:rPr>
                <w:b/>
                <w:spacing w:val="1"/>
              </w:rPr>
              <w:t>t</w:t>
            </w:r>
            <w:r w:rsidRPr="00EB3FA0">
              <w:rPr>
                <w:b/>
              </w:rPr>
              <w:t>u</w:t>
            </w:r>
            <w:r w:rsidRPr="00EB3FA0">
              <w:rPr>
                <w:b/>
                <w:spacing w:val="-1"/>
              </w:rPr>
              <w:t>d</w:t>
            </w:r>
            <w:r w:rsidRPr="00EB3FA0">
              <w:rPr>
                <w:b/>
              </w:rPr>
              <w:t>ijní</w:t>
            </w:r>
            <w:r w:rsidRPr="00EB3FA0">
              <w:rPr>
                <w:b/>
                <w:spacing w:val="-5"/>
              </w:rPr>
              <w:t xml:space="preserve"> </w:t>
            </w:r>
            <w:r w:rsidRPr="00EB3FA0">
              <w:rPr>
                <w:b/>
              </w:rPr>
              <w:t>p</w:t>
            </w:r>
            <w:r w:rsidRPr="00EB3FA0">
              <w:rPr>
                <w:b/>
                <w:spacing w:val="3"/>
              </w:rPr>
              <w:t>o</w:t>
            </w:r>
            <w:r w:rsidRPr="00EB3FA0">
              <w:rPr>
                <w:b/>
                <w:spacing w:val="-3"/>
              </w:rPr>
              <w:t>m</w:t>
            </w:r>
            <w:r w:rsidRPr="00EB3FA0">
              <w:rPr>
                <w:b/>
              </w:rPr>
              <w:t>ů</w:t>
            </w:r>
            <w:r w:rsidRPr="00EB3FA0">
              <w:rPr>
                <w:b/>
                <w:spacing w:val="2"/>
              </w:rPr>
              <w:t>c</w:t>
            </w:r>
            <w:r w:rsidRPr="00EB3FA0">
              <w:rPr>
                <w:b/>
                <w:spacing w:val="-3"/>
              </w:rPr>
              <w:t>k</w:t>
            </w:r>
            <w:r w:rsidRPr="00EB3FA0">
              <w:rPr>
                <w:b/>
              </w:rPr>
              <w:t>y</w:t>
            </w:r>
          </w:p>
        </w:tc>
        <w:tc>
          <w:tcPr>
            <w:tcW w:w="6295" w:type="dxa"/>
            <w:gridSpan w:val="9"/>
            <w:tcBorders>
              <w:top w:val="single" w:sz="12" w:space="0" w:color="000000"/>
              <w:left w:val="single" w:sz="4" w:space="0" w:color="auto"/>
              <w:bottom w:val="nil"/>
              <w:right w:val="single" w:sz="4" w:space="0" w:color="auto"/>
            </w:tcBorders>
          </w:tcPr>
          <w:p w:rsidR="00A2704D" w:rsidRPr="00EB3FA0" w:rsidRDefault="00A2704D" w:rsidP="00E568AC"/>
        </w:tc>
      </w:tr>
      <w:tr w:rsidR="00A2704D" w:rsidRPr="00EB3FA0" w:rsidTr="00E568AC">
        <w:trPr>
          <w:trHeight w:hRule="exact" w:val="3281"/>
        </w:trPr>
        <w:tc>
          <w:tcPr>
            <w:tcW w:w="9846" w:type="dxa"/>
            <w:gridSpan w:val="11"/>
            <w:tcBorders>
              <w:top w:val="nil"/>
              <w:left w:val="single" w:sz="4" w:space="0" w:color="auto"/>
              <w:bottom w:val="single" w:sz="12" w:space="0" w:color="000000"/>
              <w:right w:val="single" w:sz="4" w:space="0" w:color="auto"/>
            </w:tcBorders>
          </w:tcPr>
          <w:p w:rsidR="00A2704D" w:rsidRPr="0071525F" w:rsidRDefault="00A2704D" w:rsidP="00A46E4E">
            <w:pPr>
              <w:spacing w:before="16"/>
              <w:rPr>
                <w:b/>
              </w:rPr>
            </w:pPr>
            <w:r>
              <w:rPr>
                <w:b/>
                <w:spacing w:val="-2"/>
              </w:rPr>
              <w:lastRenderedPageBreak/>
              <w:t>Povinná literatura:</w:t>
            </w:r>
          </w:p>
          <w:p w:rsidR="00A2704D" w:rsidRPr="00EB3FA0" w:rsidRDefault="00A2704D" w:rsidP="00E568AC">
            <w:r w:rsidRPr="00EB3FA0">
              <w:t>KAV</w:t>
            </w:r>
            <w:r w:rsidRPr="00EB3FA0">
              <w:rPr>
                <w:spacing w:val="1"/>
              </w:rPr>
              <w:t>I</w:t>
            </w:r>
            <w:r w:rsidRPr="00EB3FA0">
              <w:rPr>
                <w:spacing w:val="-1"/>
              </w:rPr>
              <w:t>C</w:t>
            </w:r>
            <w:r w:rsidRPr="00EB3FA0">
              <w:t>KÝ,</w:t>
            </w:r>
            <w:r w:rsidRPr="00EB3FA0">
              <w:rPr>
                <w:spacing w:val="-9"/>
              </w:rPr>
              <w:t xml:space="preserve"> </w:t>
            </w:r>
            <w:r w:rsidRPr="00EB3FA0">
              <w:t>Vla</w:t>
            </w:r>
            <w:r w:rsidRPr="00EB3FA0">
              <w:rPr>
                <w:spacing w:val="1"/>
              </w:rPr>
              <w:t>d</w:t>
            </w:r>
            <w:r w:rsidRPr="00EB3FA0">
              <w:rPr>
                <w:spacing w:val="2"/>
              </w:rPr>
              <w:t>i</w:t>
            </w:r>
            <w:r w:rsidRPr="00EB3FA0">
              <w:rPr>
                <w:spacing w:val="-1"/>
              </w:rPr>
              <w:t>m</w:t>
            </w:r>
            <w:r w:rsidRPr="00EB3FA0">
              <w:t>ír,</w:t>
            </w:r>
            <w:r w:rsidRPr="00EB3FA0">
              <w:rPr>
                <w:spacing w:val="-6"/>
              </w:rPr>
              <w:t xml:space="preserve"> </w:t>
            </w:r>
            <w:r w:rsidRPr="00EB3FA0">
              <w:rPr>
                <w:spacing w:val="2"/>
              </w:rPr>
              <w:t>J</w:t>
            </w:r>
            <w:r w:rsidRPr="00EB3FA0">
              <w:rPr>
                <w:spacing w:val="-2"/>
              </w:rPr>
              <w:t>A</w:t>
            </w:r>
            <w:r w:rsidRPr="00EB3FA0">
              <w:t>N</w:t>
            </w:r>
            <w:r w:rsidRPr="00EB3FA0">
              <w:rPr>
                <w:spacing w:val="3"/>
              </w:rPr>
              <w:t>G</w:t>
            </w:r>
            <w:r w:rsidRPr="00EB3FA0">
              <w:rPr>
                <w:spacing w:val="-1"/>
              </w:rPr>
              <w:t>L</w:t>
            </w:r>
            <w:r w:rsidRPr="00EB3FA0">
              <w:t>,</w:t>
            </w:r>
            <w:r w:rsidRPr="00EB3FA0">
              <w:rPr>
                <w:spacing w:val="-6"/>
              </w:rPr>
              <w:t xml:space="preserve"> </w:t>
            </w:r>
            <w:r w:rsidRPr="00EB3FA0">
              <w:t>Št</w:t>
            </w:r>
            <w:r w:rsidRPr="00EB3FA0">
              <w:rPr>
                <w:spacing w:val="2"/>
              </w:rPr>
              <w:t>e</w:t>
            </w:r>
            <w:r w:rsidRPr="00EB3FA0">
              <w:rPr>
                <w:spacing w:val="-2"/>
              </w:rPr>
              <w:t>f</w:t>
            </w:r>
            <w:r w:rsidRPr="00EB3FA0">
              <w:t>a</w:t>
            </w:r>
            <w:r w:rsidRPr="00EB3FA0">
              <w:rPr>
                <w:spacing w:val="-1"/>
              </w:rPr>
              <w:t>n</w:t>
            </w:r>
            <w:r>
              <w:t xml:space="preserve"> a Libor</w:t>
            </w:r>
            <w:r w:rsidRPr="00EB3FA0">
              <w:rPr>
                <w:spacing w:val="-5"/>
              </w:rPr>
              <w:t xml:space="preserve"> </w:t>
            </w:r>
            <w:r w:rsidRPr="00547E24">
              <w:rPr>
                <w:spacing w:val="2"/>
              </w:rPr>
              <w:t>G</w:t>
            </w:r>
            <w:r>
              <w:rPr>
                <w:spacing w:val="2"/>
              </w:rPr>
              <w:t>AŠPIERIK</w:t>
            </w:r>
            <w:r w:rsidRPr="00EB3FA0">
              <w:t>.</w:t>
            </w:r>
            <w:r w:rsidRPr="00EB3FA0">
              <w:rPr>
                <w:spacing w:val="-3"/>
              </w:rPr>
              <w:t xml:space="preserve"> </w:t>
            </w:r>
            <w:r w:rsidRPr="00EB3FA0">
              <w:rPr>
                <w:i/>
              </w:rPr>
              <w:t>Te</w:t>
            </w:r>
            <w:r w:rsidRPr="00EB3FA0">
              <w:rPr>
                <w:i/>
                <w:spacing w:val="-1"/>
              </w:rPr>
              <w:t>r</w:t>
            </w:r>
            <w:r w:rsidRPr="00EB3FA0">
              <w:rPr>
                <w:i/>
                <w:spacing w:val="1"/>
              </w:rPr>
              <w:t>o</w:t>
            </w:r>
            <w:r w:rsidRPr="00EB3FA0">
              <w:rPr>
                <w:i/>
                <w:spacing w:val="-1"/>
              </w:rPr>
              <w:t>r</w:t>
            </w:r>
            <w:r w:rsidRPr="00EB3FA0">
              <w:rPr>
                <w:i/>
              </w:rPr>
              <w:t>i</w:t>
            </w:r>
            <w:r w:rsidRPr="00EB3FA0">
              <w:rPr>
                <w:i/>
                <w:spacing w:val="-1"/>
              </w:rPr>
              <w:t>z</w:t>
            </w:r>
            <w:r w:rsidRPr="00EB3FA0">
              <w:rPr>
                <w:i/>
              </w:rPr>
              <w:t>m</w:t>
            </w:r>
            <w:r w:rsidRPr="00EB3FA0">
              <w:rPr>
                <w:i/>
                <w:spacing w:val="1"/>
              </w:rPr>
              <w:t>u</w:t>
            </w:r>
            <w:r w:rsidRPr="00EB3FA0">
              <w:rPr>
                <w:i/>
              </w:rPr>
              <w:t>s</w:t>
            </w:r>
            <w:ins w:id="1439" w:author="Eva Skýbová" w:date="2018-06-08T10:36:00Z">
              <w:r>
                <w:rPr>
                  <w:i/>
                </w:rPr>
                <w:t xml:space="preserve"> - </w:t>
              </w:r>
            </w:ins>
            <w:r w:rsidRPr="00EB3FA0">
              <w:rPr>
                <w:i/>
                <w:spacing w:val="-9"/>
              </w:rPr>
              <w:t xml:space="preserve"> </w:t>
            </w:r>
            <w:r w:rsidRPr="00EB3FA0">
              <w:rPr>
                <w:i/>
              </w:rPr>
              <w:t>Hro</w:t>
            </w:r>
            <w:r w:rsidRPr="00EB3FA0">
              <w:rPr>
                <w:i/>
                <w:spacing w:val="-1"/>
              </w:rPr>
              <w:t>z</w:t>
            </w:r>
            <w:r w:rsidRPr="00EB3FA0">
              <w:rPr>
                <w:i/>
                <w:spacing w:val="1"/>
              </w:rPr>
              <w:t>b</w:t>
            </w:r>
            <w:r w:rsidRPr="00EB3FA0">
              <w:rPr>
                <w:i/>
              </w:rPr>
              <w:t>a</w:t>
            </w:r>
            <w:r w:rsidRPr="00EB3FA0">
              <w:rPr>
                <w:i/>
                <w:spacing w:val="-5"/>
              </w:rPr>
              <w:t xml:space="preserve"> </w:t>
            </w:r>
            <w:r w:rsidRPr="00EB3FA0">
              <w:rPr>
                <w:i/>
                <w:spacing w:val="1"/>
              </w:rPr>
              <w:t>dob</w:t>
            </w:r>
            <w:r w:rsidRPr="00EB3FA0">
              <w:rPr>
                <w:i/>
              </w:rPr>
              <w:t>y.</w:t>
            </w:r>
            <w:r w:rsidRPr="00EB3FA0">
              <w:rPr>
                <w:i/>
                <w:spacing w:val="-3"/>
              </w:rPr>
              <w:t xml:space="preserve"> </w:t>
            </w:r>
            <w:r w:rsidRPr="00EB3FA0">
              <w:rPr>
                <w:spacing w:val="1"/>
              </w:rPr>
              <w:t>Br</w:t>
            </w:r>
            <w:r w:rsidRPr="00EB3FA0">
              <w:t>ati</w:t>
            </w:r>
            <w:r w:rsidRPr="00EB3FA0">
              <w:rPr>
                <w:spacing w:val="-1"/>
              </w:rPr>
              <w:t>s</w:t>
            </w:r>
            <w:r w:rsidRPr="00EB3FA0">
              <w:t>la</w:t>
            </w:r>
            <w:r w:rsidRPr="00EB3FA0">
              <w:rPr>
                <w:spacing w:val="-1"/>
              </w:rPr>
              <w:t>v</w:t>
            </w:r>
            <w:r w:rsidRPr="00EB3FA0">
              <w:t>a:</w:t>
            </w:r>
            <w:r w:rsidRPr="00EB3FA0">
              <w:rPr>
                <w:spacing w:val="-9"/>
              </w:rPr>
              <w:t xml:space="preserve"> </w:t>
            </w:r>
            <w:r w:rsidRPr="00EB3FA0">
              <w:rPr>
                <w:spacing w:val="1"/>
              </w:rPr>
              <w:t>C</w:t>
            </w:r>
            <w:r w:rsidRPr="00EB3FA0">
              <w:t>ita</w:t>
            </w:r>
            <w:r w:rsidRPr="00EB3FA0">
              <w:rPr>
                <w:spacing w:val="1"/>
              </w:rPr>
              <w:t>d</w:t>
            </w:r>
            <w:r>
              <w:t>ela,</w:t>
            </w:r>
            <w:r w:rsidRPr="00EB3FA0">
              <w:rPr>
                <w:spacing w:val="-6"/>
              </w:rPr>
              <w:t xml:space="preserve"> </w:t>
            </w:r>
            <w:r>
              <w:rPr>
                <w:spacing w:val="-6"/>
              </w:rPr>
              <w:t>2015, 334</w:t>
            </w:r>
            <w:r w:rsidRPr="00EB3FA0">
              <w:rPr>
                <w:spacing w:val="-2"/>
              </w:rPr>
              <w:t xml:space="preserve"> </w:t>
            </w:r>
            <w:r w:rsidRPr="00EB3FA0">
              <w:rPr>
                <w:spacing w:val="-1"/>
              </w:rPr>
              <w:t>s</w:t>
            </w:r>
            <w:r>
              <w:t xml:space="preserve">.  </w:t>
            </w:r>
            <w:r w:rsidRPr="00EB3FA0">
              <w:rPr>
                <w:spacing w:val="1"/>
              </w:rPr>
              <w:t>I</w:t>
            </w:r>
            <w:r w:rsidRPr="00EB3FA0">
              <w:t>S</w:t>
            </w:r>
            <w:r w:rsidRPr="00EB3FA0">
              <w:rPr>
                <w:spacing w:val="1"/>
              </w:rPr>
              <w:t>B</w:t>
            </w:r>
            <w:r w:rsidRPr="00EB3FA0">
              <w:t>N</w:t>
            </w:r>
            <w:r w:rsidRPr="00EB3FA0">
              <w:rPr>
                <w:spacing w:val="-5"/>
              </w:rPr>
              <w:t xml:space="preserve"> </w:t>
            </w:r>
            <w:r w:rsidRPr="00EB3FA0">
              <w:rPr>
                <w:spacing w:val="1"/>
              </w:rPr>
              <w:t>97</w:t>
            </w:r>
            <w:r w:rsidRPr="00EB3FA0">
              <w:rPr>
                <w:spacing w:val="2"/>
              </w:rPr>
              <w:t>8</w:t>
            </w:r>
            <w:r w:rsidRPr="00EB3FA0">
              <w:rPr>
                <w:spacing w:val="-2"/>
              </w:rPr>
              <w:t>-</w:t>
            </w:r>
            <w:r w:rsidRPr="00EB3FA0">
              <w:rPr>
                <w:spacing w:val="1"/>
              </w:rPr>
              <w:t>80</w:t>
            </w:r>
            <w:r w:rsidRPr="00EB3FA0">
              <w:rPr>
                <w:spacing w:val="-2"/>
              </w:rPr>
              <w:t>-</w:t>
            </w:r>
            <w:r w:rsidRPr="00EB3FA0">
              <w:rPr>
                <w:spacing w:val="1"/>
              </w:rPr>
              <w:t>89</w:t>
            </w:r>
            <w:r w:rsidRPr="00EB3FA0">
              <w:rPr>
                <w:spacing w:val="-1"/>
              </w:rPr>
              <w:t>6</w:t>
            </w:r>
            <w:r w:rsidRPr="00EB3FA0">
              <w:rPr>
                <w:spacing w:val="1"/>
              </w:rPr>
              <w:t>2</w:t>
            </w:r>
            <w:r w:rsidRPr="00EB3FA0">
              <w:rPr>
                <w:spacing w:val="2"/>
              </w:rPr>
              <w:t>8</w:t>
            </w:r>
            <w:r w:rsidRPr="00EB3FA0">
              <w:rPr>
                <w:spacing w:val="-2"/>
              </w:rPr>
              <w:t>-</w:t>
            </w:r>
            <w:r w:rsidRPr="00EB3FA0">
              <w:rPr>
                <w:spacing w:val="1"/>
              </w:rPr>
              <w:t>84</w:t>
            </w:r>
            <w:r w:rsidRPr="00EB3FA0">
              <w:rPr>
                <w:spacing w:val="-2"/>
              </w:rPr>
              <w:t>-</w:t>
            </w:r>
            <w:r w:rsidRPr="00EB3FA0">
              <w:rPr>
                <w:spacing w:val="1"/>
              </w:rPr>
              <w:t>1.</w:t>
            </w:r>
          </w:p>
          <w:p w:rsidR="00A2704D" w:rsidRPr="00EB3FA0" w:rsidRDefault="00A2704D" w:rsidP="00E568AC">
            <w:pPr>
              <w:spacing w:line="220" w:lineRule="exact"/>
            </w:pPr>
            <w:r w:rsidRPr="00EB3FA0">
              <w:rPr>
                <w:spacing w:val="2"/>
              </w:rPr>
              <w:t>J</w:t>
            </w:r>
            <w:r w:rsidRPr="00EB3FA0">
              <w:t>E</w:t>
            </w:r>
            <w:r w:rsidRPr="00EB3FA0">
              <w:rPr>
                <w:spacing w:val="-2"/>
              </w:rPr>
              <w:t>L</w:t>
            </w:r>
            <w:r w:rsidRPr="00EB3FA0">
              <w:rPr>
                <w:spacing w:val="1"/>
              </w:rPr>
              <w:t>Í</w:t>
            </w:r>
            <w:r w:rsidRPr="00EB3FA0">
              <w:t>N</w:t>
            </w:r>
            <w:r w:rsidRPr="00EB3FA0">
              <w:rPr>
                <w:spacing w:val="1"/>
              </w:rPr>
              <w:t>E</w:t>
            </w:r>
            <w:r w:rsidRPr="00EB3FA0">
              <w:t>K,</w:t>
            </w:r>
            <w:r w:rsidRPr="00EB3FA0">
              <w:rPr>
                <w:spacing w:val="-7"/>
              </w:rPr>
              <w:t xml:space="preserve"> </w:t>
            </w:r>
            <w:r w:rsidRPr="00EB3FA0">
              <w:rPr>
                <w:spacing w:val="2"/>
              </w:rPr>
              <w:t>J</w:t>
            </w:r>
            <w:r>
              <w:t>iří</w:t>
            </w:r>
            <w:r w:rsidRPr="00EB3FA0">
              <w:t>.</w:t>
            </w:r>
            <w:r w:rsidRPr="00EB3FA0">
              <w:rPr>
                <w:spacing w:val="-3"/>
              </w:rPr>
              <w:t xml:space="preserve"> </w:t>
            </w:r>
            <w:r w:rsidRPr="00EB3FA0">
              <w:rPr>
                <w:i/>
              </w:rPr>
              <w:t>Org</w:t>
            </w:r>
            <w:r w:rsidRPr="00EB3FA0">
              <w:rPr>
                <w:i/>
                <w:spacing w:val="1"/>
              </w:rPr>
              <w:t>an</w:t>
            </w:r>
            <w:r w:rsidRPr="00EB3FA0">
              <w:rPr>
                <w:i/>
              </w:rPr>
              <w:t>i</w:t>
            </w:r>
            <w:r w:rsidRPr="00EB3FA0">
              <w:rPr>
                <w:i/>
                <w:spacing w:val="-1"/>
              </w:rPr>
              <w:t>z</w:t>
            </w:r>
            <w:r w:rsidRPr="00EB3FA0">
              <w:rPr>
                <w:i/>
                <w:spacing w:val="1"/>
              </w:rPr>
              <w:t>o</w:t>
            </w:r>
            <w:r w:rsidRPr="00EB3FA0">
              <w:rPr>
                <w:i/>
              </w:rPr>
              <w:t>v</w:t>
            </w:r>
            <w:r w:rsidRPr="00EB3FA0">
              <w:rPr>
                <w:i/>
                <w:spacing w:val="1"/>
              </w:rPr>
              <w:t>an</w:t>
            </w:r>
            <w:r w:rsidRPr="00EB3FA0">
              <w:rPr>
                <w:i/>
              </w:rPr>
              <w:t>ý</w:t>
            </w:r>
            <w:r w:rsidRPr="00EB3FA0">
              <w:rPr>
                <w:i/>
                <w:spacing w:val="-10"/>
              </w:rPr>
              <w:t xml:space="preserve"> </w:t>
            </w:r>
            <w:r w:rsidRPr="00EB3FA0">
              <w:rPr>
                <w:i/>
                <w:spacing w:val="-1"/>
              </w:rPr>
              <w:t>z</w:t>
            </w:r>
            <w:r w:rsidRPr="00EB3FA0">
              <w:rPr>
                <w:i/>
              </w:rPr>
              <w:t>l</w:t>
            </w:r>
            <w:r w:rsidRPr="00EB3FA0">
              <w:rPr>
                <w:i/>
                <w:spacing w:val="1"/>
              </w:rPr>
              <w:t>o</w:t>
            </w:r>
            <w:r w:rsidRPr="00EB3FA0">
              <w:rPr>
                <w:i/>
              </w:rPr>
              <w:t>čin</w:t>
            </w:r>
            <w:r w:rsidRPr="00EB3FA0">
              <w:rPr>
                <w:i/>
                <w:spacing w:val="-4"/>
              </w:rPr>
              <w:t xml:space="preserve"> </w:t>
            </w:r>
            <w:r w:rsidRPr="00EB3FA0">
              <w:rPr>
                <w:i/>
                <w:spacing w:val="-2"/>
              </w:rPr>
              <w:t>(</w:t>
            </w:r>
            <w:r w:rsidRPr="00EB3FA0">
              <w:rPr>
                <w:i/>
              </w:rPr>
              <w:t>t</w:t>
            </w:r>
            <w:r w:rsidRPr="00EB3FA0">
              <w:rPr>
                <w:i/>
                <w:spacing w:val="-1"/>
              </w:rPr>
              <w:t>r</w:t>
            </w:r>
            <w:r w:rsidRPr="00EB3FA0">
              <w:rPr>
                <w:i/>
              </w:rPr>
              <w:t>estně</w:t>
            </w:r>
            <w:r w:rsidRPr="00EB3FA0">
              <w:rPr>
                <w:i/>
                <w:spacing w:val="1"/>
              </w:rPr>
              <w:t>p</w:t>
            </w:r>
            <w:r w:rsidRPr="00EB3FA0">
              <w:rPr>
                <w:i/>
                <w:spacing w:val="-1"/>
              </w:rPr>
              <w:t>r</w:t>
            </w:r>
            <w:r w:rsidRPr="00EB3FA0">
              <w:rPr>
                <w:i/>
                <w:spacing w:val="1"/>
              </w:rPr>
              <w:t>á</w:t>
            </w:r>
            <w:r w:rsidRPr="00EB3FA0">
              <w:rPr>
                <w:i/>
              </w:rPr>
              <w:t>v</w:t>
            </w:r>
            <w:r w:rsidRPr="00EB3FA0">
              <w:rPr>
                <w:i/>
                <w:spacing w:val="1"/>
              </w:rPr>
              <w:t>n</w:t>
            </w:r>
            <w:r w:rsidRPr="00EB3FA0">
              <w:rPr>
                <w:i/>
              </w:rPr>
              <w:t>í,</w:t>
            </w:r>
            <w:r w:rsidRPr="00EB3FA0">
              <w:rPr>
                <w:i/>
                <w:spacing w:val="-11"/>
              </w:rPr>
              <w:t xml:space="preserve"> </w:t>
            </w:r>
            <w:r w:rsidRPr="00EB3FA0">
              <w:rPr>
                <w:i/>
              </w:rPr>
              <w:t>t</w:t>
            </w:r>
            <w:r w:rsidRPr="00EB3FA0">
              <w:rPr>
                <w:i/>
                <w:spacing w:val="-1"/>
              </w:rPr>
              <w:t>r</w:t>
            </w:r>
            <w:r w:rsidRPr="00EB3FA0">
              <w:rPr>
                <w:i/>
              </w:rPr>
              <w:t>estně</w:t>
            </w:r>
            <w:r>
              <w:rPr>
                <w:i/>
              </w:rPr>
              <w:t xml:space="preserve">  </w:t>
            </w:r>
            <w:r w:rsidRPr="00EB3FA0">
              <w:rPr>
                <w:i/>
                <w:spacing w:val="1"/>
              </w:rPr>
              <w:t>p</w:t>
            </w:r>
            <w:r w:rsidRPr="00EB3FA0">
              <w:rPr>
                <w:i/>
                <w:spacing w:val="-1"/>
              </w:rPr>
              <w:t>r</w:t>
            </w:r>
            <w:r w:rsidRPr="00EB3FA0">
              <w:rPr>
                <w:i/>
                <w:spacing w:val="1"/>
              </w:rPr>
              <w:t>o</w:t>
            </w:r>
            <w:r w:rsidRPr="00EB3FA0">
              <w:rPr>
                <w:i/>
              </w:rPr>
              <w:t>c</w:t>
            </w:r>
            <w:r w:rsidRPr="00EB3FA0">
              <w:rPr>
                <w:i/>
                <w:spacing w:val="1"/>
              </w:rPr>
              <w:t>e</w:t>
            </w:r>
            <w:r w:rsidRPr="00EB3FA0">
              <w:rPr>
                <w:i/>
                <w:spacing w:val="-1"/>
              </w:rPr>
              <w:t>s</w:t>
            </w:r>
            <w:r w:rsidRPr="00EB3FA0">
              <w:rPr>
                <w:i/>
                <w:spacing w:val="1"/>
              </w:rPr>
              <w:t>n</w:t>
            </w:r>
            <w:r w:rsidRPr="00EB3FA0">
              <w:rPr>
                <w:i/>
              </w:rPr>
              <w:t>í</w:t>
            </w:r>
            <w:r w:rsidRPr="00EB3FA0">
              <w:rPr>
                <w:i/>
                <w:spacing w:val="-12"/>
              </w:rPr>
              <w:t xml:space="preserve"> </w:t>
            </w:r>
            <w:r w:rsidRPr="00EB3FA0">
              <w:rPr>
                <w:i/>
              </w:rPr>
              <w:t>a</w:t>
            </w:r>
            <w:r w:rsidRPr="00EB3FA0">
              <w:rPr>
                <w:i/>
                <w:spacing w:val="1"/>
              </w:rPr>
              <w:t xml:space="preserve"> </w:t>
            </w:r>
            <w:r w:rsidRPr="00EB3FA0">
              <w:rPr>
                <w:i/>
              </w:rPr>
              <w:t>krimin</w:t>
            </w:r>
            <w:r w:rsidRPr="00EB3FA0">
              <w:rPr>
                <w:i/>
                <w:spacing w:val="1"/>
              </w:rPr>
              <w:t>o</w:t>
            </w:r>
            <w:r w:rsidRPr="00EB3FA0">
              <w:rPr>
                <w:i/>
              </w:rPr>
              <w:t>l</w:t>
            </w:r>
            <w:r w:rsidRPr="00EB3FA0">
              <w:rPr>
                <w:i/>
                <w:spacing w:val="1"/>
              </w:rPr>
              <w:t>og</w:t>
            </w:r>
            <w:r w:rsidRPr="00EB3FA0">
              <w:rPr>
                <w:i/>
              </w:rPr>
              <w:t>ic</w:t>
            </w:r>
            <w:r w:rsidRPr="00EB3FA0">
              <w:rPr>
                <w:i/>
                <w:spacing w:val="-2"/>
              </w:rPr>
              <w:t>k</w:t>
            </w:r>
            <w:r w:rsidRPr="00EB3FA0">
              <w:rPr>
                <w:i/>
              </w:rPr>
              <w:t>é</w:t>
            </w:r>
            <w:r w:rsidRPr="00EB3FA0">
              <w:rPr>
                <w:i/>
                <w:spacing w:val="-11"/>
              </w:rPr>
              <w:t xml:space="preserve"> </w:t>
            </w:r>
            <w:r w:rsidRPr="00EB3FA0">
              <w:rPr>
                <w:i/>
                <w:spacing w:val="1"/>
              </w:rPr>
              <w:t>a</w:t>
            </w:r>
            <w:r w:rsidRPr="00EB3FA0">
              <w:rPr>
                <w:i/>
                <w:spacing w:val="-1"/>
              </w:rPr>
              <w:t>s</w:t>
            </w:r>
            <w:r w:rsidRPr="00EB3FA0">
              <w:rPr>
                <w:i/>
                <w:spacing w:val="1"/>
              </w:rPr>
              <w:t>p</w:t>
            </w:r>
            <w:r w:rsidRPr="00EB3FA0">
              <w:rPr>
                <w:i/>
              </w:rPr>
              <w:t>e</w:t>
            </w:r>
            <w:r w:rsidRPr="00EB3FA0">
              <w:rPr>
                <w:i/>
                <w:spacing w:val="1"/>
              </w:rPr>
              <w:t>k</w:t>
            </w:r>
            <w:r w:rsidRPr="00EB3FA0">
              <w:rPr>
                <w:i/>
              </w:rPr>
              <w:t>ty</w:t>
            </w:r>
            <w:r w:rsidRPr="00EB3FA0">
              <w:rPr>
                <w:i/>
                <w:spacing w:val="-1"/>
              </w:rPr>
              <w:t>)</w:t>
            </w:r>
            <w:r w:rsidRPr="00EB3FA0">
              <w:rPr>
                <w:i/>
              </w:rPr>
              <w:t>.</w:t>
            </w:r>
            <w:r w:rsidRPr="00EB3FA0">
              <w:rPr>
                <w:i/>
                <w:spacing w:val="1"/>
              </w:rPr>
              <w:t xml:space="preserve"> </w:t>
            </w:r>
            <w:r w:rsidRPr="00EB3FA0">
              <w:rPr>
                <w:spacing w:val="2"/>
              </w:rPr>
              <w:t>P</w:t>
            </w:r>
            <w:r w:rsidRPr="00EB3FA0">
              <w:rPr>
                <w:spacing w:val="1"/>
              </w:rPr>
              <w:t>r</w:t>
            </w:r>
            <w:r w:rsidRPr="00EB3FA0">
              <w:t>a</w:t>
            </w:r>
            <w:r w:rsidRPr="00EB3FA0">
              <w:rPr>
                <w:spacing w:val="-1"/>
              </w:rPr>
              <w:t>h</w:t>
            </w:r>
            <w:r w:rsidRPr="00EB3FA0">
              <w:t>a:</w:t>
            </w:r>
            <w:r w:rsidRPr="00EB3FA0">
              <w:rPr>
                <w:spacing w:val="-5"/>
              </w:rPr>
              <w:t xml:space="preserve"> </w:t>
            </w:r>
            <w:r w:rsidRPr="00EB3FA0">
              <w:rPr>
                <w:spacing w:val="-2"/>
              </w:rPr>
              <w:t>L</w:t>
            </w:r>
            <w:r w:rsidRPr="00EB3FA0">
              <w:t>e</w:t>
            </w:r>
            <w:r w:rsidRPr="00EB3FA0">
              <w:rPr>
                <w:spacing w:val="-1"/>
              </w:rPr>
              <w:t>g</w:t>
            </w:r>
            <w:r w:rsidRPr="00EB3FA0">
              <w:rPr>
                <w:spacing w:val="3"/>
              </w:rPr>
              <w:t>e</w:t>
            </w:r>
            <w:r w:rsidRPr="00EB3FA0">
              <w:rPr>
                <w:spacing w:val="-1"/>
              </w:rPr>
              <w:t>s</w:t>
            </w:r>
            <w:r w:rsidRPr="00EB3FA0">
              <w:t>,</w:t>
            </w:r>
            <w:r w:rsidRPr="00EB3FA0">
              <w:rPr>
                <w:spacing w:val="-4"/>
              </w:rPr>
              <w:t xml:space="preserve"> </w:t>
            </w:r>
            <w:r w:rsidRPr="00EB3FA0">
              <w:rPr>
                <w:spacing w:val="-1"/>
              </w:rPr>
              <w:t>s</w:t>
            </w:r>
            <w:r w:rsidRPr="00EB3FA0">
              <w:t>.</w:t>
            </w:r>
            <w:r w:rsidRPr="00EB3FA0">
              <w:rPr>
                <w:spacing w:val="1"/>
              </w:rPr>
              <w:t>r</w:t>
            </w:r>
            <w:r w:rsidRPr="00EB3FA0">
              <w:t>.</w:t>
            </w:r>
            <w:r w:rsidRPr="00EB3FA0">
              <w:rPr>
                <w:spacing w:val="1"/>
              </w:rPr>
              <w:t>o</w:t>
            </w:r>
            <w:r w:rsidRPr="00EB3FA0">
              <w:t>.</w:t>
            </w:r>
            <w:r>
              <w:t xml:space="preserve">, 2015, </w:t>
            </w:r>
            <w:r w:rsidRPr="00EB3FA0">
              <w:rPr>
                <w:spacing w:val="1"/>
              </w:rPr>
              <w:t>15</w:t>
            </w:r>
            <w:r w:rsidRPr="00EB3FA0">
              <w:t>2</w:t>
            </w:r>
            <w:r w:rsidRPr="00EB3FA0">
              <w:rPr>
                <w:spacing w:val="-2"/>
              </w:rPr>
              <w:t xml:space="preserve"> </w:t>
            </w:r>
            <w:r w:rsidRPr="00EB3FA0">
              <w:rPr>
                <w:spacing w:val="-1"/>
              </w:rPr>
              <w:t>s</w:t>
            </w:r>
            <w:r w:rsidRPr="00EB3FA0">
              <w:t xml:space="preserve">. </w:t>
            </w:r>
            <w:r w:rsidRPr="00EB3FA0">
              <w:rPr>
                <w:spacing w:val="1"/>
              </w:rPr>
              <w:t>I</w:t>
            </w:r>
            <w:r w:rsidRPr="00EB3FA0">
              <w:t>S</w:t>
            </w:r>
            <w:r w:rsidRPr="00EB3FA0">
              <w:rPr>
                <w:spacing w:val="1"/>
              </w:rPr>
              <w:t>B</w:t>
            </w:r>
            <w:r w:rsidRPr="00EB3FA0">
              <w:t>N</w:t>
            </w:r>
            <w:r w:rsidRPr="00EB3FA0">
              <w:rPr>
                <w:spacing w:val="-7"/>
              </w:rPr>
              <w:t xml:space="preserve"> </w:t>
            </w:r>
            <w:r w:rsidRPr="00EB3FA0">
              <w:rPr>
                <w:spacing w:val="1"/>
              </w:rPr>
              <w:t>97</w:t>
            </w:r>
            <w:r w:rsidRPr="00EB3FA0">
              <w:rPr>
                <w:spacing w:val="3"/>
              </w:rPr>
              <w:t>8</w:t>
            </w:r>
            <w:r w:rsidRPr="00EB3FA0">
              <w:rPr>
                <w:spacing w:val="-2"/>
              </w:rPr>
              <w:t>-</w:t>
            </w:r>
            <w:r w:rsidRPr="00EB3FA0">
              <w:rPr>
                <w:spacing w:val="1"/>
              </w:rPr>
              <w:t>80</w:t>
            </w:r>
            <w:r w:rsidRPr="00EB3FA0">
              <w:rPr>
                <w:spacing w:val="-2"/>
              </w:rPr>
              <w:t>-</w:t>
            </w:r>
            <w:r w:rsidRPr="00EB3FA0">
              <w:rPr>
                <w:spacing w:val="1"/>
              </w:rPr>
              <w:t>75</w:t>
            </w:r>
            <w:r w:rsidRPr="00EB3FA0">
              <w:rPr>
                <w:spacing w:val="-1"/>
              </w:rPr>
              <w:t>0</w:t>
            </w:r>
            <w:r w:rsidRPr="00EB3FA0">
              <w:rPr>
                <w:spacing w:val="2"/>
              </w:rPr>
              <w:t>2</w:t>
            </w:r>
            <w:r w:rsidRPr="00EB3FA0">
              <w:rPr>
                <w:spacing w:val="-2"/>
              </w:rPr>
              <w:t>-</w:t>
            </w:r>
            <w:r w:rsidRPr="00EB3FA0">
              <w:rPr>
                <w:spacing w:val="1"/>
              </w:rPr>
              <w:t>06</w:t>
            </w:r>
            <w:r w:rsidRPr="00EB3FA0">
              <w:rPr>
                <w:spacing w:val="-1"/>
              </w:rPr>
              <w:t>8</w:t>
            </w:r>
            <w:r w:rsidRPr="00EB3FA0">
              <w:rPr>
                <w:spacing w:val="-2"/>
              </w:rPr>
              <w:t>-</w:t>
            </w:r>
            <w:r w:rsidRPr="00EB3FA0">
              <w:rPr>
                <w:spacing w:val="1"/>
              </w:rPr>
              <w:t>0.</w:t>
            </w:r>
          </w:p>
          <w:p w:rsidR="00A2704D" w:rsidRPr="00EB3FA0" w:rsidRDefault="00A2704D" w:rsidP="00E568AC">
            <w:r w:rsidRPr="00EB3FA0">
              <w:t>V</w:t>
            </w:r>
            <w:r w:rsidRPr="00EB3FA0">
              <w:rPr>
                <w:spacing w:val="1"/>
              </w:rPr>
              <w:t>E</w:t>
            </w:r>
            <w:r w:rsidRPr="00EB3FA0">
              <w:t>G</w:t>
            </w:r>
            <w:r w:rsidRPr="00EB3FA0">
              <w:rPr>
                <w:spacing w:val="-1"/>
              </w:rPr>
              <w:t>R</w:t>
            </w:r>
            <w:r w:rsidRPr="00EB3FA0">
              <w:rPr>
                <w:spacing w:val="1"/>
              </w:rPr>
              <w:t>I</w:t>
            </w:r>
            <w:r w:rsidRPr="00EB3FA0">
              <w:rPr>
                <w:spacing w:val="-1"/>
              </w:rPr>
              <w:t>C</w:t>
            </w:r>
            <w:r w:rsidRPr="00EB3FA0">
              <w:t>H</w:t>
            </w:r>
            <w:r w:rsidRPr="00EB3FA0">
              <w:rPr>
                <w:spacing w:val="3"/>
              </w:rPr>
              <w:t>T</w:t>
            </w:r>
            <w:r w:rsidRPr="00EB3FA0">
              <w:t>O</w:t>
            </w:r>
            <w:r w:rsidRPr="00EB3FA0">
              <w:rPr>
                <w:spacing w:val="3"/>
              </w:rPr>
              <w:t>V</w:t>
            </w:r>
            <w:r w:rsidRPr="00EB3FA0">
              <w:rPr>
                <w:spacing w:val="-2"/>
              </w:rPr>
              <w:t>Á</w:t>
            </w:r>
            <w:r w:rsidRPr="00EB3FA0">
              <w:t>,</w:t>
            </w:r>
            <w:r w:rsidRPr="00EB3FA0">
              <w:rPr>
                <w:spacing w:val="-14"/>
              </w:rPr>
              <w:t xml:space="preserve"> </w:t>
            </w:r>
            <w:r w:rsidRPr="00EB3FA0">
              <w:rPr>
                <w:spacing w:val="1"/>
              </w:rPr>
              <w:t>B</w:t>
            </w:r>
            <w:r w:rsidRPr="00EB3FA0">
              <w:t>a</w:t>
            </w:r>
            <w:r w:rsidRPr="00EB3FA0">
              <w:rPr>
                <w:spacing w:val="1"/>
              </w:rPr>
              <w:t>rbor</w:t>
            </w:r>
            <w:r>
              <w:t>a</w:t>
            </w:r>
            <w:r w:rsidRPr="00EB3FA0">
              <w:t>.</w:t>
            </w:r>
            <w:r w:rsidRPr="00EB3FA0">
              <w:rPr>
                <w:spacing w:val="-3"/>
              </w:rPr>
              <w:t xml:space="preserve"> </w:t>
            </w:r>
            <w:r w:rsidRPr="00EB3FA0">
              <w:rPr>
                <w:i/>
              </w:rPr>
              <w:t>Extremi</w:t>
            </w:r>
            <w:r w:rsidRPr="00EB3FA0">
              <w:rPr>
                <w:i/>
                <w:spacing w:val="-1"/>
              </w:rPr>
              <w:t>s</w:t>
            </w:r>
            <w:r w:rsidRPr="00EB3FA0">
              <w:rPr>
                <w:i/>
              </w:rPr>
              <w:t>m</w:t>
            </w:r>
            <w:r w:rsidRPr="00EB3FA0">
              <w:rPr>
                <w:i/>
                <w:spacing w:val="1"/>
              </w:rPr>
              <w:t>u</w:t>
            </w:r>
            <w:r w:rsidRPr="00EB3FA0">
              <w:rPr>
                <w:i/>
              </w:rPr>
              <w:t>s</w:t>
            </w:r>
            <w:r w:rsidRPr="00EB3FA0">
              <w:rPr>
                <w:i/>
                <w:spacing w:val="-10"/>
              </w:rPr>
              <w:t xml:space="preserve"> </w:t>
            </w:r>
            <w:r w:rsidRPr="00EB3FA0">
              <w:rPr>
                <w:i/>
              </w:rPr>
              <w:t xml:space="preserve">a </w:t>
            </w:r>
            <w:r w:rsidRPr="00EB3FA0">
              <w:rPr>
                <w:i/>
                <w:spacing w:val="-1"/>
              </w:rPr>
              <w:t>s</w:t>
            </w:r>
            <w:r w:rsidRPr="00EB3FA0">
              <w:rPr>
                <w:i/>
                <w:spacing w:val="1"/>
              </w:rPr>
              <w:t>po</w:t>
            </w:r>
            <w:r w:rsidRPr="00EB3FA0">
              <w:rPr>
                <w:i/>
              </w:rPr>
              <w:t>leč</w:t>
            </w:r>
            <w:r w:rsidRPr="00EB3FA0">
              <w:rPr>
                <w:i/>
                <w:spacing w:val="2"/>
              </w:rPr>
              <w:t>n</w:t>
            </w:r>
            <w:r w:rsidRPr="00EB3FA0">
              <w:rPr>
                <w:i/>
                <w:spacing w:val="1"/>
              </w:rPr>
              <w:t>o</w:t>
            </w:r>
            <w:r w:rsidRPr="00EB3FA0">
              <w:rPr>
                <w:i/>
                <w:spacing w:val="-3"/>
              </w:rPr>
              <w:t>s</w:t>
            </w:r>
            <w:r w:rsidRPr="00EB3FA0">
              <w:rPr>
                <w:i/>
              </w:rPr>
              <w:t>t</w:t>
            </w:r>
            <w:r w:rsidRPr="00EB3FA0">
              <w:rPr>
                <w:i/>
                <w:spacing w:val="-6"/>
              </w:rPr>
              <w:t xml:space="preserve"> </w:t>
            </w:r>
            <w:r w:rsidRPr="00EB3FA0">
              <w:rPr>
                <w:spacing w:val="1"/>
              </w:rPr>
              <w:t>2</w:t>
            </w:r>
            <w:r w:rsidRPr="00EB3FA0">
              <w:t>. a</w:t>
            </w:r>
            <w:r w:rsidRPr="00EB3FA0">
              <w:rPr>
                <w:spacing w:val="-1"/>
              </w:rPr>
              <w:t>k</w:t>
            </w:r>
            <w:r w:rsidRPr="00EB3FA0">
              <w:t>t</w:t>
            </w:r>
            <w:r w:rsidRPr="00EB3FA0">
              <w:rPr>
                <w:spacing w:val="-1"/>
              </w:rPr>
              <w:t>u</w:t>
            </w:r>
            <w:r w:rsidRPr="00EB3FA0">
              <w:t>aliz</w:t>
            </w:r>
            <w:r w:rsidRPr="00EB3FA0">
              <w:rPr>
                <w:spacing w:val="1"/>
              </w:rPr>
              <w:t>o</w:t>
            </w:r>
            <w:r w:rsidRPr="00EB3FA0">
              <w:rPr>
                <w:spacing w:val="-1"/>
              </w:rPr>
              <w:t>v</w:t>
            </w:r>
            <w:r w:rsidRPr="00EB3FA0">
              <w:rPr>
                <w:spacing w:val="3"/>
              </w:rPr>
              <w:t>a</w:t>
            </w:r>
            <w:r w:rsidRPr="00EB3FA0">
              <w:rPr>
                <w:spacing w:val="-1"/>
              </w:rPr>
              <w:t>n</w:t>
            </w:r>
            <w:r w:rsidRPr="00EB3FA0">
              <w:t>é</w:t>
            </w:r>
            <w:r w:rsidRPr="00EB3FA0">
              <w:rPr>
                <w:spacing w:val="-10"/>
              </w:rPr>
              <w:t xml:space="preserve"> </w:t>
            </w:r>
            <w:r w:rsidRPr="00EB3FA0">
              <w:t xml:space="preserve">a </w:t>
            </w:r>
            <w:r w:rsidRPr="00EB3FA0">
              <w:rPr>
                <w:spacing w:val="1"/>
              </w:rPr>
              <w:t>dop</w:t>
            </w:r>
            <w:r w:rsidRPr="00EB3FA0">
              <w:t>l</w:t>
            </w:r>
            <w:r w:rsidRPr="00EB3FA0">
              <w:rPr>
                <w:spacing w:val="-1"/>
              </w:rPr>
              <w:t>n</w:t>
            </w:r>
            <w:r w:rsidRPr="00EB3FA0">
              <w:t>ě</w:t>
            </w:r>
            <w:r w:rsidRPr="00EB3FA0">
              <w:rPr>
                <w:spacing w:val="-1"/>
              </w:rPr>
              <w:t>n</w:t>
            </w:r>
            <w:r w:rsidRPr="00EB3FA0">
              <w:t>é</w:t>
            </w:r>
            <w:r w:rsidRPr="00EB3FA0">
              <w:rPr>
                <w:spacing w:val="-4"/>
              </w:rPr>
              <w:t xml:space="preserve"> </w:t>
            </w:r>
            <w:r w:rsidRPr="00EB3FA0">
              <w:rPr>
                <w:spacing w:val="1"/>
              </w:rPr>
              <w:t>v</w:t>
            </w:r>
            <w:r w:rsidRPr="00EB3FA0">
              <w:rPr>
                <w:spacing w:val="-4"/>
              </w:rPr>
              <w:t>y</w:t>
            </w:r>
            <w:r w:rsidRPr="00EB3FA0">
              <w:rPr>
                <w:spacing w:val="1"/>
              </w:rPr>
              <w:t>d</w:t>
            </w:r>
            <w:r w:rsidRPr="00EB3FA0">
              <w:rPr>
                <w:spacing w:val="3"/>
              </w:rPr>
              <w:t>á</w:t>
            </w:r>
            <w:r w:rsidRPr="00EB3FA0">
              <w:rPr>
                <w:spacing w:val="-1"/>
              </w:rPr>
              <w:t>n</w:t>
            </w:r>
            <w:r w:rsidRPr="00EB3FA0">
              <w:t>í</w:t>
            </w:r>
            <w:r w:rsidRPr="00EB3FA0">
              <w:rPr>
                <w:spacing w:val="-5"/>
              </w:rPr>
              <w:t xml:space="preserve"> </w:t>
            </w:r>
            <w:r w:rsidRPr="00EB3FA0">
              <w:rPr>
                <w:spacing w:val="2"/>
              </w:rPr>
              <w:t>P</w:t>
            </w:r>
            <w:r w:rsidRPr="00EB3FA0">
              <w:rPr>
                <w:spacing w:val="1"/>
              </w:rPr>
              <w:t>r</w:t>
            </w:r>
            <w:r w:rsidRPr="00EB3FA0">
              <w:t>a</w:t>
            </w:r>
            <w:r w:rsidRPr="00EB3FA0">
              <w:rPr>
                <w:spacing w:val="-1"/>
              </w:rPr>
              <w:t>h</w:t>
            </w:r>
            <w:r w:rsidRPr="00EB3FA0">
              <w:t>a:</w:t>
            </w:r>
            <w:r w:rsidRPr="00EB3FA0">
              <w:rPr>
                <w:spacing w:val="-2"/>
              </w:rPr>
              <w:t xml:space="preserve"> A</w:t>
            </w:r>
            <w:r w:rsidRPr="00EB3FA0">
              <w:t>leš</w:t>
            </w:r>
            <w:r w:rsidRPr="00EB3FA0">
              <w:rPr>
                <w:spacing w:val="-2"/>
              </w:rPr>
              <w:t xml:space="preserve"> </w:t>
            </w:r>
            <w:r w:rsidRPr="00EB3FA0">
              <w:rPr>
                <w:spacing w:val="-1"/>
              </w:rPr>
              <w:t>Č</w:t>
            </w:r>
            <w:r w:rsidRPr="00EB3FA0">
              <w:t>e</w:t>
            </w:r>
            <w:r w:rsidRPr="00EB3FA0">
              <w:rPr>
                <w:spacing w:val="-1"/>
              </w:rPr>
              <w:t>n</w:t>
            </w:r>
            <w:r w:rsidRPr="00EB3FA0">
              <w:rPr>
                <w:spacing w:val="3"/>
              </w:rPr>
              <w:t>ě</w:t>
            </w:r>
            <w:r w:rsidRPr="00EB3FA0">
              <w:rPr>
                <w:spacing w:val="-1"/>
              </w:rPr>
              <w:t>k</w:t>
            </w:r>
            <w:r>
              <w:t>, 2017,</w:t>
            </w:r>
            <w:r w:rsidRPr="00EB3FA0">
              <w:rPr>
                <w:spacing w:val="-5"/>
              </w:rPr>
              <w:t xml:space="preserve"> </w:t>
            </w:r>
            <w:r w:rsidRPr="00EB3FA0">
              <w:rPr>
                <w:spacing w:val="1"/>
              </w:rPr>
              <w:t>32</w:t>
            </w:r>
            <w:r w:rsidRPr="00EB3FA0">
              <w:t>0</w:t>
            </w:r>
          </w:p>
          <w:p w:rsidR="00A2704D" w:rsidRPr="00EB3FA0" w:rsidRDefault="00A2704D" w:rsidP="00E568AC">
            <w:r w:rsidRPr="00EB3FA0">
              <w:rPr>
                <w:spacing w:val="-1"/>
              </w:rPr>
              <w:t>s</w:t>
            </w:r>
            <w:r w:rsidRPr="00EB3FA0">
              <w:t xml:space="preserve">. </w:t>
            </w:r>
            <w:r w:rsidRPr="00EB3FA0">
              <w:rPr>
                <w:spacing w:val="1"/>
              </w:rPr>
              <w:t>I</w:t>
            </w:r>
            <w:r w:rsidRPr="00EB3FA0">
              <w:t>S</w:t>
            </w:r>
            <w:r w:rsidRPr="00EB3FA0">
              <w:rPr>
                <w:spacing w:val="1"/>
              </w:rPr>
              <w:t>B</w:t>
            </w:r>
            <w:r w:rsidRPr="00EB3FA0">
              <w:t>N</w:t>
            </w:r>
            <w:r w:rsidRPr="00EB3FA0">
              <w:rPr>
                <w:spacing w:val="-5"/>
              </w:rPr>
              <w:t xml:space="preserve"> </w:t>
            </w:r>
            <w:r w:rsidRPr="00EB3FA0">
              <w:rPr>
                <w:spacing w:val="1"/>
              </w:rPr>
              <w:t>97</w:t>
            </w:r>
            <w:r w:rsidRPr="00EB3FA0">
              <w:rPr>
                <w:spacing w:val="2"/>
              </w:rPr>
              <w:t>8</w:t>
            </w:r>
            <w:r w:rsidRPr="00EB3FA0">
              <w:rPr>
                <w:spacing w:val="-2"/>
              </w:rPr>
              <w:t>-</w:t>
            </w:r>
            <w:r w:rsidRPr="00EB3FA0">
              <w:rPr>
                <w:spacing w:val="1"/>
              </w:rPr>
              <w:t>88</w:t>
            </w:r>
            <w:r w:rsidRPr="00EB3FA0">
              <w:rPr>
                <w:spacing w:val="-2"/>
              </w:rPr>
              <w:t>-</w:t>
            </w:r>
            <w:r w:rsidRPr="00EB3FA0">
              <w:rPr>
                <w:spacing w:val="1"/>
              </w:rPr>
              <w:t>07</w:t>
            </w:r>
            <w:r w:rsidRPr="00EB3FA0">
              <w:rPr>
                <w:spacing w:val="-1"/>
              </w:rPr>
              <w:t>3</w:t>
            </w:r>
            <w:r w:rsidRPr="00EB3FA0">
              <w:rPr>
                <w:spacing w:val="1"/>
              </w:rPr>
              <w:t>80</w:t>
            </w:r>
            <w:r w:rsidRPr="00EB3FA0">
              <w:rPr>
                <w:spacing w:val="2"/>
              </w:rPr>
              <w:t>6</w:t>
            </w:r>
            <w:r w:rsidRPr="00EB3FA0">
              <w:rPr>
                <w:spacing w:val="-2"/>
              </w:rPr>
              <w:t>-</w:t>
            </w:r>
            <w:r w:rsidRPr="00EB3FA0">
              <w:rPr>
                <w:spacing w:val="1"/>
              </w:rPr>
              <w:t>65</w:t>
            </w:r>
            <w:r w:rsidRPr="00EB3FA0">
              <w:rPr>
                <w:spacing w:val="-2"/>
              </w:rPr>
              <w:t>-</w:t>
            </w:r>
            <w:r w:rsidRPr="00EB3FA0">
              <w:rPr>
                <w:spacing w:val="1"/>
              </w:rPr>
              <w:t>1.</w:t>
            </w:r>
          </w:p>
          <w:p w:rsidR="00A2704D" w:rsidRPr="00666DD4" w:rsidRDefault="00A2704D" w:rsidP="00E568AC">
            <w:pPr>
              <w:rPr>
                <w:spacing w:val="1"/>
              </w:rPr>
            </w:pPr>
            <w:r w:rsidRPr="00EB3FA0">
              <w:t>HON</w:t>
            </w:r>
            <w:r w:rsidRPr="00EB3FA0">
              <w:rPr>
                <w:spacing w:val="1"/>
              </w:rPr>
              <w:t>U</w:t>
            </w:r>
            <w:r w:rsidRPr="00EB3FA0">
              <w:t>SK</w:t>
            </w:r>
            <w:r w:rsidRPr="00EB3FA0">
              <w:rPr>
                <w:spacing w:val="2"/>
              </w:rPr>
              <w:t>OV</w:t>
            </w:r>
            <w:r w:rsidRPr="00EB3FA0">
              <w:rPr>
                <w:spacing w:val="-2"/>
              </w:rPr>
              <w:t>Á</w:t>
            </w:r>
            <w:r w:rsidRPr="00EB3FA0">
              <w:t>,</w:t>
            </w:r>
            <w:r w:rsidRPr="00EB3FA0">
              <w:rPr>
                <w:spacing w:val="-12"/>
              </w:rPr>
              <w:t xml:space="preserve"> </w:t>
            </w:r>
            <w:r w:rsidRPr="00EB3FA0">
              <w:t>Vě</w:t>
            </w:r>
            <w:r w:rsidRPr="00EB3FA0">
              <w:rPr>
                <w:spacing w:val="1"/>
              </w:rPr>
              <w:t>r</w:t>
            </w:r>
            <w:r w:rsidRPr="00EB3FA0">
              <w:t>a,</w:t>
            </w:r>
            <w:r w:rsidRPr="00EB3FA0">
              <w:rPr>
                <w:spacing w:val="-3"/>
              </w:rPr>
              <w:t xml:space="preserve"> </w:t>
            </w:r>
            <w:r w:rsidRPr="00EB3FA0">
              <w:t>UH</w:t>
            </w:r>
            <w:r w:rsidRPr="00EB3FA0">
              <w:rPr>
                <w:spacing w:val="1"/>
              </w:rPr>
              <w:t>ER</w:t>
            </w:r>
            <w:r w:rsidRPr="00EB3FA0">
              <w:t>EK,</w:t>
            </w:r>
            <w:r w:rsidRPr="00EB3FA0">
              <w:rPr>
                <w:spacing w:val="-8"/>
              </w:rPr>
              <w:t xml:space="preserve"> </w:t>
            </w:r>
            <w:r w:rsidRPr="00EB3FA0">
              <w:rPr>
                <w:spacing w:val="-2"/>
              </w:rPr>
              <w:t>Z</w:t>
            </w:r>
            <w:r w:rsidRPr="00EB3FA0">
              <w:rPr>
                <w:spacing w:val="1"/>
              </w:rPr>
              <w:t>d</w:t>
            </w:r>
            <w:r w:rsidRPr="00EB3FA0">
              <w:t>e</w:t>
            </w:r>
            <w:r w:rsidRPr="00EB3FA0">
              <w:rPr>
                <w:spacing w:val="-1"/>
              </w:rPr>
              <w:t>n</w:t>
            </w:r>
            <w:r w:rsidRPr="00EB3FA0">
              <w:rPr>
                <w:spacing w:val="3"/>
              </w:rPr>
              <w:t>ě</w:t>
            </w:r>
            <w:r w:rsidRPr="00EB3FA0">
              <w:rPr>
                <w:spacing w:val="-1"/>
              </w:rPr>
              <w:t>k</w:t>
            </w:r>
            <w:r w:rsidRPr="00EB3FA0">
              <w:t>,</w:t>
            </w:r>
            <w:r w:rsidRPr="00EB3FA0">
              <w:rPr>
                <w:spacing w:val="-5"/>
              </w:rPr>
              <w:t xml:space="preserve"> </w:t>
            </w:r>
            <w:r w:rsidRPr="00EB3FA0">
              <w:t>OŠ</w:t>
            </w:r>
            <w:r w:rsidRPr="00EB3FA0">
              <w:rPr>
                <w:spacing w:val="3"/>
              </w:rPr>
              <w:t>T</w:t>
            </w:r>
            <w:r w:rsidRPr="00EB3FA0">
              <w:rPr>
                <w:spacing w:val="-2"/>
              </w:rPr>
              <w:t>Á</w:t>
            </w:r>
            <w:r w:rsidRPr="00EB3FA0">
              <w:rPr>
                <w:spacing w:val="2"/>
              </w:rPr>
              <w:t>D</w:t>
            </w:r>
            <w:r w:rsidRPr="00EB3FA0">
              <w:t>A</w:t>
            </w:r>
            <w:r w:rsidRPr="00EB3FA0">
              <w:rPr>
                <w:spacing w:val="-2"/>
              </w:rPr>
              <w:t>L</w:t>
            </w:r>
            <w:r w:rsidRPr="00EB3FA0">
              <w:rPr>
                <w:spacing w:val="2"/>
              </w:rPr>
              <w:t>OV</w:t>
            </w:r>
            <w:r w:rsidRPr="00EB3FA0">
              <w:t>Á</w:t>
            </w:r>
            <w:r w:rsidRPr="00EB3FA0">
              <w:rPr>
                <w:spacing w:val="-14"/>
              </w:rPr>
              <w:t xml:space="preserve"> </w:t>
            </w:r>
            <w:r w:rsidRPr="00EB3FA0">
              <w:t>Šá</w:t>
            </w:r>
            <w:r w:rsidRPr="00EB3FA0">
              <w:rPr>
                <w:spacing w:val="1"/>
              </w:rPr>
              <w:t>r</w:t>
            </w:r>
            <w:r w:rsidRPr="00EB3FA0">
              <w:rPr>
                <w:spacing w:val="-1"/>
              </w:rPr>
              <w:t>k</w:t>
            </w:r>
            <w:r w:rsidRPr="00EB3FA0">
              <w:t>a</w:t>
            </w:r>
            <w:r>
              <w:t xml:space="preserve"> a Vladislav</w:t>
            </w:r>
            <w:r w:rsidRPr="00EB3FA0">
              <w:rPr>
                <w:spacing w:val="-4"/>
              </w:rPr>
              <w:t xml:space="preserve"> </w:t>
            </w:r>
            <w:r w:rsidRPr="00EB3FA0">
              <w:t>GUN</w:t>
            </w:r>
            <w:r w:rsidRPr="00EB3FA0">
              <w:rPr>
                <w:spacing w:val="3"/>
              </w:rPr>
              <w:t>T</w:t>
            </w:r>
            <w:r w:rsidRPr="00EB3FA0">
              <w:t>E</w:t>
            </w:r>
            <w:r w:rsidRPr="00EB3FA0">
              <w:rPr>
                <w:spacing w:val="-1"/>
              </w:rPr>
              <w:t>R</w:t>
            </w:r>
            <w:r w:rsidRPr="00EB3FA0">
              <w:rPr>
                <w:i/>
              </w:rPr>
              <w:t>.</w:t>
            </w:r>
            <w:r w:rsidRPr="00EB3FA0">
              <w:rPr>
                <w:i/>
                <w:spacing w:val="-6"/>
              </w:rPr>
              <w:t xml:space="preserve"> </w:t>
            </w:r>
            <w:r w:rsidRPr="00EB3FA0">
              <w:rPr>
                <w:i/>
              </w:rPr>
              <w:t>Mig</w:t>
            </w:r>
            <w:r w:rsidRPr="00EB3FA0">
              <w:rPr>
                <w:i/>
                <w:spacing w:val="-1"/>
              </w:rPr>
              <w:t>r</w:t>
            </w:r>
            <w:r w:rsidRPr="00EB3FA0">
              <w:rPr>
                <w:i/>
                <w:spacing w:val="1"/>
              </w:rPr>
              <w:t>a</w:t>
            </w:r>
            <w:r w:rsidRPr="00EB3FA0">
              <w:rPr>
                <w:i/>
              </w:rPr>
              <w:t>ce</w:t>
            </w:r>
            <w:r w:rsidRPr="00EB3FA0">
              <w:rPr>
                <w:i/>
                <w:spacing w:val="-5"/>
              </w:rPr>
              <w:t xml:space="preserve"> </w:t>
            </w:r>
            <w:r w:rsidRPr="00EB3FA0">
              <w:rPr>
                <w:i/>
              </w:rPr>
              <w:t>–</w:t>
            </w:r>
            <w:r w:rsidRPr="00EB3FA0">
              <w:rPr>
                <w:i/>
                <w:spacing w:val="1"/>
              </w:rPr>
              <w:t xml:space="preserve"> </w:t>
            </w:r>
            <w:r w:rsidRPr="00EB3FA0">
              <w:rPr>
                <w:i/>
              </w:rPr>
              <w:t>Hi</w:t>
            </w:r>
            <w:r w:rsidRPr="00EB3FA0">
              <w:rPr>
                <w:i/>
                <w:spacing w:val="-1"/>
              </w:rPr>
              <w:t>s</w:t>
            </w:r>
            <w:r w:rsidRPr="00EB3FA0">
              <w:rPr>
                <w:i/>
              </w:rPr>
              <w:t>t</w:t>
            </w:r>
            <w:r w:rsidRPr="00EB3FA0">
              <w:rPr>
                <w:i/>
                <w:spacing w:val="1"/>
              </w:rPr>
              <w:t>o</w:t>
            </w:r>
            <w:r w:rsidRPr="00EB3FA0">
              <w:rPr>
                <w:i/>
                <w:spacing w:val="-1"/>
              </w:rPr>
              <w:t>r</w:t>
            </w:r>
            <w:r w:rsidRPr="00EB3FA0">
              <w:rPr>
                <w:i/>
              </w:rPr>
              <w:t>ie</w:t>
            </w:r>
            <w:r w:rsidRPr="00EB3FA0">
              <w:rPr>
                <w:i/>
                <w:spacing w:val="-7"/>
              </w:rPr>
              <w:t xml:space="preserve"> </w:t>
            </w:r>
            <w:r w:rsidRPr="00EB3FA0">
              <w:rPr>
                <w:i/>
              </w:rPr>
              <w:t>a</w:t>
            </w:r>
            <w:r>
              <w:t> </w:t>
            </w:r>
            <w:r w:rsidRPr="00EB3FA0">
              <w:rPr>
                <w:i/>
                <w:spacing w:val="-1"/>
              </w:rPr>
              <w:t>s</w:t>
            </w:r>
            <w:r w:rsidRPr="00EB3FA0">
              <w:rPr>
                <w:i/>
                <w:spacing w:val="1"/>
              </w:rPr>
              <w:t>ou</w:t>
            </w:r>
            <w:r w:rsidRPr="00EB3FA0">
              <w:rPr>
                <w:i/>
              </w:rPr>
              <w:t>č</w:t>
            </w:r>
            <w:r w:rsidRPr="00EB3FA0">
              <w:rPr>
                <w:i/>
                <w:spacing w:val="1"/>
              </w:rPr>
              <w:t>a</w:t>
            </w:r>
            <w:r w:rsidRPr="00EB3FA0">
              <w:rPr>
                <w:i/>
                <w:spacing w:val="-1"/>
              </w:rPr>
              <w:t>s</w:t>
            </w:r>
            <w:r w:rsidRPr="00EB3FA0">
              <w:rPr>
                <w:i/>
                <w:spacing w:val="1"/>
              </w:rPr>
              <w:t>no</w:t>
            </w:r>
            <w:r w:rsidRPr="00EB3FA0">
              <w:rPr>
                <w:i/>
                <w:spacing w:val="-1"/>
              </w:rPr>
              <w:t>s</w:t>
            </w:r>
            <w:r w:rsidRPr="00EB3FA0">
              <w:rPr>
                <w:i/>
              </w:rPr>
              <w:t>t.</w:t>
            </w:r>
            <w:r w:rsidRPr="00EB3FA0">
              <w:rPr>
                <w:i/>
                <w:spacing w:val="43"/>
              </w:rPr>
              <w:t xml:space="preserve"> </w:t>
            </w:r>
            <w:r w:rsidRPr="00EB3FA0">
              <w:t>Os</w:t>
            </w:r>
            <w:r w:rsidRPr="00EB3FA0">
              <w:rPr>
                <w:spacing w:val="-1"/>
              </w:rPr>
              <w:t>t</w:t>
            </w:r>
            <w:r w:rsidRPr="00EB3FA0">
              <w:rPr>
                <w:spacing w:val="1"/>
              </w:rPr>
              <w:t>r</w:t>
            </w:r>
            <w:r w:rsidRPr="00EB3FA0">
              <w:t>a</w:t>
            </w:r>
            <w:r w:rsidRPr="00EB3FA0">
              <w:rPr>
                <w:spacing w:val="-1"/>
              </w:rPr>
              <w:t>v</w:t>
            </w:r>
            <w:r w:rsidRPr="00EB3FA0">
              <w:t>a:</w:t>
            </w:r>
            <w:r w:rsidRPr="00EB3FA0">
              <w:rPr>
                <w:spacing w:val="-6"/>
              </w:rPr>
              <w:t xml:space="preserve"> </w:t>
            </w:r>
            <w:hyperlink r:id="rId19">
              <w:r w:rsidRPr="00EB3FA0">
                <w:rPr>
                  <w:spacing w:val="2"/>
                </w:rPr>
                <w:t>P</w:t>
              </w:r>
              <w:r w:rsidRPr="00EB3FA0">
                <w:rPr>
                  <w:spacing w:val="-2"/>
                </w:rPr>
                <w:t>A</w:t>
              </w:r>
              <w:r w:rsidRPr="00EB3FA0">
                <w:t>N</w:t>
              </w:r>
              <w:r w:rsidRPr="00EB3FA0">
                <w:rPr>
                  <w:spacing w:val="3"/>
                </w:rPr>
                <w:t>T</w:t>
              </w:r>
              <w:r w:rsidRPr="00EB3FA0">
                <w:t>,</w:t>
              </w:r>
              <w:r w:rsidRPr="00EB3FA0">
                <w:rPr>
                  <w:spacing w:val="-5"/>
                </w:rPr>
                <w:t xml:space="preserve"> </w:t>
              </w:r>
              <w:r w:rsidRPr="00EB3FA0">
                <w:t>z</w:t>
              </w:r>
              <w:r w:rsidRPr="00EB3FA0">
                <w:rPr>
                  <w:spacing w:val="1"/>
                </w:rPr>
                <w:t>.</w:t>
              </w:r>
              <w:r w:rsidRPr="00EB3FA0">
                <w:rPr>
                  <w:spacing w:val="-1"/>
                </w:rPr>
                <w:t>s</w:t>
              </w:r>
              <w:r>
                <w:t xml:space="preserve">., 2016, </w:t>
              </w:r>
              <w:r w:rsidRPr="00EB3FA0">
                <w:rPr>
                  <w:spacing w:val="1"/>
                </w:rPr>
                <w:t>1</w:t>
              </w:r>
            </w:hyperlink>
            <w:r w:rsidRPr="00EB3FA0">
              <w:rPr>
                <w:spacing w:val="1"/>
              </w:rPr>
              <w:t>4</w:t>
            </w:r>
            <w:r w:rsidRPr="00EB3FA0">
              <w:t>4</w:t>
            </w:r>
            <w:r w:rsidRPr="00EB3FA0">
              <w:rPr>
                <w:spacing w:val="-2"/>
              </w:rPr>
              <w:t xml:space="preserve"> </w:t>
            </w:r>
            <w:r w:rsidRPr="00EB3FA0">
              <w:rPr>
                <w:spacing w:val="-1"/>
              </w:rPr>
              <w:t>s</w:t>
            </w:r>
            <w:r w:rsidRPr="00EB3FA0">
              <w:t xml:space="preserve">. </w:t>
            </w:r>
            <w:r w:rsidRPr="00EB3FA0">
              <w:rPr>
                <w:spacing w:val="1"/>
              </w:rPr>
              <w:t>I</w:t>
            </w:r>
            <w:r w:rsidRPr="00EB3FA0">
              <w:t>S</w:t>
            </w:r>
            <w:r w:rsidRPr="00EB3FA0">
              <w:rPr>
                <w:spacing w:val="1"/>
              </w:rPr>
              <w:t>B</w:t>
            </w:r>
            <w:r w:rsidRPr="00EB3FA0">
              <w:t>N</w:t>
            </w:r>
            <w:r w:rsidRPr="00EB3FA0">
              <w:rPr>
                <w:spacing w:val="-7"/>
              </w:rPr>
              <w:t xml:space="preserve"> </w:t>
            </w:r>
            <w:r w:rsidRPr="00EB3FA0">
              <w:rPr>
                <w:spacing w:val="1"/>
              </w:rPr>
              <w:t>97</w:t>
            </w:r>
            <w:r w:rsidRPr="00EB3FA0">
              <w:rPr>
                <w:spacing w:val="3"/>
              </w:rPr>
              <w:t>8</w:t>
            </w:r>
            <w:r w:rsidRPr="00EB3FA0">
              <w:rPr>
                <w:spacing w:val="-2"/>
              </w:rPr>
              <w:t>-</w:t>
            </w:r>
            <w:r w:rsidRPr="00EB3FA0">
              <w:rPr>
                <w:spacing w:val="1"/>
              </w:rPr>
              <w:t>80</w:t>
            </w:r>
            <w:r w:rsidRPr="00EB3FA0">
              <w:rPr>
                <w:spacing w:val="-2"/>
              </w:rPr>
              <w:t>-</w:t>
            </w:r>
            <w:r w:rsidRPr="00EB3FA0">
              <w:rPr>
                <w:spacing w:val="1"/>
              </w:rPr>
              <w:t>9</w:t>
            </w:r>
            <w:r w:rsidRPr="00EB3FA0">
              <w:rPr>
                <w:spacing w:val="-1"/>
              </w:rPr>
              <w:t>0</w:t>
            </w:r>
            <w:r w:rsidRPr="00EB3FA0">
              <w:rPr>
                <w:spacing w:val="1"/>
              </w:rPr>
              <w:t>5</w:t>
            </w:r>
            <w:r w:rsidRPr="00EB3FA0">
              <w:rPr>
                <w:spacing w:val="-1"/>
              </w:rPr>
              <w:t>9</w:t>
            </w:r>
            <w:r w:rsidRPr="00EB3FA0">
              <w:rPr>
                <w:spacing w:val="1"/>
              </w:rPr>
              <w:t>4</w:t>
            </w:r>
            <w:r w:rsidRPr="00EB3FA0">
              <w:rPr>
                <w:spacing w:val="2"/>
              </w:rPr>
              <w:t>2</w:t>
            </w:r>
            <w:r w:rsidRPr="00EB3FA0">
              <w:rPr>
                <w:spacing w:val="-2"/>
              </w:rPr>
              <w:t>-</w:t>
            </w:r>
            <w:r w:rsidRPr="00EB3FA0">
              <w:rPr>
                <w:spacing w:val="1"/>
              </w:rPr>
              <w:t>9</w:t>
            </w:r>
            <w:r w:rsidRPr="00EB3FA0">
              <w:rPr>
                <w:spacing w:val="-2"/>
              </w:rPr>
              <w:t>-</w:t>
            </w:r>
            <w:r w:rsidRPr="00EB3FA0">
              <w:rPr>
                <w:spacing w:val="1"/>
              </w:rPr>
              <w:t>6.</w:t>
            </w:r>
          </w:p>
          <w:p w:rsidR="00A2704D" w:rsidRPr="0071525F" w:rsidRDefault="00A2704D" w:rsidP="00E568AC">
            <w:pPr>
              <w:spacing w:before="60"/>
              <w:rPr>
                <w:b/>
              </w:rPr>
            </w:pPr>
            <w:r w:rsidRPr="0071525F">
              <w:rPr>
                <w:b/>
              </w:rPr>
              <w:t>D</w:t>
            </w:r>
            <w:r w:rsidRPr="0071525F">
              <w:rPr>
                <w:b/>
                <w:spacing w:val="1"/>
              </w:rPr>
              <w:t>opor</w:t>
            </w:r>
            <w:r w:rsidRPr="0071525F">
              <w:rPr>
                <w:b/>
                <w:spacing w:val="-1"/>
              </w:rPr>
              <w:t>u</w:t>
            </w:r>
            <w:r w:rsidRPr="0071525F">
              <w:rPr>
                <w:b/>
              </w:rPr>
              <w:t>č</w:t>
            </w:r>
            <w:r w:rsidRPr="0071525F">
              <w:rPr>
                <w:b/>
                <w:spacing w:val="1"/>
              </w:rPr>
              <w:t>e</w:t>
            </w:r>
            <w:r w:rsidRPr="0071525F">
              <w:rPr>
                <w:b/>
                <w:spacing w:val="-1"/>
              </w:rPr>
              <w:t>n</w:t>
            </w:r>
            <w:r w:rsidRPr="0071525F">
              <w:rPr>
                <w:b/>
              </w:rPr>
              <w:t>á</w:t>
            </w:r>
            <w:r>
              <w:rPr>
                <w:b/>
              </w:rPr>
              <w:t xml:space="preserve"> literatura</w:t>
            </w:r>
            <w:r w:rsidRPr="0071525F">
              <w:rPr>
                <w:b/>
              </w:rPr>
              <w:t>:</w:t>
            </w:r>
          </w:p>
          <w:p w:rsidR="00A2704D" w:rsidRPr="00EB3FA0" w:rsidRDefault="00A2704D" w:rsidP="00E568AC">
            <w:r w:rsidRPr="00EB3FA0">
              <w:rPr>
                <w:spacing w:val="1"/>
              </w:rPr>
              <w:t>BÍ</w:t>
            </w:r>
            <w:r w:rsidRPr="00EB3FA0">
              <w:t>N</w:t>
            </w:r>
            <w:r w:rsidRPr="00EB3FA0">
              <w:rPr>
                <w:spacing w:val="-2"/>
              </w:rPr>
              <w:t>A</w:t>
            </w:r>
            <w:r w:rsidRPr="00EB3FA0">
              <w:t>,</w:t>
            </w:r>
            <w:r w:rsidRPr="00EB3FA0">
              <w:rPr>
                <w:spacing w:val="-4"/>
              </w:rPr>
              <w:t xml:space="preserve"> </w:t>
            </w:r>
            <w:r w:rsidRPr="00EB3FA0">
              <w:rPr>
                <w:spacing w:val="-2"/>
              </w:rPr>
              <w:t>L</w:t>
            </w:r>
            <w:r w:rsidRPr="00EB3FA0">
              <w:t>a</w:t>
            </w:r>
            <w:r w:rsidRPr="00EB3FA0">
              <w:rPr>
                <w:spacing w:val="1"/>
              </w:rPr>
              <w:t>d</w:t>
            </w:r>
            <w:r w:rsidRPr="00EB3FA0">
              <w:rPr>
                <w:spacing w:val="2"/>
              </w:rPr>
              <w:t>i</w:t>
            </w:r>
            <w:r w:rsidRPr="00EB3FA0">
              <w:rPr>
                <w:spacing w:val="-1"/>
              </w:rPr>
              <w:t>s</w:t>
            </w:r>
            <w:r w:rsidRPr="00EB3FA0">
              <w:t>la</w:t>
            </w:r>
            <w:r w:rsidRPr="00EB3FA0">
              <w:rPr>
                <w:spacing w:val="-1"/>
              </w:rPr>
              <w:t>v</w:t>
            </w:r>
            <w:r>
              <w:rPr>
                <w:spacing w:val="-1"/>
              </w:rPr>
              <w:t xml:space="preserve"> a Zdeněk</w:t>
            </w:r>
            <w:r w:rsidRPr="00EB3FA0">
              <w:rPr>
                <w:spacing w:val="-4"/>
              </w:rPr>
              <w:t xml:space="preserve"> </w:t>
            </w:r>
            <w:r w:rsidRPr="00EB3FA0">
              <w:rPr>
                <w:spacing w:val="-2"/>
              </w:rPr>
              <w:t>Ž</w:t>
            </w:r>
            <w:r w:rsidRPr="00EB3FA0">
              <w:rPr>
                <w:spacing w:val="1"/>
              </w:rPr>
              <w:t>I</w:t>
            </w:r>
            <w:r w:rsidRPr="00EB3FA0">
              <w:rPr>
                <w:spacing w:val="2"/>
              </w:rPr>
              <w:t>H</w:t>
            </w:r>
            <w:r w:rsidRPr="00EB3FA0">
              <w:t>L</w:t>
            </w:r>
            <w:r w:rsidRPr="00EB3FA0">
              <w:rPr>
                <w:spacing w:val="-2"/>
              </w:rPr>
              <w:t>A</w:t>
            </w:r>
            <w:r w:rsidRPr="00EB3FA0">
              <w:t>.</w:t>
            </w:r>
            <w:r w:rsidRPr="00EB3FA0">
              <w:rPr>
                <w:spacing w:val="1"/>
              </w:rPr>
              <w:t xml:space="preserve"> </w:t>
            </w:r>
            <w:r w:rsidRPr="00EB3FA0">
              <w:rPr>
                <w:i/>
              </w:rPr>
              <w:t>Bez</w:t>
            </w:r>
            <w:r w:rsidRPr="00EB3FA0">
              <w:rPr>
                <w:i/>
                <w:spacing w:val="1"/>
              </w:rPr>
              <w:t>p</w:t>
            </w:r>
            <w:r w:rsidRPr="00EB3FA0">
              <w:rPr>
                <w:i/>
              </w:rPr>
              <w:t>e</w:t>
            </w:r>
            <w:r w:rsidRPr="00EB3FA0">
              <w:rPr>
                <w:i/>
                <w:spacing w:val="1"/>
              </w:rPr>
              <w:t>čno</w:t>
            </w:r>
            <w:r w:rsidRPr="00EB3FA0">
              <w:rPr>
                <w:i/>
                <w:spacing w:val="-1"/>
              </w:rPr>
              <w:t>s</w:t>
            </w:r>
            <w:r w:rsidRPr="00EB3FA0">
              <w:rPr>
                <w:i/>
              </w:rPr>
              <w:t>t</w:t>
            </w:r>
            <w:r w:rsidRPr="00EB3FA0">
              <w:rPr>
                <w:i/>
                <w:spacing w:val="-9"/>
              </w:rPr>
              <w:t xml:space="preserve"> </w:t>
            </w:r>
            <w:r w:rsidRPr="00EB3FA0">
              <w:rPr>
                <w:i/>
              </w:rPr>
              <w:t>v</w:t>
            </w:r>
            <w:r w:rsidRPr="00EB3FA0">
              <w:rPr>
                <w:i/>
                <w:spacing w:val="1"/>
              </w:rPr>
              <w:t xml:space="preserve"> </w:t>
            </w:r>
            <w:r w:rsidRPr="00EB3FA0">
              <w:rPr>
                <w:i/>
                <w:spacing w:val="-1"/>
              </w:rPr>
              <w:t>o</w:t>
            </w:r>
            <w:r w:rsidRPr="00EB3FA0">
              <w:rPr>
                <w:i/>
                <w:spacing w:val="1"/>
              </w:rPr>
              <w:t>b</w:t>
            </w:r>
            <w:r w:rsidRPr="00EB3FA0">
              <w:rPr>
                <w:i/>
              </w:rPr>
              <w:t>c</w:t>
            </w:r>
            <w:r w:rsidRPr="00EB3FA0">
              <w:rPr>
                <w:i/>
                <w:spacing w:val="-1"/>
              </w:rPr>
              <w:t>h</w:t>
            </w:r>
            <w:r w:rsidRPr="00EB3FA0">
              <w:rPr>
                <w:i/>
                <w:spacing w:val="1"/>
              </w:rPr>
              <w:t>odn</w:t>
            </w:r>
            <w:r w:rsidRPr="00EB3FA0">
              <w:rPr>
                <w:i/>
              </w:rPr>
              <w:t>í</w:t>
            </w:r>
            <w:r w:rsidRPr="00EB3FA0">
              <w:rPr>
                <w:i/>
                <w:spacing w:val="-7"/>
              </w:rPr>
              <w:t xml:space="preserve"> </w:t>
            </w:r>
            <w:r w:rsidRPr="00EB3FA0">
              <w:rPr>
                <w:i/>
              </w:rPr>
              <w:t>a</w:t>
            </w:r>
            <w:r w:rsidRPr="00EB3FA0">
              <w:rPr>
                <w:i/>
                <w:spacing w:val="1"/>
              </w:rPr>
              <w:t xml:space="preserve"> </w:t>
            </w:r>
            <w:r w:rsidRPr="00EB3FA0">
              <w:rPr>
                <w:i/>
              </w:rPr>
              <w:t>lete</w:t>
            </w:r>
            <w:r w:rsidRPr="00EB3FA0">
              <w:rPr>
                <w:i/>
                <w:spacing w:val="1"/>
              </w:rPr>
              <w:t>c</w:t>
            </w:r>
            <w:r w:rsidRPr="00EB3FA0">
              <w:rPr>
                <w:i/>
              </w:rPr>
              <w:t>ké</w:t>
            </w:r>
            <w:r w:rsidRPr="00EB3FA0">
              <w:rPr>
                <w:i/>
                <w:spacing w:val="-7"/>
              </w:rPr>
              <w:t xml:space="preserve"> </w:t>
            </w:r>
            <w:r w:rsidRPr="00EB3FA0">
              <w:rPr>
                <w:i/>
                <w:spacing w:val="1"/>
              </w:rPr>
              <w:t>dop</w:t>
            </w:r>
            <w:r w:rsidRPr="00EB3FA0">
              <w:rPr>
                <w:i/>
                <w:spacing w:val="-1"/>
              </w:rPr>
              <w:t>r</w:t>
            </w:r>
            <w:r w:rsidRPr="00EB3FA0">
              <w:rPr>
                <w:i/>
                <w:spacing w:val="1"/>
              </w:rPr>
              <w:t>a</w:t>
            </w:r>
            <w:r w:rsidRPr="00EB3FA0">
              <w:rPr>
                <w:i/>
              </w:rPr>
              <w:t>v</w:t>
            </w:r>
            <w:r w:rsidRPr="00EB3FA0">
              <w:rPr>
                <w:i/>
                <w:spacing w:val="3"/>
              </w:rPr>
              <w:t>ě</w:t>
            </w:r>
            <w:r w:rsidRPr="00EB3FA0">
              <w:t>.</w:t>
            </w:r>
            <w:r w:rsidRPr="00EB3FA0">
              <w:rPr>
                <w:spacing w:val="42"/>
              </w:rPr>
              <w:t xml:space="preserve"> </w:t>
            </w:r>
            <w:r w:rsidRPr="00EB3FA0">
              <w:rPr>
                <w:spacing w:val="1"/>
              </w:rPr>
              <w:t>Br</w:t>
            </w:r>
            <w:r w:rsidRPr="00EB3FA0">
              <w:rPr>
                <w:spacing w:val="-1"/>
              </w:rPr>
              <w:t>n</w:t>
            </w:r>
            <w:r w:rsidRPr="00EB3FA0">
              <w:t>o:</w:t>
            </w:r>
            <w:r w:rsidRPr="00EB3FA0">
              <w:rPr>
                <w:spacing w:val="-1"/>
              </w:rPr>
              <w:t xml:space="preserve"> </w:t>
            </w:r>
            <w:r w:rsidRPr="00EB3FA0">
              <w:t>A</w:t>
            </w:r>
            <w:r w:rsidRPr="00EB3FA0">
              <w:rPr>
                <w:spacing w:val="-1"/>
              </w:rPr>
              <w:t>k</w:t>
            </w:r>
            <w:r w:rsidRPr="00EB3FA0">
              <w:t>a</w:t>
            </w:r>
            <w:r w:rsidRPr="00EB3FA0">
              <w:rPr>
                <w:spacing w:val="1"/>
              </w:rPr>
              <w:t>d</w:t>
            </w:r>
            <w:r w:rsidRPr="00EB3FA0">
              <w:rPr>
                <w:spacing w:val="3"/>
              </w:rPr>
              <w:t>e</w:t>
            </w:r>
            <w:r w:rsidRPr="00EB3FA0">
              <w:rPr>
                <w:spacing w:val="-4"/>
              </w:rPr>
              <w:t>m</w:t>
            </w:r>
            <w:r w:rsidRPr="00EB3FA0">
              <w:t>i</w:t>
            </w:r>
            <w:r w:rsidRPr="00EB3FA0">
              <w:rPr>
                <w:spacing w:val="2"/>
              </w:rPr>
              <w:t>c</w:t>
            </w:r>
            <w:r w:rsidRPr="00EB3FA0">
              <w:rPr>
                <w:spacing w:val="-1"/>
              </w:rPr>
              <w:t>k</w:t>
            </w:r>
            <w:r w:rsidRPr="00EB3FA0">
              <w:t>é</w:t>
            </w:r>
            <w:r w:rsidRPr="00EB3FA0">
              <w:rPr>
                <w:spacing w:val="-7"/>
              </w:rPr>
              <w:t xml:space="preserve"> </w:t>
            </w:r>
            <w:r w:rsidRPr="00EB3FA0">
              <w:rPr>
                <w:spacing w:val="-1"/>
              </w:rPr>
              <w:t>n</w:t>
            </w:r>
            <w:r w:rsidRPr="00EB3FA0">
              <w:t>a</w:t>
            </w:r>
            <w:r w:rsidRPr="00EB3FA0">
              <w:rPr>
                <w:spacing w:val="-1"/>
              </w:rPr>
              <w:t>k</w:t>
            </w:r>
            <w:r w:rsidRPr="00EB3FA0">
              <w:t>la</w:t>
            </w:r>
            <w:r w:rsidRPr="00EB3FA0">
              <w:rPr>
                <w:spacing w:val="1"/>
              </w:rPr>
              <w:t>d</w:t>
            </w:r>
            <w:r w:rsidRPr="00EB3FA0">
              <w:t>ate</w:t>
            </w:r>
            <w:r w:rsidRPr="00EB3FA0">
              <w:rPr>
                <w:spacing w:val="3"/>
              </w:rPr>
              <w:t>l</w:t>
            </w:r>
            <w:r w:rsidRPr="00EB3FA0">
              <w:rPr>
                <w:spacing w:val="-1"/>
              </w:rPr>
              <w:t>s</w:t>
            </w:r>
            <w:r w:rsidRPr="00EB3FA0">
              <w:rPr>
                <w:spacing w:val="2"/>
              </w:rPr>
              <w:t>t</w:t>
            </w:r>
            <w:r w:rsidRPr="00EB3FA0">
              <w:rPr>
                <w:spacing w:val="-1"/>
              </w:rPr>
              <w:t>v</w:t>
            </w:r>
            <w:r w:rsidRPr="00EB3FA0">
              <w:t>í</w:t>
            </w:r>
            <w:r>
              <w:t xml:space="preserve"> </w:t>
            </w:r>
            <w:r w:rsidRPr="00EB3FA0">
              <w:rPr>
                <w:spacing w:val="-1"/>
              </w:rPr>
              <w:t>C</w:t>
            </w:r>
            <w:r w:rsidRPr="00EB3FA0">
              <w:t>E</w:t>
            </w:r>
            <w:r w:rsidRPr="00EB3FA0">
              <w:rPr>
                <w:spacing w:val="-1"/>
              </w:rPr>
              <w:t>R</w:t>
            </w:r>
            <w:r w:rsidRPr="00EB3FA0">
              <w:rPr>
                <w:spacing w:val="1"/>
              </w:rPr>
              <w:t>M</w:t>
            </w:r>
            <w:r w:rsidRPr="00EB3FA0">
              <w:t>.</w:t>
            </w:r>
            <w:r w:rsidRPr="00EB3FA0">
              <w:rPr>
                <w:spacing w:val="-5"/>
              </w:rPr>
              <w:t xml:space="preserve"> </w:t>
            </w:r>
            <w:r>
              <w:rPr>
                <w:spacing w:val="-5"/>
              </w:rPr>
              <w:t xml:space="preserve"> 2011, </w:t>
            </w:r>
            <w:r w:rsidRPr="00EB3FA0">
              <w:rPr>
                <w:spacing w:val="1"/>
              </w:rPr>
              <w:t>21</w:t>
            </w:r>
            <w:r w:rsidRPr="00EB3FA0">
              <w:t>3</w:t>
            </w:r>
            <w:r w:rsidRPr="00EB3FA0">
              <w:rPr>
                <w:spacing w:val="-2"/>
              </w:rPr>
              <w:t xml:space="preserve"> </w:t>
            </w:r>
            <w:r w:rsidRPr="00EB3FA0">
              <w:rPr>
                <w:spacing w:val="-1"/>
              </w:rPr>
              <w:t>s</w:t>
            </w:r>
            <w:r w:rsidRPr="00EB3FA0">
              <w:t>.</w:t>
            </w:r>
            <w:r w:rsidRPr="00EB3FA0">
              <w:rPr>
                <w:spacing w:val="50"/>
              </w:rPr>
              <w:t xml:space="preserve"> </w:t>
            </w:r>
            <w:r w:rsidRPr="00EB3FA0">
              <w:rPr>
                <w:spacing w:val="1"/>
              </w:rPr>
              <w:t>I</w:t>
            </w:r>
            <w:r w:rsidRPr="00EB3FA0">
              <w:t>S</w:t>
            </w:r>
            <w:r w:rsidRPr="00EB3FA0">
              <w:rPr>
                <w:spacing w:val="1"/>
              </w:rPr>
              <w:t>B</w:t>
            </w:r>
            <w:r w:rsidRPr="00EB3FA0">
              <w:t>N</w:t>
            </w:r>
            <w:r w:rsidRPr="00EB3FA0">
              <w:rPr>
                <w:spacing w:val="-5"/>
              </w:rPr>
              <w:t xml:space="preserve"> </w:t>
            </w:r>
            <w:r w:rsidRPr="00EB3FA0">
              <w:rPr>
                <w:spacing w:val="1"/>
              </w:rPr>
              <w:t>9</w:t>
            </w:r>
            <w:r w:rsidRPr="00EB3FA0">
              <w:rPr>
                <w:spacing w:val="-1"/>
              </w:rPr>
              <w:t>7</w:t>
            </w:r>
            <w:r w:rsidRPr="00EB3FA0">
              <w:rPr>
                <w:spacing w:val="3"/>
              </w:rPr>
              <w:t>8</w:t>
            </w:r>
            <w:r w:rsidRPr="00EB3FA0">
              <w:rPr>
                <w:spacing w:val="-2"/>
              </w:rPr>
              <w:t>-</w:t>
            </w:r>
            <w:r w:rsidRPr="00EB3FA0">
              <w:rPr>
                <w:spacing w:val="1"/>
              </w:rPr>
              <w:t>80</w:t>
            </w:r>
            <w:r w:rsidRPr="00EB3FA0">
              <w:rPr>
                <w:spacing w:val="-2"/>
              </w:rPr>
              <w:t>-</w:t>
            </w:r>
            <w:r w:rsidRPr="00EB3FA0">
              <w:rPr>
                <w:spacing w:val="1"/>
              </w:rPr>
              <w:t>720</w:t>
            </w:r>
            <w:r w:rsidRPr="00EB3FA0">
              <w:rPr>
                <w:spacing w:val="2"/>
              </w:rPr>
              <w:t>4</w:t>
            </w:r>
            <w:r w:rsidRPr="00EB3FA0">
              <w:rPr>
                <w:spacing w:val="-2"/>
              </w:rPr>
              <w:t>-</w:t>
            </w:r>
            <w:r w:rsidRPr="00EB3FA0">
              <w:rPr>
                <w:spacing w:val="1"/>
              </w:rPr>
              <w:t>7</w:t>
            </w:r>
            <w:r w:rsidRPr="00EB3FA0">
              <w:rPr>
                <w:spacing w:val="-1"/>
              </w:rPr>
              <w:t>0</w:t>
            </w:r>
            <w:r w:rsidRPr="00EB3FA0">
              <w:rPr>
                <w:spacing w:val="1"/>
              </w:rPr>
              <w:t>7</w:t>
            </w:r>
            <w:r w:rsidRPr="00EB3FA0">
              <w:rPr>
                <w:spacing w:val="-2"/>
              </w:rPr>
              <w:t>-</w:t>
            </w:r>
            <w:r w:rsidRPr="00EB3FA0">
              <w:rPr>
                <w:spacing w:val="1"/>
              </w:rPr>
              <w:t>9</w:t>
            </w:r>
            <w:r w:rsidRPr="00EB3FA0">
              <w:t>.</w:t>
            </w:r>
          </w:p>
        </w:tc>
      </w:tr>
      <w:tr w:rsidR="00A2704D" w:rsidRPr="00EB3FA0" w:rsidTr="00E568AC">
        <w:trPr>
          <w:trHeight w:hRule="exact" w:val="244"/>
        </w:trPr>
        <w:tc>
          <w:tcPr>
            <w:tcW w:w="9846" w:type="dxa"/>
            <w:gridSpan w:val="11"/>
            <w:tcBorders>
              <w:top w:val="single" w:sz="12" w:space="0" w:color="000000"/>
              <w:left w:val="single" w:sz="4" w:space="0" w:color="auto"/>
              <w:bottom w:val="nil"/>
              <w:right w:val="single" w:sz="4" w:space="0" w:color="auto"/>
            </w:tcBorders>
            <w:shd w:val="clear" w:color="auto" w:fill="F7C9AC"/>
          </w:tcPr>
          <w:p w:rsidR="00A2704D" w:rsidRPr="00EB3FA0" w:rsidRDefault="00A2704D" w:rsidP="00E568AC">
            <w:pPr>
              <w:spacing w:line="220" w:lineRule="exact"/>
              <w:ind w:left="2761"/>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6"/>
              </w:rPr>
              <w:t xml:space="preserve"> </w:t>
            </w:r>
            <w:r w:rsidRPr="00EB3FA0">
              <w:rPr>
                <w:b/>
                <w:spacing w:val="-3"/>
              </w:rPr>
              <w:t>k</w:t>
            </w:r>
            <w:r w:rsidRPr="00EB3FA0">
              <w:rPr>
                <w:b/>
              </w:rPr>
              <w:t>e</w:t>
            </w:r>
            <w:r w:rsidRPr="00EB3FA0">
              <w:rPr>
                <w:b/>
                <w:spacing w:val="1"/>
              </w:rPr>
              <w:t xml:space="preserve"> </w:t>
            </w:r>
            <w:r w:rsidRPr="00EB3FA0">
              <w:rPr>
                <w:b/>
                <w:spacing w:val="-3"/>
              </w:rPr>
              <w:t>k</w:t>
            </w:r>
            <w:r w:rsidRPr="00EB3FA0">
              <w:rPr>
                <w:b/>
                <w:spacing w:val="6"/>
              </w:rPr>
              <w:t>o</w:t>
            </w:r>
            <w:r w:rsidRPr="00EB3FA0">
              <w:rPr>
                <w:b/>
                <w:spacing w:val="-3"/>
              </w:rPr>
              <w:t>m</w:t>
            </w:r>
            <w:r w:rsidRPr="00EB3FA0">
              <w:rPr>
                <w:b/>
              </w:rPr>
              <w:t>b</w:t>
            </w:r>
            <w:r w:rsidRPr="00EB3FA0">
              <w:rPr>
                <w:b/>
                <w:spacing w:val="2"/>
              </w:rPr>
              <w:t>i</w:t>
            </w:r>
            <w:r w:rsidRPr="00EB3FA0">
              <w:rPr>
                <w:b/>
              </w:rPr>
              <w:t>n</w:t>
            </w:r>
            <w:r w:rsidRPr="00EB3FA0">
              <w:rPr>
                <w:b/>
                <w:spacing w:val="1"/>
              </w:rPr>
              <w:t>ova</w:t>
            </w:r>
            <w:r w:rsidRPr="00EB3FA0">
              <w:rPr>
                <w:b/>
              </w:rPr>
              <w:t>né</w:t>
            </w:r>
            <w:r w:rsidRPr="00EB3FA0">
              <w:rPr>
                <w:b/>
                <w:spacing w:val="-12"/>
              </w:rPr>
              <w:t xml:space="preserve"> </w:t>
            </w:r>
            <w:r w:rsidRPr="00EB3FA0">
              <w:rPr>
                <w:b/>
              </w:rPr>
              <w:t>nebo</w:t>
            </w:r>
            <w:r w:rsidRPr="00EB3FA0">
              <w:rPr>
                <w:b/>
                <w:spacing w:val="-3"/>
              </w:rPr>
              <w:t xml:space="preserve"> </w:t>
            </w:r>
            <w:r w:rsidRPr="00EB3FA0">
              <w:rPr>
                <w:b/>
              </w:rPr>
              <w:t>di</w:t>
            </w:r>
            <w:r w:rsidRPr="00EB3FA0">
              <w:rPr>
                <w:b/>
                <w:spacing w:val="-1"/>
              </w:rPr>
              <w:t>s</w:t>
            </w:r>
            <w:r w:rsidRPr="00EB3FA0">
              <w:rPr>
                <w:b/>
                <w:spacing w:val="1"/>
              </w:rPr>
              <w:t>ta</w:t>
            </w:r>
            <w:r w:rsidRPr="00EB3FA0">
              <w:rPr>
                <w:b/>
              </w:rPr>
              <w:t>nční</w:t>
            </w:r>
            <w:r w:rsidRPr="00EB3FA0">
              <w:rPr>
                <w:b/>
                <w:spacing w:val="-8"/>
              </w:rPr>
              <w:t xml:space="preserve"> </w:t>
            </w:r>
            <w:r w:rsidRPr="00EB3FA0">
              <w:rPr>
                <w:b/>
                <w:spacing w:val="1"/>
              </w:rPr>
              <w:t>fo</w:t>
            </w:r>
            <w:r w:rsidRPr="00EB3FA0">
              <w:rPr>
                <w:b/>
                <w:spacing w:val="3"/>
              </w:rPr>
              <w:t>r</w:t>
            </w:r>
            <w:r w:rsidRPr="00EB3FA0">
              <w:rPr>
                <w:b/>
                <w:spacing w:val="-3"/>
              </w:rPr>
              <w:t>m</w:t>
            </w:r>
            <w:r w:rsidRPr="00EB3FA0">
              <w:rPr>
                <w:b/>
              </w:rPr>
              <w:t>ě</w:t>
            </w:r>
          </w:p>
        </w:tc>
      </w:tr>
      <w:tr w:rsidR="00A2704D" w:rsidRPr="00EB3FA0" w:rsidTr="00E568AC">
        <w:trPr>
          <w:trHeight w:hRule="exact" w:val="245"/>
        </w:trPr>
        <w:tc>
          <w:tcPr>
            <w:tcW w:w="4679" w:type="dxa"/>
            <w:gridSpan w:val="3"/>
            <w:tcBorders>
              <w:top w:val="single" w:sz="2" w:space="0" w:color="000000"/>
              <w:left w:val="single" w:sz="4" w:space="0" w:color="auto"/>
              <w:bottom w:val="single" w:sz="4" w:space="0" w:color="000000"/>
              <w:right w:val="single" w:sz="26" w:space="0" w:color="F7C9AC"/>
            </w:tcBorders>
            <w:shd w:val="clear" w:color="auto" w:fill="F7C9AC"/>
          </w:tcPr>
          <w:p w:rsidR="00A2704D" w:rsidRPr="00EB3FA0" w:rsidRDefault="00A2704D" w:rsidP="00E568AC">
            <w:pPr>
              <w:spacing w:line="220" w:lineRule="exact"/>
            </w:pPr>
            <w:r w:rsidRPr="00EB3FA0">
              <w:rPr>
                <w:b/>
              </w:rPr>
              <w:t>R</w:t>
            </w:r>
            <w:r w:rsidRPr="00EB3FA0">
              <w:rPr>
                <w:b/>
                <w:spacing w:val="1"/>
              </w:rPr>
              <w:t>o</w:t>
            </w:r>
            <w:r w:rsidRPr="00EB3FA0">
              <w:rPr>
                <w:b/>
              </w:rPr>
              <w:t>zs</w:t>
            </w:r>
            <w:r w:rsidRPr="00EB3FA0">
              <w:rPr>
                <w:b/>
                <w:spacing w:val="1"/>
              </w:rPr>
              <w:t>a</w:t>
            </w:r>
            <w:r w:rsidRPr="00EB3FA0">
              <w:rPr>
                <w:b/>
              </w:rPr>
              <w:t>h</w:t>
            </w:r>
            <w:r w:rsidRPr="00EB3FA0">
              <w:rPr>
                <w:b/>
                <w:spacing w:val="-6"/>
              </w:rPr>
              <w:t xml:space="preserve"> </w:t>
            </w:r>
            <w:r w:rsidRPr="00EB3FA0">
              <w:rPr>
                <w:b/>
                <w:spacing w:val="-3"/>
              </w:rPr>
              <w:t>k</w:t>
            </w:r>
            <w:r w:rsidRPr="00EB3FA0">
              <w:rPr>
                <w:b/>
                <w:spacing w:val="3"/>
              </w:rPr>
              <w:t>o</w:t>
            </w:r>
            <w:r w:rsidRPr="00EB3FA0">
              <w:rPr>
                <w:b/>
              </w:rPr>
              <w:t>nzult</w:t>
            </w:r>
            <w:r w:rsidRPr="00EB3FA0">
              <w:rPr>
                <w:b/>
                <w:spacing w:val="1"/>
              </w:rPr>
              <w:t>a</w:t>
            </w:r>
            <w:r w:rsidRPr="00EB3FA0">
              <w:rPr>
                <w:b/>
              </w:rPr>
              <w:t>cí</w:t>
            </w:r>
            <w:r w:rsidRPr="00EB3FA0">
              <w:rPr>
                <w:b/>
                <w:spacing w:val="-9"/>
              </w:rPr>
              <w:t xml:space="preserve"> </w:t>
            </w:r>
            <w:r w:rsidRPr="00EB3FA0">
              <w:rPr>
                <w:b/>
                <w:spacing w:val="1"/>
              </w:rPr>
              <w:t>(</w:t>
            </w:r>
            <w:r w:rsidRPr="00EB3FA0">
              <w:rPr>
                <w:b/>
                <w:spacing w:val="-1"/>
              </w:rPr>
              <w:t>s</w:t>
            </w:r>
            <w:r w:rsidRPr="00EB3FA0">
              <w:rPr>
                <w:b/>
                <w:spacing w:val="1"/>
              </w:rPr>
              <w:t>o</w:t>
            </w:r>
            <w:r w:rsidRPr="00EB3FA0">
              <w:rPr>
                <w:b/>
              </w:rPr>
              <w:t>u</w:t>
            </w:r>
            <w:r w:rsidRPr="00EB3FA0">
              <w:rPr>
                <w:b/>
                <w:spacing w:val="-1"/>
              </w:rPr>
              <w:t>s</w:t>
            </w:r>
            <w:r w:rsidRPr="00EB3FA0">
              <w:rPr>
                <w:b/>
                <w:spacing w:val="1"/>
              </w:rPr>
              <w:t>t</w:t>
            </w:r>
            <w:r w:rsidRPr="00EB3FA0">
              <w:rPr>
                <w:b/>
              </w:rPr>
              <w:t>ř</w:t>
            </w:r>
            <w:r w:rsidRPr="00EB3FA0">
              <w:rPr>
                <w:b/>
                <w:spacing w:val="1"/>
              </w:rPr>
              <w:t>e</w:t>
            </w:r>
            <w:r w:rsidRPr="00EB3FA0">
              <w:rPr>
                <w:b/>
                <w:spacing w:val="2"/>
              </w:rPr>
              <w:t>d</w:t>
            </w:r>
            <w:r w:rsidRPr="00EB3FA0">
              <w:rPr>
                <w:b/>
              </w:rPr>
              <w:t>ění)</w:t>
            </w:r>
          </w:p>
        </w:tc>
        <w:tc>
          <w:tcPr>
            <w:tcW w:w="71" w:type="dxa"/>
            <w:tcBorders>
              <w:top w:val="single" w:sz="2" w:space="0" w:color="000000"/>
              <w:left w:val="single" w:sz="26" w:space="0" w:color="F7C9AC"/>
              <w:bottom w:val="single" w:sz="4" w:space="0" w:color="000000"/>
              <w:right w:val="single" w:sz="4" w:space="0" w:color="000000"/>
            </w:tcBorders>
          </w:tcPr>
          <w:p w:rsidR="00A2704D" w:rsidRPr="00EB3FA0" w:rsidRDefault="00A2704D" w:rsidP="00E568AC"/>
        </w:tc>
        <w:tc>
          <w:tcPr>
            <w:tcW w:w="923" w:type="dxa"/>
            <w:gridSpan w:val="2"/>
            <w:tcBorders>
              <w:top w:val="single" w:sz="2" w:space="0" w:color="000000"/>
              <w:left w:val="single" w:sz="4" w:space="0" w:color="000000"/>
              <w:bottom w:val="single" w:sz="4" w:space="0" w:color="000000"/>
              <w:right w:val="single" w:sz="26" w:space="0" w:color="F7C9AC"/>
            </w:tcBorders>
          </w:tcPr>
          <w:p w:rsidR="00A2704D" w:rsidRPr="00EB3FA0" w:rsidRDefault="00A2704D" w:rsidP="00E568AC">
            <w:r>
              <w:t>16</w:t>
            </w:r>
          </w:p>
        </w:tc>
        <w:tc>
          <w:tcPr>
            <w:tcW w:w="4173" w:type="dxa"/>
            <w:gridSpan w:val="5"/>
            <w:tcBorders>
              <w:top w:val="single" w:sz="2" w:space="0" w:color="000000"/>
              <w:left w:val="single" w:sz="26" w:space="0" w:color="F7C9AC"/>
              <w:bottom w:val="single" w:sz="4" w:space="0" w:color="000000"/>
              <w:right w:val="single" w:sz="4" w:space="0" w:color="auto"/>
            </w:tcBorders>
            <w:shd w:val="clear" w:color="auto" w:fill="F7C9AC"/>
          </w:tcPr>
          <w:p w:rsidR="00A2704D" w:rsidRPr="00EB3FA0" w:rsidRDefault="00A2704D" w:rsidP="00E568AC">
            <w:pPr>
              <w:spacing w:line="220" w:lineRule="exact"/>
              <w:ind w:left="4"/>
            </w:pPr>
            <w:r w:rsidRPr="00EB3FA0">
              <w:rPr>
                <w:b/>
              </w:rPr>
              <w:t>h</w:t>
            </w:r>
            <w:r w:rsidRPr="00EB3FA0">
              <w:rPr>
                <w:b/>
                <w:spacing w:val="1"/>
              </w:rPr>
              <w:t>o</w:t>
            </w:r>
            <w:r w:rsidRPr="00EB3FA0">
              <w:rPr>
                <w:b/>
              </w:rPr>
              <w:t>din</w:t>
            </w:r>
          </w:p>
        </w:tc>
      </w:tr>
      <w:tr w:rsidR="00A2704D" w:rsidRPr="00EB3FA0" w:rsidTr="00E568AC">
        <w:trPr>
          <w:trHeight w:hRule="exact" w:val="235"/>
        </w:trPr>
        <w:tc>
          <w:tcPr>
            <w:tcW w:w="9846" w:type="dxa"/>
            <w:gridSpan w:val="11"/>
            <w:tcBorders>
              <w:top w:val="nil"/>
              <w:left w:val="single" w:sz="4" w:space="0" w:color="auto"/>
              <w:bottom w:val="single" w:sz="4" w:space="0" w:color="000000"/>
              <w:right w:val="single" w:sz="4" w:space="0" w:color="auto"/>
            </w:tcBorders>
            <w:shd w:val="clear" w:color="auto" w:fill="F7C9AC"/>
          </w:tcPr>
          <w:p w:rsidR="00A2704D" w:rsidRPr="00EB3FA0" w:rsidRDefault="00A2704D" w:rsidP="00E568AC">
            <w:pPr>
              <w:spacing w:line="220" w:lineRule="exact"/>
            </w:pPr>
            <w:r w:rsidRPr="00EB3FA0">
              <w:rPr>
                <w:b/>
                <w:spacing w:val="-1"/>
              </w:rPr>
              <w:t>I</w:t>
            </w:r>
            <w:r w:rsidRPr="00EB3FA0">
              <w:rPr>
                <w:b/>
              </w:rPr>
              <w:t>nf</w:t>
            </w:r>
            <w:r w:rsidRPr="00EB3FA0">
              <w:rPr>
                <w:b/>
                <w:spacing w:val="2"/>
              </w:rPr>
              <w:t>o</w:t>
            </w:r>
            <w:r w:rsidRPr="00EB3FA0">
              <w:rPr>
                <w:b/>
                <w:spacing w:val="3"/>
              </w:rPr>
              <w:t>r</w:t>
            </w:r>
            <w:r w:rsidRPr="00EB3FA0">
              <w:rPr>
                <w:b/>
                <w:spacing w:val="-5"/>
              </w:rPr>
              <w:t>m</w:t>
            </w:r>
            <w:r w:rsidRPr="00EB3FA0">
              <w:rPr>
                <w:b/>
                <w:spacing w:val="1"/>
              </w:rPr>
              <w:t>a</w:t>
            </w:r>
            <w:r w:rsidRPr="00EB3FA0">
              <w:rPr>
                <w:b/>
              </w:rPr>
              <w:t>ce</w:t>
            </w:r>
            <w:r w:rsidRPr="00EB3FA0">
              <w:rPr>
                <w:b/>
                <w:spacing w:val="-8"/>
              </w:rPr>
              <w:t xml:space="preserve"> </w:t>
            </w:r>
            <w:r w:rsidRPr="00EB3FA0">
              <w:rPr>
                <w:b/>
              </w:rPr>
              <w:t>o zp</w:t>
            </w:r>
            <w:r w:rsidRPr="00EB3FA0">
              <w:rPr>
                <w:b/>
                <w:spacing w:val="2"/>
              </w:rPr>
              <w:t>ů</w:t>
            </w:r>
            <w:r w:rsidRPr="00EB3FA0">
              <w:rPr>
                <w:b/>
                <w:spacing w:val="-1"/>
              </w:rPr>
              <w:t>s</w:t>
            </w:r>
            <w:r w:rsidRPr="00EB3FA0">
              <w:rPr>
                <w:b/>
                <w:spacing w:val="1"/>
              </w:rPr>
              <w:t>o</w:t>
            </w:r>
            <w:r w:rsidRPr="00EB3FA0">
              <w:rPr>
                <w:b/>
              </w:rPr>
              <w:t>bu</w:t>
            </w:r>
            <w:r w:rsidRPr="00EB3FA0">
              <w:rPr>
                <w:b/>
                <w:spacing w:val="-5"/>
              </w:rPr>
              <w:t xml:space="preserve"> </w:t>
            </w:r>
            <w:r w:rsidRPr="00EB3FA0">
              <w:rPr>
                <w:b/>
                <w:spacing w:val="-3"/>
              </w:rPr>
              <w:t>k</w:t>
            </w:r>
            <w:r w:rsidRPr="00EB3FA0">
              <w:rPr>
                <w:b/>
                <w:spacing w:val="1"/>
              </w:rPr>
              <w:t>o</w:t>
            </w:r>
            <w:r w:rsidRPr="00EB3FA0">
              <w:rPr>
                <w:b/>
              </w:rPr>
              <w:t>nt</w:t>
            </w:r>
            <w:r w:rsidRPr="00EB3FA0">
              <w:rPr>
                <w:b/>
                <w:spacing w:val="4"/>
              </w:rPr>
              <w:t>a</w:t>
            </w:r>
            <w:r w:rsidRPr="00EB3FA0">
              <w:rPr>
                <w:b/>
              </w:rPr>
              <w:t>ktu</w:t>
            </w:r>
            <w:r w:rsidRPr="00EB3FA0">
              <w:rPr>
                <w:b/>
                <w:spacing w:val="-8"/>
              </w:rPr>
              <w:t xml:space="preserve"> </w:t>
            </w:r>
            <w:r w:rsidRPr="00EB3FA0">
              <w:rPr>
                <w:b/>
              </w:rPr>
              <w:t>s</w:t>
            </w:r>
            <w:r w:rsidRPr="00EB3FA0">
              <w:rPr>
                <w:b/>
                <w:spacing w:val="-1"/>
              </w:rPr>
              <w:t xml:space="preserve"> </w:t>
            </w:r>
            <w:r w:rsidRPr="00EB3FA0">
              <w:rPr>
                <w:b/>
                <w:spacing w:val="1"/>
              </w:rPr>
              <w:t>vy</w:t>
            </w:r>
            <w:r w:rsidRPr="00EB3FA0">
              <w:rPr>
                <w:b/>
              </w:rPr>
              <w:t>učujíc</w:t>
            </w:r>
            <w:r w:rsidRPr="00EB3FA0">
              <w:rPr>
                <w:b/>
                <w:spacing w:val="2"/>
              </w:rPr>
              <w:t>í</w:t>
            </w:r>
            <w:r w:rsidRPr="00EB3FA0">
              <w:rPr>
                <w:b/>
              </w:rPr>
              <w:t>m</w:t>
            </w:r>
          </w:p>
        </w:tc>
      </w:tr>
      <w:tr w:rsidR="00A2704D" w:rsidRPr="000233F7" w:rsidTr="00E568AC">
        <w:trPr>
          <w:trHeight w:hRule="exact" w:val="5536"/>
        </w:trPr>
        <w:tc>
          <w:tcPr>
            <w:tcW w:w="9846" w:type="dxa"/>
            <w:gridSpan w:val="11"/>
            <w:tcBorders>
              <w:top w:val="single" w:sz="4" w:space="0" w:color="000000"/>
              <w:left w:val="single" w:sz="4" w:space="0" w:color="auto"/>
              <w:bottom w:val="single" w:sz="4" w:space="0" w:color="auto"/>
              <w:right w:val="single" w:sz="4" w:space="0" w:color="auto"/>
            </w:tcBorders>
          </w:tcPr>
          <w:p w:rsidR="00A2704D" w:rsidRPr="00967A12" w:rsidRDefault="00A2704D" w:rsidP="00E568AC">
            <w:pPr>
              <w:jc w:val="both"/>
            </w:pPr>
            <w:r w:rsidRPr="00967A12">
              <w:t xml:space="preserve">Studenti se účastní výuky ve stanoveném počtu hodin, kde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w:t>
            </w:r>
            <w:r>
              <w:br/>
            </w:r>
            <w:r w:rsidRPr="00967A12">
              <w:t xml:space="preserve">a individuálních konzultacích, prostřednictvím elektronické pošty, portálu UTB nebo v systému MOODLE. </w:t>
            </w:r>
          </w:p>
          <w:p w:rsidR="00A2704D" w:rsidRPr="000233F7" w:rsidRDefault="00A2704D" w:rsidP="00E568AC">
            <w:r w:rsidRPr="00967A12">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5C7C32"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8"/>
            <w:tcBorders>
              <w:top w:val="double" w:sz="4" w:space="0" w:color="auto"/>
            </w:tcBorders>
          </w:tcPr>
          <w:p w:rsidR="00A2704D" w:rsidRPr="005C7C32" w:rsidRDefault="00A2704D" w:rsidP="00E568AC">
            <w:pPr>
              <w:spacing w:before="60" w:after="60"/>
              <w:jc w:val="both"/>
              <w:rPr>
                <w:b/>
              </w:rPr>
            </w:pPr>
            <w:r w:rsidRPr="005C7C32">
              <w:rPr>
                <w:b/>
              </w:rPr>
              <w:t>Ovládání rizik a</w:t>
            </w:r>
            <w:r>
              <w:rPr>
                <w:b/>
              </w:rPr>
              <w:t xml:space="preserve"> zajištění</w:t>
            </w:r>
            <w:r w:rsidRPr="005C7C32">
              <w:rPr>
                <w:b/>
              </w:rPr>
              <w:t xml:space="preserve"> bezpečnost</w:t>
            </w:r>
            <w:r>
              <w:rPr>
                <w:b/>
              </w:rPr>
              <w:t>i</w:t>
            </w:r>
            <w:r w:rsidRPr="005C7C32">
              <w:rPr>
                <w:b/>
              </w:rPr>
              <w:t xml:space="preserve"> prostředí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ZT</w:t>
            </w:r>
          </w:p>
        </w:tc>
        <w:tc>
          <w:tcPr>
            <w:tcW w:w="2695" w:type="dxa"/>
            <w:gridSpan w:val="3"/>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gridSpan w:val="2"/>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RPr="00BC0A7D" w:rsidTr="00E568AC">
        <w:tc>
          <w:tcPr>
            <w:tcW w:w="3086" w:type="dxa"/>
            <w:shd w:val="clear" w:color="auto" w:fill="F7CAAC"/>
            <w:vAlign w:val="center"/>
          </w:tcPr>
          <w:p w:rsidR="00A2704D" w:rsidRDefault="00A2704D" w:rsidP="00E568AC">
            <w:pPr>
              <w:rPr>
                <w:b/>
                <w:sz w:val="22"/>
              </w:rPr>
            </w:pPr>
            <w:r>
              <w:rPr>
                <w:b/>
              </w:rPr>
              <w:t>Prerekvizity, korekvizity, ekvivalence</w:t>
            </w:r>
          </w:p>
        </w:tc>
        <w:tc>
          <w:tcPr>
            <w:tcW w:w="6769" w:type="dxa"/>
            <w:gridSpan w:val="8"/>
          </w:tcPr>
          <w:p w:rsidR="00A2704D" w:rsidRPr="00BC0A7D"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vAlign w:val="center"/>
          </w:tcPr>
          <w:p w:rsidR="00A2704D" w:rsidRDefault="00A2704D" w:rsidP="00E568AC">
            <w:r>
              <w:t>Zápočet, zkouška.</w:t>
            </w:r>
          </w:p>
        </w:tc>
        <w:tc>
          <w:tcPr>
            <w:tcW w:w="1413" w:type="dxa"/>
            <w:shd w:val="clear" w:color="auto" w:fill="F7CAAC"/>
            <w:vAlign w:val="center"/>
          </w:tcPr>
          <w:p w:rsidR="00A2704D" w:rsidRDefault="00A2704D" w:rsidP="00E568AC">
            <w:pPr>
              <w:rPr>
                <w:b/>
              </w:rPr>
            </w:pPr>
            <w:r>
              <w:rPr>
                <w:b/>
              </w:rPr>
              <w:t>Forma výuky</w:t>
            </w:r>
          </w:p>
        </w:tc>
        <w:tc>
          <w:tcPr>
            <w:tcW w:w="1950" w:type="dxa"/>
            <w:gridSpan w:val="3"/>
            <w:vAlign w:val="center"/>
          </w:tcPr>
          <w:p w:rsidR="00A2704D" w:rsidRDefault="00A2704D" w:rsidP="00E568AC">
            <w:r>
              <w:t>přednášky</w:t>
            </w:r>
          </w:p>
          <w:p w:rsidR="00A2704D" w:rsidRDefault="00A2704D" w:rsidP="00E568AC">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8"/>
            <w:tcBorders>
              <w:bottom w:val="nil"/>
            </w:tcBorders>
            <w:vAlign w:val="center"/>
          </w:tcPr>
          <w:p w:rsidR="00A2704D" w:rsidRDefault="00A2704D">
            <w:pPr>
              <w:pStyle w:val="Odstavecseseznamem"/>
              <w:spacing w:after="0" w:line="240" w:lineRule="auto"/>
              <w:ind w:left="0"/>
              <w:jc w:val="both"/>
              <w:rPr>
                <w:rFonts w:ascii="Times New Roman" w:hAnsi="Times New Roman"/>
                <w:sz w:val="20"/>
                <w:szCs w:val="20"/>
              </w:rPr>
              <w:pPrChange w:id="1440" w:author="Eva Skýbová" w:date="2018-06-08T10:37:00Z">
                <w:pPr>
                  <w:pStyle w:val="Odstavecseseznamem"/>
                  <w:ind w:left="0"/>
                  <w:jc w:val="both"/>
                </w:pPr>
              </w:pPrChange>
            </w:pPr>
            <w:r w:rsidRPr="00A46E4E">
              <w:rPr>
                <w:rFonts w:ascii="Times New Roman" w:hAnsi="Times New Roman"/>
                <w:sz w:val="20"/>
                <w:szCs w:val="20"/>
              </w:rPr>
              <w:t>Zápočet: minimálně 75 % aktivní účast na cvičeních; při neúčasti na cvičeních, kde budou obhajovány případové studie a zpracovávány zápočtový a průběžné testy si student s vyučujícím domluví individuální termín realizace; obhájená případová studie; absolvovaný zápočtový test a průběžné testy s hodnocením minimálně „E“ ve shodě s „European Credit Transfer Systém”;</w:t>
            </w:r>
          </w:p>
          <w:p w:rsidR="00A2704D" w:rsidRDefault="00A2704D" w:rsidP="00E568AC">
            <w:pPr>
              <w:pStyle w:val="Odstavecseseznamem"/>
              <w:ind w:left="0"/>
              <w:jc w:val="both"/>
            </w:pPr>
            <w:ins w:id="1441" w:author="Eva Skýbová" w:date="2018-06-08T10:37:00Z">
              <w:r w:rsidRPr="00A46E4E">
                <w:rPr>
                  <w:rFonts w:ascii="Times New Roman" w:hAnsi="Times New Roman"/>
                  <w:sz w:val="20"/>
                  <w:szCs w:val="20"/>
                </w:rPr>
                <w:t>Písemná nebo ústní zkouška v závislosti na počtu studentů.</w:t>
              </w:r>
            </w:ins>
          </w:p>
        </w:tc>
      </w:tr>
      <w:tr w:rsidR="00A2704D" w:rsidTr="00E568AC">
        <w:trPr>
          <w:trHeight w:val="264"/>
        </w:trPr>
        <w:tc>
          <w:tcPr>
            <w:tcW w:w="9855" w:type="dxa"/>
            <w:gridSpan w:val="9"/>
            <w:tcBorders>
              <w:top w:val="nil"/>
            </w:tcBorders>
          </w:tcPr>
          <w:p w:rsidR="00A2704D" w:rsidRPr="00A46E4E" w:rsidRDefault="00A2704D" w:rsidP="00E568AC">
            <w:pPr>
              <w:pStyle w:val="Odstavecseseznamem"/>
              <w:ind w:left="0"/>
              <w:jc w:val="both"/>
              <w:rPr>
                <w:rFonts w:ascii="Times New Roman" w:hAnsi="Times New Roman"/>
                <w:sz w:val="20"/>
                <w:szCs w:val="20"/>
              </w:rPr>
            </w:pPr>
            <w:r>
              <w:t xml:space="preserve">                                                           </w:t>
            </w:r>
            <w:r w:rsidRPr="00A46E4E">
              <w:rPr>
                <w:rFonts w:ascii="Times New Roman" w:hAnsi="Times New Roman"/>
                <w:sz w:val="20"/>
                <w:szCs w:val="20"/>
              </w:rPr>
              <w:t xml:space="preserve">  </w:t>
            </w:r>
            <w:del w:id="1442" w:author="Eva Skýbová" w:date="2018-06-08T10:37:00Z">
              <w:r w:rsidRPr="00A46E4E" w:rsidDel="002A3BA0">
                <w:rPr>
                  <w:rFonts w:ascii="Times New Roman" w:hAnsi="Times New Roman"/>
                  <w:sz w:val="20"/>
                  <w:szCs w:val="20"/>
                </w:rPr>
                <w:delText>Písemná nebo ústní zkouška v závislosti na počtu studentů.</w:delText>
              </w:r>
            </w:del>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tcPr>
          <w:p w:rsidR="00A2704D" w:rsidRDefault="00A2704D" w:rsidP="00E568AC">
            <w:pPr>
              <w:spacing w:before="60" w:after="60"/>
              <w:jc w:val="both"/>
            </w:pPr>
            <w:r>
              <w:t>prof. Ing. František Božek,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vAlign w:val="center"/>
          </w:tcPr>
          <w:p w:rsidR="00A2704D" w:rsidRDefault="00A2704D" w:rsidP="00E568AC">
            <w:r>
              <w:t>Garant stanovuje koncepci předmětu, podílí se na přednáškách v rozsahu 50 % a dále stanovuje koncepci cvičení a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vAlign w:val="center"/>
          </w:tcPr>
          <w:p w:rsidR="00A2704D" w:rsidRDefault="00A2704D" w:rsidP="00E568AC">
            <w:r>
              <w:t>prof. Ing. František Božek, CSc. – přednášky (50 %)</w:t>
            </w:r>
          </w:p>
          <w:p w:rsidR="00A2704D" w:rsidRDefault="00A2704D" w:rsidP="00E568AC">
            <w:r w:rsidRPr="00BA38F6">
              <w:t xml:space="preserve">Ing. </w:t>
            </w:r>
            <w:smartTag w:uri="urn:schemas-microsoft-com:office:smarttags" w:element="PersonName">
              <w:smartTagPr>
                <w:attr w:name="ProductID" w:val="Slavom￭ra Vargov￡"/>
              </w:smartTagPr>
              <w:r w:rsidRPr="00BA38F6">
                <w:t>Slavomíra Vargová</w:t>
              </w:r>
            </w:smartTag>
            <w:r>
              <w:t>, Ph.D. – přednášky (30 %), cvičení (100 %)</w:t>
            </w:r>
          </w:p>
          <w:p w:rsidR="00A2704D" w:rsidRDefault="00A2704D" w:rsidP="00E568AC">
            <w:r>
              <w:t>Ing. Aleš Papadakis – přednášky  (20</w:t>
            </w:r>
            <w:ins w:id="1443" w:author="Eva Skýbová" w:date="2018-06-08T10:37:00Z">
              <w:r>
                <w:t xml:space="preserve"> </w:t>
              </w:r>
            </w:ins>
            <w:r>
              <w:t>%), odborník z praxe</w:t>
            </w:r>
          </w:p>
        </w:tc>
      </w:tr>
      <w:tr w:rsidR="00A2704D" w:rsidTr="00E568AC">
        <w:trPr>
          <w:trHeight w:val="270"/>
        </w:trPr>
        <w:tc>
          <w:tcPr>
            <w:tcW w:w="9855" w:type="dxa"/>
            <w:gridSpan w:val="9"/>
            <w:tcBorders>
              <w:top w:val="nil"/>
            </w:tcBorders>
          </w:tcPr>
          <w:p w:rsidR="00A2704D" w:rsidRDefault="00A2704D" w:rsidP="00E568AC">
            <w:pPr>
              <w:jc w:val="both"/>
            </w:pPr>
          </w:p>
          <w:p w:rsidR="00A2704D" w:rsidRDefault="00A2704D" w:rsidP="00E568AC">
            <w:pPr>
              <w:jc w:val="both"/>
            </w:pP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558"/>
        </w:trPr>
        <w:tc>
          <w:tcPr>
            <w:tcW w:w="9855" w:type="dxa"/>
            <w:gridSpan w:val="9"/>
            <w:tcBorders>
              <w:top w:val="nil"/>
            </w:tcBorders>
          </w:tcPr>
          <w:p w:rsidR="00A2704D" w:rsidRDefault="00A2704D" w:rsidP="00E568AC">
            <w:pPr>
              <w:spacing w:before="60" w:after="60"/>
              <w:jc w:val="both"/>
            </w:pPr>
            <w:r>
              <w:t>Výuka navazuje zejména na předměty „Procesy hodnocení a ovládání rizik“ a Metodologie hodnocení rizik“, resp. předměty s podobným zaměřením, v nichž byli studenti seznámeni s terminologií, klasifikačními aspekty rizik, obsahem a časovou návazností jednotlivých fází risk managementu, včetně metod hodnocení sektorových rizik. Z předmětů teoretického základu jsou vyžadovány především znalosti vysokoškolské algebry a operačního výzkumu.</w:t>
            </w:r>
          </w:p>
          <w:p w:rsidR="00A2704D" w:rsidRDefault="00A2704D" w:rsidP="00E568AC">
            <w:pPr>
              <w:spacing w:before="60" w:after="60"/>
              <w:jc w:val="both"/>
            </w:pPr>
            <w:r>
              <w:t>Předmět rozšiřuje znalosti, dovednosti a obecné schopnosti studentů z oblasti prevence a mitigace rizik, včetně generace opatření ke zvýšení bezpečnosti užitím invenčních metod. Preferována je prevence redukcí rizik u </w:t>
            </w:r>
            <w:r w:rsidRPr="007A0B26">
              <w:t xml:space="preserve">zdroje, </w:t>
            </w:r>
            <w:r>
              <w:t xml:space="preserve">zvyšováním </w:t>
            </w:r>
            <w:r w:rsidRPr="007A0B26">
              <w:t>informovano</w:t>
            </w:r>
            <w:r>
              <w:t xml:space="preserve">sti zaměstnanců a veřejnosti, </w:t>
            </w:r>
            <w:r w:rsidRPr="007A0B26">
              <w:t>zdokonalování</w:t>
            </w:r>
            <w:r>
              <w:t>m prostředků zásahu a záchrany a racionálním rozvojem území. Speciální pozornost je věnována systematické kategorizaci navržených protiopatření,</w:t>
            </w:r>
            <w:r w:rsidRPr="007A0B26">
              <w:t xml:space="preserve"> </w:t>
            </w:r>
            <w:r>
              <w:t>výběru optimální alternativy z navržených variant pomocí metod operačního výzkumu, z</w:t>
            </w:r>
            <w:r w:rsidRPr="00247861">
              <w:t>ajištění realizovatelnosti implementace vybraného opatření</w:t>
            </w:r>
            <w:r>
              <w:t xml:space="preserve"> a způsobům monitoringu rizika. Zároveň je vysvětlena podstata decouplingu při zvyšování bezpečnosti prostředí zaváděním ex</w:t>
            </w:r>
            <w:r>
              <w:noBreakHyphen/>
              <w:t>ante a ex</w:t>
            </w:r>
            <w:r>
              <w:noBreakHyphen/>
              <w:t xml:space="preserve">post opatření, jsou vyloženy </w:t>
            </w:r>
            <w:r w:rsidRPr="007A0B26">
              <w:t>zásad</w:t>
            </w:r>
            <w:r>
              <w:t>y</w:t>
            </w:r>
            <w:r w:rsidRPr="007A0B26">
              <w:t xml:space="preserve"> komunikace a </w:t>
            </w:r>
            <w:r>
              <w:t xml:space="preserve">proces </w:t>
            </w:r>
            <w:r w:rsidRPr="007A0B26">
              <w:t>percepce rizik</w:t>
            </w:r>
            <w:r>
              <w:t xml:space="preserve">. Paralelně jsou studenti seznámeni se systémy řízení, principy a </w:t>
            </w:r>
            <w:r w:rsidRPr="00546111">
              <w:t>nástroj</w:t>
            </w:r>
            <w:r>
              <w:t xml:space="preserve">i zajišťování bezpečnosti </w:t>
            </w:r>
            <w:r w:rsidRPr="007A0B26">
              <w:t>v souladu s</w:t>
            </w:r>
            <w:r>
              <w:t> evropskou a tuzemskou právní úpravou, standardy a požadavky udržitelného rozvoje. Problematika je probírána a diskutována na příkladech z praxe.</w:t>
            </w:r>
          </w:p>
          <w:p w:rsidR="00A2704D" w:rsidRDefault="00A2704D" w:rsidP="00E568AC">
            <w:pPr>
              <w:spacing w:after="60"/>
              <w:jc w:val="both"/>
            </w:pPr>
            <w:r>
              <w:t>Výuka je vedena s akcentem na praktickou využitelnost získaných znalostí, dovedností a obecných schopností ve sféře ovládání rizik. Absolventi předmětu by měli v podmínkách nejistot a neurčitostí dokázat efektivně zajistit adekvátní bezpečnost prostředí v průmyslu, veřejné správě, regionu a ve sféře odvětví národní a evropské kritické infrastruktury, bezpečnost obyvatelstva nevyjímaje.</w:t>
            </w:r>
          </w:p>
          <w:p w:rsidR="00A2704D" w:rsidRDefault="00A2704D" w:rsidP="00E568AC">
            <w:pPr>
              <w:numPr>
                <w:ilvl w:val="12"/>
                <w:numId w:val="0"/>
              </w:numPr>
              <w:jc w:val="both"/>
            </w:pPr>
            <w:r>
              <w:t>V průběhu cvičení jsou řešeny a kriticky diskutovány konkrétní příklady procesu ovládání rizik připravených studenty v rámci samostatného studia. Cílem je verifikovat jejich schopnost aplikovat nabyté vědomosti v praxi. Sumárně dvakrát za semestr jsou formou testů ověřeny průběžné znalosti studentů. Předmět je zakončen obhájením případové studie vypracované skupinami 3-5 studentů na téma zajištění bezpečnosti v prostředí dle předpokládaného výběru specializace, resp. zaměření diplomových prací zpracovatelů.</w:t>
            </w:r>
          </w:p>
          <w:p w:rsidR="00A2704D" w:rsidRPr="00A46E4E" w:rsidRDefault="00A2704D" w:rsidP="00E568AC">
            <w:pPr>
              <w:numPr>
                <w:ilvl w:val="12"/>
                <w:numId w:val="0"/>
              </w:numPr>
              <w:jc w:val="both"/>
              <w:rPr>
                <w:u w:val="single"/>
              </w:rPr>
            </w:pPr>
            <w:r w:rsidRPr="00A46E4E">
              <w:rPr>
                <w:u w:val="single"/>
              </w:rPr>
              <w:t>Hlavní témata:</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Udržitelný rozvoj společnosti.</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Zásady a způsoby prevence a minimalizace rizik.</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Generace protiopatření k prevenci a redukci rizik a využitím invenčních metod a kategorizace opatření.</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Výběr optimální varianty z navržených protiopatření opatření s využitím metod operačního výzkumu.</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 xml:space="preserve">Zajištění realizovatelnosti implementace vybraného opatření. </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Způsoby a postupy monitoringu sektorových rizik.</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Ekonomické optimum bezpečnosti prostředí a cílová funkce společnosti.</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lastRenderedPageBreak/>
              <w:t xml:space="preserve">Principy a nástroje užívané k zajištění bezpečnosti prostředí v průmyslu a regionu. </w:t>
            </w:r>
          </w:p>
          <w:p w:rsidR="00A2704D" w:rsidRPr="00A46E4E" w:rsidRDefault="00A2704D" w:rsidP="00E568AC">
            <w:pPr>
              <w:pStyle w:val="Odstavecseseznamem"/>
              <w:numPr>
                <w:ilvl w:val="0"/>
                <w:numId w:val="34"/>
              </w:numPr>
              <w:spacing w:after="0" w:line="240" w:lineRule="auto"/>
              <w:rPr>
                <w:rFonts w:ascii="Times New Roman" w:hAnsi="Times New Roman"/>
                <w:sz w:val="20"/>
                <w:szCs w:val="20"/>
              </w:rPr>
            </w:pPr>
            <w:r w:rsidRPr="00A46E4E">
              <w:rPr>
                <w:rFonts w:ascii="Times New Roman" w:hAnsi="Times New Roman"/>
                <w:sz w:val="20"/>
                <w:szCs w:val="20"/>
              </w:rPr>
              <w:t>Zásady komunikace za rizika a proces percepce rizika.</w:t>
            </w:r>
          </w:p>
          <w:p w:rsidR="00A2704D" w:rsidRDefault="00A2704D" w:rsidP="00E568AC">
            <w:pPr>
              <w:pStyle w:val="Odstavecseseznamem"/>
              <w:numPr>
                <w:ilvl w:val="0"/>
                <w:numId w:val="34"/>
              </w:numPr>
              <w:spacing w:after="60" w:line="240" w:lineRule="auto"/>
              <w:contextualSpacing w:val="0"/>
            </w:pPr>
            <w:r w:rsidRPr="00A46E4E">
              <w:rPr>
                <w:rFonts w:ascii="Times New Roman" w:hAnsi="Times New Roman"/>
                <w:sz w:val="20"/>
                <w:szCs w:val="20"/>
              </w:rPr>
              <w:t>Případová studie - obhajoba případových studií zpracovaných skupinami studentů a zápočtový test.</w:t>
            </w:r>
            <w:r>
              <w:t xml:space="preserve"> </w:t>
            </w:r>
          </w:p>
        </w:tc>
      </w:tr>
      <w:tr w:rsidR="00A2704D" w:rsidTr="00E568AC">
        <w:trPr>
          <w:trHeight w:val="265"/>
        </w:trPr>
        <w:tc>
          <w:tcPr>
            <w:tcW w:w="3653" w:type="dxa"/>
            <w:gridSpan w:val="2"/>
            <w:shd w:val="clear" w:color="auto" w:fill="F7CAAC"/>
          </w:tcPr>
          <w:p w:rsidR="00A2704D" w:rsidRDefault="00A2704D" w:rsidP="00E568AC">
            <w:pPr>
              <w:jc w:val="both"/>
            </w:pPr>
            <w:r>
              <w:rPr>
                <w:b/>
              </w:rPr>
              <w:lastRenderedPageBreak/>
              <w:t>Studijní literatura a studijní pomůcky</w:t>
            </w:r>
          </w:p>
        </w:tc>
        <w:tc>
          <w:tcPr>
            <w:tcW w:w="6202" w:type="dxa"/>
            <w:gridSpan w:val="7"/>
            <w:tcBorders>
              <w:bottom w:val="nil"/>
            </w:tcBorders>
          </w:tcPr>
          <w:p w:rsidR="00A2704D" w:rsidRDefault="00A2704D" w:rsidP="00E568AC">
            <w:pPr>
              <w:jc w:val="both"/>
            </w:pPr>
          </w:p>
        </w:tc>
      </w:tr>
      <w:tr w:rsidR="00A2704D" w:rsidRPr="007D5DFA" w:rsidTr="00E568AC">
        <w:trPr>
          <w:trHeight w:val="1497"/>
        </w:trPr>
        <w:tc>
          <w:tcPr>
            <w:tcW w:w="9855" w:type="dxa"/>
            <w:gridSpan w:val="9"/>
            <w:tcBorders>
              <w:top w:val="nil"/>
            </w:tcBorders>
          </w:tcPr>
          <w:p w:rsidR="00A2704D" w:rsidRDefault="00A2704D">
            <w:pPr>
              <w:jc w:val="both"/>
              <w:rPr>
                <w:b/>
              </w:rPr>
              <w:pPrChange w:id="1444" w:author="Eva Skýbová" w:date="2018-06-08T13:25:00Z">
                <w:pPr>
                  <w:spacing w:afterLines="40" w:after="96"/>
                  <w:jc w:val="both"/>
                </w:pPr>
              </w:pPrChange>
            </w:pPr>
            <w:r w:rsidRPr="00A46E4E">
              <w:rPr>
                <w:b/>
              </w:rPr>
              <w:t>Povinná literatura:</w:t>
            </w:r>
          </w:p>
          <w:p w:rsidR="00A2704D" w:rsidRDefault="00A2704D">
            <w:pPr>
              <w:pStyle w:val="Odstavecseseznamem"/>
              <w:spacing w:after="0" w:line="240" w:lineRule="auto"/>
              <w:ind w:left="0"/>
              <w:contextualSpacing w:val="0"/>
              <w:jc w:val="both"/>
              <w:rPr>
                <w:rFonts w:ascii="Times New Roman" w:hAnsi="Times New Roman"/>
                <w:sz w:val="20"/>
                <w:szCs w:val="20"/>
              </w:rPr>
              <w:pPrChange w:id="1445" w:author="Eva Skýbová" w:date="2018-06-08T13:25:00Z">
                <w:pPr>
                  <w:pStyle w:val="Odstavecseseznamem"/>
                  <w:spacing w:afterLines="40" w:after="96"/>
                  <w:ind w:left="0"/>
                  <w:contextualSpacing w:val="0"/>
                  <w:jc w:val="both"/>
                </w:pPr>
              </w:pPrChange>
            </w:pPr>
            <w:r w:rsidRPr="00A46E4E">
              <w:rPr>
                <w:rFonts w:ascii="Times New Roman" w:hAnsi="Times New Roman"/>
                <w:sz w:val="20"/>
                <w:szCs w:val="20"/>
              </w:rPr>
              <w:t xml:space="preserve">BOŽEK, F. a URBAN, R. 2008. </w:t>
            </w:r>
            <w:r w:rsidRPr="00A46E4E">
              <w:rPr>
                <w:rFonts w:ascii="Times New Roman" w:hAnsi="Times New Roman"/>
                <w:i/>
                <w:sz w:val="20"/>
                <w:szCs w:val="20"/>
              </w:rPr>
              <w:t>Management rizika</w:t>
            </w:r>
            <w:r w:rsidRPr="00A46E4E">
              <w:rPr>
                <w:rFonts w:ascii="Times New Roman" w:hAnsi="Times New Roman"/>
                <w:sz w:val="20"/>
                <w:szCs w:val="20"/>
              </w:rPr>
              <w:t>. 1. vyd. Brno: UO, s. 89-134. ISBN 978</w:t>
            </w:r>
            <w:r w:rsidRPr="00A46E4E">
              <w:rPr>
                <w:rFonts w:ascii="Times New Roman" w:hAnsi="Times New Roman"/>
                <w:sz w:val="20"/>
                <w:szCs w:val="20"/>
              </w:rPr>
              <w:noBreakHyphen/>
              <w:t>80</w:t>
            </w:r>
            <w:r w:rsidRPr="00A46E4E">
              <w:rPr>
                <w:rFonts w:ascii="Times New Roman" w:hAnsi="Times New Roman"/>
                <w:sz w:val="20"/>
                <w:szCs w:val="20"/>
              </w:rPr>
              <w:noBreakHyphen/>
              <w:t>7231</w:t>
            </w:r>
            <w:r w:rsidRPr="00A46E4E">
              <w:rPr>
                <w:rFonts w:ascii="Times New Roman" w:hAnsi="Times New Roman"/>
                <w:sz w:val="20"/>
                <w:szCs w:val="20"/>
              </w:rPr>
              <w:noBreakHyphen/>
              <w:t>259</w:t>
            </w:r>
            <w:r w:rsidRPr="00A46E4E">
              <w:rPr>
                <w:rFonts w:ascii="Times New Roman" w:hAnsi="Times New Roman"/>
                <w:sz w:val="20"/>
                <w:szCs w:val="20"/>
              </w:rPr>
              <w:noBreakHyphen/>
              <w:t>7.</w:t>
            </w:r>
          </w:p>
          <w:p w:rsidR="00A2704D" w:rsidRDefault="00A2704D">
            <w:pPr>
              <w:pStyle w:val="Odstavecseseznamem"/>
              <w:spacing w:after="0" w:line="240" w:lineRule="auto"/>
              <w:ind w:left="0"/>
              <w:contextualSpacing w:val="0"/>
              <w:jc w:val="both"/>
              <w:rPr>
                <w:rFonts w:ascii="Times New Roman" w:hAnsi="Times New Roman"/>
                <w:sz w:val="20"/>
                <w:szCs w:val="20"/>
              </w:rPr>
              <w:pPrChange w:id="1446" w:author="Eva Skýbová" w:date="2018-06-08T13:25:00Z">
                <w:pPr>
                  <w:pStyle w:val="Odstavecseseznamem"/>
                  <w:spacing w:afterLines="40" w:after="96"/>
                  <w:ind w:left="0"/>
                  <w:contextualSpacing w:val="0"/>
                  <w:jc w:val="both"/>
                </w:pPr>
              </w:pPrChange>
            </w:pPr>
            <w:r w:rsidRPr="00A46E4E">
              <w:rPr>
                <w:rFonts w:ascii="Times New Roman" w:hAnsi="Times New Roman"/>
                <w:sz w:val="20"/>
                <w:szCs w:val="20"/>
              </w:rPr>
              <w:t xml:space="preserve">SMEJKAL, V. a RAIS, K. 2013. </w:t>
            </w:r>
            <w:r w:rsidRPr="00A46E4E">
              <w:rPr>
                <w:rFonts w:ascii="Times New Roman" w:hAnsi="Times New Roman"/>
                <w:i/>
                <w:iCs/>
                <w:sz w:val="20"/>
                <w:szCs w:val="20"/>
              </w:rPr>
              <w:t>Řízení rizik ve firmách a jiných organizacích</w:t>
            </w:r>
            <w:r w:rsidRPr="00A46E4E">
              <w:rPr>
                <w:rFonts w:ascii="Times New Roman" w:hAnsi="Times New Roman"/>
                <w:sz w:val="20"/>
                <w:szCs w:val="20"/>
              </w:rPr>
              <w:t>. 4. vyd. Praha: Grada Publishing a.s., s. 165-234; 278-314. ISBN 978-80-247-4644-9.</w:t>
            </w:r>
          </w:p>
          <w:p w:rsidR="00A2704D" w:rsidRDefault="00A2704D">
            <w:pPr>
              <w:pStyle w:val="Odstavecseseznamem"/>
              <w:spacing w:after="0" w:line="240" w:lineRule="auto"/>
              <w:ind w:left="0"/>
              <w:contextualSpacing w:val="0"/>
              <w:jc w:val="both"/>
              <w:rPr>
                <w:rFonts w:ascii="Times New Roman" w:hAnsi="Times New Roman"/>
                <w:sz w:val="20"/>
                <w:szCs w:val="20"/>
              </w:rPr>
              <w:pPrChange w:id="1447" w:author="Eva Skýbová" w:date="2018-06-08T13:25:00Z">
                <w:pPr>
                  <w:pStyle w:val="Odstavecseseznamem"/>
                  <w:spacing w:afterLines="40" w:after="96"/>
                  <w:ind w:left="0"/>
                  <w:contextualSpacing w:val="0"/>
                  <w:jc w:val="both"/>
                </w:pPr>
              </w:pPrChange>
            </w:pPr>
            <w:r w:rsidRPr="00A46E4E">
              <w:rPr>
                <w:rFonts w:ascii="Times New Roman" w:hAnsi="Times New Roman"/>
                <w:caps/>
                <w:sz w:val="20"/>
                <w:szCs w:val="20"/>
              </w:rPr>
              <w:t>Šenovský</w:t>
            </w:r>
            <w:r w:rsidRPr="00A46E4E">
              <w:rPr>
                <w:rFonts w:ascii="Times New Roman" w:hAnsi="Times New Roman"/>
                <w:sz w:val="20"/>
                <w:szCs w:val="20"/>
              </w:rPr>
              <w:t xml:space="preserve">, P. et al., 2015. </w:t>
            </w:r>
            <w:r w:rsidRPr="00A46E4E">
              <w:rPr>
                <w:rFonts w:ascii="Times New Roman" w:hAnsi="Times New Roman"/>
                <w:i/>
                <w:sz w:val="20"/>
                <w:szCs w:val="20"/>
              </w:rPr>
              <w:t>Bezpečnost občanů a rizika v území</w:t>
            </w:r>
            <w:r w:rsidRPr="00A46E4E">
              <w:rPr>
                <w:rFonts w:ascii="Times New Roman" w:hAnsi="Times New Roman"/>
                <w:sz w:val="20"/>
                <w:szCs w:val="20"/>
              </w:rPr>
              <w:t>. 1. vyd. Ostrava: Sdružení požárního a bezpečnostního inženýrství. s. 5-26; 53-80; 103-125. ISBN 978-80-7385-172-9.</w:t>
            </w:r>
          </w:p>
          <w:p w:rsidR="00A2704D" w:rsidRDefault="00A2704D">
            <w:pPr>
              <w:pStyle w:val="Odstavecseseznamem"/>
              <w:spacing w:after="0" w:line="240" w:lineRule="auto"/>
              <w:ind w:left="0"/>
              <w:contextualSpacing w:val="0"/>
              <w:jc w:val="both"/>
              <w:rPr>
                <w:rFonts w:ascii="Times New Roman" w:hAnsi="Times New Roman"/>
                <w:sz w:val="20"/>
                <w:szCs w:val="20"/>
              </w:rPr>
              <w:pPrChange w:id="1448" w:author="Eva Skýbová" w:date="2018-06-08T13:25:00Z">
                <w:pPr>
                  <w:pStyle w:val="Odstavecseseznamem"/>
                  <w:spacing w:afterLines="40" w:after="96"/>
                  <w:ind w:left="0"/>
                  <w:contextualSpacing w:val="0"/>
                  <w:jc w:val="both"/>
                </w:pPr>
              </w:pPrChange>
            </w:pPr>
            <w:r w:rsidRPr="00A46E4E">
              <w:rPr>
                <w:rFonts w:ascii="Times New Roman" w:hAnsi="Times New Roman"/>
                <w:sz w:val="20"/>
                <w:szCs w:val="20"/>
              </w:rPr>
              <w:t xml:space="preserve">TICHÝ, M. 2006. </w:t>
            </w:r>
            <w:r w:rsidRPr="00A46E4E">
              <w:rPr>
                <w:rFonts w:ascii="Times New Roman" w:hAnsi="Times New Roman"/>
                <w:i/>
                <w:iCs/>
                <w:sz w:val="20"/>
                <w:szCs w:val="20"/>
              </w:rPr>
              <w:t>Ovládání rizika: Analýza a management</w:t>
            </w:r>
            <w:r w:rsidRPr="00A46E4E">
              <w:rPr>
                <w:rFonts w:ascii="Times New Roman" w:hAnsi="Times New Roman"/>
                <w:sz w:val="20"/>
                <w:szCs w:val="20"/>
              </w:rPr>
              <w:t>. 1. vyd. Praha: C. H. Beck, s. 221-328. ISBN 978</w:t>
            </w:r>
            <w:r w:rsidRPr="00A46E4E">
              <w:rPr>
                <w:rFonts w:ascii="Times New Roman" w:hAnsi="Times New Roman"/>
                <w:sz w:val="20"/>
                <w:szCs w:val="20"/>
              </w:rPr>
              <w:noBreakHyphen/>
              <w:t>80</w:t>
            </w:r>
            <w:r w:rsidRPr="00A46E4E">
              <w:rPr>
                <w:rFonts w:ascii="Times New Roman" w:hAnsi="Times New Roman"/>
                <w:sz w:val="20"/>
                <w:szCs w:val="20"/>
              </w:rPr>
              <w:noBreakHyphen/>
              <w:t>7179</w:t>
            </w:r>
            <w:r w:rsidRPr="00A46E4E">
              <w:rPr>
                <w:rFonts w:ascii="Times New Roman" w:hAnsi="Times New Roman"/>
                <w:sz w:val="20"/>
                <w:szCs w:val="20"/>
              </w:rPr>
              <w:noBreakHyphen/>
              <w:t>415-5.</w:t>
            </w:r>
          </w:p>
          <w:p w:rsidR="00A2704D" w:rsidRDefault="00A2704D">
            <w:pPr>
              <w:pStyle w:val="Odstavecseseznamem"/>
              <w:spacing w:after="0" w:line="240" w:lineRule="auto"/>
              <w:ind w:left="0"/>
              <w:contextualSpacing w:val="0"/>
              <w:jc w:val="both"/>
              <w:rPr>
                <w:rFonts w:ascii="Times New Roman" w:hAnsi="Times New Roman"/>
                <w:sz w:val="20"/>
                <w:szCs w:val="20"/>
              </w:rPr>
              <w:pPrChange w:id="1449" w:author="Eva Skýbová" w:date="2018-06-08T13:25:00Z">
                <w:pPr>
                  <w:pStyle w:val="Odstavecseseznamem"/>
                  <w:spacing w:afterLines="40" w:after="96"/>
                  <w:ind w:left="0"/>
                  <w:contextualSpacing w:val="0"/>
                  <w:jc w:val="both"/>
                </w:pPr>
              </w:pPrChange>
            </w:pPr>
            <w:r w:rsidRPr="00A46E4E">
              <w:rPr>
                <w:rFonts w:ascii="Times New Roman" w:hAnsi="Times New Roman"/>
                <w:sz w:val="20"/>
                <w:szCs w:val="20"/>
              </w:rPr>
              <w:t>Poznámky a prezentace z přednášek, řešené příklady z cvičení a vzájemné předání případových studií.</w:t>
            </w:r>
          </w:p>
          <w:p w:rsidR="00A2704D" w:rsidRDefault="00A2704D">
            <w:pPr>
              <w:spacing w:after="96"/>
              <w:jc w:val="both"/>
              <w:rPr>
                <w:b/>
              </w:rPr>
              <w:pPrChange w:id="1450" w:author="Eva Skýbová" w:date="2018-06-08T12:26:00Z">
                <w:pPr>
                  <w:spacing w:afterLines="40" w:after="96"/>
                  <w:jc w:val="both"/>
                </w:pPr>
              </w:pPrChange>
            </w:pPr>
            <w:r w:rsidRPr="00A46E4E">
              <w:rPr>
                <w:b/>
              </w:rPr>
              <w:t>Doporučená literatura:</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51"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lang w:val="en-GB"/>
              </w:rPr>
              <w:t xml:space="preserve">ATHERTON, E., 2005. Supporting ALARP Decision Making by Cost Benefit Analysis and Multi-attribute Utility Theory. </w:t>
            </w:r>
            <w:r w:rsidRPr="00A46E4E">
              <w:rPr>
                <w:rFonts w:ascii="Times New Roman" w:hAnsi="Times New Roman"/>
                <w:i/>
                <w:sz w:val="20"/>
                <w:szCs w:val="20"/>
                <w:lang w:val="en-GB"/>
              </w:rPr>
              <w:t>Journal of Risk Research</w:t>
            </w:r>
            <w:r w:rsidRPr="00A46E4E">
              <w:rPr>
                <w:rFonts w:ascii="Times New Roman" w:hAnsi="Times New Roman"/>
                <w:sz w:val="20"/>
                <w:szCs w:val="20"/>
                <w:lang w:val="en-GB"/>
              </w:rPr>
              <w:t xml:space="preserve">. </w:t>
            </w:r>
            <w:r w:rsidRPr="00A46E4E">
              <w:rPr>
                <w:rFonts w:ascii="Times New Roman" w:hAnsi="Times New Roman"/>
                <w:b/>
                <w:sz w:val="20"/>
                <w:szCs w:val="20"/>
                <w:lang w:val="en-GB"/>
              </w:rPr>
              <w:t>8</w:t>
            </w:r>
            <w:r w:rsidRPr="00A46E4E">
              <w:rPr>
                <w:rFonts w:ascii="Times New Roman" w:hAnsi="Times New Roman"/>
                <w:sz w:val="20"/>
                <w:szCs w:val="20"/>
                <w:lang w:val="en-GB"/>
              </w:rPr>
              <w:t>(3), 207-223. ISSN 1366-9877.</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52"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lang w:val="en-GB"/>
              </w:rPr>
              <w:t xml:space="preserve">BATE, R., 1997. </w:t>
            </w:r>
            <w:r w:rsidRPr="00A46E4E">
              <w:rPr>
                <w:rFonts w:ascii="Times New Roman" w:hAnsi="Times New Roman"/>
                <w:i/>
                <w:sz w:val="20"/>
                <w:szCs w:val="20"/>
                <w:lang w:val="en-GB"/>
              </w:rPr>
              <w:t>What Risk?</w:t>
            </w:r>
            <w:r w:rsidRPr="00A46E4E">
              <w:rPr>
                <w:rFonts w:ascii="Times New Roman" w:hAnsi="Times New Roman"/>
                <w:sz w:val="20"/>
                <w:szCs w:val="20"/>
                <w:lang w:val="en-GB"/>
              </w:rPr>
              <w:t xml:space="preserve"> 1</w:t>
            </w:r>
            <w:r w:rsidRPr="00A46E4E">
              <w:rPr>
                <w:rFonts w:ascii="Times New Roman" w:hAnsi="Times New Roman"/>
                <w:sz w:val="20"/>
                <w:szCs w:val="20"/>
                <w:vertAlign w:val="superscript"/>
                <w:lang w:val="en-GB"/>
              </w:rPr>
              <w:t>st</w:t>
            </w:r>
            <w:r w:rsidRPr="00A46E4E">
              <w:rPr>
                <w:rFonts w:ascii="Times New Roman" w:hAnsi="Times New Roman"/>
                <w:sz w:val="20"/>
                <w:szCs w:val="20"/>
                <w:lang w:val="en-GB"/>
              </w:rPr>
              <w:t xml:space="preserve"> Edition. </w:t>
            </w:r>
            <w:r w:rsidRPr="00A46E4E">
              <w:rPr>
                <w:rFonts w:ascii="Times New Roman" w:hAnsi="Times New Roman"/>
                <w:sz w:val="20"/>
                <w:szCs w:val="20"/>
                <w:lang w:val="de-DE"/>
              </w:rPr>
              <w:t>Oxford: Butterworth - Heinemann, p. 221-284. ISBN 0</w:t>
            </w:r>
            <w:r w:rsidRPr="00A46E4E">
              <w:rPr>
                <w:rFonts w:ascii="Times New Roman" w:hAnsi="Times New Roman"/>
                <w:sz w:val="20"/>
                <w:szCs w:val="20"/>
                <w:lang w:val="de-DE"/>
              </w:rPr>
              <w:noBreakHyphen/>
              <w:t>7506</w:t>
            </w:r>
            <w:r w:rsidRPr="00A46E4E">
              <w:rPr>
                <w:rFonts w:ascii="Times New Roman" w:hAnsi="Times New Roman"/>
                <w:sz w:val="20"/>
                <w:szCs w:val="20"/>
                <w:lang w:val="de-DE"/>
              </w:rPr>
              <w:noBreakHyphen/>
              <w:t>3810</w:t>
            </w:r>
            <w:r w:rsidRPr="00A46E4E">
              <w:rPr>
                <w:rFonts w:ascii="Times New Roman" w:hAnsi="Times New Roman"/>
                <w:sz w:val="20"/>
                <w:szCs w:val="20"/>
                <w:lang w:val="de-DE"/>
              </w:rPr>
              <w:noBreakHyphen/>
              <w:t>9.</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53"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rPr>
              <w:t xml:space="preserve">BERNATÍK, A., 2006. </w:t>
            </w:r>
            <w:r w:rsidRPr="00A46E4E">
              <w:rPr>
                <w:rFonts w:ascii="Times New Roman" w:hAnsi="Times New Roman"/>
                <w:i/>
                <w:sz w:val="20"/>
                <w:szCs w:val="20"/>
              </w:rPr>
              <w:t>Prevence závažných havárií II</w:t>
            </w:r>
            <w:r w:rsidRPr="00A46E4E">
              <w:rPr>
                <w:rFonts w:ascii="Times New Roman" w:hAnsi="Times New Roman"/>
                <w:sz w:val="20"/>
                <w:szCs w:val="20"/>
              </w:rPr>
              <w:t xml:space="preserve">. 1. vyd. Ostrava: Sdružení požárního a bezpečnostního inženýrství, s. 5-14. ISBN </w:t>
            </w:r>
            <w:r w:rsidRPr="00A46E4E">
              <w:rPr>
                <w:rFonts w:ascii="Times New Roman" w:hAnsi="Times New Roman"/>
                <w:sz w:val="20"/>
                <w:szCs w:val="20"/>
                <w:lang w:val="en-GB"/>
              </w:rPr>
              <w:t>80-86634-90-6.</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lang w:val="en-GB"/>
              </w:rPr>
              <w:pPrChange w:id="1454"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lang w:val="en-GB"/>
              </w:rPr>
              <w:t xml:space="preserve">BRODER, J. F. and TUCKER, E., 2012. </w:t>
            </w:r>
            <w:r w:rsidRPr="00A46E4E">
              <w:rPr>
                <w:rFonts w:ascii="Times New Roman" w:hAnsi="Times New Roman"/>
                <w:i/>
                <w:sz w:val="20"/>
                <w:szCs w:val="20"/>
                <w:lang w:val="en-GB"/>
              </w:rPr>
              <w:t>Risk Analysis and the Security Survey</w:t>
            </w:r>
            <w:r w:rsidRPr="00A46E4E">
              <w:rPr>
                <w:rFonts w:ascii="Times New Roman" w:hAnsi="Times New Roman"/>
                <w:sz w:val="20"/>
                <w:szCs w:val="20"/>
                <w:lang w:val="en-GB"/>
              </w:rPr>
              <w:t>. 4</w:t>
            </w:r>
            <w:r w:rsidRPr="00A46E4E">
              <w:rPr>
                <w:rFonts w:ascii="Times New Roman" w:hAnsi="Times New Roman"/>
                <w:sz w:val="20"/>
                <w:szCs w:val="20"/>
                <w:vertAlign w:val="superscript"/>
                <w:lang w:val="en-GB"/>
              </w:rPr>
              <w:t>th</w:t>
            </w:r>
            <w:r w:rsidRPr="00A46E4E">
              <w:rPr>
                <w:rFonts w:ascii="Times New Roman" w:hAnsi="Times New Roman"/>
                <w:sz w:val="20"/>
                <w:szCs w:val="20"/>
                <w:lang w:val="en-GB"/>
              </w:rPr>
              <w:t xml:space="preserve"> Ed. Oxford: Butterworth-Heinemann, p. 113-133. ISBN 978-0-12-382233-8.</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55"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lang w:val="en-US"/>
              </w:rPr>
              <w:t xml:space="preserve">CORDATO, R. E., 2006. </w:t>
            </w:r>
            <w:r w:rsidRPr="00A46E4E">
              <w:rPr>
                <w:rFonts w:ascii="Times New Roman" w:hAnsi="Times New Roman"/>
                <w:i/>
                <w:sz w:val="20"/>
                <w:szCs w:val="20"/>
                <w:lang w:val="en-US"/>
              </w:rPr>
              <w:t>The Polluter Pays Principle: A Proper Guide for Environmental Policy</w:t>
            </w:r>
            <w:r w:rsidRPr="00A46E4E">
              <w:rPr>
                <w:rFonts w:ascii="Times New Roman" w:hAnsi="Times New Roman"/>
                <w:sz w:val="20"/>
                <w:szCs w:val="20"/>
                <w:lang w:val="en-US"/>
              </w:rPr>
              <w:t>. Washington, D.C.: Institute for Research on the Economics of Taxation, 2006. 21 pp.</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56"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rPr>
              <w:t xml:space="preserve">ČASTORÁL, Z., 2017. </w:t>
            </w:r>
            <w:r w:rsidRPr="00A46E4E">
              <w:rPr>
                <w:rFonts w:ascii="Times New Roman" w:hAnsi="Times New Roman"/>
                <w:i/>
                <w:sz w:val="20"/>
                <w:szCs w:val="20"/>
              </w:rPr>
              <w:t>Management rizik v současných podmínkách</w:t>
            </w:r>
            <w:r w:rsidRPr="00A46E4E">
              <w:rPr>
                <w:rFonts w:ascii="Times New Roman" w:hAnsi="Times New Roman"/>
                <w:sz w:val="20"/>
                <w:szCs w:val="20"/>
              </w:rPr>
              <w:t>. 1 vyd. Praha: Univerzita Jana Amose Komenského, s. 19-36; 73-138. ISBN 978-80-7452-132-4.</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57"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rPr>
              <w:t xml:space="preserve">Deloitte Touche Tohmatsu Limited, 2012. </w:t>
            </w:r>
            <w:r w:rsidRPr="00A46E4E">
              <w:rPr>
                <w:rFonts w:ascii="Times New Roman" w:hAnsi="Times New Roman"/>
                <w:i/>
                <w:sz w:val="20"/>
                <w:szCs w:val="20"/>
              </w:rPr>
              <w:t>Metodika zajištění ochrany kritické infrastruktury v oblasti výroby, přenosu a distribuce elektrické energie</w:t>
            </w:r>
            <w:r w:rsidRPr="00A46E4E">
              <w:rPr>
                <w:rFonts w:ascii="Times New Roman" w:hAnsi="Times New Roman"/>
                <w:sz w:val="20"/>
                <w:szCs w:val="20"/>
              </w:rPr>
              <w:t>. Praha: Deloitte Česká republika, s. 5-20.</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58"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lang w:val="en-GB"/>
              </w:rPr>
              <w:t xml:space="preserve">FELL R. et al., 2008. </w:t>
            </w:r>
            <w:r w:rsidRPr="00A46E4E">
              <w:rPr>
                <w:rFonts w:ascii="Times New Roman" w:hAnsi="Times New Roman"/>
                <w:color w:val="231F20"/>
                <w:sz w:val="20"/>
                <w:szCs w:val="20"/>
                <w:lang w:val="en-GB"/>
              </w:rPr>
              <w:t>Guidelines for Landslide Susceptibility, Hazard and Risk Zoning for Land</w:t>
            </w:r>
            <w:r w:rsidRPr="00A46E4E">
              <w:rPr>
                <w:rFonts w:ascii="Times New Roman" w:hAnsi="Times New Roman"/>
                <w:color w:val="231F20"/>
                <w:sz w:val="20"/>
                <w:szCs w:val="20"/>
                <w:lang w:val="en-GB"/>
              </w:rPr>
              <w:noBreakHyphen/>
              <w:t xml:space="preserve">Use Planning. </w:t>
            </w:r>
            <w:r w:rsidRPr="00A46E4E">
              <w:rPr>
                <w:rFonts w:ascii="Times New Roman" w:hAnsi="Times New Roman"/>
                <w:i/>
                <w:color w:val="231F20"/>
                <w:sz w:val="20"/>
                <w:szCs w:val="20"/>
                <w:lang w:val="en-GB"/>
              </w:rPr>
              <w:t>Engineering Geology</w:t>
            </w:r>
            <w:r w:rsidRPr="00A46E4E">
              <w:rPr>
                <w:rFonts w:ascii="Times New Roman" w:hAnsi="Times New Roman"/>
                <w:color w:val="231F20"/>
                <w:sz w:val="20"/>
                <w:szCs w:val="20"/>
                <w:lang w:val="en-GB"/>
              </w:rPr>
              <w:t xml:space="preserve">. </w:t>
            </w:r>
            <w:r w:rsidRPr="00A46E4E">
              <w:rPr>
                <w:rFonts w:ascii="Times New Roman" w:hAnsi="Times New Roman"/>
                <w:b/>
                <w:color w:val="231F20"/>
                <w:sz w:val="20"/>
                <w:szCs w:val="20"/>
                <w:lang w:val="en-GB"/>
              </w:rPr>
              <w:t>102</w:t>
            </w:r>
            <w:r w:rsidRPr="00A46E4E">
              <w:rPr>
                <w:rFonts w:ascii="Times New Roman" w:hAnsi="Times New Roman"/>
                <w:color w:val="231F20"/>
                <w:sz w:val="20"/>
                <w:szCs w:val="20"/>
                <w:lang w:val="en-GB"/>
              </w:rPr>
              <w:t xml:space="preserve">, 99-111. </w:t>
            </w:r>
            <w:r w:rsidRPr="00A46E4E">
              <w:rPr>
                <w:rFonts w:ascii="Times New Roman" w:hAnsi="Times New Roman"/>
                <w:sz w:val="20"/>
                <w:szCs w:val="20"/>
                <w:lang w:val="en-GB"/>
              </w:rPr>
              <w:t xml:space="preserve">ISSN </w:t>
            </w:r>
            <w:r w:rsidRPr="00A46E4E">
              <w:rPr>
                <w:rFonts w:ascii="Times New Roman" w:hAnsi="Times New Roman"/>
                <w:color w:val="231F20"/>
                <w:sz w:val="20"/>
                <w:szCs w:val="20"/>
                <w:lang w:val="en-GB"/>
              </w:rPr>
              <w:t>0013-7952.</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59"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lang w:val="en-GB"/>
              </w:rPr>
              <w:t xml:space="preserve">International Organization for Standardization. 2009. ISO 31000. </w:t>
            </w:r>
            <w:r w:rsidRPr="00A46E4E">
              <w:rPr>
                <w:rFonts w:ascii="Times New Roman" w:hAnsi="Times New Roman"/>
                <w:i/>
                <w:sz w:val="20"/>
                <w:szCs w:val="20"/>
                <w:lang w:val="en-GB"/>
              </w:rPr>
              <w:t>Risk Management- Principles and Guidelines</w:t>
            </w:r>
            <w:r w:rsidRPr="00A46E4E">
              <w:rPr>
                <w:rFonts w:ascii="Times New Roman" w:hAnsi="Times New Roman"/>
                <w:sz w:val="20"/>
                <w:szCs w:val="20"/>
                <w:lang w:val="en-GB"/>
              </w:rPr>
              <w:t>. 1</w:t>
            </w:r>
            <w:r w:rsidRPr="00A46E4E">
              <w:rPr>
                <w:rFonts w:ascii="Times New Roman" w:hAnsi="Times New Roman"/>
                <w:sz w:val="20"/>
                <w:szCs w:val="20"/>
                <w:vertAlign w:val="superscript"/>
                <w:lang w:val="en-GB"/>
              </w:rPr>
              <w:t>st</w:t>
            </w:r>
            <w:r w:rsidRPr="00A46E4E">
              <w:rPr>
                <w:rFonts w:ascii="Times New Roman" w:hAnsi="Times New Roman"/>
                <w:sz w:val="20"/>
                <w:szCs w:val="20"/>
                <w:lang w:val="en-GB"/>
              </w:rPr>
              <w:t> Ed. Genea: International Organization for Standardization. 34 p.</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60"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lang w:val="en-GB"/>
              </w:rPr>
              <w:t xml:space="preserve">PRITCHARD, C. L., 2015. </w:t>
            </w:r>
            <w:r w:rsidRPr="00A46E4E">
              <w:rPr>
                <w:rFonts w:ascii="Times New Roman" w:hAnsi="Times New Roman"/>
                <w:i/>
                <w:sz w:val="20"/>
                <w:szCs w:val="20"/>
                <w:lang w:val="en-GB"/>
              </w:rPr>
              <w:t>Risk Management. Concepts and Guidance</w:t>
            </w:r>
            <w:r w:rsidRPr="00A46E4E">
              <w:rPr>
                <w:rFonts w:ascii="Times New Roman" w:hAnsi="Times New Roman"/>
                <w:sz w:val="20"/>
                <w:szCs w:val="20"/>
                <w:lang w:val="en-GB"/>
              </w:rPr>
              <w:t>. 5</w:t>
            </w:r>
            <w:r w:rsidRPr="00A46E4E">
              <w:rPr>
                <w:rFonts w:ascii="Times New Roman" w:hAnsi="Times New Roman"/>
                <w:sz w:val="20"/>
                <w:szCs w:val="20"/>
                <w:vertAlign w:val="superscript"/>
                <w:lang w:val="en-GB"/>
              </w:rPr>
              <w:t>th</w:t>
            </w:r>
            <w:r w:rsidRPr="00A46E4E">
              <w:rPr>
                <w:rFonts w:ascii="Times New Roman" w:hAnsi="Times New Roman"/>
                <w:sz w:val="20"/>
                <w:szCs w:val="20"/>
                <w:lang w:val="en-GB"/>
              </w:rPr>
              <w:t xml:space="preserve"> Ed. Boca Raton: CRC Press, </w:t>
            </w:r>
            <w:r w:rsidRPr="00A46E4E">
              <w:rPr>
                <w:rFonts w:ascii="Times New Roman" w:hAnsi="Times New Roman"/>
                <w:sz w:val="20"/>
                <w:szCs w:val="20"/>
              </w:rPr>
              <w:t>p. 48-64. ISBN 978-1-4822-5845-5.</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461"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rPr>
              <w:t xml:space="preserve">Rada vlády pro udržitelný rozvoj. 2010. </w:t>
            </w:r>
            <w:r w:rsidRPr="00A46E4E">
              <w:rPr>
                <w:rFonts w:ascii="Times New Roman" w:hAnsi="Times New Roman"/>
                <w:i/>
                <w:sz w:val="20"/>
                <w:szCs w:val="20"/>
              </w:rPr>
              <w:t>Strategický rámec udržitelného rozvoje ČR</w:t>
            </w:r>
            <w:r w:rsidRPr="00A46E4E">
              <w:rPr>
                <w:rFonts w:ascii="Times New Roman" w:hAnsi="Times New Roman"/>
                <w:sz w:val="20"/>
                <w:szCs w:val="20"/>
              </w:rPr>
              <w:t>. Praha: Ministerstvo životního prostředí, 2010, s. 60-79. ISBN 978-80-7212-536-4.</w:t>
            </w:r>
          </w:p>
          <w:p w:rsidR="00A2704D" w:rsidRDefault="00A2704D">
            <w:pPr>
              <w:pStyle w:val="Odstavecseseznamem"/>
              <w:autoSpaceDE w:val="0"/>
              <w:autoSpaceDN w:val="0"/>
              <w:adjustRightInd w:val="0"/>
              <w:spacing w:after="0" w:line="240" w:lineRule="auto"/>
              <w:ind w:left="0"/>
              <w:jc w:val="both"/>
              <w:rPr>
                <w:lang w:val="en-GB"/>
              </w:rPr>
              <w:pPrChange w:id="1462" w:author="Eva Skýbová" w:date="2018-06-08T13:25:00Z">
                <w:pPr>
                  <w:pStyle w:val="Odstavecseseznamem"/>
                  <w:autoSpaceDE w:val="0"/>
                  <w:autoSpaceDN w:val="0"/>
                  <w:adjustRightInd w:val="0"/>
                  <w:spacing w:afterLines="40" w:after="96"/>
                  <w:ind w:left="0"/>
                  <w:jc w:val="both"/>
                </w:pPr>
              </w:pPrChange>
            </w:pPr>
            <w:r w:rsidRPr="00A46E4E">
              <w:rPr>
                <w:rFonts w:ascii="Times New Roman" w:hAnsi="Times New Roman"/>
                <w:sz w:val="20"/>
                <w:szCs w:val="20"/>
                <w:lang w:val="en-GB"/>
              </w:rPr>
              <w:t xml:space="preserve">SMITH, K., 2013. </w:t>
            </w:r>
            <w:r w:rsidRPr="00A46E4E">
              <w:rPr>
                <w:rFonts w:ascii="Times New Roman" w:hAnsi="Times New Roman"/>
                <w:i/>
                <w:sz w:val="20"/>
                <w:szCs w:val="20"/>
                <w:lang w:val="en-GB"/>
              </w:rPr>
              <w:t>Environmental Hazards: Assessing Risk and Reducing Disaster</w:t>
            </w:r>
            <w:r w:rsidRPr="00A46E4E">
              <w:rPr>
                <w:rFonts w:ascii="Times New Roman" w:hAnsi="Times New Roman"/>
                <w:sz w:val="20"/>
                <w:szCs w:val="20"/>
                <w:lang w:val="en-GB"/>
              </w:rPr>
              <w:t>. 6</w:t>
            </w:r>
            <w:r w:rsidRPr="00A46E4E">
              <w:rPr>
                <w:rFonts w:ascii="Times New Roman" w:hAnsi="Times New Roman"/>
                <w:sz w:val="20"/>
                <w:szCs w:val="20"/>
                <w:vertAlign w:val="superscript"/>
                <w:lang w:val="en-GB"/>
              </w:rPr>
              <w:t>th</w:t>
            </w:r>
            <w:r w:rsidRPr="00A46E4E">
              <w:rPr>
                <w:rFonts w:ascii="Times New Roman" w:hAnsi="Times New Roman"/>
                <w:sz w:val="20"/>
                <w:szCs w:val="20"/>
                <w:lang w:val="en-GB"/>
              </w:rPr>
              <w:t xml:space="preserve"> Ed. Abingdon: Routledge, p. 3</w:t>
            </w:r>
            <w:r w:rsidRPr="00A46E4E">
              <w:rPr>
                <w:rFonts w:ascii="Times New Roman" w:hAnsi="Times New Roman"/>
                <w:sz w:val="20"/>
                <w:szCs w:val="20"/>
                <w:lang w:val="en-GB"/>
              </w:rPr>
              <w:noBreakHyphen/>
              <w:t>45; 96-136. ISBN 078-0-415-68105-9.</w:t>
            </w:r>
          </w:p>
        </w:tc>
      </w:tr>
      <w:tr w:rsidR="00A2704D" w:rsidTr="00E568AC">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t>Informace o způsobu kontaktu s vyučujícím</w:t>
            </w:r>
          </w:p>
        </w:tc>
      </w:tr>
      <w:tr w:rsidR="00A2704D" w:rsidTr="00E568AC">
        <w:trPr>
          <w:trHeight w:val="302"/>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086513" w:rsidRDefault="00A2704D" w:rsidP="00E568AC">
            <w:pPr>
              <w:jc w:val="both"/>
              <w:rPr>
                <w:b/>
              </w:rPr>
            </w:pPr>
            <w:r w:rsidRPr="00086513">
              <w:rPr>
                <w:b/>
              </w:rPr>
              <w:t>Počítačové systémy řízení v ochraně obyvatelstva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42s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6</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Forma zkoušky kombinovaná - závěrečná samostatná písemná práce z problematiky probírané látky doplněná o ústní zkoušení – nutnost správnosti odpovědí min. 60%. </w:t>
            </w:r>
          </w:p>
          <w:p w:rsidR="00A2704D" w:rsidRDefault="00A2704D" w:rsidP="00E568AC">
            <w:pPr>
              <w:jc w:val="both"/>
            </w:pPr>
            <w:r>
              <w:t>Požadavky na zápočet - zpracování závěrečného seminárního projektu a jeho obhajoba v závěru semestru. Plnění průběžných úkolů na seminářích. Minimálně 80% aktivní účast na seminářích.</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rsidRPr="00351063">
              <w:t xml:space="preserve">Ing. </w:t>
            </w:r>
            <w:smartTag w:uri="urn:schemas-microsoft-com:office:smarttags" w:element="PersonName">
              <w:smartTagPr>
                <w:attr w:name="ProductID" w:val="Jakub Rak"/>
              </w:smartTagPr>
              <w:r w:rsidRPr="00351063">
                <w:t>Jakub Rak</w:t>
              </w:r>
            </w:smartTag>
            <w:r w:rsidRPr="00351063">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 xml:space="preserve">Garant stanovuje koncepci předmětu, podílí se na přednáškách v rozsahu 100 % a dále stanovuje koncepci </w:t>
            </w:r>
            <w:del w:id="1463" w:author="Eva Skýbová" w:date="2018-06-08T10:39:00Z">
              <w:r w:rsidDel="002A3BA0">
                <w:delText xml:space="preserve">cvičení  </w:delText>
              </w:r>
            </w:del>
            <w:ins w:id="1464" w:author="Eva Skýbová" w:date="2018-06-08T10:39:00Z">
              <w:r>
                <w:t xml:space="preserve">seminářů </w:t>
              </w:r>
            </w:ins>
            <w:r>
              <w:t>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rsidRPr="00351063">
              <w:t xml:space="preserve">Ing. </w:t>
            </w:r>
            <w:smartTag w:uri="urn:schemas-microsoft-com:office:smarttags" w:element="PersonName">
              <w:smartTagPr>
                <w:attr w:name="ProductID" w:val="Jakub Rak"/>
              </w:smartTagPr>
              <w:r w:rsidRPr="00351063">
                <w:t>Jakub Rak</w:t>
              </w:r>
            </w:smartTag>
            <w:r w:rsidRPr="00351063">
              <w:t>, Ph.D.</w:t>
            </w:r>
            <w:r>
              <w:t xml:space="preserve"> – přednášky (100 %), semináře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5F2D22" w:rsidTr="00E568AC">
        <w:trPr>
          <w:trHeight w:val="3938"/>
        </w:trPr>
        <w:tc>
          <w:tcPr>
            <w:tcW w:w="9855" w:type="dxa"/>
            <w:gridSpan w:val="8"/>
            <w:tcBorders>
              <w:top w:val="nil"/>
              <w:bottom w:val="single" w:sz="12" w:space="0" w:color="auto"/>
            </w:tcBorders>
          </w:tcPr>
          <w:p w:rsidR="00A2704D" w:rsidRDefault="00A2704D" w:rsidP="00E568AC">
            <w:pPr>
              <w:jc w:val="both"/>
              <w:rPr>
                <w:color w:val="000000"/>
                <w:shd w:val="clear" w:color="auto" w:fill="FFFFFF"/>
              </w:rPr>
            </w:pPr>
            <w:r w:rsidRPr="005F2D22">
              <w:rPr>
                <w:color w:val="000000"/>
                <w:shd w:val="clear" w:color="auto" w:fill="FFFFFF"/>
              </w:rPr>
              <w:t xml:space="preserve">Cílem výuky je poskytnout studentům základní teoretické zázemí v oblasti </w:t>
            </w:r>
            <w:r>
              <w:rPr>
                <w:color w:val="000000"/>
                <w:shd w:val="clear" w:color="auto" w:fill="FFFFFF"/>
              </w:rPr>
              <w:t>počítačových systémů řízení v ochraně obyvatelstva.</w:t>
            </w:r>
          </w:p>
          <w:p w:rsidR="00A2704D" w:rsidRDefault="00A2704D" w:rsidP="00E568AC">
            <w:pPr>
              <w:jc w:val="both"/>
              <w:rPr>
                <w:color w:val="000000"/>
                <w:shd w:val="clear" w:color="auto" w:fill="FFFFFF"/>
              </w:rPr>
            </w:pPr>
            <w:r>
              <w:rPr>
                <w:color w:val="000000"/>
                <w:shd w:val="clear" w:color="auto" w:fill="FFFFFF"/>
              </w:rPr>
              <w:t>Absolvování předmětu umožní studentům získat znalosti z problematiky informačních systémů, požadavků na jejich zabezpečení a jejich konkrétní aplikace pro potřeby řízení v ochraně obyvatelstva.</w:t>
            </w:r>
          </w:p>
          <w:p w:rsidR="00A2704D" w:rsidRPr="00086513" w:rsidRDefault="00A2704D" w:rsidP="00E568AC">
            <w:pPr>
              <w:jc w:val="both"/>
              <w:rPr>
                <w:color w:val="000000"/>
                <w:u w:val="single"/>
                <w:shd w:val="clear" w:color="auto" w:fill="FFFFFF"/>
              </w:rPr>
            </w:pPr>
            <w:r w:rsidRPr="00086513">
              <w:rPr>
                <w:color w:val="000000"/>
                <w:u w:val="single"/>
                <w:shd w:val="clear" w:color="auto" w:fill="FFFFFF"/>
              </w:rPr>
              <w:t>Hlavní témata:</w:t>
            </w:r>
          </w:p>
          <w:p w:rsidR="00A2704D" w:rsidRPr="005214F9" w:rsidRDefault="00A2704D" w:rsidP="00E568AC">
            <w:pPr>
              <w:numPr>
                <w:ilvl w:val="0"/>
                <w:numId w:val="35"/>
              </w:numPr>
              <w:jc w:val="both"/>
            </w:pPr>
            <w:r w:rsidRPr="005214F9">
              <w:t>Úvod do problemat</w:t>
            </w:r>
            <w:r>
              <w:t>iky počítačových systémů řízení.</w:t>
            </w:r>
          </w:p>
          <w:p w:rsidR="00A2704D" w:rsidRPr="005214F9" w:rsidRDefault="00A2704D" w:rsidP="00E568AC">
            <w:pPr>
              <w:numPr>
                <w:ilvl w:val="0"/>
                <w:numId w:val="35"/>
              </w:numPr>
              <w:jc w:val="both"/>
            </w:pPr>
            <w:r w:rsidRPr="005214F9">
              <w:t>Problematika HW a SW vybav</w:t>
            </w:r>
            <w:r>
              <w:t>ení počítačových systémů řízení.</w:t>
            </w:r>
          </w:p>
          <w:p w:rsidR="00A2704D" w:rsidRPr="005214F9" w:rsidRDefault="00A2704D" w:rsidP="00E568AC">
            <w:pPr>
              <w:numPr>
                <w:ilvl w:val="0"/>
                <w:numId w:val="35"/>
              </w:numPr>
              <w:jc w:val="both"/>
            </w:pPr>
            <w:r w:rsidRPr="005214F9">
              <w:t>Bezpečn</w:t>
            </w:r>
            <w:r>
              <w:t>ost počítačových systémů řízení.</w:t>
            </w:r>
          </w:p>
          <w:p w:rsidR="00A2704D" w:rsidRPr="005214F9" w:rsidRDefault="00A2704D" w:rsidP="00E568AC">
            <w:pPr>
              <w:numPr>
                <w:ilvl w:val="0"/>
                <w:numId w:val="35"/>
              </w:numPr>
              <w:jc w:val="both"/>
            </w:pPr>
            <w:r w:rsidRPr="005214F9">
              <w:t>Kybernetická a informační bezpečnost a její</w:t>
            </w:r>
            <w:r>
              <w:t>ch</w:t>
            </w:r>
            <w:r w:rsidRPr="005214F9">
              <w:t xml:space="preserve"> význam při</w:t>
            </w:r>
            <w:r>
              <w:t xml:space="preserve"> realizaci ochrany obyvatelstva.</w:t>
            </w:r>
            <w:r w:rsidRPr="005214F9">
              <w:t xml:space="preserve"> </w:t>
            </w:r>
          </w:p>
          <w:p w:rsidR="00A2704D" w:rsidRPr="005214F9" w:rsidRDefault="00A2704D" w:rsidP="00E568AC">
            <w:pPr>
              <w:numPr>
                <w:ilvl w:val="0"/>
                <w:numId w:val="35"/>
              </w:numPr>
              <w:jc w:val="both"/>
            </w:pPr>
            <w:r w:rsidRPr="005214F9">
              <w:t>Úloha moderních ICT v syst</w:t>
            </w:r>
            <w:r>
              <w:t>ému řízení ochrany obyvatelstva.</w:t>
            </w:r>
          </w:p>
          <w:p w:rsidR="00A2704D" w:rsidRPr="005214F9" w:rsidRDefault="00A2704D" w:rsidP="00E568AC">
            <w:pPr>
              <w:numPr>
                <w:ilvl w:val="0"/>
                <w:numId w:val="35"/>
              </w:numPr>
              <w:jc w:val="both"/>
            </w:pPr>
            <w:r w:rsidRPr="005214F9">
              <w:t>Informační</w:t>
            </w:r>
            <w:r>
              <w:t xml:space="preserve"> systémy v ochraně obyvatelstva.</w:t>
            </w:r>
          </w:p>
          <w:p w:rsidR="00A2704D" w:rsidRPr="005214F9" w:rsidRDefault="00A2704D" w:rsidP="00E568AC">
            <w:pPr>
              <w:numPr>
                <w:ilvl w:val="0"/>
                <w:numId w:val="35"/>
              </w:numPr>
              <w:jc w:val="both"/>
            </w:pPr>
            <w:r w:rsidRPr="005214F9">
              <w:t>Databázové systémy</w:t>
            </w:r>
            <w:r>
              <w:t>.</w:t>
            </w:r>
          </w:p>
          <w:p w:rsidR="00A2704D" w:rsidRPr="005214F9" w:rsidRDefault="00A2704D" w:rsidP="00E568AC">
            <w:pPr>
              <w:numPr>
                <w:ilvl w:val="0"/>
                <w:numId w:val="35"/>
              </w:numPr>
              <w:jc w:val="both"/>
            </w:pPr>
            <w:r w:rsidRPr="005214F9">
              <w:t>Datové modelování pro potřeby informačního managementu</w:t>
            </w:r>
            <w:r>
              <w:t xml:space="preserve"> v ochraně obyvatelstva.</w:t>
            </w:r>
          </w:p>
          <w:p w:rsidR="00A2704D" w:rsidRPr="005214F9" w:rsidRDefault="00A2704D" w:rsidP="00E568AC">
            <w:pPr>
              <w:numPr>
                <w:ilvl w:val="0"/>
                <w:numId w:val="35"/>
              </w:numPr>
              <w:jc w:val="both"/>
            </w:pPr>
            <w:r w:rsidRPr="005214F9">
              <w:t>Požadavky a úkoly počítačových systém</w:t>
            </w:r>
            <w:r>
              <w:t>ů řízení v ochraně obyvatelstva.</w:t>
            </w:r>
          </w:p>
          <w:p w:rsidR="00A2704D" w:rsidRPr="005214F9" w:rsidRDefault="00A2704D" w:rsidP="00E568AC">
            <w:pPr>
              <w:numPr>
                <w:ilvl w:val="0"/>
                <w:numId w:val="35"/>
              </w:numPr>
              <w:jc w:val="both"/>
            </w:pPr>
            <w:r w:rsidRPr="005214F9">
              <w:t>JSVI – jednotný systém varování a informování jako nástroj informač</w:t>
            </w:r>
            <w:r>
              <w:t>ní podpory ochrany obyvatelstva.</w:t>
            </w:r>
          </w:p>
          <w:p w:rsidR="00A2704D" w:rsidRPr="005214F9" w:rsidRDefault="00A2704D" w:rsidP="00E568AC">
            <w:pPr>
              <w:numPr>
                <w:ilvl w:val="0"/>
                <w:numId w:val="35"/>
              </w:numPr>
              <w:jc w:val="both"/>
            </w:pPr>
            <w:r w:rsidRPr="005214F9">
              <w:t>SW a H</w:t>
            </w:r>
            <w:r>
              <w:t>W podpora ochrany obyvatelstva.</w:t>
            </w:r>
          </w:p>
          <w:p w:rsidR="00A2704D" w:rsidRPr="005214F9" w:rsidRDefault="00A2704D" w:rsidP="00E568AC">
            <w:pPr>
              <w:numPr>
                <w:ilvl w:val="0"/>
                <w:numId w:val="35"/>
              </w:numPr>
              <w:jc w:val="both"/>
            </w:pPr>
            <w:r w:rsidRPr="005214F9">
              <w:t xml:space="preserve">Případová studie aplikace počítačových systémů řízení v ochraně </w:t>
            </w:r>
            <w:r>
              <w:t>obyvatelstva.</w:t>
            </w:r>
          </w:p>
          <w:p w:rsidR="00A2704D" w:rsidRPr="005214F9" w:rsidRDefault="00A2704D" w:rsidP="00E568AC">
            <w:pPr>
              <w:numPr>
                <w:ilvl w:val="0"/>
                <w:numId w:val="35"/>
              </w:numPr>
              <w:jc w:val="both"/>
            </w:pPr>
            <w:r w:rsidRPr="005214F9">
              <w:t>Projektování počítačových systém</w:t>
            </w:r>
            <w:r>
              <w:t>ů řízení v ochraně obyvatelstva.</w:t>
            </w:r>
          </w:p>
          <w:p w:rsidR="00A2704D" w:rsidRPr="005F2D22" w:rsidRDefault="00A2704D" w:rsidP="00E568AC">
            <w:pPr>
              <w:numPr>
                <w:ilvl w:val="0"/>
                <w:numId w:val="35"/>
              </w:numPr>
              <w:jc w:val="both"/>
            </w:pPr>
            <w:r w:rsidRPr="005214F9">
              <w:t>Shrnutí probírané látky, závěrečná diskuse a vyhodnocení případových studií.</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2A4D5A" w:rsidRDefault="00A2704D" w:rsidP="00E568AC">
            <w:pPr>
              <w:jc w:val="both"/>
              <w:rPr>
                <w:b/>
              </w:rPr>
            </w:pPr>
            <w:r w:rsidRPr="002A4D5A">
              <w:rPr>
                <w:b/>
              </w:rPr>
              <w:t>Povinná literatura:</w:t>
            </w:r>
          </w:p>
          <w:p w:rsidR="00A2704D" w:rsidRPr="003A07C3" w:rsidRDefault="00A2704D" w:rsidP="00E568AC">
            <w:pPr>
              <w:jc w:val="both"/>
            </w:pPr>
            <w:r w:rsidRPr="003A07C3">
              <w:t xml:space="preserve">LUKÁŠ, Luděk. </w:t>
            </w:r>
            <w:r w:rsidRPr="006350BF">
              <w:rPr>
                <w:i/>
              </w:rPr>
              <w:t>Informační podpora integrovaného záchranného systému</w:t>
            </w:r>
            <w:r w:rsidRPr="003A07C3">
              <w:t>. 1. vyd. V Ostravě: Sdružení požárního a bezpečnostního inženýrství, 2011, 182 s. ISBN 978-80-7385-105-7.</w:t>
            </w:r>
          </w:p>
          <w:p w:rsidR="00A2704D" w:rsidRDefault="00A2704D" w:rsidP="00E568AC">
            <w:pPr>
              <w:jc w:val="both"/>
            </w:pPr>
            <w:r w:rsidRPr="003A07C3">
              <w:t xml:space="preserve">WALLACE, Patricia. </w:t>
            </w:r>
            <w:r w:rsidRPr="006350BF">
              <w:rPr>
                <w:i/>
              </w:rPr>
              <w:t>Introduction to information systems</w:t>
            </w:r>
            <w:r w:rsidRPr="003A07C3">
              <w:t>. Second edition. Boston: Pearson, 2015, 441 s. ISBN 978-1-292-07110-7.</w:t>
            </w:r>
          </w:p>
          <w:p w:rsidR="00A2704D" w:rsidRDefault="00A2704D" w:rsidP="00E568AC">
            <w:pPr>
              <w:jc w:val="both"/>
            </w:pPr>
            <w:r w:rsidRPr="003A07C3">
              <w:t>DOUCEK, Petr. </w:t>
            </w:r>
            <w:r w:rsidRPr="003A07C3">
              <w:rPr>
                <w:i/>
                <w:iCs/>
              </w:rPr>
              <w:t>Řízení bezpečnosti informací: 2. rozšířené vydání o BCM</w:t>
            </w:r>
            <w:r w:rsidRPr="003A07C3">
              <w:t>. 2., přeprac. vyd. Praha: Professional Publishing, 2011, 286 s. ISBN 978-80-7431-050-8.</w:t>
            </w:r>
          </w:p>
          <w:p w:rsidR="00A2704D" w:rsidRPr="003A07C3" w:rsidRDefault="00A2704D" w:rsidP="00E568AC">
            <w:pPr>
              <w:jc w:val="both"/>
            </w:pPr>
            <w:r w:rsidRPr="0032556B">
              <w:t>KROENKE, David a David J. AUER. </w:t>
            </w:r>
            <w:r w:rsidRPr="0032556B">
              <w:rPr>
                <w:i/>
                <w:iCs/>
              </w:rPr>
              <w:t>Databáze</w:t>
            </w:r>
            <w:r w:rsidRPr="0032556B">
              <w:t>. Brno: Computer Press, 2015, 496 s. ISBN 978-80-251-4352-0.</w:t>
            </w:r>
          </w:p>
          <w:p w:rsidR="00A2704D" w:rsidRPr="002A4D5A" w:rsidRDefault="00A2704D" w:rsidP="00E568AC">
            <w:pPr>
              <w:spacing w:before="60"/>
              <w:jc w:val="both"/>
              <w:rPr>
                <w:b/>
              </w:rPr>
            </w:pPr>
            <w:r w:rsidRPr="002A4D5A">
              <w:rPr>
                <w:b/>
              </w:rPr>
              <w:t>Doporučená literatura:</w:t>
            </w:r>
          </w:p>
          <w:p w:rsidR="00A2704D" w:rsidRDefault="00A2704D" w:rsidP="00E568AC">
            <w:pPr>
              <w:jc w:val="both"/>
            </w:pPr>
            <w:r w:rsidRPr="00DD0744">
              <w:t>MADRY, Scott. </w:t>
            </w:r>
            <w:r w:rsidRPr="00DD0744">
              <w:rPr>
                <w:i/>
                <w:iCs/>
              </w:rPr>
              <w:t>Space systems for disaster warning, response, and recovery</w:t>
            </w:r>
            <w:r w:rsidRPr="00DD0744">
              <w:t xml:space="preserve">. New York: Springer, 2015, xiii, 146. Springer Briefs in space development. ISBN 978-1-4939-1512-5. </w:t>
            </w:r>
          </w:p>
          <w:p w:rsidR="00A2704D" w:rsidRDefault="00A2704D" w:rsidP="00E568AC">
            <w:pPr>
              <w:jc w:val="both"/>
            </w:pPr>
            <w:r w:rsidRPr="003A07C3">
              <w:t>KALUŽA, Jindřich a Ludmila KALUŽOVÁ. </w:t>
            </w:r>
            <w:r w:rsidRPr="003A07C3">
              <w:rPr>
                <w:i/>
                <w:iCs/>
              </w:rPr>
              <w:t>Modelování dat v informačních systémech</w:t>
            </w:r>
            <w:r w:rsidRPr="003A07C3">
              <w:t>. Praha: Ekopress, 2012, 125 s. ISBN 978-80-86929-81-1.</w:t>
            </w:r>
          </w:p>
          <w:p w:rsidR="00A2704D" w:rsidRPr="003A07C3" w:rsidRDefault="00A2704D" w:rsidP="00E568AC">
            <w:pPr>
              <w:jc w:val="both"/>
            </w:pPr>
            <w:r w:rsidRPr="003A07C3">
              <w:lastRenderedPageBreak/>
              <w:t>KRAYEM, Said a Roman JAŠEK. </w:t>
            </w:r>
            <w:r w:rsidRPr="003A07C3">
              <w:rPr>
                <w:i/>
                <w:iCs/>
              </w:rPr>
              <w:t>Security of information systems</w:t>
            </w:r>
            <w:r w:rsidRPr="003A07C3">
              <w:t>. Zlín: Tomas Bata University in Zlín, 2015, 1 online zdroj (132 stran). ISBN 978-80-7454-565-8</w:t>
            </w:r>
          </w:p>
          <w:p w:rsidR="00A2704D" w:rsidRDefault="00A2704D" w:rsidP="00E568AC">
            <w:pPr>
              <w:jc w:val="both"/>
            </w:pPr>
            <w:r w:rsidRPr="003A07C3">
              <w:t xml:space="preserve">AUSTIN, Robert F., David P. DISERA a Talbot J. BROOKS. </w:t>
            </w:r>
            <w:r w:rsidRPr="006350BF">
              <w:rPr>
                <w:i/>
              </w:rPr>
              <w:t>GIS for critical infrastructure protection</w:t>
            </w:r>
            <w:r w:rsidRPr="003A07C3">
              <w:t>. Boca Raton: CRC Press, Taylor &amp; Francis Group, 2016, xxi, 250. ISBN 978-1-4665-9934-5.</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0A7BEF" w:rsidRDefault="00A2704D" w:rsidP="00E568AC">
            <w:pPr>
              <w:jc w:val="both"/>
              <w:rPr>
                <w:b/>
              </w:rPr>
            </w:pPr>
            <w:r w:rsidRPr="000A7BEF">
              <w:rPr>
                <w:b/>
              </w:rPr>
              <w:t>Podnikání II.</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 xml:space="preserve">povinný </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10p – 20s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30</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Pr="00897246" w:rsidRDefault="00A2704D" w:rsidP="00E568AC">
            <w:pPr>
              <w:jc w:val="both"/>
            </w:pPr>
            <w:r w:rsidRPr="00897246">
              <w:t xml:space="preserve">Způsob zakončení předmětu – </w:t>
            </w:r>
            <w:r>
              <w:t>zápočet, zkouška.</w:t>
            </w:r>
          </w:p>
          <w:p w:rsidR="00A2704D" w:rsidRDefault="00A2704D" w:rsidP="00E568AC">
            <w:pPr>
              <w:jc w:val="both"/>
            </w:pPr>
            <w:r w:rsidRPr="00897246">
              <w:t xml:space="preserve">Požadavky na zápočet </w:t>
            </w:r>
            <w:ins w:id="1465" w:author="Eva Skýbová" w:date="2018-06-08T10:40:00Z">
              <w:r w:rsidRPr="00897246">
                <w:t>–</w:t>
              </w:r>
            </w:ins>
            <w:del w:id="1466" w:author="Eva Skýbová" w:date="2018-06-08T10:40:00Z">
              <w:r w:rsidRPr="00897246" w:rsidDel="00EA412A">
                <w:delText>-</w:delText>
              </w:r>
            </w:del>
            <w:r w:rsidRPr="00897246">
              <w:t xml:space="preserve"> vypracování seminární práce dle požadavků vyučujícího, 80% aktivní účast na seminářích</w:t>
            </w:r>
            <w:r>
              <w:t>. Zkouška kombinovaná – písemná a ústní.</w:t>
            </w:r>
          </w:p>
          <w:p w:rsidR="00A2704D" w:rsidRDefault="00A2704D" w:rsidP="00E568AC">
            <w:pPr>
              <w:jc w:val="both"/>
            </w:pPr>
            <w:r>
              <w:t xml:space="preserve">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seminářů,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 –  přednášky (100 %), semináře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6350BF" w:rsidRDefault="00A2704D" w:rsidP="00E568AC">
            <w:pPr>
              <w:jc w:val="both"/>
            </w:pPr>
            <w:r>
              <w:t xml:space="preserve">Předmět je zaměřen na podnikání a zvládnutí ekonomické stránky založení a chodu podniku, tj. na založení podnikatelského subjektu a souhrn hospodářských rozhodnutí o využívání výrobních faktorů vedoucího k optimální realizaci cílů vlastníků podniku. Disciplína popisuje a analyzuje podnikové ekonomické procesy a jevy v jejich vazbách a souvislostech. Cílem je předávat a vytvářet znalosti vedoucí k samostatnému řešení základních otázek založení, vzniku a rozvoje vlastního podnikání, dále umožňuje formovat základní znalosti o hospodaření podniku s důrazem </w:t>
            </w:r>
            <w:r>
              <w:br/>
              <w:t>na majetkovou a kapitálovou strukturu podniku; výnosy, náklady a výsledek hospodaření; kalkulaci a zároveň zabezpečit komplexní systémový pohled na podnikové hospodářství; přispívat k formování etického profilu manažera a podnikatele opírajícího se o znalosti aktuální právní úpravy vybraných forem podnikání v České republice.</w:t>
            </w:r>
          </w:p>
          <w:p w:rsidR="00A2704D" w:rsidRPr="00A46E4E" w:rsidRDefault="00A2704D" w:rsidP="00E568AC">
            <w:pPr>
              <w:jc w:val="both"/>
              <w:rPr>
                <w:u w:val="single"/>
              </w:rPr>
            </w:pPr>
            <w:r w:rsidRPr="00A46E4E">
              <w:rPr>
                <w:u w:val="single"/>
              </w:rPr>
              <w:t>Hlavní témata:</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Úvod do problematiky ekonomiky podniku.</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Podnikatelské prostředí v ČR a EU.</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Právní aspekty podnikání a zakládaní právních forem podnikání v ČR.</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Založení fyzické osoby.</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Založení právnické osoby.</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Rozvojové programy a dotační politika- veřejná podpora podnikání.</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Řízení majetku a kapitálu podnikatelského subjektu.</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Řízení nákladů a výnosů podnikatelského subjektu.</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Finanční řízení podniku, zdroje financí pro začínající podnikatele.</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Základy kalkulací a cenotvorby.</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 xml:space="preserve">Podnikatelský plán a rozpočet začínajícího podnikatele. </w:t>
            </w:r>
          </w:p>
          <w:p w:rsidR="00A2704D" w:rsidRPr="00A46E4E" w:rsidRDefault="00A2704D" w:rsidP="00E568AC">
            <w:pPr>
              <w:pStyle w:val="Odstavecseseznamem"/>
              <w:numPr>
                <w:ilvl w:val="0"/>
                <w:numId w:val="36"/>
              </w:numPr>
              <w:spacing w:after="0" w:line="240" w:lineRule="auto"/>
              <w:jc w:val="both"/>
              <w:rPr>
                <w:rFonts w:ascii="Times New Roman" w:hAnsi="Times New Roman"/>
                <w:sz w:val="20"/>
                <w:szCs w:val="20"/>
              </w:rPr>
            </w:pPr>
            <w:r w:rsidRPr="00A46E4E">
              <w:rPr>
                <w:rFonts w:ascii="Times New Roman" w:hAnsi="Times New Roman"/>
                <w:sz w:val="20"/>
                <w:szCs w:val="20"/>
              </w:rPr>
              <w:t>Canvas nástroj pro návrh business modelu v podnikatelském plánu.</w:t>
            </w:r>
          </w:p>
          <w:p w:rsidR="00A2704D" w:rsidRPr="00A46E4E" w:rsidRDefault="00A2704D" w:rsidP="00E568AC">
            <w:pPr>
              <w:jc w:val="both"/>
            </w:pPr>
          </w:p>
          <w:p w:rsidR="00A2704D" w:rsidRPr="00AB0288" w:rsidRDefault="00A2704D" w:rsidP="00E568AC">
            <w:pPr>
              <w:jc w:val="both"/>
              <w:rPr>
                <w:b/>
              </w:rPr>
            </w:pPr>
            <w:r w:rsidRPr="00AB0288">
              <w:rPr>
                <w:b/>
              </w:rPr>
              <w:t>Výstupní kompetence</w:t>
            </w:r>
          </w:p>
          <w:p w:rsidR="00A2704D" w:rsidRPr="00D82981" w:rsidRDefault="00A2704D" w:rsidP="00E568AC">
            <w:pPr>
              <w:jc w:val="both"/>
            </w:pPr>
            <w:r w:rsidRPr="00EE2E11">
              <w:t>Student kriticky hodnotí informace v souvislosti s</w:t>
            </w:r>
            <w:r>
              <w:t> podnikáním a startem vlastního podnikatelského projektu</w:t>
            </w:r>
            <w:r w:rsidRPr="00EE2E11">
              <w:t xml:space="preserve">, zná základní </w:t>
            </w:r>
            <w:r>
              <w:t>údaje o podnikatelském prostředí, právních formách podnikání a ekonomickém řízení podniku</w:t>
            </w:r>
            <w:r w:rsidRPr="00EE2E11">
              <w:t xml:space="preserve">, kriticky hodnotí </w:t>
            </w:r>
            <w:r>
              <w:t>podnikatelské možnosti a příležitosti</w:t>
            </w:r>
            <w:r w:rsidRPr="00EE2E11">
              <w:t xml:space="preserve">, </w:t>
            </w:r>
            <w:r>
              <w:t>ovládá postupy vedoucí k založení a startu vlastního podnikání</w:t>
            </w:r>
            <w:r w:rsidRPr="00EE2E11">
              <w:t>.</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9C3A09" w:rsidTr="00E568AC">
        <w:trPr>
          <w:trHeight w:val="1497"/>
        </w:trPr>
        <w:tc>
          <w:tcPr>
            <w:tcW w:w="9855" w:type="dxa"/>
            <w:gridSpan w:val="8"/>
            <w:tcBorders>
              <w:top w:val="nil"/>
            </w:tcBorders>
          </w:tcPr>
          <w:p w:rsidR="00A2704D" w:rsidRPr="008E1DE4" w:rsidRDefault="00A2704D" w:rsidP="00E568AC">
            <w:pPr>
              <w:jc w:val="both"/>
              <w:rPr>
                <w:b/>
              </w:rPr>
            </w:pPr>
            <w:r w:rsidRPr="008E1DE4">
              <w:rPr>
                <w:b/>
              </w:rPr>
              <w:t>Povinná literatura:</w:t>
            </w:r>
          </w:p>
          <w:p w:rsidR="00A2704D" w:rsidRDefault="00A2704D" w:rsidP="00E568AC">
            <w:pPr>
              <w:jc w:val="both"/>
            </w:pPr>
            <w:r>
              <w:t xml:space="preserve">MARTINOVIČOVÁ, Dana, </w:t>
            </w:r>
            <w:smartTag w:uri="urn:schemas-microsoft-com:office:smarttags" w:element="PersonName">
              <w:smartTagPr>
                <w:attr w:name="ProductID" w:val="Miloš KONEČNÝ"/>
              </w:smartTagPr>
              <w:r>
                <w:t>Miloš KONEČNÝ</w:t>
              </w:r>
            </w:smartTag>
            <w:r>
              <w:t xml:space="preserve"> a Jan VAVŘINA. </w:t>
            </w:r>
            <w:r>
              <w:rPr>
                <w:i/>
                <w:iCs/>
              </w:rPr>
              <w:t>Úvod do podnikové ekonomiky</w:t>
            </w:r>
            <w:r>
              <w:t>. Praha: Grada, 2014, 208 s. Expert. ISBN 978-80-247-5316-4.</w:t>
            </w:r>
          </w:p>
          <w:p w:rsidR="00A2704D" w:rsidRDefault="00A2704D" w:rsidP="00E568AC">
            <w:pPr>
              <w:jc w:val="both"/>
            </w:pPr>
            <w:r>
              <w:t xml:space="preserve">SYNEK, Miloslav a Eva KISLINGEROVÁ. </w:t>
            </w:r>
            <w:r>
              <w:rPr>
                <w:i/>
                <w:iCs/>
              </w:rPr>
              <w:t>Podniková ekonomika</w:t>
            </w:r>
            <w:r>
              <w:t xml:space="preserve">. 6., přeprac. a dopl. vyd. V Praze: C.H. Beck, 2015, 526 s. Beckovy ekonomické učebnice. ISBN 978-80-7400-274-8. </w:t>
            </w:r>
          </w:p>
          <w:p w:rsidR="00A2704D" w:rsidRDefault="00A2704D" w:rsidP="00E568AC">
            <w:pPr>
              <w:jc w:val="both"/>
            </w:pPr>
            <w:r>
              <w:lastRenderedPageBreak/>
              <w:t xml:space="preserve">SYNEK, Miloslav. </w:t>
            </w:r>
            <w:r>
              <w:rPr>
                <w:i/>
                <w:iCs/>
              </w:rPr>
              <w:t>Manažerská ekonomika</w:t>
            </w:r>
            <w:r>
              <w:t>. 5., aktualiz. a dopl. vyd. Praha: Grada, 2011, 471 s. Expert. ISBN 978-80-247-3494-1.</w:t>
            </w:r>
          </w:p>
          <w:p w:rsidR="00A2704D" w:rsidRDefault="00A2704D" w:rsidP="00E568AC">
            <w:pPr>
              <w:jc w:val="both"/>
            </w:pPr>
            <w:r>
              <w:t xml:space="preserve">VEBER, Jaromír a Jitka SRPOVÁ. </w:t>
            </w:r>
            <w:r>
              <w:rPr>
                <w:i/>
                <w:iCs/>
              </w:rPr>
              <w:t>Podnikání malé a střední firmy</w:t>
            </w:r>
            <w:r>
              <w:t>. 3., aktualiz. a dopl. vyd. Praha: Grada, 2012, 332 s. Expert. ISBN 978-80-247-4520-6.</w:t>
            </w:r>
          </w:p>
          <w:p w:rsidR="00A2704D" w:rsidRDefault="00A2704D" w:rsidP="00E568AC">
            <w:pPr>
              <w:jc w:val="both"/>
            </w:pPr>
            <w:r>
              <w:t xml:space="preserve">VOCHOZKA, Marek a Petr MULAČ. </w:t>
            </w:r>
            <w:r>
              <w:rPr>
                <w:i/>
                <w:iCs/>
              </w:rPr>
              <w:t>Podniková ekonomika</w:t>
            </w:r>
            <w:r>
              <w:t>. Praha: Grada, 2012, 570 s. Finanční řízení. ISBN 978-80-247-4372-1.</w:t>
            </w:r>
          </w:p>
          <w:p w:rsidR="00A2704D" w:rsidRDefault="00A2704D" w:rsidP="00E568AC">
            <w:pPr>
              <w:jc w:val="both"/>
            </w:pPr>
            <w:r>
              <w:t>Zákon č. 455/1991 Sb., o živnostenském podnikání v platném znění.</w:t>
            </w:r>
          </w:p>
          <w:p w:rsidR="00A2704D" w:rsidRPr="003D7E32" w:rsidRDefault="00A2704D" w:rsidP="00E568AC">
            <w:pPr>
              <w:pStyle w:val="Literatura"/>
              <w:spacing w:before="0" w:after="0" w:line="240" w:lineRule="auto"/>
              <w:ind w:left="0"/>
              <w:rPr>
                <w:sz w:val="20"/>
                <w:szCs w:val="20"/>
              </w:rPr>
            </w:pPr>
            <w:r w:rsidRPr="003D7E32">
              <w:rPr>
                <w:sz w:val="20"/>
                <w:szCs w:val="20"/>
              </w:rPr>
              <w:t>Vyhláška 234/2011 Sb., Vyhláška o požadavcích na věcné a technické vybavení zdravotnických zařízení</w:t>
            </w:r>
          </w:p>
          <w:p w:rsidR="00A2704D" w:rsidRPr="003D7E32" w:rsidRDefault="00A2704D" w:rsidP="00E568AC">
            <w:pPr>
              <w:pStyle w:val="Literatura"/>
              <w:tabs>
                <w:tab w:val="clear" w:pos="709"/>
                <w:tab w:val="clear" w:pos="851"/>
              </w:tabs>
              <w:spacing w:before="0" w:after="0" w:line="240" w:lineRule="auto"/>
              <w:ind w:left="0" w:firstLine="0"/>
              <w:rPr>
                <w:bCs/>
                <w:sz w:val="20"/>
                <w:szCs w:val="20"/>
              </w:rPr>
            </w:pPr>
            <w:r w:rsidRPr="003D7E32">
              <w:rPr>
                <w:bCs/>
                <w:sz w:val="20"/>
                <w:szCs w:val="20"/>
              </w:rPr>
              <w:t>Zákon č. 96/2004 Sb., Zákon o podmínkách získávání a uznávání způsobilosti k výkonu činnosti souvisejících s poskytováním zdravotní péče a o změně některých souvisejících zákonů (zákon o nelékařských zdravotních povoláních) (autorský zákon)</w:t>
            </w:r>
          </w:p>
          <w:p w:rsidR="00A2704D" w:rsidRDefault="00A2704D" w:rsidP="00E568AC">
            <w:pPr>
              <w:pStyle w:val="Literatura"/>
              <w:spacing w:before="0" w:after="0" w:line="240" w:lineRule="auto"/>
              <w:ind w:left="0" w:firstLine="0"/>
              <w:rPr>
                <w:sz w:val="20"/>
                <w:szCs w:val="20"/>
              </w:rPr>
            </w:pPr>
            <w:r w:rsidRPr="003D7E32">
              <w:rPr>
                <w:sz w:val="20"/>
                <w:szCs w:val="20"/>
              </w:rPr>
              <w:t>Zákon č 160/1992 Sb., Zákon České národní rady o zdravotní péči v nestátních zdravotnických zařízeních.</w:t>
            </w:r>
          </w:p>
          <w:p w:rsidR="00A2704D" w:rsidRPr="000A7BEF" w:rsidRDefault="00A2704D" w:rsidP="00E568AC">
            <w:pPr>
              <w:spacing w:before="60"/>
              <w:jc w:val="both"/>
              <w:rPr>
                <w:b/>
              </w:rPr>
            </w:pPr>
            <w:r w:rsidRPr="000A7BEF">
              <w:rPr>
                <w:b/>
              </w:rPr>
              <w:t>Doporučená literatura</w:t>
            </w:r>
            <w:r>
              <w:rPr>
                <w:b/>
              </w:rPr>
              <w:t>:</w:t>
            </w:r>
          </w:p>
          <w:p w:rsidR="00A2704D" w:rsidRDefault="00A2704D" w:rsidP="00E568AC">
            <w:pPr>
              <w:jc w:val="both"/>
            </w:pPr>
            <w:r>
              <w:t xml:space="preserve">JANATKA, František. </w:t>
            </w:r>
            <w:r>
              <w:rPr>
                <w:i/>
                <w:iCs/>
              </w:rPr>
              <w:t>Podnikání v globalizovaném světě</w:t>
            </w:r>
            <w:r>
              <w:t>. Praha: Wolters Kluwer, 2017, 336 s. ISBN 978-80-7552-754-7.</w:t>
            </w:r>
          </w:p>
          <w:p w:rsidR="00A2704D" w:rsidRDefault="00A2704D" w:rsidP="00E568AC">
            <w:pPr>
              <w:jc w:val="both"/>
            </w:pPr>
            <w:r>
              <w:t xml:space="preserve">VÁCHAL, Jan a Marek VOCHOZKA. </w:t>
            </w:r>
            <w:r>
              <w:rPr>
                <w:i/>
                <w:iCs/>
              </w:rPr>
              <w:t>Podnikové řízení</w:t>
            </w:r>
            <w:r>
              <w:t xml:space="preserve">. Praha: Grada, 2013, 685 s. Finanční řízení. ISBN 978-80-247-4642-5. </w:t>
            </w:r>
          </w:p>
          <w:p w:rsidR="00A2704D" w:rsidRDefault="00A2704D" w:rsidP="00E568AC">
            <w:pPr>
              <w:jc w:val="both"/>
            </w:pPr>
            <w:r>
              <w:t xml:space="preserve">WÖHE, Günter a Eva KISLINGEROVÁ. </w:t>
            </w:r>
            <w:r>
              <w:rPr>
                <w:i/>
                <w:iCs/>
              </w:rPr>
              <w:t>Úvod do podnikového hospodářství</w:t>
            </w:r>
            <w:r>
              <w:t xml:space="preserve">. 2., přeprac. a dopl. vyd. Praha: C.H. Beck, 2007, 928 s. Beckovy ekonomické učebnice. ISBN 978-80-7179-897-2. </w:t>
            </w:r>
          </w:p>
          <w:p w:rsidR="00A2704D" w:rsidRDefault="00A2704D" w:rsidP="00E568AC">
            <w:pPr>
              <w:jc w:val="both"/>
            </w:pPr>
            <w:r>
              <w:t>Zákon č. 89/2012 Sb., Občanský zákoník v platném znění</w:t>
            </w:r>
          </w:p>
          <w:p w:rsidR="00A2704D" w:rsidRPr="00FF3F83" w:rsidRDefault="00A2704D" w:rsidP="00E568AC">
            <w:pPr>
              <w:jc w:val="both"/>
              <w:rPr>
                <w:sz w:val="19"/>
                <w:szCs w:val="19"/>
              </w:rPr>
            </w:pPr>
            <w:r>
              <w:t>Zákon č. 90/2012 Sb., Zákon o obchodních společnostech a družstvech (zákon o obchodních korporacích) v platném znění</w:t>
            </w:r>
          </w:p>
          <w:p w:rsidR="00A2704D" w:rsidRPr="009C3A09" w:rsidRDefault="00A2704D" w:rsidP="00E568AC">
            <w:pPr>
              <w:pStyle w:val="Literatura"/>
              <w:spacing w:line="240" w:lineRule="auto"/>
              <w:ind w:left="0" w:firstLine="0"/>
              <w:rPr>
                <w:sz w:val="20"/>
                <w:szCs w:val="20"/>
              </w:rPr>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680"/>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bookmarkStart w:id="1467" w:name="_GoBack"/>
      <w:bookmarkEnd w:id="1467"/>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1E69D4" w:rsidRDefault="00A2704D" w:rsidP="00E568AC">
            <w:pPr>
              <w:jc w:val="both"/>
              <w:rPr>
                <w:b/>
              </w:rPr>
            </w:pPr>
            <w:r w:rsidRPr="001E69D4">
              <w:rPr>
                <w:b/>
              </w:rPr>
              <w:t>Politická geografie a bezpečnostní politika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321C1D">
            <w:pPr>
              <w:jc w:val="both"/>
              <w:pPrChange w:id="1468" w:author="Tučková Zuzana" w:date="2018-06-08T14:33:00Z">
                <w:pPr>
                  <w:jc w:val="both"/>
                </w:pPr>
              </w:pPrChange>
            </w:pPr>
            <w:r>
              <w:t>povinný</w:t>
            </w:r>
            <w:del w:id="1469" w:author="Tučková Zuzana" w:date="2018-06-08T14:33:00Z">
              <w:r w:rsidDel="00321C1D">
                <w:delText>, ZT</w:delText>
              </w:r>
            </w:del>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Zápočet před zkouškou, kombinovaná zkouška. </w:t>
            </w:r>
            <w:r w:rsidRPr="00F14629">
              <w:t>Aktivní účast studentů na seminářích (80 %), zpracování a prezentace semestrální práce. Další požadavky dle upřesnění vyučujícího.</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doc. RSDr. Václav Lošek,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doc. RSDr. Václav Lošek, CSc.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pStyle w:val="Cislovani"/>
              <w:numPr>
                <w:ilvl w:val="0"/>
                <w:numId w:val="0"/>
              </w:numPr>
              <w:ind w:left="38"/>
              <w:jc w:val="both"/>
            </w:pPr>
            <w:r>
              <w:t>Cílem výuky předmětu je poskytnout studentům nezbytné penzum vědomostí, jež jim v kontextu mezipředmětových vazeb studijního oboru umožní analyzovat, vyhodnocovat a pochopit situace spojené s aktuálním vývojem vnějšího a vnitřního bezpečnostního prostředí České republiky na pozadí geopolitických problémů současnosti. Dále u studentů posilovat komunikativní schopnosti, tvůrčí a analytické myšlení a spoluvytvářet tak profil budoucího pracovníka v předmětné oblasti.</w:t>
            </w:r>
          </w:p>
          <w:p w:rsidR="00A2704D" w:rsidRPr="00A46E4E" w:rsidRDefault="00A2704D" w:rsidP="00E568AC">
            <w:pPr>
              <w:pStyle w:val="Cislovani"/>
              <w:numPr>
                <w:ilvl w:val="0"/>
                <w:numId w:val="0"/>
              </w:numPr>
              <w:ind w:left="38"/>
              <w:jc w:val="both"/>
              <w:rPr>
                <w:u w:val="single"/>
              </w:rPr>
            </w:pPr>
            <w:r w:rsidRPr="00A46E4E">
              <w:rPr>
                <w:u w:val="single"/>
              </w:rPr>
              <w:t>Hlavní témata:</w:t>
            </w:r>
          </w:p>
          <w:p w:rsidR="00A2704D" w:rsidRPr="00A46E4E" w:rsidRDefault="00A2704D" w:rsidP="00E568AC">
            <w:pPr>
              <w:pStyle w:val="Cislovani"/>
              <w:numPr>
                <w:ilvl w:val="0"/>
                <w:numId w:val="57"/>
              </w:numPr>
            </w:pPr>
            <w:r w:rsidRPr="00A46E4E">
              <w:t>Úvod do studia problematiky, základní pojmy a kategorie, politické geografie (geopolitiky) jako vědní disciplíny.</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Geopolitické teorie, koncepce a jejich představitelé 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Geopolitické teorie, koncepce a jejich představitelé II.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Hierarchizace a specifikace politické geografie -  geopolitiky.</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Politická geografie jako politika a politická aktivita.</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Politická geografie – nástroj politické a geografické proměny světa a společnosti.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Geopolitika studené války.</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Aktuální vývoj a proměny politické geografie.</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Geopolitické postavení USA, Ruska a Číny.</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Hrozby, rizika a ozbrojené konflikty v globálním geopolitickém prostoru z pohledu Evropské unie. Severoatlantické aliance a Ruské federace 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Hrozby, rizika a ozbrojené konflikty v globálním geopolitickém prostoru z pohledu Evropské unie. Severoatlantické aliance a Ruské federace II.</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Geopolitické postavení České republiky v rámci střední Evropy, evropského kontinentu a světa.</w:t>
            </w:r>
          </w:p>
          <w:p w:rsidR="00A2704D" w:rsidRPr="00A46E4E" w:rsidRDefault="00A2704D" w:rsidP="00E568AC">
            <w:pPr>
              <w:pStyle w:val="Odstavecseseznamem"/>
              <w:numPr>
                <w:ilvl w:val="0"/>
                <w:numId w:val="57"/>
              </w:numPr>
              <w:spacing w:after="0" w:line="240" w:lineRule="auto"/>
              <w:rPr>
                <w:rFonts w:ascii="Times New Roman" w:hAnsi="Times New Roman"/>
                <w:sz w:val="20"/>
                <w:szCs w:val="20"/>
              </w:rPr>
            </w:pPr>
            <w:r w:rsidRPr="00A46E4E">
              <w:rPr>
                <w:rFonts w:ascii="Times New Roman" w:hAnsi="Times New Roman"/>
                <w:sz w:val="20"/>
                <w:szCs w:val="20"/>
              </w:rPr>
              <w:t>Vnější a vnitřní bezpečnostní prostředí ČR, její bezpečnostní strategie a politika.</w:t>
            </w:r>
          </w:p>
          <w:p w:rsidR="00A2704D" w:rsidRPr="00A46E4E" w:rsidRDefault="00A2704D" w:rsidP="00E568AC">
            <w:pPr>
              <w:numPr>
                <w:ilvl w:val="0"/>
                <w:numId w:val="58"/>
              </w:numPr>
              <w:rPr>
                <w:color w:val="000000"/>
              </w:rPr>
            </w:pPr>
            <w:r w:rsidRPr="00A46E4E">
              <w:t>Aktuální otázky vztahující se k předmětné problematice.</w:t>
            </w: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F84441" w:rsidRDefault="00A2704D" w:rsidP="00E568AC">
            <w:pPr>
              <w:jc w:val="both"/>
              <w:rPr>
                <w:b/>
              </w:rPr>
            </w:pPr>
            <w:r w:rsidRPr="00F84441">
              <w:rPr>
                <w:b/>
              </w:rPr>
              <w:t>Povinná literatura:</w:t>
            </w:r>
          </w:p>
          <w:p w:rsidR="00A2704D" w:rsidRDefault="00A2704D" w:rsidP="00E568AC">
            <w:pPr>
              <w:jc w:val="both"/>
            </w:pPr>
            <w:r>
              <w:t xml:space="preserve">KREJČÍ, Oskar. </w:t>
            </w:r>
            <w:r w:rsidRPr="002128FA">
              <w:rPr>
                <w:i/>
              </w:rPr>
              <w:t>Geopolitika středoevropského prostoru</w:t>
            </w:r>
            <w:r>
              <w:t xml:space="preserve">, páté aktualizované vydání. Professional Publishing 2016. ISBN 978-80-7431-161-1 </w:t>
            </w:r>
          </w:p>
          <w:p w:rsidR="00A2704D" w:rsidRDefault="00A2704D" w:rsidP="00E568AC">
            <w:pPr>
              <w:jc w:val="both"/>
            </w:pPr>
            <w:r>
              <w:t xml:space="preserve">FERGUSON, Naill. </w:t>
            </w:r>
            <w:r w:rsidRPr="002128FA">
              <w:rPr>
                <w:i/>
              </w:rPr>
              <w:t>Civilizace – Západ a zbytek světa</w:t>
            </w:r>
            <w:r>
              <w:t>. Argo/Dokořán 2014. ISBN 978-80-257-1114-9</w:t>
            </w:r>
          </w:p>
          <w:p w:rsidR="00A2704D" w:rsidRPr="003E0C85" w:rsidRDefault="00A2704D" w:rsidP="00E568AC">
            <w:pPr>
              <w:jc w:val="both"/>
              <w:rPr>
                <w:b/>
              </w:rPr>
            </w:pPr>
            <w:r w:rsidRPr="00092F17">
              <w:t>Kolektiv autorů pod vedením Ministerstva zahraničních věcí ČR</w:t>
            </w:r>
            <w:r>
              <w:t>.</w:t>
            </w:r>
            <w:r w:rsidRPr="002128FA">
              <w:rPr>
                <w:i/>
              </w:rPr>
              <w:t>Bezpečnostní strategie České republiky 2015</w:t>
            </w:r>
            <w:r>
              <w:t xml:space="preserve">, </w:t>
            </w:r>
            <w:r w:rsidRPr="00092F17">
              <w:t>ISBN 978-80-7441-005-5</w:t>
            </w:r>
            <w:r>
              <w:t xml:space="preserve">. Dostupné z www: </w:t>
            </w:r>
            <w:r w:rsidRPr="00092F17">
              <w:t>http://www.mzv.cz/file/1386521/Bezpecnostni_strategie_2015.pdf</w:t>
            </w:r>
          </w:p>
          <w:p w:rsidR="00A2704D" w:rsidRDefault="00A2704D" w:rsidP="00E568AC">
            <w:pPr>
              <w:jc w:val="both"/>
            </w:pPr>
            <w:r w:rsidRPr="00E67050">
              <w:t xml:space="preserve">BUZAN, Barry, Ole WAEVER a Jaap DE WILDE. </w:t>
            </w:r>
            <w:r w:rsidRPr="002128FA">
              <w:rPr>
                <w:i/>
              </w:rPr>
              <w:t>Bezpečnost: Nový rámec pro analýzu</w:t>
            </w:r>
            <w:r w:rsidRPr="00E67050">
              <w:t>. Brno: Centrum strategických studí, o.s., 2005. ISBN 80-903333-6-2.</w:t>
            </w:r>
          </w:p>
          <w:p w:rsidR="00A2704D" w:rsidRDefault="00A2704D" w:rsidP="00E568AC">
            <w:pPr>
              <w:jc w:val="both"/>
            </w:pPr>
            <w:r>
              <w:t xml:space="preserve">CHOMSKY, Noam. </w:t>
            </w:r>
            <w:r w:rsidRPr="002128FA">
              <w:rPr>
                <w:i/>
              </w:rPr>
              <w:t>Disident Západu</w:t>
            </w:r>
            <w:r>
              <w:t>. Karolinum 2014. ISBN 978-80-246-2629-1.</w:t>
            </w:r>
          </w:p>
          <w:p w:rsidR="00A2704D" w:rsidRPr="00E75282" w:rsidRDefault="00A2704D" w:rsidP="00E568AC">
            <w:pPr>
              <w:jc w:val="both"/>
            </w:pPr>
            <w:r>
              <w:t>IŠTOK, Jozef</w:t>
            </w:r>
            <w:r w:rsidRPr="00E75282">
              <w:t xml:space="preserve">. </w:t>
            </w:r>
            <w:r w:rsidRPr="002128FA">
              <w:rPr>
                <w:i/>
              </w:rPr>
              <w:t>Politická geografia a geopolitika</w:t>
            </w:r>
            <w:r w:rsidRPr="00E75282">
              <w:t>. Prešov: Prešovská univerzita v Prešově, 2004, ISBN 80-8068-313-1.</w:t>
            </w:r>
          </w:p>
          <w:p w:rsidR="00A2704D" w:rsidRDefault="00A2704D" w:rsidP="00E568AC">
            <w:pPr>
              <w:jc w:val="both"/>
            </w:pPr>
            <w:r>
              <w:lastRenderedPageBreak/>
              <w:t xml:space="preserve">TOMEŠ, </w:t>
            </w:r>
            <w:r w:rsidRPr="00E75282">
              <w:t>Jiří</w:t>
            </w:r>
            <w:r>
              <w:t xml:space="preserve">, David, FESTA, Josef, NOVOTNÝa kol. </w:t>
            </w:r>
            <w:r w:rsidRPr="002128FA">
              <w:rPr>
                <w:i/>
              </w:rPr>
              <w:t>Konflikt světů a svět konfliktů</w:t>
            </w:r>
            <w:r>
              <w:t>. P3K, Praha</w:t>
            </w:r>
            <w:r w:rsidRPr="00E75282">
              <w:t xml:space="preserve"> 2007</w:t>
            </w:r>
            <w:r>
              <w:t xml:space="preserve">, </w:t>
            </w:r>
            <w:r w:rsidRPr="00E75282">
              <w:t>ISBN 978-80-903587-6-8</w:t>
            </w:r>
            <w:r>
              <w:t>.</w:t>
            </w:r>
          </w:p>
          <w:p w:rsidR="00A2704D" w:rsidRDefault="00A2704D" w:rsidP="00E568AC">
            <w:pPr>
              <w:jc w:val="both"/>
            </w:pPr>
            <w:r w:rsidRPr="00E67050">
              <w:t xml:space="preserve">STEJSKAL, Libor. Bezpečnost, její koncept a souvislosti. BALABÁN, Miloš et al. </w:t>
            </w:r>
            <w:r w:rsidRPr="002128FA">
              <w:rPr>
                <w:i/>
              </w:rPr>
              <w:t>Kapitoly o bezpečnosti</w:t>
            </w:r>
            <w:r>
              <w:t xml:space="preserve">. </w:t>
            </w:r>
            <w:r w:rsidRPr="00E67050">
              <w:t xml:space="preserve"> </w:t>
            </w:r>
            <w:r>
              <w:t xml:space="preserve">Praha: Karolinum, 2010, </w:t>
            </w:r>
            <w:r w:rsidRPr="00E67050">
              <w:t xml:space="preserve"> ISBN 978-80-246-1863-0.</w:t>
            </w:r>
          </w:p>
          <w:p w:rsidR="00A2704D" w:rsidRPr="007F360B" w:rsidRDefault="00A2704D" w:rsidP="00E568AC">
            <w:pPr>
              <w:spacing w:before="60"/>
              <w:jc w:val="both"/>
              <w:rPr>
                <w:b/>
              </w:rPr>
            </w:pPr>
            <w:r w:rsidRPr="007F360B">
              <w:rPr>
                <w:b/>
              </w:rPr>
              <w:t>Doporučená</w:t>
            </w:r>
            <w:r>
              <w:rPr>
                <w:b/>
              </w:rPr>
              <w:t xml:space="preserve"> literatura</w:t>
            </w:r>
            <w:r w:rsidRPr="007F360B">
              <w:rPr>
                <w:b/>
              </w:rPr>
              <w:t>:</w:t>
            </w:r>
          </w:p>
          <w:p w:rsidR="00A2704D" w:rsidRPr="00E67050" w:rsidRDefault="00A2704D" w:rsidP="00E568AC">
            <w:r w:rsidRPr="00E67050">
              <w:t>BRZEZINSKI, Z</w:t>
            </w:r>
            <w:r>
              <w:t>bidniew</w:t>
            </w:r>
            <w:r w:rsidRPr="00E67050">
              <w:t xml:space="preserve">. (2012). Strategic Vision: </w:t>
            </w:r>
            <w:r w:rsidRPr="002128FA">
              <w:rPr>
                <w:i/>
              </w:rPr>
              <w:t>America and the Crisis of Global Power</w:t>
            </w:r>
            <w:r w:rsidRPr="00E67050">
              <w:t>. New York: Basic Books. 224 pp. ISBN: 046502954X</w:t>
            </w:r>
          </w:p>
          <w:p w:rsidR="00A2704D" w:rsidRPr="00915B31" w:rsidRDefault="00A2704D" w:rsidP="00E568AC">
            <w:pPr>
              <w:jc w:val="both"/>
            </w:pPr>
            <w:r w:rsidRPr="00915B31">
              <w:t xml:space="preserve">CASTI, John, </w:t>
            </w:r>
            <w:r w:rsidRPr="002128FA">
              <w:rPr>
                <w:i/>
              </w:rPr>
              <w:t xml:space="preserve">Události X. Možné scénáře kolapsu dnešního složitého světa. </w:t>
            </w:r>
            <w:r w:rsidRPr="00915B31">
              <w:t>Praha:</w:t>
            </w:r>
          </w:p>
          <w:p w:rsidR="00A2704D" w:rsidRDefault="00A2704D" w:rsidP="00E568AC">
            <w:pPr>
              <w:jc w:val="both"/>
            </w:pPr>
            <w:r w:rsidRPr="00915B31">
              <w:t>Management Press, 2012. ISBN 978-80-7261-205-5</w:t>
            </w:r>
          </w:p>
          <w:p w:rsidR="00A2704D" w:rsidRPr="00915B31" w:rsidRDefault="00A2704D" w:rsidP="00E568AC">
            <w:pPr>
              <w:jc w:val="both"/>
            </w:pPr>
            <w:r w:rsidRPr="00915B31">
              <w:t xml:space="preserve">JIREŠ, Jan. </w:t>
            </w:r>
            <w:r w:rsidRPr="002128FA">
              <w:rPr>
                <w:i/>
              </w:rPr>
              <w:t>Bezpečnostní strategie státu: jak definovat hrozby a hodnotit rizika?</w:t>
            </w:r>
            <w:r w:rsidRPr="00915B31">
              <w:t xml:space="preserve"> [online]</w:t>
            </w:r>
          </w:p>
          <w:p w:rsidR="00A2704D" w:rsidRDefault="00A2704D" w:rsidP="00E568AC">
            <w:pPr>
              <w:jc w:val="both"/>
            </w:pPr>
            <w:r w:rsidRPr="00915B31">
              <w:t xml:space="preserve">Dostupné z: </w:t>
            </w:r>
            <w:hyperlink r:id="rId20" w:history="1">
              <w:r w:rsidRPr="00353B26">
                <w:rPr>
                  <w:rStyle w:val="Hypertextovodkaz"/>
                </w:rPr>
                <w:t>http://www.cicar.cz/article/show-article/bezpecnostni-strategie-statu-jakdefinovat-hrozby-a-hodnotit-rizika</w:t>
              </w:r>
            </w:hyperlink>
            <w:r>
              <w:t>.</w:t>
            </w:r>
          </w:p>
          <w:p w:rsidR="00A2704D" w:rsidRDefault="00A2704D" w:rsidP="00E568AC">
            <w:pPr>
              <w:jc w:val="both"/>
            </w:pPr>
            <w:r w:rsidRPr="00915B31">
              <w:t>SMOLÍK</w:t>
            </w:r>
            <w:r>
              <w:t>,</w:t>
            </w:r>
            <w:r w:rsidRPr="00915B31">
              <w:t xml:space="preserve"> Josef, Tomáš</w:t>
            </w:r>
            <w:r>
              <w:t>,</w:t>
            </w:r>
            <w:r w:rsidRPr="00915B31">
              <w:t xml:space="preserve"> ŠMÍD aj. </w:t>
            </w:r>
            <w:r w:rsidRPr="002128FA">
              <w:rPr>
                <w:i/>
              </w:rPr>
              <w:t>Vybrané bezpečnostní hrozby a rizika 21. století</w:t>
            </w:r>
            <w:r w:rsidRPr="00915B31">
              <w:t>. Muni</w:t>
            </w:r>
            <w:r>
              <w:t xml:space="preserve"> </w:t>
            </w:r>
            <w:r w:rsidRPr="00915B31">
              <w:t>PRESS, Brno 2011. ISBN 978-210-5288-8</w:t>
            </w:r>
            <w:r>
              <w:t>.</w:t>
            </w:r>
          </w:p>
          <w:p w:rsidR="00A2704D" w:rsidRPr="00E75282" w:rsidRDefault="00A2704D" w:rsidP="00E568AC">
            <w:pPr>
              <w:jc w:val="both"/>
            </w:pPr>
            <w:r>
              <w:t xml:space="preserve">WEISSOVÁ, </w:t>
            </w:r>
            <w:r w:rsidRPr="00E75282">
              <w:t>Šárka. Od národní bezpečnosti k mezinárodní bezpečnosti. Kodaňská škola</w:t>
            </w:r>
          </w:p>
          <w:p w:rsidR="00A2704D" w:rsidRPr="00E75282" w:rsidRDefault="00A2704D" w:rsidP="00E568AC">
            <w:pPr>
              <w:jc w:val="both"/>
            </w:pPr>
            <w:r w:rsidRPr="00E75282">
              <w:t xml:space="preserve">na křižovatce strukturálního realismu, anglické školy a sociálního konstruktivismu.[online] In: </w:t>
            </w:r>
            <w:r w:rsidRPr="002128FA">
              <w:rPr>
                <w:i/>
              </w:rPr>
              <w:t xml:space="preserve">Mezinárodní vztahy </w:t>
            </w:r>
            <w:r w:rsidRPr="00E75282">
              <w:t>Vol 39, No 3 (2004). Dostupné z:</w:t>
            </w:r>
          </w:p>
          <w:p w:rsidR="00A2704D" w:rsidRDefault="00C52E18" w:rsidP="00E568AC">
            <w:pPr>
              <w:jc w:val="both"/>
            </w:pPr>
            <w:hyperlink r:id="rId21" w:history="1">
              <w:r w:rsidR="00A2704D" w:rsidRPr="00201F7B">
                <w:rPr>
                  <w:rStyle w:val="Hypertextovodkaz"/>
                </w:rPr>
                <w:t>http://www.mezinarodnivztahy.com/issue/view/</w:t>
              </w:r>
            </w:hyperlink>
          </w:p>
          <w:p w:rsidR="00A2704D" w:rsidRDefault="00A2704D" w:rsidP="00E568AC">
            <w:pPr>
              <w:jc w:val="both"/>
            </w:pPr>
            <w:r w:rsidRPr="002128FA">
              <w:rPr>
                <w:i/>
              </w:rPr>
              <w:t>Koncepce ochrany obyvatelstva do roku 2020 s výhledem do roku 2030.</w:t>
            </w:r>
            <w:r>
              <w:t xml:space="preserve"> Praha 2013</w:t>
            </w:r>
          </w:p>
          <w:p w:rsidR="00A2704D" w:rsidRPr="002128FA" w:rsidRDefault="00A2704D" w:rsidP="00E568AC">
            <w:pPr>
              <w:jc w:val="both"/>
              <w:rPr>
                <w:i/>
              </w:rPr>
            </w:pPr>
            <w:r w:rsidRPr="002128FA">
              <w:rPr>
                <w:i/>
              </w:rPr>
              <w:t>Zpráva o stavu ochrany obyvatelstva v České republice 2015</w:t>
            </w:r>
          </w:p>
          <w:p w:rsidR="00A2704D" w:rsidRDefault="00A2704D" w:rsidP="00E568AC">
            <w:pPr>
              <w:jc w:val="both"/>
            </w:pPr>
            <w:r w:rsidRPr="002128FA">
              <w:rPr>
                <w:i/>
              </w:rPr>
              <w:t>Bezpečnostní strategie České republiky 2015</w:t>
            </w:r>
            <w:r>
              <w:t>. Praha MZV. ISBN 978-80-7441-005-5</w:t>
            </w:r>
          </w:p>
          <w:p w:rsidR="00A2704D" w:rsidRDefault="00A2704D" w:rsidP="00E568AC">
            <w:pPr>
              <w:jc w:val="both"/>
            </w:pPr>
            <w:r w:rsidRPr="002128FA">
              <w:rPr>
                <w:i/>
              </w:rPr>
              <w:t>Bílá kniha o obraně</w:t>
            </w:r>
            <w:r>
              <w:t>, Ministerstvo obrany České republiky 2011, ISBN 978-80-7278-564-3</w:t>
            </w:r>
          </w:p>
          <w:p w:rsidR="00A2704D" w:rsidRDefault="00A2704D" w:rsidP="00E568AC">
            <w:pPr>
              <w:jc w:val="both"/>
            </w:pPr>
            <w:r w:rsidRPr="002128FA">
              <w:rPr>
                <w:i/>
              </w:rPr>
              <w:t>Obranná strategie České republiky 2017</w:t>
            </w:r>
            <w:r>
              <w:t>. Praha MO – VHÚ Praha. ISBN 978-80-7278-702-9</w:t>
            </w:r>
          </w:p>
          <w:p w:rsidR="00A2704D" w:rsidRDefault="00A2704D" w:rsidP="00E568AC">
            <w:pPr>
              <w:jc w:val="both"/>
            </w:pPr>
            <w:r w:rsidRPr="002128FA">
              <w:rPr>
                <w:i/>
              </w:rPr>
              <w:t>Analýza hrozeb a rizik pro Českou republiku</w:t>
            </w:r>
            <w:r>
              <w:t>. Praha 2015</w:t>
            </w:r>
          </w:p>
          <w:p w:rsidR="00A2704D" w:rsidRDefault="00A2704D" w:rsidP="00E568AC">
            <w:pPr>
              <w:jc w:val="both"/>
            </w:pPr>
            <w:r>
              <w:t>https://search.seznam.cz/?q=analýza+hrozeb+a+rizik+pro+českou+republiku&amp;oq=analýza+hrozeb+a+</w:t>
            </w:r>
          </w:p>
          <w:p w:rsidR="00A2704D" w:rsidRDefault="00A2704D" w:rsidP="00E568AC">
            <w:pPr>
              <w:jc w:val="both"/>
            </w:pPr>
            <w:r w:rsidRPr="002128FA">
              <w:rPr>
                <w:i/>
              </w:rPr>
              <w:t>Audit národní bezpečnosti</w:t>
            </w:r>
            <w:r>
              <w:t>. Vláda České republiky, Praha 2016</w:t>
            </w:r>
          </w:p>
          <w:p w:rsidR="00A2704D" w:rsidRDefault="00C52E18" w:rsidP="00E568AC">
            <w:pPr>
              <w:jc w:val="both"/>
            </w:pPr>
            <w:hyperlink r:id="rId22" w:history="1">
              <w:r w:rsidR="00A2704D" w:rsidRPr="00F10F4E">
                <w:rPr>
                  <w:rStyle w:val="Hypertextovodkaz"/>
                </w:rPr>
                <w:t>https://www.vlada.cz/cz/media-centrum/aktualne/audit-narodni-bezpecnosti-151410/</w:t>
              </w:r>
            </w:hyperlink>
          </w:p>
          <w:p w:rsidR="00A2704D" w:rsidRDefault="00C52E18" w:rsidP="00E568AC">
            <w:pPr>
              <w:jc w:val="both"/>
            </w:pPr>
            <w:hyperlink r:id="rId23" w:history="1">
              <w:r w:rsidR="00A2704D" w:rsidRPr="00F10F4E">
                <w:rPr>
                  <w:rStyle w:val="Hypertextovodkaz"/>
                </w:rPr>
                <w:t>http://www.natoaktual.cz/na_zpravy.aspx?y=na_summit/washingtonskasmlouva.htm</w:t>
              </w:r>
            </w:hyperlink>
          </w:p>
          <w:p w:rsidR="00A2704D" w:rsidRPr="002128FA" w:rsidRDefault="00A2704D" w:rsidP="00E568AC">
            <w:pPr>
              <w:jc w:val="both"/>
              <w:rPr>
                <w:i/>
              </w:rPr>
            </w:pPr>
            <w:r w:rsidRPr="002128FA">
              <w:rPr>
                <w:i/>
              </w:rPr>
              <w:t>Zahraniční a bezpečnostní politika Evropské unie</w:t>
            </w:r>
          </w:p>
          <w:p w:rsidR="00A2704D" w:rsidRDefault="00C52E18" w:rsidP="00E568AC">
            <w:pPr>
              <w:jc w:val="both"/>
            </w:pPr>
            <w:hyperlink r:id="rId24" w:history="1">
              <w:r w:rsidR="00A2704D" w:rsidRPr="00F10F4E">
                <w:rPr>
                  <w:rStyle w:val="Hypertextovodkaz"/>
                </w:rPr>
                <w:t>https://europa.eu/european-union/topics/foreign-security-policy_cs</w:t>
              </w:r>
            </w:hyperlink>
          </w:p>
          <w:p w:rsidR="00A2704D" w:rsidRPr="002128FA" w:rsidRDefault="00A2704D" w:rsidP="00E568AC">
            <w:pPr>
              <w:jc w:val="both"/>
              <w:rPr>
                <w:i/>
              </w:rPr>
            </w:pPr>
            <w:r w:rsidRPr="002128FA">
              <w:rPr>
                <w:rStyle w:val="CittHTML"/>
                <w:iCs/>
              </w:rPr>
              <w:t>Nová strategická koncepce NATO</w:t>
            </w:r>
            <w:r w:rsidRPr="002128FA">
              <w:rPr>
                <w:rStyle w:val="CittHTML"/>
                <w:i w:val="0"/>
                <w:iCs/>
              </w:rPr>
              <w:t>, www.natoaktual.cz/strategicka-koncepce-05z-/na_analyzy.aspx?y=na_analyzy/</w:t>
            </w:r>
          </w:p>
          <w:p w:rsidR="00A2704D" w:rsidRPr="002128FA" w:rsidRDefault="00A2704D" w:rsidP="00E568AC">
            <w:pPr>
              <w:rPr>
                <w:i/>
              </w:rPr>
            </w:pPr>
            <w:r w:rsidRPr="002128FA">
              <w:rPr>
                <w:i/>
              </w:rPr>
              <w:t>Globální strategie pro zahraniční a bezpečnostní politiku EU „Společná vize, společné kroky: silnější Evropa“.</w:t>
            </w:r>
          </w:p>
          <w:p w:rsidR="00A2704D" w:rsidRDefault="00C52E18" w:rsidP="00E568AC">
            <w:hyperlink r:id="rId25" w:history="1">
              <w:r w:rsidR="00A2704D" w:rsidRPr="00F67EC7">
                <w:rPr>
                  <w:rStyle w:val="Hypertextovodkaz"/>
                </w:rPr>
                <w:t>http://europa.eu/globalstrategy/en</w:t>
              </w:r>
            </w:hyperlink>
          </w:p>
          <w:p w:rsidR="00A2704D" w:rsidRDefault="00A2704D" w:rsidP="00E568AC">
            <w:r w:rsidRPr="002128FA">
              <w:rPr>
                <w:i/>
              </w:rPr>
              <w:t>Bílá kniha o budoucnosti Evropy a jejím dalším směřování.</w:t>
            </w:r>
            <w:r>
              <w:t xml:space="preserve"> (1. Března 2017) Scénář č. 4 – Budoucnost evropské obrany.</w:t>
            </w:r>
          </w:p>
          <w:p w:rsidR="00A2704D" w:rsidRDefault="00C52E18" w:rsidP="00E568AC">
            <w:hyperlink r:id="rId26" w:history="1">
              <w:r w:rsidR="00A2704D" w:rsidRPr="00201F7B">
                <w:rPr>
                  <w:rStyle w:val="Hypertextovodkaz"/>
                </w:rPr>
                <w:t>https://ec.europa.eu/commission/white-paper-future-europe-reflections-and-scenarios-eu27_cs</w:t>
              </w:r>
            </w:hyperlink>
          </w:p>
          <w:p w:rsidR="00A2704D" w:rsidRPr="002128FA" w:rsidRDefault="00A2704D" w:rsidP="00E568AC">
            <w:pPr>
              <w:rPr>
                <w:i/>
              </w:rPr>
            </w:pPr>
            <w:r w:rsidRPr="002128FA">
              <w:rPr>
                <w:i/>
              </w:rPr>
              <w:t>Bezpečnostní strategie USA 2017</w:t>
            </w:r>
          </w:p>
          <w:p w:rsidR="00A2704D" w:rsidRPr="002128FA" w:rsidRDefault="00A2704D" w:rsidP="00E568AC">
            <w:pPr>
              <w:rPr>
                <w:i/>
              </w:rPr>
            </w:pPr>
            <w:r w:rsidRPr="002128FA">
              <w:rPr>
                <w:i/>
              </w:rPr>
              <w:t>Strategie národní bezpečnosti Ruské federace.</w:t>
            </w:r>
          </w:p>
          <w:p w:rsidR="00A2704D" w:rsidRDefault="00C52E18" w:rsidP="00E568AC">
            <w:hyperlink r:id="rId27" w:history="1">
              <w:r w:rsidR="00A2704D" w:rsidRPr="00201F7B">
                <w:rPr>
                  <w:rStyle w:val="Hypertextovodkaz"/>
                </w:rPr>
                <w:t>http://www.securityoutlines.cz/co-prinasi-nova-ruska-strategia-narodnej-bezpecnosti/</w:t>
              </w:r>
            </w:hyperlink>
            <w:r w:rsidR="00A2704D">
              <w:t xml:space="preserve"> </w:t>
            </w:r>
          </w:p>
          <w:p w:rsidR="00A2704D" w:rsidRDefault="00A2704D" w:rsidP="00E568AC"/>
          <w:p w:rsidR="00A2704D" w:rsidRDefault="00A2704D" w:rsidP="00E568AC">
            <w:pPr>
              <w:jc w:val="both"/>
            </w:pP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A2704D" w:rsidTr="00E568AC">
        <w:tc>
          <w:tcPr>
            <w:tcW w:w="9814"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28" w:type="dxa"/>
            <w:gridSpan w:val="7"/>
            <w:tcBorders>
              <w:top w:val="double" w:sz="4" w:space="0" w:color="auto"/>
            </w:tcBorders>
          </w:tcPr>
          <w:p w:rsidR="00A2704D" w:rsidRPr="009A2F53" w:rsidRDefault="00A2704D" w:rsidP="00E568AC">
            <w:pPr>
              <w:jc w:val="both"/>
              <w:rPr>
                <w:b/>
              </w:rPr>
            </w:pPr>
            <w:r w:rsidRPr="009A2F53">
              <w:rPr>
                <w:b/>
              </w:rPr>
              <w:t>Potravinová bezpečnost a nouzové zásobování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27"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166"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28"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166"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28" w:type="dxa"/>
            <w:gridSpan w:val="7"/>
            <w:tcBorders>
              <w:bottom w:val="nil"/>
            </w:tcBorders>
          </w:tcPr>
          <w:p w:rsidR="00A2704D" w:rsidRDefault="00A2704D" w:rsidP="00E568AC">
            <w:pPr>
              <w:jc w:val="both"/>
            </w:pPr>
            <w:r>
              <w:t>Zápočet: docházka na cvičeních (80% účast), úspěšné vypracování závěrečného písemného testu.</w:t>
            </w:r>
          </w:p>
          <w:p w:rsidR="00A2704D" w:rsidRDefault="00A2704D" w:rsidP="00E568AC">
            <w:pPr>
              <w:jc w:val="both"/>
            </w:pPr>
            <w:r>
              <w:t>Ústní zkouška: prokázání znalostí v rozsahu přednášek a seminářů.</w:t>
            </w:r>
          </w:p>
        </w:tc>
      </w:tr>
      <w:tr w:rsidR="00A2704D" w:rsidTr="00E568AC">
        <w:trPr>
          <w:trHeight w:val="554"/>
        </w:trPr>
        <w:tc>
          <w:tcPr>
            <w:tcW w:w="9814"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28" w:type="dxa"/>
            <w:gridSpan w:val="7"/>
            <w:tcBorders>
              <w:top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28" w:type="dxa"/>
            <w:gridSpan w:val="7"/>
            <w:tcBorders>
              <w:top w:val="nil"/>
            </w:tcBorders>
          </w:tcPr>
          <w:p w:rsidR="00A2704D" w:rsidRDefault="00A2704D" w:rsidP="00E568AC">
            <w:pPr>
              <w:jc w:val="both"/>
            </w:pPr>
            <w:r>
              <w:t>Garant stanovuje koncepci předmětu, podílí se na přednáškách v rozsahu 100 % a dále stanovuje koncepci cvičení a dohlíží na jejich jednotné vedení.</w:t>
            </w:r>
          </w:p>
        </w:tc>
      </w:tr>
      <w:tr w:rsidR="00A2704D" w:rsidRPr="00884E28" w:rsidTr="00E568AC">
        <w:tc>
          <w:tcPr>
            <w:tcW w:w="3086" w:type="dxa"/>
            <w:shd w:val="clear" w:color="auto" w:fill="F7CAAC"/>
          </w:tcPr>
          <w:p w:rsidR="00A2704D" w:rsidRPr="00884E28" w:rsidRDefault="00A2704D" w:rsidP="00E568AC">
            <w:pPr>
              <w:rPr>
                <w:bCs/>
              </w:rPr>
            </w:pPr>
            <w:r>
              <w:rPr>
                <w:b/>
              </w:rPr>
              <w:t>Vyučující</w:t>
            </w:r>
          </w:p>
        </w:tc>
        <w:tc>
          <w:tcPr>
            <w:tcW w:w="6728" w:type="dxa"/>
            <w:gridSpan w:val="7"/>
            <w:tcBorders>
              <w:bottom w:val="nil"/>
            </w:tcBorders>
          </w:tcPr>
          <w:p w:rsidR="00A2704D" w:rsidRDefault="00A2704D" w:rsidP="00E568AC">
            <w:r>
              <w:t xml:space="preserve">doc. Ing. </w:t>
            </w:r>
            <w:smartTag w:uri="urn:schemas-microsoft-com:office:smarttags" w:element="PersonName">
              <w:smartTagPr>
                <w:attr w:name="ProductID" w:val="Pavel Valášek"/>
              </w:smartTagPr>
              <w:r>
                <w:t>Pavel Valášek</w:t>
              </w:r>
            </w:smartTag>
            <w:r>
              <w:t>, CSc – přednášky (100 %)</w:t>
            </w:r>
          </w:p>
          <w:p w:rsidR="00A2704D" w:rsidRPr="00884E28" w:rsidRDefault="00A2704D" w:rsidP="00E568AC">
            <w:pPr>
              <w:rPr>
                <w:bCs/>
              </w:rPr>
            </w:pPr>
            <w:r>
              <w:t xml:space="preserve">Ing. Bc. </w:t>
            </w:r>
            <w:smartTag w:uri="urn:schemas-microsoft-com:office:smarttags" w:element="PersonName">
              <w:r>
                <w:t>Eva Lukášková</w:t>
              </w:r>
            </w:smartTag>
            <w:r>
              <w:t>, Ph.D. – cvičení (100 %)</w:t>
            </w:r>
          </w:p>
        </w:tc>
      </w:tr>
      <w:tr w:rsidR="00A2704D" w:rsidTr="00E568AC">
        <w:trPr>
          <w:trHeight w:val="554"/>
        </w:trPr>
        <w:tc>
          <w:tcPr>
            <w:tcW w:w="9814" w:type="dxa"/>
            <w:gridSpan w:val="8"/>
            <w:tcBorders>
              <w:top w:val="nil"/>
            </w:tcBorders>
          </w:tcPr>
          <w:p w:rsidR="00A2704D" w:rsidRDefault="00A2704D" w:rsidP="00E568AC">
            <w:r>
              <w:rPr>
                <w:bCs/>
              </w:rPr>
              <w:t xml:space="preserve">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28" w:type="dxa"/>
            <w:gridSpan w:val="7"/>
            <w:tcBorders>
              <w:bottom w:val="nil"/>
            </w:tcBorders>
          </w:tcPr>
          <w:p w:rsidR="00A2704D" w:rsidRDefault="00A2704D" w:rsidP="00E568AC">
            <w:pPr>
              <w:jc w:val="both"/>
            </w:pPr>
          </w:p>
        </w:tc>
      </w:tr>
      <w:tr w:rsidR="00A2704D" w:rsidTr="00E568AC">
        <w:trPr>
          <w:trHeight w:val="3938"/>
        </w:trPr>
        <w:tc>
          <w:tcPr>
            <w:tcW w:w="9814" w:type="dxa"/>
            <w:gridSpan w:val="8"/>
            <w:tcBorders>
              <w:top w:val="nil"/>
              <w:bottom w:val="single" w:sz="12" w:space="0" w:color="auto"/>
            </w:tcBorders>
          </w:tcPr>
          <w:p w:rsidR="00A2704D" w:rsidRDefault="00A2704D" w:rsidP="00E568AC">
            <w:pPr>
              <w:jc w:val="both"/>
            </w:pPr>
            <w:r>
              <w:t xml:space="preserve">Cílem předmětu je poskytnout studentům poznatky, které jim umožní přehlednou orientaci v oblasti potravinové bezpečnosti a zároveň jim umožní získat přehled a základní informace v oblasti nouzového zásobování obyvatelstva </w:t>
            </w:r>
            <w:r>
              <w:br/>
              <w:t>při mimořádných událostech a krizových situacích.</w:t>
            </w:r>
          </w:p>
          <w:p w:rsidR="00A2704D" w:rsidRPr="009A2F53" w:rsidRDefault="00A2704D" w:rsidP="00E568AC">
            <w:pPr>
              <w:jc w:val="both"/>
              <w:rPr>
                <w:u w:val="single"/>
              </w:rPr>
            </w:pPr>
            <w:r w:rsidRPr="009A2F53">
              <w:rPr>
                <w:u w:val="single"/>
              </w:rPr>
              <w:t>Hlavní témata:</w:t>
            </w:r>
          </w:p>
          <w:p w:rsidR="00A2704D" w:rsidRDefault="00A2704D" w:rsidP="00E568AC">
            <w:pPr>
              <w:numPr>
                <w:ilvl w:val="0"/>
                <w:numId w:val="38"/>
              </w:numPr>
            </w:pPr>
            <w:r>
              <w:t>Potraviny a jejich základní charakteristiky a vlastnosti.</w:t>
            </w:r>
          </w:p>
          <w:p w:rsidR="00A2704D" w:rsidRDefault="00A2704D" w:rsidP="00E568AC">
            <w:pPr>
              <w:numPr>
                <w:ilvl w:val="0"/>
                <w:numId w:val="38"/>
              </w:numPr>
            </w:pPr>
            <w:r>
              <w:t>Co je potravinová bezpečnost, základní pojmy.</w:t>
            </w:r>
          </w:p>
          <w:p w:rsidR="00A2704D" w:rsidRDefault="00A2704D" w:rsidP="00E568AC">
            <w:pPr>
              <w:numPr>
                <w:ilvl w:val="0"/>
                <w:numId w:val="38"/>
              </w:numPr>
            </w:pPr>
            <w:r>
              <w:t>Metody posuzování potravinové bezpečnosti.</w:t>
            </w:r>
          </w:p>
          <w:p w:rsidR="00A2704D" w:rsidRDefault="00A2704D" w:rsidP="00E568AC">
            <w:pPr>
              <w:numPr>
                <w:ilvl w:val="0"/>
                <w:numId w:val="38"/>
              </w:numPr>
            </w:pPr>
            <w:r>
              <w:t>Základní legislativa v oblasti potravinové bezpečnosti.</w:t>
            </w:r>
          </w:p>
          <w:p w:rsidR="00A2704D" w:rsidRDefault="00A2704D" w:rsidP="00E568AC">
            <w:pPr>
              <w:numPr>
                <w:ilvl w:val="0"/>
                <w:numId w:val="38"/>
              </w:numPr>
            </w:pPr>
            <w:r>
              <w:t>Aktuální otázky potravinové bezpečnosti a potravinové soběstačnosti státu.</w:t>
            </w:r>
          </w:p>
          <w:p w:rsidR="00A2704D" w:rsidRDefault="00A2704D" w:rsidP="00E568AC">
            <w:pPr>
              <w:numPr>
                <w:ilvl w:val="0"/>
                <w:numId w:val="38"/>
              </w:numPr>
            </w:pPr>
            <w:r>
              <w:t>Potravinová bezpečnost ve vztahu k bezpečnosti potravin výklad a vymezení pojmů.</w:t>
            </w:r>
          </w:p>
          <w:p w:rsidR="00A2704D" w:rsidRDefault="00A2704D" w:rsidP="00E568AC">
            <w:pPr>
              <w:numPr>
                <w:ilvl w:val="0"/>
                <w:numId w:val="38"/>
              </w:numPr>
            </w:pPr>
            <w:r>
              <w:t>Základní legislativa v oblasti bezpečnosti potravin.</w:t>
            </w:r>
          </w:p>
          <w:p w:rsidR="00A2704D" w:rsidRDefault="00A2704D" w:rsidP="00E568AC">
            <w:pPr>
              <w:numPr>
                <w:ilvl w:val="0"/>
                <w:numId w:val="38"/>
              </w:numPr>
            </w:pPr>
            <w:r>
              <w:t>Fyzikální chemické a biologické aspekty bezpečnosti potravin.</w:t>
            </w:r>
          </w:p>
          <w:p w:rsidR="00A2704D" w:rsidRDefault="00A2704D" w:rsidP="00E568AC">
            <w:pPr>
              <w:numPr>
                <w:ilvl w:val="0"/>
                <w:numId w:val="38"/>
              </w:numPr>
            </w:pPr>
            <w:r>
              <w:t>Prostředky a metody posuzování bezpečnosti potravin.</w:t>
            </w:r>
          </w:p>
          <w:p w:rsidR="00A2704D" w:rsidRDefault="00A2704D" w:rsidP="00E568AC">
            <w:pPr>
              <w:numPr>
                <w:ilvl w:val="0"/>
                <w:numId w:val="38"/>
              </w:numPr>
            </w:pPr>
            <w:r>
              <w:t>Přehled základních potravinářských výrob.</w:t>
            </w:r>
          </w:p>
          <w:p w:rsidR="00A2704D" w:rsidRDefault="00A2704D" w:rsidP="00E568AC">
            <w:pPr>
              <w:numPr>
                <w:ilvl w:val="0"/>
                <w:numId w:val="38"/>
              </w:numPr>
            </w:pPr>
            <w:r>
              <w:t>Přehled základních metod úpravy pitné vody.</w:t>
            </w:r>
          </w:p>
          <w:p w:rsidR="00A2704D" w:rsidRDefault="00A2704D" w:rsidP="00E568AC">
            <w:pPr>
              <w:numPr>
                <w:ilvl w:val="0"/>
                <w:numId w:val="38"/>
              </w:numPr>
            </w:pPr>
            <w:r>
              <w:t>Prostředky pro výrobu a distribuci potravin a pitné vody v nouzových situacích.</w:t>
            </w:r>
          </w:p>
          <w:p w:rsidR="00A2704D" w:rsidRDefault="00A2704D" w:rsidP="00E568AC">
            <w:pPr>
              <w:numPr>
                <w:ilvl w:val="0"/>
                <w:numId w:val="38"/>
              </w:numPr>
            </w:pPr>
            <w:r>
              <w:t xml:space="preserve">Výroba a distribuce potravin a pitné vody v nouzových situacích. </w:t>
            </w:r>
          </w:p>
          <w:p w:rsidR="00A2704D" w:rsidRDefault="00A2704D" w:rsidP="00E568AC">
            <w:pPr>
              <w:numPr>
                <w:ilvl w:val="0"/>
                <w:numId w:val="38"/>
              </w:numPr>
            </w:pPr>
            <w:r>
              <w:t>Kontrola potravin a pitné vody v nouzových situacích.</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161" w:type="dxa"/>
            <w:gridSpan w:val="6"/>
            <w:tcBorders>
              <w:top w:val="nil"/>
              <w:bottom w:val="nil"/>
            </w:tcBorders>
          </w:tcPr>
          <w:p w:rsidR="00A2704D" w:rsidRDefault="00A2704D" w:rsidP="00E568AC">
            <w:pPr>
              <w:jc w:val="both"/>
            </w:pPr>
          </w:p>
        </w:tc>
      </w:tr>
      <w:tr w:rsidR="00A2704D" w:rsidTr="00E568AC">
        <w:trPr>
          <w:trHeight w:val="1497"/>
        </w:trPr>
        <w:tc>
          <w:tcPr>
            <w:tcW w:w="9814" w:type="dxa"/>
            <w:gridSpan w:val="8"/>
            <w:tcBorders>
              <w:top w:val="nil"/>
            </w:tcBorders>
          </w:tcPr>
          <w:p w:rsidR="00A2704D" w:rsidRDefault="00A2704D" w:rsidP="00E568AC">
            <w:pPr>
              <w:jc w:val="both"/>
            </w:pPr>
            <w:r>
              <w:rPr>
                <w:b/>
                <w:bCs/>
              </w:rPr>
              <w:t>Povinná literatura</w:t>
            </w:r>
            <w:r w:rsidRPr="001479F5">
              <w:rPr>
                <w:b/>
                <w:bCs/>
              </w:rPr>
              <w:t>:</w:t>
            </w:r>
            <w:r w:rsidRPr="001479F5">
              <w:t xml:space="preserve"> </w:t>
            </w:r>
          </w:p>
          <w:p w:rsidR="00A2704D" w:rsidRDefault="00A2704D" w:rsidP="00E568AC">
            <w:pPr>
              <w:jc w:val="both"/>
            </w:pPr>
            <w:r>
              <w:t xml:space="preserve">KUNA, Z. </w:t>
            </w:r>
            <w:r>
              <w:rPr>
                <w:i/>
                <w:iCs/>
              </w:rPr>
              <w:t>Demografický a potravinový problém světa</w:t>
            </w:r>
            <w:r>
              <w:t xml:space="preserve">. Praha, 2010. ISBN 978-80-7357--588. </w:t>
            </w:r>
          </w:p>
          <w:p w:rsidR="00A2704D" w:rsidRDefault="00A2704D" w:rsidP="00E568AC">
            <w:pPr>
              <w:jc w:val="both"/>
            </w:pPr>
            <w:r>
              <w:t xml:space="preserve">FRANCIS, FREDERICK J. </w:t>
            </w:r>
            <w:r>
              <w:rPr>
                <w:i/>
                <w:iCs/>
              </w:rPr>
              <w:t>Encyclopedia of Food Science and Technology (2nd Edition).</w:t>
            </w:r>
            <w:r>
              <w:t xml:space="preserve">. London, 1999. ISBN 978-0-471-19285-5. </w:t>
            </w:r>
          </w:p>
          <w:p w:rsidR="00A2704D" w:rsidRDefault="00A2704D" w:rsidP="00E568AC">
            <w:pPr>
              <w:jc w:val="both"/>
            </w:pPr>
            <w:r>
              <w:t xml:space="preserve">KYZLINK, V. </w:t>
            </w:r>
            <w:r>
              <w:rPr>
                <w:i/>
                <w:iCs/>
              </w:rPr>
              <w:t>Principles of food preservation</w:t>
            </w:r>
            <w:r>
              <w:t xml:space="preserve">. Amsterdam-Oxford-New York-Tokyo, 1999. ISBN 0-444-98844-0. LAVRENCE, G., LYONS, K., WALLINGTON, T. </w:t>
            </w:r>
            <w:r>
              <w:rPr>
                <w:i/>
                <w:iCs/>
              </w:rPr>
              <w:t>security, nutrition and sustainability. Earthscan</w:t>
            </w:r>
            <w:r>
              <w:t xml:space="preserve">. London, 2010. ISBN 9781849774499. </w:t>
            </w:r>
          </w:p>
          <w:p w:rsidR="00A2704D" w:rsidRDefault="00A2704D" w:rsidP="00E568AC">
            <w:pPr>
              <w:spacing w:before="60"/>
              <w:rPr>
                <w:b/>
                <w:bCs/>
              </w:rPr>
            </w:pPr>
            <w:r>
              <w:rPr>
                <w:b/>
                <w:bCs/>
              </w:rPr>
              <w:t>Doporučená literatura:</w:t>
            </w:r>
          </w:p>
          <w:p w:rsidR="00A2704D" w:rsidRDefault="00A2704D" w:rsidP="00E568AC">
            <w:pPr>
              <w:rPr>
                <w:b/>
                <w:bCs/>
              </w:rPr>
            </w:pPr>
            <w:r>
              <w:t xml:space="preserve">ZEUTHEN, P., SORENSEN, B. </w:t>
            </w:r>
            <w:r>
              <w:rPr>
                <w:i/>
                <w:iCs/>
              </w:rPr>
              <w:t>Food Preservation Techniques</w:t>
            </w:r>
            <w:r>
              <w:t xml:space="preserve">. 2003. ISBN 978-1-85573-530-9. </w:t>
            </w:r>
          </w:p>
          <w:p w:rsidR="00A2704D" w:rsidRPr="004425B9" w:rsidRDefault="00A2704D" w:rsidP="00E568AC">
            <w:pPr>
              <w:rPr>
                <w:b/>
                <w:bCs/>
              </w:rPr>
            </w:pPr>
            <w:r>
              <w:t xml:space="preserve">VALÁŠEK, P., ROP, O. </w:t>
            </w:r>
            <w:r>
              <w:rPr>
                <w:i/>
                <w:iCs/>
              </w:rPr>
              <w:t>Základy konzervace potravin</w:t>
            </w:r>
            <w:r>
              <w:t xml:space="preserve">. Zlín, 2017. ISBN 978-80-7318-587-9. </w:t>
            </w:r>
          </w:p>
          <w:p w:rsidR="00A2704D" w:rsidRDefault="00A2704D" w:rsidP="00E568AC">
            <w:pPr>
              <w:jc w:val="both"/>
            </w:pPr>
            <w:r>
              <w:t xml:space="preserve"> </w:t>
            </w:r>
          </w:p>
        </w:tc>
      </w:tr>
      <w:tr w:rsidR="00A2704D" w:rsidTr="00E568AC">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38"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14"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14"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A2F53" w:rsidRDefault="00A2704D" w:rsidP="00E568AC">
            <w:pPr>
              <w:jc w:val="both"/>
              <w:rPr>
                <w:b/>
              </w:rPr>
            </w:pPr>
            <w:r w:rsidRPr="009A2F53">
              <w:rPr>
                <w:b/>
              </w:rPr>
              <w:t>Právní systém v oblasti bezpečnosti</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3</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Klasifikovaný 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Způsob zakončení předmětu – klasifikovaný zápočet.</w:t>
            </w:r>
          </w:p>
          <w:p w:rsidR="00A2704D" w:rsidRDefault="00A2704D" w:rsidP="00E568AC">
            <w:pPr>
              <w:jc w:val="both"/>
            </w:pPr>
            <w:r>
              <w:t xml:space="preserve">Požadavky na zápočet </w:t>
            </w:r>
            <w:ins w:id="1470" w:author="Eva Skýbová" w:date="2018-06-08T10:42:00Z">
              <w:r>
                <w:t>–</w:t>
              </w:r>
            </w:ins>
            <w:del w:id="1471" w:author="Eva Skýbová" w:date="2018-06-08T10:42:00Z">
              <w:r w:rsidDel="00EA412A">
                <w:delText>-</w:delText>
              </w:r>
            </w:del>
            <w:r>
              <w:t xml:space="preserve"> vypracování seminární práce dle požadavků vyučujícího, 80% aktivní účast na cvičeních.</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JUDr. </w:t>
            </w:r>
            <w:smartTag w:uri="urn:schemas-microsoft-com:office:smarttags" w:element="PersonName">
              <w:r>
                <w:t>Pavel Mauer</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JUDr. </w:t>
            </w:r>
            <w:smartTag w:uri="urn:schemas-microsoft-com:office:smarttags" w:element="PersonName">
              <w:r>
                <w:t>Pavel Mauer</w:t>
              </w:r>
            </w:smartTag>
            <w:r>
              <w:t xml:space="preserve">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00243E" w:rsidRDefault="00A2704D" w:rsidP="00E568AC">
            <w:pPr>
              <w:jc w:val="both"/>
              <w:rPr>
                <w:color w:val="000000"/>
                <w:shd w:val="clear" w:color="auto" w:fill="FFFFFF"/>
              </w:rPr>
            </w:pPr>
            <w:r w:rsidRPr="0000243E">
              <w:rPr>
                <w:color w:val="000000"/>
                <w:shd w:val="clear" w:color="auto" w:fill="FFFFFF"/>
              </w:rPr>
              <w:t>Předmět je zaměřen na získání uceleného přehledu o právní úpravě bezpečnostního systému v ČR a EU. Rozděluje bezpečnostní hrozby a rizika, legislativu v této oblasti aplikuje na aktuální bezpečnostní problémy.</w:t>
            </w:r>
          </w:p>
          <w:p w:rsidR="00A2704D" w:rsidRPr="0000243E" w:rsidRDefault="00A2704D" w:rsidP="00E568AC">
            <w:pPr>
              <w:jc w:val="both"/>
              <w:rPr>
                <w:b/>
              </w:rPr>
            </w:pPr>
            <w:r w:rsidRPr="0000243E">
              <w:rPr>
                <w:color w:val="000000"/>
                <w:shd w:val="clear" w:color="auto" w:fill="FFFFFF"/>
              </w:rPr>
              <w:t xml:space="preserve">Analyzuje z právního hlediska oblast průmyslových havárií a přírodních pohrom, informačních systémů a kybernetické bezpečnosti. </w:t>
            </w:r>
          </w:p>
          <w:p w:rsidR="00A2704D" w:rsidRPr="0000243E" w:rsidRDefault="00A2704D" w:rsidP="00E568AC">
            <w:pPr>
              <w:jc w:val="both"/>
              <w:rPr>
                <w:u w:val="single"/>
              </w:rPr>
            </w:pPr>
            <w:r w:rsidRPr="0000243E">
              <w:rPr>
                <w:u w:val="single"/>
              </w:rPr>
              <w:t>Hlavní témata:</w:t>
            </w:r>
          </w:p>
          <w:p w:rsidR="00A2704D" w:rsidRPr="0000243E" w:rsidRDefault="00A2704D" w:rsidP="00E568AC">
            <w:pPr>
              <w:numPr>
                <w:ilvl w:val="0"/>
                <w:numId w:val="39"/>
              </w:numPr>
              <w:jc w:val="both"/>
            </w:pPr>
            <w:r w:rsidRPr="0000243E">
              <w:t xml:space="preserve">Vymezení základního pojmového aparátu </w:t>
            </w:r>
            <w:ins w:id="1472" w:author="Eva Skýbová" w:date="2018-06-08T10:43:00Z">
              <w:r>
                <w:t>–</w:t>
              </w:r>
            </w:ins>
            <w:del w:id="1473" w:author="Eva Skýbová" w:date="2018-06-08T10:43:00Z">
              <w:r w:rsidRPr="0000243E" w:rsidDel="00EA412A">
                <w:delText>-</w:delText>
              </w:r>
            </w:del>
            <w:r w:rsidRPr="0000243E">
              <w:t xml:space="preserve"> riziko, bezpečnost a bezpečnostní hrozby.</w:t>
            </w:r>
          </w:p>
          <w:p w:rsidR="00A2704D" w:rsidRPr="0000243E" w:rsidRDefault="00A2704D" w:rsidP="00E568AC">
            <w:pPr>
              <w:numPr>
                <w:ilvl w:val="0"/>
                <w:numId w:val="39"/>
              </w:numPr>
              <w:jc w:val="both"/>
            </w:pPr>
            <w:r w:rsidRPr="0000243E">
              <w:t>Rozdělení bezpečnostních hrozeb a rizik. ISO 31000</w:t>
            </w:r>
            <w:r>
              <w:t>.</w:t>
            </w:r>
          </w:p>
          <w:p w:rsidR="00A2704D" w:rsidRPr="0000243E" w:rsidRDefault="00A2704D" w:rsidP="00E568AC">
            <w:pPr>
              <w:numPr>
                <w:ilvl w:val="0"/>
                <w:numId w:val="39"/>
              </w:numPr>
              <w:jc w:val="both"/>
            </w:pPr>
            <w:r w:rsidRPr="0000243E">
              <w:t>Vývoj legislativy v oblasti bezpečnosti od roku 1989.</w:t>
            </w:r>
          </w:p>
          <w:p w:rsidR="00A2704D" w:rsidRPr="0000243E" w:rsidRDefault="00A2704D" w:rsidP="00E568AC">
            <w:pPr>
              <w:numPr>
                <w:ilvl w:val="0"/>
                <w:numId w:val="39"/>
              </w:numPr>
              <w:jc w:val="both"/>
            </w:pPr>
            <w:r w:rsidRPr="0000243E">
              <w:t>Právní rámec aktuálních problémů v oblasti bezpečnosti.</w:t>
            </w:r>
          </w:p>
          <w:p w:rsidR="00A2704D" w:rsidRPr="0000243E" w:rsidRDefault="00A2704D" w:rsidP="00E568AC">
            <w:pPr>
              <w:numPr>
                <w:ilvl w:val="0"/>
                <w:numId w:val="39"/>
              </w:numPr>
              <w:jc w:val="both"/>
            </w:pPr>
            <w:r w:rsidRPr="0000243E">
              <w:t>Legitimita a legislativa v oblasti bezpečnosti.</w:t>
            </w:r>
          </w:p>
          <w:p w:rsidR="00A2704D" w:rsidRPr="0000243E" w:rsidRDefault="00A2704D" w:rsidP="00E568AC">
            <w:pPr>
              <w:numPr>
                <w:ilvl w:val="0"/>
                <w:numId w:val="39"/>
              </w:numPr>
              <w:jc w:val="both"/>
            </w:pPr>
            <w:r w:rsidRPr="0000243E">
              <w:t>Schengenský prostor a jeho význam pro bezpečnost v Evropě.</w:t>
            </w:r>
          </w:p>
          <w:p w:rsidR="00A2704D" w:rsidRPr="0000243E" w:rsidRDefault="00A2704D" w:rsidP="00E568AC">
            <w:pPr>
              <w:numPr>
                <w:ilvl w:val="0"/>
                <w:numId w:val="39"/>
              </w:numPr>
              <w:jc w:val="both"/>
            </w:pPr>
            <w:r w:rsidRPr="0000243E">
              <w:t>Evropská unie – legislativa policejní a soudní spolupráce členských států.</w:t>
            </w:r>
          </w:p>
          <w:p w:rsidR="00A2704D" w:rsidRPr="0000243E" w:rsidRDefault="00A2704D" w:rsidP="00E568AC">
            <w:pPr>
              <w:numPr>
                <w:ilvl w:val="0"/>
                <w:numId w:val="39"/>
              </w:numPr>
              <w:jc w:val="both"/>
            </w:pPr>
            <w:r w:rsidRPr="0000243E">
              <w:t>Evropská témata a prevenční opatření vůči nim.</w:t>
            </w:r>
          </w:p>
          <w:p w:rsidR="00A2704D" w:rsidRPr="0000243E" w:rsidRDefault="00A2704D" w:rsidP="00E568AC">
            <w:pPr>
              <w:numPr>
                <w:ilvl w:val="0"/>
                <w:numId w:val="39"/>
              </w:numPr>
              <w:jc w:val="both"/>
            </w:pPr>
            <w:r w:rsidRPr="0000243E">
              <w:t xml:space="preserve">Průmyslové havárie a přírodní pohromy. </w:t>
            </w:r>
          </w:p>
          <w:p w:rsidR="00A2704D" w:rsidRPr="0000243E" w:rsidRDefault="00A2704D" w:rsidP="00E568AC">
            <w:pPr>
              <w:numPr>
                <w:ilvl w:val="0"/>
                <w:numId w:val="39"/>
              </w:numPr>
              <w:jc w:val="both"/>
            </w:pPr>
            <w:r w:rsidRPr="0000243E">
              <w:t>Standardy spolupráce bezpečnostních složek v rámci EU a ČR</w:t>
            </w:r>
            <w:r>
              <w:t>.</w:t>
            </w:r>
          </w:p>
          <w:p w:rsidR="00A2704D" w:rsidRPr="0000243E" w:rsidRDefault="00A2704D" w:rsidP="00E568AC">
            <w:pPr>
              <w:numPr>
                <w:ilvl w:val="0"/>
                <w:numId w:val="39"/>
              </w:numPr>
              <w:jc w:val="both"/>
            </w:pPr>
            <w:r w:rsidRPr="0000243E">
              <w:t>Informační systémy v rámci EU a jejich právní rámec s aspektem na ochranu osobních dat a jejich zneužití.</w:t>
            </w:r>
          </w:p>
          <w:p w:rsidR="00A2704D" w:rsidRPr="0000243E" w:rsidRDefault="00A2704D" w:rsidP="00E568AC">
            <w:pPr>
              <w:numPr>
                <w:ilvl w:val="0"/>
                <w:numId w:val="39"/>
              </w:numPr>
              <w:jc w:val="both"/>
            </w:pPr>
            <w:r w:rsidRPr="0000243E">
              <w:t>NATO</w:t>
            </w:r>
            <w:r>
              <w:t>.</w:t>
            </w:r>
          </w:p>
          <w:p w:rsidR="00A2704D" w:rsidRPr="0000243E" w:rsidRDefault="00A2704D" w:rsidP="00E568AC">
            <w:pPr>
              <w:numPr>
                <w:ilvl w:val="0"/>
                <w:numId w:val="39"/>
              </w:numPr>
              <w:jc w:val="both"/>
            </w:pPr>
            <w:r w:rsidRPr="0000243E">
              <w:t>Právní rámec kybernetické bezpečnosti.</w:t>
            </w:r>
          </w:p>
          <w:p w:rsidR="00A2704D" w:rsidRPr="0000243E" w:rsidRDefault="00A2704D" w:rsidP="00E568AC">
            <w:pPr>
              <w:ind w:left="720"/>
              <w:jc w:val="both"/>
            </w:pPr>
          </w:p>
          <w:p w:rsidR="00A2704D" w:rsidRPr="0000243E" w:rsidRDefault="00A2704D" w:rsidP="00E568AC">
            <w:pPr>
              <w:jc w:val="both"/>
              <w:rPr>
                <w:b/>
              </w:rPr>
            </w:pPr>
            <w:r w:rsidRPr="0000243E">
              <w:rPr>
                <w:b/>
              </w:rPr>
              <w:t xml:space="preserve">Výstupní kompetence ucelený přehled </w:t>
            </w:r>
          </w:p>
          <w:p w:rsidR="00A2704D" w:rsidRPr="0000243E" w:rsidRDefault="00A2704D" w:rsidP="00E568AC">
            <w:r w:rsidRPr="0000243E">
              <w:t>Student získá ucelený přehled v oblasti ústavního a zákonného vymezení prvků bezpečnostního systému České republiky i Evropské unie. Dokáže podat základní informace o nejdůležitějších normách tzv. krizového zákonodárství,  naučí se praktické aplikaci norem z této oblasti.</w:t>
            </w:r>
          </w:p>
          <w:p w:rsidR="00A2704D" w:rsidRDefault="00A2704D" w:rsidP="00E568AC">
            <w:pPr>
              <w:ind w:left="720"/>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00243E" w:rsidRDefault="00A2704D" w:rsidP="00E568AC">
            <w:pPr>
              <w:jc w:val="both"/>
              <w:rPr>
                <w:b/>
              </w:rPr>
            </w:pPr>
            <w:r w:rsidRPr="0000243E">
              <w:rPr>
                <w:b/>
              </w:rPr>
              <w:t>Povinná literatura:</w:t>
            </w:r>
          </w:p>
          <w:p w:rsidR="00A2704D" w:rsidRPr="0000243E" w:rsidRDefault="00A2704D" w:rsidP="00E568AC">
            <w:pPr>
              <w:jc w:val="both"/>
            </w:pPr>
            <w:r w:rsidRPr="0000243E">
              <w:t xml:space="preserve">ANTUŠÁK, E. </w:t>
            </w:r>
            <w:r w:rsidRPr="0000243E">
              <w:rPr>
                <w:i/>
              </w:rPr>
              <w:t>Krizový management: hrozby – krize – příležitosti</w:t>
            </w:r>
            <w:r w:rsidRPr="0000243E">
              <w:t>. Vyd. 1. Praha: Wolters Kluwer Česká republika, 2009. ISBN 978-80-7357-488-8.</w:t>
            </w:r>
          </w:p>
          <w:p w:rsidR="00A2704D" w:rsidRPr="0000243E" w:rsidRDefault="00A2704D" w:rsidP="00E568AC">
            <w:pPr>
              <w:jc w:val="both"/>
            </w:pPr>
            <w:r w:rsidRPr="0000243E">
              <w:t xml:space="preserve">BALABÁN, M., PERNICA, B. a kol. </w:t>
            </w:r>
            <w:r w:rsidRPr="0000243E">
              <w:rPr>
                <w:i/>
              </w:rPr>
              <w:t>Bezpečnostní systém ČR: problémy a výzvy</w:t>
            </w:r>
            <w:r w:rsidRPr="0000243E">
              <w:t>. Praha: UK, Karolinum, 2015, ISBN 978-80-246-3150-9.</w:t>
            </w:r>
          </w:p>
          <w:p w:rsidR="00A2704D" w:rsidRPr="0000243E" w:rsidRDefault="00A2704D" w:rsidP="00E568AC">
            <w:pPr>
              <w:jc w:val="both"/>
            </w:pPr>
            <w:r w:rsidRPr="0000243E">
              <w:t>Ústavní zákon č. 110/1998 Sb., o bezpečnosti České republiky, v platném znění</w:t>
            </w:r>
          </w:p>
          <w:p w:rsidR="00A2704D" w:rsidRPr="0000243E" w:rsidRDefault="00A2704D" w:rsidP="00E568AC">
            <w:pPr>
              <w:jc w:val="both"/>
              <w:rPr>
                <w:b/>
              </w:rPr>
            </w:pPr>
            <w:r w:rsidRPr="0000243E">
              <w:rPr>
                <w:b/>
              </w:rPr>
              <w:t>Doporučená literatura:</w:t>
            </w:r>
          </w:p>
          <w:p w:rsidR="00A2704D" w:rsidRPr="00A2704D" w:rsidRDefault="00A2704D">
            <w:pPr>
              <w:pStyle w:val="Odstavecseseznamem"/>
              <w:autoSpaceDE w:val="0"/>
              <w:autoSpaceDN w:val="0"/>
              <w:adjustRightInd w:val="0"/>
              <w:spacing w:after="0" w:line="240" w:lineRule="auto"/>
              <w:ind w:left="0"/>
              <w:jc w:val="both"/>
              <w:rPr>
                <w:del w:id="1474" w:author="Eva Skýbová" w:date="2018-06-08T10:43:00Z"/>
                <w:rFonts w:ascii="Times New Roman" w:hAnsi="Times New Roman"/>
                <w:sz w:val="20"/>
                <w:szCs w:val="20"/>
                <w:rPrChange w:id="1475" w:author="Eva Skýbová" w:date="2018-06-08T10:44:00Z">
                  <w:rPr>
                    <w:del w:id="1476" w:author="Eva Skýbová" w:date="2018-06-08T10:43:00Z"/>
                    <w:szCs w:val="20"/>
                  </w:rPr>
                </w:rPrChange>
              </w:rPr>
              <w:pPrChange w:id="1477" w:author="Eva Skýbová" w:date="2018-06-08T10:44:00Z">
                <w:pPr>
                  <w:pStyle w:val="Odstavecseseznamem"/>
                  <w:autoSpaceDE w:val="0"/>
                  <w:autoSpaceDN w:val="0"/>
                  <w:adjustRightInd w:val="0"/>
                  <w:ind w:left="0"/>
                  <w:jc w:val="both"/>
                </w:pPr>
              </w:pPrChange>
            </w:pPr>
            <w:r w:rsidRPr="00A2704D">
              <w:rPr>
                <w:rFonts w:ascii="Times New Roman" w:hAnsi="Times New Roman"/>
                <w:sz w:val="20"/>
                <w:rPrChange w:id="1478" w:author="Eva Skýbová" w:date="2018-06-08T10:43:00Z">
                  <w:rPr>
                    <w:color w:val="0000FF"/>
                    <w:u w:val="single"/>
                  </w:rPr>
                </w:rPrChange>
              </w:rPr>
              <w:t xml:space="preserve">JANKŮ, M. </w:t>
            </w:r>
            <w:r w:rsidRPr="00A2704D">
              <w:rPr>
                <w:rFonts w:ascii="Times New Roman" w:hAnsi="Times New Roman"/>
                <w:i/>
                <w:sz w:val="20"/>
                <w:rPrChange w:id="1479" w:author="Eva Skýbová" w:date="2018-06-08T10:43:00Z">
                  <w:rPr>
                    <w:i/>
                    <w:color w:val="0000FF"/>
                    <w:u w:val="single"/>
                  </w:rPr>
                </w:rPrChange>
              </w:rPr>
              <w:t>Základy práva pro posluchače neprávnických fakult</w:t>
            </w:r>
            <w:r w:rsidRPr="00A2704D">
              <w:rPr>
                <w:rFonts w:ascii="Times New Roman" w:hAnsi="Times New Roman"/>
                <w:sz w:val="20"/>
                <w:rPrChange w:id="1480" w:author="Eva Skýbová" w:date="2018-06-08T10:43:00Z">
                  <w:rPr>
                    <w:color w:val="0000FF"/>
                    <w:u w:val="single"/>
                  </w:rPr>
                </w:rPrChange>
              </w:rPr>
              <w:t>. Praha: C.H.Beck, 2016. 576 s. ISBN: 978-80-7400-611-1.</w:t>
            </w:r>
          </w:p>
          <w:p w:rsidR="00A2704D" w:rsidRDefault="00A2704D">
            <w:pPr>
              <w:pStyle w:val="Odstavecseseznamem"/>
              <w:numPr>
                <w:ins w:id="1481" w:author="Eva Skýbová" w:date="2018-06-08T10:43:00Z"/>
              </w:numPr>
              <w:autoSpaceDE w:val="0"/>
              <w:autoSpaceDN w:val="0"/>
              <w:adjustRightInd w:val="0"/>
              <w:spacing w:after="0" w:line="240" w:lineRule="auto"/>
              <w:ind w:left="0"/>
              <w:jc w:val="both"/>
              <w:rPr>
                <w:ins w:id="1482" w:author="Eva Skýbová" w:date="2018-06-08T10:43:00Z"/>
              </w:rPr>
              <w:pPrChange w:id="1483" w:author="Eva Skýbová" w:date="2018-06-08T10:44:00Z">
                <w:pPr>
                  <w:pStyle w:val="Odstavecseseznamem"/>
                  <w:autoSpaceDE w:val="0"/>
                  <w:autoSpaceDN w:val="0"/>
                  <w:adjustRightInd w:val="0"/>
                  <w:ind w:left="0"/>
                  <w:jc w:val="both"/>
                </w:pPr>
              </w:pPrChange>
            </w:pPr>
          </w:p>
          <w:p w:rsidR="00A2704D" w:rsidRPr="00A2704D" w:rsidRDefault="00A2704D">
            <w:pPr>
              <w:pStyle w:val="Odstavecseseznamem"/>
              <w:autoSpaceDE w:val="0"/>
              <w:autoSpaceDN w:val="0"/>
              <w:adjustRightInd w:val="0"/>
              <w:spacing w:after="0" w:line="240" w:lineRule="auto"/>
              <w:ind w:left="0"/>
              <w:jc w:val="both"/>
              <w:rPr>
                <w:rFonts w:ascii="Times New Roman" w:hAnsi="Times New Roman"/>
                <w:sz w:val="20"/>
                <w:szCs w:val="20"/>
                <w:rPrChange w:id="1484" w:author="Eva Skýbová" w:date="2018-06-08T10:44:00Z">
                  <w:rPr>
                    <w:color w:val="0000FF"/>
                    <w:szCs w:val="20"/>
                    <w:u w:val="single"/>
                  </w:rPr>
                </w:rPrChange>
              </w:rPr>
              <w:pPrChange w:id="1485" w:author="Eva Skýbová" w:date="2018-06-08T10:44:00Z">
                <w:pPr>
                  <w:pStyle w:val="Odstavecseseznamem"/>
                  <w:autoSpaceDE w:val="0"/>
                  <w:autoSpaceDN w:val="0"/>
                  <w:adjustRightInd w:val="0"/>
                  <w:ind w:left="0"/>
                  <w:jc w:val="both"/>
                </w:pPr>
              </w:pPrChange>
            </w:pPr>
            <w:r w:rsidRPr="00A2704D">
              <w:rPr>
                <w:rFonts w:ascii="Times New Roman" w:hAnsi="Times New Roman"/>
                <w:sz w:val="20"/>
                <w:szCs w:val="20"/>
                <w:rPrChange w:id="1486" w:author="Eva Skýbová" w:date="2018-06-08T10:44:00Z">
                  <w:rPr>
                    <w:color w:val="0000FF"/>
                    <w:szCs w:val="20"/>
                    <w:u w:val="single"/>
                  </w:rPr>
                </w:rPrChange>
              </w:rPr>
              <w:t>Ústava České republiky, úst. zák. č. 1/1993 Sb., v platném znění.</w:t>
            </w:r>
          </w:p>
          <w:p w:rsidR="00A2704D" w:rsidRPr="0000243E" w:rsidRDefault="00A2704D" w:rsidP="00DF5487">
            <w:pPr>
              <w:jc w:val="both"/>
            </w:pPr>
            <w:r w:rsidRPr="0000243E">
              <w:t xml:space="preserve">Listina základních práv a svobod, č. 2/1993 Sb., v platném znění </w:t>
            </w:r>
          </w:p>
          <w:p w:rsidR="00A2704D" w:rsidRPr="0000243E" w:rsidRDefault="00A2704D" w:rsidP="00DF5487">
            <w:pPr>
              <w:jc w:val="both"/>
            </w:pPr>
            <w:r w:rsidRPr="0000243E">
              <w:lastRenderedPageBreak/>
              <w:t>Zákon č. 262/2006 Sb., zákoník práce, v platném znění</w:t>
            </w:r>
          </w:p>
          <w:p w:rsidR="00A2704D" w:rsidRPr="0000243E" w:rsidRDefault="00A2704D" w:rsidP="00DF5487">
            <w:pPr>
              <w:jc w:val="both"/>
            </w:pPr>
            <w:r w:rsidRPr="0000243E">
              <w:t xml:space="preserve">Bezpečnostní strategie České republiky, 2015 </w:t>
            </w:r>
          </w:p>
          <w:p w:rsidR="00A2704D" w:rsidRPr="0000243E" w:rsidRDefault="00A2704D" w:rsidP="00E568AC">
            <w:pPr>
              <w:jc w:val="both"/>
            </w:pPr>
            <w:r w:rsidRPr="0000243E">
              <w:t>Koncepce ochrany obyvatelstva do roku 2020 s výhledem do roku 2030</w:t>
            </w:r>
          </w:p>
          <w:p w:rsidR="00A2704D" w:rsidRPr="0000243E" w:rsidRDefault="00A2704D" w:rsidP="00E568AC">
            <w:pPr>
              <w:jc w:val="both"/>
            </w:pPr>
            <w:r w:rsidRPr="0000243E">
              <w:rPr>
                <w:rStyle w:val="Siln"/>
                <w:b w:val="0"/>
                <w:bdr w:val="none" w:sz="0" w:space="0" w:color="auto" w:frame="1"/>
                <w:shd w:val="clear" w:color="auto" w:fill="FFFFFF"/>
              </w:rPr>
              <w:t>SDĚLENÍ KOMISE EVROPSKÉMU PARLAMENTU, RADĚ, EVROPSKÉMU HOSPODÁŘSKÉMU A SOCIÁLNÍMU VÝBORU A VÝBORU REGIONŮ o strategickém rámci EU pro ochranu zdraví a bezpečnosti při práci na období 2014–2020</w:t>
            </w:r>
            <w:r w:rsidRPr="0000243E">
              <w:t xml:space="preserve">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12</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434D96"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434D96" w:rsidRDefault="00A2704D" w:rsidP="00E568AC">
            <w:pPr>
              <w:jc w:val="both"/>
              <w:rPr>
                <w:b/>
              </w:rPr>
            </w:pPr>
            <w:r w:rsidRPr="00434D96">
              <w:rPr>
                <w:b/>
              </w:rPr>
              <w:t>Právní systém v oblasti životního prostředí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Pr="00897246" w:rsidRDefault="00A2704D" w:rsidP="00E568AC">
            <w:pPr>
              <w:jc w:val="both"/>
            </w:pPr>
            <w:r w:rsidRPr="00897246">
              <w:t xml:space="preserve">Způsob zakončení předmětu – </w:t>
            </w:r>
            <w:r>
              <w:t>zkouška.</w:t>
            </w:r>
          </w:p>
          <w:p w:rsidR="00A2704D" w:rsidRDefault="00A2704D" w:rsidP="00E568AC">
            <w:pPr>
              <w:jc w:val="both"/>
            </w:pPr>
            <w:r w:rsidRPr="00897246">
              <w:t xml:space="preserve">Požadavky na zápočet – vypracování seminární práce dle požadavků vyučujícího, 80% aktivní účast na </w:t>
            </w:r>
            <w:r>
              <w:t>cvičeníc</w:t>
            </w:r>
            <w:r w:rsidRPr="00897246">
              <w:t>h</w:t>
            </w:r>
            <w:r>
              <w:t>.</w:t>
            </w:r>
          </w:p>
          <w:p w:rsidR="00A2704D" w:rsidRDefault="00A2704D" w:rsidP="00E568AC">
            <w:pPr>
              <w:jc w:val="both"/>
            </w:pPr>
            <w:r>
              <w:t xml:space="preserve">Zkouška </w:t>
            </w:r>
            <w:r w:rsidRPr="00897246">
              <w:t>–</w:t>
            </w:r>
            <w:r>
              <w:t xml:space="preserve"> ústní.</w:t>
            </w:r>
          </w:p>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JUDr. </w:t>
            </w:r>
            <w:smartTag w:uri="urn:schemas-microsoft-com:office:smarttags" w:element="PersonName">
              <w:r>
                <w:t>Pavel Mauer</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JUDr. </w:t>
            </w:r>
            <w:smartTag w:uri="urn:schemas-microsoft-com:office:smarttags" w:element="PersonName">
              <w:r>
                <w:t>Pavel Mauer</w:t>
              </w:r>
            </w:smartTag>
            <w:r>
              <w:t xml:space="preserve">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B40CE0" w:rsidTr="00E568AC">
        <w:trPr>
          <w:trHeight w:val="3938"/>
        </w:trPr>
        <w:tc>
          <w:tcPr>
            <w:tcW w:w="9855" w:type="dxa"/>
            <w:gridSpan w:val="8"/>
            <w:tcBorders>
              <w:top w:val="nil"/>
              <w:bottom w:val="single" w:sz="12" w:space="0" w:color="auto"/>
            </w:tcBorders>
          </w:tcPr>
          <w:p w:rsidR="00A2704D" w:rsidRPr="0000243E" w:rsidRDefault="00A2704D" w:rsidP="00E568AC">
            <w:pPr>
              <w:jc w:val="both"/>
              <w:rPr>
                <w:color w:val="000000"/>
                <w:shd w:val="clear" w:color="auto" w:fill="FFFFFF"/>
              </w:rPr>
            </w:pPr>
            <w:r w:rsidRPr="0000243E">
              <w:rPr>
                <w:color w:val="000000"/>
                <w:shd w:val="clear" w:color="auto" w:fill="FFFFFF"/>
              </w:rPr>
              <w:t xml:space="preserve">Předmět je zaměřen na získání uceleného přehledu o právní úpravě ochrany, o principech a metodách, nástrojích a cílech ochrany životního prostředí a jeho jednotlivých složek. Výuka zahrnuje českou legislativu spolu s legislativou EU </w:t>
            </w:r>
            <w:r>
              <w:rPr>
                <w:color w:val="000000"/>
                <w:shd w:val="clear" w:color="auto" w:fill="FFFFFF"/>
              </w:rPr>
              <w:br/>
            </w:r>
            <w:r w:rsidRPr="0000243E">
              <w:rPr>
                <w:color w:val="000000"/>
                <w:shd w:val="clear" w:color="auto" w:fill="FFFFFF"/>
              </w:rPr>
              <w:t>a mezinárodní smlouvy. Zvláštní pozornost věnuje ústavním základům ochrany, základům ochrany v EU, uplatňování ekologické odpovědnosti, prosazování práva prostřednictvím orgánů veřejné správy a přístupu k informacím.</w:t>
            </w:r>
          </w:p>
          <w:p w:rsidR="00A2704D" w:rsidRPr="0000243E" w:rsidRDefault="00A2704D" w:rsidP="00E568AC">
            <w:pPr>
              <w:jc w:val="both"/>
              <w:rPr>
                <w:color w:val="000000"/>
                <w:u w:val="single"/>
                <w:shd w:val="clear" w:color="auto" w:fill="FFFFFF"/>
              </w:rPr>
            </w:pPr>
            <w:r w:rsidRPr="0000243E">
              <w:rPr>
                <w:u w:val="single"/>
              </w:rPr>
              <w:t>Hlavní témata:</w:t>
            </w:r>
          </w:p>
          <w:p w:rsidR="00A2704D" w:rsidRDefault="00A2704D">
            <w:pPr>
              <w:numPr>
                <w:ilvl w:val="0"/>
                <w:numId w:val="40"/>
              </w:numPr>
              <w:tabs>
                <w:tab w:val="clear" w:pos="1440"/>
                <w:tab w:val="num" w:pos="38"/>
              </w:tabs>
              <w:ind w:hanging="1042"/>
              <w:jc w:val="both"/>
              <w:rPr>
                <w:color w:val="000000"/>
                <w:shd w:val="clear" w:color="auto" w:fill="FFFFFF"/>
              </w:rPr>
              <w:pPrChange w:id="1487" w:author="Eva Skýbová" w:date="2018-06-08T13:24:00Z">
                <w:pPr>
                  <w:numPr>
                    <w:numId w:val="41"/>
                  </w:numPr>
                  <w:tabs>
                    <w:tab w:val="num" w:pos="38"/>
                    <w:tab w:val="num" w:pos="720"/>
                  </w:tabs>
                  <w:ind w:left="720" w:hanging="1402"/>
                  <w:jc w:val="both"/>
                </w:pPr>
              </w:pPrChange>
            </w:pPr>
            <w:r w:rsidRPr="0000243E">
              <w:rPr>
                <w:color w:val="000000"/>
                <w:shd w:val="clear" w:color="auto" w:fill="FFFFFF"/>
              </w:rPr>
              <w:t>Základní pojmy, systém, prameny a subjekty práva životního prostředí.</w:t>
            </w:r>
          </w:p>
          <w:p w:rsidR="00A2704D" w:rsidRDefault="00A2704D">
            <w:pPr>
              <w:numPr>
                <w:ilvl w:val="0"/>
                <w:numId w:val="40"/>
              </w:numPr>
              <w:tabs>
                <w:tab w:val="clear" w:pos="1440"/>
                <w:tab w:val="num" w:pos="38"/>
              </w:tabs>
              <w:ind w:hanging="1042"/>
              <w:jc w:val="both"/>
              <w:rPr>
                <w:color w:val="000000"/>
                <w:shd w:val="clear" w:color="auto" w:fill="FFFFFF"/>
              </w:rPr>
              <w:pPrChange w:id="1488" w:author="Eva Skýbová" w:date="2018-06-08T13:24:00Z">
                <w:pPr>
                  <w:numPr>
                    <w:numId w:val="41"/>
                  </w:numPr>
                  <w:tabs>
                    <w:tab w:val="num" w:pos="38"/>
                    <w:tab w:val="num" w:pos="720"/>
                  </w:tabs>
                  <w:ind w:left="720" w:hanging="1402"/>
                  <w:jc w:val="both"/>
                </w:pPr>
              </w:pPrChange>
            </w:pPr>
            <w:r w:rsidRPr="0000243E">
              <w:rPr>
                <w:color w:val="000000"/>
                <w:shd w:val="clear" w:color="auto" w:fill="FFFFFF"/>
              </w:rPr>
              <w:t>Ústavní základy práva životního prostředí</w:t>
            </w:r>
          </w:p>
          <w:p w:rsidR="00A2704D" w:rsidRDefault="00A2704D">
            <w:pPr>
              <w:numPr>
                <w:ilvl w:val="0"/>
                <w:numId w:val="40"/>
              </w:numPr>
              <w:tabs>
                <w:tab w:val="clear" w:pos="1440"/>
                <w:tab w:val="num" w:pos="38"/>
              </w:tabs>
              <w:ind w:hanging="1042"/>
              <w:jc w:val="both"/>
              <w:rPr>
                <w:color w:val="000000"/>
                <w:shd w:val="clear" w:color="auto" w:fill="FFFFFF"/>
              </w:rPr>
              <w:pPrChange w:id="1489" w:author="Eva Skýbová" w:date="2018-06-08T13:24:00Z">
                <w:pPr>
                  <w:numPr>
                    <w:numId w:val="41"/>
                  </w:numPr>
                  <w:tabs>
                    <w:tab w:val="num" w:pos="38"/>
                    <w:tab w:val="num" w:pos="720"/>
                  </w:tabs>
                  <w:ind w:left="720" w:hanging="1402"/>
                  <w:jc w:val="both"/>
                </w:pPr>
              </w:pPrChange>
            </w:pPr>
            <w:r w:rsidRPr="0000243E">
              <w:rPr>
                <w:color w:val="000000"/>
                <w:shd w:val="clear" w:color="auto" w:fill="FFFFFF"/>
              </w:rPr>
              <w:t xml:space="preserve">Evropské unijní právo životního prostředí. </w:t>
            </w:r>
          </w:p>
          <w:p w:rsidR="00A2704D" w:rsidRDefault="00A2704D">
            <w:pPr>
              <w:numPr>
                <w:ilvl w:val="0"/>
                <w:numId w:val="40"/>
              </w:numPr>
              <w:tabs>
                <w:tab w:val="clear" w:pos="1440"/>
                <w:tab w:val="num" w:pos="38"/>
              </w:tabs>
              <w:ind w:hanging="1042"/>
              <w:jc w:val="both"/>
              <w:rPr>
                <w:color w:val="000000"/>
                <w:shd w:val="clear" w:color="auto" w:fill="FFFFFF"/>
              </w:rPr>
              <w:pPrChange w:id="1490" w:author="Eva Skýbová" w:date="2018-06-08T13:24:00Z">
                <w:pPr>
                  <w:numPr>
                    <w:numId w:val="41"/>
                  </w:numPr>
                  <w:tabs>
                    <w:tab w:val="num" w:pos="38"/>
                    <w:tab w:val="num" w:pos="720"/>
                  </w:tabs>
                  <w:ind w:left="720" w:hanging="1402"/>
                  <w:jc w:val="both"/>
                </w:pPr>
              </w:pPrChange>
            </w:pPr>
            <w:r w:rsidRPr="0000243E">
              <w:rPr>
                <w:color w:val="000000"/>
                <w:shd w:val="clear" w:color="auto" w:fill="FFFFFF"/>
              </w:rPr>
              <w:t>Základy mezinárodního práva životního prostředí. Role soudů v ochraně životního prostředí.</w:t>
            </w:r>
          </w:p>
          <w:p w:rsidR="00A2704D" w:rsidRDefault="00A2704D">
            <w:pPr>
              <w:numPr>
                <w:ilvl w:val="0"/>
                <w:numId w:val="40"/>
              </w:numPr>
              <w:tabs>
                <w:tab w:val="clear" w:pos="1440"/>
                <w:tab w:val="num" w:pos="38"/>
              </w:tabs>
              <w:ind w:hanging="1042"/>
              <w:jc w:val="both"/>
              <w:rPr>
                <w:color w:val="000000"/>
                <w:shd w:val="clear" w:color="auto" w:fill="FFFFFF"/>
              </w:rPr>
              <w:pPrChange w:id="1491" w:author="Eva Skýbová" w:date="2018-06-08T13:24:00Z">
                <w:pPr>
                  <w:numPr>
                    <w:numId w:val="41"/>
                  </w:numPr>
                  <w:tabs>
                    <w:tab w:val="num" w:pos="38"/>
                    <w:tab w:val="num" w:pos="720"/>
                  </w:tabs>
                  <w:ind w:left="720" w:hanging="1402"/>
                  <w:jc w:val="both"/>
                </w:pPr>
              </w:pPrChange>
            </w:pPr>
            <w:r w:rsidRPr="0000243E">
              <w:rPr>
                <w:color w:val="000000"/>
                <w:shd w:val="clear" w:color="auto" w:fill="FFFFFF"/>
              </w:rPr>
              <w:t>Posuzování vlivů na životní prostředí.</w:t>
            </w:r>
          </w:p>
          <w:p w:rsidR="00A2704D" w:rsidRDefault="00A2704D">
            <w:pPr>
              <w:numPr>
                <w:ilvl w:val="0"/>
                <w:numId w:val="40"/>
              </w:numPr>
              <w:tabs>
                <w:tab w:val="clear" w:pos="1440"/>
                <w:tab w:val="num" w:pos="38"/>
              </w:tabs>
              <w:ind w:hanging="1042"/>
              <w:jc w:val="both"/>
              <w:rPr>
                <w:color w:val="000000"/>
                <w:shd w:val="clear" w:color="auto" w:fill="FFFFFF"/>
              </w:rPr>
              <w:pPrChange w:id="1492" w:author="Eva Skýbová" w:date="2018-06-08T13:24:00Z">
                <w:pPr>
                  <w:numPr>
                    <w:numId w:val="41"/>
                  </w:numPr>
                  <w:tabs>
                    <w:tab w:val="num" w:pos="38"/>
                    <w:tab w:val="num" w:pos="720"/>
                  </w:tabs>
                  <w:ind w:left="720" w:hanging="1402"/>
                  <w:jc w:val="both"/>
                </w:pPr>
              </w:pPrChange>
            </w:pPr>
            <w:r w:rsidRPr="0000243E">
              <w:rPr>
                <w:color w:val="000000"/>
                <w:shd w:val="clear" w:color="auto" w:fill="FFFFFF"/>
              </w:rPr>
              <w:t>Právo na informace o životním prostředí.</w:t>
            </w:r>
          </w:p>
          <w:p w:rsidR="00A2704D" w:rsidRDefault="00A2704D">
            <w:pPr>
              <w:numPr>
                <w:ilvl w:val="0"/>
                <w:numId w:val="40"/>
              </w:numPr>
              <w:tabs>
                <w:tab w:val="clear" w:pos="1440"/>
                <w:tab w:val="num" w:pos="38"/>
              </w:tabs>
              <w:ind w:hanging="1042"/>
              <w:jc w:val="both"/>
              <w:rPr>
                <w:color w:val="000000"/>
                <w:shd w:val="clear" w:color="auto" w:fill="FFFFFF"/>
              </w:rPr>
              <w:pPrChange w:id="1493" w:author="Eva Skýbová" w:date="2018-06-08T13:24:00Z">
                <w:pPr>
                  <w:numPr>
                    <w:numId w:val="41"/>
                  </w:numPr>
                  <w:tabs>
                    <w:tab w:val="num" w:pos="38"/>
                    <w:tab w:val="num" w:pos="720"/>
                  </w:tabs>
                  <w:ind w:left="720" w:hanging="1402"/>
                  <w:jc w:val="both"/>
                </w:pPr>
              </w:pPrChange>
            </w:pPr>
            <w:r w:rsidRPr="0000243E">
              <w:rPr>
                <w:color w:val="000000"/>
                <w:shd w:val="clear" w:color="auto" w:fill="FFFFFF"/>
              </w:rPr>
              <w:t>Prevence v právu životního prostředí.</w:t>
            </w:r>
          </w:p>
          <w:p w:rsidR="00A2704D" w:rsidRDefault="00A2704D">
            <w:pPr>
              <w:numPr>
                <w:ilvl w:val="0"/>
                <w:numId w:val="40"/>
              </w:numPr>
              <w:tabs>
                <w:tab w:val="clear" w:pos="1440"/>
                <w:tab w:val="num" w:pos="38"/>
              </w:tabs>
              <w:ind w:hanging="1042"/>
              <w:jc w:val="both"/>
              <w:rPr>
                <w:color w:val="000000"/>
                <w:shd w:val="clear" w:color="auto" w:fill="FFFFFF"/>
              </w:rPr>
              <w:pPrChange w:id="1494" w:author="Eva Skýbová" w:date="2018-06-08T13:24:00Z">
                <w:pPr>
                  <w:numPr>
                    <w:numId w:val="41"/>
                  </w:numPr>
                  <w:tabs>
                    <w:tab w:val="num" w:pos="38"/>
                    <w:tab w:val="num" w:pos="720"/>
                  </w:tabs>
                  <w:ind w:left="720" w:hanging="1402"/>
                  <w:jc w:val="both"/>
                </w:pPr>
              </w:pPrChange>
            </w:pPr>
            <w:r w:rsidRPr="0000243E">
              <w:rPr>
                <w:color w:val="000000"/>
                <w:shd w:val="clear" w:color="auto" w:fill="FFFFFF"/>
              </w:rPr>
              <w:t>Odpovědnost v právu životního prostředí.</w:t>
            </w:r>
          </w:p>
          <w:p w:rsidR="00A2704D" w:rsidRDefault="00A2704D">
            <w:pPr>
              <w:numPr>
                <w:ilvl w:val="0"/>
                <w:numId w:val="40"/>
              </w:numPr>
              <w:tabs>
                <w:tab w:val="clear" w:pos="1440"/>
                <w:tab w:val="num" w:pos="38"/>
              </w:tabs>
              <w:ind w:hanging="1042"/>
              <w:jc w:val="both"/>
              <w:rPr>
                <w:color w:val="000000"/>
                <w:shd w:val="clear" w:color="auto" w:fill="FFFFFF"/>
              </w:rPr>
              <w:pPrChange w:id="1495" w:author="Eva Skýbová" w:date="2018-06-08T13:24:00Z">
                <w:pPr>
                  <w:numPr>
                    <w:numId w:val="41"/>
                  </w:numPr>
                  <w:tabs>
                    <w:tab w:val="num" w:pos="38"/>
                    <w:tab w:val="num" w:pos="720"/>
                  </w:tabs>
                  <w:ind w:left="720" w:hanging="1402"/>
                  <w:jc w:val="both"/>
                </w:pPr>
              </w:pPrChange>
            </w:pPr>
            <w:r w:rsidRPr="0000243E">
              <w:rPr>
                <w:color w:val="000000"/>
                <w:shd w:val="clear" w:color="auto" w:fill="FFFFFF"/>
              </w:rPr>
              <w:t>Právní a ekonomické nástroje ochrany životního prostředí.</w:t>
            </w:r>
          </w:p>
          <w:p w:rsidR="00A2704D" w:rsidRDefault="00A2704D">
            <w:pPr>
              <w:numPr>
                <w:ilvl w:val="0"/>
                <w:numId w:val="40"/>
              </w:numPr>
              <w:tabs>
                <w:tab w:val="clear" w:pos="1440"/>
                <w:tab w:val="num" w:pos="38"/>
              </w:tabs>
              <w:ind w:hanging="1042"/>
              <w:jc w:val="both"/>
              <w:rPr>
                <w:color w:val="000000"/>
                <w:shd w:val="clear" w:color="auto" w:fill="FFFFFF"/>
              </w:rPr>
              <w:pPrChange w:id="1496" w:author="Eva Skýbová" w:date="2018-06-08T13:24:00Z">
                <w:pPr>
                  <w:numPr>
                    <w:numId w:val="41"/>
                  </w:numPr>
                  <w:tabs>
                    <w:tab w:val="num" w:pos="38"/>
                    <w:tab w:val="num" w:pos="720"/>
                  </w:tabs>
                  <w:ind w:left="720" w:hanging="1402"/>
                  <w:jc w:val="both"/>
                </w:pPr>
              </w:pPrChange>
            </w:pPr>
            <w:r w:rsidRPr="0000243E">
              <w:rPr>
                <w:color w:val="000000"/>
                <w:shd w:val="clear" w:color="auto" w:fill="FFFFFF"/>
              </w:rPr>
              <w:t>Právní úprava ochrany ovzduší.</w:t>
            </w:r>
          </w:p>
          <w:p w:rsidR="00A2704D" w:rsidRDefault="00A2704D">
            <w:pPr>
              <w:numPr>
                <w:ilvl w:val="0"/>
                <w:numId w:val="40"/>
              </w:numPr>
              <w:tabs>
                <w:tab w:val="clear" w:pos="1440"/>
                <w:tab w:val="num" w:pos="38"/>
              </w:tabs>
              <w:ind w:hanging="1042"/>
              <w:jc w:val="both"/>
              <w:rPr>
                <w:color w:val="000000"/>
                <w:shd w:val="clear" w:color="auto" w:fill="FFFFFF"/>
              </w:rPr>
              <w:pPrChange w:id="1497" w:author="Eva Skýbová" w:date="2018-06-08T13:24:00Z">
                <w:pPr>
                  <w:numPr>
                    <w:numId w:val="41"/>
                  </w:numPr>
                  <w:tabs>
                    <w:tab w:val="num" w:pos="38"/>
                    <w:tab w:val="num" w:pos="720"/>
                  </w:tabs>
                  <w:ind w:left="720" w:hanging="1402"/>
                  <w:jc w:val="both"/>
                </w:pPr>
              </w:pPrChange>
            </w:pPr>
            <w:r w:rsidRPr="0000243E">
              <w:rPr>
                <w:color w:val="000000"/>
                <w:shd w:val="clear" w:color="auto" w:fill="FFFFFF"/>
              </w:rPr>
              <w:t>Právní úprava ochrany vod.</w:t>
            </w:r>
          </w:p>
          <w:p w:rsidR="00A2704D" w:rsidRDefault="00A2704D">
            <w:pPr>
              <w:numPr>
                <w:ilvl w:val="0"/>
                <w:numId w:val="40"/>
              </w:numPr>
              <w:tabs>
                <w:tab w:val="clear" w:pos="1440"/>
                <w:tab w:val="num" w:pos="38"/>
              </w:tabs>
              <w:ind w:hanging="1042"/>
              <w:jc w:val="both"/>
              <w:rPr>
                <w:color w:val="000000"/>
                <w:shd w:val="clear" w:color="auto" w:fill="FFFFFF"/>
              </w:rPr>
              <w:pPrChange w:id="1498" w:author="Eva Skýbová" w:date="2018-06-08T13:24:00Z">
                <w:pPr>
                  <w:numPr>
                    <w:numId w:val="41"/>
                  </w:numPr>
                  <w:tabs>
                    <w:tab w:val="num" w:pos="38"/>
                    <w:tab w:val="num" w:pos="720"/>
                  </w:tabs>
                  <w:ind w:left="720" w:hanging="1402"/>
                  <w:jc w:val="both"/>
                </w:pPr>
              </w:pPrChange>
            </w:pPr>
            <w:r w:rsidRPr="0000243E">
              <w:rPr>
                <w:color w:val="000000"/>
                <w:shd w:val="clear" w:color="auto" w:fill="FFFFFF"/>
              </w:rPr>
              <w:t>Právní úprava ochrany půdy a lesa a přírody.</w:t>
            </w:r>
          </w:p>
          <w:p w:rsidR="00A2704D" w:rsidRPr="0000243E" w:rsidRDefault="00A2704D" w:rsidP="00E568AC">
            <w:pPr>
              <w:ind w:left="1440"/>
              <w:jc w:val="both"/>
              <w:rPr>
                <w:color w:val="000000"/>
                <w:shd w:val="clear" w:color="auto" w:fill="FFFFFF"/>
              </w:rPr>
            </w:pPr>
          </w:p>
          <w:p w:rsidR="00A2704D" w:rsidRPr="0000243E" w:rsidRDefault="00A2704D" w:rsidP="00E568AC">
            <w:pPr>
              <w:jc w:val="both"/>
              <w:rPr>
                <w:b/>
              </w:rPr>
            </w:pPr>
            <w:r w:rsidRPr="0000243E">
              <w:rPr>
                <w:b/>
              </w:rPr>
              <w:t>Výstupní kompetence</w:t>
            </w:r>
          </w:p>
          <w:p w:rsidR="00A2704D" w:rsidRPr="0000243E" w:rsidRDefault="00A2704D" w:rsidP="00E568AC">
            <w:pPr>
              <w:jc w:val="both"/>
              <w:rPr>
                <w:color w:val="000000"/>
              </w:rPr>
            </w:pPr>
            <w:r w:rsidRPr="0000243E">
              <w:t>Student získá základní o</w:t>
            </w:r>
            <w:r w:rsidRPr="0000243E">
              <w:rPr>
                <w:color w:val="000000"/>
              </w:rPr>
              <w:t>rientaci v problematice práva životního prostředí jako vědního oboru. Seznámí se s členěním a právní úpravou životního prostředí podle jednotlivých sektorů. Důraz je kladen na ochranu životního prostředí v oblasti veřejné správy pro využití a následnou aplikaci získaných vědomostí v praxi. </w:t>
            </w:r>
          </w:p>
          <w:p w:rsidR="00A2704D" w:rsidRPr="00B40CE0" w:rsidRDefault="00A2704D" w:rsidP="00E568AC">
            <w:pPr>
              <w:ind w:left="1440"/>
              <w:jc w:val="both"/>
              <w:rPr>
                <w:color w:val="000000"/>
                <w:sz w:val="22"/>
                <w:szCs w:val="22"/>
                <w:shd w:val="clear" w:color="auto" w:fill="FFFFFF"/>
              </w:rPr>
            </w:pPr>
          </w:p>
          <w:p w:rsidR="00A2704D" w:rsidRPr="00B40CE0" w:rsidRDefault="00A2704D" w:rsidP="00E568AC">
            <w:pPr>
              <w:ind w:left="1440"/>
              <w:jc w:val="both"/>
              <w:rPr>
                <w:color w:val="000000"/>
                <w:sz w:val="22"/>
                <w:szCs w:val="22"/>
                <w:shd w:val="clear" w:color="auto" w:fill="FFFFFF"/>
              </w:rPr>
            </w:pPr>
          </w:p>
          <w:p w:rsidR="00A2704D" w:rsidRPr="00B40CE0" w:rsidRDefault="00A2704D" w:rsidP="00E568AC">
            <w:pPr>
              <w:shd w:val="clear" w:color="auto" w:fill="FFFFFF"/>
              <w:jc w:val="both"/>
              <w:rPr>
                <w:sz w:val="22"/>
                <w:szCs w:val="22"/>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F47FCD" w:rsidTr="00E568AC">
        <w:trPr>
          <w:trHeight w:val="1497"/>
        </w:trPr>
        <w:tc>
          <w:tcPr>
            <w:tcW w:w="9855" w:type="dxa"/>
            <w:gridSpan w:val="8"/>
            <w:tcBorders>
              <w:top w:val="nil"/>
            </w:tcBorders>
          </w:tcPr>
          <w:p w:rsidR="00A2704D" w:rsidRPr="0000243E" w:rsidRDefault="00A2704D" w:rsidP="00E568AC">
            <w:pPr>
              <w:rPr>
                <w:b/>
              </w:rPr>
            </w:pPr>
            <w:r w:rsidRPr="0000243E">
              <w:rPr>
                <w:b/>
              </w:rPr>
              <w:t>Povinná literatura:</w:t>
            </w:r>
          </w:p>
          <w:p w:rsidR="00A2704D" w:rsidRPr="0000243E" w:rsidRDefault="00C52E18" w:rsidP="00E568AC">
            <w:hyperlink r:id="rId28" w:history="1">
              <w:r w:rsidR="00A2704D" w:rsidRPr="0000243E">
                <w:t>JANČÁŘOVÁ, Ilona</w:t>
              </w:r>
            </w:hyperlink>
            <w:r w:rsidR="00A2704D" w:rsidRPr="0000243E">
              <w:t>, </w:t>
            </w:r>
            <w:hyperlink r:id="rId29" w:history="1">
              <w:r w:rsidR="00A2704D" w:rsidRPr="0000243E">
                <w:t>Jana DUDOVÁ</w:t>
              </w:r>
            </w:hyperlink>
            <w:r w:rsidR="00A2704D" w:rsidRPr="0000243E">
              <w:t>, </w:t>
            </w:r>
            <w:hyperlink r:id="rId30" w:history="1">
              <w:r w:rsidR="00A2704D" w:rsidRPr="0000243E">
                <w:t>Jakub HANÁK</w:t>
              </w:r>
            </w:hyperlink>
            <w:r w:rsidR="00A2704D" w:rsidRPr="0000243E">
              <w:t>, </w:t>
            </w:r>
            <w:hyperlink r:id="rId31" w:history="1">
              <w:r w:rsidR="00A2704D" w:rsidRPr="0000243E">
                <w:t>Milan PEKÁREK</w:t>
              </w:r>
            </w:hyperlink>
            <w:r w:rsidR="00A2704D" w:rsidRPr="0000243E">
              <w:t>, </w:t>
            </w:r>
            <w:hyperlink r:id="rId32" w:history="1">
              <w:r w:rsidR="00A2704D" w:rsidRPr="0000243E">
                <w:t>Ivana PRŮCHOVÁ</w:t>
              </w:r>
            </w:hyperlink>
            <w:r w:rsidR="00A2704D" w:rsidRPr="0000243E">
              <w:t>, </w:t>
            </w:r>
            <w:hyperlink r:id="rId33" w:history="1">
              <w:r w:rsidR="00A2704D" w:rsidRPr="0000243E">
                <w:t>Vojtěch VOMÁČKA</w:t>
              </w:r>
            </w:hyperlink>
            <w:r w:rsidR="00A2704D" w:rsidRPr="0000243E">
              <w:t> a </w:t>
            </w:r>
            <w:hyperlink r:id="rId34" w:history="1">
              <w:r w:rsidR="00A2704D" w:rsidRPr="0000243E">
                <w:t>Dominik ŽIDEK</w:t>
              </w:r>
            </w:hyperlink>
            <w:r w:rsidR="00A2704D" w:rsidRPr="0000243E">
              <w:t>. </w:t>
            </w:r>
            <w:r w:rsidR="00A2704D" w:rsidRPr="0000243E">
              <w:rPr>
                <w:i/>
                <w:iCs/>
              </w:rPr>
              <w:t>Právo životního prostředí: Obecná část</w:t>
            </w:r>
            <w:r w:rsidR="00A2704D" w:rsidRPr="0000243E">
              <w:t xml:space="preserve">. Brno: Masarykova univerzita, 2016. 716 s. ISBN 978-80-210-8366-0. </w:t>
            </w:r>
          </w:p>
          <w:p w:rsidR="00A2704D" w:rsidRPr="0000243E" w:rsidRDefault="00C52E18" w:rsidP="00E568AC">
            <w:hyperlink r:id="rId35" w:history="1">
              <w:r w:rsidR="00A2704D" w:rsidRPr="0000243E">
                <w:t>JANČÁŘOVÁ, Ilona</w:t>
              </w:r>
            </w:hyperlink>
            <w:r w:rsidR="00A2704D" w:rsidRPr="0000243E">
              <w:t>, </w:t>
            </w:r>
            <w:hyperlink r:id="rId36" w:history="1">
              <w:r w:rsidR="00A2704D" w:rsidRPr="0000243E">
                <w:t>Jana DUDOVÁ</w:t>
              </w:r>
            </w:hyperlink>
            <w:r w:rsidR="00A2704D" w:rsidRPr="0000243E">
              <w:t>, </w:t>
            </w:r>
            <w:hyperlink r:id="rId37" w:history="1">
              <w:r w:rsidR="00A2704D" w:rsidRPr="0000243E">
                <w:t>Jakub HANÁK</w:t>
              </w:r>
            </w:hyperlink>
            <w:r w:rsidR="00A2704D" w:rsidRPr="0000243E">
              <w:t>, </w:t>
            </w:r>
            <w:hyperlink r:id="rId38" w:history="1">
              <w:r w:rsidR="00A2704D" w:rsidRPr="0000243E">
                <w:t>Milan PEKÁREK</w:t>
              </w:r>
            </w:hyperlink>
            <w:r w:rsidR="00A2704D" w:rsidRPr="0000243E">
              <w:t>, </w:t>
            </w:r>
            <w:hyperlink r:id="rId39" w:history="1">
              <w:r w:rsidR="00A2704D" w:rsidRPr="0000243E">
                <w:t>Ivana PRŮCHOVÁ</w:t>
              </w:r>
            </w:hyperlink>
            <w:r w:rsidR="00A2704D" w:rsidRPr="0000243E">
              <w:t> a </w:t>
            </w:r>
            <w:hyperlink r:id="rId40" w:history="1">
              <w:r w:rsidR="00A2704D" w:rsidRPr="0000243E">
                <w:t>Jana TKÁČIKOVÁ</w:t>
              </w:r>
            </w:hyperlink>
            <w:r w:rsidR="00A2704D" w:rsidRPr="0000243E">
              <w:t>. </w:t>
            </w:r>
            <w:r w:rsidR="00A2704D" w:rsidRPr="0000243E">
              <w:rPr>
                <w:i/>
                <w:iCs/>
              </w:rPr>
              <w:t>Právo životního prostředí: zvláštní část</w:t>
            </w:r>
            <w:r w:rsidR="00A2704D" w:rsidRPr="0000243E">
              <w:t>. Brno: Masarykova univerzita, 2015. 624 s. ISBN 978-80-210-8041-6.</w:t>
            </w:r>
          </w:p>
          <w:p w:rsidR="00A2704D" w:rsidRPr="0000243E" w:rsidRDefault="00A2704D" w:rsidP="00E568AC">
            <w:r w:rsidRPr="0000243E">
              <w:t>ÚZ č.1102/2015 Sb., úplná znění zákonů z oblasti práva životního prostředí.</w:t>
            </w:r>
          </w:p>
          <w:p w:rsidR="00A2704D" w:rsidRPr="0000243E" w:rsidRDefault="00A2704D" w:rsidP="00E568AC">
            <w:pPr>
              <w:spacing w:before="60"/>
              <w:rPr>
                <w:b/>
              </w:rPr>
            </w:pPr>
            <w:r w:rsidRPr="0000243E">
              <w:rPr>
                <w:b/>
              </w:rPr>
              <w:lastRenderedPageBreak/>
              <w:t>Doporučená literatura:</w:t>
            </w:r>
          </w:p>
          <w:p w:rsidR="00A2704D" w:rsidRPr="0000243E" w:rsidRDefault="00A2704D" w:rsidP="00E568AC">
            <w:pPr>
              <w:shd w:val="clear" w:color="auto" w:fill="FFFFFF"/>
            </w:pPr>
            <w:r w:rsidRPr="0000243E">
              <w:t xml:space="preserve">DAMOHORSKÝ,M. a kolektiv. </w:t>
            </w:r>
            <w:r w:rsidRPr="0000243E">
              <w:rPr>
                <w:i/>
              </w:rPr>
              <w:t>Sbírka praktických příkladů z práva životního prostředí</w:t>
            </w:r>
            <w:r w:rsidRPr="0000243E">
              <w:t>. Praha: Wolters Kluwer ČR, 2013. 228 s. ISBN 978-80-7357-593-9.</w:t>
            </w:r>
          </w:p>
          <w:p w:rsidR="00A2704D" w:rsidRPr="0000243E" w:rsidRDefault="00A2704D" w:rsidP="00E568AC">
            <w:pPr>
              <w:shd w:val="clear" w:color="auto" w:fill="FFFFFF"/>
            </w:pPr>
            <w:r w:rsidRPr="0000243E">
              <w:t xml:space="preserve">JANKŮ, M. </w:t>
            </w:r>
            <w:r w:rsidRPr="0000243E">
              <w:rPr>
                <w:i/>
              </w:rPr>
              <w:t>Základy práva pro posluchače neprávnických fakult</w:t>
            </w:r>
            <w:r w:rsidRPr="0000243E">
              <w:t>. Praha: C.H.Beck, 2016. 576 s. ISBN: 978-80-7400-611-1.</w:t>
            </w:r>
          </w:p>
          <w:p w:rsidR="00A2704D" w:rsidRPr="00030E12" w:rsidRDefault="00A2704D" w:rsidP="00E568AC">
            <w:pPr>
              <w:pStyle w:val="literaturazavorky"/>
              <w:tabs>
                <w:tab w:val="left" w:pos="567"/>
              </w:tabs>
              <w:rPr>
                <w:rFonts w:ascii="Times New Roman" w:hAnsi="Times New Roman"/>
                <w:sz w:val="20"/>
              </w:rPr>
            </w:pPr>
            <w:r w:rsidRPr="00030E12">
              <w:rPr>
                <w:rFonts w:ascii="Times New Roman" w:hAnsi="Times New Roman"/>
                <w:sz w:val="20"/>
              </w:rPr>
              <w:t>Ústava České republiky, úst. zák. č. 1/1993 Sb., v platném znění.</w:t>
            </w:r>
          </w:p>
          <w:p w:rsidR="00A2704D" w:rsidRPr="00030E12" w:rsidRDefault="00A2704D" w:rsidP="00E568AC">
            <w:pPr>
              <w:pStyle w:val="literaturazavorky"/>
              <w:tabs>
                <w:tab w:val="left" w:pos="567"/>
              </w:tabs>
              <w:rPr>
                <w:rFonts w:ascii="Times New Roman" w:hAnsi="Times New Roman"/>
                <w:sz w:val="20"/>
              </w:rPr>
            </w:pPr>
            <w:r w:rsidRPr="00030E12">
              <w:rPr>
                <w:rFonts w:ascii="Times New Roman" w:hAnsi="Times New Roman"/>
                <w:sz w:val="20"/>
              </w:rPr>
              <w:t>Zákon o životním prostředí, č.17/1992 Sb., v platném znění.</w:t>
            </w:r>
          </w:p>
          <w:p w:rsidR="00A2704D" w:rsidRPr="00030E12" w:rsidRDefault="00A2704D" w:rsidP="00E568AC">
            <w:pPr>
              <w:pStyle w:val="literaturazavorky"/>
              <w:tabs>
                <w:tab w:val="left" w:pos="567"/>
              </w:tabs>
              <w:rPr>
                <w:sz w:val="24"/>
                <w:szCs w:val="24"/>
              </w:rPr>
            </w:pPr>
            <w:r w:rsidRPr="00030E12">
              <w:rPr>
                <w:rFonts w:ascii="Times New Roman" w:hAnsi="Times New Roman"/>
                <w:sz w:val="20"/>
              </w:rPr>
              <w:t xml:space="preserve">ÚZ č.1061/2016 Sb., úplná znění zákonů z oblasti zemědělského práva.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w:t>
            </w:r>
            <w:r>
              <w:br/>
            </w:r>
            <w:r w:rsidRPr="00CC048D">
              <w:t xml:space="preserve">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9A2F53" w:rsidRDefault="00A2704D" w:rsidP="00E568AC">
            <w:pPr>
              <w:jc w:val="both"/>
              <w:rPr>
                <w:b/>
              </w:rPr>
            </w:pPr>
            <w:r w:rsidRPr="009A2F53">
              <w:rPr>
                <w:b/>
              </w:rPr>
              <w:t>Projektová činnost</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10p – 20c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30</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3</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Klasifikovaný zápočet.</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RPr="00433CAE"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Pr="00433CAE" w:rsidRDefault="00A2704D" w:rsidP="00E568AC">
            <w:pPr>
              <w:jc w:val="both"/>
            </w:pPr>
            <w:r w:rsidRPr="00433CAE">
              <w:rPr>
                <w:color w:val="000000"/>
              </w:rPr>
              <w:t xml:space="preserve">Požadavkem pro </w:t>
            </w:r>
            <w:r>
              <w:rPr>
                <w:color w:val="000000"/>
              </w:rPr>
              <w:t>získání</w:t>
            </w:r>
            <w:r w:rsidRPr="00433CAE">
              <w:rPr>
                <w:color w:val="000000"/>
              </w:rPr>
              <w:t xml:space="preserve"> </w:t>
            </w:r>
            <w:r>
              <w:rPr>
                <w:color w:val="000000"/>
              </w:rPr>
              <w:t>klasifikovaného zápočtu</w:t>
            </w:r>
            <w:r w:rsidRPr="00433CAE">
              <w:rPr>
                <w:color w:val="000000"/>
              </w:rPr>
              <w:t xml:space="preserve"> je vypracování projektové dokumentace v zadaném rozsahu a úspěšné napsání zápočtového testu (min. 60%).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Ing. </w:t>
            </w:r>
            <w:smartTag w:uri="urn:schemas-microsoft-com:office:smarttags" w:element="PersonName">
              <w:r>
                <w:t>Pavel Taraba</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r>
              <w:t xml:space="preserve">Ing. </w:t>
            </w:r>
            <w:smartTag w:uri="urn:schemas-microsoft-com:office:smarttags" w:element="PersonName">
              <w:r>
                <w:t>Pavel Taraba</w:t>
              </w:r>
            </w:smartTag>
            <w:r>
              <w:t>,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433CAE" w:rsidTr="00E568AC">
        <w:trPr>
          <w:trHeight w:val="3938"/>
        </w:trPr>
        <w:tc>
          <w:tcPr>
            <w:tcW w:w="9855" w:type="dxa"/>
            <w:gridSpan w:val="8"/>
            <w:tcBorders>
              <w:top w:val="nil"/>
              <w:bottom w:val="single" w:sz="12" w:space="0" w:color="auto"/>
            </w:tcBorders>
          </w:tcPr>
          <w:p w:rsidR="00A2704D" w:rsidRDefault="00A2704D" w:rsidP="00E568AC">
            <w:pPr>
              <w:jc w:val="both"/>
              <w:rPr>
                <w:color w:val="000000"/>
              </w:rPr>
            </w:pPr>
            <w:r w:rsidRPr="00433CAE">
              <w:rPr>
                <w:color w:val="000000"/>
              </w:rPr>
              <w:t>Cílem předmětu je prohloubení poznatků o projektovém managementu. Studenti prohloubí své znalosti a základní zkušenosti v oblasti projektového řízení v reálním</w:t>
            </w:r>
            <w:r>
              <w:rPr>
                <w:color w:val="000000"/>
              </w:rPr>
              <w:t xml:space="preserve"> prostředí, budou obeznámeni s požadavky na úspěšné řízení projektů. Studentům budou představeny aktuální metody používané v praxi projektového managementu. Tyto metody jsou použitelné zejména při plánování zdrojů projektu, časovém plánování projektu, plánování nákladů projektu a řízení projektů. Studenti se také seznámí s agilními metodami projektového managementu a budou schopni využívat softwarovou podporu při řízení projektů. </w:t>
            </w:r>
          </w:p>
          <w:p w:rsidR="00A2704D" w:rsidRPr="009A2F53" w:rsidRDefault="00A2704D" w:rsidP="00E568AC">
            <w:pPr>
              <w:jc w:val="both"/>
              <w:rPr>
                <w:color w:val="000000"/>
                <w:u w:val="single"/>
              </w:rPr>
            </w:pPr>
            <w:r w:rsidRPr="009A2F53">
              <w:rPr>
                <w:color w:val="000000"/>
                <w:u w:val="single"/>
              </w:rPr>
              <w:t>Hlavní témata:</w:t>
            </w:r>
          </w:p>
          <w:p w:rsidR="00A2704D" w:rsidRDefault="00A2704D" w:rsidP="00E568AC">
            <w:pPr>
              <w:numPr>
                <w:ilvl w:val="0"/>
                <w:numId w:val="41"/>
              </w:numPr>
              <w:rPr>
                <w:color w:val="000000"/>
                <w:szCs w:val="17"/>
              </w:rPr>
            </w:pPr>
            <w:r w:rsidRPr="00335D04">
              <w:rPr>
                <w:color w:val="000000"/>
                <w:szCs w:val="17"/>
              </w:rPr>
              <w:t>Základní pojmy projektového managementu.</w:t>
            </w:r>
          </w:p>
          <w:p w:rsidR="00A2704D" w:rsidRDefault="00A2704D" w:rsidP="00E568AC">
            <w:pPr>
              <w:numPr>
                <w:ilvl w:val="0"/>
                <w:numId w:val="41"/>
              </w:numPr>
              <w:rPr>
                <w:color w:val="000000"/>
                <w:szCs w:val="17"/>
              </w:rPr>
            </w:pPr>
            <w:r w:rsidRPr="00335D04">
              <w:rPr>
                <w:color w:val="000000"/>
                <w:szCs w:val="17"/>
              </w:rPr>
              <w:t>Požadavky a cíle projektu</w:t>
            </w:r>
            <w:r>
              <w:rPr>
                <w:color w:val="000000"/>
                <w:szCs w:val="17"/>
              </w:rPr>
              <w:t>.</w:t>
            </w:r>
          </w:p>
          <w:p w:rsidR="00A2704D" w:rsidRDefault="00A2704D" w:rsidP="00E568AC">
            <w:pPr>
              <w:numPr>
                <w:ilvl w:val="0"/>
                <w:numId w:val="41"/>
              </w:numPr>
              <w:rPr>
                <w:color w:val="000000"/>
                <w:szCs w:val="17"/>
              </w:rPr>
            </w:pPr>
            <w:r w:rsidRPr="00335D04">
              <w:rPr>
                <w:color w:val="000000"/>
                <w:szCs w:val="17"/>
              </w:rPr>
              <w:t>Rozpis prací projektu</w:t>
            </w:r>
            <w:r>
              <w:rPr>
                <w:color w:val="000000"/>
                <w:szCs w:val="17"/>
              </w:rPr>
              <w:t>.</w:t>
            </w:r>
          </w:p>
          <w:p w:rsidR="00A2704D" w:rsidRDefault="00A2704D" w:rsidP="00E568AC">
            <w:pPr>
              <w:numPr>
                <w:ilvl w:val="0"/>
                <w:numId w:val="41"/>
              </w:numPr>
              <w:rPr>
                <w:color w:val="000000"/>
                <w:szCs w:val="17"/>
              </w:rPr>
            </w:pPr>
            <w:r w:rsidRPr="00335D04">
              <w:rPr>
                <w:color w:val="000000"/>
                <w:szCs w:val="17"/>
              </w:rPr>
              <w:t>Zdroje projektu</w:t>
            </w:r>
            <w:r>
              <w:rPr>
                <w:color w:val="000000"/>
                <w:szCs w:val="17"/>
              </w:rPr>
              <w:t>.</w:t>
            </w:r>
          </w:p>
          <w:p w:rsidR="00A2704D" w:rsidRDefault="00A2704D" w:rsidP="00E568AC">
            <w:pPr>
              <w:numPr>
                <w:ilvl w:val="0"/>
                <w:numId w:val="41"/>
              </w:numPr>
              <w:rPr>
                <w:color w:val="000000"/>
                <w:szCs w:val="17"/>
              </w:rPr>
            </w:pPr>
            <w:r w:rsidRPr="00335D04">
              <w:rPr>
                <w:color w:val="000000"/>
                <w:szCs w:val="17"/>
              </w:rPr>
              <w:t>Časové plánování projektu.</w:t>
            </w:r>
          </w:p>
          <w:p w:rsidR="00A2704D" w:rsidRDefault="00A2704D" w:rsidP="00E568AC">
            <w:pPr>
              <w:numPr>
                <w:ilvl w:val="0"/>
                <w:numId w:val="41"/>
              </w:numPr>
              <w:rPr>
                <w:color w:val="000000"/>
                <w:szCs w:val="17"/>
              </w:rPr>
            </w:pPr>
            <w:r w:rsidRPr="00335D04">
              <w:rPr>
                <w:color w:val="000000"/>
                <w:szCs w:val="17"/>
              </w:rPr>
              <w:t>Náklady a financování projektu.</w:t>
            </w:r>
          </w:p>
          <w:p w:rsidR="00A2704D" w:rsidRDefault="00A2704D" w:rsidP="00E568AC">
            <w:pPr>
              <w:numPr>
                <w:ilvl w:val="0"/>
                <w:numId w:val="41"/>
              </w:numPr>
              <w:rPr>
                <w:color w:val="000000"/>
                <w:szCs w:val="17"/>
              </w:rPr>
            </w:pPr>
            <w:r w:rsidRPr="00335D04">
              <w:rPr>
                <w:color w:val="000000"/>
                <w:szCs w:val="17"/>
              </w:rPr>
              <w:t>Řízení rizik projektu. </w:t>
            </w:r>
          </w:p>
          <w:p w:rsidR="00A2704D" w:rsidRDefault="00A2704D" w:rsidP="00E568AC">
            <w:pPr>
              <w:numPr>
                <w:ilvl w:val="0"/>
                <w:numId w:val="41"/>
              </w:numPr>
              <w:rPr>
                <w:color w:val="000000"/>
                <w:szCs w:val="17"/>
              </w:rPr>
            </w:pPr>
            <w:r w:rsidRPr="00335D04">
              <w:rPr>
                <w:color w:val="000000"/>
                <w:szCs w:val="17"/>
              </w:rPr>
              <w:t>Kompetentnost projektového manažera</w:t>
            </w:r>
            <w:r>
              <w:rPr>
                <w:color w:val="000000"/>
                <w:szCs w:val="17"/>
              </w:rPr>
              <w:t>.</w:t>
            </w:r>
          </w:p>
          <w:p w:rsidR="00A2704D" w:rsidRPr="009A2F53" w:rsidRDefault="00A2704D" w:rsidP="00E568AC">
            <w:pPr>
              <w:numPr>
                <w:ilvl w:val="0"/>
                <w:numId w:val="41"/>
              </w:numPr>
            </w:pPr>
            <w:r w:rsidRPr="00335D04">
              <w:rPr>
                <w:color w:val="000000"/>
                <w:szCs w:val="17"/>
              </w:rPr>
              <w:t>Agilní projektový management</w:t>
            </w:r>
            <w:r>
              <w:rPr>
                <w:color w:val="000000"/>
                <w:szCs w:val="17"/>
              </w:rPr>
              <w:t>.</w:t>
            </w:r>
          </w:p>
          <w:p w:rsidR="00A2704D" w:rsidRPr="00433CAE" w:rsidRDefault="00A2704D" w:rsidP="00E568AC">
            <w:pPr>
              <w:numPr>
                <w:ilvl w:val="0"/>
                <w:numId w:val="41"/>
              </w:numPr>
            </w:pPr>
            <w:r w:rsidRPr="00335D04">
              <w:rPr>
                <w:color w:val="000000"/>
                <w:szCs w:val="17"/>
              </w:rPr>
              <w:t>Softwarová podpora pro projektový management.</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775F45" w:rsidTr="00E568AC">
        <w:trPr>
          <w:trHeight w:val="1497"/>
        </w:trPr>
        <w:tc>
          <w:tcPr>
            <w:tcW w:w="9855" w:type="dxa"/>
            <w:gridSpan w:val="8"/>
            <w:tcBorders>
              <w:top w:val="nil"/>
            </w:tcBorders>
          </w:tcPr>
          <w:p w:rsidR="00A2704D" w:rsidRPr="00034BD1" w:rsidRDefault="00A2704D" w:rsidP="00E568AC">
            <w:pPr>
              <w:rPr>
                <w:b/>
                <w:color w:val="000000"/>
              </w:rPr>
            </w:pPr>
            <w:r w:rsidRPr="00034BD1">
              <w:rPr>
                <w:b/>
                <w:color w:val="000000"/>
              </w:rPr>
              <w:t>Povinná literatura:</w:t>
            </w:r>
          </w:p>
          <w:p w:rsidR="00A2704D" w:rsidRPr="000935D0" w:rsidRDefault="00A2704D" w:rsidP="00E568AC">
            <w:pPr>
              <w:rPr>
                <w:color w:val="000000"/>
              </w:rPr>
            </w:pPr>
            <w:r w:rsidRPr="00497F91">
              <w:rPr>
                <w:color w:val="000000"/>
              </w:rPr>
              <w:t>DOLEŽAL, Jan. </w:t>
            </w:r>
            <w:r w:rsidRPr="0000243E">
              <w:rPr>
                <w:i/>
                <w:color w:val="000000"/>
              </w:rPr>
              <w:t>Projektový management: komplexně, prakticky a podle světových standardů</w:t>
            </w:r>
            <w:r w:rsidRPr="00497F91">
              <w:rPr>
                <w:color w:val="000000"/>
              </w:rPr>
              <w:t>. Praha: Grada Publishing, 2016, 418 s. Expert. ISBN 978-80-247-5620-2.</w:t>
            </w:r>
          </w:p>
          <w:p w:rsidR="00A2704D" w:rsidRDefault="00A2704D" w:rsidP="00E568AC">
            <w:pPr>
              <w:rPr>
                <w:color w:val="000000"/>
              </w:rPr>
            </w:pPr>
            <w:r w:rsidRPr="00497F91">
              <w:rPr>
                <w:color w:val="000000"/>
              </w:rPr>
              <w:t>SVOZILOVÁ, Alena. </w:t>
            </w:r>
            <w:r w:rsidRPr="0000243E">
              <w:rPr>
                <w:i/>
                <w:color w:val="000000"/>
              </w:rPr>
              <w:t>Projektový management: Systémový přístup k řízení projektů</w:t>
            </w:r>
            <w:r w:rsidRPr="00497F91">
              <w:rPr>
                <w:color w:val="000000"/>
              </w:rPr>
              <w:t>. 3., aktualizované a rozšířené vydání. Praha: Grada, 2016, 421 s. Expert. ISBN 978-80-271-0075-0.</w:t>
            </w:r>
          </w:p>
          <w:p w:rsidR="00A2704D" w:rsidRPr="00034BD1" w:rsidRDefault="00A2704D" w:rsidP="00E568AC">
            <w:pPr>
              <w:spacing w:before="60"/>
              <w:rPr>
                <w:b/>
                <w:color w:val="000000"/>
              </w:rPr>
            </w:pPr>
            <w:r w:rsidRPr="00034BD1">
              <w:rPr>
                <w:b/>
                <w:color w:val="000000"/>
              </w:rPr>
              <w:t>Doporučen</w:t>
            </w:r>
            <w:r>
              <w:rPr>
                <w:b/>
                <w:color w:val="000000"/>
              </w:rPr>
              <w:t>á</w:t>
            </w:r>
            <w:r w:rsidRPr="00034BD1">
              <w:rPr>
                <w:b/>
                <w:color w:val="000000"/>
              </w:rPr>
              <w:t xml:space="preserve"> literatura:</w:t>
            </w:r>
          </w:p>
          <w:p w:rsidR="00A2704D" w:rsidRPr="004E591D" w:rsidRDefault="00A2704D" w:rsidP="00E568AC">
            <w:pPr>
              <w:rPr>
                <w:color w:val="000000"/>
              </w:rPr>
            </w:pPr>
            <w:r w:rsidRPr="00497F91">
              <w:rPr>
                <w:color w:val="000000"/>
              </w:rPr>
              <w:t>PINTO, Jeffrey K. </w:t>
            </w:r>
            <w:r w:rsidRPr="0000243E">
              <w:rPr>
                <w:i/>
                <w:color w:val="000000"/>
              </w:rPr>
              <w:t>Project management: achieving competitive advantage</w:t>
            </w:r>
            <w:r w:rsidRPr="00497F91">
              <w:rPr>
                <w:color w:val="000000"/>
              </w:rPr>
              <w:t>. Fourth edition. Boston: Pearson, 2016, 562 s. ISBN 978-1-292-09479-3.</w:t>
            </w:r>
          </w:p>
          <w:p w:rsidR="00A2704D" w:rsidRPr="00295978" w:rsidRDefault="00A2704D" w:rsidP="00E568AC">
            <w:pPr>
              <w:rPr>
                <w:color w:val="000000"/>
              </w:rPr>
            </w:pPr>
            <w:r w:rsidRPr="00497F91">
              <w:rPr>
                <w:color w:val="000000"/>
              </w:rPr>
              <w:t>KERZNER, Harold. </w:t>
            </w:r>
            <w:r w:rsidRPr="0000243E">
              <w:rPr>
                <w:i/>
                <w:color w:val="000000"/>
              </w:rPr>
              <w:t>Project management 2.0: leveraging tools, distributed collaboration, and metrics for project success</w:t>
            </w:r>
            <w:r w:rsidRPr="00497F91">
              <w:rPr>
                <w:color w:val="000000"/>
              </w:rPr>
              <w:t>. Hoboken: John Wiley, c2015, xix, 316 s. ISBN 978-1-118-99125-1</w:t>
            </w:r>
          </w:p>
          <w:p w:rsidR="00A2704D" w:rsidRPr="00775F45" w:rsidRDefault="00A2704D" w:rsidP="00E568AC">
            <w:pPr>
              <w:rPr>
                <w:rFonts w:ascii="Tahoma" w:hAnsi="Tahoma" w:cs="Tahoma"/>
                <w:color w:val="000000"/>
                <w:sz w:val="17"/>
                <w:szCs w:val="17"/>
              </w:rPr>
            </w:pPr>
            <w:r w:rsidRPr="00497F91">
              <w:rPr>
                <w:color w:val="000000"/>
              </w:rPr>
              <w:t>KENDRICK, Tom. </w:t>
            </w:r>
            <w:r w:rsidRPr="0000243E">
              <w:rPr>
                <w:i/>
                <w:color w:val="000000"/>
              </w:rPr>
              <w:t>Identifying and managing project risk: essential tools for failure-proofing your project</w:t>
            </w:r>
            <w:r w:rsidRPr="00497F91">
              <w:rPr>
                <w:color w:val="000000"/>
              </w:rPr>
              <w:t>. Third edition. New York: American Management Association, 2015, viii, 390. ISBN 978-0-8144-3608-0</w:t>
            </w:r>
            <w:ins w:id="1499" w:author="Eva Skýbová" w:date="2018-06-08T10:45:00Z">
              <w:r>
                <w:rPr>
                  <w:color w:val="000000"/>
                </w:rPr>
                <w:t>.</w:t>
              </w:r>
            </w:ins>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12</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4053AE"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8"/>
            <w:tcBorders>
              <w:top w:val="double" w:sz="4" w:space="0" w:color="auto"/>
            </w:tcBorders>
          </w:tcPr>
          <w:p w:rsidR="00A2704D" w:rsidRPr="004053AE" w:rsidRDefault="00A2704D" w:rsidP="00E568AC">
            <w:pPr>
              <w:jc w:val="both"/>
              <w:rPr>
                <w:b/>
              </w:rPr>
            </w:pPr>
            <w:r w:rsidRPr="004053AE">
              <w:rPr>
                <w:b/>
              </w:rPr>
              <w:t>Rozhodování za nejistot</w:t>
            </w:r>
            <w:r>
              <w:rPr>
                <w:b/>
              </w:rPr>
              <w:t xml:space="preserve"> </w:t>
            </w:r>
            <w:r w:rsidRPr="004053AE">
              <w:rPr>
                <w:b/>
              </w:rPr>
              <w:t>a neurčitostí</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 PZ</w:t>
            </w:r>
          </w:p>
        </w:tc>
        <w:tc>
          <w:tcPr>
            <w:tcW w:w="2695" w:type="dxa"/>
            <w:gridSpan w:val="3"/>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14s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gridSpan w:val="2"/>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RPr="00FD1BAA" w:rsidTr="00E568AC">
        <w:tc>
          <w:tcPr>
            <w:tcW w:w="3086" w:type="dxa"/>
            <w:shd w:val="clear" w:color="auto" w:fill="F7CAAC"/>
            <w:vAlign w:val="center"/>
          </w:tcPr>
          <w:p w:rsidR="00A2704D" w:rsidRDefault="00A2704D" w:rsidP="00E568AC">
            <w:pPr>
              <w:rPr>
                <w:b/>
                <w:sz w:val="22"/>
              </w:rPr>
            </w:pPr>
            <w:r>
              <w:rPr>
                <w:b/>
              </w:rPr>
              <w:t>Prerekvizity, korekvizity, ekvivalence</w:t>
            </w:r>
          </w:p>
        </w:tc>
        <w:tc>
          <w:tcPr>
            <w:tcW w:w="6769" w:type="dxa"/>
            <w:gridSpan w:val="8"/>
          </w:tcPr>
          <w:p w:rsidR="00A2704D" w:rsidRPr="00FD1BAA"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vAlign w:val="center"/>
          </w:tcPr>
          <w:p w:rsidR="00A2704D" w:rsidRDefault="00A2704D" w:rsidP="00E568AC">
            <w:r>
              <w:t>Zápočet, zkouška.</w:t>
            </w:r>
          </w:p>
        </w:tc>
        <w:tc>
          <w:tcPr>
            <w:tcW w:w="1413" w:type="dxa"/>
            <w:shd w:val="clear" w:color="auto" w:fill="F7CAAC"/>
            <w:vAlign w:val="center"/>
          </w:tcPr>
          <w:p w:rsidR="00A2704D" w:rsidRDefault="00A2704D" w:rsidP="00E568AC">
            <w:pPr>
              <w:rPr>
                <w:b/>
              </w:rPr>
            </w:pPr>
            <w:r>
              <w:rPr>
                <w:b/>
              </w:rPr>
              <w:t>Forma výuky</w:t>
            </w:r>
          </w:p>
        </w:tc>
        <w:tc>
          <w:tcPr>
            <w:tcW w:w="1950" w:type="dxa"/>
            <w:gridSpan w:val="3"/>
            <w:vAlign w:val="center"/>
          </w:tcPr>
          <w:p w:rsidR="00A2704D" w:rsidRDefault="00A2704D" w:rsidP="00E568AC">
            <w:r>
              <w:t>přednášky</w:t>
            </w:r>
          </w:p>
          <w:p w:rsidR="00A2704D" w:rsidRDefault="00A2704D" w:rsidP="00E568AC">
            <w:r>
              <w:t>semináře</w:t>
            </w:r>
          </w:p>
          <w:p w:rsidR="00A2704D" w:rsidRDefault="00A2704D" w:rsidP="00E568AC">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8"/>
            <w:tcBorders>
              <w:bottom w:val="nil"/>
            </w:tcBorders>
            <w:vAlign w:val="center"/>
          </w:tcPr>
          <w:p w:rsidR="00A2704D" w:rsidRDefault="00A2704D">
            <w:pPr>
              <w:pStyle w:val="Odstavecseseznamem1"/>
              <w:numPr>
                <w:ilvl w:val="0"/>
                <w:numId w:val="21"/>
              </w:numPr>
              <w:spacing w:before="60"/>
              <w:ind w:left="358" w:hanging="284"/>
              <w:jc w:val="both"/>
              <w:pPrChange w:id="1500" w:author="Eva Skýbová" w:date="2018-06-08T13:24:00Z">
                <w:pPr>
                  <w:pStyle w:val="Odstavecseseznamem1"/>
                  <w:numPr>
                    <w:numId w:val="22"/>
                  </w:numPr>
                  <w:tabs>
                    <w:tab w:val="num" w:pos="720"/>
                  </w:tabs>
                  <w:spacing w:before="60"/>
                  <w:ind w:left="358" w:hanging="284"/>
                  <w:jc w:val="both"/>
                </w:pPr>
              </w:pPrChange>
            </w:pPr>
            <w:r>
              <w:t>minimálně 80% aktivní účast na seminářích a cvičeních; při neúčasti na seminářích, kde budou zpracovávány průběžný a závěrečný zápočtový test, si student domluví s vyučujícím náhradní termín vypracování testů;</w:t>
            </w:r>
          </w:p>
        </w:tc>
      </w:tr>
      <w:tr w:rsidR="00A2704D" w:rsidTr="00E568AC">
        <w:trPr>
          <w:trHeight w:val="264"/>
        </w:trPr>
        <w:tc>
          <w:tcPr>
            <w:tcW w:w="9855" w:type="dxa"/>
            <w:gridSpan w:val="9"/>
            <w:tcBorders>
              <w:top w:val="nil"/>
            </w:tcBorders>
          </w:tcPr>
          <w:p w:rsidR="00A2704D" w:rsidRDefault="00A2704D">
            <w:pPr>
              <w:pStyle w:val="Odstavecseseznamem1"/>
              <w:numPr>
                <w:ilvl w:val="0"/>
                <w:numId w:val="21"/>
              </w:numPr>
              <w:spacing w:after="60"/>
              <w:ind w:left="3447" w:hanging="283"/>
              <w:jc w:val="both"/>
              <w:pPrChange w:id="1501" w:author="Eva Skýbová" w:date="2018-06-08T13:24:00Z">
                <w:pPr>
                  <w:pStyle w:val="Odstavecseseznamem1"/>
                  <w:numPr>
                    <w:numId w:val="22"/>
                  </w:numPr>
                  <w:tabs>
                    <w:tab w:val="num" w:pos="720"/>
                  </w:tabs>
                  <w:spacing w:after="60"/>
                  <w:ind w:left="3447" w:hanging="283"/>
                  <w:jc w:val="both"/>
                </w:pPr>
              </w:pPrChange>
            </w:pPr>
            <w:r>
              <w:t>absolvované zápočtový test a průběžné testy s hodnocením minimálně „E“ v souladu s „</w:t>
            </w:r>
            <w:r w:rsidRPr="00147AF2">
              <w:rPr>
                <w:lang w:val="en-GB"/>
              </w:rPr>
              <w:t>European Credit Transfer System</w:t>
            </w:r>
            <w:r>
              <w:t>“;</w:t>
            </w:r>
          </w:p>
          <w:p w:rsidR="00A2704D" w:rsidRDefault="00A2704D">
            <w:pPr>
              <w:pStyle w:val="Odstavecseseznamem1"/>
              <w:numPr>
                <w:ilvl w:val="0"/>
                <w:numId w:val="21"/>
              </w:numPr>
              <w:spacing w:after="60"/>
              <w:ind w:left="3447" w:hanging="283"/>
              <w:jc w:val="both"/>
              <w:pPrChange w:id="1502" w:author="Eva Skýbová" w:date="2018-06-08T13:24:00Z">
                <w:pPr>
                  <w:pStyle w:val="Odstavecseseznamem1"/>
                  <w:numPr>
                    <w:numId w:val="22"/>
                  </w:numPr>
                  <w:tabs>
                    <w:tab w:val="num" w:pos="720"/>
                  </w:tabs>
                  <w:spacing w:after="60"/>
                  <w:ind w:left="3447" w:hanging="283"/>
                  <w:jc w:val="both"/>
                </w:pPr>
              </w:pPrChange>
            </w:pPr>
            <w:r>
              <w:t xml:space="preserve">písemná a ústní zkouška ověřující </w:t>
            </w:r>
            <w:r w:rsidRPr="00A93264">
              <w:t xml:space="preserve">zvládnutí </w:t>
            </w:r>
            <w:r>
              <w:t>problematiky přednášené látky v </w:t>
            </w:r>
            <w:r w:rsidRPr="00A93264">
              <w:t>rozsahu osnov předmětu</w:t>
            </w:r>
            <w:r>
              <w:t>.</w:t>
            </w:r>
          </w:p>
        </w:tc>
      </w:tr>
      <w:tr w:rsidR="00A2704D" w:rsidRPr="007E5FDC"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tcPr>
          <w:p w:rsidR="00A2704D" w:rsidRPr="007E5FDC" w:rsidRDefault="00A2704D" w:rsidP="00E568AC">
            <w:pPr>
              <w:spacing w:before="60" w:after="60"/>
            </w:pPr>
            <w:r w:rsidRPr="007E5FDC">
              <w:t xml:space="preserve">Ing. et Ing. </w:t>
            </w:r>
            <w:smartTag w:uri="urn:schemas-microsoft-com:office:smarttags" w:element="PersonName">
              <w:smartTagPr>
                <w:attr w:name="ProductID" w:val="Jiří Konečný"/>
              </w:smartTagPr>
              <w:r w:rsidRPr="007E5FDC">
                <w:t>Jiří Konečný</w:t>
              </w:r>
            </w:smartTag>
            <w:r w:rsidRPr="007E5FDC">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vAlign w:val="center"/>
          </w:tcPr>
          <w:p w:rsidR="00A2704D" w:rsidRDefault="00A2704D" w:rsidP="00E568AC">
            <w:r>
              <w:t>Garant stanovuje koncepci předmětu, podílí se na přednáškách v rozsahu 50 % a dále stanovuje koncepci seminářů a cvičení, podílí se na jejich realizaci a dohlíží na jejich jednotné vedení.</w:t>
            </w:r>
          </w:p>
        </w:tc>
      </w:tr>
      <w:tr w:rsidR="00A2704D" w:rsidRPr="007E5FDC"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tcPr>
          <w:p w:rsidR="00A2704D" w:rsidRDefault="00A2704D" w:rsidP="00E568AC">
            <w:r w:rsidRPr="007E5FDC">
              <w:t xml:space="preserve">Ing. et Ing. </w:t>
            </w:r>
            <w:smartTag w:uri="urn:schemas-microsoft-com:office:smarttags" w:element="PersonName">
              <w:smartTagPr>
                <w:attr w:name="ProductID" w:val="Jiří Konečný"/>
              </w:smartTagPr>
              <w:r w:rsidRPr="007E5FDC">
                <w:t>Jiří Konečný</w:t>
              </w:r>
            </w:smartTag>
            <w:r w:rsidRPr="007E5FDC">
              <w:t>, Ph.D.</w:t>
            </w:r>
            <w:r>
              <w:t xml:space="preserve"> – přednášky  (50 %), semináře (50 %), cvičení (50 %)</w:t>
            </w:r>
          </w:p>
          <w:p w:rsidR="00A2704D" w:rsidRDefault="00A2704D" w:rsidP="00E568AC">
            <w:r w:rsidRPr="0010049F">
              <w:t>RNDr. Bedřich Zimola, Ph.D.</w:t>
            </w:r>
            <w:r>
              <w:t xml:space="preserve"> – přednášky  (50 %), semináře (50 %), cvičení (50 %)</w:t>
            </w:r>
          </w:p>
          <w:p w:rsidR="00A2704D" w:rsidRPr="007E5FDC" w:rsidRDefault="00A2704D" w:rsidP="00E568AC"/>
        </w:tc>
      </w:tr>
      <w:tr w:rsidR="00A2704D" w:rsidTr="00E568AC">
        <w:trPr>
          <w:trHeight w:val="340"/>
        </w:trPr>
        <w:tc>
          <w:tcPr>
            <w:tcW w:w="9855" w:type="dxa"/>
            <w:gridSpan w:val="9"/>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50"/>
        </w:trPr>
        <w:tc>
          <w:tcPr>
            <w:tcW w:w="9855" w:type="dxa"/>
            <w:gridSpan w:val="9"/>
            <w:tcBorders>
              <w:top w:val="nil"/>
            </w:tcBorders>
          </w:tcPr>
          <w:p w:rsidR="00A2704D" w:rsidRPr="00E02C6E" w:rsidRDefault="00A2704D" w:rsidP="00E568AC">
            <w:pPr>
              <w:jc w:val="both"/>
            </w:pPr>
            <w:r w:rsidRPr="00E02C6E">
              <w:t>Předmět seznamuje s terminologií, principy a trendy manažerského rozhodování za jistoty, nejistot, rizika a neurčitostí. Smyslem je dosáhnout stavu, aby studenti pochopili, že rozpoznání úrovně nejistoty a neurčitosti na základě kvality vstupních informací o jevech a událostech z míry jejich významnosti a spolehlivosti má zásadní vliv na proces hodnocení a rozhodování o riziku a aby získané teoretické poznatky dokázali aplikovat při rozhodování v soukromém a veřejném sektoru. Vyloženy jsou zároveň fáze rozhodovacího procesu, podstata skupinového rozhodování, volba stylu rozhodování, a především metody, pravidla a postupy užívané při rozhodování za jistoty, nejistot rizika a neurčitostí. Zahrnut a vysvětlen je rovněž rozdíl termínů „důvěra“ a „spoléhání“, jež s hodnocením nejistot a neurčitostí úzce souvisí a které je třeba v procesu odhadu rizika při hodnocení lidského činitele jako zdroje nebezpečí také často respektovat.</w:t>
            </w:r>
          </w:p>
          <w:p w:rsidR="00A2704D" w:rsidRPr="00B66279" w:rsidRDefault="00A2704D" w:rsidP="00E568AC">
            <w:pPr>
              <w:numPr>
                <w:ilvl w:val="12"/>
                <w:numId w:val="0"/>
              </w:numPr>
              <w:jc w:val="both"/>
            </w:pPr>
            <w:r>
              <w:t>V průběhu cvičení a seminářů jsou řešeny a kriticky diskutovány konkrétní příklady s akcentem na rozhodovací procesy za jistoty, nejistot, rizika a neurčitostí s cílem verifikovat schopnost studentů aplikovat probrané poznatky v praxi. Předmět je zakončen závěrečným zápočtovým testem.</w:t>
            </w:r>
          </w:p>
          <w:p w:rsidR="00A2704D" w:rsidRPr="00DD7FB6" w:rsidRDefault="00A2704D" w:rsidP="00E568AC">
            <w:pPr>
              <w:numPr>
                <w:ilvl w:val="12"/>
                <w:numId w:val="0"/>
              </w:numPr>
              <w:spacing w:after="60"/>
              <w:jc w:val="both"/>
              <w:rPr>
                <w:u w:val="single"/>
              </w:rPr>
            </w:pPr>
            <w:r w:rsidRPr="00DD7FB6">
              <w:rPr>
                <w:u w:val="single"/>
              </w:rPr>
              <w:t>Hlavní témata:</w:t>
            </w:r>
          </w:p>
          <w:p w:rsidR="00A2704D" w:rsidRDefault="00A2704D">
            <w:pPr>
              <w:pStyle w:val="Odstavecseseznamem1"/>
              <w:numPr>
                <w:ilvl w:val="0"/>
                <w:numId w:val="42"/>
              </w:numPr>
              <w:ind w:left="714" w:hanging="357"/>
              <w:jc w:val="both"/>
              <w:pPrChange w:id="1503" w:author="Eva Skýbová" w:date="2018-06-08T13:24:00Z">
                <w:pPr>
                  <w:pStyle w:val="Odstavecseseznamem1"/>
                  <w:numPr>
                    <w:numId w:val="43"/>
                  </w:numPr>
                  <w:tabs>
                    <w:tab w:val="num" w:pos="720"/>
                  </w:tabs>
                  <w:ind w:left="714" w:hanging="357"/>
                  <w:jc w:val="both"/>
                </w:pPr>
              </w:pPrChange>
            </w:pPr>
            <w:r>
              <w:t>Úvod do studia předmětu, pojmový aparát z oblasti rozhodovacích procesů, nejistot a neurčitostí.</w:t>
            </w:r>
          </w:p>
          <w:p w:rsidR="00A2704D" w:rsidRDefault="00A2704D">
            <w:pPr>
              <w:pStyle w:val="Odstavecseseznamem1"/>
              <w:numPr>
                <w:ilvl w:val="0"/>
                <w:numId w:val="42"/>
              </w:numPr>
              <w:ind w:left="714" w:hanging="357"/>
              <w:jc w:val="both"/>
              <w:pPrChange w:id="1504" w:author="Eva Skýbová" w:date="2018-06-08T13:24:00Z">
                <w:pPr>
                  <w:pStyle w:val="Odstavecseseznamem1"/>
                  <w:numPr>
                    <w:numId w:val="43"/>
                  </w:numPr>
                  <w:tabs>
                    <w:tab w:val="num" w:pos="720"/>
                  </w:tabs>
                  <w:ind w:left="714" w:hanging="357"/>
                  <w:jc w:val="both"/>
                </w:pPr>
              </w:pPrChange>
            </w:pPr>
            <w:r>
              <w:t>Rozhodovací proces a jeho fáze.</w:t>
            </w:r>
          </w:p>
          <w:p w:rsidR="00A2704D" w:rsidRDefault="00A2704D">
            <w:pPr>
              <w:pStyle w:val="Odstavecseseznamem1"/>
              <w:numPr>
                <w:ilvl w:val="0"/>
                <w:numId w:val="42"/>
              </w:numPr>
              <w:ind w:left="714" w:hanging="357"/>
              <w:jc w:val="both"/>
              <w:pPrChange w:id="1505" w:author="Eva Skýbová" w:date="2018-06-08T13:24:00Z">
                <w:pPr>
                  <w:pStyle w:val="Odstavecseseznamem1"/>
                  <w:numPr>
                    <w:numId w:val="43"/>
                  </w:numPr>
                  <w:tabs>
                    <w:tab w:val="num" w:pos="720"/>
                  </w:tabs>
                  <w:ind w:left="714" w:hanging="357"/>
                  <w:jc w:val="both"/>
                </w:pPr>
              </w:pPrChange>
            </w:pPr>
            <w:r>
              <w:t>Metoda Monte Carlo.</w:t>
            </w:r>
          </w:p>
          <w:p w:rsidR="00A2704D" w:rsidRDefault="00A2704D">
            <w:pPr>
              <w:pStyle w:val="Odstavecseseznamem1"/>
              <w:numPr>
                <w:ilvl w:val="0"/>
                <w:numId w:val="42"/>
              </w:numPr>
              <w:ind w:left="714" w:hanging="357"/>
              <w:jc w:val="both"/>
              <w:pPrChange w:id="1506" w:author="Eva Skýbová" w:date="2018-06-08T13:24:00Z">
                <w:pPr>
                  <w:pStyle w:val="Odstavecseseznamem1"/>
                  <w:numPr>
                    <w:numId w:val="43"/>
                  </w:numPr>
                  <w:tabs>
                    <w:tab w:val="num" w:pos="720"/>
                  </w:tabs>
                  <w:ind w:left="714" w:hanging="357"/>
                  <w:jc w:val="both"/>
                </w:pPr>
              </w:pPrChange>
            </w:pPr>
            <w:r>
              <w:t>Rozhodování za jistoty, bodová stupnice, alokace 100 bodů, párová srovnání a multikriteriální hodnocení.</w:t>
            </w:r>
          </w:p>
          <w:p w:rsidR="00A2704D" w:rsidRDefault="00A2704D">
            <w:pPr>
              <w:pStyle w:val="Odstavecseseznamem1"/>
              <w:numPr>
                <w:ilvl w:val="0"/>
                <w:numId w:val="42"/>
              </w:numPr>
              <w:ind w:left="714" w:hanging="357"/>
              <w:jc w:val="both"/>
              <w:pPrChange w:id="1507" w:author="Eva Skýbová" w:date="2018-06-08T13:24:00Z">
                <w:pPr>
                  <w:pStyle w:val="Odstavecseseznamem1"/>
                  <w:numPr>
                    <w:numId w:val="43"/>
                  </w:numPr>
                  <w:tabs>
                    <w:tab w:val="num" w:pos="720"/>
                  </w:tabs>
                  <w:ind w:left="714" w:hanging="357"/>
                  <w:jc w:val="both"/>
                </w:pPr>
              </w:pPrChange>
            </w:pPr>
            <w:r>
              <w:t>Rozhodování za nejistoty, pravděpodobnostní stromy.</w:t>
            </w:r>
          </w:p>
          <w:p w:rsidR="00A2704D" w:rsidRDefault="00A2704D">
            <w:pPr>
              <w:pStyle w:val="Odstavecseseznamem1"/>
              <w:numPr>
                <w:ilvl w:val="0"/>
                <w:numId w:val="42"/>
              </w:numPr>
              <w:ind w:left="714" w:hanging="357"/>
              <w:jc w:val="both"/>
              <w:pPrChange w:id="1508" w:author="Eva Skýbová" w:date="2018-06-08T13:24:00Z">
                <w:pPr>
                  <w:pStyle w:val="Odstavecseseznamem1"/>
                  <w:numPr>
                    <w:numId w:val="43"/>
                  </w:numPr>
                  <w:tabs>
                    <w:tab w:val="num" w:pos="720"/>
                  </w:tabs>
                  <w:ind w:left="714" w:hanging="357"/>
                  <w:jc w:val="both"/>
                </w:pPr>
              </w:pPrChange>
            </w:pPr>
            <w:r>
              <w:t>Rozhodování za rizika, pravidla očekávané hodnoty, utility a očekávané hodnoty a rozptylu.</w:t>
            </w:r>
          </w:p>
          <w:p w:rsidR="00A2704D" w:rsidRPr="009B7746" w:rsidRDefault="00A2704D">
            <w:pPr>
              <w:pStyle w:val="Odstavecseseznamem1"/>
              <w:numPr>
                <w:ilvl w:val="0"/>
                <w:numId w:val="42"/>
              </w:numPr>
              <w:ind w:left="714" w:hanging="357"/>
              <w:jc w:val="both"/>
              <w:pPrChange w:id="1509" w:author="Eva Skýbová" w:date="2018-06-08T13:24:00Z">
                <w:pPr>
                  <w:pStyle w:val="Odstavecseseznamem1"/>
                  <w:numPr>
                    <w:numId w:val="43"/>
                  </w:numPr>
                  <w:tabs>
                    <w:tab w:val="num" w:pos="720"/>
                  </w:tabs>
                  <w:ind w:left="714" w:hanging="357"/>
                  <w:jc w:val="both"/>
                </w:pPr>
              </w:pPrChange>
            </w:pPr>
            <w:r>
              <w:t xml:space="preserve">Rozhodování za neurčitosti pravidla maximax, Waldovo, Huwiczovo, Laplaceovo a Savageovo. </w:t>
            </w:r>
          </w:p>
          <w:p w:rsidR="00A2704D" w:rsidRDefault="00A2704D">
            <w:pPr>
              <w:pStyle w:val="Odstavecseseznamem1"/>
              <w:numPr>
                <w:ilvl w:val="0"/>
                <w:numId w:val="42"/>
              </w:numPr>
              <w:ind w:left="714" w:hanging="357"/>
              <w:jc w:val="both"/>
              <w:pPrChange w:id="1510" w:author="Eva Skýbová" w:date="2018-06-08T13:24:00Z">
                <w:pPr>
                  <w:pStyle w:val="Odstavecseseznamem1"/>
                  <w:numPr>
                    <w:numId w:val="43"/>
                  </w:numPr>
                  <w:tabs>
                    <w:tab w:val="num" w:pos="720"/>
                  </w:tabs>
                  <w:ind w:left="714" w:hanging="357"/>
                  <w:jc w:val="both"/>
                </w:pPr>
              </w:pPrChange>
            </w:pPr>
            <w:r>
              <w:t>Rozhodovací stromy, d</w:t>
            </w:r>
            <w:r w:rsidRPr="009B7746">
              <w:t>ůvěra a spoléhání</w:t>
            </w:r>
            <w:r>
              <w:t>.</w:t>
            </w:r>
          </w:p>
          <w:p w:rsidR="00A2704D" w:rsidRDefault="00A2704D">
            <w:pPr>
              <w:pStyle w:val="Odstavecseseznamem1"/>
              <w:numPr>
                <w:ilvl w:val="0"/>
                <w:numId w:val="42"/>
              </w:numPr>
              <w:ind w:left="714" w:hanging="357"/>
              <w:jc w:val="both"/>
              <w:pPrChange w:id="1511" w:author="Eva Skýbová" w:date="2018-06-08T13:24:00Z">
                <w:pPr>
                  <w:pStyle w:val="Odstavecseseznamem1"/>
                  <w:numPr>
                    <w:numId w:val="43"/>
                  </w:numPr>
                  <w:tabs>
                    <w:tab w:val="num" w:pos="720"/>
                  </w:tabs>
                  <w:ind w:left="714" w:hanging="357"/>
                  <w:jc w:val="both"/>
                </w:pPr>
              </w:pPrChange>
            </w:pPr>
            <w:r>
              <w:t xml:space="preserve">Skupinové rozhodování, styly rozhodování, výhody, nevýhody, rozhodování užitím expertních týmů a hodnocení kvality rozhodovacího </w:t>
            </w:r>
            <w:r w:rsidRPr="00E02C6E">
              <w:t>procesu (expertizy, znalecké posudky apod.)</w:t>
            </w:r>
            <w:r>
              <w:t xml:space="preserve">. </w:t>
            </w:r>
          </w:p>
          <w:p w:rsidR="00A2704D" w:rsidRDefault="00A2704D">
            <w:pPr>
              <w:pStyle w:val="Odstavecseseznamem1"/>
              <w:numPr>
                <w:ilvl w:val="0"/>
                <w:numId w:val="42"/>
              </w:numPr>
              <w:ind w:left="714" w:hanging="357"/>
              <w:jc w:val="both"/>
              <w:pPrChange w:id="1512" w:author="Eva Skýbová" w:date="2018-06-08T13:24:00Z">
                <w:pPr>
                  <w:pStyle w:val="Odstavecseseznamem1"/>
                  <w:numPr>
                    <w:numId w:val="43"/>
                  </w:numPr>
                  <w:tabs>
                    <w:tab w:val="num" w:pos="720"/>
                  </w:tabs>
                  <w:ind w:left="714" w:hanging="357"/>
                  <w:jc w:val="both"/>
                </w:pPr>
              </w:pPrChange>
            </w:pPr>
            <w:r>
              <w:t xml:space="preserve">Volba stylu rozhodování, psychologické aspekty rozhodovacích procesů a zpracování zápočtového testu. </w:t>
            </w:r>
            <w:r>
              <w:rPr>
                <w:lang w:eastAsia="en-US"/>
              </w:rPr>
              <w:t xml:space="preserve">   </w:t>
            </w:r>
            <w:r>
              <w:t xml:space="preserve"> </w:t>
            </w:r>
          </w:p>
        </w:tc>
      </w:tr>
      <w:tr w:rsidR="00A2704D" w:rsidTr="00E568AC">
        <w:trPr>
          <w:trHeight w:val="265"/>
        </w:trPr>
        <w:tc>
          <w:tcPr>
            <w:tcW w:w="3653" w:type="dxa"/>
            <w:gridSpan w:val="2"/>
            <w:shd w:val="clear" w:color="auto" w:fill="F7CAAC"/>
          </w:tcPr>
          <w:p w:rsidR="00A2704D" w:rsidRDefault="00A2704D" w:rsidP="00E568AC">
            <w:pPr>
              <w:jc w:val="both"/>
            </w:pPr>
            <w:r>
              <w:rPr>
                <w:b/>
              </w:rPr>
              <w:t>Studijní literatura a studijní pomůcky</w:t>
            </w:r>
          </w:p>
        </w:tc>
        <w:tc>
          <w:tcPr>
            <w:tcW w:w="6202" w:type="dxa"/>
            <w:gridSpan w:val="7"/>
          </w:tcPr>
          <w:p w:rsidR="00A2704D" w:rsidRDefault="00A2704D" w:rsidP="00E568AC">
            <w:pPr>
              <w:jc w:val="both"/>
            </w:pPr>
          </w:p>
        </w:tc>
      </w:tr>
      <w:tr w:rsidR="00A2704D" w:rsidRPr="00DD27AB" w:rsidTr="00E568AC">
        <w:trPr>
          <w:trHeight w:val="1497"/>
        </w:trPr>
        <w:tc>
          <w:tcPr>
            <w:tcW w:w="9855" w:type="dxa"/>
            <w:gridSpan w:val="9"/>
          </w:tcPr>
          <w:p w:rsidR="00A2704D" w:rsidRDefault="00A2704D" w:rsidP="00E568AC">
            <w:pPr>
              <w:spacing w:before="60" w:after="60"/>
              <w:jc w:val="both"/>
              <w:rPr>
                <w:b/>
              </w:rPr>
            </w:pPr>
            <w:r w:rsidRPr="00935B90">
              <w:rPr>
                <w:b/>
              </w:rPr>
              <w:lastRenderedPageBreak/>
              <w:t>Povinná literatura</w:t>
            </w:r>
            <w:r>
              <w:rPr>
                <w:b/>
              </w:rPr>
              <w:t>:</w:t>
            </w:r>
          </w:p>
          <w:p w:rsidR="00A2704D" w:rsidRDefault="00A2704D" w:rsidP="00E568AC">
            <w:pPr>
              <w:pStyle w:val="Odstavecseseznamem1"/>
              <w:ind w:left="0"/>
              <w:contextualSpacing w:val="0"/>
              <w:jc w:val="both"/>
              <w:rPr>
                <w:lang w:eastAsia="en-US"/>
              </w:rPr>
            </w:pPr>
            <w:r>
              <w:t xml:space="preserve">GRASSEOVÁ, M., MAŠLEJ, M., BRECHTA, B. 2010. </w:t>
            </w:r>
            <w:r w:rsidRPr="00F777FE">
              <w:rPr>
                <w:i/>
              </w:rPr>
              <w:t>Manažerské rozho</w:t>
            </w:r>
            <w:r>
              <w:rPr>
                <w:i/>
              </w:rPr>
              <w:t>dování: Teoretická východiska a </w:t>
            </w:r>
            <w:r w:rsidRPr="00F777FE">
              <w:rPr>
                <w:i/>
              </w:rPr>
              <w:t>praktické příklady. Část 1</w:t>
            </w:r>
            <w:r>
              <w:t>. 1. vyd. Brno: Univerzita obrany. 174 s. ISBN 978-80-7231-730-1.</w:t>
            </w:r>
          </w:p>
          <w:p w:rsidR="00A2704D" w:rsidRDefault="00A2704D" w:rsidP="00E568AC">
            <w:pPr>
              <w:pStyle w:val="Odstavecseseznamem1"/>
              <w:ind w:left="0"/>
              <w:contextualSpacing w:val="0"/>
              <w:jc w:val="both"/>
              <w:rPr>
                <w:lang w:eastAsia="en-US"/>
              </w:rPr>
            </w:pPr>
            <w:r w:rsidRPr="00701968">
              <w:t>R</w:t>
            </w:r>
            <w:r>
              <w:t>AMÍK</w:t>
            </w:r>
            <w:r w:rsidRPr="00701968">
              <w:t>, J</w:t>
            </w:r>
            <w:r>
              <w:t>.,</w:t>
            </w:r>
            <w:r w:rsidRPr="00701968">
              <w:t xml:space="preserve"> T</w:t>
            </w:r>
            <w:r>
              <w:t>OŠENOVSKÝ</w:t>
            </w:r>
            <w:r w:rsidRPr="00701968">
              <w:t>, F</w:t>
            </w:r>
            <w:r>
              <w:t>. 2013.</w:t>
            </w:r>
            <w:r w:rsidRPr="00701968">
              <w:t xml:space="preserve"> </w:t>
            </w:r>
            <w:r w:rsidRPr="004631C2">
              <w:rPr>
                <w:i/>
              </w:rPr>
              <w:t>Rozhodovací analýza pro manažery: moderní metody rozhodování.</w:t>
            </w:r>
            <w:r w:rsidRPr="00701968">
              <w:t xml:space="preserve"> Karviná: Slezská univerzita v Opavě, Obchodně p</w:t>
            </w:r>
            <w:r>
              <w:t>odnikatelská fakulta v Karviné,</w:t>
            </w:r>
            <w:r w:rsidRPr="00701968">
              <w:t xml:space="preserve"> s. </w:t>
            </w:r>
            <w:r>
              <w:t>7-48, 119-179. ISBN 978</w:t>
            </w:r>
            <w:r>
              <w:noBreakHyphen/>
              <w:t>80</w:t>
            </w:r>
            <w:r>
              <w:noBreakHyphen/>
              <w:t>7248</w:t>
            </w:r>
            <w:r>
              <w:noBreakHyphen/>
              <w:t>843</w:t>
            </w:r>
            <w:r>
              <w:noBreakHyphen/>
              <w:t>8</w:t>
            </w:r>
            <w:r>
              <w:rPr>
                <w:sz w:val="8"/>
                <w:szCs w:val="8"/>
              </w:rPr>
              <w:t>.</w:t>
            </w:r>
          </w:p>
          <w:p w:rsidR="00A2704D" w:rsidRDefault="00A2704D" w:rsidP="00E568AC">
            <w:pPr>
              <w:pStyle w:val="Odstavecseseznamem1"/>
              <w:ind w:left="0"/>
              <w:contextualSpacing w:val="0"/>
              <w:jc w:val="both"/>
              <w:rPr>
                <w:lang w:eastAsia="en-US"/>
              </w:rPr>
            </w:pPr>
            <w:r w:rsidRPr="000C49AC">
              <w:t xml:space="preserve">TICHÝ, M. 2006. </w:t>
            </w:r>
            <w:r w:rsidRPr="008B6524">
              <w:rPr>
                <w:i/>
                <w:iCs/>
              </w:rPr>
              <w:t>Ovládání rizika: Analýza a management</w:t>
            </w:r>
            <w:r>
              <w:t xml:space="preserve">. 1. vyd. Praha: C. H. Beck, s. </w:t>
            </w:r>
            <w:r w:rsidRPr="000C49AC">
              <w:t>3</w:t>
            </w:r>
            <w:r>
              <w:t>-26; 39-66; 117-196. ISBN </w:t>
            </w:r>
            <w:r w:rsidRPr="000C49AC">
              <w:t>978-80-7179-415-5.</w:t>
            </w:r>
          </w:p>
          <w:p w:rsidR="00A2704D" w:rsidRDefault="00A2704D" w:rsidP="00E568AC">
            <w:pPr>
              <w:pStyle w:val="Odstavecseseznamem1"/>
              <w:ind w:left="0"/>
              <w:contextualSpacing w:val="0"/>
              <w:jc w:val="both"/>
              <w:rPr>
                <w:lang w:eastAsia="en-US"/>
              </w:rPr>
            </w:pPr>
            <w:r>
              <w:t>Poznámky a prezentace z přednášek a řešené příklady z cvičení a seminářů.</w:t>
            </w:r>
          </w:p>
          <w:p w:rsidR="00A2704D" w:rsidRDefault="00A2704D" w:rsidP="00E568AC">
            <w:pPr>
              <w:spacing w:before="60"/>
              <w:jc w:val="both"/>
              <w:rPr>
                <w:b/>
              </w:rPr>
            </w:pPr>
            <w:r>
              <w:rPr>
                <w:b/>
              </w:rPr>
              <w:t>Doporučená</w:t>
            </w:r>
            <w:r w:rsidRPr="00935B90">
              <w:rPr>
                <w:b/>
              </w:rPr>
              <w:t xml:space="preserve"> literatura</w:t>
            </w:r>
            <w:r>
              <w:rPr>
                <w:b/>
              </w:rPr>
              <w:t>:</w:t>
            </w:r>
          </w:p>
          <w:p w:rsidR="00A2704D" w:rsidRPr="00E568AC" w:rsidRDefault="00A2704D" w:rsidP="00E568AC">
            <w:pPr>
              <w:pStyle w:val="Odstavecseseznamem1"/>
              <w:autoSpaceDE w:val="0"/>
              <w:autoSpaceDN w:val="0"/>
              <w:adjustRightInd w:val="0"/>
              <w:ind w:left="0"/>
              <w:jc w:val="both"/>
              <w:rPr>
                <w:lang w:eastAsia="en-US"/>
              </w:rPr>
            </w:pPr>
            <w:r w:rsidRPr="009D32CB">
              <w:t>F</w:t>
            </w:r>
            <w:r>
              <w:t>IALA</w:t>
            </w:r>
            <w:r w:rsidRPr="009D32CB">
              <w:t xml:space="preserve">, P. </w:t>
            </w:r>
            <w:r>
              <w:t xml:space="preserve">2013. </w:t>
            </w:r>
            <w:r w:rsidRPr="00DD27AB">
              <w:rPr>
                <w:i/>
              </w:rPr>
              <w:t>Modely a metody rozhodování.</w:t>
            </w:r>
            <w:r w:rsidRPr="009D32CB">
              <w:t xml:space="preserve"> 3.</w:t>
            </w:r>
            <w:r>
              <w:t xml:space="preserve"> </w:t>
            </w:r>
            <w:r w:rsidRPr="009D32CB">
              <w:t>vyd. Pra</w:t>
            </w:r>
            <w:r>
              <w:t>ha: Oeconomica.</w:t>
            </w:r>
            <w:r w:rsidRPr="009D32CB">
              <w:t xml:space="preserve"> 292 s. ISBN 978-80-245-1981-4.</w:t>
            </w:r>
          </w:p>
          <w:p w:rsidR="00A2704D" w:rsidRPr="00DD27AB" w:rsidRDefault="00A2704D" w:rsidP="00E568AC">
            <w:pPr>
              <w:pStyle w:val="Odstavecseseznamem1"/>
              <w:autoSpaceDE w:val="0"/>
              <w:autoSpaceDN w:val="0"/>
              <w:adjustRightInd w:val="0"/>
              <w:ind w:left="0"/>
              <w:jc w:val="both"/>
              <w:rPr>
                <w:lang w:val="de-DE" w:eastAsia="en-US"/>
              </w:rPr>
            </w:pPr>
            <w:r w:rsidRPr="00701968">
              <w:t>H</w:t>
            </w:r>
            <w:r>
              <w:t>EBÁK</w:t>
            </w:r>
            <w:r w:rsidRPr="00701968">
              <w:t xml:space="preserve">, P. </w:t>
            </w:r>
            <w:r>
              <w:t xml:space="preserve">2014. </w:t>
            </w:r>
            <w:r w:rsidRPr="00DD27AB">
              <w:rPr>
                <w:i/>
              </w:rPr>
              <w:t>Rozhodování při riziku.</w:t>
            </w:r>
            <w:r>
              <w:t xml:space="preserve"> 2. vyd. Praha: Informatorium.</w:t>
            </w:r>
            <w:r w:rsidRPr="00701968">
              <w:t xml:space="preserve"> 101 s. ISBN 978-80-7333-115-3</w:t>
            </w:r>
          </w:p>
          <w:p w:rsidR="00A2704D" w:rsidRPr="00DD27AB" w:rsidRDefault="00A2704D" w:rsidP="00E568AC">
            <w:pPr>
              <w:pStyle w:val="Odstavecseseznamem1"/>
              <w:autoSpaceDE w:val="0"/>
              <w:autoSpaceDN w:val="0"/>
              <w:adjustRightInd w:val="0"/>
              <w:ind w:left="0"/>
              <w:jc w:val="both"/>
              <w:rPr>
                <w:lang w:val="en-GB" w:eastAsia="en-US"/>
              </w:rPr>
            </w:pPr>
            <w:r w:rsidRPr="00501312">
              <w:t xml:space="preserve">MODARRES, M. 1993. </w:t>
            </w:r>
            <w:r w:rsidRPr="00DD27AB">
              <w:rPr>
                <w:i/>
              </w:rPr>
              <w:t>What Every Engineer Should Know About Reliability and Risk Analysis</w:t>
            </w:r>
            <w:r w:rsidRPr="00501312">
              <w:t>. New York, Marcel Dekker, Inc.</w:t>
            </w:r>
            <w:r>
              <w:t xml:space="preserve">. p. 1-296. </w:t>
            </w:r>
            <w:r w:rsidRPr="00501312">
              <w:t>ISBN 0–8247–8958–X</w:t>
            </w:r>
            <w:r>
              <w:t>.</w:t>
            </w:r>
          </w:p>
          <w:p w:rsidR="00A2704D" w:rsidRDefault="00A2704D" w:rsidP="00E568AC">
            <w:pPr>
              <w:pStyle w:val="Odstavecseseznamem1"/>
              <w:ind w:left="0"/>
              <w:jc w:val="both"/>
              <w:rPr>
                <w:lang w:eastAsia="en-US"/>
              </w:rPr>
            </w:pPr>
            <w:r w:rsidRPr="00CB52EA">
              <w:t>Š</w:t>
            </w:r>
            <w:r>
              <w:t>TĚDROŇ</w:t>
            </w:r>
            <w:r w:rsidRPr="00CB52EA">
              <w:t>, B.</w:t>
            </w:r>
            <w:r>
              <w:t xml:space="preserve"> et al.</w:t>
            </w:r>
            <w:r w:rsidRPr="00CB52EA">
              <w:t xml:space="preserve"> </w:t>
            </w:r>
            <w:r>
              <w:t xml:space="preserve">2015. </w:t>
            </w:r>
            <w:r w:rsidRPr="00DD27AB">
              <w:rPr>
                <w:i/>
              </w:rPr>
              <w:t>Manažerské rozhodování v praxi.</w:t>
            </w:r>
            <w:r w:rsidRPr="00CB52EA">
              <w:t xml:space="preserve"> </w:t>
            </w:r>
            <w:r>
              <w:t>1. vyd.</w:t>
            </w:r>
            <w:r w:rsidRPr="00CB52EA">
              <w:t xml:space="preserve"> Pra</w:t>
            </w:r>
            <w:r>
              <w:t>ha: C.H. Beck.</w:t>
            </w:r>
            <w:r w:rsidRPr="00CB52EA">
              <w:t xml:space="preserve"> </w:t>
            </w:r>
            <w:r>
              <w:t>s. 5-35. ISBN 978</w:t>
            </w:r>
            <w:r>
              <w:noBreakHyphen/>
              <w:t>80</w:t>
            </w:r>
            <w:r>
              <w:noBreakHyphen/>
              <w:t>7400</w:t>
            </w:r>
            <w:r>
              <w:noBreakHyphen/>
            </w:r>
            <w:r w:rsidRPr="00CB52EA">
              <w:t>587-9.</w:t>
            </w:r>
          </w:p>
          <w:p w:rsidR="00A2704D" w:rsidRPr="00E02C6E" w:rsidRDefault="00A2704D" w:rsidP="00E568AC">
            <w:pPr>
              <w:pStyle w:val="Odstavecseseznamem1"/>
              <w:ind w:left="0"/>
              <w:jc w:val="both"/>
              <w:rPr>
                <w:lang w:eastAsia="en-US"/>
              </w:rPr>
            </w:pPr>
            <w:r w:rsidRPr="00E02C6E">
              <w:t xml:space="preserve">TICHÝ, M., VALJENTOVÁ, M. 2011. </w:t>
            </w:r>
            <w:r w:rsidRPr="00E02C6E">
              <w:rPr>
                <w:i/>
              </w:rPr>
              <w:t xml:space="preserve">Experti a expertizy. </w:t>
            </w:r>
            <w:r w:rsidRPr="00E02C6E">
              <w:t xml:space="preserve">1. </w:t>
            </w:r>
            <w:r>
              <w:t>v</w:t>
            </w:r>
            <w:r w:rsidRPr="00E02C6E">
              <w:t xml:space="preserve">yd. </w:t>
            </w:r>
            <w:r>
              <w:t>Praha: Linde.</w:t>
            </w:r>
            <w:r w:rsidRPr="00E02C6E">
              <w:t xml:space="preserve"> </w:t>
            </w:r>
            <w:r>
              <w:t>281 s. ISBN 978</w:t>
            </w:r>
            <w:r>
              <w:noBreakHyphen/>
              <w:t>80</w:t>
            </w:r>
            <w:r>
              <w:noBreakHyphen/>
              <w:t>7201</w:t>
            </w:r>
            <w:r>
              <w:noBreakHyphen/>
            </w:r>
            <w:r w:rsidRPr="00E02C6E">
              <w:t>823-9.</w:t>
            </w:r>
          </w:p>
          <w:p w:rsidR="00A2704D" w:rsidRPr="00DD27AB" w:rsidRDefault="00A2704D" w:rsidP="00E568AC">
            <w:pPr>
              <w:pStyle w:val="Odstavecseseznamem1"/>
              <w:autoSpaceDE w:val="0"/>
              <w:autoSpaceDN w:val="0"/>
              <w:adjustRightInd w:val="0"/>
              <w:ind w:left="0"/>
              <w:jc w:val="both"/>
              <w:rPr>
                <w:lang w:val="en-GB" w:eastAsia="en-US"/>
              </w:rPr>
            </w:pPr>
            <w:r w:rsidRPr="00DD27AB">
              <w:rPr>
                <w:szCs w:val="24"/>
                <w:lang w:val="fr-FR"/>
              </w:rPr>
              <w:t xml:space="preserve">VOSE, D. 2008. </w:t>
            </w:r>
            <w:r w:rsidRPr="00DD27AB">
              <w:rPr>
                <w:i/>
                <w:szCs w:val="24"/>
                <w:lang w:val="fr-FR"/>
              </w:rPr>
              <w:t>Risk Analysis. A Quantitative Guide.</w:t>
            </w:r>
            <w:r w:rsidRPr="00DD27AB">
              <w:rPr>
                <w:szCs w:val="24"/>
                <w:lang w:val="fr-FR"/>
              </w:rPr>
              <w:t xml:space="preserve"> 3</w:t>
            </w:r>
            <w:r w:rsidRPr="00DD27AB">
              <w:rPr>
                <w:szCs w:val="24"/>
                <w:vertAlign w:val="superscript"/>
                <w:lang w:val="fr-FR"/>
              </w:rPr>
              <w:t>rd</w:t>
            </w:r>
            <w:r w:rsidRPr="00DD27AB">
              <w:rPr>
                <w:szCs w:val="24"/>
                <w:lang w:val="fr-FR"/>
              </w:rPr>
              <w:t xml:space="preserve"> Ed. </w:t>
            </w:r>
            <w:r w:rsidRPr="00DD27AB">
              <w:rPr>
                <w:szCs w:val="24"/>
                <w:lang w:val="en-GB"/>
              </w:rPr>
              <w:t>Chichester: John Wiley &amp; Sons, Ltd., p. 35-66, 115</w:t>
            </w:r>
            <w:r w:rsidRPr="00DD27AB">
              <w:rPr>
                <w:szCs w:val="24"/>
                <w:lang w:val="en-GB"/>
              </w:rPr>
              <w:noBreakHyphen/>
              <w:t>144, 207-262, 321-352, 436-438. ISBN 978</w:t>
            </w:r>
            <w:r w:rsidRPr="00DD27AB">
              <w:rPr>
                <w:szCs w:val="24"/>
                <w:lang w:val="en-GB"/>
              </w:rPr>
              <w:noBreakHyphen/>
              <w:t>0-470-5.</w:t>
            </w:r>
          </w:p>
          <w:p w:rsidR="00A2704D" w:rsidRPr="00DD27AB" w:rsidRDefault="00A2704D" w:rsidP="00E568AC">
            <w:pPr>
              <w:pStyle w:val="Odstavecseseznamem1"/>
              <w:autoSpaceDE w:val="0"/>
              <w:autoSpaceDN w:val="0"/>
              <w:adjustRightInd w:val="0"/>
              <w:ind w:left="0"/>
              <w:jc w:val="both"/>
              <w:rPr>
                <w:lang w:val="en-GB" w:eastAsia="en-US"/>
              </w:rPr>
            </w:pPr>
            <w:r w:rsidRPr="00DD27AB">
              <w:rPr>
                <w:lang w:val="en-GB"/>
              </w:rPr>
              <w:t xml:space="preserve">WANG, J. X. 2002. </w:t>
            </w:r>
            <w:r w:rsidRPr="00DD27AB">
              <w:rPr>
                <w:i/>
                <w:lang w:val="en-GB"/>
              </w:rPr>
              <w:t>What every Engineer Should</w:t>
            </w:r>
            <w:r w:rsidRPr="00DD27AB">
              <w:rPr>
                <w:lang w:val="en-GB"/>
              </w:rPr>
              <w:t xml:space="preserve"> </w:t>
            </w:r>
            <w:r w:rsidRPr="00DD27AB">
              <w:rPr>
                <w:i/>
                <w:lang w:val="en-GB"/>
              </w:rPr>
              <w:t>Know about Decision Making under Uncertainty</w:t>
            </w:r>
            <w:r w:rsidRPr="00DD27AB">
              <w:rPr>
                <w:lang w:val="en-GB"/>
              </w:rPr>
              <w:t>. 1</w:t>
            </w:r>
            <w:r w:rsidRPr="00DD27AB">
              <w:rPr>
                <w:vertAlign w:val="superscript"/>
                <w:lang w:val="en-GB"/>
              </w:rPr>
              <w:t>st</w:t>
            </w:r>
            <w:r w:rsidRPr="00DD27AB">
              <w:rPr>
                <w:lang w:val="en-GB"/>
              </w:rPr>
              <w:t xml:space="preserve"> Ed. </w:t>
            </w:r>
            <w:r>
              <w:t>New York:</w:t>
            </w:r>
            <w:r w:rsidRPr="00501312">
              <w:t xml:space="preserve"> Marcel Dekker, Inc.</w:t>
            </w:r>
            <w:r>
              <w:t xml:space="preserve">, p. 1-70, 137-162. ISBN </w:t>
            </w:r>
            <w:r w:rsidRPr="0042367F">
              <w:t>0-8247-0808-3</w:t>
            </w:r>
            <w:r>
              <w:t>.</w:t>
            </w:r>
          </w:p>
          <w:p w:rsidR="00A2704D" w:rsidRPr="00DD27AB" w:rsidRDefault="00A2704D" w:rsidP="00E568AC">
            <w:pPr>
              <w:pStyle w:val="Odstavecseseznamem1"/>
              <w:autoSpaceDE w:val="0"/>
              <w:autoSpaceDN w:val="0"/>
              <w:adjustRightInd w:val="0"/>
              <w:ind w:left="0"/>
              <w:jc w:val="both"/>
              <w:rPr>
                <w:lang w:val="en-GB" w:eastAsia="en-US"/>
              </w:rPr>
            </w:pPr>
            <w:r w:rsidRPr="00501312">
              <w:t>WANG, J.</w:t>
            </w:r>
            <w:r>
              <w:t xml:space="preserve"> </w:t>
            </w:r>
            <w:r w:rsidRPr="00501312">
              <w:t>X., ROUSH, M.</w:t>
            </w:r>
            <w:r>
              <w:t xml:space="preserve"> </w:t>
            </w:r>
            <w:r w:rsidRPr="00501312">
              <w:t xml:space="preserve">L. </w:t>
            </w:r>
            <w:r>
              <w:t xml:space="preserve">2000. </w:t>
            </w:r>
            <w:r w:rsidRPr="00DD27AB">
              <w:rPr>
                <w:i/>
              </w:rPr>
              <w:t>What Every Engineer Should Know About Risk Engineering and Management</w:t>
            </w:r>
            <w:r>
              <w:t>, New York: Marcel Dekker, Inc., p. 189-20</w:t>
            </w:r>
            <w:r w:rsidRPr="00501312">
              <w:t>1</w:t>
            </w:r>
            <w:r>
              <w:t>. ISBN 0-8247-9301-3.</w:t>
            </w:r>
          </w:p>
        </w:tc>
      </w:tr>
      <w:tr w:rsidR="00A2704D" w:rsidTr="00E568AC">
        <w:tc>
          <w:tcPr>
            <w:tcW w:w="9855" w:type="dxa"/>
            <w:gridSpan w:val="9"/>
            <w:tcBorders>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center"/>
            </w:pPr>
            <w:r>
              <w:t>16</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t>Informace o způsobu kontaktu s vyučujícím</w:t>
            </w:r>
          </w:p>
        </w:tc>
      </w:tr>
      <w:tr w:rsidR="00A2704D" w:rsidTr="00E568AC">
        <w:trPr>
          <w:trHeight w:val="302"/>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A52FE1" w:rsidRDefault="00A2704D" w:rsidP="00E568AC">
            <w:pPr>
              <w:jc w:val="both"/>
              <w:rPr>
                <w:b/>
              </w:rPr>
            </w:pPr>
            <w:r w:rsidRPr="00A52FE1">
              <w:rPr>
                <w:b/>
              </w:rPr>
              <w:t>Řízení dodavatelských řetězců</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56</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center"/>
            </w:pPr>
            <w:r>
              <w:t>5</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80% aktivní účast na seminářích, průběžné plnění zadaných úkolů, úspěšné vypracování písemné práce.</w:t>
            </w:r>
          </w:p>
          <w:p w:rsidR="00A2704D" w:rsidRDefault="00A2704D" w:rsidP="00E568AC">
            <w:pPr>
              <w:jc w:val="both"/>
            </w:pPr>
            <w:r>
              <w:t>Zkouška: úspěšné vypracování písemné práce, ústní zkouška.</w:t>
            </w:r>
          </w:p>
        </w:tc>
      </w:tr>
      <w:tr w:rsidR="00A2704D" w:rsidTr="00E568AC">
        <w:trPr>
          <w:trHeight w:val="250"/>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Ing. </w:t>
            </w:r>
            <w:smartTag w:uri="urn:schemas-microsoft-com:office:smarttags" w:element="PersonName">
              <w:smartTagPr>
                <w:attr w:name="ProductID" w:val="Martin Hart"/>
              </w:smartTagPr>
              <w:r>
                <w:t>Martin Hart</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a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Ing. </w:t>
            </w:r>
            <w:smartTag w:uri="urn:schemas-microsoft-com:office:smarttags" w:element="PersonName">
              <w:smartTagPr>
                <w:attr w:name="ProductID" w:val="Martin Hart"/>
              </w:smartTagPr>
              <w:r>
                <w:t>Martin Hart</w:t>
              </w:r>
            </w:smartTag>
            <w:r>
              <w:t>, Ph.D.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D50305" w:rsidTr="00E568AC">
        <w:trPr>
          <w:trHeight w:val="3331"/>
        </w:trPr>
        <w:tc>
          <w:tcPr>
            <w:tcW w:w="9855" w:type="dxa"/>
            <w:gridSpan w:val="8"/>
            <w:tcBorders>
              <w:top w:val="nil"/>
              <w:bottom w:val="single" w:sz="12" w:space="0" w:color="auto"/>
            </w:tcBorders>
          </w:tcPr>
          <w:p w:rsidR="00A2704D" w:rsidRDefault="00A2704D" w:rsidP="00E568AC">
            <w:pPr>
              <w:jc w:val="both"/>
              <w:rPr>
                <w:color w:val="000000"/>
              </w:rPr>
            </w:pPr>
            <w:r w:rsidRPr="00D50305">
              <w:rPr>
                <w:color w:val="000000"/>
              </w:rPr>
              <w:t xml:space="preserve">Cílem předmětu je seznámit studenty se základními pojmy z oblasti řízení dodavatelských řetězců. V průběhu studia se studenti seznámí se základními typy dodavatelských řetězců, procesy, které probíhají v dodavatelských řetězcích </w:t>
            </w:r>
            <w:r>
              <w:rPr>
                <w:color w:val="000000"/>
              </w:rPr>
              <w:br/>
            </w:r>
            <w:r w:rsidRPr="00D50305">
              <w:rPr>
                <w:color w:val="000000"/>
              </w:rPr>
              <w:t xml:space="preserve">a logistickými technologiemi řízení materiálových toků dodavatelských řetězců. Studenti získají znalosti potřebné </w:t>
            </w:r>
            <w:r>
              <w:rPr>
                <w:color w:val="000000"/>
              </w:rPr>
              <w:br/>
            </w:r>
            <w:r w:rsidRPr="00D50305">
              <w:rPr>
                <w:color w:val="000000"/>
              </w:rPr>
              <w:t>pro návrh resp. optimalizaci dodavatelských řetězců na lokální, regionální i globální úrovni.</w:t>
            </w:r>
          </w:p>
          <w:p w:rsidR="00A2704D" w:rsidRDefault="00A2704D" w:rsidP="00E568AC">
            <w:pPr>
              <w:jc w:val="both"/>
              <w:rPr>
                <w:color w:val="000000"/>
              </w:rPr>
            </w:pPr>
            <w:r w:rsidRPr="00A52FE1">
              <w:rPr>
                <w:color w:val="000000"/>
                <w:u w:val="single"/>
              </w:rPr>
              <w:t>Hlavní témata:</w:t>
            </w:r>
          </w:p>
          <w:p w:rsidR="00A2704D" w:rsidRDefault="00A2704D" w:rsidP="00E568AC">
            <w:pPr>
              <w:numPr>
                <w:ilvl w:val="0"/>
                <w:numId w:val="43"/>
              </w:numPr>
              <w:jc w:val="both"/>
            </w:pPr>
            <w:r>
              <w:t>Úvod, vysvětlení pojmů "supply chain", "green supply chain" , „supply chain management“.</w:t>
            </w:r>
          </w:p>
          <w:p w:rsidR="00A2704D" w:rsidRDefault="00A2704D" w:rsidP="00E568AC">
            <w:pPr>
              <w:numPr>
                <w:ilvl w:val="0"/>
                <w:numId w:val="43"/>
              </w:numPr>
              <w:jc w:val="both"/>
            </w:pPr>
            <w:r>
              <w:t xml:space="preserve">Typy a struktura dodavatelských řetězců. </w:t>
            </w:r>
          </w:p>
          <w:p w:rsidR="00A2704D" w:rsidRDefault="00A2704D" w:rsidP="00E568AC">
            <w:pPr>
              <w:numPr>
                <w:ilvl w:val="0"/>
                <w:numId w:val="43"/>
              </w:numPr>
              <w:jc w:val="both"/>
            </w:pPr>
            <w:r>
              <w:t>Procesy v dodavatelských řetězcích.</w:t>
            </w:r>
          </w:p>
          <w:p w:rsidR="00A2704D" w:rsidRDefault="00A2704D" w:rsidP="00E568AC">
            <w:pPr>
              <w:numPr>
                <w:ilvl w:val="0"/>
                <w:numId w:val="43"/>
              </w:numPr>
              <w:jc w:val="both"/>
            </w:pPr>
            <w:r>
              <w:t xml:space="preserve">Strategie řízení dodavatelských řetězců. </w:t>
            </w:r>
          </w:p>
          <w:p w:rsidR="00A2704D" w:rsidRDefault="00A2704D" w:rsidP="00E568AC">
            <w:pPr>
              <w:numPr>
                <w:ilvl w:val="0"/>
                <w:numId w:val="43"/>
              </w:numPr>
              <w:jc w:val="both"/>
            </w:pPr>
            <w:r>
              <w:t xml:space="preserve">Tvorba prognóz, scénářů a plánování. </w:t>
            </w:r>
          </w:p>
          <w:p w:rsidR="00A2704D" w:rsidRDefault="00A2704D" w:rsidP="00E568AC">
            <w:pPr>
              <w:numPr>
                <w:ilvl w:val="0"/>
                <w:numId w:val="43"/>
              </w:numPr>
              <w:jc w:val="both"/>
            </w:pPr>
            <w:r>
              <w:t>Koncepce CPFR - Collaborative Planning Forecasting and Replenishment.</w:t>
            </w:r>
          </w:p>
          <w:p w:rsidR="00A2704D" w:rsidRDefault="00A2704D" w:rsidP="00E568AC">
            <w:pPr>
              <w:numPr>
                <w:ilvl w:val="0"/>
                <w:numId w:val="43"/>
              </w:numPr>
              <w:jc w:val="both"/>
            </w:pPr>
            <w:r>
              <w:t xml:space="preserve">Logistické technologie řízení dodavatelských řetězců. </w:t>
            </w:r>
          </w:p>
          <w:p w:rsidR="00A2704D" w:rsidRDefault="00A2704D" w:rsidP="00E568AC">
            <w:pPr>
              <w:numPr>
                <w:ilvl w:val="0"/>
                <w:numId w:val="43"/>
              </w:numPr>
              <w:jc w:val="both"/>
            </w:pPr>
            <w:r>
              <w:t>Komplexnost dodavatelských řetězců.</w:t>
            </w:r>
          </w:p>
          <w:p w:rsidR="00A2704D" w:rsidRDefault="00A2704D" w:rsidP="00E568AC">
            <w:pPr>
              <w:numPr>
                <w:ilvl w:val="0"/>
                <w:numId w:val="43"/>
              </w:numPr>
              <w:jc w:val="both"/>
            </w:pPr>
            <w:r>
              <w:t xml:space="preserve">Řízení rizik a bezpečnost dodavatelských řetězců. </w:t>
            </w:r>
          </w:p>
          <w:p w:rsidR="00A2704D" w:rsidRDefault="00A2704D" w:rsidP="00E568AC">
            <w:pPr>
              <w:numPr>
                <w:ilvl w:val="0"/>
                <w:numId w:val="43"/>
              </w:numPr>
              <w:jc w:val="both"/>
            </w:pPr>
            <w:r>
              <w:t xml:space="preserve">Návrh dodavatelských řetězců a udržitelnost. </w:t>
            </w:r>
          </w:p>
          <w:p w:rsidR="00A2704D" w:rsidRDefault="00A2704D" w:rsidP="00E568AC">
            <w:pPr>
              <w:numPr>
                <w:ilvl w:val="0"/>
                <w:numId w:val="43"/>
              </w:numPr>
              <w:jc w:val="both"/>
            </w:pPr>
            <w:r>
              <w:t xml:space="preserve">Globální dodavatelské řetězce. </w:t>
            </w:r>
          </w:p>
          <w:p w:rsidR="00A2704D" w:rsidRDefault="00A2704D" w:rsidP="00E568AC">
            <w:pPr>
              <w:numPr>
                <w:ilvl w:val="0"/>
                <w:numId w:val="43"/>
              </w:numPr>
              <w:jc w:val="both"/>
            </w:pPr>
            <w:r>
              <w:t xml:space="preserve">Ukazatelé efektivnosti řízení dodavatelských řetězců, zákaznický servis. </w:t>
            </w:r>
          </w:p>
          <w:p w:rsidR="00A2704D" w:rsidRDefault="00A2704D" w:rsidP="00E568AC">
            <w:pPr>
              <w:numPr>
                <w:ilvl w:val="0"/>
                <w:numId w:val="43"/>
              </w:numPr>
              <w:jc w:val="both"/>
            </w:pPr>
            <w:r>
              <w:t xml:space="preserve">Problematika dodavatelských řetězců a ochrana životního prostředí. </w:t>
            </w:r>
          </w:p>
          <w:p w:rsidR="00A2704D" w:rsidRPr="00D50305" w:rsidRDefault="00A2704D" w:rsidP="00E568AC">
            <w:pPr>
              <w:numPr>
                <w:ilvl w:val="0"/>
                <w:numId w:val="43"/>
              </w:numPr>
              <w:jc w:val="both"/>
            </w:pPr>
            <w:del w:id="1513" w:author="Eva Skýbová" w:date="2018-06-08T10:46:00Z">
              <w:r w:rsidDel="008655F1">
                <w:delText xml:space="preserve">14. </w:delText>
              </w:r>
            </w:del>
            <w:r>
              <w:t>Dodavatelské řetězce v blízké budoucnosti.</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D50305" w:rsidRDefault="00A2704D" w:rsidP="00E568AC">
            <w:pPr>
              <w:jc w:val="both"/>
              <w:rPr>
                <w:b/>
              </w:rPr>
            </w:pPr>
            <w:r w:rsidRPr="00D50305">
              <w:rPr>
                <w:b/>
              </w:rPr>
              <w:t>Povinná literatura:</w:t>
            </w:r>
          </w:p>
          <w:p w:rsidR="00A2704D" w:rsidRDefault="00A2704D" w:rsidP="00E568AC">
            <w:pPr>
              <w:jc w:val="both"/>
            </w:pPr>
            <w:del w:id="1514" w:author="Eva Skýbová" w:date="2018-06-08T10:46:00Z">
              <w:r w:rsidRPr="008A0F7B" w:rsidDel="008655F1">
                <w:delText>Pernica</w:delText>
              </w:r>
            </w:del>
            <w:ins w:id="1515" w:author="Eva Skýbová" w:date="2018-06-08T10:46:00Z">
              <w:r>
                <w:t>PERNICA</w:t>
              </w:r>
            </w:ins>
            <w:r w:rsidRPr="008A0F7B">
              <w:t xml:space="preserve">, Petr. </w:t>
            </w:r>
            <w:r w:rsidRPr="00F077F7">
              <w:rPr>
                <w:i/>
              </w:rPr>
              <w:t>Logistika (supply chain management) pro 21. století</w:t>
            </w:r>
            <w:r w:rsidRPr="008A0F7B">
              <w:t>. 1. - 3. díl. Praha: Radix, 2005, s. 1096-1698. ISBN 8086031594.</w:t>
            </w:r>
          </w:p>
          <w:p w:rsidR="00A2704D" w:rsidRPr="008A0F7B" w:rsidRDefault="00A2704D" w:rsidP="00E568AC">
            <w:pPr>
              <w:jc w:val="both"/>
            </w:pPr>
            <w:del w:id="1516" w:author="Eva Skýbová" w:date="2018-06-08T10:46:00Z">
              <w:r w:rsidRPr="008A0F7B" w:rsidDel="008655F1">
                <w:delText>Gros</w:delText>
              </w:r>
            </w:del>
            <w:ins w:id="1517" w:author="Eva Skýbová" w:date="2018-06-08T10:46:00Z">
              <w:r>
                <w:t>GROS</w:t>
              </w:r>
            </w:ins>
            <w:r w:rsidRPr="008A0F7B">
              <w:t xml:space="preserve">, Ivan. </w:t>
            </w:r>
            <w:r w:rsidRPr="00F077F7">
              <w:rPr>
                <w:i/>
              </w:rPr>
              <w:t>Velká kniha logistiky</w:t>
            </w:r>
            <w:r w:rsidRPr="008A0F7B">
              <w:t xml:space="preserve">. Praha: Vysoká škola chemicko-technologická v Praze, 2016, 507 s. ISBN 978-80-7080-952-5. Dostupné také z: </w:t>
            </w:r>
            <w:hyperlink r:id="rId41" w:history="1">
              <w:r w:rsidRPr="00E03B26">
                <w:rPr>
                  <w:rStyle w:val="Hypertextovodkaz"/>
                </w:rPr>
                <w:t>http://vydavatelstvi.vscht.cz/katalog/publikace?uid=uid_isbn-978-80-7080-952-5</w:t>
              </w:r>
            </w:hyperlink>
          </w:p>
          <w:p w:rsidR="00A2704D" w:rsidRDefault="00A2704D" w:rsidP="00E568AC">
            <w:pPr>
              <w:jc w:val="both"/>
            </w:pPr>
            <w:del w:id="1518" w:author="Eva Skýbová" w:date="2018-06-08T10:47:00Z">
              <w:r w:rsidRPr="00F71807" w:rsidDel="008655F1">
                <w:delText>Christopher</w:delText>
              </w:r>
            </w:del>
            <w:ins w:id="1519" w:author="Eva Skýbová" w:date="2018-06-08T10:47:00Z">
              <w:r>
                <w:t>CHRISTOPHER</w:t>
              </w:r>
            </w:ins>
            <w:r w:rsidRPr="00F71807">
              <w:t xml:space="preserve">, Martin. </w:t>
            </w:r>
            <w:r w:rsidRPr="00F077F7">
              <w:rPr>
                <w:i/>
              </w:rPr>
              <w:t>Logistics &amp; supply chain management</w:t>
            </w:r>
            <w:r w:rsidRPr="00F71807">
              <w:t>. 4th ed. Harlow, England ; London : Financial Times Prentice Hall, 2011. ISBN 978-0-273-73112-2.</w:t>
            </w:r>
          </w:p>
          <w:p w:rsidR="00A2704D" w:rsidRPr="00D50305" w:rsidRDefault="00A2704D" w:rsidP="00E568AC">
            <w:pPr>
              <w:spacing w:before="60"/>
              <w:jc w:val="both"/>
              <w:rPr>
                <w:b/>
              </w:rPr>
            </w:pPr>
            <w:r w:rsidRPr="00D50305">
              <w:rPr>
                <w:b/>
              </w:rPr>
              <w:t>Doporučená literatura:</w:t>
            </w:r>
          </w:p>
          <w:p w:rsidR="00A2704D" w:rsidRDefault="00A2704D" w:rsidP="00E568AC">
            <w:pPr>
              <w:jc w:val="both"/>
            </w:pPr>
            <w:del w:id="1520" w:author="Eva Skýbová" w:date="2018-06-08T10:47:00Z">
              <w:r w:rsidRPr="00F71807" w:rsidDel="008655F1">
                <w:delText>Waters</w:delText>
              </w:r>
            </w:del>
            <w:ins w:id="1521" w:author="Eva Skýbová" w:date="2018-06-08T10:47:00Z">
              <w:r>
                <w:t>WATERS</w:t>
              </w:r>
            </w:ins>
            <w:r w:rsidRPr="00F71807">
              <w:t xml:space="preserve">, C. </w:t>
            </w:r>
            <w:r w:rsidRPr="00F077F7">
              <w:rPr>
                <w:i/>
              </w:rPr>
              <w:t>Supply chain risk management: vulnerability and resilience in logistics</w:t>
            </w:r>
            <w:r w:rsidRPr="00F71807">
              <w:t>. London: Kogan Page, 2011. ISBN 0-7494-6393-9.</w:t>
            </w:r>
          </w:p>
          <w:p w:rsidR="00A2704D" w:rsidRDefault="00A2704D" w:rsidP="00E568AC">
            <w:pPr>
              <w:jc w:val="both"/>
            </w:pPr>
            <w:del w:id="1522" w:author="Eva Skýbová" w:date="2018-06-08T10:47:00Z">
              <w:r w:rsidRPr="00F71807" w:rsidDel="008655F1">
                <w:delText>Emmet</w:delText>
              </w:r>
            </w:del>
            <w:ins w:id="1523" w:author="Eva Skýbová" w:date="2018-06-08T10:47:00Z">
              <w:r>
                <w:t>EMMET</w:t>
              </w:r>
            </w:ins>
            <w:r w:rsidRPr="00F71807">
              <w:t xml:space="preserve">, S., </w:t>
            </w:r>
            <w:del w:id="1524" w:author="Eva Skýbová" w:date="2018-06-08T10:47:00Z">
              <w:r w:rsidRPr="00F71807" w:rsidDel="008655F1">
                <w:delText>Sood</w:delText>
              </w:r>
            </w:del>
            <w:ins w:id="1525" w:author="Eva Skýbová" w:date="2018-06-08T10:47:00Z">
              <w:r>
                <w:t>SOOD</w:t>
              </w:r>
            </w:ins>
            <w:r w:rsidRPr="00F71807">
              <w:t xml:space="preserve">, V. </w:t>
            </w:r>
            <w:r w:rsidRPr="00B62426">
              <w:rPr>
                <w:i/>
              </w:rPr>
              <w:t>Green supply chains: An action manifesto</w:t>
            </w:r>
            <w:r w:rsidRPr="00F71807">
              <w:t>. John Wiley&amp;Sons. ISBN 978-0-47-068941-7.</w:t>
            </w:r>
          </w:p>
          <w:p w:rsidR="00A2704D" w:rsidRDefault="00A2704D" w:rsidP="00E568AC">
            <w:pPr>
              <w:jc w:val="both"/>
            </w:pPr>
            <w:del w:id="1526" w:author="Eva Skýbová" w:date="2018-06-08T10:47:00Z">
              <w:r w:rsidRPr="00F71807" w:rsidDel="008655F1">
                <w:delText>Huang</w:delText>
              </w:r>
            </w:del>
            <w:ins w:id="1527" w:author="Eva Skýbová" w:date="2018-06-08T10:47:00Z">
              <w:r>
                <w:t>HUANG</w:t>
              </w:r>
            </w:ins>
            <w:r w:rsidRPr="00F71807">
              <w:t>, S.</w:t>
            </w:r>
            <w:ins w:id="1528" w:author="Eva Skýbová" w:date="2018-06-08T10:47:00Z">
              <w:r>
                <w:t xml:space="preserve"> </w:t>
              </w:r>
            </w:ins>
            <w:r w:rsidRPr="00F71807">
              <w:t xml:space="preserve">H. </w:t>
            </w:r>
            <w:r w:rsidRPr="00B62426">
              <w:rPr>
                <w:i/>
              </w:rPr>
              <w:t>Supply chain management for engineers</w:t>
            </w:r>
            <w:r w:rsidRPr="00F71807">
              <w:t>. Boca Raton: CRC Press, 2013. ISBN 978-1-4665-6892-1.</w:t>
            </w:r>
          </w:p>
          <w:p w:rsidR="00A2704D" w:rsidRDefault="00A2704D" w:rsidP="00E568AC">
            <w:pPr>
              <w:jc w:val="both"/>
            </w:pPr>
            <w:del w:id="1529" w:author="Eva Skýbová" w:date="2018-06-08T10:47:00Z">
              <w:r w:rsidRPr="00F71807" w:rsidDel="008655F1">
                <w:delText>Palevich</w:delText>
              </w:r>
            </w:del>
            <w:ins w:id="1530" w:author="Eva Skýbová" w:date="2018-06-08T10:47:00Z">
              <w:r>
                <w:t>PALEVICH</w:t>
              </w:r>
            </w:ins>
            <w:r w:rsidRPr="00F71807">
              <w:t xml:space="preserve">, R. </w:t>
            </w:r>
            <w:r w:rsidRPr="00B62426">
              <w:rPr>
                <w:i/>
              </w:rPr>
              <w:t>The lean sustainable supply chain: how to create a green infractructure with lean technologies</w:t>
            </w:r>
            <w:r w:rsidRPr="00F71807">
              <w:t>. FT Press. ISBN 978-0-13-283761-3.</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20</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5A3207" w:rsidRDefault="00A2704D" w:rsidP="00E568AC">
            <w:pPr>
              <w:jc w:val="both"/>
              <w:rPr>
                <w:b/>
              </w:rPr>
            </w:pPr>
            <w:r w:rsidRPr="005A3207">
              <w:rPr>
                <w:b/>
              </w:rPr>
              <w:t>Řízení lidských zdrojů v krizových situacích</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Požadavkem pro získání zápočtu je zpracování a obhájení portfolia personální dokumentace. Zkouška je ústní.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Ing. </w:t>
            </w:r>
            <w:smartTag w:uri="urn:schemas-microsoft-com:office:smarttags" w:element="PersonName">
              <w:r>
                <w:t>Eva Hoke</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 xml:space="preserve">Garant stanovuje koncepci předmětu, podílí se na přednáškách v rozsahu 100 % </w:t>
            </w:r>
            <w:r>
              <w:br/>
              <w:t>a dále stanovuje koncepci cvičení,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Ing. </w:t>
            </w:r>
            <w:smartTag w:uri="urn:schemas-microsoft-com:office:smarttags" w:element="PersonName">
              <w:r>
                <w:t>Eva Hoke</w:t>
              </w:r>
            </w:smartTag>
            <w:r>
              <w:t>, Ph.D. – přednášky (100 %), cvičení (100 %)</w:t>
            </w: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9409BC" w:rsidTr="00E568AC">
        <w:trPr>
          <w:trHeight w:val="3938"/>
        </w:trPr>
        <w:tc>
          <w:tcPr>
            <w:tcW w:w="9855" w:type="dxa"/>
            <w:gridSpan w:val="8"/>
            <w:tcBorders>
              <w:top w:val="nil"/>
              <w:bottom w:val="single" w:sz="12" w:space="0" w:color="auto"/>
            </w:tcBorders>
          </w:tcPr>
          <w:p w:rsidR="00A2704D" w:rsidRPr="009D631F" w:rsidRDefault="00A2704D" w:rsidP="00E568AC">
            <w:pPr>
              <w:jc w:val="both"/>
            </w:pPr>
            <w:r w:rsidRPr="00054E88">
              <w:t>Cílem tohoto předmětu je seznámit studenty se základními oblastmi a procesy v řízení lidsk</w:t>
            </w:r>
            <w:r>
              <w:t>ého kapitálu ve specifických podmínkách krizového managementu</w:t>
            </w:r>
            <w:r w:rsidRPr="00054E88">
              <w:t>.</w:t>
            </w:r>
            <w:r>
              <w:t xml:space="preserve">  Student si osvojí </w:t>
            </w:r>
            <w:r w:rsidRPr="00704D8B">
              <w:t>celou řadu postupů a meto</w:t>
            </w:r>
            <w:r>
              <w:t>d</w:t>
            </w:r>
            <w:r w:rsidRPr="00704D8B">
              <w:t xml:space="preserve"> </w:t>
            </w:r>
            <w:r>
              <w:t>o</w:t>
            </w:r>
            <w:r w:rsidRPr="00704D8B">
              <w:t xml:space="preserve">d získávání pracovníků, uzavření pracovní smlouvy až </w:t>
            </w:r>
            <w:r>
              <w:t xml:space="preserve">po propouštění a penzionování pracovníků. Pozornost bude též věnována krizi v podniku s dopadem na řízení lidských zdrojů, stejně tak jako osobě krizového manažera. </w:t>
            </w:r>
          </w:p>
          <w:p w:rsidR="00A2704D" w:rsidRPr="00290A6C" w:rsidRDefault="00A2704D" w:rsidP="00E568AC">
            <w:pPr>
              <w:rPr>
                <w:u w:val="single"/>
              </w:rPr>
            </w:pPr>
            <w:r w:rsidRPr="00290A6C">
              <w:rPr>
                <w:u w:val="single"/>
              </w:rPr>
              <w:t>Hlavní témata:</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 xml:space="preserve">Moderní koncepce personálního řízení v kontextu krizového managementu. </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Personální plánování proces získávání a výběru zaměstnanců.</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Proces orientace zaměstnanců ve společnosti.</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Motivace a stimulace zaměstnanců, motivační program podniku.</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Personální rozvoj a vzdělávání pracovníků.</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Řízení výkonu a pracovní hodnocení.</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Odměňování zaměstnanců a mzdová politika.</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Podniková kultura a péče o zaměstnance.</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Bezpečnost a ochrana zaměstnanců při práci.</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Propouštění zaměstnanců, penzionování a outplacement.</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Krize v podniku a dopad na řízení lidských zdrojů.</w:t>
            </w:r>
          </w:p>
          <w:p w:rsidR="00A2704D" w:rsidRPr="00290A6C" w:rsidRDefault="00A2704D" w:rsidP="00E568AC">
            <w:pPr>
              <w:pStyle w:val="Odstavecseseznamem"/>
              <w:numPr>
                <w:ilvl w:val="0"/>
                <w:numId w:val="44"/>
              </w:numPr>
              <w:spacing w:after="0" w:line="240" w:lineRule="auto"/>
              <w:rPr>
                <w:rFonts w:ascii="Times New Roman" w:hAnsi="Times New Roman"/>
                <w:sz w:val="20"/>
                <w:szCs w:val="20"/>
              </w:rPr>
            </w:pPr>
            <w:r w:rsidRPr="00290A6C">
              <w:rPr>
                <w:rFonts w:ascii="Times New Roman" w:hAnsi="Times New Roman"/>
                <w:sz w:val="20"/>
                <w:szCs w:val="20"/>
              </w:rPr>
              <w:t xml:space="preserve">Řízení lidských zdrojů ve specifických podmínkách. </w:t>
            </w:r>
          </w:p>
          <w:p w:rsidR="00A2704D" w:rsidRPr="009409BC" w:rsidRDefault="00A2704D" w:rsidP="00E568AC"/>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9409BC" w:rsidRDefault="00A2704D" w:rsidP="00E568AC">
            <w:pPr>
              <w:rPr>
                <w:b/>
              </w:rPr>
            </w:pPr>
            <w:r w:rsidRPr="009409BC">
              <w:rPr>
                <w:b/>
              </w:rPr>
              <w:t>Povinná literatura:</w:t>
            </w:r>
          </w:p>
          <w:p w:rsidR="00A2704D" w:rsidRPr="00054E88" w:rsidRDefault="00A2704D" w:rsidP="00E568AC">
            <w:r w:rsidRPr="00054E88">
              <w:t>K</w:t>
            </w:r>
            <w:r>
              <w:t>OUBEK, Josef, 2015</w:t>
            </w:r>
            <w:r w:rsidRPr="00054E88">
              <w:t xml:space="preserve">. </w:t>
            </w:r>
            <w:r w:rsidRPr="00605466">
              <w:rPr>
                <w:i/>
              </w:rPr>
              <w:t>Řízení lidských zdrojů</w:t>
            </w:r>
            <w:r w:rsidRPr="00054E88">
              <w:t xml:space="preserve">. Praha: Management Press. ISBN 978-80-7261-288-8. </w:t>
            </w:r>
          </w:p>
          <w:p w:rsidR="00A2704D" w:rsidRDefault="00A2704D" w:rsidP="00E568AC">
            <w:pPr>
              <w:jc w:val="both"/>
            </w:pPr>
            <w:r w:rsidRPr="00054E88">
              <w:t>A</w:t>
            </w:r>
            <w:r>
              <w:t>RMSTRONG, Michael, 2015.</w:t>
            </w:r>
            <w:r w:rsidRPr="00054E88">
              <w:t xml:space="preserve"> </w:t>
            </w:r>
            <w:r w:rsidRPr="00605466">
              <w:rPr>
                <w:i/>
              </w:rPr>
              <w:t>Řízení lidských zdrojů - Moderní pojetí a postupy.</w:t>
            </w:r>
            <w:r w:rsidRPr="00054E88">
              <w:t xml:space="preserve"> Grada Publishing</w:t>
            </w:r>
            <w:r>
              <w:t xml:space="preserve"> a.s</w:t>
            </w:r>
            <w:r w:rsidRPr="00054E88">
              <w:t>. ISBN 978-80-247-5258-7.</w:t>
            </w:r>
          </w:p>
          <w:p w:rsidR="00A2704D" w:rsidRDefault="00A2704D" w:rsidP="00E568AC">
            <w:pPr>
              <w:jc w:val="both"/>
            </w:pPr>
            <w:r>
              <w:t xml:space="preserve">MĚRTLOVÁ, Libuše, 2014. </w:t>
            </w:r>
            <w:r w:rsidRPr="00066365">
              <w:rPr>
                <w:i/>
              </w:rPr>
              <w:t>Řízení lidských zdrojů a lidského kapitálu firmy</w:t>
            </w:r>
            <w:r>
              <w:t xml:space="preserve">. </w:t>
            </w:r>
            <w:r w:rsidRPr="00066365">
              <w:t>Brno: Akademické nakladatelství CERM</w:t>
            </w:r>
            <w:r>
              <w:t xml:space="preserve">. ISBN </w:t>
            </w:r>
            <w:r w:rsidRPr="00066365">
              <w:t>978-80-7204-907-3</w:t>
            </w:r>
            <w:r>
              <w:t>.</w:t>
            </w:r>
          </w:p>
          <w:p w:rsidR="00A2704D" w:rsidRPr="009409BC" w:rsidRDefault="00A2704D" w:rsidP="00E568AC">
            <w:pPr>
              <w:jc w:val="both"/>
              <w:rPr>
                <w:b/>
              </w:rPr>
            </w:pPr>
            <w:r w:rsidRPr="009409BC">
              <w:rPr>
                <w:b/>
              </w:rPr>
              <w:t>Doporučená literatura:</w:t>
            </w:r>
          </w:p>
          <w:p w:rsidR="00A2704D" w:rsidRDefault="00A2704D" w:rsidP="00E568AC">
            <w:pPr>
              <w:jc w:val="both"/>
            </w:pPr>
            <w:r>
              <w:t xml:space="preserve">ZAPLETALOVÁ, Šárka a kol., 2012. </w:t>
            </w:r>
            <w:r w:rsidRPr="00A103D5">
              <w:rPr>
                <w:i/>
              </w:rPr>
              <w:t>Krizový management podniku pro 21. Století.</w:t>
            </w:r>
            <w:r>
              <w:t xml:space="preserve"> Praha: Ekopress, s.r.o. ISBN 978-80-86929-85-9</w:t>
            </w:r>
          </w:p>
          <w:p w:rsidR="00A2704D" w:rsidRDefault="00A2704D" w:rsidP="00E568AC">
            <w:pPr>
              <w:jc w:val="both"/>
            </w:pPr>
            <w:r>
              <w:t xml:space="preserve">MUŽÍK, Jaroslav, KRPÁLEK, Pavel. 2017. </w:t>
            </w:r>
            <w:r w:rsidRPr="00C46547">
              <w:rPr>
                <w:i/>
              </w:rPr>
              <w:t>Lidské zdroje a personální management</w:t>
            </w:r>
            <w:r>
              <w:t xml:space="preserve">. Praha: Academia. ISBN </w:t>
            </w:r>
            <w:r w:rsidRPr="00C46547">
              <w:t>9788020027733</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lastRenderedPageBreak/>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0837D3" w:rsidRDefault="00A2704D" w:rsidP="00E568AC">
            <w:pPr>
              <w:jc w:val="both"/>
              <w:rPr>
                <w:b/>
              </w:rPr>
            </w:pPr>
            <w:r w:rsidRPr="000837D3">
              <w:rPr>
                <w:b/>
              </w:rPr>
              <w:t xml:space="preserve">Řízení procesů </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1/LS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14s</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semináře</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Způsob zakončení předmětu – zápočet, zkouška.</w:t>
            </w:r>
          </w:p>
          <w:p w:rsidR="00A2704D" w:rsidRDefault="00A2704D" w:rsidP="00E568AC">
            <w:pPr>
              <w:jc w:val="both"/>
            </w:pPr>
            <w:r>
              <w:t xml:space="preserve">Požadavky na zápočet </w:t>
            </w:r>
            <w:ins w:id="1531" w:author="Eva Skýbová" w:date="2018-06-08T10:48:00Z">
              <w:r>
                <w:t>–</w:t>
              </w:r>
            </w:ins>
            <w:del w:id="1532" w:author="Eva Skýbová" w:date="2018-06-08T10:48:00Z">
              <w:r w:rsidDel="008655F1">
                <w:delText>-</w:delText>
              </w:r>
            </w:del>
            <w:r>
              <w:t xml:space="preserve"> vypracování seminární práce dle požadavků vyučujícího, 80% aktivní účast na seminářích a o</w:t>
            </w:r>
            <w:r w:rsidRPr="000D5845">
              <w:t>věření znalostí na základě zpracování a následného vyhodnocení zpracovaných procesních modelů v aplikaci ARIS vč. ověření jejich správnosti (v rámci seminářů na PC učebně).</w:t>
            </w:r>
          </w:p>
          <w:p w:rsidR="00A2704D" w:rsidRDefault="00A2704D" w:rsidP="00E568AC">
            <w:pPr>
              <w:jc w:val="both"/>
            </w:pPr>
            <w:r>
              <w:t xml:space="preserve">Požadavky na zkoušku </w:t>
            </w:r>
            <w:ins w:id="1533" w:author="Eva Skýbová" w:date="2018-06-08T10:48:00Z">
              <w:r>
                <w:t>–</w:t>
              </w:r>
            </w:ins>
            <w:del w:id="1534" w:author="Eva Skýbová" w:date="2018-06-08T10:48:00Z">
              <w:r w:rsidDel="008655F1">
                <w:delText>-</w:delText>
              </w:r>
            </w:del>
            <w:r>
              <w:t xml:space="preserve"> písemný test s maximálním možným počtem dosažitelných bodů 100 musí být napsán alespoň na 60 %, následuje ústní zkouška v rozsahu znalostí přednášek a seminářů.</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seminářů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p>
        </w:tc>
      </w:tr>
      <w:tr w:rsidR="00A2704D" w:rsidTr="00E568AC">
        <w:trPr>
          <w:trHeight w:val="554"/>
        </w:trPr>
        <w:tc>
          <w:tcPr>
            <w:tcW w:w="9855" w:type="dxa"/>
            <w:gridSpan w:val="8"/>
            <w:tcBorders>
              <w:top w:val="nil"/>
            </w:tcBorders>
          </w:tcPr>
          <w:p w:rsidR="00A2704D" w:rsidRDefault="00A2704D" w:rsidP="00E568AC">
            <w:pPr>
              <w:jc w:val="both"/>
            </w:pPr>
            <w:r>
              <w:t xml:space="preserve">doc. Ing. </w:t>
            </w:r>
            <w:smartTag w:uri="urn:schemas-microsoft-com:office:smarttags" w:element="PersonName">
              <w:smartTagPr>
                <w:attr w:name="ProductID" w:val="Zuzana Tučková"/>
              </w:smartTagPr>
              <w:r>
                <w:t>Zuzana Tučková</w:t>
              </w:r>
            </w:smartTag>
            <w:r>
              <w:t xml:space="preserve">, Ph.D. – přednášky </w:t>
            </w:r>
            <w:r w:rsidRPr="00365419">
              <w:t>(</w:t>
            </w:r>
            <w:r>
              <w:t xml:space="preserve">100 </w:t>
            </w:r>
            <w:r w:rsidRPr="00365419">
              <w:t>%)</w:t>
            </w:r>
            <w:r>
              <w:t>, semináře (100 %)</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D029B7" w:rsidRDefault="00A2704D" w:rsidP="00E568AC">
            <w:pPr>
              <w:pStyle w:val="Zkladntext3"/>
              <w:spacing w:after="0" w:line="240" w:lineRule="atLeast"/>
              <w:jc w:val="both"/>
              <w:rPr>
                <w:rFonts w:ascii="Times New Roman" w:hAnsi="Times New Roman"/>
                <w:sz w:val="20"/>
                <w:lang w:val="cs-CZ"/>
              </w:rPr>
            </w:pPr>
            <w:r w:rsidRPr="00D029B7">
              <w:rPr>
                <w:rFonts w:ascii="Times New Roman" w:hAnsi="Times New Roman"/>
                <w:sz w:val="20"/>
                <w:lang w:val="cs-CZ"/>
              </w:rPr>
              <w:t xml:space="preserve">Cílem předmětu je poskytnout studentům teoretické i praktické poznatky z oblasti moderní specifické formy managementu – Business Process Managementu (BPM) a Business Process Reengineeringu a vztahů mezi nimi. V úvodu studia, jsou objasněny kořeny vzniku Business Process Managementu, jeho jednotlivé vývojové vlny dle světových autorů (King, Fingar, Smith ad.). Studenti získají základní přehled o vývoji BPM, jehož uplatnění v dnešní době podnikům umožňuje realizovat velmi rychlé změny a mít kontrolu nad procesy v celém hodnotovém řetězci. Zvláště pak je věnována pozornost procesnímu modelování. Posluchači budou seznámeni s postupem při práci </w:t>
            </w:r>
            <w:r w:rsidRPr="00D029B7">
              <w:rPr>
                <w:rFonts w:ascii="Times New Roman" w:hAnsi="Times New Roman"/>
                <w:sz w:val="20"/>
                <w:lang w:val="cs-CZ"/>
              </w:rPr>
              <w:br/>
              <w:t>s vybraným komplexním SW nástrojem pro modelování, návrhy a optimalizaci podnikových procesů. Kromě jiného vizualizační metody na mapování procesů, umožňují účinně strukturovat a dokumentovat procesní znalost a jeho uživatelé jsou podporováni řadou funkčností nejen pro modelování procesů, ale i provádění prezentací a vytváření reportů.</w:t>
            </w:r>
          </w:p>
          <w:p w:rsidR="00A2704D" w:rsidRPr="00D029B7" w:rsidRDefault="00A2704D" w:rsidP="00E568AC">
            <w:pPr>
              <w:pStyle w:val="Zkladntext3"/>
              <w:spacing w:after="0" w:line="240" w:lineRule="atLeast"/>
              <w:jc w:val="both"/>
              <w:rPr>
                <w:rFonts w:ascii="Times New Roman" w:hAnsi="Times New Roman"/>
                <w:sz w:val="20"/>
                <w:u w:val="single"/>
                <w:lang w:val="cs-CZ"/>
              </w:rPr>
            </w:pPr>
            <w:r w:rsidRPr="00D029B7">
              <w:rPr>
                <w:rFonts w:ascii="Times New Roman" w:hAnsi="Times New Roman"/>
                <w:sz w:val="20"/>
                <w:u w:val="single"/>
                <w:lang w:val="cs-CZ"/>
              </w:rPr>
              <w:t>Hlavní témata:</w:t>
            </w:r>
          </w:p>
          <w:p w:rsidR="00A2704D" w:rsidRPr="003A3189" w:rsidRDefault="00A2704D">
            <w:pPr>
              <w:numPr>
                <w:ilvl w:val="0"/>
                <w:numId w:val="45"/>
              </w:numPr>
              <w:ind w:left="714" w:hanging="357"/>
              <w:jc w:val="both"/>
              <w:pPrChange w:id="1535" w:author="Eva Skýbová" w:date="2018-06-08T13:24:00Z">
                <w:pPr>
                  <w:numPr>
                    <w:numId w:val="46"/>
                  </w:numPr>
                  <w:tabs>
                    <w:tab w:val="num" w:pos="720"/>
                  </w:tabs>
                  <w:ind w:left="714" w:hanging="357"/>
                  <w:jc w:val="both"/>
                </w:pPr>
              </w:pPrChange>
            </w:pPr>
            <w:r w:rsidRPr="003A3189">
              <w:t>Business, ekonomický princip, klíčové faktory</w:t>
            </w:r>
            <w:r>
              <w:t>.</w:t>
            </w:r>
          </w:p>
          <w:p w:rsidR="00A2704D" w:rsidRPr="003A3189" w:rsidRDefault="00A2704D">
            <w:pPr>
              <w:numPr>
                <w:ilvl w:val="0"/>
                <w:numId w:val="45"/>
              </w:numPr>
              <w:ind w:left="714" w:hanging="357"/>
              <w:jc w:val="both"/>
              <w:pPrChange w:id="1536" w:author="Eva Skýbová" w:date="2018-06-08T13:24:00Z">
                <w:pPr>
                  <w:numPr>
                    <w:numId w:val="46"/>
                  </w:numPr>
                  <w:tabs>
                    <w:tab w:val="num" w:pos="720"/>
                  </w:tabs>
                  <w:ind w:left="714" w:hanging="357"/>
                  <w:jc w:val="both"/>
                </w:pPr>
              </w:pPrChange>
            </w:pPr>
            <w:r w:rsidRPr="003A3189">
              <w:t>Procesní řízení – úvod, důvody studia, přínosy pro podnikovou praxi</w:t>
            </w:r>
            <w:r>
              <w:t>.</w:t>
            </w:r>
          </w:p>
          <w:p w:rsidR="00A2704D" w:rsidRPr="003A3189" w:rsidRDefault="00A2704D">
            <w:pPr>
              <w:numPr>
                <w:ilvl w:val="0"/>
                <w:numId w:val="45"/>
              </w:numPr>
              <w:ind w:left="714" w:hanging="357"/>
              <w:jc w:val="both"/>
              <w:pPrChange w:id="1537" w:author="Eva Skýbová" w:date="2018-06-08T13:24:00Z">
                <w:pPr>
                  <w:numPr>
                    <w:numId w:val="46"/>
                  </w:numPr>
                  <w:tabs>
                    <w:tab w:val="num" w:pos="720"/>
                  </w:tabs>
                  <w:ind w:left="714" w:hanging="357"/>
                  <w:jc w:val="both"/>
                </w:pPr>
              </w:pPrChange>
            </w:pPr>
            <w:r w:rsidRPr="003A3189">
              <w:t xml:space="preserve">Systémy řízení </w:t>
            </w:r>
            <w:ins w:id="1538" w:author="Eva Skýbová" w:date="2018-06-08T10:48:00Z">
              <w:r>
                <w:t>–</w:t>
              </w:r>
            </w:ins>
            <w:del w:id="1539" w:author="Eva Skýbová" w:date="2018-06-08T10:48:00Z">
              <w:r w:rsidRPr="003A3189" w:rsidDel="008655F1">
                <w:delText>-</w:delText>
              </w:r>
            </w:del>
            <w:r w:rsidRPr="003A3189">
              <w:t xml:space="preserve"> funkční a procesní pojetí</w:t>
            </w:r>
            <w:r>
              <w:t>.</w:t>
            </w:r>
            <w:r w:rsidRPr="003A3189">
              <w:t xml:space="preserve">  </w:t>
            </w:r>
          </w:p>
          <w:p w:rsidR="00A2704D" w:rsidRPr="003A3189" w:rsidRDefault="00A2704D">
            <w:pPr>
              <w:numPr>
                <w:ilvl w:val="0"/>
                <w:numId w:val="45"/>
              </w:numPr>
              <w:ind w:left="714" w:hanging="357"/>
              <w:jc w:val="both"/>
              <w:pPrChange w:id="1540" w:author="Eva Skýbová" w:date="2018-06-08T13:24:00Z">
                <w:pPr>
                  <w:numPr>
                    <w:numId w:val="46"/>
                  </w:numPr>
                  <w:tabs>
                    <w:tab w:val="num" w:pos="720"/>
                  </w:tabs>
                  <w:ind w:left="714" w:hanging="357"/>
                  <w:jc w:val="both"/>
                </w:pPr>
              </w:pPrChange>
            </w:pPr>
            <w:r w:rsidRPr="003A3189">
              <w:t>Procesně orientovaný systém řízení firmy</w:t>
            </w:r>
            <w:r>
              <w:t>.</w:t>
            </w:r>
            <w:r w:rsidRPr="003A3189">
              <w:t xml:space="preserve"> </w:t>
            </w:r>
          </w:p>
          <w:p w:rsidR="00A2704D" w:rsidRPr="003A3189" w:rsidRDefault="00A2704D">
            <w:pPr>
              <w:numPr>
                <w:ilvl w:val="0"/>
                <w:numId w:val="45"/>
              </w:numPr>
              <w:ind w:left="714" w:hanging="357"/>
              <w:jc w:val="both"/>
              <w:pPrChange w:id="1541" w:author="Eva Skýbová" w:date="2018-06-08T13:24:00Z">
                <w:pPr>
                  <w:numPr>
                    <w:numId w:val="46"/>
                  </w:numPr>
                  <w:tabs>
                    <w:tab w:val="num" w:pos="720"/>
                  </w:tabs>
                  <w:ind w:left="714" w:hanging="357"/>
                  <w:jc w:val="both"/>
                </w:pPr>
              </w:pPrChange>
            </w:pPr>
            <w:r w:rsidRPr="003A3189">
              <w:t>Analýza podnikových procesů</w:t>
            </w:r>
            <w:r>
              <w:t>.</w:t>
            </w:r>
          </w:p>
          <w:p w:rsidR="00A2704D" w:rsidRPr="003A3189" w:rsidRDefault="00A2704D">
            <w:pPr>
              <w:numPr>
                <w:ilvl w:val="0"/>
                <w:numId w:val="45"/>
              </w:numPr>
              <w:ind w:left="714" w:hanging="357"/>
              <w:jc w:val="both"/>
              <w:pPrChange w:id="1542" w:author="Eva Skýbová" w:date="2018-06-08T13:24:00Z">
                <w:pPr>
                  <w:numPr>
                    <w:numId w:val="46"/>
                  </w:numPr>
                  <w:tabs>
                    <w:tab w:val="num" w:pos="720"/>
                  </w:tabs>
                  <w:ind w:left="714" w:hanging="357"/>
                  <w:jc w:val="both"/>
                </w:pPr>
              </w:pPrChange>
            </w:pPr>
            <w:r w:rsidRPr="003A3189">
              <w:t>Měření výkonnosti podnikových procesů</w:t>
            </w:r>
            <w:r>
              <w:t>.</w:t>
            </w:r>
          </w:p>
          <w:p w:rsidR="00A2704D" w:rsidRPr="003A3189" w:rsidRDefault="00A2704D">
            <w:pPr>
              <w:numPr>
                <w:ilvl w:val="0"/>
                <w:numId w:val="45"/>
              </w:numPr>
              <w:ind w:left="714" w:hanging="357"/>
              <w:jc w:val="both"/>
              <w:pPrChange w:id="1543" w:author="Eva Skýbová" w:date="2018-06-08T13:24:00Z">
                <w:pPr>
                  <w:numPr>
                    <w:numId w:val="46"/>
                  </w:numPr>
                  <w:tabs>
                    <w:tab w:val="num" w:pos="720"/>
                  </w:tabs>
                  <w:ind w:left="714" w:hanging="357"/>
                  <w:jc w:val="both"/>
                </w:pPr>
              </w:pPrChange>
            </w:pPr>
            <w:r w:rsidRPr="003A3189">
              <w:t>I. vlna BPM a její zaměření na neustálé zlepšování procesů a II. vlna BPM pro dosažení radikálního vzrůstu výkonnosti organizace</w:t>
            </w:r>
            <w:r>
              <w:t>.</w:t>
            </w:r>
          </w:p>
          <w:p w:rsidR="00A2704D" w:rsidRPr="003A3189" w:rsidRDefault="00A2704D">
            <w:pPr>
              <w:numPr>
                <w:ilvl w:val="0"/>
                <w:numId w:val="45"/>
              </w:numPr>
              <w:ind w:left="714" w:hanging="357"/>
              <w:jc w:val="both"/>
              <w:pPrChange w:id="1544" w:author="Eva Skýbová" w:date="2018-06-08T13:24:00Z">
                <w:pPr>
                  <w:numPr>
                    <w:numId w:val="46"/>
                  </w:numPr>
                  <w:tabs>
                    <w:tab w:val="num" w:pos="720"/>
                  </w:tabs>
                  <w:ind w:left="714" w:hanging="357"/>
                  <w:jc w:val="both"/>
                </w:pPr>
              </w:pPrChange>
            </w:pPr>
            <w:r w:rsidRPr="003A3189">
              <w:t xml:space="preserve">III. vlna BPM vedoucí k vytvoření procesně orientované organizace a IV. vlna BPM směřující </w:t>
            </w:r>
            <w:r>
              <w:br/>
            </w:r>
            <w:r w:rsidRPr="003A3189">
              <w:t>ke konkurenceschopnosti založené na procesech a SW podpora procesního řízení</w:t>
            </w:r>
            <w:r>
              <w:t>.</w:t>
            </w:r>
          </w:p>
          <w:p w:rsidR="00A2704D" w:rsidRPr="003A3189" w:rsidRDefault="00A2704D">
            <w:pPr>
              <w:numPr>
                <w:ilvl w:val="0"/>
                <w:numId w:val="45"/>
              </w:numPr>
              <w:ind w:left="714" w:hanging="357"/>
              <w:jc w:val="both"/>
              <w:pPrChange w:id="1545" w:author="Eva Skýbová" w:date="2018-06-08T13:24:00Z">
                <w:pPr>
                  <w:numPr>
                    <w:numId w:val="46"/>
                  </w:numPr>
                  <w:tabs>
                    <w:tab w:val="num" w:pos="720"/>
                  </w:tabs>
                  <w:ind w:left="714" w:hanging="357"/>
                  <w:jc w:val="both"/>
                </w:pPr>
              </w:pPrChange>
            </w:pPr>
            <w:r w:rsidRPr="003A3189">
              <w:t>Vztah mezi Business Process Managementem a Business Process Reengineeringem a certifikací dle ISO 900X</w:t>
            </w:r>
            <w:r>
              <w:t>.</w:t>
            </w:r>
          </w:p>
          <w:p w:rsidR="00A2704D" w:rsidRPr="003A3189" w:rsidRDefault="00A2704D">
            <w:pPr>
              <w:numPr>
                <w:ilvl w:val="0"/>
                <w:numId w:val="45"/>
              </w:numPr>
              <w:ind w:left="714" w:hanging="357"/>
              <w:jc w:val="both"/>
              <w:pPrChange w:id="1546" w:author="Eva Skýbová" w:date="2018-06-08T13:24:00Z">
                <w:pPr>
                  <w:numPr>
                    <w:numId w:val="46"/>
                  </w:numPr>
                  <w:tabs>
                    <w:tab w:val="num" w:pos="720"/>
                  </w:tabs>
                  <w:ind w:left="714" w:hanging="357"/>
                  <w:jc w:val="both"/>
                </w:pPr>
              </w:pPrChange>
            </w:pPr>
            <w:r w:rsidRPr="003A3189">
              <w:t>Komponenty procesního řízení a způsob jejich uplatnění v</w:t>
            </w:r>
            <w:r>
              <w:t> </w:t>
            </w:r>
            <w:r w:rsidRPr="003A3189">
              <w:t>podniku</w:t>
            </w:r>
            <w:r>
              <w:t>.</w:t>
            </w:r>
          </w:p>
          <w:p w:rsidR="00A2704D" w:rsidRPr="008C398F" w:rsidRDefault="00A2704D" w:rsidP="00E568AC">
            <w:pPr>
              <w:jc w:val="both"/>
            </w:pPr>
          </w:p>
          <w:p w:rsidR="00A2704D" w:rsidRDefault="00A2704D" w:rsidP="00E568AC">
            <w:pPr>
              <w:jc w:val="both"/>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DC5A1B" w:rsidRDefault="00A2704D" w:rsidP="00E568AC">
            <w:pPr>
              <w:rPr>
                <w:b/>
                <w:lang w:eastAsia="en-US"/>
              </w:rPr>
            </w:pPr>
            <w:r w:rsidRPr="00DC5A1B">
              <w:rPr>
                <w:b/>
                <w:lang w:eastAsia="en-US"/>
              </w:rPr>
              <w:t>Povinná literatura:</w:t>
            </w:r>
          </w:p>
          <w:p w:rsidR="00A2704D" w:rsidRPr="00DC5A1B" w:rsidRDefault="00A2704D" w:rsidP="00E568AC">
            <w:pPr>
              <w:jc w:val="both"/>
            </w:pPr>
            <w:r w:rsidRPr="00DC5A1B">
              <w:t xml:space="preserve">TUČEK, D., HRABAL, M., TRČKA, L. </w:t>
            </w:r>
            <w:r w:rsidRPr="00DC5A1B">
              <w:rPr>
                <w:i/>
              </w:rPr>
              <w:t>Procesní řízení v praxi podniků a vysokých škol</w:t>
            </w:r>
            <w:r w:rsidRPr="00DC5A1B">
              <w:t>. Praha: Technická Wolters Kluwer, 2014, 272 s. ISBN  978-80-7478-674-7</w:t>
            </w:r>
          </w:p>
          <w:p w:rsidR="00A2704D" w:rsidRPr="00DC5A1B" w:rsidRDefault="00A2704D" w:rsidP="00E568AC">
            <w:pPr>
              <w:jc w:val="both"/>
            </w:pPr>
            <w:r w:rsidRPr="00DC5A1B">
              <w:t xml:space="preserve">TUČEK, D., ZÁMEČNÍK, R. </w:t>
            </w:r>
            <w:r w:rsidRPr="00DC5A1B">
              <w:rPr>
                <w:i/>
              </w:rPr>
              <w:t>Řízení a hodnocení výkonnosti podnikových procesů v praxi</w:t>
            </w:r>
            <w:r w:rsidRPr="00DC5A1B">
              <w:t>. Zvolen: Technická univerzita vo Zvolene, 2007, 202 s. ISBN 978-80-228-1796-7</w:t>
            </w:r>
          </w:p>
          <w:p w:rsidR="00A2704D" w:rsidRPr="00DC5A1B" w:rsidRDefault="00A2704D" w:rsidP="00E568AC">
            <w:pPr>
              <w:jc w:val="both"/>
            </w:pPr>
            <w:del w:id="1547" w:author="Eva Skýbová" w:date="2018-06-08T13:26:00Z">
              <w:r w:rsidRPr="00DC5A1B" w:rsidDel="001A707E">
                <w:lastRenderedPageBreak/>
                <w:delText>Chang</w:delText>
              </w:r>
            </w:del>
            <w:ins w:id="1548" w:author="Eva Skýbová" w:date="2018-06-08T13:26:00Z">
              <w:r>
                <w:t>CHANG</w:t>
              </w:r>
            </w:ins>
            <w:r w:rsidRPr="00DC5A1B">
              <w:t xml:space="preserve">, F. J. </w:t>
            </w:r>
            <w:r w:rsidRPr="00DC5A1B">
              <w:rPr>
                <w:i/>
                <w:iCs/>
              </w:rPr>
              <w:t>Business process Management Systems: Strategy and Implementation</w:t>
            </w:r>
            <w:r w:rsidRPr="00DC5A1B">
              <w:t>. CRC Press, E-book, 2016. ISBN 978-1420031362.</w:t>
            </w:r>
          </w:p>
          <w:p w:rsidR="00A2704D" w:rsidRPr="00DC5A1B" w:rsidRDefault="00A2704D" w:rsidP="00E568AC">
            <w:pPr>
              <w:jc w:val="both"/>
            </w:pPr>
            <w:r w:rsidRPr="00DC5A1B">
              <w:t xml:space="preserve">Pullan, P., Archer, J.. </w:t>
            </w:r>
            <w:r w:rsidRPr="00DC5A1B">
              <w:rPr>
                <w:i/>
                <w:iCs/>
              </w:rPr>
              <w:t>Business analysis and leadership: influencing change</w:t>
            </w:r>
            <w:r w:rsidRPr="00DC5A1B">
              <w:t>. Kogan P</w:t>
            </w:r>
            <w:r>
              <w:t>age, 2013. ISBN 978-0749468620.</w:t>
            </w:r>
          </w:p>
          <w:p w:rsidR="00A2704D" w:rsidRPr="00DC5A1B" w:rsidRDefault="00A2704D" w:rsidP="00E568AC">
            <w:pPr>
              <w:jc w:val="both"/>
              <w:rPr>
                <w:b/>
              </w:rPr>
            </w:pPr>
            <w:r w:rsidRPr="00DC5A1B">
              <w:rPr>
                <w:b/>
              </w:rPr>
              <w:t>Doporučená literatura:</w:t>
            </w:r>
          </w:p>
          <w:p w:rsidR="00A2704D" w:rsidRPr="00DC5A1B" w:rsidRDefault="00A2704D" w:rsidP="00E568AC">
            <w:pPr>
              <w:jc w:val="both"/>
            </w:pPr>
            <w:r w:rsidRPr="00DC5A1B">
              <w:t xml:space="preserve">ŘEPA, V. </w:t>
            </w:r>
            <w:r w:rsidRPr="00DC5A1B">
              <w:rPr>
                <w:i/>
                <w:iCs/>
              </w:rPr>
              <w:t>Procesně řízená organizace</w:t>
            </w:r>
            <w:r w:rsidRPr="00DC5A1B">
              <w:t>. Praha: Grada Publishing, 2012. ISBN 978-80-248-4128-4.</w:t>
            </w:r>
          </w:p>
          <w:p w:rsidR="00A2704D" w:rsidRPr="00DC5A1B" w:rsidRDefault="00A2704D" w:rsidP="00E568AC">
            <w:pPr>
              <w:jc w:val="both"/>
            </w:pPr>
            <w:del w:id="1549" w:author="Eva Skýbová" w:date="2018-06-08T13:26:00Z">
              <w:r w:rsidRPr="00DC5A1B" w:rsidDel="001A707E">
                <w:delText>Sinur</w:delText>
              </w:r>
            </w:del>
            <w:ins w:id="1550" w:author="Eva Skýbová" w:date="2018-06-08T13:26:00Z">
              <w:r>
                <w:t>SINUR</w:t>
              </w:r>
            </w:ins>
            <w:r w:rsidRPr="00DC5A1B">
              <w:t xml:space="preserve">, J., </w:t>
            </w:r>
            <w:del w:id="1551" w:author="Eva Skýbová" w:date="2018-06-08T13:26:00Z">
              <w:r w:rsidRPr="00DC5A1B" w:rsidDel="001A707E">
                <w:delText>Odell</w:delText>
              </w:r>
            </w:del>
            <w:ins w:id="1552" w:author="Eva Skýbová" w:date="2018-06-08T13:26:00Z">
              <w:r>
                <w:t>ODELL</w:t>
              </w:r>
            </w:ins>
            <w:r w:rsidRPr="00DC5A1B">
              <w:t xml:space="preserve">, J., </w:t>
            </w:r>
            <w:del w:id="1553" w:author="Eva Skýbová" w:date="2018-06-08T13:26:00Z">
              <w:r w:rsidRPr="00DC5A1B" w:rsidDel="001A707E">
                <w:delText>Fingar</w:delText>
              </w:r>
            </w:del>
            <w:ins w:id="1554" w:author="Eva Skýbová" w:date="2018-06-08T13:26:00Z">
              <w:r>
                <w:t>FINGAR</w:t>
              </w:r>
            </w:ins>
            <w:r w:rsidRPr="00DC5A1B">
              <w:t xml:space="preserve">, P. </w:t>
            </w:r>
            <w:r w:rsidRPr="00DC5A1B">
              <w:rPr>
                <w:i/>
                <w:iCs/>
              </w:rPr>
              <w:t>Business process management: The Next Wawe</w:t>
            </w:r>
            <w:r w:rsidRPr="00DC5A1B">
              <w:t xml:space="preserve">. Megan-Kiffer Press, 2013. ISBN 978-0929652-22-1. </w:t>
            </w:r>
          </w:p>
          <w:p w:rsidR="00A2704D" w:rsidRPr="00DC5A1B" w:rsidRDefault="00A2704D" w:rsidP="00E568AC">
            <w:pPr>
              <w:jc w:val="both"/>
            </w:pPr>
            <w:del w:id="1555" w:author="Eva Skýbová" w:date="2018-06-08T10:48:00Z">
              <w:r w:rsidRPr="00DC5A1B" w:rsidDel="008655F1">
                <w:delText>Miller</w:delText>
              </w:r>
            </w:del>
            <w:ins w:id="1556" w:author="Eva Skýbová" w:date="2018-06-08T10:48:00Z">
              <w:r>
                <w:t>MILLER</w:t>
              </w:r>
            </w:ins>
            <w:r w:rsidRPr="00DC5A1B">
              <w:t xml:space="preserve">, L. M. </w:t>
            </w:r>
            <w:r w:rsidRPr="00DC5A1B">
              <w:rPr>
                <w:i/>
                <w:iCs/>
              </w:rPr>
              <w:t>Getting to Lean - Transformational Change Management</w:t>
            </w:r>
            <w:r w:rsidRPr="00DC5A1B">
              <w:t>. Miller Management Press, 2013. ISBN 9780578121819.</w:t>
            </w:r>
          </w:p>
          <w:p w:rsidR="00A2704D" w:rsidRPr="00DC5A1B" w:rsidRDefault="00A2704D" w:rsidP="00E568AC">
            <w:pPr>
              <w:spacing w:line="240" w:lineRule="atLeast"/>
              <w:rPr>
                <w:lang w:eastAsia="en-US"/>
              </w:rPr>
            </w:pPr>
            <w:del w:id="1557" w:author="Eva Skýbová" w:date="2018-06-08T10:48:00Z">
              <w:r w:rsidRPr="00DC5A1B" w:rsidDel="008655F1">
                <w:rPr>
                  <w:lang w:eastAsia="en-US"/>
                </w:rPr>
                <w:delText>Sharp</w:delText>
              </w:r>
            </w:del>
            <w:ins w:id="1558" w:author="Eva Skýbová" w:date="2018-06-08T10:48:00Z">
              <w:r>
                <w:rPr>
                  <w:lang w:eastAsia="en-US"/>
                </w:rPr>
                <w:t>SHARP</w:t>
              </w:r>
            </w:ins>
            <w:r w:rsidRPr="00DC5A1B">
              <w:rPr>
                <w:lang w:eastAsia="en-US"/>
              </w:rPr>
              <w:t xml:space="preserve">, A., Mc. </w:t>
            </w:r>
            <w:del w:id="1559" w:author="Eva Skýbová" w:date="2018-06-08T13:26:00Z">
              <w:r w:rsidRPr="00DC5A1B" w:rsidDel="001A707E">
                <w:rPr>
                  <w:lang w:eastAsia="en-US"/>
                </w:rPr>
                <w:delText>Dermontt</w:delText>
              </w:r>
            </w:del>
            <w:ins w:id="1560" w:author="Eva Skýbová" w:date="2018-06-08T13:26:00Z">
              <w:r>
                <w:rPr>
                  <w:lang w:eastAsia="en-US"/>
                </w:rPr>
                <w:t>DERMONTT</w:t>
              </w:r>
            </w:ins>
            <w:r w:rsidRPr="00DC5A1B">
              <w:rPr>
                <w:lang w:eastAsia="en-US"/>
              </w:rPr>
              <w:t xml:space="preserve">, P. </w:t>
            </w:r>
            <w:r w:rsidRPr="00DC5A1B">
              <w:rPr>
                <w:i/>
                <w:iCs/>
                <w:lang w:eastAsia="en-US"/>
              </w:rPr>
              <w:t>Workflow modeling.</w:t>
            </w:r>
            <w:r w:rsidRPr="00DC5A1B">
              <w:rPr>
                <w:lang w:eastAsia="en-US"/>
              </w:rPr>
              <w:t xml:space="preserve"> London: Artech House, 2001. ISBN 1-58053-021-4</w:t>
            </w:r>
          </w:p>
          <w:p w:rsidR="00A2704D" w:rsidRPr="00DC5A1B" w:rsidRDefault="00A2704D" w:rsidP="00E568AC">
            <w:pPr>
              <w:spacing w:line="240" w:lineRule="atLeast"/>
              <w:rPr>
                <w:lang w:eastAsia="en-US"/>
              </w:rPr>
            </w:pPr>
            <w:del w:id="1561" w:author="Eva Skýbová" w:date="2018-06-08T10:48:00Z">
              <w:r w:rsidRPr="00DC5A1B" w:rsidDel="008655F1">
                <w:rPr>
                  <w:lang w:eastAsia="en-US"/>
                </w:rPr>
                <w:delText>Hammer</w:delText>
              </w:r>
            </w:del>
            <w:ins w:id="1562" w:author="Eva Skýbová" w:date="2018-06-08T10:48:00Z">
              <w:r>
                <w:rPr>
                  <w:lang w:eastAsia="en-US"/>
                </w:rPr>
                <w:t>HAMMER</w:t>
              </w:r>
            </w:ins>
            <w:r w:rsidRPr="00DC5A1B">
              <w:rPr>
                <w:lang w:eastAsia="en-US"/>
              </w:rPr>
              <w:t xml:space="preserve">, M., </w:t>
            </w:r>
            <w:del w:id="1563" w:author="Eva Skýbová" w:date="2018-06-08T13:26:00Z">
              <w:r w:rsidRPr="00DC5A1B" w:rsidDel="001A707E">
                <w:rPr>
                  <w:lang w:eastAsia="en-US"/>
                </w:rPr>
                <w:delText>Champy</w:delText>
              </w:r>
            </w:del>
            <w:ins w:id="1564" w:author="Eva Skýbová" w:date="2018-06-08T13:26:00Z">
              <w:r>
                <w:rPr>
                  <w:lang w:eastAsia="en-US"/>
                </w:rPr>
                <w:t>CHAMPY</w:t>
              </w:r>
            </w:ins>
            <w:r w:rsidRPr="00DC5A1B">
              <w:rPr>
                <w:lang w:eastAsia="en-US"/>
              </w:rPr>
              <w:t xml:space="preserve">, J. </w:t>
            </w:r>
            <w:r w:rsidRPr="00DC5A1B">
              <w:rPr>
                <w:i/>
                <w:iCs/>
                <w:lang w:eastAsia="en-US"/>
              </w:rPr>
              <w:t xml:space="preserve">Reengineering - Radikální proměna firmy. </w:t>
            </w:r>
            <w:r w:rsidRPr="00DC5A1B">
              <w:rPr>
                <w:lang w:eastAsia="en-US"/>
              </w:rPr>
              <w:t>Praha: Management Press, 1995. ISBN 80-85603-73-X</w:t>
            </w:r>
          </w:p>
          <w:p w:rsidR="00A2704D" w:rsidRPr="00DC5A1B" w:rsidRDefault="00A2704D" w:rsidP="00E568AC">
            <w:pPr>
              <w:jc w:val="both"/>
            </w:pPr>
            <w:r w:rsidRPr="00DC5A1B">
              <w:t xml:space="preserve"> </w:t>
            </w:r>
          </w:p>
          <w:p w:rsidR="00A2704D" w:rsidRPr="00DC5A1B" w:rsidRDefault="00A2704D" w:rsidP="00E568AC">
            <w:pPr>
              <w:jc w:val="both"/>
            </w:pPr>
          </w:p>
          <w:p w:rsidR="00A2704D" w:rsidRPr="00DC5A1B"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C808F4" w:rsidRDefault="00A2704D" w:rsidP="00E568AC">
            <w:pPr>
              <w:jc w:val="both"/>
              <w:rPr>
                <w:b/>
              </w:rPr>
            </w:pPr>
            <w:r w:rsidRPr="00C808F4">
              <w:rPr>
                <w:b/>
              </w:rPr>
              <w:t>Řízení rizik v privátní a veřejné sféře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28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Způsob zakončení předmětu</w:t>
            </w:r>
            <w:r>
              <w:t xml:space="preserve"> – písemná a ústní zkouška. </w:t>
            </w:r>
          </w:p>
          <w:p w:rsidR="00A2704D" w:rsidRDefault="00A2704D" w:rsidP="00E568AC">
            <w:pPr>
              <w:jc w:val="both"/>
            </w:pPr>
            <w:r w:rsidRPr="00897246">
              <w:t xml:space="preserve">Požadavky na zápočet </w:t>
            </w:r>
            <w:ins w:id="1565" w:author="Eva Skýbová" w:date="2018-06-08T10:48:00Z">
              <w:r>
                <w:t>–</w:t>
              </w:r>
            </w:ins>
            <w:del w:id="1566" w:author="Eva Skýbová" w:date="2018-06-08T10:48:00Z">
              <w:r w:rsidRPr="00897246" w:rsidDel="008655F1">
                <w:delText>-</w:delText>
              </w:r>
            </w:del>
            <w:r w:rsidRPr="00897246">
              <w:t xml:space="preserve"> vypracování seminární práce dle požadavků vyučujícího, 80% aktivní účast na seminářích</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Mgr. </w:t>
            </w:r>
            <w:smartTag w:uri="urn:schemas-microsoft-com:office:smarttags" w:element="PersonName">
              <w:r>
                <w:t>Marek Tomaštík</w:t>
              </w:r>
            </w:smartTag>
            <w:r>
              <w:t xml:space="preserve">, Ph.D. </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Mgr. </w:t>
            </w:r>
            <w:smartTag w:uri="urn:schemas-microsoft-com:office:smarttags" w:element="PersonName">
              <w:r>
                <w:t>Marek Tomaštík</w:t>
              </w:r>
            </w:smartTag>
            <w:r>
              <w:t>,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jc w:val="both"/>
            </w:pPr>
            <w:r w:rsidRPr="007351C7">
              <w:t>Cílem předmětu je seznámit studenty s teorií a praxí krizového managementu jako uceleného souboru ověřených přístupů, názorů, nástrojů, zkušeností, doporučení a metod ke zvládání manažerských funkcí při řešení krizí</w:t>
            </w:r>
            <w:r>
              <w:t>, z</w:t>
            </w:r>
            <w:r w:rsidRPr="007351C7">
              <w:t xml:space="preserve">ískat </w:t>
            </w:r>
            <w:r>
              <w:br/>
            </w:r>
            <w:r w:rsidRPr="007351C7">
              <w:t xml:space="preserve">a osvojit si poznatky z aplikace </w:t>
            </w:r>
            <w:r>
              <w:t xml:space="preserve">risk </w:t>
            </w:r>
            <w:r w:rsidRPr="007351C7">
              <w:t xml:space="preserve">managementu </w:t>
            </w:r>
            <w:r>
              <w:t>v privátní a veřejné sféře.</w:t>
            </w:r>
          </w:p>
          <w:p w:rsidR="00A2704D" w:rsidRPr="00C808F4" w:rsidRDefault="00A2704D" w:rsidP="00E568AC">
            <w:pPr>
              <w:jc w:val="both"/>
              <w:rPr>
                <w:u w:val="single"/>
              </w:rPr>
            </w:pPr>
            <w:r w:rsidRPr="00C808F4">
              <w:rPr>
                <w:u w:val="single"/>
              </w:rPr>
              <w:t>Hlavní témata:</w:t>
            </w:r>
          </w:p>
          <w:p w:rsidR="00A2704D" w:rsidRDefault="00A2704D" w:rsidP="00E568AC">
            <w:pPr>
              <w:numPr>
                <w:ilvl w:val="0"/>
                <w:numId w:val="46"/>
              </w:numPr>
              <w:jc w:val="both"/>
            </w:pPr>
            <w:r>
              <w:t>Charakteristika úspěšné organizace.</w:t>
            </w:r>
          </w:p>
          <w:p w:rsidR="00A2704D" w:rsidRDefault="00A2704D" w:rsidP="00E568AC">
            <w:pPr>
              <w:numPr>
                <w:ilvl w:val="0"/>
                <w:numId w:val="46"/>
              </w:numPr>
              <w:jc w:val="both"/>
            </w:pPr>
            <w:r>
              <w:t>Životní cyklus firmy.</w:t>
            </w:r>
          </w:p>
          <w:p w:rsidR="00A2704D" w:rsidRDefault="00A2704D" w:rsidP="00E568AC">
            <w:pPr>
              <w:numPr>
                <w:ilvl w:val="0"/>
                <w:numId w:val="46"/>
              </w:numPr>
              <w:jc w:val="both"/>
            </w:pPr>
            <w:r>
              <w:t>Změny v organizaci a riziko. Informační riziko.</w:t>
            </w:r>
          </w:p>
          <w:p w:rsidR="00A2704D" w:rsidRDefault="00A2704D" w:rsidP="00E568AC">
            <w:pPr>
              <w:numPr>
                <w:ilvl w:val="0"/>
                <w:numId w:val="46"/>
              </w:numPr>
              <w:jc w:val="both"/>
            </w:pPr>
            <w:r>
              <w:t xml:space="preserve">Lidé a riziko v organizacích. </w:t>
            </w:r>
          </w:p>
          <w:p w:rsidR="00A2704D" w:rsidRDefault="00A2704D" w:rsidP="00E568AC">
            <w:pPr>
              <w:numPr>
                <w:ilvl w:val="0"/>
                <w:numId w:val="46"/>
              </w:numPr>
              <w:jc w:val="both"/>
            </w:pPr>
            <w:r>
              <w:t>Investiční rozhodování a jeho rizika.</w:t>
            </w:r>
          </w:p>
          <w:p w:rsidR="00A2704D" w:rsidRDefault="00A2704D" w:rsidP="00E568AC">
            <w:pPr>
              <w:numPr>
                <w:ilvl w:val="0"/>
                <w:numId w:val="46"/>
              </w:numPr>
              <w:jc w:val="both"/>
            </w:pPr>
            <w:r>
              <w:t xml:space="preserve">Právní rizika a jejich prevence. </w:t>
            </w:r>
          </w:p>
          <w:p w:rsidR="00A2704D" w:rsidRDefault="00A2704D" w:rsidP="00E568AC">
            <w:pPr>
              <w:numPr>
                <w:ilvl w:val="0"/>
                <w:numId w:val="46"/>
              </w:numPr>
              <w:jc w:val="both"/>
            </w:pPr>
            <w:r>
              <w:t>Rizika jako ekonomicko</w:t>
            </w:r>
            <w:del w:id="1567" w:author="Eva Skýbová" w:date="2018-06-08T10:49:00Z">
              <w:r w:rsidDel="008655F1">
                <w:delText xml:space="preserve"> </w:delText>
              </w:r>
            </w:del>
            <w:r>
              <w:t>-</w:t>
            </w:r>
            <w:del w:id="1568" w:author="Eva Skýbová" w:date="2018-06-08T10:49:00Z">
              <w:r w:rsidDel="008655F1">
                <w:delText xml:space="preserve"> </w:delText>
              </w:r>
            </w:del>
            <w:r>
              <w:t>politická a řídicí kategorie.</w:t>
            </w:r>
          </w:p>
          <w:p w:rsidR="00A2704D" w:rsidRDefault="00A2704D" w:rsidP="00E568AC">
            <w:pPr>
              <w:numPr>
                <w:ilvl w:val="0"/>
                <w:numId w:val="46"/>
              </w:numPr>
              <w:jc w:val="both"/>
            </w:pPr>
            <w:r>
              <w:t>Organizace veřejné správy vč. principů a jejich dopadů na fungování a řízení.</w:t>
            </w:r>
          </w:p>
          <w:p w:rsidR="00A2704D" w:rsidRDefault="00A2704D" w:rsidP="00E568AC">
            <w:pPr>
              <w:numPr>
                <w:ilvl w:val="0"/>
                <w:numId w:val="46"/>
              </w:numPr>
              <w:jc w:val="both"/>
            </w:pPr>
            <w:r w:rsidRPr="00386272">
              <w:t>Strategické plánování, rozhodování a řízení regionální místní správy</w:t>
            </w:r>
            <w:r w:rsidRPr="00BB4E08">
              <w:t xml:space="preserve"> </w:t>
            </w:r>
            <w:r>
              <w:t xml:space="preserve">a firem. </w:t>
            </w:r>
          </w:p>
          <w:p w:rsidR="00A2704D" w:rsidRDefault="00A2704D" w:rsidP="00E568AC">
            <w:pPr>
              <w:numPr>
                <w:ilvl w:val="0"/>
                <w:numId w:val="46"/>
              </w:numPr>
              <w:jc w:val="both"/>
            </w:pPr>
            <w:r>
              <w:t xml:space="preserve">Finanční rizika organizací a jejich kontrola. </w:t>
            </w:r>
          </w:p>
          <w:p w:rsidR="00A2704D" w:rsidRDefault="00A2704D" w:rsidP="00E568AC">
            <w:pPr>
              <w:numPr>
                <w:ilvl w:val="0"/>
                <w:numId w:val="46"/>
              </w:numPr>
              <w:jc w:val="both"/>
            </w:pPr>
            <w:r>
              <w:t xml:space="preserve">Rizika, kvalita, výkonnost a inovace. Spokojenost zákazníka a jeho hodnota pro organizaci. </w:t>
            </w:r>
          </w:p>
          <w:p w:rsidR="00A2704D" w:rsidRDefault="00A2704D" w:rsidP="00E568AC">
            <w:pPr>
              <w:numPr>
                <w:ilvl w:val="0"/>
                <w:numId w:val="46"/>
              </w:numPr>
              <w:jc w:val="both"/>
            </w:pPr>
            <w:r>
              <w:t>Analýza portfolia a cash-flow.</w:t>
            </w:r>
          </w:p>
          <w:p w:rsidR="00A2704D" w:rsidRDefault="00A2704D" w:rsidP="00E568AC">
            <w:pPr>
              <w:numPr>
                <w:ilvl w:val="0"/>
                <w:numId w:val="46"/>
              </w:numPr>
              <w:jc w:val="both"/>
            </w:pPr>
            <w:r>
              <w:t xml:space="preserve">Zavádění nových výrobků na trh a jejich rizika. </w:t>
            </w:r>
          </w:p>
          <w:p w:rsidR="00A2704D" w:rsidRDefault="00A2704D" w:rsidP="00E568AC">
            <w:pPr>
              <w:numPr>
                <w:ilvl w:val="0"/>
                <w:numId w:val="46"/>
              </w:numPr>
              <w:jc w:val="both"/>
            </w:pPr>
            <w:r>
              <w:t>Rizika, globalizace a ekonomická kriminalita.</w:t>
            </w:r>
          </w:p>
          <w:p w:rsidR="00A2704D" w:rsidRDefault="00A2704D" w:rsidP="00E568AC">
            <w:pPr>
              <w:jc w:val="both"/>
              <w:rPr>
                <w:b/>
              </w:rPr>
            </w:pPr>
          </w:p>
          <w:p w:rsidR="00A2704D" w:rsidRPr="00AB0288" w:rsidRDefault="00A2704D" w:rsidP="00E568AC">
            <w:pPr>
              <w:jc w:val="both"/>
              <w:rPr>
                <w:b/>
              </w:rPr>
            </w:pPr>
            <w:r w:rsidRPr="00AB0288">
              <w:rPr>
                <w:b/>
              </w:rPr>
              <w:t>Výstupní kompetence</w:t>
            </w:r>
            <w:r>
              <w:rPr>
                <w:b/>
              </w:rPr>
              <w:t>:</w:t>
            </w:r>
          </w:p>
          <w:p w:rsidR="00A2704D" w:rsidRDefault="00A2704D" w:rsidP="00E568AC">
            <w:pPr>
              <w:jc w:val="both"/>
            </w:pPr>
            <w:r>
              <w:t xml:space="preserve">Student je připraven řídit rizika v organizacích. Zná průběh krizí a umí risk management používat. Umí předcházet krizím jak ve veřejné sféře, tak v privátní. Je připraven řídit rizika ve všech druzích organizací.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DC1449" w:rsidTr="00E568AC">
        <w:trPr>
          <w:trHeight w:val="1497"/>
        </w:trPr>
        <w:tc>
          <w:tcPr>
            <w:tcW w:w="9855" w:type="dxa"/>
            <w:gridSpan w:val="8"/>
            <w:tcBorders>
              <w:top w:val="nil"/>
            </w:tcBorders>
          </w:tcPr>
          <w:p w:rsidR="00A2704D" w:rsidRPr="00DC5A1B" w:rsidRDefault="00A2704D" w:rsidP="00E568AC">
            <w:pPr>
              <w:jc w:val="both"/>
              <w:rPr>
                <w:b/>
              </w:rPr>
            </w:pPr>
            <w:r w:rsidRPr="00DC5A1B">
              <w:rPr>
                <w:b/>
              </w:rPr>
              <w:t>Povinná literatura:</w:t>
            </w:r>
          </w:p>
          <w:p w:rsidR="00A2704D" w:rsidRPr="00DC5A1B" w:rsidRDefault="00A2704D" w:rsidP="00E568AC">
            <w:pPr>
              <w:jc w:val="both"/>
            </w:pPr>
            <w:r w:rsidRPr="00DC5A1B">
              <w:t xml:space="preserve">BALOG, Michal a LAJTOCH, Jiří. 2016. </w:t>
            </w:r>
            <w:r w:rsidRPr="00DC5A1B">
              <w:rPr>
                <w:i/>
              </w:rPr>
              <w:t>Řízení rizik v samosprávě.</w:t>
            </w:r>
            <w:r w:rsidRPr="00DC5A1B">
              <w:t xml:space="preserve"> Vydání první. Brno: Tribun EU, s.r.o. 129 stran. ISBN 978-80-263-1155-3.</w:t>
            </w:r>
          </w:p>
          <w:p w:rsidR="00A2704D" w:rsidRPr="00DC5A1B" w:rsidRDefault="00A2704D" w:rsidP="00E568AC">
            <w:pPr>
              <w:jc w:val="both"/>
            </w:pPr>
            <w:r w:rsidRPr="00DC5A1B">
              <w:t xml:space="preserve">PROCHÁZKOVÁ, Dana, ed. 2016. </w:t>
            </w:r>
            <w:r w:rsidRPr="00DC5A1B">
              <w:rPr>
                <w:i/>
              </w:rPr>
              <w:t>Rizika podnikových a územních procesů a poznatky pro krizové řízení [DVD-ROM]</w:t>
            </w:r>
            <w:r w:rsidRPr="00DC5A1B">
              <w:t>. Praha: ČVUT v Praze, Fakulta dopravní. ISBN 978-80-01-06033-9.</w:t>
            </w:r>
          </w:p>
          <w:p w:rsidR="00A2704D" w:rsidRPr="00DC5A1B" w:rsidRDefault="00A2704D" w:rsidP="00E568AC">
            <w:pPr>
              <w:jc w:val="both"/>
            </w:pPr>
            <w:r w:rsidRPr="00DC5A1B">
              <w:t xml:space="preserve">ČASTORÁL, Zdeněk. 2017. </w:t>
            </w:r>
            <w:r w:rsidRPr="00DC5A1B">
              <w:rPr>
                <w:i/>
              </w:rPr>
              <w:t>Management rizik v současných podmínkách.</w:t>
            </w:r>
            <w:r w:rsidRPr="00DC5A1B">
              <w:t xml:space="preserve"> Vydání I. Praha: Univerzita Jana Amose Komenského. 268 stran. ISBN 978-80-7452-132-4.</w:t>
            </w:r>
          </w:p>
          <w:p w:rsidR="00A2704D" w:rsidRPr="00DC5A1B" w:rsidRDefault="00A2704D" w:rsidP="00E568AC">
            <w:pPr>
              <w:jc w:val="both"/>
            </w:pPr>
            <w:r w:rsidRPr="00DC5A1B">
              <w:t xml:space="preserve">MERNA, Tony a AL-THANI, Faisal F. 2007. </w:t>
            </w:r>
            <w:r w:rsidRPr="00DC5A1B">
              <w:rPr>
                <w:i/>
              </w:rPr>
              <w:t>Risk management: řízení rizika ve firmě.</w:t>
            </w:r>
            <w:r w:rsidRPr="00DC5A1B">
              <w:t xml:space="preserve"> Vyd. 1. Brno: Computer Press, 194 s. ISBN 978-80-251-1547-3.</w:t>
            </w:r>
          </w:p>
          <w:p w:rsidR="00A2704D" w:rsidRPr="00DC5A1B" w:rsidRDefault="00A2704D" w:rsidP="00E568AC">
            <w:pPr>
              <w:jc w:val="both"/>
            </w:pPr>
            <w:r w:rsidRPr="00DC5A1B">
              <w:t xml:space="preserve">KAFKA, Tomáš. 2009. </w:t>
            </w:r>
            <w:r w:rsidRPr="00DC5A1B">
              <w:rPr>
                <w:i/>
              </w:rPr>
              <w:t>Průvodce pro interní audit a risk management.</w:t>
            </w:r>
            <w:r w:rsidRPr="00DC5A1B">
              <w:t xml:space="preserve"> Vyd. 1. Praha: C.H. Beck. xvii, 167 s. C.H. Beck pro praxi. ISBN 978-80-7400-121-5.</w:t>
            </w:r>
          </w:p>
          <w:p w:rsidR="00A2704D" w:rsidRPr="00DC5A1B" w:rsidRDefault="00A2704D" w:rsidP="00E568AC">
            <w:pPr>
              <w:jc w:val="both"/>
              <w:rPr>
                <w:color w:val="000000"/>
                <w:shd w:val="clear" w:color="auto" w:fill="FFFFFF"/>
              </w:rPr>
            </w:pPr>
            <w:r w:rsidRPr="00DC5A1B">
              <w:rPr>
                <w:color w:val="000000"/>
                <w:shd w:val="clear" w:color="auto" w:fill="FFFFFF"/>
              </w:rPr>
              <w:t>DUŠKOVÁ, Radka, 2016. </w:t>
            </w:r>
            <w:r w:rsidRPr="00DC5A1B">
              <w:rPr>
                <w:i/>
                <w:iCs/>
                <w:color w:val="000000"/>
              </w:rPr>
              <w:t>Bezpečnostní a krizový management v praxi</w:t>
            </w:r>
            <w:r w:rsidRPr="00DC5A1B">
              <w:rPr>
                <w:color w:val="000000"/>
                <w:shd w:val="clear" w:color="auto" w:fill="FFFFFF"/>
              </w:rPr>
              <w:t>. České Budějovice: Vysoká škola evroských a regionálních studií, z.ú. ISBN 978-80-7556-010-0.</w:t>
            </w:r>
          </w:p>
          <w:p w:rsidR="00A2704D" w:rsidRPr="00DC5A1B" w:rsidRDefault="00A2704D" w:rsidP="00E568AC">
            <w:pPr>
              <w:jc w:val="both"/>
              <w:rPr>
                <w:color w:val="000000"/>
                <w:shd w:val="clear" w:color="auto" w:fill="FFFFFF"/>
              </w:rPr>
            </w:pPr>
            <w:r w:rsidRPr="00DC5A1B">
              <w:rPr>
                <w:color w:val="000000"/>
                <w:shd w:val="clear" w:color="auto" w:fill="FFFFFF"/>
              </w:rPr>
              <w:lastRenderedPageBreak/>
              <w:t>ŠENOVSKÝ, Pavel, 2015. </w:t>
            </w:r>
            <w:r w:rsidRPr="00DC5A1B">
              <w:rPr>
                <w:i/>
                <w:iCs/>
                <w:color w:val="000000"/>
              </w:rPr>
              <w:t>Bezpečnost občanů a rizika v území</w:t>
            </w:r>
            <w:r w:rsidRPr="00DC5A1B">
              <w:rPr>
                <w:color w:val="000000"/>
                <w:shd w:val="clear" w:color="auto" w:fill="FFFFFF"/>
              </w:rPr>
              <w:t>. V Ostravě: Sdružení požárního a bezpečnostního inženýrství. Spektrum (Sdružení požárního a bezpečnostního inžený</w:t>
            </w:r>
            <w:r>
              <w:rPr>
                <w:color w:val="000000"/>
                <w:shd w:val="clear" w:color="auto" w:fill="FFFFFF"/>
              </w:rPr>
              <w:t>rství). ISBN 978-80-7385-172-9.</w:t>
            </w:r>
          </w:p>
          <w:p w:rsidR="00A2704D" w:rsidRPr="00DC5A1B" w:rsidRDefault="00A2704D" w:rsidP="00E568AC">
            <w:pPr>
              <w:spacing w:before="60"/>
              <w:jc w:val="both"/>
              <w:rPr>
                <w:b/>
              </w:rPr>
            </w:pPr>
            <w:r w:rsidRPr="00DC5A1B">
              <w:rPr>
                <w:b/>
              </w:rPr>
              <w:t>Doporučená literatura:</w:t>
            </w:r>
          </w:p>
          <w:p w:rsidR="00A2704D" w:rsidRPr="00DC5A1B" w:rsidRDefault="00A2704D" w:rsidP="00E568AC">
            <w:pPr>
              <w:jc w:val="both"/>
            </w:pPr>
            <w:r w:rsidRPr="00DC5A1B">
              <w:t xml:space="preserve">TEPLÝ, Petr et al. 2012. </w:t>
            </w:r>
            <w:r w:rsidRPr="00DC5A1B">
              <w:rPr>
                <w:i/>
              </w:rPr>
              <w:t>Economic capital and risk management.</w:t>
            </w:r>
            <w:r w:rsidRPr="00DC5A1B">
              <w:t xml:space="preserve"> 1st ed. Prague: Karolinum. 124 s. ISBN 978-80-246-2147-0.</w:t>
            </w:r>
          </w:p>
          <w:p w:rsidR="00A2704D" w:rsidRPr="00DC5A1B" w:rsidRDefault="00A2704D" w:rsidP="00E568AC">
            <w:pPr>
              <w:jc w:val="both"/>
            </w:pPr>
            <w:r w:rsidRPr="00DC5A1B">
              <w:t xml:space="preserve">SMEJKAL, Vladimír a RAIS, Karel. 2013. </w:t>
            </w:r>
            <w:r w:rsidRPr="00DC5A1B">
              <w:rPr>
                <w:i/>
              </w:rPr>
              <w:t>Řízení rizik ve firmách a jiných organizacích.</w:t>
            </w:r>
            <w:r w:rsidRPr="00DC5A1B">
              <w:t>. 4., aktualiz. a rozš. vyd. Praha: Grada. 483 s. ISBN 978-80-247-4644-9.</w:t>
            </w:r>
          </w:p>
          <w:p w:rsidR="00A2704D" w:rsidRPr="00DC5A1B" w:rsidRDefault="00A2704D" w:rsidP="00E568AC">
            <w:pPr>
              <w:jc w:val="both"/>
              <w:rPr>
                <w:color w:val="000000"/>
                <w:shd w:val="clear" w:color="auto" w:fill="FFFFFF"/>
              </w:rPr>
            </w:pPr>
            <w:r w:rsidRPr="00DC5A1B">
              <w:rPr>
                <w:color w:val="000000"/>
                <w:shd w:val="clear" w:color="auto" w:fill="FFFFFF"/>
              </w:rPr>
              <w:t>LINDAUER, Roman, 2017. </w:t>
            </w:r>
            <w:r w:rsidRPr="00DC5A1B">
              <w:rPr>
                <w:i/>
                <w:iCs/>
                <w:color w:val="000000"/>
              </w:rPr>
              <w:t>Modern risk management remarks</w:t>
            </w:r>
            <w:r w:rsidRPr="00DC5A1B">
              <w:rPr>
                <w:color w:val="000000"/>
                <w:shd w:val="clear" w:color="auto" w:fill="FFFFFF"/>
              </w:rPr>
              <w:t>. Prague: Oeconomica, nakladatelství VŠE. ISBN 978-80-245-2206-7.</w:t>
            </w:r>
          </w:p>
          <w:p w:rsidR="00A2704D" w:rsidRPr="00DC5A1B" w:rsidRDefault="00A2704D" w:rsidP="00E568AC">
            <w:pPr>
              <w:jc w:val="both"/>
            </w:pPr>
            <w:r w:rsidRPr="00DC5A1B">
              <w:t xml:space="preserve">KAFKA, Tomáš. 2009. </w:t>
            </w:r>
            <w:r w:rsidRPr="00DC5A1B">
              <w:rPr>
                <w:i/>
              </w:rPr>
              <w:t>Průvodce pro interní audit a risk management.</w:t>
            </w:r>
            <w:r w:rsidRPr="00DC5A1B">
              <w:t xml:space="preserve"> Vyd. 1. Praha: C.H. Beck. xvii, 167 s. C.H. Beck pro praxi. ISBN 978-80-7400-121-5.</w:t>
            </w:r>
          </w:p>
          <w:p w:rsidR="00A2704D" w:rsidRPr="00DC5A1B" w:rsidRDefault="00A2704D" w:rsidP="00E568AC">
            <w:pPr>
              <w:jc w:val="both"/>
            </w:pPr>
            <w:r w:rsidRPr="00DC5A1B">
              <w:t xml:space="preserve">TEPLÝ, Petr et al. 2012. </w:t>
            </w:r>
            <w:r w:rsidRPr="00DC5A1B">
              <w:rPr>
                <w:i/>
              </w:rPr>
              <w:t>Economic capital and risk management.</w:t>
            </w:r>
            <w:r w:rsidRPr="00DC5A1B">
              <w:t xml:space="preserve"> 1st ed. Prague: Karolinum. 124 s. ISBN 978-80-246-2147-0.</w:t>
            </w:r>
          </w:p>
          <w:p w:rsidR="00A2704D" w:rsidRPr="00DC5A1B" w:rsidRDefault="00A2704D" w:rsidP="00E568AC">
            <w:pPr>
              <w:jc w:val="both"/>
              <w:rPr>
                <w:color w:val="000000"/>
                <w:shd w:val="clear" w:color="auto" w:fill="FFFFFF"/>
              </w:rPr>
            </w:pPr>
            <w:r w:rsidRPr="00DC5A1B">
              <w:rPr>
                <w:color w:val="000000"/>
                <w:shd w:val="clear" w:color="auto" w:fill="FFFFFF"/>
              </w:rPr>
              <w:t>LINDAUER, Roman, 2017. </w:t>
            </w:r>
            <w:r w:rsidRPr="00DC5A1B">
              <w:rPr>
                <w:i/>
                <w:iCs/>
                <w:color w:val="000000"/>
              </w:rPr>
              <w:t>Modern risk management remarks</w:t>
            </w:r>
            <w:r w:rsidRPr="00DC5A1B">
              <w:rPr>
                <w:color w:val="000000"/>
                <w:shd w:val="clear" w:color="auto" w:fill="FFFFFF"/>
              </w:rPr>
              <w:t>. Prague: Oeconomica, nakladatelství VŠE. ISBN 978-80-245-2206-7.</w:t>
            </w:r>
          </w:p>
          <w:p w:rsidR="00A2704D" w:rsidRPr="00DC5A1B" w:rsidRDefault="00A2704D" w:rsidP="00E568AC">
            <w:pPr>
              <w:jc w:val="both"/>
            </w:pPr>
            <w:r w:rsidRPr="00DC5A1B">
              <w:rPr>
                <w:color w:val="000000"/>
                <w:shd w:val="clear" w:color="auto" w:fill="FFFFFF"/>
              </w:rPr>
              <w:t>ANTUŠÁK, Emil a Josef VILÁŠEK, 2016. </w:t>
            </w:r>
            <w:r w:rsidRPr="00DC5A1B">
              <w:rPr>
                <w:i/>
                <w:iCs/>
                <w:color w:val="000000"/>
              </w:rPr>
              <w:t>Základy teorie krizového managementu</w:t>
            </w:r>
            <w:r w:rsidRPr="00DC5A1B">
              <w:rPr>
                <w:color w:val="000000"/>
                <w:shd w:val="clear" w:color="auto" w:fill="FFFFFF"/>
              </w:rPr>
              <w:t>. Praha: Univerzita Karlova v Praze, nakladatelství Karolinum. ISBN 978-80-246-3443-2.</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C808F4" w:rsidRDefault="00A2704D" w:rsidP="00E568AC">
            <w:pPr>
              <w:jc w:val="both"/>
              <w:rPr>
                <w:b/>
              </w:rPr>
            </w:pPr>
            <w:r w:rsidRPr="00C808F4">
              <w:rPr>
                <w:b/>
              </w:rPr>
              <w:t>Strategické dokumenty v ochraně obyvatelstva</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 xml:space="preserve">14p – 24c </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38</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 xml:space="preserve">Zápočet před zkouškou, kombinovaná zkouška. </w:t>
            </w:r>
            <w:r w:rsidRPr="00F14629">
              <w:t xml:space="preserve">Aktivní účast studentů na </w:t>
            </w:r>
            <w:r>
              <w:t>cvičení</w:t>
            </w:r>
            <w:r w:rsidRPr="00F14629">
              <w:t>ch (80 %), zpracování a prezentace semestrální práce. Další požadavky dle upřesnění vyučujícího.</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doc. RSDr. Václav Lošek, CSc.</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Doc. RSDr.. Václav Lošek, CSc.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Default="00A2704D" w:rsidP="00E568AC">
            <w:pPr>
              <w:ind w:left="38"/>
              <w:jc w:val="both"/>
              <w:rPr>
                <w:bCs/>
                <w:color w:val="000000"/>
              </w:rPr>
            </w:pPr>
            <w:r w:rsidRPr="00342755">
              <w:rPr>
                <w:bCs/>
                <w:color w:val="000000"/>
              </w:rPr>
              <w:t>V mezipředmětovém kontextu realizace cílů studijního programu je předmět věnován problematice bezpečnostně   strategických dokumentů - od globální až po národní úroveň. Studentům poskytne nezbytné penzum vědomostí vedoucích k chápání složité problematiky vývojových tendencí tvorby a formování bezpečnostního prostředí, adekvátních strategií a bezpečnostních politik, až po konkrétní úkoly a perspektivy ochrany obyvatelstva.</w:t>
            </w:r>
          </w:p>
          <w:p w:rsidR="00A2704D" w:rsidRPr="00C808F4" w:rsidRDefault="00A2704D" w:rsidP="00E568AC">
            <w:pPr>
              <w:ind w:left="38"/>
              <w:jc w:val="both"/>
              <w:rPr>
                <w:u w:val="single"/>
              </w:rPr>
            </w:pPr>
            <w:r w:rsidRPr="00C808F4">
              <w:rPr>
                <w:bCs/>
                <w:color w:val="000000"/>
                <w:u w:val="single"/>
              </w:rPr>
              <w:t>Hlavní témata:</w:t>
            </w:r>
          </w:p>
          <w:p w:rsidR="00A2704D" w:rsidRDefault="00A2704D" w:rsidP="00E568AC">
            <w:pPr>
              <w:numPr>
                <w:ilvl w:val="0"/>
                <w:numId w:val="47"/>
              </w:numPr>
              <w:jc w:val="both"/>
            </w:pPr>
            <w:r>
              <w:t>Úvod do studia předmětu, cíle, struktura. Pojmový a kategoriální aparát.</w:t>
            </w:r>
          </w:p>
          <w:p w:rsidR="00A2704D" w:rsidRDefault="00A2704D" w:rsidP="00E568AC">
            <w:pPr>
              <w:numPr>
                <w:ilvl w:val="0"/>
                <w:numId w:val="47"/>
              </w:numPr>
              <w:jc w:val="both"/>
            </w:pPr>
            <w:r>
              <w:t>Historické aspekty dané problematiky do roku 1989.</w:t>
            </w:r>
          </w:p>
          <w:p w:rsidR="00A2704D" w:rsidRDefault="00A2704D" w:rsidP="00E568AC">
            <w:pPr>
              <w:numPr>
                <w:ilvl w:val="0"/>
                <w:numId w:val="47"/>
              </w:numPr>
              <w:jc w:val="both"/>
            </w:pPr>
            <w:r>
              <w:t>Geopolitické a vojenskostrategické aspekty světového vývoje po pádu bipolárního světa.</w:t>
            </w:r>
          </w:p>
          <w:p w:rsidR="00A2704D" w:rsidRDefault="00A2704D" w:rsidP="00E568AC">
            <w:pPr>
              <w:numPr>
                <w:ilvl w:val="0"/>
                <w:numId w:val="47"/>
              </w:numPr>
              <w:jc w:val="both"/>
            </w:pPr>
            <w:r>
              <w:t>Bezpečnostní směřování Severoatlantické aliance a Evropské unie ve strategických dokumentech I.</w:t>
            </w:r>
          </w:p>
          <w:p w:rsidR="00A2704D" w:rsidRDefault="00A2704D" w:rsidP="00E568AC">
            <w:pPr>
              <w:numPr>
                <w:ilvl w:val="0"/>
                <w:numId w:val="47"/>
              </w:numPr>
              <w:jc w:val="both"/>
            </w:pPr>
            <w:r>
              <w:t>Bezpečnostní směřování Severoatlantické aliance a Evropské unie ve strategických dokumentech II..</w:t>
            </w:r>
          </w:p>
          <w:p w:rsidR="00A2704D" w:rsidRDefault="00A2704D" w:rsidP="00E568AC">
            <w:pPr>
              <w:numPr>
                <w:ilvl w:val="0"/>
                <w:numId w:val="47"/>
              </w:numPr>
              <w:jc w:val="both"/>
            </w:pPr>
            <w:r>
              <w:t>Historie a současnost mezinárodních bezpečnostních smluv.</w:t>
            </w:r>
          </w:p>
          <w:p w:rsidR="00A2704D" w:rsidRDefault="00A2704D" w:rsidP="00E568AC">
            <w:pPr>
              <w:numPr>
                <w:ilvl w:val="0"/>
                <w:numId w:val="47"/>
              </w:numPr>
              <w:jc w:val="both"/>
            </w:pPr>
            <w:r>
              <w:t xml:space="preserve">Formování bezpečnostní politiky státu po roce 1989 I. </w:t>
            </w:r>
          </w:p>
          <w:p w:rsidR="00A2704D" w:rsidRDefault="00A2704D" w:rsidP="00E568AC">
            <w:pPr>
              <w:numPr>
                <w:ilvl w:val="0"/>
                <w:numId w:val="47"/>
              </w:numPr>
              <w:jc w:val="both"/>
            </w:pPr>
            <w:r>
              <w:t xml:space="preserve">Formování bezpečnostní politiky státu po roce 1989 II. </w:t>
            </w:r>
          </w:p>
          <w:p w:rsidR="00A2704D" w:rsidRDefault="00A2704D" w:rsidP="00E568AC">
            <w:pPr>
              <w:numPr>
                <w:ilvl w:val="0"/>
                <w:numId w:val="47"/>
              </w:numPr>
              <w:jc w:val="both"/>
            </w:pPr>
            <w:r>
              <w:t>Bezpečnostní strategie České republiky.</w:t>
            </w:r>
          </w:p>
          <w:p w:rsidR="00A2704D" w:rsidRDefault="00A2704D" w:rsidP="00E568AC">
            <w:pPr>
              <w:numPr>
                <w:ilvl w:val="0"/>
                <w:numId w:val="47"/>
              </w:numPr>
              <w:jc w:val="both"/>
            </w:pPr>
            <w:r>
              <w:t>Koncepce ochrany obyvatelstva do roku 2020 s výhledem do roku 2030.</w:t>
            </w:r>
          </w:p>
          <w:p w:rsidR="00A2704D" w:rsidRDefault="00A2704D" w:rsidP="00E568AC">
            <w:pPr>
              <w:numPr>
                <w:ilvl w:val="0"/>
                <w:numId w:val="47"/>
              </w:numPr>
              <w:jc w:val="both"/>
            </w:pPr>
            <w:r>
              <w:t>Zpráva o stavu ochrany obyvatelstva 2015.</w:t>
            </w:r>
          </w:p>
          <w:p w:rsidR="00A2704D" w:rsidRDefault="00A2704D" w:rsidP="00E568AC">
            <w:pPr>
              <w:numPr>
                <w:ilvl w:val="0"/>
                <w:numId w:val="47"/>
              </w:numPr>
              <w:jc w:val="both"/>
            </w:pPr>
            <w:r>
              <w:t>Analýza hrozeb pro Českou republiku a audit národní bezpečnosti 2016.</w:t>
            </w:r>
          </w:p>
          <w:p w:rsidR="00A2704D" w:rsidRDefault="00A2704D" w:rsidP="00E568AC">
            <w:pPr>
              <w:numPr>
                <w:ilvl w:val="0"/>
                <w:numId w:val="47"/>
              </w:numPr>
              <w:jc w:val="both"/>
            </w:pPr>
            <w:r>
              <w:t>Bílá kniha o obraně a její místo ve struktuře strategických dokumentů.</w:t>
            </w:r>
          </w:p>
          <w:p w:rsidR="00A2704D" w:rsidRDefault="00A2704D" w:rsidP="00E568AC">
            <w:pPr>
              <w:numPr>
                <w:ilvl w:val="0"/>
                <w:numId w:val="47"/>
              </w:numPr>
              <w:jc w:val="both"/>
            </w:pPr>
            <w:r>
              <w:t>Obranná strategie České republiky 2017.</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342755" w:rsidRDefault="00A2704D" w:rsidP="00E568AC">
            <w:pPr>
              <w:jc w:val="both"/>
              <w:rPr>
                <w:b/>
              </w:rPr>
            </w:pPr>
            <w:r w:rsidRPr="00342755">
              <w:rPr>
                <w:b/>
              </w:rPr>
              <w:t>Povinná literatura:</w:t>
            </w:r>
          </w:p>
          <w:p w:rsidR="00A2704D" w:rsidRDefault="00A2704D" w:rsidP="00E568AC">
            <w:pPr>
              <w:jc w:val="both"/>
            </w:pPr>
            <w:r>
              <w:t xml:space="preserve">KREJČÍ, Oskar. </w:t>
            </w:r>
            <w:r w:rsidRPr="00DA7816">
              <w:rPr>
                <w:i/>
              </w:rPr>
              <w:t>Geopolitika středoevropského prostoru, páté aktualizované vydání</w:t>
            </w:r>
            <w:r>
              <w:t xml:space="preserve">. Professional Publishing 2016. ISBN 978-80-7431-161-1 </w:t>
            </w:r>
          </w:p>
          <w:p w:rsidR="00A2704D" w:rsidRDefault="00A2704D" w:rsidP="00E568AC">
            <w:pPr>
              <w:jc w:val="both"/>
            </w:pPr>
            <w:r>
              <w:t xml:space="preserve">https://www.dtabáze-strategie.cz/ </w:t>
            </w:r>
          </w:p>
          <w:p w:rsidR="00A2704D" w:rsidRDefault="00A2704D" w:rsidP="00E568AC">
            <w:pPr>
              <w:jc w:val="both"/>
            </w:pPr>
            <w:r w:rsidRPr="00DA7816">
              <w:rPr>
                <w:i/>
              </w:rPr>
              <w:t>Koncepce ochrany obyvatelstva do roku 2020 s výhledem do roku 2030</w:t>
            </w:r>
            <w:r>
              <w:t>. Praha 2013</w:t>
            </w:r>
          </w:p>
          <w:p w:rsidR="00A2704D" w:rsidRPr="00DA7816" w:rsidRDefault="00A2704D" w:rsidP="00E568AC">
            <w:pPr>
              <w:jc w:val="both"/>
              <w:rPr>
                <w:i/>
              </w:rPr>
            </w:pPr>
            <w:r w:rsidRPr="00DA7816">
              <w:rPr>
                <w:i/>
              </w:rPr>
              <w:t>Zpráva o stavu ochrany obyvatelstva v České republice 2015</w:t>
            </w:r>
          </w:p>
          <w:p w:rsidR="00A2704D" w:rsidRDefault="00A2704D" w:rsidP="00E568AC">
            <w:pPr>
              <w:jc w:val="both"/>
            </w:pPr>
            <w:r w:rsidRPr="00DA7816">
              <w:rPr>
                <w:i/>
              </w:rPr>
              <w:t>Bezpečnostní strategie České republiky 2015</w:t>
            </w:r>
            <w:r>
              <w:t>. Praha MZV. ISBN 978-80-7441-005-5</w:t>
            </w:r>
          </w:p>
          <w:p w:rsidR="00A2704D" w:rsidRDefault="00A2704D" w:rsidP="00E568AC">
            <w:pPr>
              <w:jc w:val="both"/>
            </w:pPr>
            <w:r w:rsidRPr="00DA7816">
              <w:rPr>
                <w:i/>
              </w:rPr>
              <w:t>Bílá kniha o obraně, Ministerstvo obrany České republiky 2011</w:t>
            </w:r>
            <w:r>
              <w:t>, ISBN 978-80-7278-564-3</w:t>
            </w:r>
          </w:p>
          <w:p w:rsidR="00A2704D" w:rsidRDefault="00A2704D" w:rsidP="00E568AC">
            <w:pPr>
              <w:jc w:val="both"/>
            </w:pPr>
            <w:r w:rsidRPr="00DA7816">
              <w:rPr>
                <w:i/>
              </w:rPr>
              <w:t>Obranná strategie České republiky 2017</w:t>
            </w:r>
            <w:r>
              <w:t>. Praha MO – VHÚ Praha. ISBN 978-80-7278-702-9</w:t>
            </w:r>
          </w:p>
          <w:p w:rsidR="00A2704D" w:rsidRDefault="00A2704D" w:rsidP="00E568AC">
            <w:pPr>
              <w:jc w:val="both"/>
            </w:pPr>
            <w:r w:rsidRPr="00DA7816">
              <w:rPr>
                <w:i/>
              </w:rPr>
              <w:t>Analýza hrozeb a rizik pro Českou republiku</w:t>
            </w:r>
            <w:r>
              <w:t>. Praha 2015</w:t>
            </w:r>
          </w:p>
          <w:p w:rsidR="00A2704D" w:rsidRDefault="00A2704D" w:rsidP="00E568AC">
            <w:pPr>
              <w:jc w:val="both"/>
            </w:pPr>
            <w:r>
              <w:t>https://search.seznam.cz/?q=analýza+hrozeb+a+rizik+pro+českou+republiku&amp;oq=analýza+hrozeb+a+</w:t>
            </w:r>
          </w:p>
          <w:p w:rsidR="00A2704D" w:rsidRDefault="00A2704D" w:rsidP="00E568AC">
            <w:pPr>
              <w:jc w:val="both"/>
            </w:pPr>
            <w:r w:rsidRPr="00DA7816">
              <w:rPr>
                <w:i/>
              </w:rPr>
              <w:t>Audit národní bezpečnosti</w:t>
            </w:r>
            <w:r>
              <w:t>. Vláda České republiky, Praha 2016</w:t>
            </w:r>
          </w:p>
          <w:p w:rsidR="00A2704D" w:rsidRDefault="00C52E18" w:rsidP="00E568AC">
            <w:pPr>
              <w:jc w:val="both"/>
            </w:pPr>
            <w:hyperlink r:id="rId42" w:history="1">
              <w:r w:rsidR="00A2704D" w:rsidRPr="00F10F4E">
                <w:rPr>
                  <w:rStyle w:val="Hypertextovodkaz"/>
                </w:rPr>
                <w:t>https://www.vlada.cz/cz/media-centrum/aktualne/audit-narodni-bezpecnosti-151410/</w:t>
              </w:r>
            </w:hyperlink>
          </w:p>
          <w:p w:rsidR="00A2704D" w:rsidRDefault="00C52E18" w:rsidP="00E568AC">
            <w:pPr>
              <w:jc w:val="both"/>
            </w:pPr>
            <w:hyperlink r:id="rId43" w:history="1">
              <w:r w:rsidR="00A2704D" w:rsidRPr="00F10F4E">
                <w:rPr>
                  <w:rStyle w:val="Hypertextovodkaz"/>
                </w:rPr>
                <w:t>http://www.natoaktual.cz/na_zpravy.aspx?y=na_summit/washingtonskasmlouva.htm</w:t>
              </w:r>
            </w:hyperlink>
          </w:p>
          <w:p w:rsidR="00A2704D" w:rsidRPr="00DA7816" w:rsidRDefault="00A2704D" w:rsidP="00E568AC">
            <w:pPr>
              <w:jc w:val="both"/>
              <w:rPr>
                <w:i/>
              </w:rPr>
            </w:pPr>
            <w:r w:rsidRPr="00DA7816">
              <w:rPr>
                <w:i/>
              </w:rPr>
              <w:t>Zahraniční a bezpečnostní politika Evropské unie</w:t>
            </w:r>
          </w:p>
          <w:p w:rsidR="00A2704D" w:rsidRDefault="00C52E18" w:rsidP="00E568AC">
            <w:pPr>
              <w:jc w:val="both"/>
            </w:pPr>
            <w:hyperlink r:id="rId44" w:history="1">
              <w:r w:rsidR="00A2704D" w:rsidRPr="00F10F4E">
                <w:rPr>
                  <w:rStyle w:val="Hypertextovodkaz"/>
                </w:rPr>
                <w:t>https://europa.eu/european-union/topics/foreign-security-policy_cs</w:t>
              </w:r>
            </w:hyperlink>
          </w:p>
          <w:p w:rsidR="00A2704D" w:rsidRPr="0023128E" w:rsidRDefault="00A2704D" w:rsidP="00E568AC">
            <w:pPr>
              <w:jc w:val="both"/>
              <w:rPr>
                <w:i/>
              </w:rPr>
            </w:pPr>
            <w:r w:rsidRPr="00DA7816">
              <w:rPr>
                <w:rStyle w:val="CittHTML"/>
                <w:iCs/>
              </w:rPr>
              <w:lastRenderedPageBreak/>
              <w:t>Nová strategická koncepce NATO</w:t>
            </w:r>
            <w:r w:rsidRPr="0023128E">
              <w:rPr>
                <w:rStyle w:val="CittHTML"/>
                <w:i w:val="0"/>
                <w:iCs/>
              </w:rPr>
              <w:t>,</w:t>
            </w:r>
            <w:r>
              <w:rPr>
                <w:rStyle w:val="CittHTML"/>
                <w:i w:val="0"/>
                <w:iCs/>
              </w:rPr>
              <w:t xml:space="preserve"> </w:t>
            </w:r>
            <w:r w:rsidRPr="0023128E">
              <w:rPr>
                <w:rStyle w:val="CittHTML"/>
                <w:i w:val="0"/>
                <w:iCs/>
              </w:rPr>
              <w:t>www.natoaktual.cz/strategicka-koncepce-05z-/na_analyzy.aspx?y=na_analyzy/</w:t>
            </w:r>
          </w:p>
          <w:p w:rsidR="00A2704D" w:rsidRDefault="00A2704D" w:rsidP="00E568AC">
            <w:r w:rsidRPr="00DA7816">
              <w:rPr>
                <w:i/>
              </w:rPr>
              <w:t>Globální strategie pro zahraniční a bezpečnostní politiku EU „Společná vize, společné kroky: silnější Evropa</w:t>
            </w:r>
            <w:r>
              <w:t>“.</w:t>
            </w:r>
          </w:p>
          <w:p w:rsidR="00A2704D" w:rsidRDefault="00C52E18" w:rsidP="00E568AC">
            <w:hyperlink r:id="rId45" w:history="1">
              <w:r w:rsidR="00A2704D" w:rsidRPr="00F67EC7">
                <w:rPr>
                  <w:rStyle w:val="Hypertextovodkaz"/>
                </w:rPr>
                <w:t>http://europa.eu/globalstrategy/en</w:t>
              </w:r>
            </w:hyperlink>
          </w:p>
          <w:p w:rsidR="00A2704D" w:rsidRDefault="00A2704D" w:rsidP="00E568AC">
            <w:r w:rsidRPr="00DA7816">
              <w:rPr>
                <w:i/>
              </w:rPr>
              <w:t>Bílá kniha o budoucnosti Evropy a jejím dalším směřování</w:t>
            </w:r>
            <w:r>
              <w:t>. (1. Března 2017) Scénář č. 4 – Budoucnost evropské obrany.</w:t>
            </w:r>
          </w:p>
          <w:p w:rsidR="00A2704D" w:rsidRDefault="00A2704D" w:rsidP="00E568AC">
            <w:r w:rsidRPr="008E1EEA">
              <w:t>https://ec.europa.eu/commission/white-paper-future-europe-reflections-and-scenarios-eu27_cs</w:t>
            </w:r>
          </w:p>
          <w:p w:rsidR="00A2704D" w:rsidRDefault="00A2704D" w:rsidP="00E568AC">
            <w:r w:rsidRPr="00DA7816">
              <w:rPr>
                <w:i/>
              </w:rPr>
              <w:t>Česká republika a Společná bezpečnostní a obranná politika EU</w:t>
            </w:r>
            <w:r>
              <w:t xml:space="preserve">. </w:t>
            </w:r>
            <w:hyperlink r:id="rId46" w:history="1">
              <w:r w:rsidRPr="00F67EC7">
                <w:rPr>
                  <w:rStyle w:val="Hypertextovodkaz"/>
                </w:rPr>
                <w:t>http://www.mzv.cz/jnp/cz/zahranicni_vztahy/bezpecnostni_politika/eu_csdp/index.html</w:t>
              </w:r>
            </w:hyperlink>
            <w:r>
              <w:t xml:space="preserve"> </w:t>
            </w:r>
          </w:p>
          <w:p w:rsidR="00A2704D" w:rsidRDefault="00A2704D" w:rsidP="00E568AC">
            <w:pPr>
              <w:jc w:val="both"/>
            </w:pPr>
          </w:p>
          <w:p w:rsidR="00A2704D" w:rsidRDefault="00A2704D" w:rsidP="00E568AC">
            <w:pPr>
              <w:jc w:val="both"/>
            </w:pPr>
            <w:r>
              <w:t>Studijní literatura bude dále upřesněna v plánu seminářů.</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542161" w:rsidRDefault="00A2704D" w:rsidP="00E568AC">
            <w:pPr>
              <w:jc w:val="both"/>
              <w:rPr>
                <w:b/>
              </w:rPr>
            </w:pPr>
            <w:r w:rsidRPr="00542161">
              <w:rPr>
                <w:b/>
              </w:rPr>
              <w:t>Technologie dopravy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3B0E97">
              <w:t>Požadavkem udělení zápočtu je aktivní účast na cvičeních, průběžné plnění zadaných příkladů. Účast na cvičeních je min. 80</w:t>
            </w:r>
            <w:r>
              <w:t xml:space="preserve"> </w:t>
            </w:r>
            <w:r w:rsidRPr="003B0E97">
              <w:t>%. </w:t>
            </w:r>
            <w:r>
              <w:t>Zápočet je udělen na základě zápočtového testu. Potřeba je 60</w:t>
            </w:r>
            <w:ins w:id="1569" w:author="Eva Skýbová" w:date="2018-06-08T10:49:00Z">
              <w:r>
                <w:t xml:space="preserve"> </w:t>
              </w:r>
            </w:ins>
            <w:r>
              <w:t>% správných odpovědí.</w:t>
            </w:r>
          </w:p>
          <w:p w:rsidR="00A2704D" w:rsidRDefault="00A2704D" w:rsidP="00E568AC">
            <w:pPr>
              <w:jc w:val="both"/>
            </w:pPr>
            <w:r w:rsidRPr="003B0E97">
              <w:t xml:space="preserve">Zkouška z předmětu je </w:t>
            </w:r>
            <w:r>
              <w:t>ústní. Skládá se ze 3 otázek, student má čas na písemnou přípravu10 minut.</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Ing. Pavel Viskup,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Ing. Pavel Viskup,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AC289C" w:rsidTr="00E568AC">
        <w:trPr>
          <w:trHeight w:val="3938"/>
        </w:trPr>
        <w:tc>
          <w:tcPr>
            <w:tcW w:w="9855" w:type="dxa"/>
            <w:gridSpan w:val="8"/>
            <w:tcBorders>
              <w:top w:val="nil"/>
              <w:bottom w:val="single" w:sz="12" w:space="0" w:color="auto"/>
            </w:tcBorders>
          </w:tcPr>
          <w:p w:rsidR="00A2704D" w:rsidRPr="00290A6C" w:rsidRDefault="00A2704D" w:rsidP="00E568AC">
            <w:pPr>
              <w:pStyle w:val="Odstavecseseznamem"/>
              <w:ind w:left="0"/>
              <w:jc w:val="both"/>
              <w:rPr>
                <w:rFonts w:ascii="Times New Roman" w:hAnsi="Times New Roman"/>
                <w:sz w:val="20"/>
                <w:szCs w:val="20"/>
              </w:rPr>
            </w:pPr>
            <w:r w:rsidRPr="00290A6C">
              <w:rPr>
                <w:rFonts w:ascii="Times New Roman" w:hAnsi="Times New Roman"/>
                <w:sz w:val="20"/>
                <w:szCs w:val="20"/>
              </w:rPr>
              <w:t>Tento předmět má studentovi poskytnou základní informace o technologických procesech jednotlivých druhů dopravy. Předmět je rozložen do čtyř základních bloků, silniční doprava, železniční doprava, vodní a letecká. V závěru se řeší dopravní obslužnost a budoucnost sektoru dopravy.</w:t>
            </w:r>
          </w:p>
          <w:p w:rsidR="00A2704D" w:rsidRDefault="00A2704D">
            <w:pPr>
              <w:pStyle w:val="Odstavecseseznamem"/>
              <w:spacing w:after="0" w:line="240" w:lineRule="auto"/>
              <w:ind w:left="0"/>
              <w:rPr>
                <w:rFonts w:ascii="Times New Roman" w:hAnsi="Times New Roman"/>
                <w:color w:val="000000"/>
                <w:sz w:val="20"/>
                <w:szCs w:val="20"/>
                <w:u w:val="single"/>
                <w:shd w:val="clear" w:color="auto" w:fill="FFFFFF"/>
              </w:rPr>
              <w:pPrChange w:id="1570" w:author="Eva Skýbová" w:date="2018-06-08T10:50:00Z">
                <w:pPr>
                  <w:pStyle w:val="Odstavecseseznamem"/>
                  <w:ind w:left="0"/>
                </w:pPr>
              </w:pPrChange>
            </w:pPr>
            <w:r w:rsidRPr="00290A6C">
              <w:rPr>
                <w:rFonts w:ascii="Times New Roman" w:hAnsi="Times New Roman"/>
                <w:sz w:val="20"/>
                <w:szCs w:val="20"/>
                <w:u w:val="single"/>
              </w:rPr>
              <w:t>Hlavní témata:</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71"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Úvod do technologie dopravy, legislativa, dopravní politika.</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72"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Pozemní komunikace, druhy, třídy, konstrukce. </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73"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Silniční vozidla. </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74"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rPr>
              <w:t>Organizování silniční dopravy.</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75"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Železniční tratě, kategorie drah, zabezpečovací zařízení.</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76"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Železniční vozidla, interoperabilita.</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77"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rPr>
              <w:t>Organizování železniční dopravy, grafikon vlakové dopravy.</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78"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Vodní cesty, přístavy. </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79"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Plavidla, linky. </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80"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Tratě letových provozních služeb, letadla.</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81"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Organizování letecké dopravy.</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82"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Kombinovaná doprava. </w:t>
            </w:r>
          </w:p>
          <w:p w:rsidR="00A2704D" w:rsidRDefault="00A2704D">
            <w:pPr>
              <w:pStyle w:val="Odstavecseseznamem"/>
              <w:numPr>
                <w:ilvl w:val="0"/>
                <w:numId w:val="48"/>
              </w:numPr>
              <w:spacing w:after="0" w:line="240" w:lineRule="auto"/>
              <w:ind w:left="714" w:hanging="357"/>
              <w:rPr>
                <w:rFonts w:ascii="Times New Roman" w:hAnsi="Times New Roman"/>
                <w:color w:val="000000"/>
                <w:sz w:val="20"/>
                <w:szCs w:val="20"/>
                <w:shd w:val="clear" w:color="auto" w:fill="FFFFFF"/>
              </w:rPr>
              <w:pPrChange w:id="1583"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rPr>
              <w:t xml:space="preserve">Městská hromadná doprava Dopravní obslužnost, městská. </w:t>
            </w:r>
          </w:p>
          <w:p w:rsidR="00A2704D" w:rsidRDefault="00A2704D">
            <w:pPr>
              <w:pStyle w:val="Odstavecseseznamem"/>
              <w:numPr>
                <w:ilvl w:val="0"/>
                <w:numId w:val="48"/>
              </w:numPr>
              <w:spacing w:after="0" w:line="240" w:lineRule="auto"/>
              <w:ind w:left="714" w:hanging="357"/>
              <w:rPr>
                <w:color w:val="000000"/>
                <w:shd w:val="clear" w:color="auto" w:fill="FFFFFF"/>
              </w:rPr>
              <w:pPrChange w:id="1584" w:author="Eva Skýbová" w:date="2018-06-08T13:24:00Z">
                <w:pPr>
                  <w:pStyle w:val="Odstavecseseznamem"/>
                  <w:numPr>
                    <w:numId w:val="49"/>
                  </w:numPr>
                  <w:tabs>
                    <w:tab w:val="num" w:pos="38"/>
                    <w:tab w:val="num" w:pos="720"/>
                  </w:tabs>
                  <w:spacing w:after="0" w:line="240" w:lineRule="auto"/>
                  <w:ind w:hanging="360"/>
                </w:pPr>
              </w:pPrChange>
            </w:pPr>
            <w:r w:rsidRPr="00290A6C">
              <w:rPr>
                <w:rFonts w:ascii="Times New Roman" w:hAnsi="Times New Roman"/>
                <w:color w:val="000000"/>
                <w:sz w:val="20"/>
                <w:szCs w:val="20"/>
                <w:shd w:val="clear" w:color="auto" w:fill="FFFFFF"/>
              </w:rPr>
              <w:t>Nové trendy, vývoj a budoucnost dopravy, životní prostředí. </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Pr="00386CF1" w:rsidRDefault="00A2704D" w:rsidP="00E568AC">
            <w:pPr>
              <w:jc w:val="both"/>
              <w:rPr>
                <w:b/>
                <w:color w:val="000000"/>
              </w:rPr>
            </w:pPr>
            <w:r w:rsidRPr="00386CF1">
              <w:rPr>
                <w:b/>
                <w:color w:val="000000"/>
              </w:rPr>
              <w:t xml:space="preserve">Povinná literatura: </w:t>
            </w:r>
          </w:p>
          <w:p w:rsidR="00A2704D" w:rsidRDefault="00A2704D" w:rsidP="00E568AC">
            <w:pPr>
              <w:jc w:val="both"/>
            </w:pPr>
            <w:r w:rsidRPr="00562E9E">
              <w:t>Š</w:t>
            </w:r>
            <w:r>
              <w:t>IROKÝ</w:t>
            </w:r>
            <w:r w:rsidRPr="00562E9E">
              <w:t xml:space="preserve"> J. </w:t>
            </w:r>
            <w:r w:rsidRPr="00562E9E">
              <w:rPr>
                <w:i/>
              </w:rPr>
              <w:t>Technologie dopravy</w:t>
            </w:r>
            <w:r w:rsidRPr="00562E9E">
              <w:t xml:space="preserve">. Třetí upravené vydání. Pardubice: Univerzita Pardubice, 2016. </w:t>
            </w:r>
          </w:p>
          <w:p w:rsidR="00A2704D" w:rsidRPr="00562E9E" w:rsidRDefault="00A2704D" w:rsidP="00E568AC">
            <w:pPr>
              <w:jc w:val="both"/>
              <w:rPr>
                <w:color w:val="000000"/>
              </w:rPr>
            </w:pPr>
            <w:r w:rsidRPr="00562E9E">
              <w:t>ISBN 978-80-7560-017-2</w:t>
            </w:r>
            <w:r>
              <w:t>.</w:t>
            </w:r>
          </w:p>
          <w:p w:rsidR="00A2704D" w:rsidRDefault="00A2704D" w:rsidP="00E568AC">
            <w:pPr>
              <w:jc w:val="both"/>
            </w:pPr>
            <w:r w:rsidRPr="00660F6A">
              <w:t>N</w:t>
            </w:r>
            <w:r>
              <w:t>OVÁK</w:t>
            </w:r>
            <w:r w:rsidRPr="00660F6A">
              <w:t xml:space="preserve"> R. </w:t>
            </w:r>
            <w:r w:rsidRPr="00660F6A">
              <w:rPr>
                <w:i/>
              </w:rPr>
              <w:t>Mezinárodní kamionová doprava a zasílatelství</w:t>
            </w:r>
            <w:r w:rsidRPr="00660F6A">
              <w:t>. Praha: C.H. Beck, 2013. ISBN 978-80-7400-514-5</w:t>
            </w:r>
            <w:r>
              <w:t>.</w:t>
            </w:r>
          </w:p>
          <w:p w:rsidR="00A2704D" w:rsidRPr="00386CF1" w:rsidRDefault="00A2704D" w:rsidP="00E568AC">
            <w:pPr>
              <w:spacing w:before="60"/>
              <w:jc w:val="both"/>
              <w:rPr>
                <w:b/>
              </w:rPr>
            </w:pPr>
            <w:r w:rsidRPr="00386CF1">
              <w:rPr>
                <w:b/>
              </w:rPr>
              <w:t xml:space="preserve">Doporučená literatura: </w:t>
            </w:r>
          </w:p>
          <w:p w:rsidR="00A2704D" w:rsidRDefault="00A2704D" w:rsidP="00E568AC">
            <w:pPr>
              <w:jc w:val="both"/>
            </w:pPr>
            <w:r w:rsidRPr="00387FBE">
              <w:t>NOVÁK, R. </w:t>
            </w:r>
            <w:r w:rsidRPr="00343F18">
              <w:rPr>
                <w:i/>
              </w:rPr>
              <w:t>Přepravní, zasílatelské a logistické služby</w:t>
            </w:r>
            <w:r w:rsidRPr="00387FBE">
              <w:t xml:space="preserve">. Praha: Wolters Kluwer Česká republika, 2011. </w:t>
            </w:r>
          </w:p>
          <w:p w:rsidR="00A2704D" w:rsidRPr="00387FBE" w:rsidRDefault="00A2704D" w:rsidP="00E568AC">
            <w:pPr>
              <w:jc w:val="both"/>
            </w:pPr>
            <w:r w:rsidRPr="00387FBE">
              <w:t>ISBN 978-80-7357-735-3.</w:t>
            </w:r>
          </w:p>
          <w:p w:rsidR="00A2704D" w:rsidRPr="004441D5" w:rsidRDefault="00A2704D" w:rsidP="00E568AC">
            <w:pPr>
              <w:jc w:val="both"/>
            </w:pPr>
            <w:r>
              <w:t xml:space="preserve">GAŠPAŘÍK J., KOLÁŘ J. </w:t>
            </w:r>
            <w:r>
              <w:rPr>
                <w:i/>
              </w:rPr>
              <w:t xml:space="preserve">Železniční doprava. </w:t>
            </w:r>
            <w:r>
              <w:t xml:space="preserve">Praha: Grada, 2017, ISBN </w:t>
            </w:r>
            <w:r w:rsidRPr="004441D5">
              <w:rPr>
                <w:color w:val="000000"/>
                <w:shd w:val="clear" w:color="auto" w:fill="FBF7F5"/>
              </w:rPr>
              <w:t>978</w:t>
            </w:r>
            <w:r>
              <w:rPr>
                <w:color w:val="000000"/>
                <w:shd w:val="clear" w:color="auto" w:fill="FBF7F5"/>
              </w:rPr>
              <w:t>-</w:t>
            </w:r>
            <w:r w:rsidRPr="004441D5">
              <w:rPr>
                <w:color w:val="000000"/>
                <w:shd w:val="clear" w:color="auto" w:fill="FBF7F5"/>
              </w:rPr>
              <w:t>80</w:t>
            </w:r>
            <w:r>
              <w:rPr>
                <w:color w:val="000000"/>
                <w:shd w:val="clear" w:color="auto" w:fill="FBF7F5"/>
              </w:rPr>
              <w:t>-</w:t>
            </w:r>
            <w:r w:rsidRPr="004441D5">
              <w:rPr>
                <w:color w:val="000000"/>
                <w:shd w:val="clear" w:color="auto" w:fill="FBF7F5"/>
              </w:rPr>
              <w:t>271</w:t>
            </w:r>
            <w:r>
              <w:rPr>
                <w:color w:val="000000"/>
                <w:shd w:val="clear" w:color="auto" w:fill="FBF7F5"/>
              </w:rPr>
              <w:t>-</w:t>
            </w:r>
            <w:r w:rsidRPr="004441D5">
              <w:rPr>
                <w:color w:val="000000"/>
                <w:shd w:val="clear" w:color="auto" w:fill="FBF7F5"/>
              </w:rPr>
              <w:t>0058</w:t>
            </w:r>
            <w:r>
              <w:rPr>
                <w:color w:val="000000"/>
                <w:shd w:val="clear" w:color="auto" w:fill="FBF7F5"/>
              </w:rPr>
              <w:t>-</w:t>
            </w:r>
            <w:r w:rsidRPr="004441D5">
              <w:rPr>
                <w:color w:val="000000"/>
                <w:shd w:val="clear" w:color="auto" w:fill="FBF7F5"/>
              </w:rPr>
              <w:t>3</w:t>
            </w:r>
          </w:p>
          <w:p w:rsidR="00A2704D" w:rsidRDefault="00A2704D" w:rsidP="00E568AC">
            <w:pPr>
              <w:jc w:val="both"/>
              <w:rPr>
                <w:color w:val="000000"/>
              </w:rPr>
            </w:pPr>
            <w:r w:rsidRPr="00443DEC">
              <w:rPr>
                <w:color w:val="000000"/>
              </w:rPr>
              <w:t>R</w:t>
            </w:r>
            <w:r>
              <w:rPr>
                <w:color w:val="000000"/>
              </w:rPr>
              <w:t xml:space="preserve">ATHOUSKÝ </w:t>
            </w:r>
            <w:r w:rsidRPr="00443DEC">
              <w:rPr>
                <w:color w:val="000000"/>
              </w:rPr>
              <w:t>B., J</w:t>
            </w:r>
            <w:r>
              <w:rPr>
                <w:color w:val="000000"/>
              </w:rPr>
              <w:t xml:space="preserve">IRSÁK </w:t>
            </w:r>
            <w:r w:rsidRPr="00443DEC">
              <w:rPr>
                <w:color w:val="000000"/>
              </w:rPr>
              <w:t>P., S</w:t>
            </w:r>
            <w:r>
              <w:rPr>
                <w:color w:val="000000"/>
              </w:rPr>
              <w:t xml:space="preserve">TANĚK </w:t>
            </w:r>
            <w:r w:rsidRPr="00443DEC">
              <w:rPr>
                <w:color w:val="000000"/>
              </w:rPr>
              <w:t>M. </w:t>
            </w:r>
            <w:r w:rsidRPr="00443DEC">
              <w:rPr>
                <w:i/>
                <w:iCs/>
                <w:color w:val="000000"/>
              </w:rPr>
              <w:t>Strategie a zdroje SCM</w:t>
            </w:r>
            <w:r w:rsidRPr="00443DEC">
              <w:rPr>
                <w:color w:val="000000"/>
              </w:rPr>
              <w:t xml:space="preserve">. Praha: C.H. Beck, 2016. </w:t>
            </w:r>
          </w:p>
          <w:p w:rsidR="00A2704D" w:rsidRPr="00443DEC" w:rsidRDefault="00A2704D" w:rsidP="00E568AC">
            <w:pPr>
              <w:jc w:val="both"/>
              <w:rPr>
                <w:color w:val="000000"/>
              </w:rPr>
            </w:pPr>
            <w:r w:rsidRPr="00443DEC">
              <w:rPr>
                <w:color w:val="000000"/>
              </w:rPr>
              <w:t>ISBN 978-80-7400-639-5. </w:t>
            </w:r>
          </w:p>
          <w:p w:rsidR="00A2704D" w:rsidRPr="00660F6A" w:rsidRDefault="00A2704D" w:rsidP="00E568AC">
            <w:pPr>
              <w:jc w:val="both"/>
              <w:rPr>
                <w:color w:val="000000"/>
              </w:rPr>
            </w:pPr>
            <w:r>
              <w:t xml:space="preserve">NOVÁK </w:t>
            </w:r>
            <w:r w:rsidRPr="00660F6A">
              <w:t xml:space="preserve">J. </w:t>
            </w:r>
            <w:r w:rsidRPr="00660F6A">
              <w:rPr>
                <w:i/>
              </w:rPr>
              <w:t xml:space="preserve">Kombinovaná přeprava. </w:t>
            </w:r>
            <w:r w:rsidRPr="00660F6A">
              <w:t>Pardubice: Institut Jana Pernera, 2006. ISBN 80-86530-32-9</w:t>
            </w:r>
            <w:r w:rsidRPr="00660F6A">
              <w:rPr>
                <w:color w:val="000000"/>
              </w:rPr>
              <w:t>. </w:t>
            </w:r>
          </w:p>
          <w:p w:rsidR="00A2704D" w:rsidRDefault="00A2704D" w:rsidP="00E568AC">
            <w:pPr>
              <w:jc w:val="both"/>
              <w:rPr>
                <w:color w:val="000000"/>
              </w:rPr>
            </w:pPr>
          </w:p>
          <w:p w:rsidR="00A2704D" w:rsidRDefault="00A2704D" w:rsidP="00E568AC">
            <w:pPr>
              <w:jc w:val="both"/>
            </w:pP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lastRenderedPageBreak/>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373"/>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1413"/>
        <w:gridCol w:w="743"/>
        <w:gridCol w:w="539"/>
        <w:gridCol w:w="668"/>
      </w:tblGrid>
      <w:tr w:rsidR="00A2704D" w:rsidTr="00E568AC">
        <w:tc>
          <w:tcPr>
            <w:tcW w:w="9855" w:type="dxa"/>
            <w:gridSpan w:val="9"/>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RPr="00925B6C"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8"/>
            <w:tcBorders>
              <w:top w:val="double" w:sz="4" w:space="0" w:color="auto"/>
            </w:tcBorders>
          </w:tcPr>
          <w:p w:rsidR="00A2704D" w:rsidRPr="00925B6C" w:rsidRDefault="00A2704D" w:rsidP="00E568AC">
            <w:pPr>
              <w:jc w:val="both"/>
              <w:rPr>
                <w:b/>
              </w:rPr>
            </w:pPr>
            <w:r w:rsidRPr="00925B6C">
              <w:rPr>
                <w:b/>
              </w:rPr>
              <w:t>Teorie spolehlivosti systémů</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povinný, PZ</w:t>
            </w:r>
          </w:p>
        </w:tc>
        <w:tc>
          <w:tcPr>
            <w:tcW w:w="2695" w:type="dxa"/>
            <w:gridSpan w:val="3"/>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14s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gridSpan w:val="2"/>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5</w:t>
            </w:r>
          </w:p>
        </w:tc>
      </w:tr>
      <w:tr w:rsidR="00A2704D" w:rsidRPr="00F3041A" w:rsidTr="00E568AC">
        <w:tc>
          <w:tcPr>
            <w:tcW w:w="3086" w:type="dxa"/>
            <w:shd w:val="clear" w:color="auto" w:fill="F7CAAC"/>
            <w:vAlign w:val="center"/>
          </w:tcPr>
          <w:p w:rsidR="00A2704D" w:rsidRDefault="00A2704D" w:rsidP="00E568AC">
            <w:pPr>
              <w:rPr>
                <w:b/>
                <w:sz w:val="22"/>
              </w:rPr>
            </w:pPr>
            <w:r>
              <w:rPr>
                <w:b/>
              </w:rPr>
              <w:t>Prerekvizity, korekvizity, ekvivalence</w:t>
            </w:r>
          </w:p>
        </w:tc>
        <w:tc>
          <w:tcPr>
            <w:tcW w:w="6769" w:type="dxa"/>
            <w:gridSpan w:val="8"/>
          </w:tcPr>
          <w:p w:rsidR="00A2704D" w:rsidRPr="00F3041A" w:rsidRDefault="00A2704D" w:rsidP="00E568AC">
            <w:pPr>
              <w:spacing w:after="60"/>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vAlign w:val="center"/>
          </w:tcPr>
          <w:p w:rsidR="00A2704D" w:rsidRDefault="00A2704D" w:rsidP="00E568AC">
            <w:r>
              <w:t>Zápočet, zkouška.</w:t>
            </w:r>
          </w:p>
        </w:tc>
        <w:tc>
          <w:tcPr>
            <w:tcW w:w="1413" w:type="dxa"/>
            <w:shd w:val="clear" w:color="auto" w:fill="F7CAAC"/>
            <w:vAlign w:val="center"/>
          </w:tcPr>
          <w:p w:rsidR="00A2704D" w:rsidRDefault="00A2704D" w:rsidP="00E568AC">
            <w:pPr>
              <w:rPr>
                <w:b/>
              </w:rPr>
            </w:pPr>
            <w:r>
              <w:rPr>
                <w:b/>
              </w:rPr>
              <w:t>Forma výuky</w:t>
            </w:r>
          </w:p>
        </w:tc>
        <w:tc>
          <w:tcPr>
            <w:tcW w:w="1950" w:type="dxa"/>
            <w:gridSpan w:val="3"/>
            <w:vAlign w:val="center"/>
          </w:tcPr>
          <w:p w:rsidR="00A2704D" w:rsidRDefault="00A2704D" w:rsidP="00E568AC">
            <w:r>
              <w:t>přednášky, semináře,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8"/>
            <w:tcBorders>
              <w:bottom w:val="nil"/>
            </w:tcBorders>
            <w:vAlign w:val="center"/>
          </w:tcPr>
          <w:p w:rsidR="00A2704D" w:rsidRDefault="00A2704D">
            <w:pPr>
              <w:pStyle w:val="Odstavecseseznamem"/>
              <w:spacing w:after="0" w:line="240" w:lineRule="auto"/>
              <w:ind w:left="0"/>
              <w:jc w:val="both"/>
              <w:rPr>
                <w:rFonts w:ascii="Times New Roman" w:hAnsi="Times New Roman"/>
                <w:sz w:val="20"/>
                <w:szCs w:val="20"/>
              </w:rPr>
              <w:pPrChange w:id="1585" w:author="Eva Skýbová" w:date="2018-06-08T10:51:00Z">
                <w:pPr>
                  <w:pStyle w:val="Odstavecseseznamem"/>
                  <w:spacing w:after="60"/>
                  <w:ind w:left="0"/>
                  <w:jc w:val="both"/>
                </w:pPr>
              </w:pPrChange>
            </w:pPr>
            <w:r w:rsidRPr="00290A6C">
              <w:rPr>
                <w:rFonts w:ascii="Times New Roman" w:hAnsi="Times New Roman"/>
                <w:sz w:val="20"/>
                <w:szCs w:val="20"/>
              </w:rPr>
              <w:t>Zápočet: minimálně 75 % aktivní účast na cvičeních a seminářích; při neúčasti na seminářích, kde budou obhajovány případové studie a zpracováván průběžný a zápočtový test si student domluví s vyučujícím individuální termín realizace; obhájená případová studie; absolvovaný průběžný a zápočtový test s hodnocením minimálně „E“ dle kreditového systému ECTS.</w:t>
            </w:r>
          </w:p>
          <w:p w:rsidR="00A2704D" w:rsidRDefault="00A2704D" w:rsidP="00E568AC">
            <w:pPr>
              <w:pStyle w:val="Odstavecseseznamem"/>
              <w:spacing w:before="60"/>
              <w:ind w:left="74"/>
            </w:pPr>
          </w:p>
        </w:tc>
      </w:tr>
      <w:tr w:rsidR="00A2704D" w:rsidTr="00E568AC">
        <w:trPr>
          <w:trHeight w:val="264"/>
        </w:trPr>
        <w:tc>
          <w:tcPr>
            <w:tcW w:w="9855" w:type="dxa"/>
            <w:gridSpan w:val="9"/>
            <w:tcBorders>
              <w:top w:val="nil"/>
            </w:tcBorders>
          </w:tcPr>
          <w:p w:rsidR="00A2704D" w:rsidRPr="00290A6C" w:rsidRDefault="00A2704D" w:rsidP="00E568AC">
            <w:pPr>
              <w:pStyle w:val="Odstavecseseznamem"/>
              <w:spacing w:after="60"/>
              <w:ind w:left="3098"/>
              <w:contextualSpacing w:val="0"/>
              <w:jc w:val="both"/>
              <w:rPr>
                <w:rFonts w:ascii="Times New Roman" w:hAnsi="Times New Roman"/>
                <w:sz w:val="20"/>
                <w:szCs w:val="20"/>
              </w:rPr>
            </w:pPr>
            <w:r w:rsidRPr="00290A6C">
              <w:rPr>
                <w:rFonts w:ascii="Times New Roman" w:hAnsi="Times New Roman"/>
                <w:sz w:val="20"/>
                <w:szCs w:val="20"/>
              </w:rPr>
              <w:t>Ústní zkouška.</w:t>
            </w: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8"/>
            <w:tcBorders>
              <w:top w:val="nil"/>
            </w:tcBorders>
            <w:vAlign w:val="center"/>
          </w:tcPr>
          <w:p w:rsidR="00A2704D" w:rsidRDefault="00A2704D" w:rsidP="00E568AC">
            <w:pPr>
              <w:spacing w:before="60" w:after="60"/>
            </w:pPr>
            <w:r>
              <w:t>prof. Ing. František Božek, CSc</w:t>
            </w:r>
            <w:r w:rsidRPr="00B13B65">
              <w:t>.</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8"/>
            <w:tcBorders>
              <w:top w:val="nil"/>
            </w:tcBorders>
            <w:vAlign w:val="center"/>
          </w:tcPr>
          <w:p w:rsidR="00A2704D" w:rsidRDefault="00A2704D" w:rsidP="00E568AC">
            <w:r>
              <w:t>Garant stanovuje koncepci předmětu, podílí se na přednáškách v rozsahu 50 % a dále stanovuje koncepci cvičení a seminářů, podílí se na jejich realizaci a dohlíží na jejich jednotné vedení.</w:t>
            </w:r>
          </w:p>
        </w:tc>
      </w:tr>
      <w:tr w:rsidR="00A2704D" w:rsidRPr="00B10E6E" w:rsidTr="00E568AC">
        <w:tc>
          <w:tcPr>
            <w:tcW w:w="3086" w:type="dxa"/>
            <w:shd w:val="clear" w:color="auto" w:fill="F7CAAC"/>
          </w:tcPr>
          <w:p w:rsidR="00A2704D" w:rsidRDefault="00A2704D" w:rsidP="00E568AC">
            <w:pPr>
              <w:jc w:val="both"/>
              <w:rPr>
                <w:b/>
              </w:rPr>
            </w:pPr>
            <w:r>
              <w:rPr>
                <w:b/>
              </w:rPr>
              <w:t>Vyučující</w:t>
            </w:r>
          </w:p>
        </w:tc>
        <w:tc>
          <w:tcPr>
            <w:tcW w:w="6769" w:type="dxa"/>
            <w:gridSpan w:val="8"/>
            <w:tcBorders>
              <w:bottom w:val="nil"/>
            </w:tcBorders>
          </w:tcPr>
          <w:p w:rsidR="00A2704D" w:rsidRDefault="00A2704D" w:rsidP="00E568AC">
            <w:pPr>
              <w:spacing w:before="60"/>
              <w:jc w:val="both"/>
            </w:pPr>
            <w:r>
              <w:t>prof. Ing. František Božek, CSc. – přednášky (50 %), semináře (50 %), cvičení (50 %)</w:t>
            </w:r>
          </w:p>
          <w:p w:rsidR="00A2704D" w:rsidRDefault="00A2704D" w:rsidP="00E568AC">
            <w:pPr>
              <w:spacing w:before="60"/>
              <w:jc w:val="both"/>
            </w:pPr>
            <w:r w:rsidRPr="00B10E6E">
              <w:t>In</w:t>
            </w:r>
            <w:r>
              <w:t xml:space="preserve">g. et Ing. </w:t>
            </w:r>
            <w:smartTag w:uri="urn:schemas-microsoft-com:office:smarttags" w:element="PersonName">
              <w:smartTagPr>
                <w:attr w:name="ProductID" w:val="Jiří Konečný"/>
              </w:smartTagPr>
              <w:r>
                <w:t>Jiří Konečný</w:t>
              </w:r>
            </w:smartTag>
            <w:r>
              <w:t xml:space="preserve">, Ph.D. – přednášky (50 </w:t>
            </w:r>
            <w:r w:rsidRPr="00B10E6E">
              <w:t>%</w:t>
            </w:r>
            <w:r>
              <w:t>), semináře (50 %), cvičení (50 %)</w:t>
            </w:r>
          </w:p>
          <w:p w:rsidR="00A2704D" w:rsidRPr="00B10E6E" w:rsidRDefault="00A2704D" w:rsidP="00E568AC">
            <w:pPr>
              <w:spacing w:before="60"/>
              <w:jc w:val="both"/>
            </w:pPr>
          </w:p>
        </w:tc>
      </w:tr>
      <w:tr w:rsidR="00A2704D" w:rsidRPr="00B10E6E" w:rsidTr="00E568AC">
        <w:trPr>
          <w:trHeight w:val="907"/>
        </w:trPr>
        <w:tc>
          <w:tcPr>
            <w:tcW w:w="9855" w:type="dxa"/>
            <w:gridSpan w:val="9"/>
            <w:tcBorders>
              <w:top w:val="nil"/>
            </w:tcBorders>
          </w:tcPr>
          <w:p w:rsidR="00A2704D" w:rsidRDefault="00A2704D" w:rsidP="00E568AC">
            <w:pPr>
              <w:jc w:val="both"/>
            </w:pPr>
          </w:p>
          <w:p w:rsidR="00A2704D" w:rsidRDefault="00A2704D" w:rsidP="00E568AC">
            <w:pPr>
              <w:jc w:val="both"/>
            </w:pPr>
          </w:p>
          <w:p w:rsidR="00A2704D" w:rsidRDefault="00A2704D" w:rsidP="00E568AC">
            <w:pPr>
              <w:jc w:val="both"/>
            </w:pPr>
          </w:p>
          <w:p w:rsidR="00A2704D" w:rsidRDefault="00A2704D" w:rsidP="00E568AC">
            <w:pPr>
              <w:jc w:val="both"/>
            </w:pPr>
          </w:p>
          <w:p w:rsidR="00A2704D" w:rsidRPr="00B10E6E"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8"/>
            <w:tcBorders>
              <w:bottom w:val="nil"/>
            </w:tcBorders>
          </w:tcPr>
          <w:p w:rsidR="00A2704D" w:rsidRDefault="00A2704D" w:rsidP="00E568AC">
            <w:pPr>
              <w:jc w:val="both"/>
            </w:pPr>
          </w:p>
        </w:tc>
      </w:tr>
      <w:tr w:rsidR="00A2704D" w:rsidTr="00E568AC">
        <w:trPr>
          <w:trHeight w:val="283"/>
        </w:trPr>
        <w:tc>
          <w:tcPr>
            <w:tcW w:w="9855" w:type="dxa"/>
            <w:gridSpan w:val="9"/>
            <w:tcBorders>
              <w:top w:val="nil"/>
              <w:bottom w:val="single" w:sz="12" w:space="0" w:color="auto"/>
            </w:tcBorders>
          </w:tcPr>
          <w:p w:rsidR="00A2704D" w:rsidRPr="00842085" w:rsidRDefault="00A2704D" w:rsidP="00E568AC">
            <w:pPr>
              <w:numPr>
                <w:ilvl w:val="12"/>
                <w:numId w:val="0"/>
              </w:numPr>
              <w:jc w:val="both"/>
            </w:pPr>
            <w:r w:rsidRPr="00842085">
              <w:t>Student získá potřebné znalosti a dovednosti z teorie spolehlivosti zejména v relaci k bezpečnostním a vybraným technickým systémům a pochopí význam hodnocení spolehlivosti systémů, včetně lidského činitele pro výrobní proces, objekty a spotřebitele. Je seznámen se vztahem mezi spolehlivostí, jakostí, nebezpečím a rizikem a vybaven sumou nezbytných poznatků k analýze a hodnocení spolehlivosti systémů. Předmět poskytuje rovněž informace z problematiky obecného postupu kvalitativní a kvantitativní analýzy spolehlivosti, výpočtu indikátorů spolehlivosti v podobě doby a pravděpodobnosti intenzity poruchy a zvyšování spolehlivosti systémů. Student je dále seznámen s opravitelností, pohotovostí a systémy údržby zařízení, zkušebními plány a typy zkoušek spolehlivosti. Pozornost je věnována</w:t>
            </w:r>
            <w:r>
              <w:t xml:space="preserve"> </w:t>
            </w:r>
            <w:r>
              <w:br/>
              <w:t xml:space="preserve">i </w:t>
            </w:r>
            <w:r w:rsidRPr="00842085">
              <w:t>posuzování a hodnocení spolehlivosti člověka v pracovním procesu pomocí analýz úkolů a hodnocení rizik.</w:t>
            </w:r>
          </w:p>
          <w:p w:rsidR="00A2704D" w:rsidRPr="00B55788" w:rsidRDefault="00A2704D" w:rsidP="00E568AC">
            <w:pPr>
              <w:numPr>
                <w:ilvl w:val="12"/>
                <w:numId w:val="0"/>
              </w:numPr>
              <w:jc w:val="both"/>
            </w:pPr>
            <w:r>
              <w:t xml:space="preserve">V průběhu cvičení jsou řešeny příklady výpočtu doby poruchy, pravděpodobnosti intenzity poruchy a spolehlivosti sériových, paralelních a kombinovaných systémů. Cílem je verifikovat schopnost studentů aplikovat nabyté vědomosti v praxi. Jednou za semestr jsou formou testu verifikovány průběžné znalosti studentů. Předmět je zakončen obhájením seminárních prací předložených skupinami 3-5 studentů orientovaných do sféry hodnocení spolehlivosti s akcentem na bezpečnostní systémy. Výběr témat by měl, je-li to </w:t>
            </w:r>
            <w:r w:rsidRPr="00842085">
              <w:t xml:space="preserve">možné, reflektovat </w:t>
            </w:r>
            <w:r>
              <w:t>zaměření diplomových prací zpracovatelů.</w:t>
            </w:r>
          </w:p>
          <w:p w:rsidR="00A2704D" w:rsidRPr="00290A6C" w:rsidRDefault="00A2704D" w:rsidP="00E568AC">
            <w:pPr>
              <w:numPr>
                <w:ilvl w:val="12"/>
                <w:numId w:val="0"/>
              </w:numPr>
              <w:spacing w:after="60"/>
              <w:jc w:val="both"/>
              <w:rPr>
                <w:u w:val="single"/>
              </w:rPr>
            </w:pPr>
            <w:r w:rsidRPr="00290A6C">
              <w:rPr>
                <w:u w:val="single"/>
              </w:rPr>
              <w:t>Hlavní témata:</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Úvod do studia předmětu, pojmový aparát teorie spolehlivosti systémů.</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Inženýrství jakosti a jeho relace k spolehlivostnímu inženýrství, hodnocení a ovládání rizik.</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Obecný postup, vybrané metody a postupy analýzy spolehlivosti.</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Doba poruchy, její popis užitím základních numerických charakteristik a vztahy mezi funkcemi doby do poruchy.</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Pravděpodobnost intenzity poruchy, její grafické vyjádření a interpretace fází života výrobku.</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Zvyšování spolehlivosti systémů zálohováním, podstata, zásady a druhy zálohování.</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Spolehlivostní funkce sériových, paralelních a kombinovaných systémů.</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Software pro výpočet spolehlivosti systémů.</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Opravitelnost, pohotovost a systémy údržby.</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Typy zkoušek a zkušební plány spolehlivosti.</w:t>
            </w:r>
          </w:p>
          <w:p w:rsidR="00A2704D" w:rsidRPr="00290A6C" w:rsidRDefault="00A2704D" w:rsidP="00E568AC">
            <w:pPr>
              <w:pStyle w:val="Odstavecseseznamem"/>
              <w:numPr>
                <w:ilvl w:val="0"/>
                <w:numId w:val="49"/>
              </w:numPr>
              <w:spacing w:after="0" w:line="240" w:lineRule="auto"/>
              <w:jc w:val="both"/>
              <w:rPr>
                <w:rFonts w:ascii="Times New Roman" w:hAnsi="Times New Roman"/>
                <w:sz w:val="20"/>
                <w:szCs w:val="20"/>
              </w:rPr>
            </w:pPr>
            <w:r w:rsidRPr="00290A6C">
              <w:rPr>
                <w:rFonts w:ascii="Times New Roman" w:hAnsi="Times New Roman"/>
                <w:sz w:val="20"/>
                <w:szCs w:val="20"/>
              </w:rPr>
              <w:t>Posuzování spolehlivosti člověka v pracovním procesu pomocí analýz úkolů.</w:t>
            </w:r>
          </w:p>
          <w:p w:rsidR="00A2704D" w:rsidRDefault="00A2704D" w:rsidP="00E568AC">
            <w:pPr>
              <w:pStyle w:val="Odstavecseseznamem"/>
              <w:numPr>
                <w:ilvl w:val="0"/>
                <w:numId w:val="49"/>
              </w:numPr>
              <w:spacing w:after="60" w:line="240" w:lineRule="auto"/>
              <w:jc w:val="both"/>
            </w:pPr>
            <w:r w:rsidRPr="00290A6C">
              <w:rPr>
                <w:rFonts w:ascii="Times New Roman" w:hAnsi="Times New Roman"/>
                <w:sz w:val="20"/>
                <w:szCs w:val="20"/>
              </w:rPr>
              <w:lastRenderedPageBreak/>
              <w:t>Případová studie - obhajoba případových studií zpracovaných skupinami studentů a zápočtový test.</w:t>
            </w:r>
          </w:p>
        </w:tc>
      </w:tr>
      <w:tr w:rsidR="00A2704D" w:rsidTr="00E568AC">
        <w:trPr>
          <w:trHeight w:val="265"/>
        </w:trPr>
        <w:tc>
          <w:tcPr>
            <w:tcW w:w="3653" w:type="dxa"/>
            <w:gridSpan w:val="2"/>
            <w:shd w:val="clear" w:color="auto" w:fill="F7CAAC"/>
          </w:tcPr>
          <w:p w:rsidR="00A2704D" w:rsidRDefault="00A2704D" w:rsidP="00E568AC">
            <w:pPr>
              <w:jc w:val="both"/>
            </w:pPr>
            <w:r>
              <w:rPr>
                <w:b/>
              </w:rPr>
              <w:lastRenderedPageBreak/>
              <w:t>Studijní literatura a studijní pomůcky</w:t>
            </w:r>
          </w:p>
        </w:tc>
        <w:tc>
          <w:tcPr>
            <w:tcW w:w="6202" w:type="dxa"/>
            <w:gridSpan w:val="7"/>
            <w:tcBorders>
              <w:bottom w:val="nil"/>
            </w:tcBorders>
          </w:tcPr>
          <w:p w:rsidR="00A2704D" w:rsidRDefault="00A2704D" w:rsidP="00E568AC">
            <w:pPr>
              <w:tabs>
                <w:tab w:val="left" w:pos="1223"/>
              </w:tabs>
              <w:jc w:val="both"/>
            </w:pPr>
            <w:r>
              <w:tab/>
            </w:r>
          </w:p>
        </w:tc>
      </w:tr>
      <w:tr w:rsidR="00A2704D" w:rsidRPr="008F4A6C" w:rsidTr="00E568AC">
        <w:trPr>
          <w:trHeight w:val="1497"/>
        </w:trPr>
        <w:tc>
          <w:tcPr>
            <w:tcW w:w="9855" w:type="dxa"/>
            <w:gridSpan w:val="9"/>
            <w:tcBorders>
              <w:top w:val="nil"/>
              <w:bottom w:val="single" w:sz="12" w:space="0" w:color="auto"/>
            </w:tcBorders>
          </w:tcPr>
          <w:p w:rsidR="00A2704D" w:rsidRPr="00290A6C" w:rsidRDefault="00A2704D" w:rsidP="00E568AC">
            <w:pPr>
              <w:jc w:val="both"/>
              <w:rPr>
                <w:b/>
              </w:rPr>
            </w:pPr>
            <w:r w:rsidRPr="00290A6C">
              <w:rPr>
                <w:b/>
              </w:rPr>
              <w:t>Povinná literatura</w:t>
            </w:r>
          </w:p>
          <w:p w:rsidR="00A2704D" w:rsidRDefault="00A2704D">
            <w:pPr>
              <w:pStyle w:val="Odstavecseseznamem"/>
              <w:spacing w:after="0" w:line="240" w:lineRule="auto"/>
              <w:ind w:left="0"/>
              <w:contextualSpacing w:val="0"/>
              <w:jc w:val="both"/>
              <w:rPr>
                <w:rFonts w:ascii="Times New Roman" w:hAnsi="Times New Roman"/>
                <w:sz w:val="20"/>
                <w:szCs w:val="20"/>
              </w:rPr>
              <w:pPrChange w:id="1586" w:author="Eva Skýbová" w:date="2018-06-08T10:51:00Z">
                <w:pPr>
                  <w:pStyle w:val="Odstavecseseznamem"/>
                  <w:spacing w:after="40"/>
                  <w:ind w:left="0"/>
                  <w:contextualSpacing w:val="0"/>
                  <w:jc w:val="both"/>
                </w:pPr>
              </w:pPrChange>
            </w:pPr>
            <w:r w:rsidRPr="00290A6C">
              <w:rPr>
                <w:rFonts w:ascii="Times New Roman" w:hAnsi="Times New Roman"/>
                <w:sz w:val="20"/>
                <w:szCs w:val="20"/>
              </w:rPr>
              <w:t xml:space="preserve">KARPÍŠEK, Z. 2007. </w:t>
            </w:r>
            <w:r w:rsidRPr="00290A6C">
              <w:rPr>
                <w:rFonts w:ascii="Times New Roman" w:hAnsi="Times New Roman"/>
                <w:i/>
                <w:sz w:val="20"/>
                <w:szCs w:val="20"/>
              </w:rPr>
              <w:t>Teorie spolehlivosti – Metody a aplikace</w:t>
            </w:r>
            <w:r w:rsidRPr="00290A6C">
              <w:rPr>
                <w:rFonts w:ascii="Times New Roman" w:hAnsi="Times New Roman"/>
                <w:sz w:val="20"/>
                <w:szCs w:val="20"/>
              </w:rPr>
              <w:t>. Brno: VUT, Fakulta strojního inženýrství. 29 s.</w:t>
            </w:r>
          </w:p>
          <w:p w:rsidR="00A2704D" w:rsidRDefault="00A2704D">
            <w:pPr>
              <w:pStyle w:val="Odstavecseseznamem"/>
              <w:spacing w:after="0" w:line="240" w:lineRule="auto"/>
              <w:ind w:left="0"/>
              <w:contextualSpacing w:val="0"/>
              <w:jc w:val="both"/>
              <w:rPr>
                <w:rFonts w:ascii="Times New Roman" w:hAnsi="Times New Roman"/>
                <w:sz w:val="20"/>
                <w:szCs w:val="20"/>
              </w:rPr>
              <w:pPrChange w:id="1587" w:author="Eva Skýbová" w:date="2018-06-08T10:51:00Z">
                <w:pPr>
                  <w:pStyle w:val="Odstavecseseznamem"/>
                  <w:spacing w:after="40"/>
                  <w:ind w:left="0"/>
                  <w:contextualSpacing w:val="0"/>
                  <w:jc w:val="both"/>
                </w:pPr>
              </w:pPrChange>
            </w:pPr>
            <w:r w:rsidRPr="00290A6C">
              <w:rPr>
                <w:rFonts w:ascii="Times New Roman" w:hAnsi="Times New Roman"/>
                <w:sz w:val="20"/>
                <w:szCs w:val="20"/>
              </w:rPr>
              <w:t xml:space="preserve">NOVÁK, M., ŠEBESTA, V., VOTRUBA, Z. 2001. </w:t>
            </w:r>
            <w:r w:rsidRPr="00290A6C">
              <w:rPr>
                <w:rFonts w:ascii="Times New Roman" w:hAnsi="Times New Roman"/>
                <w:i/>
                <w:sz w:val="20"/>
                <w:szCs w:val="20"/>
              </w:rPr>
              <w:t>Bezpečnost a spolehlivost systémů</w:t>
            </w:r>
            <w:r w:rsidRPr="00290A6C">
              <w:rPr>
                <w:rFonts w:ascii="Times New Roman" w:hAnsi="Times New Roman"/>
                <w:sz w:val="20"/>
                <w:szCs w:val="20"/>
              </w:rPr>
              <w:t>. 1. vyd. Praha: ČVUT, Fakulta dopravní. 150 s. ISBN 80-01-02331-1. </w:t>
            </w:r>
          </w:p>
          <w:p w:rsidR="00A2704D" w:rsidRDefault="00A2704D">
            <w:pPr>
              <w:pStyle w:val="Odstavecseseznamem"/>
              <w:spacing w:after="0" w:line="240" w:lineRule="auto"/>
              <w:ind w:left="0"/>
              <w:contextualSpacing w:val="0"/>
              <w:jc w:val="both"/>
              <w:rPr>
                <w:rFonts w:ascii="Times New Roman" w:hAnsi="Times New Roman"/>
                <w:sz w:val="20"/>
                <w:szCs w:val="20"/>
              </w:rPr>
              <w:pPrChange w:id="1588" w:author="Eva Skýbová" w:date="2018-06-08T10:51:00Z">
                <w:pPr>
                  <w:pStyle w:val="Odstavecseseznamem"/>
                  <w:spacing w:after="40"/>
                  <w:ind w:left="0"/>
                  <w:contextualSpacing w:val="0"/>
                  <w:jc w:val="both"/>
                </w:pPr>
              </w:pPrChange>
            </w:pPr>
            <w:r w:rsidRPr="00290A6C">
              <w:rPr>
                <w:rFonts w:ascii="Times New Roman" w:hAnsi="Times New Roman"/>
                <w:sz w:val="20"/>
                <w:szCs w:val="20"/>
              </w:rPr>
              <w:t xml:space="preserve">TICHÝ, M. 2006. </w:t>
            </w:r>
            <w:r w:rsidRPr="00290A6C">
              <w:rPr>
                <w:rFonts w:ascii="Times New Roman" w:hAnsi="Times New Roman"/>
                <w:i/>
                <w:sz w:val="20"/>
                <w:szCs w:val="20"/>
              </w:rPr>
              <w:t>Ovládání rizika: Analýza a management</w:t>
            </w:r>
            <w:r w:rsidRPr="00290A6C">
              <w:rPr>
                <w:rFonts w:ascii="Times New Roman" w:hAnsi="Times New Roman"/>
                <w:sz w:val="20"/>
                <w:szCs w:val="20"/>
              </w:rPr>
              <w:t>. 1. vyd. Praha: C. H. Beck, s. 67-86, 163-168. ISBN 978</w:t>
            </w:r>
            <w:r w:rsidRPr="00290A6C">
              <w:rPr>
                <w:rFonts w:ascii="Times New Roman" w:hAnsi="Times New Roman"/>
                <w:sz w:val="20"/>
                <w:szCs w:val="20"/>
              </w:rPr>
              <w:noBreakHyphen/>
              <w:t>80</w:t>
            </w:r>
            <w:r w:rsidRPr="00290A6C">
              <w:rPr>
                <w:rFonts w:ascii="Times New Roman" w:hAnsi="Times New Roman"/>
                <w:sz w:val="20"/>
                <w:szCs w:val="20"/>
              </w:rPr>
              <w:noBreakHyphen/>
              <w:t>7179</w:t>
            </w:r>
            <w:r w:rsidRPr="00290A6C">
              <w:rPr>
                <w:rFonts w:ascii="Times New Roman" w:hAnsi="Times New Roman"/>
                <w:sz w:val="20"/>
                <w:szCs w:val="20"/>
              </w:rPr>
              <w:noBreakHyphen/>
              <w:t>415-5.</w:t>
            </w:r>
          </w:p>
          <w:p w:rsidR="00A2704D" w:rsidRDefault="00A2704D">
            <w:pPr>
              <w:pStyle w:val="Odstavecseseznamem"/>
              <w:spacing w:after="0" w:line="240" w:lineRule="auto"/>
              <w:ind w:left="0"/>
              <w:contextualSpacing w:val="0"/>
              <w:jc w:val="both"/>
              <w:rPr>
                <w:rFonts w:ascii="Times New Roman" w:hAnsi="Times New Roman"/>
                <w:sz w:val="20"/>
                <w:szCs w:val="20"/>
              </w:rPr>
              <w:pPrChange w:id="1589" w:author="Eva Skýbová" w:date="2018-06-08T10:51:00Z">
                <w:pPr>
                  <w:pStyle w:val="Odstavecseseznamem"/>
                  <w:spacing w:after="40"/>
                  <w:ind w:left="0"/>
                  <w:contextualSpacing w:val="0"/>
                  <w:jc w:val="both"/>
                </w:pPr>
              </w:pPrChange>
            </w:pPr>
            <w:r w:rsidRPr="00290A6C">
              <w:rPr>
                <w:rFonts w:ascii="Times New Roman" w:hAnsi="Times New Roman"/>
                <w:sz w:val="20"/>
                <w:szCs w:val="20"/>
              </w:rPr>
              <w:t>Poznámky a prezentace z přednášek, řešené příklady z cvičení a vzájemné předání případových studií.</w:t>
            </w:r>
          </w:p>
          <w:p w:rsidR="00A2704D" w:rsidRPr="00290A6C" w:rsidRDefault="00A2704D" w:rsidP="00E568AC">
            <w:pPr>
              <w:spacing w:before="60"/>
              <w:jc w:val="both"/>
              <w:rPr>
                <w:b/>
              </w:rPr>
            </w:pPr>
            <w:r w:rsidRPr="00290A6C">
              <w:rPr>
                <w:b/>
              </w:rPr>
              <w:t>Doporučená literatura</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590"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rPr>
              <w:t xml:space="preserve">BRIŠ, R., LITSCHMANNOVÁ, M. 2007. </w:t>
            </w:r>
            <w:r w:rsidRPr="00290A6C">
              <w:rPr>
                <w:rFonts w:ascii="Times New Roman" w:hAnsi="Times New Roman"/>
                <w:i/>
                <w:sz w:val="20"/>
                <w:szCs w:val="20"/>
              </w:rPr>
              <w:t>Statistika II</w:t>
            </w:r>
            <w:r w:rsidRPr="00290A6C">
              <w:rPr>
                <w:rFonts w:ascii="Times New Roman" w:hAnsi="Times New Roman"/>
                <w:sz w:val="20"/>
                <w:szCs w:val="20"/>
              </w:rPr>
              <w:t>. 1 vyd. Ostrava: VŠB-TU Ostrava, s. 29-43. ISBN 978</w:t>
            </w:r>
            <w:r w:rsidRPr="00290A6C">
              <w:rPr>
                <w:rFonts w:ascii="Times New Roman" w:hAnsi="Times New Roman"/>
                <w:sz w:val="20"/>
                <w:szCs w:val="20"/>
              </w:rPr>
              <w:noBreakHyphen/>
              <w:t>80</w:t>
            </w:r>
            <w:r w:rsidRPr="00290A6C">
              <w:rPr>
                <w:rFonts w:ascii="Times New Roman" w:hAnsi="Times New Roman"/>
                <w:sz w:val="20"/>
                <w:szCs w:val="20"/>
              </w:rPr>
              <w:noBreakHyphen/>
              <w:t>248</w:t>
            </w:r>
            <w:r w:rsidRPr="00290A6C">
              <w:rPr>
                <w:rFonts w:ascii="Times New Roman" w:hAnsi="Times New Roman"/>
                <w:sz w:val="20"/>
                <w:szCs w:val="20"/>
              </w:rPr>
              <w:noBreakHyphen/>
              <w:t>1482</w:t>
            </w:r>
            <w:r w:rsidRPr="00290A6C">
              <w:rPr>
                <w:rFonts w:ascii="Times New Roman" w:hAnsi="Times New Roman"/>
                <w:sz w:val="20"/>
                <w:szCs w:val="20"/>
              </w:rPr>
              <w:noBreakHyphen/>
              <w:t>7.</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591"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rPr>
              <w:t xml:space="preserve">DOSTÁL, P. 2003. </w:t>
            </w:r>
            <w:r w:rsidRPr="00290A6C">
              <w:rPr>
                <w:rFonts w:ascii="Times New Roman" w:hAnsi="Times New Roman"/>
                <w:i/>
                <w:sz w:val="20"/>
                <w:szCs w:val="20"/>
              </w:rPr>
              <w:t>Spolehlivost soustavy n-prvků 5.2</w:t>
            </w:r>
            <w:r w:rsidRPr="00290A6C">
              <w:rPr>
                <w:rFonts w:ascii="Times New Roman" w:hAnsi="Times New Roman"/>
                <w:sz w:val="20"/>
                <w:szCs w:val="20"/>
              </w:rPr>
              <w:t>. [Program pro PC]. Brno: VUT, Fakulta strojního inženýrství, Ústav matematiky.</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592"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rPr>
              <w:t xml:space="preserve">FAMFULÍK, J. et al. 2017. </w:t>
            </w:r>
            <w:r w:rsidRPr="00290A6C">
              <w:rPr>
                <w:rFonts w:ascii="Times New Roman" w:hAnsi="Times New Roman"/>
                <w:i/>
                <w:sz w:val="20"/>
                <w:szCs w:val="20"/>
              </w:rPr>
              <w:t>Spolehlivost pozemní dopravy</w:t>
            </w:r>
            <w:r w:rsidRPr="00290A6C">
              <w:rPr>
                <w:rFonts w:ascii="Times New Roman" w:hAnsi="Times New Roman"/>
                <w:sz w:val="20"/>
                <w:szCs w:val="20"/>
              </w:rPr>
              <w:t>. 2. vyd. Ostrava: VŠB-TU Ostrava, Univerzita Pardubice, p. 10-22, 73-81, 85-174. ISBN 878-80-248-3266-1.</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593"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lang w:val="en-GB"/>
              </w:rPr>
              <w:t xml:space="preserve">FLAUS. J. M. 2013. </w:t>
            </w:r>
            <w:r w:rsidRPr="00290A6C">
              <w:rPr>
                <w:rFonts w:ascii="Times New Roman" w:hAnsi="Times New Roman"/>
                <w:i/>
                <w:sz w:val="20"/>
                <w:szCs w:val="20"/>
                <w:lang w:val="en-GB"/>
              </w:rPr>
              <w:t>Risk Analysis. Socio-Technical and Industrial Systems</w:t>
            </w:r>
            <w:r w:rsidRPr="00290A6C">
              <w:rPr>
                <w:rFonts w:ascii="Times New Roman" w:hAnsi="Times New Roman"/>
                <w:sz w:val="20"/>
                <w:szCs w:val="20"/>
                <w:lang w:val="en-GB"/>
              </w:rPr>
              <w:t>. 1</w:t>
            </w:r>
            <w:r w:rsidRPr="00290A6C">
              <w:rPr>
                <w:rFonts w:ascii="Times New Roman" w:hAnsi="Times New Roman"/>
                <w:sz w:val="20"/>
                <w:szCs w:val="20"/>
                <w:vertAlign w:val="superscript"/>
                <w:lang w:val="en-GB"/>
              </w:rPr>
              <w:t>st</w:t>
            </w:r>
            <w:r w:rsidRPr="00290A6C">
              <w:rPr>
                <w:rFonts w:ascii="Times New Roman" w:hAnsi="Times New Roman"/>
                <w:sz w:val="20"/>
                <w:szCs w:val="20"/>
                <w:lang w:val="en-GB"/>
              </w:rPr>
              <w:t xml:space="preserve"> Ed. Hoboken, New Jersey: John Wiley &amp; Sons, Inc., 400 p</w:t>
            </w:r>
            <w:r w:rsidRPr="00290A6C">
              <w:rPr>
                <w:rFonts w:ascii="Times New Roman" w:hAnsi="Times New Roman"/>
                <w:sz w:val="20"/>
                <w:szCs w:val="20"/>
              </w:rPr>
              <w:t xml:space="preserve">. ISBN 978-1-84821-492-7.  </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lang w:val="en-GB"/>
              </w:rPr>
              <w:pPrChange w:id="1594"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lang w:val="en-GB"/>
              </w:rPr>
              <w:t xml:space="preserve">LEEMIS, L. M. 2009. </w:t>
            </w:r>
            <w:r w:rsidRPr="00290A6C">
              <w:rPr>
                <w:rFonts w:ascii="Times New Roman" w:hAnsi="Times New Roman"/>
                <w:i/>
                <w:sz w:val="20"/>
                <w:szCs w:val="20"/>
                <w:lang w:val="en-GB"/>
              </w:rPr>
              <w:t>Reliability: Probabilistic Models and Statistical Methods</w:t>
            </w:r>
            <w:r w:rsidRPr="00290A6C">
              <w:rPr>
                <w:rFonts w:ascii="Times New Roman" w:hAnsi="Times New Roman"/>
                <w:sz w:val="20"/>
                <w:szCs w:val="20"/>
                <w:lang w:val="en-GB"/>
              </w:rPr>
              <w:t>. 2</w:t>
            </w:r>
            <w:r w:rsidRPr="00290A6C">
              <w:rPr>
                <w:rFonts w:ascii="Times New Roman" w:hAnsi="Times New Roman"/>
                <w:sz w:val="20"/>
                <w:szCs w:val="20"/>
                <w:vertAlign w:val="superscript"/>
                <w:lang w:val="en-GB"/>
              </w:rPr>
              <w:t>nd</w:t>
            </w:r>
            <w:r w:rsidRPr="00290A6C">
              <w:rPr>
                <w:rFonts w:ascii="Times New Roman" w:hAnsi="Times New Roman"/>
                <w:sz w:val="20"/>
                <w:szCs w:val="20"/>
                <w:lang w:val="en-GB"/>
              </w:rPr>
              <w:t xml:space="preserve"> Ed. New Jersey: Prentice</w:t>
            </w:r>
            <w:r w:rsidRPr="00290A6C">
              <w:rPr>
                <w:rFonts w:ascii="Times New Roman" w:hAnsi="Times New Roman"/>
                <w:sz w:val="20"/>
                <w:szCs w:val="20"/>
                <w:lang w:val="en-GB"/>
              </w:rPr>
              <w:noBreakHyphen/>
              <w:t>Hall, Inc. p. 223-302. ISBN 978-0-692-00027-4.</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595"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rPr>
              <w:t xml:space="preserve">MYKISKA, A. 2006. </w:t>
            </w:r>
            <w:r w:rsidRPr="00290A6C">
              <w:rPr>
                <w:rFonts w:ascii="Times New Roman" w:hAnsi="Times New Roman"/>
                <w:i/>
                <w:sz w:val="20"/>
                <w:szCs w:val="20"/>
              </w:rPr>
              <w:t>Bezpečnost a spolehlivost technických systémů</w:t>
            </w:r>
            <w:r w:rsidRPr="00290A6C">
              <w:rPr>
                <w:rFonts w:ascii="Times New Roman" w:hAnsi="Times New Roman"/>
                <w:sz w:val="20"/>
                <w:szCs w:val="20"/>
              </w:rPr>
              <w:t>. 1. vyd. Praha: ČVUT, Fakulta strojní. 206 s. ISBN 80</w:t>
            </w:r>
            <w:r w:rsidRPr="00290A6C">
              <w:rPr>
                <w:rFonts w:ascii="Times New Roman" w:hAnsi="Times New Roman"/>
                <w:sz w:val="20"/>
                <w:szCs w:val="20"/>
              </w:rPr>
              <w:noBreakHyphen/>
              <w:t>01</w:t>
            </w:r>
            <w:r w:rsidRPr="00290A6C">
              <w:rPr>
                <w:rFonts w:ascii="Times New Roman" w:hAnsi="Times New Roman"/>
                <w:sz w:val="20"/>
                <w:szCs w:val="20"/>
              </w:rPr>
              <w:noBreakHyphen/>
              <w:t>02868-2.</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lang w:val="en-GB"/>
              </w:rPr>
              <w:pPrChange w:id="1596"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lang w:val="en-GB"/>
              </w:rPr>
              <w:t xml:space="preserve">MODARRES, M. 1993. </w:t>
            </w:r>
            <w:r w:rsidRPr="00290A6C">
              <w:rPr>
                <w:rFonts w:ascii="Times New Roman" w:hAnsi="Times New Roman"/>
                <w:i/>
                <w:sz w:val="20"/>
                <w:szCs w:val="20"/>
                <w:lang w:val="en-GB"/>
              </w:rPr>
              <w:t>What Every Engineer Should Know About Reliability and Risk Analysis</w:t>
            </w:r>
            <w:r w:rsidRPr="00290A6C">
              <w:rPr>
                <w:rFonts w:ascii="Times New Roman" w:hAnsi="Times New Roman"/>
                <w:sz w:val="20"/>
                <w:szCs w:val="20"/>
                <w:lang w:val="en-GB"/>
              </w:rPr>
              <w:t>. New York, Marcel Dekker, Inc.. p. 1-296. ISBN 0–8247–8958–X.</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lang w:val="en-GB"/>
              </w:rPr>
              <w:pPrChange w:id="1597"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lang w:val="en-US"/>
              </w:rPr>
              <w:t xml:space="preserve">O´ CONNOR, P. D. T. KLEYNER, A. 2012. </w:t>
            </w:r>
            <w:r w:rsidRPr="00290A6C">
              <w:rPr>
                <w:rFonts w:ascii="Times New Roman" w:hAnsi="Times New Roman"/>
                <w:i/>
                <w:sz w:val="20"/>
                <w:szCs w:val="20"/>
                <w:lang w:val="en-GB"/>
              </w:rPr>
              <w:t>Practical Reliability Engineering</w:t>
            </w:r>
            <w:r w:rsidRPr="00290A6C">
              <w:rPr>
                <w:rFonts w:ascii="Times New Roman" w:hAnsi="Times New Roman"/>
                <w:sz w:val="20"/>
                <w:szCs w:val="20"/>
                <w:lang w:val="en-GB"/>
              </w:rPr>
              <w:t>. 5</w:t>
            </w:r>
            <w:r w:rsidRPr="00290A6C">
              <w:rPr>
                <w:rFonts w:ascii="Times New Roman" w:hAnsi="Times New Roman"/>
                <w:sz w:val="20"/>
                <w:szCs w:val="20"/>
                <w:vertAlign w:val="superscript"/>
                <w:lang w:val="en-GB"/>
              </w:rPr>
              <w:t>th</w:t>
            </w:r>
            <w:r w:rsidRPr="00290A6C">
              <w:rPr>
                <w:rFonts w:ascii="Times New Roman" w:hAnsi="Times New Roman"/>
                <w:sz w:val="20"/>
                <w:szCs w:val="20"/>
                <w:lang w:val="en-GB"/>
              </w:rPr>
              <w:t xml:space="preserve"> Ed. Chichester: John Wiley &amp; Sons, Ltd. p. 19-69, 108-119, 262-283, 306-326, 386-450. ISBN 978-0-470-97981-5.</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lang w:val="en-GB"/>
              </w:rPr>
              <w:pPrChange w:id="1598"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lang w:val="en-GB"/>
              </w:rPr>
              <w:t xml:space="preserve">RAUSAND, M., HOYLAND, A. 2004. </w:t>
            </w:r>
            <w:r w:rsidRPr="00290A6C">
              <w:rPr>
                <w:rFonts w:ascii="Times New Roman" w:hAnsi="Times New Roman"/>
                <w:i/>
                <w:sz w:val="20"/>
                <w:szCs w:val="20"/>
                <w:lang w:val="en-GB"/>
              </w:rPr>
              <w:t>System Reliability Theory: Models, Statistical Methods, and Applications</w:t>
            </w:r>
            <w:r w:rsidRPr="00290A6C">
              <w:rPr>
                <w:rFonts w:ascii="Times New Roman" w:hAnsi="Times New Roman"/>
                <w:sz w:val="20"/>
                <w:szCs w:val="20"/>
                <w:lang w:val="en-GB"/>
              </w:rPr>
              <w:t>. 2</w:t>
            </w:r>
            <w:r w:rsidRPr="00290A6C">
              <w:rPr>
                <w:rFonts w:ascii="Times New Roman" w:hAnsi="Times New Roman"/>
                <w:sz w:val="20"/>
                <w:szCs w:val="20"/>
                <w:vertAlign w:val="superscript"/>
                <w:lang w:val="en-GB"/>
              </w:rPr>
              <w:t>nd</w:t>
            </w:r>
            <w:r w:rsidRPr="00290A6C">
              <w:rPr>
                <w:rFonts w:ascii="Times New Roman" w:hAnsi="Times New Roman"/>
                <w:sz w:val="20"/>
                <w:szCs w:val="20"/>
                <w:lang w:val="en-GB"/>
              </w:rPr>
              <w:t xml:space="preserve"> Ed. Hoboken, New Jersey: J. Wiley &amp; Sons, Inc. p. 301-572. ISBN 0-471-47133-X.</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lang w:val="en-GB"/>
              </w:rPr>
              <w:pPrChange w:id="1599"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lang w:val="en-GB"/>
              </w:rPr>
              <w:t xml:space="preserve">SALVENDY, G. 2012. </w:t>
            </w:r>
            <w:r w:rsidRPr="00290A6C">
              <w:rPr>
                <w:rFonts w:ascii="Times New Roman" w:hAnsi="Times New Roman"/>
                <w:i/>
                <w:sz w:val="20"/>
                <w:szCs w:val="20"/>
                <w:lang w:val="en-GB"/>
              </w:rPr>
              <w:t>Handbook of Human Factors and Ergonomics</w:t>
            </w:r>
            <w:r w:rsidRPr="00290A6C">
              <w:rPr>
                <w:rFonts w:ascii="Times New Roman" w:hAnsi="Times New Roman"/>
                <w:sz w:val="20"/>
                <w:szCs w:val="20"/>
                <w:lang w:val="en-GB"/>
              </w:rPr>
              <w:t>. 4</w:t>
            </w:r>
            <w:r w:rsidRPr="00290A6C">
              <w:rPr>
                <w:rFonts w:ascii="Times New Roman" w:hAnsi="Times New Roman"/>
                <w:sz w:val="20"/>
                <w:szCs w:val="20"/>
                <w:vertAlign w:val="superscript"/>
                <w:lang w:val="en-GB"/>
              </w:rPr>
              <w:t>th</w:t>
            </w:r>
            <w:r w:rsidRPr="00290A6C">
              <w:rPr>
                <w:rFonts w:ascii="Times New Roman" w:hAnsi="Times New Roman"/>
                <w:sz w:val="20"/>
                <w:szCs w:val="20"/>
                <w:lang w:val="en-GB"/>
              </w:rPr>
              <w:t xml:space="preserve"> Ed. Hoboken, New Jersey: John Wiley &amp; Sons, Inc., p. 734-800. ISBN: 978-0-470-52838-9.</w:t>
            </w:r>
          </w:p>
          <w:p w:rsidR="00A2704D" w:rsidRDefault="00A2704D">
            <w:pPr>
              <w:pStyle w:val="Odstavecseseznamem"/>
              <w:autoSpaceDE w:val="0"/>
              <w:autoSpaceDN w:val="0"/>
              <w:adjustRightInd w:val="0"/>
              <w:spacing w:after="0" w:line="240" w:lineRule="auto"/>
              <w:ind w:left="0"/>
              <w:jc w:val="both"/>
              <w:rPr>
                <w:rFonts w:ascii="Times New Roman" w:hAnsi="Times New Roman"/>
                <w:sz w:val="20"/>
                <w:szCs w:val="20"/>
              </w:rPr>
              <w:pPrChange w:id="1600" w:author="Eva Skýbová" w:date="2018-06-08T10:51:00Z">
                <w:pPr>
                  <w:pStyle w:val="Odstavecseseznamem"/>
                  <w:autoSpaceDE w:val="0"/>
                  <w:autoSpaceDN w:val="0"/>
                  <w:adjustRightInd w:val="0"/>
                  <w:spacing w:after="40"/>
                  <w:ind w:left="0"/>
                  <w:jc w:val="both"/>
                </w:pPr>
              </w:pPrChange>
            </w:pPr>
            <w:r w:rsidRPr="00290A6C">
              <w:rPr>
                <w:rFonts w:ascii="Times New Roman" w:hAnsi="Times New Roman"/>
                <w:sz w:val="20"/>
                <w:szCs w:val="20"/>
              </w:rPr>
              <w:t xml:space="preserve">SKŘEHOT, P. 2008. </w:t>
            </w:r>
            <w:r w:rsidRPr="00290A6C">
              <w:rPr>
                <w:rFonts w:ascii="Times New Roman" w:hAnsi="Times New Roman"/>
                <w:i/>
                <w:sz w:val="20"/>
                <w:szCs w:val="20"/>
              </w:rPr>
              <w:t>Posuzování spolehlivosti člověka v pracovním systému pomocí analýz úkolů-Bezpečný podnik</w:t>
            </w:r>
            <w:r w:rsidRPr="00290A6C">
              <w:rPr>
                <w:rFonts w:ascii="Times New Roman" w:hAnsi="Times New Roman"/>
                <w:sz w:val="20"/>
                <w:szCs w:val="20"/>
              </w:rPr>
              <w:t>. Praha: Výzkumný ústav bezpečnosti práce, v.v.i. s. 7-25. ISBN 978</w:t>
            </w:r>
            <w:r w:rsidRPr="00290A6C">
              <w:rPr>
                <w:rFonts w:ascii="Times New Roman" w:hAnsi="Times New Roman"/>
                <w:sz w:val="20"/>
                <w:szCs w:val="20"/>
              </w:rPr>
              <w:noBreakHyphen/>
              <w:t>80</w:t>
            </w:r>
            <w:r w:rsidRPr="00290A6C">
              <w:rPr>
                <w:rFonts w:ascii="Times New Roman" w:hAnsi="Times New Roman"/>
                <w:sz w:val="20"/>
                <w:szCs w:val="20"/>
              </w:rPr>
              <w:noBreakHyphen/>
              <w:t xml:space="preserve">86073-22-7. </w:t>
            </w:r>
          </w:p>
          <w:p w:rsidR="00A2704D" w:rsidRDefault="00A2704D">
            <w:pPr>
              <w:pStyle w:val="Odstavecseseznamem"/>
              <w:autoSpaceDE w:val="0"/>
              <w:autoSpaceDN w:val="0"/>
              <w:adjustRightInd w:val="0"/>
              <w:spacing w:after="0" w:line="240" w:lineRule="auto"/>
              <w:ind w:left="0"/>
              <w:contextualSpacing w:val="0"/>
              <w:jc w:val="both"/>
              <w:rPr>
                <w:ins w:id="1601" w:author="Eva Skýbová" w:date="2018-06-08T13:27:00Z"/>
                <w:rFonts w:ascii="Times New Roman" w:hAnsi="Times New Roman"/>
                <w:sz w:val="20"/>
                <w:szCs w:val="20"/>
              </w:rPr>
              <w:pPrChange w:id="1602" w:author="Eva Skýbová" w:date="2018-06-08T10:51:00Z">
                <w:pPr>
                  <w:pStyle w:val="Odstavecseseznamem"/>
                  <w:autoSpaceDE w:val="0"/>
                  <w:autoSpaceDN w:val="0"/>
                  <w:adjustRightInd w:val="0"/>
                  <w:spacing w:after="40"/>
                  <w:ind w:left="0"/>
                  <w:contextualSpacing w:val="0"/>
                  <w:jc w:val="both"/>
                </w:pPr>
              </w:pPrChange>
            </w:pPr>
            <w:r w:rsidRPr="00290A6C">
              <w:rPr>
                <w:rFonts w:ascii="Times New Roman" w:hAnsi="Times New Roman"/>
                <w:sz w:val="20"/>
                <w:szCs w:val="20"/>
              </w:rPr>
              <w:t>Standardy: ČSN EN 60300 Management spolehlivosti.</w:t>
            </w:r>
          </w:p>
          <w:p w:rsidR="00A2704D" w:rsidRDefault="00A2704D">
            <w:pPr>
              <w:pStyle w:val="Odstavecseseznamem"/>
              <w:numPr>
                <w:ins w:id="1603" w:author="Eva Skýbová" w:date="2018-06-08T13:27:00Z"/>
              </w:numPr>
              <w:autoSpaceDE w:val="0"/>
              <w:autoSpaceDN w:val="0"/>
              <w:adjustRightInd w:val="0"/>
              <w:spacing w:after="0" w:line="240" w:lineRule="auto"/>
              <w:ind w:left="0"/>
              <w:contextualSpacing w:val="0"/>
              <w:jc w:val="both"/>
              <w:rPr>
                <w:ins w:id="1604" w:author="Eva Skýbová" w:date="2018-06-08T13:27:00Z"/>
                <w:rFonts w:ascii="Times New Roman" w:hAnsi="Times New Roman"/>
                <w:sz w:val="20"/>
                <w:szCs w:val="20"/>
              </w:rPr>
              <w:pPrChange w:id="1605" w:author="Eva Skýbová" w:date="2018-06-08T10:51:00Z">
                <w:pPr>
                  <w:pStyle w:val="Odstavecseseznamem"/>
                  <w:autoSpaceDE w:val="0"/>
                  <w:autoSpaceDN w:val="0"/>
                  <w:adjustRightInd w:val="0"/>
                  <w:spacing w:after="40"/>
                  <w:ind w:left="0"/>
                  <w:contextualSpacing w:val="0"/>
                  <w:jc w:val="both"/>
                </w:pPr>
              </w:pPrChange>
            </w:pPr>
            <w:del w:id="1606" w:author="Eva Skýbová" w:date="2018-06-08T13:27:00Z">
              <w:r w:rsidRPr="00290A6C" w:rsidDel="001A707E">
                <w:rPr>
                  <w:rFonts w:ascii="Times New Roman" w:hAnsi="Times New Roman"/>
                  <w:sz w:val="20"/>
                  <w:szCs w:val="20"/>
                </w:rPr>
                <w:delText xml:space="preserve"> </w:delText>
              </w:r>
            </w:del>
            <w:r w:rsidRPr="00290A6C">
              <w:rPr>
                <w:rFonts w:ascii="Times New Roman" w:hAnsi="Times New Roman"/>
                <w:sz w:val="20"/>
                <w:szCs w:val="20"/>
              </w:rPr>
              <w:t>ČSN IEC 60300-3-1 Management spolehlivosti-Část 3-1: Pokyn k použití-Techniky analýzy spolehlivosti-Metodický pokyn.</w:t>
            </w:r>
          </w:p>
          <w:p w:rsidR="00A2704D" w:rsidRDefault="00A2704D">
            <w:pPr>
              <w:pStyle w:val="Odstavecseseznamem"/>
              <w:numPr>
                <w:ins w:id="1607" w:author="Eva Skýbová" w:date="2018-06-08T13:27:00Z"/>
              </w:numPr>
              <w:autoSpaceDE w:val="0"/>
              <w:autoSpaceDN w:val="0"/>
              <w:adjustRightInd w:val="0"/>
              <w:spacing w:after="0" w:line="240" w:lineRule="auto"/>
              <w:ind w:left="0"/>
              <w:contextualSpacing w:val="0"/>
              <w:jc w:val="both"/>
              <w:rPr>
                <w:rFonts w:ascii="Times New Roman" w:hAnsi="Times New Roman"/>
                <w:sz w:val="20"/>
                <w:szCs w:val="20"/>
              </w:rPr>
              <w:pPrChange w:id="1608" w:author="Eva Skýbová" w:date="2018-06-08T10:51:00Z">
                <w:pPr>
                  <w:pStyle w:val="Odstavecseseznamem"/>
                  <w:autoSpaceDE w:val="0"/>
                  <w:autoSpaceDN w:val="0"/>
                  <w:adjustRightInd w:val="0"/>
                  <w:spacing w:after="40"/>
                  <w:ind w:left="0"/>
                  <w:contextualSpacing w:val="0"/>
                  <w:jc w:val="both"/>
                </w:pPr>
              </w:pPrChange>
            </w:pPr>
            <w:del w:id="1609" w:author="Eva Skýbová" w:date="2018-06-08T13:27:00Z">
              <w:r w:rsidRPr="00290A6C" w:rsidDel="001A707E">
                <w:rPr>
                  <w:rFonts w:ascii="Times New Roman" w:hAnsi="Times New Roman"/>
                  <w:sz w:val="20"/>
                  <w:szCs w:val="20"/>
                </w:rPr>
                <w:delText xml:space="preserve"> </w:delText>
              </w:r>
            </w:del>
            <w:r w:rsidRPr="00290A6C">
              <w:rPr>
                <w:rFonts w:ascii="Times New Roman" w:hAnsi="Times New Roman"/>
                <w:sz w:val="20"/>
                <w:szCs w:val="20"/>
              </w:rPr>
              <w:t>ČSN EN 61511 Funkční bezpečnost – Bezpečnostní přístrojové systémy pro sektor průmyslových procesů.</w:t>
            </w:r>
          </w:p>
        </w:tc>
      </w:tr>
      <w:tr w:rsidR="00A2704D" w:rsidTr="00E568AC">
        <w:tc>
          <w:tcPr>
            <w:tcW w:w="9855" w:type="dxa"/>
            <w:gridSpan w:val="9"/>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5"/>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9"/>
            <w:shd w:val="clear" w:color="auto" w:fill="F7CAAC"/>
          </w:tcPr>
          <w:p w:rsidR="00A2704D" w:rsidRDefault="00A2704D" w:rsidP="00E568AC">
            <w:pPr>
              <w:jc w:val="both"/>
              <w:rPr>
                <w:b/>
              </w:rPr>
            </w:pPr>
            <w:r>
              <w:rPr>
                <w:b/>
              </w:rPr>
              <w:t>Informace o způsobu kontaktu s vyučujícím</w:t>
            </w:r>
          </w:p>
        </w:tc>
      </w:tr>
      <w:tr w:rsidR="00A2704D" w:rsidTr="00E568AC">
        <w:trPr>
          <w:trHeight w:val="302"/>
        </w:trPr>
        <w:tc>
          <w:tcPr>
            <w:tcW w:w="9855" w:type="dxa"/>
            <w:gridSpan w:val="9"/>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236763" w:rsidRDefault="00A2704D" w:rsidP="00E568AC">
            <w:pPr>
              <w:jc w:val="both"/>
              <w:rPr>
                <w:b/>
              </w:rPr>
            </w:pPr>
            <w:r w:rsidRPr="00236763">
              <w:rPr>
                <w:b/>
              </w:rPr>
              <w:t>Výrobní technologie</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14p – 28c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rsidRPr="00897246">
              <w:t xml:space="preserve">Požadavky na zápočet </w:t>
            </w:r>
            <w:ins w:id="1610" w:author="Eva Skýbová" w:date="2018-06-08T10:51:00Z">
              <w:r>
                <w:t>–</w:t>
              </w:r>
            </w:ins>
            <w:r w:rsidRPr="00897246">
              <w:t xml:space="preserve">- 80% aktivní účast na </w:t>
            </w:r>
            <w:r>
              <w:t>cvičeních</w:t>
            </w:r>
            <w:r w:rsidRPr="006C0BC6">
              <w:t>.</w:t>
            </w:r>
          </w:p>
          <w:p w:rsidR="00A2704D" w:rsidRDefault="00A2704D" w:rsidP="00E568AC">
            <w:pPr>
              <w:jc w:val="both"/>
            </w:pPr>
            <w:r>
              <w:t>Zkouška kombinovaná – písemná a ústní.</w:t>
            </w:r>
          </w:p>
        </w:tc>
      </w:tr>
      <w:tr w:rsidR="00A2704D" w:rsidTr="00E568AC">
        <w:trPr>
          <w:trHeight w:val="53"/>
        </w:trPr>
        <w:tc>
          <w:tcPr>
            <w:tcW w:w="9855" w:type="dxa"/>
            <w:gridSpan w:val="8"/>
            <w:tcBorders>
              <w:top w:val="nil"/>
            </w:tcBorders>
          </w:tcPr>
          <w:p w:rsidR="00A2704D" w:rsidRDefault="00A2704D" w:rsidP="00E568AC">
            <w:pPr>
              <w:jc w:val="both"/>
            </w:pPr>
          </w:p>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smartTag w:uri="urn:schemas-microsoft-com:office:smarttags" w:element="PersonName">
              <w:r>
                <w:t xml:space="preserve">prof. Ing. </w:t>
              </w:r>
              <w:smartTag w:uri="urn:schemas-microsoft-com:office:smarttags" w:element="PersonName">
                <w:smartTagPr>
                  <w:attr w:name="ProductID" w:val="Vieroslav Moln￡r"/>
                </w:smartTagPr>
                <w:r>
                  <w:t>Vieroslav Moln</w:t>
                </w:r>
                <w:r>
                  <w:rPr>
                    <w:lang w:val="sk-SK"/>
                  </w:rPr>
                  <w:t>á</w:t>
                </w:r>
                <w:r>
                  <w:t>r</w:t>
                </w:r>
              </w:smartTag>
              <w:r>
                <w:t>, PhD.</w:t>
              </w:r>
            </w:smartTag>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smartTag w:uri="urn:schemas-microsoft-com:office:smarttags" w:element="PersonName">
              <w:r>
                <w:t xml:space="preserve">prof. Ing. </w:t>
              </w:r>
              <w:smartTag w:uri="urn:schemas-microsoft-com:office:smarttags" w:element="PersonName">
                <w:smartTagPr>
                  <w:attr w:name="ProductID" w:val="Vieroslav Moln￡r"/>
                </w:smartTagPr>
                <w:r>
                  <w:t>Vieroslav Moln</w:t>
                </w:r>
                <w:r>
                  <w:rPr>
                    <w:lang w:val="sk-SK"/>
                  </w:rPr>
                  <w:t>á</w:t>
                </w:r>
                <w:r>
                  <w:t>r</w:t>
                </w:r>
              </w:smartTag>
              <w:r>
                <w:t>, PhD.</w:t>
              </w:r>
            </w:smartTag>
            <w:r>
              <w:t xml:space="preserve">  – přednášky (100 </w:t>
            </w:r>
            <w:r w:rsidRPr="006C0BC6">
              <w:t>%</w:t>
            </w:r>
            <w:r>
              <w:t>), cvičení (100 %)</w:t>
            </w:r>
          </w:p>
        </w:tc>
      </w:tr>
      <w:tr w:rsidR="00A2704D" w:rsidTr="00E568AC">
        <w:trPr>
          <w:trHeight w:val="299"/>
        </w:trPr>
        <w:tc>
          <w:tcPr>
            <w:tcW w:w="9855" w:type="dxa"/>
            <w:gridSpan w:val="8"/>
            <w:tcBorders>
              <w:top w:val="nil"/>
            </w:tcBorders>
          </w:tcPr>
          <w:p w:rsidR="00A2704D" w:rsidRDefault="00A2704D" w:rsidP="00E568AC">
            <w:pPr>
              <w:jc w:val="both"/>
            </w:pPr>
          </w:p>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RPr="00227D78" w:rsidTr="00E568AC">
        <w:trPr>
          <w:trHeight w:val="3938"/>
        </w:trPr>
        <w:tc>
          <w:tcPr>
            <w:tcW w:w="9855" w:type="dxa"/>
            <w:gridSpan w:val="8"/>
            <w:tcBorders>
              <w:top w:val="nil"/>
              <w:bottom w:val="single" w:sz="12" w:space="0" w:color="auto"/>
            </w:tcBorders>
          </w:tcPr>
          <w:p w:rsidR="00A2704D" w:rsidRPr="00290A6C" w:rsidRDefault="00A2704D" w:rsidP="00290A6C">
            <w:pPr>
              <w:pStyle w:val="Odstavecseseznamem"/>
              <w:tabs>
                <w:tab w:val="left" w:pos="202"/>
              </w:tabs>
              <w:spacing w:after="0"/>
              <w:ind w:left="0"/>
              <w:jc w:val="both"/>
              <w:rPr>
                <w:rFonts w:ascii="Times New Roman" w:hAnsi="Times New Roman"/>
                <w:sz w:val="20"/>
                <w:szCs w:val="20"/>
              </w:rPr>
            </w:pPr>
            <w:r w:rsidRPr="00290A6C">
              <w:rPr>
                <w:rFonts w:ascii="Times New Roman" w:hAnsi="Times New Roman"/>
                <w:sz w:val="20"/>
                <w:szCs w:val="20"/>
              </w:rPr>
              <w:t>Cílem předmětu je seznámit studenty se základními výrobními technologiemi používanými ve výrobních procesech. Součástí předmětu je také seznámení s nejnovějšími trendy ve vývoji výrobních technologií a s vlivem výrobních procesů na životní prostředí. Cílem je schopnost studenta aplikovat tyto znalosti ve všech navazujících předmětech.</w:t>
            </w:r>
          </w:p>
          <w:p w:rsidR="00A2704D" w:rsidRPr="00290A6C" w:rsidRDefault="00A2704D" w:rsidP="00290A6C">
            <w:pPr>
              <w:pStyle w:val="Odstavecseseznamem"/>
              <w:tabs>
                <w:tab w:val="left" w:pos="202"/>
              </w:tabs>
              <w:spacing w:after="0"/>
              <w:ind w:left="0"/>
              <w:jc w:val="both"/>
              <w:rPr>
                <w:rFonts w:ascii="Times New Roman" w:hAnsi="Times New Roman"/>
                <w:sz w:val="20"/>
                <w:szCs w:val="20"/>
                <w:u w:val="single"/>
              </w:rPr>
            </w:pPr>
            <w:r w:rsidRPr="00290A6C">
              <w:rPr>
                <w:rFonts w:ascii="Times New Roman" w:hAnsi="Times New Roman"/>
                <w:sz w:val="20"/>
                <w:szCs w:val="20"/>
                <w:u w:val="single"/>
              </w:rPr>
              <w:t>Hlavní témata:</w:t>
            </w:r>
          </w:p>
          <w:p w:rsidR="00A2704D" w:rsidRPr="00290A6C" w:rsidRDefault="00A2704D" w:rsidP="00E568AC">
            <w:pPr>
              <w:pStyle w:val="Odstavecseseznamem"/>
              <w:numPr>
                <w:ilvl w:val="0"/>
                <w:numId w:val="59"/>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Úvod, rozdělení a základní pojmy výrobních technologií.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Prvky řezného nástroje a jejich geometrie. Pohyby při obrábění, tvoření třísky a doprovodné jevy. Způsoby obrábění s hlavním pohybem rotačním (soustružení, frézování, vrtání, broušení).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Opracovatelnost, kritéria opracovatelnosti, zatřídění materiálů podle opracovatelnosti, koeficient  obrobitelnosti, řezné prostředí.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Základní charakteristiky výroby ploch hoblováním, obrážením, přetahovaním a přetlačovaním. Opotřebení, řezného klínu, trvanlivost a životnost. Řezné materiály.</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Tváření, význam tváření, rozdělení tváření podle teploty a charakteru přetvoření, základné práce tváření.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Plasticita a tvářitelnost materiálů. Plošná a  objemová tvářitelnost materiálů. Zákony tváření, jejich význam a využití.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Plošné tváření – stříhání, ohýbání, tažení.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Objemové tváření za studena – pěchování a nabíjení, protlačování (základní operace). Objemové tváření za tepla  – volné a zápustkové kování.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Principy klasických technologií svařování (svařování plamenem, GTAW, GWAW, pod tavivem a elektrostruskové svařování). Principy svařování koncentrovanými zdroji energie (plazmovým obloukem, elektronovým paprskem a laserem).</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Principy tepelného dělení klasickými (dělení kyslíkem) a koncentrovanými zdroji energie (plazmovým obloukem a laserem).</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Princip pájení (rozdíly mezi pájením a tavným svařováním). Vybrané technologie svařování a jejich použití.</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Formovací směsi, ostřiva, spojiva, přísady a pomocné formovací látky. Přehled metod výroby forem a jader podle způsobu jejich zhušťování. Metody strojového zhušťování formovacích směsí a jejich charakteristika. Metody výroby forem a jader druhé generace: (metoda CO</w:t>
            </w:r>
            <w:r w:rsidRPr="00290A6C">
              <w:rPr>
                <w:rFonts w:ascii="Times New Roman" w:hAnsi="Times New Roman"/>
                <w:sz w:val="20"/>
                <w:szCs w:val="20"/>
                <w:vertAlign w:val="subscript"/>
              </w:rPr>
              <w:t>2</w:t>
            </w:r>
            <w:r w:rsidRPr="00290A6C">
              <w:rPr>
                <w:rFonts w:ascii="Times New Roman" w:hAnsi="Times New Roman"/>
                <w:sz w:val="20"/>
                <w:szCs w:val="20"/>
              </w:rPr>
              <w:t>, -metoda c, hot box, cold box. Metody st, keramické formy a jádra).</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rPr>
            </w:pPr>
            <w:r w:rsidRPr="00290A6C">
              <w:rPr>
                <w:rFonts w:ascii="Times New Roman" w:hAnsi="Times New Roman"/>
                <w:sz w:val="20"/>
                <w:szCs w:val="20"/>
              </w:rPr>
              <w:t>Kovy a slitiny ve slévárenství – přehled,  stručná charakteristika. Metody odlévání forem: gravitační lití, odlévání za účinku vnějších sil a nekonvenční postupy výroby odlitků.</w:t>
            </w:r>
          </w:p>
          <w:p w:rsidR="00A2704D" w:rsidRPr="00290A6C" w:rsidRDefault="00A2704D" w:rsidP="00E568AC">
            <w:pPr>
              <w:pStyle w:val="Odstavecseseznamem"/>
              <w:numPr>
                <w:ilvl w:val="0"/>
                <w:numId w:val="50"/>
              </w:numPr>
              <w:tabs>
                <w:tab w:val="left" w:pos="202"/>
              </w:tabs>
              <w:spacing w:after="0" w:line="240" w:lineRule="auto"/>
              <w:jc w:val="both"/>
              <w:rPr>
                <w:rFonts w:ascii="Times New Roman" w:hAnsi="Times New Roman"/>
                <w:sz w:val="20"/>
                <w:szCs w:val="20"/>
                <w:lang w:val="sk-SK"/>
              </w:rPr>
            </w:pPr>
            <w:r w:rsidRPr="00290A6C">
              <w:rPr>
                <w:rFonts w:ascii="Times New Roman" w:hAnsi="Times New Roman"/>
                <w:sz w:val="20"/>
                <w:szCs w:val="20"/>
              </w:rPr>
              <w:t>Vliv technologických procesů na jakost výrobku a životní prostředí. Nové technologické trendy.</w:t>
            </w:r>
          </w:p>
          <w:p w:rsidR="00A2704D" w:rsidRDefault="00A2704D" w:rsidP="00290A6C">
            <w:pPr>
              <w:pStyle w:val="Odstavecseseznamem"/>
              <w:tabs>
                <w:tab w:val="left" w:pos="202"/>
              </w:tabs>
              <w:spacing w:after="0" w:line="240" w:lineRule="auto"/>
              <w:jc w:val="both"/>
              <w:rPr>
                <w:rFonts w:ascii="Times New Roman" w:hAnsi="Times New Roman"/>
                <w:sz w:val="20"/>
                <w:szCs w:val="20"/>
              </w:rPr>
            </w:pPr>
          </w:p>
          <w:p w:rsidR="00A2704D" w:rsidRDefault="00A2704D" w:rsidP="00290A6C">
            <w:pPr>
              <w:pStyle w:val="Odstavecseseznamem"/>
              <w:tabs>
                <w:tab w:val="left" w:pos="202"/>
              </w:tabs>
              <w:spacing w:after="0" w:line="240" w:lineRule="auto"/>
              <w:jc w:val="both"/>
              <w:rPr>
                <w:rFonts w:ascii="Times New Roman" w:hAnsi="Times New Roman"/>
                <w:sz w:val="20"/>
                <w:szCs w:val="20"/>
              </w:rPr>
            </w:pPr>
          </w:p>
          <w:p w:rsidR="00A2704D" w:rsidRDefault="00A2704D" w:rsidP="00290A6C">
            <w:pPr>
              <w:pStyle w:val="Odstavecseseznamem"/>
              <w:tabs>
                <w:tab w:val="left" w:pos="202"/>
              </w:tabs>
              <w:spacing w:after="0" w:line="240" w:lineRule="auto"/>
              <w:jc w:val="both"/>
              <w:rPr>
                <w:rFonts w:ascii="Times New Roman" w:hAnsi="Times New Roman"/>
                <w:sz w:val="20"/>
                <w:szCs w:val="20"/>
              </w:rPr>
            </w:pPr>
          </w:p>
          <w:p w:rsidR="00A2704D" w:rsidRPr="00290A6C" w:rsidRDefault="00A2704D" w:rsidP="00290A6C">
            <w:pPr>
              <w:pStyle w:val="Odstavecseseznamem"/>
              <w:tabs>
                <w:tab w:val="left" w:pos="202"/>
              </w:tabs>
              <w:spacing w:after="0" w:line="240" w:lineRule="auto"/>
              <w:jc w:val="both"/>
              <w:rPr>
                <w:rFonts w:ascii="Times New Roman" w:hAnsi="Times New Roman"/>
                <w:sz w:val="20"/>
                <w:szCs w:val="20"/>
                <w:lang w:val="sk-SK"/>
              </w:rPr>
            </w:pP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RPr="004701F3" w:rsidTr="00E568AC">
        <w:trPr>
          <w:trHeight w:val="1497"/>
        </w:trPr>
        <w:tc>
          <w:tcPr>
            <w:tcW w:w="9855" w:type="dxa"/>
            <w:gridSpan w:val="8"/>
            <w:tcBorders>
              <w:top w:val="nil"/>
            </w:tcBorders>
          </w:tcPr>
          <w:p w:rsidR="00A2704D" w:rsidRPr="008E1DE4" w:rsidRDefault="00A2704D" w:rsidP="00E568AC">
            <w:pPr>
              <w:jc w:val="both"/>
              <w:rPr>
                <w:b/>
              </w:rPr>
            </w:pPr>
            <w:r w:rsidRPr="008E1DE4">
              <w:rPr>
                <w:b/>
              </w:rPr>
              <w:lastRenderedPageBreak/>
              <w:t>Povinná literatura:</w:t>
            </w:r>
          </w:p>
          <w:p w:rsidR="00A2704D" w:rsidRPr="004701F3" w:rsidRDefault="00A2704D" w:rsidP="00E568AC">
            <w:pPr>
              <w:jc w:val="both"/>
            </w:pPr>
            <w:r w:rsidRPr="004701F3">
              <w:t xml:space="preserve">NĚMEC, D. </w:t>
            </w:r>
            <w:r w:rsidRPr="00FD5201">
              <w:rPr>
                <w:i/>
              </w:rPr>
              <w:t>Základy výrobn</w:t>
            </w:r>
            <w:r w:rsidRPr="00FD5201">
              <w:rPr>
                <w:i/>
                <w:lang w:val="sk-SK"/>
              </w:rPr>
              <w:t>í</w:t>
            </w:r>
            <w:r w:rsidRPr="00FD5201">
              <w:rPr>
                <w:i/>
              </w:rPr>
              <w:t>ch technologii</w:t>
            </w:r>
            <w:r w:rsidRPr="004701F3">
              <w:t>. Zlín</w:t>
            </w:r>
            <w:r w:rsidRPr="006C0BC6">
              <w:t>:</w:t>
            </w:r>
            <w:r w:rsidRPr="004701F3">
              <w:t xml:space="preserve"> UTB, 2007. ISBN 978-80-7318-604-3.</w:t>
            </w:r>
          </w:p>
          <w:p w:rsidR="00A2704D" w:rsidRPr="004701F3" w:rsidRDefault="00A2704D" w:rsidP="00E568AC">
            <w:pPr>
              <w:jc w:val="both"/>
            </w:pPr>
            <w:r w:rsidRPr="004701F3">
              <w:t>VASILKO, K., MÁDL, J. Teorie obrábění. Ústí nad Labem: Univerzita J.</w:t>
            </w:r>
            <w:r>
              <w:t xml:space="preserve"> </w:t>
            </w:r>
            <w:r w:rsidRPr="004701F3">
              <w:t>E</w:t>
            </w:r>
            <w:r>
              <w:t xml:space="preserve"> </w:t>
            </w:r>
            <w:r w:rsidRPr="004701F3">
              <w:t>.</w:t>
            </w:r>
            <w:r>
              <w:t xml:space="preserve"> </w:t>
            </w:r>
            <w:r w:rsidRPr="004701F3">
              <w:t>Purkyně, 2012. ISBN 978-80-7414-460-8.</w:t>
            </w:r>
          </w:p>
          <w:p w:rsidR="00A2704D" w:rsidRPr="004701F3" w:rsidRDefault="00A2704D" w:rsidP="00E568AC">
            <w:pPr>
              <w:jc w:val="both"/>
            </w:pPr>
            <w:r w:rsidRPr="004701F3">
              <w:t xml:space="preserve">SPIŠÁK, E. a kol. </w:t>
            </w:r>
            <w:r w:rsidRPr="00FD5201">
              <w:rPr>
                <w:i/>
              </w:rPr>
              <w:t>Strojárske technológie</w:t>
            </w:r>
            <w:r w:rsidRPr="004701F3">
              <w:t>, TU v Košiciach, 2011. ISBN 9788055308203.</w:t>
            </w:r>
          </w:p>
          <w:p w:rsidR="00A2704D" w:rsidRDefault="00A2704D" w:rsidP="00E568AC">
            <w:pPr>
              <w:spacing w:before="60"/>
              <w:jc w:val="both"/>
              <w:rPr>
                <w:b/>
                <w:sz w:val="19"/>
                <w:szCs w:val="19"/>
              </w:rPr>
            </w:pPr>
            <w:r w:rsidRPr="002C0D21">
              <w:rPr>
                <w:b/>
                <w:sz w:val="19"/>
                <w:szCs w:val="19"/>
              </w:rPr>
              <w:t>Doporučená literatura</w:t>
            </w:r>
            <w:r>
              <w:rPr>
                <w:b/>
                <w:sz w:val="19"/>
                <w:szCs w:val="19"/>
              </w:rPr>
              <w:t>:</w:t>
            </w:r>
          </w:p>
          <w:p w:rsidR="00A2704D" w:rsidRPr="004701F3" w:rsidRDefault="00A2704D" w:rsidP="00E568AC">
            <w:pPr>
              <w:jc w:val="both"/>
            </w:pPr>
            <w:r w:rsidRPr="004701F3">
              <w:t xml:space="preserve">VASILKO, K., RAGAN, E. </w:t>
            </w:r>
            <w:r w:rsidRPr="00406D18">
              <w:rPr>
                <w:i/>
              </w:rPr>
              <w:t>Teória výrobných technológií</w:t>
            </w:r>
            <w:r w:rsidRPr="004701F3">
              <w:t>. FVT Prešov, 2010. ISBN 978-80-553-0367.</w:t>
            </w:r>
          </w:p>
          <w:p w:rsidR="00A2704D" w:rsidRPr="004701F3" w:rsidRDefault="00A2704D" w:rsidP="00E568AC">
            <w:pPr>
              <w:shd w:val="clear" w:color="auto" w:fill="FBF7F5"/>
            </w:pPr>
            <w:r w:rsidRPr="004701F3">
              <w:t xml:space="preserve">GELETA, V. </w:t>
            </w:r>
            <w:hyperlink r:id="rId47" w:history="1">
              <w:r w:rsidRPr="00406D18">
                <w:rPr>
                  <w:i/>
                </w:rPr>
                <w:t>Progresívne technológie obrábania</w:t>
              </w:r>
            </w:hyperlink>
            <w:r w:rsidRPr="004701F3">
              <w:t>, STU Bratislava, 2013. ISBN 9788022739979.</w:t>
            </w:r>
          </w:p>
          <w:p w:rsidR="00A2704D" w:rsidRPr="004701F3" w:rsidRDefault="00A2704D" w:rsidP="00E568AC">
            <w:pPr>
              <w:shd w:val="clear" w:color="auto" w:fill="FBF7F5"/>
            </w:pPr>
            <w:r w:rsidRPr="004701F3">
              <w:t xml:space="preserve">MEŠKO, J. a kol. </w:t>
            </w:r>
            <w:r w:rsidRPr="00406D18">
              <w:rPr>
                <w:i/>
              </w:rPr>
              <w:t>Technológia I</w:t>
            </w:r>
            <w:r w:rsidRPr="004701F3">
              <w:t xml:space="preserve">, Žilinská univerzita, 2014. </w:t>
            </w:r>
            <w:r w:rsidRPr="004701F3">
              <w:rPr>
                <w:bCs/>
              </w:rPr>
              <w:t>ISBN</w:t>
            </w:r>
            <w:r w:rsidRPr="004701F3">
              <w:t> 9788055409122.</w:t>
            </w:r>
            <w:r w:rsidRPr="00C202FF">
              <w:t xml:space="preserve"> </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RPr="00BF13E9" w:rsidTr="00E568AC">
        <w:trPr>
          <w:trHeight w:val="206"/>
        </w:trPr>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Pr="00BF13E9" w:rsidRDefault="00A2704D" w:rsidP="00E568AC">
            <w:pPr>
              <w:jc w:val="both"/>
              <w:rPr>
                <w:color w:val="FF0000"/>
              </w:rPr>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2704D" w:rsidTr="00E568AC">
        <w:tc>
          <w:tcPr>
            <w:tcW w:w="9855"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c>
          <w:tcPr>
            <w:tcW w:w="3086"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69" w:type="dxa"/>
            <w:gridSpan w:val="7"/>
            <w:tcBorders>
              <w:top w:val="double" w:sz="4" w:space="0" w:color="auto"/>
            </w:tcBorders>
          </w:tcPr>
          <w:p w:rsidR="00A2704D" w:rsidRPr="00841AA7" w:rsidRDefault="00A2704D" w:rsidP="00E568AC">
            <w:pPr>
              <w:jc w:val="both"/>
              <w:rPr>
                <w:b/>
              </w:rPr>
            </w:pPr>
            <w:r w:rsidRPr="00841AA7">
              <w:rPr>
                <w:b/>
              </w:rPr>
              <w:t>Způsoby ochrany přírody a krajiny</w:t>
            </w:r>
          </w:p>
        </w:tc>
      </w:tr>
      <w:tr w:rsidR="00A2704D" w:rsidTr="00E568AC">
        <w:tc>
          <w:tcPr>
            <w:tcW w:w="3086" w:type="dxa"/>
            <w:shd w:val="clear" w:color="auto" w:fill="F7CAAC"/>
          </w:tcPr>
          <w:p w:rsidR="00A2704D" w:rsidRDefault="00A2704D" w:rsidP="00E568AC">
            <w:pPr>
              <w:jc w:val="both"/>
              <w:rPr>
                <w:b/>
              </w:rPr>
            </w:pPr>
            <w:r>
              <w:rPr>
                <w:b/>
              </w:rPr>
              <w:t>Typ předmětu</w:t>
            </w:r>
          </w:p>
        </w:tc>
        <w:tc>
          <w:tcPr>
            <w:tcW w:w="3406" w:type="dxa"/>
            <w:gridSpan w:val="4"/>
          </w:tcPr>
          <w:p w:rsidR="00A2704D" w:rsidRDefault="00A2704D" w:rsidP="00E568AC">
            <w:pPr>
              <w:jc w:val="both"/>
            </w:pPr>
            <w:r>
              <w:t>povinně volitelný</w:t>
            </w:r>
          </w:p>
        </w:tc>
        <w:tc>
          <w:tcPr>
            <w:tcW w:w="2695" w:type="dxa"/>
            <w:gridSpan w:val="2"/>
            <w:shd w:val="clear" w:color="auto" w:fill="F7CAAC"/>
          </w:tcPr>
          <w:p w:rsidR="00A2704D" w:rsidRDefault="00A2704D" w:rsidP="00E568AC">
            <w:pPr>
              <w:jc w:val="both"/>
            </w:pPr>
            <w:r>
              <w:rPr>
                <w:b/>
              </w:rPr>
              <w:t>doporučený ročník / semestr</w:t>
            </w:r>
          </w:p>
        </w:tc>
        <w:tc>
          <w:tcPr>
            <w:tcW w:w="668" w:type="dxa"/>
          </w:tcPr>
          <w:p w:rsidR="00A2704D" w:rsidRDefault="00A2704D" w:rsidP="00E568AC">
            <w:pPr>
              <w:jc w:val="both"/>
            </w:pPr>
            <w:r>
              <w:t>2/ZS</w:t>
            </w:r>
          </w:p>
        </w:tc>
      </w:tr>
      <w:tr w:rsidR="00A2704D" w:rsidTr="00E568AC">
        <w:tc>
          <w:tcPr>
            <w:tcW w:w="3086" w:type="dxa"/>
            <w:shd w:val="clear" w:color="auto" w:fill="F7CAAC"/>
          </w:tcPr>
          <w:p w:rsidR="00A2704D" w:rsidRDefault="00A2704D" w:rsidP="00E568AC">
            <w:pPr>
              <w:jc w:val="both"/>
              <w:rPr>
                <w:b/>
              </w:rPr>
            </w:pPr>
            <w:r>
              <w:rPr>
                <w:b/>
              </w:rPr>
              <w:t>Rozsah studijního předmětu</w:t>
            </w:r>
          </w:p>
        </w:tc>
        <w:tc>
          <w:tcPr>
            <w:tcW w:w="1701" w:type="dxa"/>
            <w:gridSpan w:val="2"/>
          </w:tcPr>
          <w:p w:rsidR="00A2704D" w:rsidRDefault="00A2704D" w:rsidP="00E568AC">
            <w:pPr>
              <w:jc w:val="both"/>
            </w:pPr>
            <w:r>
              <w:t>28p – 14c</w:t>
            </w:r>
          </w:p>
        </w:tc>
        <w:tc>
          <w:tcPr>
            <w:tcW w:w="889" w:type="dxa"/>
            <w:shd w:val="clear" w:color="auto" w:fill="F7CAAC"/>
          </w:tcPr>
          <w:p w:rsidR="00A2704D" w:rsidRDefault="00A2704D" w:rsidP="00E568AC">
            <w:pPr>
              <w:jc w:val="both"/>
              <w:rPr>
                <w:b/>
              </w:rPr>
            </w:pPr>
            <w:r>
              <w:rPr>
                <w:b/>
              </w:rPr>
              <w:t xml:space="preserve">hod. </w:t>
            </w:r>
          </w:p>
        </w:tc>
        <w:tc>
          <w:tcPr>
            <w:tcW w:w="816" w:type="dxa"/>
          </w:tcPr>
          <w:p w:rsidR="00A2704D" w:rsidRDefault="00A2704D" w:rsidP="00E568AC">
            <w:pPr>
              <w:jc w:val="both"/>
            </w:pPr>
            <w:r>
              <w:t>42</w:t>
            </w:r>
          </w:p>
        </w:tc>
        <w:tc>
          <w:tcPr>
            <w:tcW w:w="2156" w:type="dxa"/>
            <w:shd w:val="clear" w:color="auto" w:fill="F7CAAC"/>
          </w:tcPr>
          <w:p w:rsidR="00A2704D" w:rsidRDefault="00A2704D" w:rsidP="00E568AC">
            <w:pPr>
              <w:jc w:val="both"/>
              <w:rPr>
                <w:b/>
              </w:rPr>
            </w:pPr>
            <w:r>
              <w:rPr>
                <w:b/>
              </w:rPr>
              <w:t>kreditů</w:t>
            </w:r>
          </w:p>
        </w:tc>
        <w:tc>
          <w:tcPr>
            <w:tcW w:w="1207" w:type="dxa"/>
            <w:gridSpan w:val="2"/>
          </w:tcPr>
          <w:p w:rsidR="00A2704D" w:rsidRDefault="00A2704D" w:rsidP="00E568AC">
            <w:pPr>
              <w:jc w:val="both"/>
            </w:pPr>
            <w:r>
              <w:t>4</w:t>
            </w:r>
          </w:p>
        </w:tc>
      </w:tr>
      <w:tr w:rsidR="00A2704D" w:rsidTr="00E568AC">
        <w:tc>
          <w:tcPr>
            <w:tcW w:w="3086" w:type="dxa"/>
            <w:shd w:val="clear" w:color="auto" w:fill="F7CAAC"/>
          </w:tcPr>
          <w:p w:rsidR="00A2704D" w:rsidRDefault="00A2704D" w:rsidP="00E568AC">
            <w:pPr>
              <w:jc w:val="both"/>
              <w:rPr>
                <w:b/>
                <w:sz w:val="22"/>
              </w:rPr>
            </w:pPr>
            <w:r>
              <w:rPr>
                <w:b/>
              </w:rPr>
              <w:t>Prerekvizity, korekvizity, ekvivalence</w:t>
            </w:r>
          </w:p>
        </w:tc>
        <w:tc>
          <w:tcPr>
            <w:tcW w:w="6769" w:type="dxa"/>
            <w:gridSpan w:val="7"/>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Způsob ověření studijních výsledků</w:t>
            </w:r>
          </w:p>
        </w:tc>
        <w:tc>
          <w:tcPr>
            <w:tcW w:w="3406" w:type="dxa"/>
            <w:gridSpan w:val="4"/>
          </w:tcPr>
          <w:p w:rsidR="00A2704D" w:rsidRDefault="00A2704D" w:rsidP="00E568AC">
            <w:pPr>
              <w:jc w:val="both"/>
            </w:pPr>
            <w:r>
              <w:t>Zápočet, zkouška.</w:t>
            </w:r>
          </w:p>
        </w:tc>
        <w:tc>
          <w:tcPr>
            <w:tcW w:w="2156" w:type="dxa"/>
            <w:shd w:val="clear" w:color="auto" w:fill="F7CAAC"/>
          </w:tcPr>
          <w:p w:rsidR="00A2704D" w:rsidRDefault="00A2704D" w:rsidP="00E568AC">
            <w:pPr>
              <w:jc w:val="both"/>
              <w:rPr>
                <w:b/>
              </w:rPr>
            </w:pPr>
            <w:r>
              <w:rPr>
                <w:b/>
              </w:rPr>
              <w:t>Forma výuky</w:t>
            </w:r>
          </w:p>
        </w:tc>
        <w:tc>
          <w:tcPr>
            <w:tcW w:w="1207" w:type="dxa"/>
            <w:gridSpan w:val="2"/>
          </w:tcPr>
          <w:p w:rsidR="00A2704D" w:rsidRDefault="00A2704D" w:rsidP="00E568AC">
            <w:pPr>
              <w:jc w:val="both"/>
            </w:pPr>
            <w:r>
              <w:t>přednášky cvičení</w:t>
            </w:r>
          </w:p>
        </w:tc>
      </w:tr>
      <w:tr w:rsidR="00A2704D" w:rsidTr="00E568AC">
        <w:tc>
          <w:tcPr>
            <w:tcW w:w="3086" w:type="dxa"/>
            <w:shd w:val="clear" w:color="auto" w:fill="F7CAAC"/>
          </w:tcPr>
          <w:p w:rsidR="00A2704D" w:rsidRDefault="00A2704D" w:rsidP="00E568AC">
            <w:pPr>
              <w:jc w:val="both"/>
              <w:rPr>
                <w:b/>
              </w:rPr>
            </w:pPr>
            <w:r>
              <w:rPr>
                <w:b/>
              </w:rPr>
              <w:t>Forma způsobu ověření studijních výsledků a další požadavky na studenta</w:t>
            </w:r>
          </w:p>
        </w:tc>
        <w:tc>
          <w:tcPr>
            <w:tcW w:w="6769" w:type="dxa"/>
            <w:gridSpan w:val="7"/>
            <w:tcBorders>
              <w:bottom w:val="nil"/>
            </w:tcBorders>
          </w:tcPr>
          <w:p w:rsidR="00A2704D" w:rsidRDefault="00A2704D" w:rsidP="00E568AC">
            <w:pPr>
              <w:jc w:val="both"/>
            </w:pPr>
            <w:r>
              <w:t>Zápočet, zkouška, kombinovaná forma, aktivní účast studentů na seminářích</w:t>
            </w:r>
            <w:r>
              <w:br/>
              <w:t>(80 %), vypracování a prezentace semestrální práce. Další požadavky podle upřesnění vyučujícího.</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rPr>
          <w:trHeight w:val="197"/>
        </w:trPr>
        <w:tc>
          <w:tcPr>
            <w:tcW w:w="3086" w:type="dxa"/>
            <w:tcBorders>
              <w:top w:val="nil"/>
            </w:tcBorders>
            <w:shd w:val="clear" w:color="auto" w:fill="F7CAAC"/>
          </w:tcPr>
          <w:p w:rsidR="00A2704D" w:rsidRDefault="00A2704D" w:rsidP="00E568AC">
            <w:pPr>
              <w:jc w:val="both"/>
              <w:rPr>
                <w:b/>
              </w:rPr>
            </w:pPr>
            <w:r>
              <w:rPr>
                <w:b/>
              </w:rPr>
              <w:t>Garant předmětu</w:t>
            </w:r>
          </w:p>
        </w:tc>
        <w:tc>
          <w:tcPr>
            <w:tcW w:w="6769" w:type="dxa"/>
            <w:gridSpan w:val="7"/>
            <w:tcBorders>
              <w:top w:val="nil"/>
            </w:tcBorders>
          </w:tcPr>
          <w:p w:rsidR="00A2704D" w:rsidRDefault="00A2704D" w:rsidP="00E568AC">
            <w:pPr>
              <w:jc w:val="both"/>
            </w:pPr>
            <w:r>
              <w:t xml:space="preserve">RNDr. </w:t>
            </w:r>
            <w:smartTag w:uri="urn:schemas-microsoft-com:office:smarttags" w:element="PersonName">
              <w:smartTagPr>
                <w:attr w:name="ProductID" w:val="Zdeněk ŠAFAŘÍK"/>
              </w:smartTagPr>
              <w:r>
                <w:t>Zdeněk Šafařík</w:t>
              </w:r>
            </w:smartTag>
            <w:r>
              <w:t>, PhD.</w:t>
            </w:r>
          </w:p>
        </w:tc>
      </w:tr>
      <w:tr w:rsidR="00A2704D" w:rsidTr="00E568AC">
        <w:trPr>
          <w:trHeight w:val="243"/>
        </w:trPr>
        <w:tc>
          <w:tcPr>
            <w:tcW w:w="3086" w:type="dxa"/>
            <w:tcBorders>
              <w:top w:val="nil"/>
            </w:tcBorders>
            <w:shd w:val="clear" w:color="auto" w:fill="F7CAAC"/>
          </w:tcPr>
          <w:p w:rsidR="00A2704D" w:rsidRDefault="00A2704D" w:rsidP="00E568AC">
            <w:pPr>
              <w:jc w:val="both"/>
              <w:rPr>
                <w:b/>
              </w:rPr>
            </w:pPr>
            <w:r>
              <w:rPr>
                <w:b/>
              </w:rPr>
              <w:t>Zapojení garanta do výuky předmětu</w:t>
            </w:r>
          </w:p>
        </w:tc>
        <w:tc>
          <w:tcPr>
            <w:tcW w:w="6769" w:type="dxa"/>
            <w:gridSpan w:val="7"/>
            <w:tcBorders>
              <w:top w:val="nil"/>
            </w:tcBorders>
          </w:tcPr>
          <w:p w:rsidR="00A2704D" w:rsidRDefault="00A2704D" w:rsidP="00E568AC">
            <w:pPr>
              <w:jc w:val="both"/>
            </w:pPr>
            <w:r>
              <w:t>Garant stanovuje koncepci předmětu, podílí se na přednáškách v rozsahu 100 %, dále stanovuje koncepci cvičení a realizuje je, případně dohlíží na jejich jednotné vedení.</w:t>
            </w:r>
          </w:p>
        </w:tc>
      </w:tr>
      <w:tr w:rsidR="00A2704D" w:rsidTr="00E568AC">
        <w:tc>
          <w:tcPr>
            <w:tcW w:w="3086" w:type="dxa"/>
            <w:shd w:val="clear" w:color="auto" w:fill="F7CAAC"/>
          </w:tcPr>
          <w:p w:rsidR="00A2704D" w:rsidRDefault="00A2704D" w:rsidP="00E568AC">
            <w:pPr>
              <w:jc w:val="both"/>
              <w:rPr>
                <w:b/>
              </w:rPr>
            </w:pPr>
            <w:r>
              <w:rPr>
                <w:b/>
              </w:rPr>
              <w:t>Vyučující</w:t>
            </w:r>
          </w:p>
        </w:tc>
        <w:tc>
          <w:tcPr>
            <w:tcW w:w="6769" w:type="dxa"/>
            <w:gridSpan w:val="7"/>
            <w:tcBorders>
              <w:bottom w:val="nil"/>
            </w:tcBorders>
          </w:tcPr>
          <w:p w:rsidR="00A2704D" w:rsidRDefault="00A2704D" w:rsidP="00E568AC">
            <w:pPr>
              <w:jc w:val="both"/>
            </w:pPr>
            <w:r>
              <w:t xml:space="preserve">RNDr. </w:t>
            </w:r>
            <w:smartTag w:uri="urn:schemas-microsoft-com:office:smarttags" w:element="PersonName">
              <w:smartTagPr>
                <w:attr w:name="ProductID" w:val="Zdeněk ŠAFAŘÍK"/>
              </w:smartTagPr>
              <w:r>
                <w:t>Zdeněk Šafařík</w:t>
              </w:r>
            </w:smartTag>
            <w:r>
              <w:t>, PhD. – přednášky (100 %), cvičení (100 %)</w:t>
            </w:r>
          </w:p>
        </w:tc>
      </w:tr>
      <w:tr w:rsidR="00A2704D" w:rsidTr="00E568AC">
        <w:trPr>
          <w:trHeight w:val="554"/>
        </w:trPr>
        <w:tc>
          <w:tcPr>
            <w:tcW w:w="9855" w:type="dxa"/>
            <w:gridSpan w:val="8"/>
            <w:tcBorders>
              <w:top w:val="nil"/>
            </w:tcBorders>
          </w:tcPr>
          <w:p w:rsidR="00A2704D" w:rsidRDefault="00A2704D" w:rsidP="00E568AC">
            <w:pPr>
              <w:jc w:val="both"/>
            </w:pPr>
          </w:p>
        </w:tc>
      </w:tr>
      <w:tr w:rsidR="00A2704D" w:rsidTr="00E568AC">
        <w:tc>
          <w:tcPr>
            <w:tcW w:w="3086" w:type="dxa"/>
            <w:shd w:val="clear" w:color="auto" w:fill="F7CAAC"/>
          </w:tcPr>
          <w:p w:rsidR="00A2704D" w:rsidRDefault="00A2704D" w:rsidP="00E568AC">
            <w:pPr>
              <w:jc w:val="both"/>
              <w:rPr>
                <w:b/>
              </w:rPr>
            </w:pPr>
            <w:r>
              <w:rPr>
                <w:b/>
              </w:rPr>
              <w:t>Stručná anotace předmětu</w:t>
            </w:r>
          </w:p>
        </w:tc>
        <w:tc>
          <w:tcPr>
            <w:tcW w:w="6769" w:type="dxa"/>
            <w:gridSpan w:val="7"/>
            <w:tcBorders>
              <w:bottom w:val="nil"/>
            </w:tcBorders>
          </w:tcPr>
          <w:p w:rsidR="00A2704D" w:rsidRDefault="00A2704D" w:rsidP="00E568AC">
            <w:pPr>
              <w:jc w:val="both"/>
            </w:pPr>
          </w:p>
        </w:tc>
      </w:tr>
      <w:tr w:rsidR="00A2704D" w:rsidTr="00E568AC">
        <w:trPr>
          <w:trHeight w:val="3938"/>
        </w:trPr>
        <w:tc>
          <w:tcPr>
            <w:tcW w:w="9855" w:type="dxa"/>
            <w:gridSpan w:val="8"/>
            <w:tcBorders>
              <w:top w:val="nil"/>
              <w:bottom w:val="single" w:sz="12" w:space="0" w:color="auto"/>
            </w:tcBorders>
          </w:tcPr>
          <w:p w:rsidR="00A2704D" w:rsidRPr="00E71A1A" w:rsidRDefault="00A2704D" w:rsidP="00E568AC">
            <w:pPr>
              <w:jc w:val="both"/>
            </w:pPr>
            <w:r>
              <w:t>Cílem předmětu je seznámit posluchače se základními pojmy z oblasti ochrany přírody, tvorby a ochrany životního prostředí, druhovou ochranou rostlin a živočichů na území Evropské unie, dalším oblastem ochrany přírody a krajiny, pozornost bude věnována Směrnicím Rady EU (EHS), NATURA 2000, CITES, porušování právních norem a náhradě škod způsobených chráněnými druhy živočichů. Vybraná témata budou doplněna praktickým cvičením v chemické laboratoři.</w:t>
            </w:r>
          </w:p>
          <w:p w:rsidR="00A2704D" w:rsidRPr="007B43EA" w:rsidRDefault="00A2704D" w:rsidP="00E568AC">
            <w:pPr>
              <w:jc w:val="both"/>
              <w:rPr>
                <w:u w:val="single"/>
              </w:rPr>
            </w:pPr>
            <w:r w:rsidRPr="007B43EA">
              <w:rPr>
                <w:u w:val="single"/>
              </w:rPr>
              <w:t>Hlavní témata:</w:t>
            </w:r>
          </w:p>
          <w:p w:rsidR="00A2704D" w:rsidRDefault="00A2704D" w:rsidP="00E568AC">
            <w:pPr>
              <w:numPr>
                <w:ilvl w:val="0"/>
                <w:numId w:val="51"/>
              </w:numPr>
              <w:jc w:val="both"/>
            </w:pPr>
            <w:r>
              <w:t>Úvod do studia. Základní pojmy. Přehled legislativy. Územní ochrana. Druhová ochrana. Biodiverzita.</w:t>
            </w:r>
            <w:r>
              <w:br/>
              <w:t xml:space="preserve">ÚSES. Státní správa ochrany přírody a krajiny (OPaK). Dobrovolná OPaK. Nástroje OPaK. </w:t>
            </w:r>
          </w:p>
          <w:p w:rsidR="00A2704D" w:rsidRDefault="00A2704D" w:rsidP="00E568AC">
            <w:pPr>
              <w:numPr>
                <w:ilvl w:val="0"/>
                <w:numId w:val="51"/>
              </w:numPr>
              <w:jc w:val="both"/>
            </w:pPr>
            <w:r>
              <w:t xml:space="preserve">Obecná ochrana druhové biodiverzity rostlin a živočichů. Ochrana dřevin. Český svaz ochránců přírody, práva </w:t>
            </w:r>
            <w:r>
              <w:br/>
              <w:t>a povinnosti.</w:t>
            </w:r>
          </w:p>
          <w:p w:rsidR="00A2704D" w:rsidRDefault="00A2704D" w:rsidP="00E568AC">
            <w:pPr>
              <w:numPr>
                <w:ilvl w:val="0"/>
                <w:numId w:val="51"/>
              </w:numPr>
              <w:jc w:val="both"/>
            </w:pPr>
            <w:r>
              <w:t>Zvláštní ochrana druhové biodiverzity rostlin a živočichů. Dobrovolné dohody a princip vyjednávání v OPaK a ŽP.</w:t>
            </w:r>
          </w:p>
          <w:p w:rsidR="00A2704D" w:rsidRDefault="00A2704D" w:rsidP="00E568AC">
            <w:pPr>
              <w:numPr>
                <w:ilvl w:val="0"/>
                <w:numId w:val="51"/>
              </w:numPr>
              <w:jc w:val="both"/>
            </w:pPr>
            <w:r>
              <w:t>Podmínky držení zvířat v lidské péči a jejich ochrana. Stráž přírody. Asociace strážců.</w:t>
            </w:r>
          </w:p>
          <w:p w:rsidR="00A2704D" w:rsidRDefault="00A2704D" w:rsidP="00E568AC">
            <w:pPr>
              <w:numPr>
                <w:ilvl w:val="0"/>
                <w:numId w:val="51"/>
              </w:numPr>
              <w:jc w:val="both"/>
            </w:pPr>
            <w:r>
              <w:t xml:space="preserve">Ochrana zvířat v rámci myslivosti a rybářství. Myslivecká stráž. Rybářská stráž. </w:t>
            </w:r>
          </w:p>
          <w:p w:rsidR="00A2704D" w:rsidRDefault="00A2704D" w:rsidP="00E568AC">
            <w:pPr>
              <w:numPr>
                <w:ilvl w:val="0"/>
                <w:numId w:val="51"/>
              </w:numPr>
              <w:jc w:val="both"/>
            </w:pPr>
            <w:r>
              <w:t>Veterinární a rostlinolékařská péče. Ústřední kontrolní a zkušební ústav zemědělský.</w:t>
            </w:r>
          </w:p>
          <w:p w:rsidR="00A2704D" w:rsidRDefault="00A2704D" w:rsidP="00E568AC">
            <w:pPr>
              <w:numPr>
                <w:ilvl w:val="0"/>
                <w:numId w:val="51"/>
              </w:numPr>
              <w:jc w:val="both"/>
            </w:pPr>
            <w:r>
              <w:t>Provozování zoologických zahrad a ochrana živočichů v ČR a EU.</w:t>
            </w:r>
          </w:p>
          <w:p w:rsidR="00A2704D" w:rsidRDefault="00A2704D" w:rsidP="00E568AC">
            <w:pPr>
              <w:numPr>
                <w:ilvl w:val="0"/>
                <w:numId w:val="51"/>
              </w:numPr>
              <w:jc w:val="both"/>
            </w:pPr>
            <w:r>
              <w:t>Směrnice Rady č. 92/43/EHS o stanovištích. Předmět ochrany.</w:t>
            </w:r>
          </w:p>
          <w:p w:rsidR="00A2704D" w:rsidRDefault="00A2704D" w:rsidP="00E568AC">
            <w:pPr>
              <w:numPr>
                <w:ilvl w:val="0"/>
                <w:numId w:val="51"/>
              </w:numPr>
              <w:jc w:val="both"/>
            </w:pPr>
            <w:r>
              <w:t>Zřizování evropsky významných lokalit a jejich fáze.</w:t>
            </w:r>
          </w:p>
          <w:p w:rsidR="00A2704D" w:rsidRDefault="00A2704D" w:rsidP="00E568AC">
            <w:pPr>
              <w:numPr>
                <w:ilvl w:val="0"/>
                <w:numId w:val="51"/>
              </w:numPr>
              <w:jc w:val="both"/>
            </w:pPr>
            <w:r>
              <w:t>NATURA 2000. Posuzování vlivů záměrů na území NATURA 2000. Hotspots (biodiverzita).</w:t>
            </w:r>
          </w:p>
          <w:p w:rsidR="00A2704D" w:rsidRDefault="00A2704D" w:rsidP="00E568AC">
            <w:pPr>
              <w:numPr>
                <w:ilvl w:val="0"/>
                <w:numId w:val="51"/>
              </w:numPr>
              <w:jc w:val="both"/>
            </w:pPr>
            <w:r>
              <w:t>Směrnice Rady 79/409/EHS ze dne 2. dubna 1979 o ochraně volně žijících ptáků.</w:t>
            </w:r>
          </w:p>
          <w:p w:rsidR="00A2704D" w:rsidRDefault="00A2704D" w:rsidP="00E568AC">
            <w:pPr>
              <w:numPr>
                <w:ilvl w:val="0"/>
                <w:numId w:val="51"/>
              </w:numPr>
              <w:jc w:val="both"/>
            </w:pPr>
            <w:r>
              <w:t xml:space="preserve">CITES. Úmluva o mezinárodním obchodu s ohroženými druhy volně žijících živočichů a planě rostoucích </w:t>
            </w:r>
            <w:r>
              <w:br/>
              <w:t>rostlin, Washington (1973). Plnění závazků vyplývajících z členství ČR v IUCN.</w:t>
            </w:r>
          </w:p>
          <w:p w:rsidR="00A2704D" w:rsidRDefault="00A2704D" w:rsidP="00E568AC">
            <w:pPr>
              <w:numPr>
                <w:ilvl w:val="0"/>
                <w:numId w:val="51"/>
              </w:numPr>
              <w:jc w:val="both"/>
            </w:pPr>
            <w:r>
              <w:t>Krajina, členění. Způsoby ochrany krajiny. Porušování legislativy EU v oblasti ochrany přírody a biodiverzity. Trestní právo. Prevence.</w:t>
            </w:r>
          </w:p>
          <w:p w:rsidR="00A2704D" w:rsidRDefault="00A2704D" w:rsidP="00E568AC">
            <w:pPr>
              <w:numPr>
                <w:ilvl w:val="0"/>
                <w:numId w:val="51"/>
              </w:numPr>
              <w:jc w:val="both"/>
            </w:pPr>
            <w:r>
              <w:t>Náhrada škod způsobených vybranými zvláště chráněnými živočichy. Invazní rostliny a živočichové, možná prevence.</w:t>
            </w:r>
          </w:p>
        </w:tc>
      </w:tr>
      <w:tr w:rsidR="00A2704D" w:rsidTr="00E568AC">
        <w:trPr>
          <w:trHeight w:val="265"/>
        </w:trPr>
        <w:tc>
          <w:tcPr>
            <w:tcW w:w="3653" w:type="dxa"/>
            <w:gridSpan w:val="2"/>
            <w:tcBorders>
              <w:top w:val="nil"/>
            </w:tcBorders>
            <w:shd w:val="clear" w:color="auto" w:fill="F7CAAC"/>
          </w:tcPr>
          <w:p w:rsidR="00A2704D" w:rsidRDefault="00A2704D" w:rsidP="00E568AC">
            <w:pPr>
              <w:jc w:val="both"/>
            </w:pPr>
            <w:r>
              <w:rPr>
                <w:b/>
              </w:rPr>
              <w:t>Studijní literatura a studijní pomůcky</w:t>
            </w:r>
          </w:p>
        </w:tc>
        <w:tc>
          <w:tcPr>
            <w:tcW w:w="6202" w:type="dxa"/>
            <w:gridSpan w:val="6"/>
            <w:tcBorders>
              <w:top w:val="nil"/>
              <w:bottom w:val="nil"/>
            </w:tcBorders>
          </w:tcPr>
          <w:p w:rsidR="00A2704D" w:rsidRDefault="00A2704D" w:rsidP="00E568AC">
            <w:pPr>
              <w:jc w:val="both"/>
            </w:pPr>
          </w:p>
        </w:tc>
      </w:tr>
      <w:tr w:rsidR="00A2704D" w:rsidTr="00E568AC">
        <w:trPr>
          <w:trHeight w:val="1497"/>
        </w:trPr>
        <w:tc>
          <w:tcPr>
            <w:tcW w:w="9855" w:type="dxa"/>
            <w:gridSpan w:val="8"/>
            <w:tcBorders>
              <w:top w:val="nil"/>
            </w:tcBorders>
          </w:tcPr>
          <w:p w:rsidR="00A2704D" w:rsidRDefault="00A2704D" w:rsidP="00E568AC">
            <w:pPr>
              <w:rPr>
                <w:b/>
              </w:rPr>
            </w:pPr>
            <w:r>
              <w:rPr>
                <w:b/>
              </w:rPr>
              <w:t>Povinná literatura</w:t>
            </w:r>
            <w:r w:rsidRPr="003F5E5F">
              <w:rPr>
                <w:b/>
              </w:rPr>
              <w:t>:</w:t>
            </w:r>
          </w:p>
          <w:p w:rsidR="00A2704D" w:rsidRPr="003F5E5F" w:rsidRDefault="00A2704D" w:rsidP="00E568AC">
            <w:r w:rsidRPr="003F5E5F">
              <w:t xml:space="preserve">BEKOFF, M. </w:t>
            </w:r>
            <w:r w:rsidRPr="003F5E5F">
              <w:rPr>
                <w:i/>
                <w:iCs/>
              </w:rPr>
              <w:t>Animals Matter: A Biologist Explains Why We Should Treat Animals with Compassion.</w:t>
            </w:r>
            <w:r w:rsidRPr="003F5E5F">
              <w:t xml:space="preserve">. Triton, 2009. ISBN 978-80-7387-322-6. </w:t>
            </w:r>
          </w:p>
          <w:p w:rsidR="00A2704D" w:rsidRPr="003F5E5F" w:rsidRDefault="00A2704D" w:rsidP="00E568AC">
            <w:r w:rsidRPr="003F5E5F">
              <w:t xml:space="preserve">STEJSKAL, V., MULLEROVÁ, H. </w:t>
            </w:r>
            <w:r w:rsidRPr="003F5E5F">
              <w:rPr>
                <w:i/>
                <w:iCs/>
              </w:rPr>
              <w:t>Ochrana zvířat v právu.</w:t>
            </w:r>
            <w:r w:rsidRPr="003F5E5F">
              <w:t xml:space="preserve">. Praha, 2013. ISBN 978-80-200-2317-9. </w:t>
            </w:r>
          </w:p>
          <w:p w:rsidR="00A2704D" w:rsidRPr="003F5E5F" w:rsidRDefault="00A2704D" w:rsidP="00E568AC">
            <w:r w:rsidRPr="003F5E5F">
              <w:t xml:space="preserve">STEJSKAL, V. </w:t>
            </w:r>
            <w:r w:rsidRPr="003F5E5F">
              <w:rPr>
                <w:i/>
                <w:iCs/>
              </w:rPr>
              <w:t>Úvod do právní úpravy ochrany přírody a péče o biologickou rozmanitost.</w:t>
            </w:r>
            <w:r w:rsidRPr="003F5E5F">
              <w:t xml:space="preserve">. Praha, 2006. </w:t>
            </w:r>
          </w:p>
          <w:p w:rsidR="00A2704D" w:rsidRPr="003F5E5F" w:rsidRDefault="00A2704D" w:rsidP="00E568AC">
            <w:r w:rsidRPr="003F5E5F">
              <w:t xml:space="preserve">Zákony. Sbírka zákonů ČR. </w:t>
            </w:r>
            <w:r w:rsidRPr="00406D18">
              <w:rPr>
                <w:iCs/>
              </w:rPr>
              <w:t>Zákon České národní rady o ochraně přírody a krajiny č. 114/1992 Sb.</w:t>
            </w:r>
            <w:del w:id="1611" w:author="Eva Skýbová" w:date="2018-06-08T10:53:00Z">
              <w:r w:rsidRPr="00406D18" w:rsidDel="00210370">
                <w:delText>.</w:delText>
              </w:r>
            </w:del>
            <w:r w:rsidRPr="003F5E5F">
              <w:t xml:space="preserve"> </w:t>
            </w:r>
          </w:p>
          <w:p w:rsidR="00A2704D" w:rsidRPr="003F5E5F" w:rsidRDefault="00A2704D" w:rsidP="00E568AC">
            <w:pPr>
              <w:spacing w:before="60"/>
              <w:rPr>
                <w:b/>
              </w:rPr>
            </w:pPr>
            <w:r w:rsidRPr="003F5E5F">
              <w:rPr>
                <w:b/>
              </w:rPr>
              <w:t>Doporučená literatura:</w:t>
            </w:r>
          </w:p>
          <w:p w:rsidR="00A2704D" w:rsidRPr="003F5E5F" w:rsidRDefault="00A2704D" w:rsidP="00E568AC">
            <w:r w:rsidRPr="003F5E5F">
              <w:t xml:space="preserve">PRACH, K., ŠTĚCH, M., ŘÍHA, P. </w:t>
            </w:r>
            <w:r w:rsidRPr="003F5E5F">
              <w:rPr>
                <w:i/>
                <w:iCs/>
              </w:rPr>
              <w:t>Ekologie a rozšíření biomů na Zemi.</w:t>
            </w:r>
            <w:r w:rsidRPr="003F5E5F">
              <w:t xml:space="preserve">. Praha., 2009. ISBN 978-80-86960-46-3. </w:t>
            </w:r>
          </w:p>
          <w:p w:rsidR="00A2704D" w:rsidRDefault="00A2704D" w:rsidP="00E568AC">
            <w:pPr>
              <w:jc w:val="both"/>
            </w:pPr>
            <w:r w:rsidRPr="003F5E5F">
              <w:lastRenderedPageBreak/>
              <w:t xml:space="preserve">ŠAFAŘÍK, Z. </w:t>
            </w:r>
            <w:r w:rsidRPr="003F5E5F">
              <w:rPr>
                <w:i/>
                <w:iCs/>
              </w:rPr>
              <w:t xml:space="preserve">Etológia a ekológia včely medonosnej (Apis mellifera </w:t>
            </w:r>
            <w:r w:rsidRPr="003F5E5F">
              <w:rPr>
                <w:iCs/>
              </w:rPr>
              <w:t>Linnaeus</w:t>
            </w:r>
            <w:r w:rsidRPr="003F5E5F">
              <w:rPr>
                <w:i/>
                <w:iCs/>
              </w:rPr>
              <w:t>, 1758) a divo žijúcich včiel na vybranom území Slovenska.</w:t>
            </w:r>
            <w:r w:rsidRPr="003F5E5F">
              <w:t>. Ostrava, 2013. ISBN 978-80-7329-397-0.</w:t>
            </w:r>
          </w:p>
        </w:tc>
      </w:tr>
      <w:tr w:rsidR="00A2704D" w:rsidTr="00E568A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lastRenderedPageBreak/>
              <w:t>Informace ke kombinované nebo distanční formě</w:t>
            </w:r>
          </w:p>
        </w:tc>
      </w:tr>
      <w:tr w:rsidR="00A2704D" w:rsidTr="00E568AC">
        <w:tc>
          <w:tcPr>
            <w:tcW w:w="4787"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89" w:type="dxa"/>
            <w:tcBorders>
              <w:top w:val="single" w:sz="2" w:space="0" w:color="auto"/>
            </w:tcBorders>
          </w:tcPr>
          <w:p w:rsidR="00A2704D" w:rsidRDefault="00A2704D" w:rsidP="00E568AC">
            <w:pPr>
              <w:jc w:val="both"/>
            </w:pPr>
            <w:r>
              <w:t>16</w:t>
            </w:r>
          </w:p>
        </w:tc>
        <w:tc>
          <w:tcPr>
            <w:tcW w:w="4179"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c>
          <w:tcPr>
            <w:tcW w:w="9855" w:type="dxa"/>
            <w:gridSpan w:val="8"/>
            <w:shd w:val="clear" w:color="auto" w:fill="F7CAAC"/>
          </w:tcPr>
          <w:p w:rsidR="00A2704D" w:rsidRDefault="00A2704D" w:rsidP="00E568AC">
            <w:pPr>
              <w:jc w:val="both"/>
              <w:rPr>
                <w:b/>
              </w:rPr>
            </w:pPr>
            <w:r>
              <w:rPr>
                <w:b/>
              </w:rPr>
              <w:t>Informace o způsobu kontaktu s vyučujícím</w:t>
            </w:r>
          </w:p>
        </w:tc>
      </w:tr>
      <w:tr w:rsidR="00A2704D" w:rsidTr="00E568AC">
        <w:tc>
          <w:tcPr>
            <w:tcW w:w="9855"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rPr>
                <w:b/>
              </w:rPr>
            </w:pPr>
            <w:r w:rsidRPr="00CC048D">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E568AC">
      <w:pPr>
        <w:spacing w:after="160" w:line="259" w:lineRule="auto"/>
      </w:pPr>
      <w:r>
        <w:br w:type="page"/>
      </w:r>
    </w:p>
    <w:tbl>
      <w:tblPr>
        <w:tblW w:w="988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95"/>
        <w:gridCol w:w="569"/>
        <w:gridCol w:w="1138"/>
        <w:gridCol w:w="892"/>
        <w:gridCol w:w="818"/>
        <w:gridCol w:w="2163"/>
        <w:gridCol w:w="540"/>
        <w:gridCol w:w="671"/>
      </w:tblGrid>
      <w:tr w:rsidR="00A2704D" w:rsidTr="00E568AC">
        <w:trPr>
          <w:trHeight w:val="308"/>
        </w:trPr>
        <w:tc>
          <w:tcPr>
            <w:tcW w:w="9886" w:type="dxa"/>
            <w:gridSpan w:val="8"/>
            <w:tcBorders>
              <w:bottom w:val="double" w:sz="4" w:space="0" w:color="auto"/>
            </w:tcBorders>
            <w:shd w:val="clear" w:color="auto" w:fill="BDD6EE"/>
          </w:tcPr>
          <w:p w:rsidR="00A2704D" w:rsidRDefault="00A2704D" w:rsidP="00E568AC">
            <w:pPr>
              <w:jc w:val="both"/>
              <w:rPr>
                <w:b/>
                <w:sz w:val="28"/>
              </w:rPr>
            </w:pPr>
            <w:r>
              <w:lastRenderedPageBreak/>
              <w:br w:type="page"/>
            </w:r>
            <w:r>
              <w:rPr>
                <w:b/>
                <w:sz w:val="28"/>
              </w:rPr>
              <w:t>B-III – Charakteristika studijního předmětu</w:t>
            </w:r>
          </w:p>
        </w:tc>
      </w:tr>
      <w:tr w:rsidR="00A2704D" w:rsidTr="00E568AC">
        <w:trPr>
          <w:trHeight w:val="196"/>
        </w:trPr>
        <w:tc>
          <w:tcPr>
            <w:tcW w:w="3095" w:type="dxa"/>
            <w:tcBorders>
              <w:top w:val="double" w:sz="4" w:space="0" w:color="auto"/>
            </w:tcBorders>
            <w:shd w:val="clear" w:color="auto" w:fill="F7CAAC"/>
          </w:tcPr>
          <w:p w:rsidR="00A2704D" w:rsidRDefault="00A2704D" w:rsidP="00E568AC">
            <w:pPr>
              <w:jc w:val="both"/>
              <w:rPr>
                <w:b/>
              </w:rPr>
            </w:pPr>
            <w:r>
              <w:rPr>
                <w:b/>
              </w:rPr>
              <w:t>Název studijního předmětu</w:t>
            </w:r>
          </w:p>
        </w:tc>
        <w:tc>
          <w:tcPr>
            <w:tcW w:w="6791" w:type="dxa"/>
            <w:gridSpan w:val="7"/>
            <w:tcBorders>
              <w:top w:val="double" w:sz="4" w:space="0" w:color="auto"/>
            </w:tcBorders>
          </w:tcPr>
          <w:p w:rsidR="00A2704D" w:rsidRPr="007B43EA" w:rsidRDefault="00A2704D" w:rsidP="00E568AC">
            <w:pPr>
              <w:jc w:val="both"/>
              <w:rPr>
                <w:b/>
              </w:rPr>
            </w:pPr>
            <w:r w:rsidRPr="007B43EA">
              <w:rPr>
                <w:b/>
              </w:rPr>
              <w:t>Životní prostředí a zdraví</w:t>
            </w:r>
          </w:p>
        </w:tc>
      </w:tr>
      <w:tr w:rsidR="00A2704D" w:rsidTr="00E568AC">
        <w:trPr>
          <w:trHeight w:val="210"/>
        </w:trPr>
        <w:tc>
          <w:tcPr>
            <w:tcW w:w="3095" w:type="dxa"/>
            <w:shd w:val="clear" w:color="auto" w:fill="F7CAAC"/>
          </w:tcPr>
          <w:p w:rsidR="00A2704D" w:rsidRDefault="00A2704D" w:rsidP="00E568AC">
            <w:pPr>
              <w:jc w:val="both"/>
              <w:rPr>
                <w:b/>
              </w:rPr>
            </w:pPr>
            <w:r>
              <w:rPr>
                <w:b/>
              </w:rPr>
              <w:t>Typ předmětu</w:t>
            </w:r>
          </w:p>
        </w:tc>
        <w:tc>
          <w:tcPr>
            <w:tcW w:w="3417" w:type="dxa"/>
            <w:gridSpan w:val="4"/>
          </w:tcPr>
          <w:p w:rsidR="00A2704D" w:rsidRDefault="00A2704D" w:rsidP="00E568AC">
            <w:pPr>
              <w:jc w:val="both"/>
            </w:pPr>
            <w:r>
              <w:t>povinný, PZ</w:t>
            </w:r>
          </w:p>
        </w:tc>
        <w:tc>
          <w:tcPr>
            <w:tcW w:w="2703" w:type="dxa"/>
            <w:gridSpan w:val="2"/>
            <w:shd w:val="clear" w:color="auto" w:fill="F7CAAC"/>
          </w:tcPr>
          <w:p w:rsidR="00A2704D" w:rsidRDefault="00A2704D" w:rsidP="00E568AC">
            <w:pPr>
              <w:jc w:val="both"/>
            </w:pPr>
            <w:r>
              <w:rPr>
                <w:b/>
              </w:rPr>
              <w:t>doporučený ročník / semestr</w:t>
            </w:r>
          </w:p>
        </w:tc>
        <w:tc>
          <w:tcPr>
            <w:tcW w:w="671" w:type="dxa"/>
          </w:tcPr>
          <w:p w:rsidR="00A2704D" w:rsidRDefault="00A2704D" w:rsidP="00E568AC">
            <w:pPr>
              <w:jc w:val="both"/>
            </w:pPr>
            <w:r>
              <w:t>2/ZS</w:t>
            </w:r>
          </w:p>
        </w:tc>
      </w:tr>
      <w:tr w:rsidR="00A2704D" w:rsidTr="00E568AC">
        <w:trPr>
          <w:trHeight w:val="210"/>
        </w:trPr>
        <w:tc>
          <w:tcPr>
            <w:tcW w:w="3095" w:type="dxa"/>
            <w:shd w:val="clear" w:color="auto" w:fill="F7CAAC"/>
          </w:tcPr>
          <w:p w:rsidR="00A2704D" w:rsidRDefault="00A2704D" w:rsidP="00E568AC">
            <w:pPr>
              <w:jc w:val="both"/>
              <w:rPr>
                <w:b/>
              </w:rPr>
            </w:pPr>
            <w:r>
              <w:rPr>
                <w:b/>
              </w:rPr>
              <w:t>Rozsah studijního předmětu</w:t>
            </w:r>
          </w:p>
        </w:tc>
        <w:tc>
          <w:tcPr>
            <w:tcW w:w="1707" w:type="dxa"/>
            <w:gridSpan w:val="2"/>
          </w:tcPr>
          <w:p w:rsidR="00A2704D" w:rsidRDefault="00A2704D" w:rsidP="00E568AC">
            <w:r>
              <w:t>28p – 14c</w:t>
            </w:r>
          </w:p>
        </w:tc>
        <w:tc>
          <w:tcPr>
            <w:tcW w:w="892" w:type="dxa"/>
            <w:shd w:val="clear" w:color="auto" w:fill="F7CAAC"/>
          </w:tcPr>
          <w:p w:rsidR="00A2704D" w:rsidRDefault="00A2704D" w:rsidP="00E568AC">
            <w:pPr>
              <w:jc w:val="both"/>
              <w:rPr>
                <w:b/>
              </w:rPr>
            </w:pPr>
            <w:r>
              <w:rPr>
                <w:b/>
              </w:rPr>
              <w:t xml:space="preserve">hod. </w:t>
            </w:r>
          </w:p>
        </w:tc>
        <w:tc>
          <w:tcPr>
            <w:tcW w:w="818" w:type="dxa"/>
          </w:tcPr>
          <w:p w:rsidR="00A2704D" w:rsidRDefault="00A2704D" w:rsidP="00E568AC">
            <w:pPr>
              <w:jc w:val="both"/>
            </w:pPr>
            <w:r>
              <w:t>42</w:t>
            </w:r>
          </w:p>
        </w:tc>
        <w:tc>
          <w:tcPr>
            <w:tcW w:w="2163" w:type="dxa"/>
            <w:shd w:val="clear" w:color="auto" w:fill="F7CAAC"/>
          </w:tcPr>
          <w:p w:rsidR="00A2704D" w:rsidRDefault="00A2704D" w:rsidP="00E568AC">
            <w:pPr>
              <w:jc w:val="both"/>
              <w:rPr>
                <w:b/>
              </w:rPr>
            </w:pPr>
            <w:r>
              <w:rPr>
                <w:b/>
              </w:rPr>
              <w:t>kreditů</w:t>
            </w:r>
          </w:p>
        </w:tc>
        <w:tc>
          <w:tcPr>
            <w:tcW w:w="1211" w:type="dxa"/>
            <w:gridSpan w:val="2"/>
          </w:tcPr>
          <w:p w:rsidR="00A2704D" w:rsidRDefault="00A2704D" w:rsidP="00E568AC">
            <w:pPr>
              <w:jc w:val="both"/>
            </w:pPr>
            <w:r>
              <w:t>5</w:t>
            </w:r>
          </w:p>
        </w:tc>
      </w:tr>
      <w:tr w:rsidR="00A2704D" w:rsidTr="00E568AC">
        <w:trPr>
          <w:trHeight w:val="420"/>
        </w:trPr>
        <w:tc>
          <w:tcPr>
            <w:tcW w:w="3095" w:type="dxa"/>
            <w:shd w:val="clear" w:color="auto" w:fill="F7CAAC"/>
          </w:tcPr>
          <w:p w:rsidR="00A2704D" w:rsidRDefault="00A2704D" w:rsidP="00E568AC">
            <w:pPr>
              <w:jc w:val="both"/>
              <w:rPr>
                <w:b/>
                <w:sz w:val="22"/>
              </w:rPr>
            </w:pPr>
            <w:r>
              <w:rPr>
                <w:b/>
              </w:rPr>
              <w:t>Prerekvizity, korekvizity, ekvivalence</w:t>
            </w:r>
          </w:p>
        </w:tc>
        <w:tc>
          <w:tcPr>
            <w:tcW w:w="6791" w:type="dxa"/>
            <w:gridSpan w:val="7"/>
          </w:tcPr>
          <w:p w:rsidR="00A2704D" w:rsidRDefault="00A2704D" w:rsidP="00E568AC">
            <w:pPr>
              <w:jc w:val="both"/>
            </w:pPr>
          </w:p>
        </w:tc>
      </w:tr>
      <w:tr w:rsidR="00A2704D" w:rsidTr="00E568AC">
        <w:trPr>
          <w:trHeight w:val="434"/>
        </w:trPr>
        <w:tc>
          <w:tcPr>
            <w:tcW w:w="3095" w:type="dxa"/>
            <w:shd w:val="clear" w:color="auto" w:fill="F7CAAC"/>
          </w:tcPr>
          <w:p w:rsidR="00A2704D" w:rsidRDefault="00A2704D" w:rsidP="00E568AC">
            <w:pPr>
              <w:jc w:val="both"/>
              <w:rPr>
                <w:b/>
              </w:rPr>
            </w:pPr>
            <w:r>
              <w:rPr>
                <w:b/>
              </w:rPr>
              <w:t>Způsob ověření studijních výsledků</w:t>
            </w:r>
          </w:p>
        </w:tc>
        <w:tc>
          <w:tcPr>
            <w:tcW w:w="3417" w:type="dxa"/>
            <w:gridSpan w:val="4"/>
          </w:tcPr>
          <w:p w:rsidR="00A2704D" w:rsidRDefault="00A2704D" w:rsidP="00E568AC">
            <w:pPr>
              <w:jc w:val="both"/>
            </w:pPr>
            <w:r>
              <w:t>Zápočet, zkouška</w:t>
            </w:r>
          </w:p>
        </w:tc>
        <w:tc>
          <w:tcPr>
            <w:tcW w:w="2163" w:type="dxa"/>
            <w:shd w:val="clear" w:color="auto" w:fill="F7CAAC"/>
          </w:tcPr>
          <w:p w:rsidR="00A2704D" w:rsidRDefault="00A2704D" w:rsidP="00E568AC">
            <w:pPr>
              <w:jc w:val="both"/>
              <w:rPr>
                <w:b/>
              </w:rPr>
            </w:pPr>
            <w:r>
              <w:rPr>
                <w:b/>
              </w:rPr>
              <w:t>Forma výuky</w:t>
            </w:r>
          </w:p>
        </w:tc>
        <w:tc>
          <w:tcPr>
            <w:tcW w:w="1211" w:type="dxa"/>
            <w:gridSpan w:val="2"/>
          </w:tcPr>
          <w:p w:rsidR="00A2704D" w:rsidRDefault="00A2704D" w:rsidP="00E568AC">
            <w:pPr>
              <w:jc w:val="both"/>
            </w:pPr>
            <w:r>
              <w:t>přednášky</w:t>
            </w:r>
          </w:p>
          <w:p w:rsidR="00A2704D" w:rsidRDefault="00A2704D" w:rsidP="00E568AC">
            <w:pPr>
              <w:jc w:val="both"/>
            </w:pPr>
            <w:r>
              <w:t>cvičení</w:t>
            </w:r>
          </w:p>
        </w:tc>
      </w:tr>
      <w:tr w:rsidR="00A2704D" w:rsidTr="00E568AC">
        <w:trPr>
          <w:trHeight w:val="631"/>
        </w:trPr>
        <w:tc>
          <w:tcPr>
            <w:tcW w:w="3095" w:type="dxa"/>
            <w:shd w:val="clear" w:color="auto" w:fill="F7CAAC"/>
          </w:tcPr>
          <w:p w:rsidR="00A2704D" w:rsidRDefault="00A2704D" w:rsidP="00E568AC">
            <w:pPr>
              <w:jc w:val="both"/>
              <w:rPr>
                <w:b/>
              </w:rPr>
            </w:pPr>
            <w:r>
              <w:rPr>
                <w:b/>
              </w:rPr>
              <w:t>Forma způsobu ověření studijních výsledků a další požadavky na studenta</w:t>
            </w:r>
          </w:p>
        </w:tc>
        <w:tc>
          <w:tcPr>
            <w:tcW w:w="6791" w:type="dxa"/>
            <w:gridSpan w:val="7"/>
            <w:tcBorders>
              <w:bottom w:val="nil"/>
            </w:tcBorders>
          </w:tcPr>
          <w:p w:rsidR="00A2704D" w:rsidRDefault="00A2704D" w:rsidP="00E568AC">
            <w:pPr>
              <w:jc w:val="both"/>
            </w:pPr>
            <w:r>
              <w:t>Zápočet: seminární práce na zadané téma, její prezentace a „malá“ obhajoba. Zkouška: písemná výpočtová a ústní v rozsahu přednášek.</w:t>
            </w:r>
          </w:p>
        </w:tc>
      </w:tr>
      <w:tr w:rsidR="00A2704D" w:rsidTr="00E568AC">
        <w:trPr>
          <w:trHeight w:val="518"/>
        </w:trPr>
        <w:tc>
          <w:tcPr>
            <w:tcW w:w="9886" w:type="dxa"/>
            <w:gridSpan w:val="8"/>
            <w:tcBorders>
              <w:top w:val="nil"/>
            </w:tcBorders>
          </w:tcPr>
          <w:p w:rsidR="00A2704D" w:rsidRDefault="00A2704D" w:rsidP="00E568AC">
            <w:pPr>
              <w:jc w:val="both"/>
            </w:pPr>
          </w:p>
        </w:tc>
      </w:tr>
      <w:tr w:rsidR="00A2704D" w:rsidTr="00E568AC">
        <w:trPr>
          <w:trHeight w:val="184"/>
        </w:trPr>
        <w:tc>
          <w:tcPr>
            <w:tcW w:w="3095" w:type="dxa"/>
            <w:tcBorders>
              <w:top w:val="nil"/>
            </w:tcBorders>
            <w:shd w:val="clear" w:color="auto" w:fill="F7CAAC"/>
          </w:tcPr>
          <w:p w:rsidR="00A2704D" w:rsidRDefault="00A2704D" w:rsidP="00E568AC">
            <w:pPr>
              <w:jc w:val="both"/>
              <w:rPr>
                <w:b/>
              </w:rPr>
            </w:pPr>
            <w:r>
              <w:rPr>
                <w:b/>
              </w:rPr>
              <w:t>Garant předmětu</w:t>
            </w:r>
          </w:p>
        </w:tc>
        <w:tc>
          <w:tcPr>
            <w:tcW w:w="6791" w:type="dxa"/>
            <w:gridSpan w:val="7"/>
            <w:tcBorders>
              <w:top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w:t>
            </w:r>
          </w:p>
        </w:tc>
      </w:tr>
      <w:tr w:rsidR="00A2704D" w:rsidTr="00E568AC">
        <w:trPr>
          <w:trHeight w:val="227"/>
        </w:trPr>
        <w:tc>
          <w:tcPr>
            <w:tcW w:w="3095" w:type="dxa"/>
            <w:tcBorders>
              <w:top w:val="nil"/>
            </w:tcBorders>
            <w:shd w:val="clear" w:color="auto" w:fill="F7CAAC"/>
          </w:tcPr>
          <w:p w:rsidR="00A2704D" w:rsidRDefault="00A2704D" w:rsidP="00E568AC">
            <w:pPr>
              <w:jc w:val="both"/>
              <w:rPr>
                <w:b/>
              </w:rPr>
            </w:pPr>
            <w:r>
              <w:rPr>
                <w:b/>
              </w:rPr>
              <w:t>Zapojení garanta do výuky předmětu</w:t>
            </w:r>
          </w:p>
        </w:tc>
        <w:tc>
          <w:tcPr>
            <w:tcW w:w="6791" w:type="dxa"/>
            <w:gridSpan w:val="7"/>
            <w:tcBorders>
              <w:top w:val="nil"/>
            </w:tcBorders>
          </w:tcPr>
          <w:p w:rsidR="00A2704D" w:rsidRDefault="00A2704D" w:rsidP="00E568AC">
            <w:pPr>
              <w:jc w:val="both"/>
            </w:pPr>
            <w:r>
              <w:t>Garant stanovuje koncepci předmětu, podílí se na přednáškách v rozsahu 50 % a dále stanovuje koncepci cvičení, podílí se na jejich realizaci a dohlíží na jejich jednotné vedení</w:t>
            </w:r>
          </w:p>
        </w:tc>
      </w:tr>
      <w:tr w:rsidR="00A2704D" w:rsidTr="00E568AC">
        <w:trPr>
          <w:trHeight w:val="210"/>
        </w:trPr>
        <w:tc>
          <w:tcPr>
            <w:tcW w:w="3095" w:type="dxa"/>
            <w:shd w:val="clear" w:color="auto" w:fill="F7CAAC"/>
          </w:tcPr>
          <w:p w:rsidR="00A2704D" w:rsidRDefault="00A2704D" w:rsidP="00E568AC">
            <w:pPr>
              <w:jc w:val="both"/>
              <w:rPr>
                <w:b/>
              </w:rPr>
            </w:pPr>
            <w:r>
              <w:rPr>
                <w:b/>
              </w:rPr>
              <w:t>Vyučující</w:t>
            </w:r>
          </w:p>
        </w:tc>
        <w:tc>
          <w:tcPr>
            <w:tcW w:w="6791" w:type="dxa"/>
            <w:gridSpan w:val="7"/>
            <w:tcBorders>
              <w:bottom w:val="nil"/>
            </w:tcBorders>
          </w:tcPr>
          <w:p w:rsidR="00A2704D" w:rsidRDefault="00A2704D" w:rsidP="00E568AC">
            <w:pPr>
              <w:jc w:val="both"/>
            </w:pPr>
            <w:smartTag w:uri="urn:schemas-microsoft-com:office:smarttags" w:element="PersonName">
              <w:r>
                <w:t xml:space="preserve">doc. Ing. </w:t>
              </w:r>
              <w:smartTag w:uri="urn:schemas-microsoft-com:office:smarttags" w:element="PersonName">
                <w:smartTagPr>
                  <w:attr w:name="ProductID" w:val="Pavel Valášek"/>
                </w:smartTagPr>
                <w:r>
                  <w:t>Pavel Valášek</w:t>
                </w:r>
              </w:smartTag>
              <w:r>
                <w:t>, CSc.</w:t>
              </w:r>
            </w:smartTag>
            <w:r>
              <w:t xml:space="preserve"> – přednášky (50 %), cvičení (50 %)</w:t>
            </w:r>
          </w:p>
        </w:tc>
      </w:tr>
      <w:tr w:rsidR="00A2704D" w:rsidTr="00E568AC">
        <w:trPr>
          <w:trHeight w:val="518"/>
        </w:trPr>
        <w:tc>
          <w:tcPr>
            <w:tcW w:w="9886" w:type="dxa"/>
            <w:gridSpan w:val="8"/>
            <w:tcBorders>
              <w:top w:val="nil"/>
            </w:tcBorders>
          </w:tcPr>
          <w:p w:rsidR="00A2704D" w:rsidRDefault="00A2704D" w:rsidP="00E568AC">
            <w:pPr>
              <w:rPr>
                <w:bCs/>
              </w:rPr>
            </w:pPr>
            <w:r>
              <w:rPr>
                <w:bCs/>
              </w:rPr>
              <w:t xml:space="preserve">                                                              </w:t>
            </w:r>
            <w:smartTag w:uri="urn:schemas-microsoft-com:office:smarttags" w:element="PersonName">
              <w:r>
                <w:rPr>
                  <w:bCs/>
                </w:rPr>
                <w:t>prof. Ing. Vladimír Sedlařík, Ph.D.</w:t>
              </w:r>
            </w:smartTag>
            <w:r>
              <w:t xml:space="preserve">  – přednášky  (50 %), cvičení (50 %)</w:t>
            </w:r>
          </w:p>
          <w:p w:rsidR="00A2704D" w:rsidRDefault="00A2704D" w:rsidP="00E568AC">
            <w:pPr>
              <w:jc w:val="both"/>
            </w:pPr>
          </w:p>
        </w:tc>
      </w:tr>
      <w:tr w:rsidR="00A2704D" w:rsidTr="00E568AC">
        <w:trPr>
          <w:trHeight w:val="210"/>
        </w:trPr>
        <w:tc>
          <w:tcPr>
            <w:tcW w:w="3095" w:type="dxa"/>
            <w:shd w:val="clear" w:color="auto" w:fill="F7CAAC"/>
          </w:tcPr>
          <w:p w:rsidR="00A2704D" w:rsidRDefault="00A2704D" w:rsidP="00E568AC">
            <w:pPr>
              <w:jc w:val="both"/>
              <w:rPr>
                <w:b/>
              </w:rPr>
            </w:pPr>
            <w:r>
              <w:rPr>
                <w:b/>
              </w:rPr>
              <w:t>Stručná anotace předmětu</w:t>
            </w:r>
          </w:p>
        </w:tc>
        <w:tc>
          <w:tcPr>
            <w:tcW w:w="6791" w:type="dxa"/>
            <w:gridSpan w:val="7"/>
            <w:tcBorders>
              <w:bottom w:val="nil"/>
            </w:tcBorders>
          </w:tcPr>
          <w:p w:rsidR="00A2704D" w:rsidRDefault="00A2704D" w:rsidP="00E568AC">
            <w:pPr>
              <w:jc w:val="both"/>
            </w:pPr>
          </w:p>
        </w:tc>
      </w:tr>
      <w:tr w:rsidR="00A2704D" w:rsidTr="00E568AC">
        <w:trPr>
          <w:trHeight w:val="3679"/>
        </w:trPr>
        <w:tc>
          <w:tcPr>
            <w:tcW w:w="9886" w:type="dxa"/>
            <w:gridSpan w:val="8"/>
            <w:tcBorders>
              <w:top w:val="nil"/>
              <w:bottom w:val="single" w:sz="12" w:space="0" w:color="auto"/>
            </w:tcBorders>
          </w:tcPr>
          <w:p w:rsidR="00A2704D" w:rsidRDefault="00A2704D" w:rsidP="00E568AC">
            <w:pPr>
              <w:jc w:val="both"/>
            </w:pPr>
            <w:r>
              <w:t>Cílem předmětu je seznámit studenty s problematikou hydrosféry a jejími interakcemi s ostatními sférami Země. Budou probrány jak biotické, tak abiotické faktory, působící na životní prostředí. Zvláštní pozornost bude věnována také biologicky aktivním látkám přírodního i syntetického původu a dále analýzám vybraných polutantů v životním prostředí.</w:t>
            </w:r>
          </w:p>
          <w:p w:rsidR="00A2704D" w:rsidRPr="007B43EA" w:rsidRDefault="00A2704D" w:rsidP="00E568AC">
            <w:pPr>
              <w:jc w:val="both"/>
              <w:rPr>
                <w:u w:val="single"/>
              </w:rPr>
            </w:pPr>
            <w:r w:rsidRPr="007B43EA">
              <w:rPr>
                <w:u w:val="single"/>
              </w:rPr>
              <w:t>Hlavní témata:</w:t>
            </w:r>
          </w:p>
          <w:p w:rsidR="00A2704D" w:rsidRDefault="00A2704D" w:rsidP="00E568AC">
            <w:pPr>
              <w:numPr>
                <w:ilvl w:val="0"/>
                <w:numId w:val="52"/>
              </w:numPr>
            </w:pPr>
            <w:r>
              <w:t>Úvod a základní pojmy.</w:t>
            </w:r>
          </w:p>
          <w:p w:rsidR="00A2704D" w:rsidRDefault="00A2704D" w:rsidP="00E568AC">
            <w:pPr>
              <w:numPr>
                <w:ilvl w:val="0"/>
                <w:numId w:val="52"/>
              </w:numPr>
            </w:pPr>
            <w:r>
              <w:t>Materiály a jejich vlastnosti ve vztahu k probírané problematice – přehled.</w:t>
            </w:r>
          </w:p>
          <w:p w:rsidR="00A2704D" w:rsidRDefault="00A2704D" w:rsidP="00E568AC">
            <w:pPr>
              <w:numPr>
                <w:ilvl w:val="0"/>
                <w:numId w:val="52"/>
              </w:numPr>
            </w:pPr>
            <w:r>
              <w:t>Abiotické faktory působící na lidské zdraví.</w:t>
            </w:r>
          </w:p>
          <w:p w:rsidR="00A2704D" w:rsidRDefault="00A2704D" w:rsidP="00E568AC">
            <w:pPr>
              <w:numPr>
                <w:ilvl w:val="0"/>
                <w:numId w:val="52"/>
              </w:numPr>
            </w:pPr>
            <w:r>
              <w:t>Biotické faktory působící na lidské zdraví.</w:t>
            </w:r>
          </w:p>
          <w:p w:rsidR="00A2704D" w:rsidRDefault="00A2704D" w:rsidP="00E568AC">
            <w:pPr>
              <w:numPr>
                <w:ilvl w:val="0"/>
                <w:numId w:val="52"/>
              </w:numPr>
            </w:pPr>
            <w:r>
              <w:t>Ochrana proti abiotickým a biotickým "faktorům".</w:t>
            </w:r>
          </w:p>
          <w:p w:rsidR="00A2704D" w:rsidRDefault="00A2704D" w:rsidP="00E568AC">
            <w:pPr>
              <w:numPr>
                <w:ilvl w:val="0"/>
                <w:numId w:val="52"/>
              </w:numPr>
            </w:pPr>
            <w:r>
              <w:t>Bioaktivní látky přírodního původu a jejich vlivy na zdraví.</w:t>
            </w:r>
          </w:p>
          <w:p w:rsidR="00A2704D" w:rsidRDefault="00A2704D" w:rsidP="00E568AC">
            <w:pPr>
              <w:numPr>
                <w:ilvl w:val="0"/>
                <w:numId w:val="52"/>
              </w:numPr>
            </w:pPr>
            <w:r>
              <w:t>Bioaktivní látky syntetického původu a jejich vlivy na zdraví.</w:t>
            </w:r>
          </w:p>
          <w:p w:rsidR="00A2704D" w:rsidRDefault="00A2704D" w:rsidP="00E568AC">
            <w:pPr>
              <w:numPr>
                <w:ilvl w:val="0"/>
                <w:numId w:val="52"/>
              </w:numPr>
            </w:pPr>
            <w:r>
              <w:t>Rizika použití farmakologických preparátů.</w:t>
            </w:r>
          </w:p>
          <w:p w:rsidR="00A2704D" w:rsidRDefault="00A2704D" w:rsidP="00E568AC">
            <w:pPr>
              <w:numPr>
                <w:ilvl w:val="0"/>
                <w:numId w:val="52"/>
              </w:numPr>
            </w:pPr>
            <w:r>
              <w:t>Materiály pro zdravotnické aplikace.</w:t>
            </w:r>
          </w:p>
          <w:p w:rsidR="00A2704D" w:rsidRDefault="00A2704D" w:rsidP="00E568AC">
            <w:pPr>
              <w:numPr>
                <w:ilvl w:val="0"/>
                <w:numId w:val="52"/>
              </w:numPr>
            </w:pPr>
            <w:r>
              <w:t>Materiály pro eliminaci ekologických zátěží.</w:t>
            </w:r>
          </w:p>
          <w:p w:rsidR="00A2704D" w:rsidRDefault="00A2704D" w:rsidP="00E568AC">
            <w:pPr>
              <w:numPr>
                <w:ilvl w:val="0"/>
                <w:numId w:val="52"/>
              </w:numPr>
            </w:pPr>
            <w:r>
              <w:t>Analýzy vybraných polutantů anorganického původu v životním prostředí.</w:t>
            </w:r>
          </w:p>
          <w:p w:rsidR="00A2704D" w:rsidRDefault="00A2704D" w:rsidP="00E568AC">
            <w:pPr>
              <w:numPr>
                <w:ilvl w:val="0"/>
                <w:numId w:val="52"/>
              </w:numPr>
            </w:pPr>
            <w:r>
              <w:t>Analýzy vybraných polutantů organického původu v životním prostředí.</w:t>
            </w:r>
          </w:p>
          <w:p w:rsidR="00A2704D" w:rsidRDefault="00A2704D" w:rsidP="00E568AC">
            <w:pPr>
              <w:numPr>
                <w:ilvl w:val="0"/>
                <w:numId w:val="52"/>
              </w:numPr>
            </w:pPr>
            <w:r>
              <w:t>Legislativa, vztahující se k probírané problematice.</w:t>
            </w:r>
          </w:p>
          <w:p w:rsidR="00A2704D" w:rsidRDefault="00A2704D" w:rsidP="00E568AC">
            <w:pPr>
              <w:numPr>
                <w:ilvl w:val="0"/>
                <w:numId w:val="52"/>
              </w:numPr>
            </w:pPr>
            <w:r>
              <w:t>Shrnutí nabytých poznatků a závěr.</w:t>
            </w:r>
          </w:p>
        </w:tc>
      </w:tr>
      <w:tr w:rsidR="00A2704D" w:rsidTr="00E568AC">
        <w:trPr>
          <w:trHeight w:val="248"/>
        </w:trPr>
        <w:tc>
          <w:tcPr>
            <w:tcW w:w="3664" w:type="dxa"/>
            <w:gridSpan w:val="2"/>
            <w:tcBorders>
              <w:top w:val="nil"/>
            </w:tcBorders>
            <w:shd w:val="clear" w:color="auto" w:fill="F7CAAC"/>
          </w:tcPr>
          <w:p w:rsidR="00A2704D" w:rsidRDefault="00A2704D" w:rsidP="00E568AC">
            <w:pPr>
              <w:jc w:val="both"/>
            </w:pPr>
            <w:r>
              <w:rPr>
                <w:b/>
              </w:rPr>
              <w:t>Studijní literatura a studijní pomůcky</w:t>
            </w:r>
          </w:p>
        </w:tc>
        <w:tc>
          <w:tcPr>
            <w:tcW w:w="6222" w:type="dxa"/>
            <w:gridSpan w:val="6"/>
            <w:tcBorders>
              <w:top w:val="nil"/>
              <w:bottom w:val="nil"/>
            </w:tcBorders>
          </w:tcPr>
          <w:p w:rsidR="00A2704D" w:rsidRDefault="00A2704D" w:rsidP="00E568AC">
            <w:pPr>
              <w:jc w:val="both"/>
            </w:pPr>
          </w:p>
        </w:tc>
      </w:tr>
      <w:tr w:rsidR="00A2704D" w:rsidTr="00E568AC">
        <w:trPr>
          <w:trHeight w:val="1399"/>
        </w:trPr>
        <w:tc>
          <w:tcPr>
            <w:tcW w:w="9886" w:type="dxa"/>
            <w:gridSpan w:val="8"/>
            <w:tcBorders>
              <w:top w:val="nil"/>
            </w:tcBorders>
          </w:tcPr>
          <w:p w:rsidR="00A2704D" w:rsidRPr="008C4CE2" w:rsidRDefault="00A2704D" w:rsidP="00E568AC">
            <w:pPr>
              <w:jc w:val="both"/>
              <w:rPr>
                <w:b/>
                <w:bCs/>
              </w:rPr>
            </w:pPr>
            <w:r w:rsidRPr="008C4CE2">
              <w:rPr>
                <w:b/>
                <w:bCs/>
              </w:rPr>
              <w:t>Povinná literatura:</w:t>
            </w:r>
          </w:p>
          <w:p w:rsidR="00A2704D" w:rsidRPr="008C4CE2" w:rsidRDefault="00A2704D" w:rsidP="00E568AC">
            <w:pPr>
              <w:jc w:val="both"/>
            </w:pPr>
            <w:r w:rsidRPr="008C4CE2">
              <w:t xml:space="preserve">ROSINA, J., KOLÁŘOVÁ, H., STANEK, J. </w:t>
            </w:r>
            <w:r w:rsidRPr="008C4CE2">
              <w:rPr>
                <w:i/>
                <w:iCs/>
              </w:rPr>
              <w:t>Biofyzika pro studenty zdravotnických oborů</w:t>
            </w:r>
            <w:r w:rsidRPr="008C4CE2">
              <w:t xml:space="preserve">. Praha: Grada, 2006. ISBN 978-80-247-4237-3. </w:t>
            </w:r>
          </w:p>
          <w:p w:rsidR="00A2704D" w:rsidRPr="008C4CE2" w:rsidRDefault="00A2704D" w:rsidP="00E568AC">
            <w:pPr>
              <w:jc w:val="both"/>
            </w:pPr>
            <w:r w:rsidRPr="008C4CE2">
              <w:t xml:space="preserve">HOLOUBEK, J. </w:t>
            </w:r>
            <w:r w:rsidRPr="008C4CE2">
              <w:rPr>
                <w:i/>
                <w:iCs/>
              </w:rPr>
              <w:t>Chemie životního prostředí</w:t>
            </w:r>
            <w:r w:rsidRPr="008C4CE2">
              <w:t>. Praha : SPN, 1990. ISBN 8021001054.</w:t>
            </w:r>
          </w:p>
          <w:p w:rsidR="00A2704D" w:rsidRPr="008C4CE2" w:rsidRDefault="00A2704D" w:rsidP="00E568AC">
            <w:pPr>
              <w:spacing w:before="60"/>
              <w:rPr>
                <w:b/>
                <w:bCs/>
              </w:rPr>
            </w:pPr>
            <w:r w:rsidRPr="008C4CE2">
              <w:rPr>
                <w:b/>
                <w:bCs/>
              </w:rPr>
              <w:t>Doporučená literatura:</w:t>
            </w:r>
          </w:p>
          <w:p w:rsidR="00A2704D" w:rsidRPr="008C4CE2" w:rsidRDefault="00A2704D" w:rsidP="00E568AC">
            <w:pPr>
              <w:autoSpaceDE w:val="0"/>
              <w:autoSpaceDN w:val="0"/>
              <w:adjustRightInd w:val="0"/>
              <w:jc w:val="both"/>
            </w:pPr>
            <w:r w:rsidRPr="008C4CE2">
              <w:t xml:space="preserve">ROSINA, J., SLOUKA, V. </w:t>
            </w:r>
            <w:r w:rsidRPr="008C4CE2">
              <w:rPr>
                <w:i/>
                <w:iCs/>
              </w:rPr>
              <w:t xml:space="preserve">Návody k praktickým cvičením z lékařské biofyziky. </w:t>
            </w:r>
            <w:r w:rsidRPr="008C4CE2">
              <w:t>Praha: 2001.</w:t>
            </w:r>
          </w:p>
          <w:p w:rsidR="00A2704D" w:rsidRPr="00D029B7" w:rsidRDefault="00A2704D" w:rsidP="00E568AC">
            <w:pPr>
              <w:pStyle w:val="Nadpis1"/>
              <w:spacing w:before="0" w:after="0"/>
              <w:rPr>
                <w:rFonts w:ascii="Times New Roman" w:hAnsi="Times New Roman"/>
                <w:b w:val="0"/>
                <w:bCs/>
                <w:sz w:val="20"/>
              </w:rPr>
            </w:pPr>
            <w:r w:rsidRPr="00D029B7">
              <w:rPr>
                <w:rFonts w:ascii="Times New Roman" w:hAnsi="Times New Roman"/>
                <w:b w:val="0"/>
                <w:bCs/>
                <w:sz w:val="20"/>
              </w:rPr>
              <w:t xml:space="preserve">LAZAREV, S. N.: </w:t>
            </w:r>
            <w:r w:rsidRPr="00D029B7">
              <w:rPr>
                <w:rFonts w:ascii="Times New Roman" w:hAnsi="Times New Roman"/>
                <w:b w:val="0"/>
                <w:bCs/>
                <w:i/>
                <w:sz w:val="20"/>
              </w:rPr>
              <w:t>Zdraví člověka</w:t>
            </w:r>
            <w:r w:rsidRPr="00D029B7">
              <w:rPr>
                <w:rFonts w:ascii="Times New Roman" w:hAnsi="Times New Roman"/>
                <w:b w:val="0"/>
                <w:bCs/>
                <w:sz w:val="20"/>
              </w:rPr>
              <w:t>, Liberec 2017, ISBN: 978-80-906389-3-8</w:t>
            </w:r>
          </w:p>
          <w:p w:rsidR="00A2704D" w:rsidRPr="008C4CE2" w:rsidRDefault="00A2704D" w:rsidP="00E568AC">
            <w:pPr>
              <w:jc w:val="both"/>
            </w:pPr>
            <w:r w:rsidRPr="008C4CE2">
              <w:t xml:space="preserve">NAVRÁTIL, L., ROSINA. J. </w:t>
            </w:r>
            <w:r w:rsidRPr="008C4CE2">
              <w:rPr>
                <w:i/>
                <w:iCs/>
              </w:rPr>
              <w:t>Medicínská biofyzika</w:t>
            </w:r>
            <w:r w:rsidRPr="008C4CE2">
              <w:t>. Praha: Grada. 2005. ISBN 80-247-1152-4.</w:t>
            </w:r>
          </w:p>
          <w:p w:rsidR="00A2704D" w:rsidRPr="008C4CE2" w:rsidRDefault="00A2704D" w:rsidP="00E568AC">
            <w:pPr>
              <w:jc w:val="both"/>
            </w:pPr>
            <w:r w:rsidRPr="008C4CE2">
              <w:t xml:space="preserve">LEHNINGER A., NELSON D.L., YOUNG P. </w:t>
            </w:r>
            <w:r w:rsidRPr="008C4CE2">
              <w:rPr>
                <w:i/>
                <w:iCs/>
              </w:rPr>
              <w:t>Principles of Biochemistry</w:t>
            </w:r>
            <w:r w:rsidRPr="008C4CE2">
              <w:t>. W.H. Freeman &amp; Company , 2007.</w:t>
            </w:r>
          </w:p>
        </w:tc>
      </w:tr>
      <w:tr w:rsidR="00A2704D" w:rsidTr="00E568AC">
        <w:trPr>
          <w:trHeight w:val="224"/>
        </w:trPr>
        <w:tc>
          <w:tcPr>
            <w:tcW w:w="9886" w:type="dxa"/>
            <w:gridSpan w:val="8"/>
            <w:tcBorders>
              <w:top w:val="single" w:sz="12" w:space="0" w:color="auto"/>
              <w:left w:val="single" w:sz="2" w:space="0" w:color="auto"/>
              <w:bottom w:val="single" w:sz="2" w:space="0" w:color="auto"/>
              <w:right w:val="single" w:sz="2" w:space="0" w:color="auto"/>
            </w:tcBorders>
            <w:shd w:val="clear" w:color="auto" w:fill="F7CAAC"/>
          </w:tcPr>
          <w:p w:rsidR="00A2704D" w:rsidRDefault="00A2704D" w:rsidP="00E568AC">
            <w:pPr>
              <w:jc w:val="center"/>
              <w:rPr>
                <w:b/>
              </w:rPr>
            </w:pPr>
            <w:r>
              <w:rPr>
                <w:b/>
              </w:rPr>
              <w:t>Informace ke kombinované nebo distanční formě</w:t>
            </w:r>
          </w:p>
        </w:tc>
      </w:tr>
      <w:tr w:rsidR="00A2704D" w:rsidTr="00E568AC">
        <w:trPr>
          <w:trHeight w:val="196"/>
        </w:trPr>
        <w:tc>
          <w:tcPr>
            <w:tcW w:w="4802" w:type="dxa"/>
            <w:gridSpan w:val="3"/>
            <w:tcBorders>
              <w:top w:val="single" w:sz="2" w:space="0" w:color="auto"/>
            </w:tcBorders>
            <w:shd w:val="clear" w:color="auto" w:fill="F7CAAC"/>
          </w:tcPr>
          <w:p w:rsidR="00A2704D" w:rsidRDefault="00A2704D" w:rsidP="00E568AC">
            <w:pPr>
              <w:jc w:val="both"/>
            </w:pPr>
            <w:r>
              <w:rPr>
                <w:b/>
              </w:rPr>
              <w:t>Rozsah konzultací (soustředění)</w:t>
            </w:r>
          </w:p>
        </w:tc>
        <w:tc>
          <w:tcPr>
            <w:tcW w:w="892" w:type="dxa"/>
            <w:tcBorders>
              <w:top w:val="single" w:sz="2" w:space="0" w:color="auto"/>
            </w:tcBorders>
          </w:tcPr>
          <w:p w:rsidR="00A2704D" w:rsidRDefault="00A2704D" w:rsidP="00E568AC">
            <w:pPr>
              <w:jc w:val="both"/>
            </w:pPr>
            <w:r>
              <w:t>16</w:t>
            </w:r>
          </w:p>
        </w:tc>
        <w:tc>
          <w:tcPr>
            <w:tcW w:w="4192" w:type="dxa"/>
            <w:gridSpan w:val="4"/>
            <w:tcBorders>
              <w:top w:val="single" w:sz="2" w:space="0" w:color="auto"/>
            </w:tcBorders>
            <w:shd w:val="clear" w:color="auto" w:fill="F7CAAC"/>
          </w:tcPr>
          <w:p w:rsidR="00A2704D" w:rsidRDefault="00A2704D" w:rsidP="00E568AC">
            <w:pPr>
              <w:jc w:val="both"/>
              <w:rPr>
                <w:b/>
              </w:rPr>
            </w:pPr>
            <w:r>
              <w:rPr>
                <w:b/>
              </w:rPr>
              <w:t xml:space="preserve">hodin </w:t>
            </w:r>
          </w:p>
        </w:tc>
      </w:tr>
      <w:tr w:rsidR="00A2704D" w:rsidTr="00E568AC">
        <w:trPr>
          <w:trHeight w:val="224"/>
        </w:trPr>
        <w:tc>
          <w:tcPr>
            <w:tcW w:w="9886" w:type="dxa"/>
            <w:gridSpan w:val="8"/>
            <w:shd w:val="clear" w:color="auto" w:fill="F7CAAC"/>
          </w:tcPr>
          <w:p w:rsidR="00A2704D" w:rsidRDefault="00A2704D" w:rsidP="00E568AC">
            <w:pPr>
              <w:jc w:val="both"/>
              <w:rPr>
                <w:b/>
              </w:rPr>
            </w:pPr>
            <w:r>
              <w:rPr>
                <w:b/>
              </w:rPr>
              <w:t>Informace o způsobu kontaktu s vyučujícím</w:t>
            </w:r>
          </w:p>
        </w:tc>
      </w:tr>
      <w:tr w:rsidR="00A2704D" w:rsidTr="00E568AC">
        <w:trPr>
          <w:trHeight w:val="1283"/>
        </w:trPr>
        <w:tc>
          <w:tcPr>
            <w:tcW w:w="9886" w:type="dxa"/>
            <w:gridSpan w:val="8"/>
          </w:tcPr>
          <w:p w:rsidR="00A2704D" w:rsidRPr="00CC048D" w:rsidRDefault="00A2704D" w:rsidP="00E568AC">
            <w:pPr>
              <w:jc w:val="both"/>
            </w:pPr>
            <w:r w:rsidRPr="00CC048D">
              <w:t>Studenti se účastní výuky</w:t>
            </w:r>
            <w:r>
              <w:t xml:space="preserve"> ve stanoveném počtu hodin</w:t>
            </w:r>
            <w:r w:rsidRPr="00CC048D">
              <w:t xml:space="preserve">, </w:t>
            </w:r>
            <w:r>
              <w:t>kde</w:t>
            </w:r>
            <w:r w:rsidRPr="00CC048D">
              <w:t xml:space="preserve"> je jim redukovanou formou prezentována látka výše uvedeného rozsahu a jsou jim určeny části učiva k samostatnému nastudování. Úkoly studentů k individuálnímu řešení či zpracování, hodnocení individuálních úkolů studentů a korekce informací získaných samostudiem probíhá na skupinových a individuálních konzultacích, prostřednictvím elektronické pošty, portálu UTB nebo v systému MOODLE. </w:t>
            </w:r>
          </w:p>
          <w:p w:rsidR="00A2704D" w:rsidRDefault="00A2704D" w:rsidP="00E568AC">
            <w:pPr>
              <w:jc w:val="both"/>
            </w:pPr>
            <w:r w:rsidRPr="00CC048D">
              <w:lastRenderedPageBreak/>
              <w:t>Podle Vnitřního předpisu FLKŘ má každý akademický pracovník stanoveny konzultační hodiny v rozsahu 2h týdně. Dle potřeby jsou dále konzultace možné i po předchozí emailové či telefonické dohodě.</w:t>
            </w:r>
          </w:p>
        </w:tc>
      </w:tr>
    </w:tbl>
    <w:p w:rsidR="00A2704D" w:rsidRDefault="00A2704D" w:rsidP="00E568AC">
      <w:pPr>
        <w:spacing w:after="160" w:line="259" w:lineRule="auto"/>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550"/>
        <w:gridCol w:w="2700"/>
        <w:gridCol w:w="3091"/>
      </w:tblGrid>
      <w:tr w:rsidR="00A2704D" w:rsidTr="00E568AC">
        <w:tc>
          <w:tcPr>
            <w:tcW w:w="9859" w:type="dxa"/>
            <w:gridSpan w:val="4"/>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3"/>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3"/>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3"/>
          </w:tcPr>
          <w:p w:rsidR="00A2704D" w:rsidRDefault="00A2704D" w:rsidP="00E568AC">
            <w:pPr>
              <w:jc w:val="both"/>
            </w:pPr>
            <w:r>
              <w:t>Bezpečnost společnosti</w:t>
            </w:r>
          </w:p>
        </w:tc>
      </w:tr>
      <w:tr w:rsidR="00A2704D" w:rsidTr="00E568AC">
        <w:tc>
          <w:tcPr>
            <w:tcW w:w="9859" w:type="dxa"/>
            <w:gridSpan w:val="4"/>
            <w:shd w:val="clear" w:color="auto" w:fill="F7CAAC"/>
          </w:tcPr>
          <w:p w:rsidR="00A2704D" w:rsidRDefault="00A2704D" w:rsidP="00E568AC">
            <w:pPr>
              <w:jc w:val="center"/>
              <w:rPr>
                <w:b/>
              </w:rPr>
            </w:pPr>
            <w:r>
              <w:rPr>
                <w:b/>
              </w:rPr>
              <w:t>Jmenný seznam</w:t>
            </w:r>
          </w:p>
        </w:tc>
      </w:tr>
      <w:tr w:rsidR="00A2704D" w:rsidTr="00E568AC">
        <w:tc>
          <w:tcPr>
            <w:tcW w:w="4068" w:type="dxa"/>
            <w:gridSpan w:val="2"/>
          </w:tcPr>
          <w:p w:rsidR="00A2704D" w:rsidRPr="00505939" w:rsidRDefault="00A2704D" w:rsidP="00E568AC">
            <w:pPr>
              <w:jc w:val="both"/>
              <w:rPr>
                <w:b/>
              </w:rPr>
            </w:pPr>
            <w:r>
              <w:rPr>
                <w:b/>
              </w:rPr>
              <w:t>Příjmení</w:t>
            </w:r>
          </w:p>
        </w:tc>
        <w:tc>
          <w:tcPr>
            <w:tcW w:w="2700" w:type="dxa"/>
          </w:tcPr>
          <w:p w:rsidR="00A2704D" w:rsidRPr="00505939" w:rsidRDefault="00A2704D" w:rsidP="00E568AC">
            <w:pPr>
              <w:jc w:val="both"/>
              <w:rPr>
                <w:b/>
              </w:rPr>
            </w:pPr>
            <w:r>
              <w:rPr>
                <w:b/>
              </w:rPr>
              <w:t>Jméno</w:t>
            </w:r>
          </w:p>
        </w:tc>
        <w:tc>
          <w:tcPr>
            <w:tcW w:w="3091" w:type="dxa"/>
          </w:tcPr>
          <w:p w:rsidR="00A2704D" w:rsidRPr="00505939" w:rsidRDefault="00A2704D" w:rsidP="00E568AC">
            <w:pPr>
              <w:jc w:val="both"/>
              <w:rPr>
                <w:b/>
              </w:rPr>
            </w:pPr>
            <w:r w:rsidRPr="00505939">
              <w:rPr>
                <w:b/>
              </w:rPr>
              <w:t>Tituly</w:t>
            </w:r>
          </w:p>
        </w:tc>
      </w:tr>
      <w:tr w:rsidR="00A2704D" w:rsidTr="00E568AC">
        <w:tc>
          <w:tcPr>
            <w:tcW w:w="4068" w:type="dxa"/>
            <w:gridSpan w:val="2"/>
          </w:tcPr>
          <w:p w:rsidR="00A2704D" w:rsidRDefault="00A2704D" w:rsidP="00E568AC">
            <w:pPr>
              <w:jc w:val="both"/>
            </w:pPr>
            <w:r>
              <w:t>Botek</w:t>
            </w:r>
          </w:p>
        </w:tc>
        <w:tc>
          <w:tcPr>
            <w:tcW w:w="2700" w:type="dxa"/>
          </w:tcPr>
          <w:p w:rsidR="00A2704D" w:rsidRDefault="00A2704D" w:rsidP="00E568AC">
            <w:pPr>
              <w:jc w:val="both"/>
            </w:pPr>
            <w:r>
              <w:t>Zdeněk</w:t>
            </w:r>
          </w:p>
        </w:tc>
        <w:tc>
          <w:tcPr>
            <w:tcW w:w="3091" w:type="dxa"/>
          </w:tcPr>
          <w:p w:rsidR="00A2704D" w:rsidRDefault="00A2704D" w:rsidP="00E568AC">
            <w:pPr>
              <w:jc w:val="both"/>
            </w:pPr>
            <w:r>
              <w:t>doc. RNDr., CSc.</w:t>
            </w:r>
          </w:p>
        </w:tc>
      </w:tr>
      <w:tr w:rsidR="00A2704D" w:rsidTr="00E568AC">
        <w:tc>
          <w:tcPr>
            <w:tcW w:w="4068" w:type="dxa"/>
            <w:gridSpan w:val="2"/>
          </w:tcPr>
          <w:p w:rsidR="00A2704D" w:rsidRDefault="00A2704D" w:rsidP="00E568AC">
            <w:pPr>
              <w:jc w:val="both"/>
            </w:pPr>
            <w:r>
              <w:t>Božek</w:t>
            </w:r>
          </w:p>
        </w:tc>
        <w:tc>
          <w:tcPr>
            <w:tcW w:w="2700" w:type="dxa"/>
          </w:tcPr>
          <w:p w:rsidR="00A2704D" w:rsidRDefault="00A2704D" w:rsidP="00E568AC">
            <w:pPr>
              <w:jc w:val="both"/>
            </w:pPr>
            <w:r>
              <w:t>František</w:t>
            </w:r>
          </w:p>
        </w:tc>
        <w:tc>
          <w:tcPr>
            <w:tcW w:w="3091" w:type="dxa"/>
          </w:tcPr>
          <w:p w:rsidR="00A2704D" w:rsidRDefault="00A2704D" w:rsidP="00E568AC">
            <w:pPr>
              <w:jc w:val="both"/>
            </w:pPr>
            <w:r>
              <w:t>prof. Ing., CSc.</w:t>
            </w:r>
          </w:p>
        </w:tc>
      </w:tr>
      <w:tr w:rsidR="00A2704D" w:rsidTr="00E568AC">
        <w:tc>
          <w:tcPr>
            <w:tcW w:w="4068" w:type="dxa"/>
            <w:gridSpan w:val="2"/>
          </w:tcPr>
          <w:p w:rsidR="00A2704D" w:rsidRDefault="00A2704D" w:rsidP="00E568AC">
            <w:pPr>
              <w:jc w:val="both"/>
            </w:pPr>
            <w:r>
              <w:t>Dvořák</w:t>
            </w:r>
          </w:p>
        </w:tc>
        <w:tc>
          <w:tcPr>
            <w:tcW w:w="2700" w:type="dxa"/>
          </w:tcPr>
          <w:p w:rsidR="00A2704D" w:rsidRDefault="00A2704D" w:rsidP="00E568AC">
            <w:pPr>
              <w:jc w:val="both"/>
            </w:pPr>
            <w:r>
              <w:t>Jiří</w:t>
            </w:r>
          </w:p>
        </w:tc>
        <w:tc>
          <w:tcPr>
            <w:tcW w:w="3091" w:type="dxa"/>
          </w:tcPr>
          <w:p w:rsidR="00A2704D" w:rsidRDefault="00A2704D" w:rsidP="00E568AC">
            <w:pPr>
              <w:jc w:val="both"/>
            </w:pPr>
            <w:r>
              <w:t>prof. Ing., DrSc.</w:t>
            </w:r>
          </w:p>
        </w:tc>
      </w:tr>
      <w:tr w:rsidR="00A2704D" w:rsidTr="00E568AC">
        <w:tc>
          <w:tcPr>
            <w:tcW w:w="4068" w:type="dxa"/>
            <w:gridSpan w:val="2"/>
          </w:tcPr>
          <w:p w:rsidR="00A2704D" w:rsidRDefault="00A2704D" w:rsidP="00E568AC">
            <w:pPr>
              <w:jc w:val="both"/>
            </w:pPr>
            <w:r>
              <w:t>Hart</w:t>
            </w:r>
          </w:p>
        </w:tc>
        <w:tc>
          <w:tcPr>
            <w:tcW w:w="2700" w:type="dxa"/>
          </w:tcPr>
          <w:p w:rsidR="00A2704D" w:rsidRDefault="00A2704D" w:rsidP="00E568AC">
            <w:pPr>
              <w:jc w:val="both"/>
            </w:pPr>
            <w:r>
              <w:t>Martin</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Hoke</w:t>
            </w:r>
          </w:p>
        </w:tc>
        <w:tc>
          <w:tcPr>
            <w:tcW w:w="2700" w:type="dxa"/>
          </w:tcPr>
          <w:p w:rsidR="00A2704D" w:rsidRDefault="00A2704D" w:rsidP="00E568AC">
            <w:pPr>
              <w:jc w:val="both"/>
            </w:pPr>
            <w:r>
              <w:t>Eva</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Hrabec</w:t>
            </w:r>
          </w:p>
        </w:tc>
        <w:tc>
          <w:tcPr>
            <w:tcW w:w="2700" w:type="dxa"/>
          </w:tcPr>
          <w:p w:rsidR="00A2704D" w:rsidRDefault="00A2704D" w:rsidP="00E568AC">
            <w:pPr>
              <w:jc w:val="both"/>
            </w:pPr>
            <w:r>
              <w:t>Dušan</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 xml:space="preserve">Chlachula </w:t>
            </w:r>
          </w:p>
        </w:tc>
        <w:tc>
          <w:tcPr>
            <w:tcW w:w="2700" w:type="dxa"/>
          </w:tcPr>
          <w:p w:rsidR="00A2704D" w:rsidRDefault="00A2704D" w:rsidP="00E568AC">
            <w:pPr>
              <w:jc w:val="both"/>
            </w:pPr>
            <w:r>
              <w:t>Jiří</w:t>
            </w:r>
          </w:p>
        </w:tc>
        <w:tc>
          <w:tcPr>
            <w:tcW w:w="3091" w:type="dxa"/>
          </w:tcPr>
          <w:p w:rsidR="00A2704D" w:rsidRDefault="00A2704D" w:rsidP="00E568AC">
            <w:pPr>
              <w:jc w:val="both"/>
            </w:pPr>
            <w:r>
              <w:t>prof. PhDr., Ph.D. et Ph.D.</w:t>
            </w:r>
          </w:p>
        </w:tc>
      </w:tr>
      <w:tr w:rsidR="00A2704D" w:rsidTr="00E568AC">
        <w:tc>
          <w:tcPr>
            <w:tcW w:w="4068" w:type="dxa"/>
            <w:gridSpan w:val="2"/>
          </w:tcPr>
          <w:p w:rsidR="00A2704D" w:rsidRDefault="00A2704D" w:rsidP="00E568AC">
            <w:pPr>
              <w:jc w:val="both"/>
            </w:pPr>
            <w:r>
              <w:t>Chrastina</w:t>
            </w:r>
          </w:p>
        </w:tc>
        <w:tc>
          <w:tcPr>
            <w:tcW w:w="2700" w:type="dxa"/>
          </w:tcPr>
          <w:p w:rsidR="00A2704D" w:rsidRDefault="00A2704D" w:rsidP="00E568AC">
            <w:pPr>
              <w:jc w:val="both"/>
            </w:pPr>
            <w:r>
              <w:t>Peter</w:t>
            </w:r>
          </w:p>
        </w:tc>
        <w:tc>
          <w:tcPr>
            <w:tcW w:w="3091" w:type="dxa"/>
          </w:tcPr>
          <w:p w:rsidR="00A2704D" w:rsidRDefault="00A2704D" w:rsidP="00E568AC">
            <w:pPr>
              <w:jc w:val="both"/>
            </w:pPr>
            <w:r>
              <w:t>prof. RNDr., Ph.D.</w:t>
            </w:r>
          </w:p>
        </w:tc>
      </w:tr>
      <w:tr w:rsidR="00A2704D" w:rsidTr="00E568AC">
        <w:tc>
          <w:tcPr>
            <w:tcW w:w="4068" w:type="dxa"/>
            <w:gridSpan w:val="2"/>
          </w:tcPr>
          <w:p w:rsidR="00A2704D" w:rsidRDefault="00A2704D" w:rsidP="00E568AC">
            <w:pPr>
              <w:jc w:val="both"/>
            </w:pPr>
            <w:r>
              <w:t>Konečný</w:t>
            </w:r>
          </w:p>
        </w:tc>
        <w:tc>
          <w:tcPr>
            <w:tcW w:w="2700" w:type="dxa"/>
          </w:tcPr>
          <w:p w:rsidR="00A2704D" w:rsidRDefault="00A2704D" w:rsidP="00E568AC">
            <w:pPr>
              <w:jc w:val="both"/>
            </w:pPr>
            <w:r>
              <w:t>Jiří</w:t>
            </w:r>
          </w:p>
        </w:tc>
        <w:tc>
          <w:tcPr>
            <w:tcW w:w="3091" w:type="dxa"/>
          </w:tcPr>
          <w:p w:rsidR="00A2704D" w:rsidRDefault="00A2704D" w:rsidP="00E568AC">
            <w:pPr>
              <w:jc w:val="both"/>
            </w:pPr>
            <w:r>
              <w:t>Ing. et Ing., Ph.D.</w:t>
            </w:r>
          </w:p>
        </w:tc>
      </w:tr>
      <w:tr w:rsidR="00A2704D" w:rsidTr="00E568AC">
        <w:tc>
          <w:tcPr>
            <w:tcW w:w="4068" w:type="dxa"/>
            <w:gridSpan w:val="2"/>
          </w:tcPr>
          <w:p w:rsidR="00A2704D" w:rsidRDefault="00A2704D" w:rsidP="00E568AC">
            <w:pPr>
              <w:jc w:val="both"/>
            </w:pPr>
            <w:r>
              <w:t>Lehejček</w:t>
            </w:r>
          </w:p>
        </w:tc>
        <w:tc>
          <w:tcPr>
            <w:tcW w:w="2700" w:type="dxa"/>
          </w:tcPr>
          <w:p w:rsidR="00A2704D" w:rsidRDefault="00A2704D" w:rsidP="00E568AC">
            <w:pPr>
              <w:jc w:val="both"/>
            </w:pPr>
            <w:r>
              <w:t>Jiří</w:t>
            </w:r>
          </w:p>
        </w:tc>
        <w:tc>
          <w:tcPr>
            <w:tcW w:w="3091" w:type="dxa"/>
          </w:tcPr>
          <w:p w:rsidR="00A2704D" w:rsidRDefault="00A2704D" w:rsidP="00E568AC">
            <w:pPr>
              <w:jc w:val="both"/>
            </w:pPr>
            <w:r>
              <w:t>Mgr. Ing., Ph.D.</w:t>
            </w:r>
          </w:p>
        </w:tc>
      </w:tr>
      <w:tr w:rsidR="00A2704D" w:rsidTr="00E568AC">
        <w:tc>
          <w:tcPr>
            <w:tcW w:w="4068" w:type="dxa"/>
            <w:gridSpan w:val="2"/>
          </w:tcPr>
          <w:p w:rsidR="00A2704D" w:rsidRDefault="00A2704D" w:rsidP="00E568AC">
            <w:pPr>
              <w:jc w:val="both"/>
            </w:pPr>
            <w:r>
              <w:t xml:space="preserve">Lošek </w:t>
            </w:r>
          </w:p>
        </w:tc>
        <w:tc>
          <w:tcPr>
            <w:tcW w:w="2700" w:type="dxa"/>
          </w:tcPr>
          <w:p w:rsidR="00A2704D" w:rsidRDefault="00A2704D" w:rsidP="00E568AC">
            <w:pPr>
              <w:jc w:val="both"/>
            </w:pPr>
            <w:r>
              <w:t>Václav</w:t>
            </w:r>
          </w:p>
        </w:tc>
        <w:tc>
          <w:tcPr>
            <w:tcW w:w="3091" w:type="dxa"/>
          </w:tcPr>
          <w:p w:rsidR="00A2704D" w:rsidRDefault="00A2704D" w:rsidP="00E568AC">
            <w:pPr>
              <w:jc w:val="both"/>
            </w:pPr>
            <w:r>
              <w:t>doc. RSDr., CSc.</w:t>
            </w:r>
          </w:p>
        </w:tc>
      </w:tr>
      <w:tr w:rsidR="00A2704D" w:rsidTr="00E568AC">
        <w:tc>
          <w:tcPr>
            <w:tcW w:w="4068" w:type="dxa"/>
            <w:gridSpan w:val="2"/>
          </w:tcPr>
          <w:p w:rsidR="00A2704D" w:rsidRDefault="00A2704D" w:rsidP="00E568AC">
            <w:pPr>
              <w:jc w:val="both"/>
            </w:pPr>
            <w:r>
              <w:t>Lukášková</w:t>
            </w:r>
          </w:p>
        </w:tc>
        <w:tc>
          <w:tcPr>
            <w:tcW w:w="2700" w:type="dxa"/>
          </w:tcPr>
          <w:p w:rsidR="00A2704D" w:rsidRDefault="00A2704D" w:rsidP="00E568AC">
            <w:pPr>
              <w:jc w:val="both"/>
            </w:pPr>
            <w:r>
              <w:t>Eva</w:t>
            </w:r>
          </w:p>
        </w:tc>
        <w:tc>
          <w:tcPr>
            <w:tcW w:w="3091" w:type="dxa"/>
          </w:tcPr>
          <w:p w:rsidR="00A2704D" w:rsidRDefault="00A2704D" w:rsidP="00E568AC">
            <w:pPr>
              <w:jc w:val="both"/>
            </w:pPr>
            <w:r>
              <w:t>Ing. Bc., Ph.D.</w:t>
            </w:r>
          </w:p>
        </w:tc>
      </w:tr>
      <w:tr w:rsidR="00A2704D" w:rsidTr="00E568AC">
        <w:tc>
          <w:tcPr>
            <w:tcW w:w="4068" w:type="dxa"/>
            <w:gridSpan w:val="2"/>
          </w:tcPr>
          <w:p w:rsidR="00A2704D" w:rsidRDefault="00A2704D" w:rsidP="00E568AC">
            <w:pPr>
              <w:jc w:val="both"/>
            </w:pPr>
            <w:r>
              <w:t>Mauer</w:t>
            </w:r>
          </w:p>
        </w:tc>
        <w:tc>
          <w:tcPr>
            <w:tcW w:w="2700" w:type="dxa"/>
          </w:tcPr>
          <w:p w:rsidR="00A2704D" w:rsidRDefault="00A2704D" w:rsidP="00E568AC">
            <w:pPr>
              <w:jc w:val="both"/>
            </w:pPr>
            <w:r>
              <w:t>Pavel</w:t>
            </w:r>
          </w:p>
        </w:tc>
        <w:tc>
          <w:tcPr>
            <w:tcW w:w="3091" w:type="dxa"/>
          </w:tcPr>
          <w:p w:rsidR="00A2704D" w:rsidRDefault="00A2704D" w:rsidP="00E568AC">
            <w:pPr>
              <w:jc w:val="both"/>
            </w:pPr>
            <w:r>
              <w:t>JUDr.</w:t>
            </w:r>
          </w:p>
        </w:tc>
      </w:tr>
      <w:tr w:rsidR="00A2704D" w:rsidTr="00E568AC">
        <w:tc>
          <w:tcPr>
            <w:tcW w:w="4068" w:type="dxa"/>
            <w:gridSpan w:val="2"/>
          </w:tcPr>
          <w:p w:rsidR="00A2704D" w:rsidRDefault="00A2704D" w:rsidP="00E568AC">
            <w:pPr>
              <w:jc w:val="both"/>
            </w:pPr>
            <w:r>
              <w:t>Mika</w:t>
            </w:r>
          </w:p>
        </w:tc>
        <w:tc>
          <w:tcPr>
            <w:tcW w:w="2700" w:type="dxa"/>
          </w:tcPr>
          <w:p w:rsidR="00A2704D" w:rsidRDefault="00A2704D" w:rsidP="00E568AC">
            <w:pPr>
              <w:jc w:val="both"/>
            </w:pPr>
            <w:r>
              <w:t>Otakar Jiří</w:t>
            </w:r>
          </w:p>
        </w:tc>
        <w:tc>
          <w:tcPr>
            <w:tcW w:w="3091" w:type="dxa"/>
          </w:tcPr>
          <w:p w:rsidR="00A2704D" w:rsidRDefault="00A2704D" w:rsidP="00E568AC">
            <w:pPr>
              <w:jc w:val="both"/>
            </w:pPr>
            <w:r>
              <w:t>doc. Ing. CSc.</w:t>
            </w:r>
          </w:p>
        </w:tc>
      </w:tr>
      <w:tr w:rsidR="00A2704D" w:rsidTr="00E568AC">
        <w:tc>
          <w:tcPr>
            <w:tcW w:w="4068" w:type="dxa"/>
            <w:gridSpan w:val="2"/>
          </w:tcPr>
          <w:p w:rsidR="00A2704D" w:rsidRDefault="00A2704D" w:rsidP="00E568AC">
            <w:pPr>
              <w:jc w:val="both"/>
            </w:pPr>
            <w:r>
              <w:t>Molnár</w:t>
            </w:r>
          </w:p>
        </w:tc>
        <w:tc>
          <w:tcPr>
            <w:tcW w:w="2700" w:type="dxa"/>
          </w:tcPr>
          <w:p w:rsidR="00A2704D" w:rsidRDefault="00A2704D" w:rsidP="00E568AC">
            <w:pPr>
              <w:jc w:val="both"/>
            </w:pPr>
            <w:r>
              <w:t>Vieroslav</w:t>
            </w:r>
          </w:p>
        </w:tc>
        <w:tc>
          <w:tcPr>
            <w:tcW w:w="3091" w:type="dxa"/>
          </w:tcPr>
          <w:p w:rsidR="00A2704D" w:rsidRDefault="00A2704D" w:rsidP="00E568AC">
            <w:pPr>
              <w:jc w:val="both"/>
            </w:pPr>
            <w:r>
              <w:t>prof. Ing., Ph.D.</w:t>
            </w:r>
          </w:p>
        </w:tc>
      </w:tr>
      <w:tr w:rsidR="00A2704D" w:rsidTr="00E568AC">
        <w:tc>
          <w:tcPr>
            <w:tcW w:w="4068" w:type="dxa"/>
            <w:gridSpan w:val="2"/>
          </w:tcPr>
          <w:p w:rsidR="00A2704D" w:rsidRDefault="00A2704D" w:rsidP="00E568AC">
            <w:pPr>
              <w:jc w:val="both"/>
            </w:pPr>
            <w:r>
              <w:t>Musil</w:t>
            </w:r>
          </w:p>
        </w:tc>
        <w:tc>
          <w:tcPr>
            <w:tcW w:w="2700" w:type="dxa"/>
          </w:tcPr>
          <w:p w:rsidR="00A2704D" w:rsidRDefault="00A2704D" w:rsidP="00E568AC">
            <w:pPr>
              <w:jc w:val="both"/>
            </w:pPr>
            <w:r>
              <w:t>Miroslav</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 xml:space="preserve">Pitrová </w:t>
            </w:r>
          </w:p>
        </w:tc>
        <w:tc>
          <w:tcPr>
            <w:tcW w:w="2700" w:type="dxa"/>
          </w:tcPr>
          <w:p w:rsidR="00A2704D" w:rsidRDefault="00A2704D" w:rsidP="00E568AC">
            <w:pPr>
              <w:jc w:val="both"/>
            </w:pPr>
            <w:r>
              <w:t>Kateřina</w:t>
            </w:r>
          </w:p>
        </w:tc>
        <w:tc>
          <w:tcPr>
            <w:tcW w:w="3091" w:type="dxa"/>
          </w:tcPr>
          <w:p w:rsidR="00A2704D" w:rsidRDefault="00A2704D" w:rsidP="00E568AC">
            <w:pPr>
              <w:jc w:val="both"/>
            </w:pPr>
            <w:r>
              <w:t>Mgr. et Mgr., Ph.D.</w:t>
            </w:r>
          </w:p>
        </w:tc>
      </w:tr>
      <w:tr w:rsidR="00A2704D" w:rsidTr="00E568AC">
        <w:tc>
          <w:tcPr>
            <w:tcW w:w="4068" w:type="dxa"/>
            <w:gridSpan w:val="2"/>
          </w:tcPr>
          <w:p w:rsidR="00A2704D" w:rsidRDefault="00A2704D" w:rsidP="00E568AC">
            <w:pPr>
              <w:jc w:val="both"/>
            </w:pPr>
            <w:r>
              <w:t>Prokop</w:t>
            </w:r>
          </w:p>
        </w:tc>
        <w:tc>
          <w:tcPr>
            <w:tcW w:w="2700" w:type="dxa"/>
          </w:tcPr>
          <w:p w:rsidR="00A2704D" w:rsidRDefault="00A2704D" w:rsidP="00E568AC">
            <w:pPr>
              <w:jc w:val="both"/>
            </w:pPr>
            <w:r>
              <w:t>Roman</w:t>
            </w:r>
          </w:p>
        </w:tc>
        <w:tc>
          <w:tcPr>
            <w:tcW w:w="3091" w:type="dxa"/>
          </w:tcPr>
          <w:p w:rsidR="00A2704D" w:rsidRDefault="00A2704D" w:rsidP="00E568AC">
            <w:pPr>
              <w:jc w:val="both"/>
            </w:pPr>
            <w:r>
              <w:t>prof. Ing., CSc.</w:t>
            </w:r>
          </w:p>
        </w:tc>
      </w:tr>
      <w:tr w:rsidR="00A2704D" w:rsidTr="00E568AC">
        <w:tc>
          <w:tcPr>
            <w:tcW w:w="4068" w:type="dxa"/>
            <w:gridSpan w:val="2"/>
          </w:tcPr>
          <w:p w:rsidR="00A2704D" w:rsidRDefault="00A2704D" w:rsidP="00E568AC">
            <w:pPr>
              <w:jc w:val="both"/>
            </w:pPr>
            <w:r>
              <w:t>Rak</w:t>
            </w:r>
          </w:p>
        </w:tc>
        <w:tc>
          <w:tcPr>
            <w:tcW w:w="2700" w:type="dxa"/>
          </w:tcPr>
          <w:p w:rsidR="00A2704D" w:rsidRDefault="00A2704D" w:rsidP="00E568AC">
            <w:pPr>
              <w:jc w:val="both"/>
            </w:pPr>
            <w:r>
              <w:t>Jakub</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Sedlařík</w:t>
            </w:r>
          </w:p>
        </w:tc>
        <w:tc>
          <w:tcPr>
            <w:tcW w:w="2700" w:type="dxa"/>
          </w:tcPr>
          <w:p w:rsidR="00A2704D" w:rsidRDefault="00A2704D" w:rsidP="00E568AC">
            <w:pPr>
              <w:jc w:val="both"/>
            </w:pPr>
            <w:r>
              <w:t>Vladimír</w:t>
            </w:r>
          </w:p>
        </w:tc>
        <w:tc>
          <w:tcPr>
            <w:tcW w:w="3091" w:type="dxa"/>
          </w:tcPr>
          <w:p w:rsidR="00A2704D" w:rsidRDefault="00A2704D" w:rsidP="00E568AC">
            <w:pPr>
              <w:jc w:val="both"/>
            </w:pPr>
            <w:r>
              <w:t>prof. Ing., Ph.D.</w:t>
            </w:r>
          </w:p>
        </w:tc>
      </w:tr>
      <w:tr w:rsidR="00A2704D" w:rsidTr="00E568AC">
        <w:tc>
          <w:tcPr>
            <w:tcW w:w="4068" w:type="dxa"/>
            <w:gridSpan w:val="2"/>
          </w:tcPr>
          <w:p w:rsidR="00A2704D" w:rsidRDefault="00A2704D" w:rsidP="00E568AC">
            <w:pPr>
              <w:jc w:val="both"/>
            </w:pPr>
            <w:r>
              <w:t>Strohmandl</w:t>
            </w:r>
          </w:p>
        </w:tc>
        <w:tc>
          <w:tcPr>
            <w:tcW w:w="2700" w:type="dxa"/>
          </w:tcPr>
          <w:p w:rsidR="00A2704D" w:rsidRDefault="00A2704D" w:rsidP="00E568AC">
            <w:pPr>
              <w:jc w:val="both"/>
            </w:pPr>
            <w:r>
              <w:t>Jan</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Šafařík</w:t>
            </w:r>
          </w:p>
        </w:tc>
        <w:tc>
          <w:tcPr>
            <w:tcW w:w="2700" w:type="dxa"/>
          </w:tcPr>
          <w:p w:rsidR="00A2704D" w:rsidRDefault="00A2704D" w:rsidP="00E568AC">
            <w:pPr>
              <w:jc w:val="both"/>
            </w:pPr>
            <w:r>
              <w:t>Zdeněk</w:t>
            </w:r>
          </w:p>
        </w:tc>
        <w:tc>
          <w:tcPr>
            <w:tcW w:w="3091" w:type="dxa"/>
          </w:tcPr>
          <w:p w:rsidR="00A2704D" w:rsidRDefault="00A2704D" w:rsidP="00E568AC">
            <w:pPr>
              <w:jc w:val="both"/>
            </w:pPr>
            <w:r>
              <w:t>RNDr., Ph.D.</w:t>
            </w:r>
          </w:p>
        </w:tc>
      </w:tr>
      <w:tr w:rsidR="00A2704D" w:rsidTr="00E568AC">
        <w:tc>
          <w:tcPr>
            <w:tcW w:w="4068" w:type="dxa"/>
            <w:gridSpan w:val="2"/>
          </w:tcPr>
          <w:p w:rsidR="00A2704D" w:rsidRDefault="00A2704D" w:rsidP="00E568AC">
            <w:pPr>
              <w:jc w:val="both"/>
            </w:pPr>
            <w:r>
              <w:t>Taraba</w:t>
            </w:r>
          </w:p>
        </w:tc>
        <w:tc>
          <w:tcPr>
            <w:tcW w:w="2700" w:type="dxa"/>
          </w:tcPr>
          <w:p w:rsidR="00A2704D" w:rsidRDefault="00A2704D" w:rsidP="00E568AC">
            <w:pPr>
              <w:jc w:val="both"/>
            </w:pPr>
            <w:r>
              <w:t>Pavel</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Tomaštík</w:t>
            </w:r>
          </w:p>
        </w:tc>
        <w:tc>
          <w:tcPr>
            <w:tcW w:w="2700" w:type="dxa"/>
          </w:tcPr>
          <w:p w:rsidR="00A2704D" w:rsidRDefault="00A2704D" w:rsidP="00E568AC">
            <w:pPr>
              <w:jc w:val="both"/>
            </w:pPr>
            <w:r>
              <w:t>Marek</w:t>
            </w:r>
          </w:p>
        </w:tc>
        <w:tc>
          <w:tcPr>
            <w:tcW w:w="3091" w:type="dxa"/>
          </w:tcPr>
          <w:p w:rsidR="00A2704D" w:rsidRDefault="00A2704D" w:rsidP="00E568AC">
            <w:pPr>
              <w:jc w:val="both"/>
            </w:pPr>
            <w:r>
              <w:t>Mgr., Ph.D.</w:t>
            </w:r>
          </w:p>
        </w:tc>
      </w:tr>
      <w:tr w:rsidR="00A2704D" w:rsidTr="00E568AC">
        <w:tc>
          <w:tcPr>
            <w:tcW w:w="4068" w:type="dxa"/>
            <w:gridSpan w:val="2"/>
          </w:tcPr>
          <w:p w:rsidR="00A2704D" w:rsidRDefault="00A2704D" w:rsidP="00E568AC">
            <w:pPr>
              <w:jc w:val="both"/>
            </w:pPr>
            <w:r>
              <w:t>Tomek</w:t>
            </w:r>
          </w:p>
        </w:tc>
        <w:tc>
          <w:tcPr>
            <w:tcW w:w="2700" w:type="dxa"/>
          </w:tcPr>
          <w:p w:rsidR="00A2704D" w:rsidRDefault="00A2704D" w:rsidP="00E568AC">
            <w:pPr>
              <w:jc w:val="both"/>
            </w:pPr>
            <w:r>
              <w:t>Miroslav</w:t>
            </w:r>
          </w:p>
        </w:tc>
        <w:tc>
          <w:tcPr>
            <w:tcW w:w="3091" w:type="dxa"/>
          </w:tcPr>
          <w:p w:rsidR="00A2704D" w:rsidRDefault="00A2704D" w:rsidP="00E568AC">
            <w:pPr>
              <w:jc w:val="both"/>
            </w:pPr>
            <w:r>
              <w:t>doc. Ing., Ph.D.</w:t>
            </w:r>
          </w:p>
        </w:tc>
      </w:tr>
      <w:tr w:rsidR="00A2704D" w:rsidTr="00E568AC">
        <w:tc>
          <w:tcPr>
            <w:tcW w:w="4068" w:type="dxa"/>
            <w:gridSpan w:val="2"/>
          </w:tcPr>
          <w:p w:rsidR="00A2704D" w:rsidRDefault="00A2704D" w:rsidP="00E568AC">
            <w:pPr>
              <w:jc w:val="both"/>
            </w:pPr>
            <w:r>
              <w:t>Tučková</w:t>
            </w:r>
          </w:p>
        </w:tc>
        <w:tc>
          <w:tcPr>
            <w:tcW w:w="2700" w:type="dxa"/>
          </w:tcPr>
          <w:p w:rsidR="00A2704D" w:rsidRDefault="00A2704D" w:rsidP="00E568AC">
            <w:pPr>
              <w:jc w:val="both"/>
            </w:pPr>
            <w:r>
              <w:t>Zuzana</w:t>
            </w:r>
          </w:p>
        </w:tc>
        <w:tc>
          <w:tcPr>
            <w:tcW w:w="3091" w:type="dxa"/>
          </w:tcPr>
          <w:p w:rsidR="00A2704D" w:rsidRDefault="00A2704D" w:rsidP="00E568AC">
            <w:pPr>
              <w:jc w:val="both"/>
            </w:pPr>
            <w:r>
              <w:t>doc. Ing., Ph.D.</w:t>
            </w:r>
          </w:p>
        </w:tc>
      </w:tr>
      <w:tr w:rsidR="00A2704D" w:rsidTr="00E568AC">
        <w:tc>
          <w:tcPr>
            <w:tcW w:w="4068" w:type="dxa"/>
            <w:gridSpan w:val="2"/>
          </w:tcPr>
          <w:p w:rsidR="00A2704D" w:rsidRDefault="00A2704D" w:rsidP="00E568AC">
            <w:pPr>
              <w:jc w:val="both"/>
            </w:pPr>
            <w:r>
              <w:t>Valášek</w:t>
            </w:r>
          </w:p>
        </w:tc>
        <w:tc>
          <w:tcPr>
            <w:tcW w:w="2700" w:type="dxa"/>
          </w:tcPr>
          <w:p w:rsidR="00A2704D" w:rsidRDefault="00A2704D" w:rsidP="00E568AC">
            <w:pPr>
              <w:jc w:val="both"/>
            </w:pPr>
            <w:r>
              <w:t>Pavel</w:t>
            </w:r>
          </w:p>
        </w:tc>
        <w:tc>
          <w:tcPr>
            <w:tcW w:w="3091" w:type="dxa"/>
          </w:tcPr>
          <w:p w:rsidR="00A2704D" w:rsidRDefault="00A2704D" w:rsidP="00E568AC">
            <w:pPr>
              <w:jc w:val="both"/>
            </w:pPr>
            <w:r>
              <w:t>doc. Ing., CSc.</w:t>
            </w:r>
          </w:p>
        </w:tc>
      </w:tr>
      <w:tr w:rsidR="00A2704D" w:rsidTr="00E568AC">
        <w:tc>
          <w:tcPr>
            <w:tcW w:w="4068" w:type="dxa"/>
            <w:gridSpan w:val="2"/>
          </w:tcPr>
          <w:p w:rsidR="00A2704D" w:rsidRDefault="00A2704D" w:rsidP="00E568AC">
            <w:pPr>
              <w:jc w:val="both"/>
            </w:pPr>
            <w:r>
              <w:t>Vargová</w:t>
            </w:r>
          </w:p>
        </w:tc>
        <w:tc>
          <w:tcPr>
            <w:tcW w:w="2700" w:type="dxa"/>
          </w:tcPr>
          <w:p w:rsidR="00A2704D" w:rsidRDefault="00A2704D" w:rsidP="00E568AC">
            <w:pPr>
              <w:jc w:val="both"/>
            </w:pPr>
            <w:r>
              <w:t>Slavomíra</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Vičar</w:t>
            </w:r>
          </w:p>
        </w:tc>
        <w:tc>
          <w:tcPr>
            <w:tcW w:w="2700" w:type="dxa"/>
          </w:tcPr>
          <w:p w:rsidR="00A2704D" w:rsidRDefault="00A2704D" w:rsidP="00E568AC">
            <w:pPr>
              <w:jc w:val="both"/>
            </w:pPr>
            <w:r>
              <w:t>Dušan</w:t>
            </w:r>
          </w:p>
        </w:tc>
        <w:tc>
          <w:tcPr>
            <w:tcW w:w="3091" w:type="dxa"/>
          </w:tcPr>
          <w:p w:rsidR="00A2704D" w:rsidRDefault="00A2704D" w:rsidP="00E568AC">
            <w:pPr>
              <w:jc w:val="both"/>
            </w:pPr>
            <w:r>
              <w:t>prof. Ing., CSc.</w:t>
            </w:r>
          </w:p>
        </w:tc>
      </w:tr>
      <w:tr w:rsidR="00A2704D" w:rsidTr="00E568AC">
        <w:tc>
          <w:tcPr>
            <w:tcW w:w="4068" w:type="dxa"/>
            <w:gridSpan w:val="2"/>
          </w:tcPr>
          <w:p w:rsidR="00A2704D" w:rsidRDefault="00A2704D" w:rsidP="00E568AC">
            <w:pPr>
              <w:jc w:val="both"/>
            </w:pPr>
            <w:r>
              <w:t>Viskup</w:t>
            </w:r>
          </w:p>
        </w:tc>
        <w:tc>
          <w:tcPr>
            <w:tcW w:w="2700" w:type="dxa"/>
          </w:tcPr>
          <w:p w:rsidR="00A2704D" w:rsidRDefault="00A2704D" w:rsidP="00E568AC">
            <w:pPr>
              <w:jc w:val="both"/>
            </w:pPr>
            <w:r>
              <w:t>Pavel</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Zimola</w:t>
            </w:r>
          </w:p>
        </w:tc>
        <w:tc>
          <w:tcPr>
            <w:tcW w:w="2700" w:type="dxa"/>
          </w:tcPr>
          <w:p w:rsidR="00A2704D" w:rsidRDefault="00A2704D" w:rsidP="00E568AC">
            <w:pPr>
              <w:jc w:val="both"/>
            </w:pPr>
            <w:r>
              <w:t>Bedřich</w:t>
            </w:r>
          </w:p>
        </w:tc>
        <w:tc>
          <w:tcPr>
            <w:tcW w:w="3091" w:type="dxa"/>
          </w:tcPr>
          <w:p w:rsidR="00A2704D" w:rsidRDefault="00A2704D" w:rsidP="00E568AC">
            <w:pPr>
              <w:jc w:val="both"/>
            </w:pPr>
            <w:r>
              <w:t>RNDr., Ph.D.</w:t>
            </w:r>
          </w:p>
        </w:tc>
      </w:tr>
      <w:tr w:rsidR="00A2704D" w:rsidTr="00E568AC">
        <w:tc>
          <w:tcPr>
            <w:tcW w:w="9859" w:type="dxa"/>
            <w:gridSpan w:val="4"/>
          </w:tcPr>
          <w:p w:rsidR="00A2704D" w:rsidRPr="0082332F" w:rsidRDefault="00A2704D" w:rsidP="00E568AC">
            <w:pPr>
              <w:jc w:val="center"/>
              <w:rPr>
                <w:b/>
              </w:rPr>
            </w:pPr>
            <w:r w:rsidRPr="0082332F">
              <w:rPr>
                <w:b/>
              </w:rPr>
              <w:t>Odborníci z praxe</w:t>
            </w:r>
          </w:p>
        </w:tc>
      </w:tr>
      <w:tr w:rsidR="00A2704D" w:rsidTr="00E568AC">
        <w:tc>
          <w:tcPr>
            <w:tcW w:w="4068" w:type="dxa"/>
            <w:gridSpan w:val="2"/>
          </w:tcPr>
          <w:p w:rsidR="00A2704D" w:rsidRDefault="00A2704D" w:rsidP="00E568AC">
            <w:pPr>
              <w:jc w:val="both"/>
            </w:pPr>
            <w:r>
              <w:t>Novák</w:t>
            </w:r>
          </w:p>
        </w:tc>
        <w:tc>
          <w:tcPr>
            <w:tcW w:w="2700" w:type="dxa"/>
          </w:tcPr>
          <w:p w:rsidR="00A2704D" w:rsidRDefault="00A2704D" w:rsidP="00E568AC">
            <w:pPr>
              <w:jc w:val="both"/>
            </w:pPr>
            <w:r>
              <w:t>Zdeněk</w:t>
            </w:r>
          </w:p>
        </w:tc>
        <w:tc>
          <w:tcPr>
            <w:tcW w:w="3091" w:type="dxa"/>
          </w:tcPr>
          <w:p w:rsidR="00A2704D" w:rsidRDefault="00A2704D" w:rsidP="00E568AC">
            <w:pPr>
              <w:jc w:val="both"/>
            </w:pPr>
            <w:r>
              <w:t>Ing., Ph.D.</w:t>
            </w:r>
          </w:p>
        </w:tc>
      </w:tr>
      <w:tr w:rsidR="00A2704D" w:rsidTr="00E568AC">
        <w:tc>
          <w:tcPr>
            <w:tcW w:w="4068" w:type="dxa"/>
            <w:gridSpan w:val="2"/>
          </w:tcPr>
          <w:p w:rsidR="00A2704D" w:rsidRDefault="00A2704D" w:rsidP="00E568AC">
            <w:pPr>
              <w:jc w:val="both"/>
            </w:pPr>
            <w:r>
              <w:t>Papadakis</w:t>
            </w:r>
          </w:p>
        </w:tc>
        <w:tc>
          <w:tcPr>
            <w:tcW w:w="2700" w:type="dxa"/>
          </w:tcPr>
          <w:p w:rsidR="00A2704D" w:rsidRDefault="00A2704D" w:rsidP="00E568AC">
            <w:pPr>
              <w:jc w:val="both"/>
            </w:pPr>
            <w:r>
              <w:t>Aleš</w:t>
            </w:r>
          </w:p>
        </w:tc>
        <w:tc>
          <w:tcPr>
            <w:tcW w:w="3091" w:type="dxa"/>
          </w:tcPr>
          <w:p w:rsidR="00A2704D" w:rsidRDefault="00A2704D" w:rsidP="00E568AC">
            <w:pPr>
              <w:jc w:val="both"/>
            </w:pPr>
            <w:r>
              <w:t>Ing.</w:t>
            </w:r>
          </w:p>
        </w:tc>
      </w:tr>
    </w:tbl>
    <w:p w:rsidR="00A2704D" w:rsidRDefault="00A2704D" w:rsidP="00E568AC"/>
    <w:p w:rsidR="00A2704D" w:rsidRPr="00D66014" w:rsidRDefault="00A2704D" w:rsidP="00E568AC">
      <w:pPr>
        <w:spacing w:after="160" w:line="256" w:lineRule="auto"/>
        <w:jc w:val="both"/>
        <w:rPr>
          <w:b/>
        </w:rPr>
      </w:pPr>
      <w:r w:rsidRPr="00D66014">
        <w:rPr>
          <w:b/>
        </w:rPr>
        <w:t>Prohlašujeme, že u pracovníků, jejichž pracovní smlouva je aktuálně sjednána na dobu určitou, jsme připraveni pracovní smlouvy prodloužit tak, aby po dobu platnosti akreditace bylo zajištěno odpovídající personální zabezpečení studijního programu i po skončení platnosti současných smluv.</w:t>
      </w: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3F27C5" w:rsidRDefault="00A2704D" w:rsidP="00E568AC">
            <w:pPr>
              <w:jc w:val="both"/>
              <w:rPr>
                <w:b/>
              </w:rPr>
            </w:pPr>
            <w:r w:rsidRPr="003F27C5">
              <w:rPr>
                <w:b/>
              </w:rPr>
              <w:t>Zdeněk Botek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doc. RNDr.,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Default="00A2704D" w:rsidP="00E568AC">
            <w:pPr>
              <w:jc w:val="both"/>
            </w:pPr>
            <w: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743"/>
        </w:trPr>
        <w:tc>
          <w:tcPr>
            <w:tcW w:w="9859" w:type="dxa"/>
            <w:gridSpan w:val="11"/>
            <w:tcBorders>
              <w:top w:val="nil"/>
            </w:tcBorders>
          </w:tcPr>
          <w:p w:rsidR="00A2704D" w:rsidRDefault="00A2704D" w:rsidP="00E568AC">
            <w:pPr>
              <w:pStyle w:val="Odstavecseseznamem10"/>
              <w:ind w:left="38"/>
              <w:jc w:val="both"/>
            </w:pPr>
            <w:r>
              <w:t>Informační a komunikační technologie v krizovém řízení – přednášky (30 %), cvičení (50 %)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D278A2" w:rsidTr="00E568AC">
        <w:trPr>
          <w:trHeight w:val="1055"/>
        </w:trPr>
        <w:tc>
          <w:tcPr>
            <w:tcW w:w="9859" w:type="dxa"/>
            <w:gridSpan w:val="11"/>
          </w:tcPr>
          <w:p w:rsidR="00A2704D" w:rsidRDefault="00A2704D" w:rsidP="00E568AC">
            <w:pPr>
              <w:jc w:val="both"/>
            </w:pPr>
            <w:r w:rsidRPr="00D278A2">
              <w:t>1969 – 1974: UJEP Brno, Přírodovědecká fakulta, Odborná matematika</w:t>
            </w:r>
          </w:p>
          <w:p w:rsidR="00A2704D" w:rsidRDefault="00A2704D" w:rsidP="00E568AC">
            <w:pPr>
              <w:jc w:val="both"/>
            </w:pPr>
            <w:r>
              <w:t>1976: obhajoba doktorské práce</w:t>
            </w:r>
            <w:del w:id="1612" w:author="Eva Skýbová" w:date="2018-06-08T13:29:00Z">
              <w:r w:rsidDel="00DF225E">
                <w:delText xml:space="preserve"> </w:delText>
              </w:r>
            </w:del>
            <w:r>
              <w:t>, RNDr.</w:t>
            </w:r>
          </w:p>
          <w:p w:rsidR="00A2704D" w:rsidRPr="00D278A2" w:rsidRDefault="00A2704D" w:rsidP="00E568AC">
            <w:pPr>
              <w:jc w:val="both"/>
            </w:pPr>
            <w:r>
              <w:t>1986: obhajoba kandidátské práce, CSc.</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1974 – 1996: UJEP Brno později MU Brno, odborný asistent, asistent, docent</w:t>
            </w:r>
          </w:p>
          <w:p w:rsidR="00A2704D" w:rsidRDefault="00A2704D" w:rsidP="00E568AC">
            <w:pPr>
              <w:jc w:val="both"/>
            </w:pPr>
            <w:r>
              <w:t>1988 – 1992: PřF UJEP Brno, vedoucí Katedry matematické informatiky</w:t>
            </w:r>
          </w:p>
          <w:p w:rsidR="00A2704D" w:rsidRDefault="00A2704D" w:rsidP="00E568AC">
            <w:pPr>
              <w:jc w:val="both"/>
            </w:pPr>
            <w:r>
              <w:t>1994 – 1996: FI MU Brno, vedoucí Katedry informačních technologií</w:t>
            </w:r>
          </w:p>
          <w:p w:rsidR="00A2704D" w:rsidRDefault="00A2704D" w:rsidP="00E568AC">
            <w:pPr>
              <w:jc w:val="both"/>
            </w:pPr>
            <w:r>
              <w:t>2010 – dosud:  docent na Fakultě logistiky a krizového řízení UTB Zlín</w:t>
            </w:r>
          </w:p>
          <w:p w:rsidR="00A2704D" w:rsidRDefault="00A2704D" w:rsidP="00E568AC">
            <w:pPr>
              <w:jc w:val="both"/>
            </w:pPr>
            <w:r>
              <w:t>2010 – dosud: docent na Fakulte aplikované informatiky UTB Zlín</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Diplomové práce – 25</w:t>
            </w:r>
          </w:p>
          <w:p w:rsidR="00A2704D" w:rsidRDefault="00A2704D" w:rsidP="00E568AC">
            <w:pPr>
              <w:jc w:val="both"/>
            </w:pPr>
            <w:r>
              <w:t>Rigorózní práce – 10</w:t>
            </w:r>
          </w:p>
          <w:p w:rsidR="00A2704D" w:rsidRDefault="00A2704D" w:rsidP="00E568AC">
            <w:pPr>
              <w:jc w:val="both"/>
            </w:pPr>
            <w:r>
              <w:t>Disertační práce - 2</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Matematická informatika a teoretická kybernetika</w:t>
            </w:r>
          </w:p>
        </w:tc>
        <w:tc>
          <w:tcPr>
            <w:tcW w:w="2245" w:type="dxa"/>
            <w:gridSpan w:val="2"/>
          </w:tcPr>
          <w:p w:rsidR="00A2704D" w:rsidRDefault="00A2704D" w:rsidP="00E568AC">
            <w:pPr>
              <w:jc w:val="both"/>
            </w:pPr>
            <w:r>
              <w:t>1988</w:t>
            </w:r>
          </w:p>
        </w:tc>
        <w:tc>
          <w:tcPr>
            <w:tcW w:w="2248" w:type="dxa"/>
            <w:gridSpan w:val="4"/>
            <w:tcBorders>
              <w:right w:val="single" w:sz="12" w:space="0" w:color="auto"/>
            </w:tcBorders>
          </w:tcPr>
          <w:p w:rsidR="00A2704D" w:rsidRDefault="00A2704D" w:rsidP="00E568AC">
            <w:pPr>
              <w:jc w:val="both"/>
            </w:pPr>
            <w:r>
              <w:t>VUT Brno</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rsidP="00E568AC">
            <w:pPr>
              <w:spacing w:after="60"/>
            </w:pPr>
            <w:r w:rsidRPr="004F38DC">
              <w:rPr>
                <w:b/>
              </w:rPr>
              <w:t>BOTEK, Zdeněk (100 %).</w:t>
            </w:r>
            <w:r>
              <w:t xml:space="preserve">  Studentský pohled jako nástroj autoevaluace, </w:t>
            </w:r>
            <w:r w:rsidRPr="004F38DC">
              <w:rPr>
                <w:i/>
              </w:rPr>
              <w:t>Konference české a skotské školní inspekce</w:t>
            </w:r>
            <w:r>
              <w:t>, Praha, 2006</w:t>
            </w:r>
          </w:p>
          <w:p w:rsidR="00A2704D" w:rsidRDefault="00A2704D" w:rsidP="00E568AC">
            <w:pPr>
              <w:spacing w:after="60"/>
            </w:pPr>
            <w:r w:rsidRPr="004F38DC">
              <w:rPr>
                <w:b/>
              </w:rPr>
              <w:t>BOTEK, Zdeněk (50 %),</w:t>
            </w:r>
            <w:r>
              <w:t xml:space="preserve"> SEDLÁČEK, V.: Training of Secondary School Teachers in Computer Science in the Czech Republic, </w:t>
            </w:r>
            <w:r w:rsidRPr="004F38DC">
              <w:rPr>
                <w:i/>
              </w:rPr>
              <w:t>Proc.conf. Information technologies and programming</w:t>
            </w:r>
            <w:r>
              <w:t>, Sofia 1994</w:t>
            </w:r>
          </w:p>
          <w:p w:rsidR="00A2704D" w:rsidRDefault="00A2704D" w:rsidP="00E568AC">
            <w:pPr>
              <w:spacing w:after="60"/>
            </w:pPr>
            <w:r w:rsidRPr="004F38DC">
              <w:rPr>
                <w:b/>
              </w:rPr>
              <w:t>BOTEK, Zdeněk</w:t>
            </w:r>
            <w:r>
              <w:rPr>
                <w:b/>
              </w:rPr>
              <w:t xml:space="preserve"> (100 %)</w:t>
            </w:r>
            <w:r w:rsidRPr="004F38DC">
              <w:rPr>
                <w:b/>
              </w:rPr>
              <w:t>.</w:t>
            </w:r>
            <w:r>
              <w:t xml:space="preserve"> Die Ausbildung der Computer-Lehrer fur Mittelschulen in der ČSFR, </w:t>
            </w:r>
            <w:r w:rsidRPr="004F38DC">
              <w:rPr>
                <w:i/>
              </w:rPr>
              <w:t>Proc.conf. Informatik und Schule,</w:t>
            </w:r>
            <w:r>
              <w:t xml:space="preserve"> 1993,Informatik Fachberichte 292, Springer-Verlag 1993</w:t>
            </w:r>
          </w:p>
          <w:p w:rsidR="00A2704D" w:rsidRDefault="00A2704D" w:rsidP="00E568AC">
            <w:pPr>
              <w:spacing w:after="60"/>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9145C2" w:rsidTr="00E568AC">
        <w:trPr>
          <w:trHeight w:val="328"/>
        </w:trPr>
        <w:tc>
          <w:tcPr>
            <w:tcW w:w="9859" w:type="dxa"/>
            <w:gridSpan w:val="11"/>
          </w:tcPr>
          <w:p w:rsidR="00A2704D" w:rsidRPr="009145C2" w:rsidRDefault="00A2704D" w:rsidP="00E568AC">
            <w:r w:rsidRPr="009145C2">
              <w:t>2006: High School, Poquoson, Virgínie, 6 týdnů</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r>
        <w:lastRenderedPageBreak/>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 xml:space="preserve">Univerzita Tomáše Bati ve Zlíně </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B77DB7" w:rsidRDefault="00A2704D" w:rsidP="00E568AC">
            <w:pPr>
              <w:rPr>
                <w:b/>
              </w:rPr>
            </w:pPr>
            <w:r w:rsidRPr="00B77DB7">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3357D8" w:rsidRDefault="00A2704D" w:rsidP="00E568AC">
            <w:pPr>
              <w:jc w:val="both"/>
              <w:rPr>
                <w:b/>
              </w:rPr>
            </w:pPr>
            <w:r w:rsidRPr="003357D8">
              <w:rPr>
                <w:b/>
              </w:rPr>
              <w:t>František Božek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rsidRPr="00217808">
              <w:t>prof.</w:t>
            </w:r>
            <w:r>
              <w:t>,</w:t>
            </w:r>
            <w:r w:rsidRPr="00217808">
              <w:t xml:space="preserve"> Ing.</w:t>
            </w:r>
            <w:r>
              <w:t>,</w:t>
            </w:r>
            <w:r w:rsidRPr="00217808">
              <w:t xml:space="preserve"> CSc.</w:t>
            </w:r>
          </w:p>
        </w:tc>
      </w:tr>
      <w:tr w:rsidR="00A2704D" w:rsidTr="00E568AC">
        <w:tc>
          <w:tcPr>
            <w:tcW w:w="2518" w:type="dxa"/>
            <w:shd w:val="clear" w:color="auto" w:fill="F7CAAC"/>
            <w:vAlign w:val="center"/>
          </w:tcPr>
          <w:p w:rsidR="00A2704D" w:rsidRDefault="00A2704D" w:rsidP="00E568AC">
            <w:pPr>
              <w:rPr>
                <w:b/>
              </w:rPr>
            </w:pPr>
            <w:r>
              <w:rPr>
                <w:b/>
              </w:rPr>
              <w:t>Rok narození</w:t>
            </w:r>
          </w:p>
        </w:tc>
        <w:tc>
          <w:tcPr>
            <w:tcW w:w="829" w:type="dxa"/>
            <w:vAlign w:val="center"/>
          </w:tcPr>
          <w:p w:rsidR="00A2704D" w:rsidRDefault="00A2704D" w:rsidP="00E568AC">
            <w:r>
              <w:t>1950</w:t>
            </w:r>
          </w:p>
        </w:tc>
        <w:tc>
          <w:tcPr>
            <w:tcW w:w="1721" w:type="dxa"/>
            <w:shd w:val="clear" w:color="auto" w:fill="F7CAAC"/>
            <w:vAlign w:val="center"/>
          </w:tcPr>
          <w:p w:rsidR="00A2704D" w:rsidRDefault="00A2704D" w:rsidP="00E568AC">
            <w:pPr>
              <w:rPr>
                <w:b/>
              </w:rPr>
            </w:pPr>
            <w:r>
              <w:rPr>
                <w:b/>
              </w:rPr>
              <w:t>typ vztahu k VŠ</w:t>
            </w:r>
          </w:p>
        </w:tc>
        <w:tc>
          <w:tcPr>
            <w:tcW w:w="992" w:type="dxa"/>
            <w:gridSpan w:val="2"/>
            <w:vAlign w:val="center"/>
          </w:tcPr>
          <w:p w:rsidR="00A2704D" w:rsidRPr="009474A2" w:rsidRDefault="00A2704D" w:rsidP="00E568AC">
            <w:pPr>
              <w:rPr>
                <w:i/>
              </w:rPr>
            </w:pPr>
            <w:r w:rsidRPr="009474A2">
              <w:rPr>
                <w:i/>
              </w:rPr>
              <w:t>pp.</w:t>
            </w:r>
          </w:p>
        </w:tc>
        <w:tc>
          <w:tcPr>
            <w:tcW w:w="994" w:type="dxa"/>
            <w:shd w:val="clear" w:color="auto" w:fill="F7CAAC"/>
            <w:vAlign w:val="center"/>
          </w:tcPr>
          <w:p w:rsidR="00A2704D" w:rsidRDefault="00A2704D" w:rsidP="00E568AC">
            <w:pPr>
              <w:rPr>
                <w:b/>
              </w:rPr>
            </w:pPr>
            <w:r>
              <w:rPr>
                <w:b/>
              </w:rPr>
              <w:t>rozsah</w:t>
            </w:r>
          </w:p>
        </w:tc>
        <w:tc>
          <w:tcPr>
            <w:tcW w:w="709" w:type="dxa"/>
            <w:vAlign w:val="center"/>
          </w:tcPr>
          <w:p w:rsidR="00A2704D" w:rsidRDefault="00A2704D" w:rsidP="00E568AC">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vAlign w:val="center"/>
          </w:tcPr>
          <w:p w:rsidR="00A2704D" w:rsidRDefault="00A2704D" w:rsidP="00E568AC">
            <w:r>
              <w:t>0219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vAlign w:val="center"/>
          </w:tcPr>
          <w:p w:rsidR="00A2704D" w:rsidRPr="009474A2" w:rsidRDefault="00A2704D" w:rsidP="00E568AC">
            <w:pPr>
              <w:rPr>
                <w:i/>
              </w:rPr>
            </w:pPr>
            <w:r w:rsidRPr="009474A2">
              <w:rPr>
                <w:i/>
              </w:rPr>
              <w:t>pp.</w:t>
            </w:r>
          </w:p>
        </w:tc>
        <w:tc>
          <w:tcPr>
            <w:tcW w:w="994" w:type="dxa"/>
            <w:shd w:val="clear" w:color="auto" w:fill="F7CAAC"/>
            <w:vAlign w:val="center"/>
          </w:tcPr>
          <w:p w:rsidR="00A2704D" w:rsidRDefault="00A2704D" w:rsidP="00E568AC">
            <w:pPr>
              <w:rPr>
                <w:b/>
              </w:rPr>
            </w:pPr>
            <w:r>
              <w:rPr>
                <w:b/>
              </w:rPr>
              <w:t>rozsah</w:t>
            </w:r>
          </w:p>
        </w:tc>
        <w:tc>
          <w:tcPr>
            <w:tcW w:w="709" w:type="dxa"/>
            <w:vAlign w:val="center"/>
          </w:tcPr>
          <w:p w:rsidR="00A2704D" w:rsidRDefault="00A2704D" w:rsidP="00E568AC">
            <w:r>
              <w:t>40</w:t>
            </w:r>
          </w:p>
        </w:tc>
        <w:tc>
          <w:tcPr>
            <w:tcW w:w="709" w:type="dxa"/>
            <w:gridSpan w:val="2"/>
            <w:shd w:val="clear" w:color="auto" w:fill="F7CAAC"/>
            <w:vAlign w:val="center"/>
          </w:tcPr>
          <w:p w:rsidR="00A2704D" w:rsidRDefault="00A2704D" w:rsidP="00E568AC">
            <w:pPr>
              <w:rPr>
                <w:b/>
              </w:rPr>
            </w:pPr>
            <w:r>
              <w:rPr>
                <w:b/>
              </w:rPr>
              <w:t>do kdy</w:t>
            </w:r>
          </w:p>
        </w:tc>
        <w:tc>
          <w:tcPr>
            <w:tcW w:w="1387" w:type="dxa"/>
            <w:gridSpan w:val="2"/>
            <w:vAlign w:val="center"/>
          </w:tcPr>
          <w:p w:rsidR="00A2704D" w:rsidRDefault="00A2704D" w:rsidP="00E568AC">
            <w:r>
              <w:t>0219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vAlign w:val="center"/>
          </w:tcPr>
          <w:p w:rsidR="00A2704D" w:rsidRDefault="00A2704D" w:rsidP="00E568AC">
            <w:r>
              <w:t>Univerzita obrany v Brně</w:t>
            </w:r>
          </w:p>
        </w:tc>
        <w:tc>
          <w:tcPr>
            <w:tcW w:w="1703" w:type="dxa"/>
            <w:gridSpan w:val="2"/>
            <w:vAlign w:val="center"/>
          </w:tcPr>
          <w:p w:rsidR="00A2704D" w:rsidRPr="009474A2" w:rsidRDefault="00A2704D" w:rsidP="00E568AC">
            <w:pPr>
              <w:rPr>
                <w:i/>
              </w:rPr>
            </w:pPr>
            <w:r w:rsidRPr="009474A2">
              <w:rPr>
                <w:i/>
              </w:rPr>
              <w:t>pp.</w:t>
            </w:r>
          </w:p>
        </w:tc>
        <w:tc>
          <w:tcPr>
            <w:tcW w:w="2096" w:type="dxa"/>
            <w:gridSpan w:val="4"/>
            <w:vAlign w:val="center"/>
          </w:tcPr>
          <w:p w:rsidR="00A2704D" w:rsidRDefault="00A2704D" w:rsidP="00E568AC">
            <w:r>
              <w:t xml:space="preserve">8 </w:t>
            </w:r>
          </w:p>
        </w:tc>
      </w:tr>
      <w:tr w:rsidR="00A2704D" w:rsidTr="00E568AC">
        <w:tc>
          <w:tcPr>
            <w:tcW w:w="6060" w:type="dxa"/>
            <w:gridSpan w:val="5"/>
          </w:tcPr>
          <w:p w:rsidR="00A2704D" w:rsidRDefault="00A2704D" w:rsidP="00E568AC">
            <w:pPr>
              <w:jc w:val="both"/>
            </w:pPr>
            <w:r>
              <w:t xml:space="preserve">Vysoká škola AMBIS, Praha </w:t>
            </w:r>
          </w:p>
        </w:tc>
        <w:tc>
          <w:tcPr>
            <w:tcW w:w="1703" w:type="dxa"/>
            <w:gridSpan w:val="2"/>
          </w:tcPr>
          <w:p w:rsidR="00A2704D" w:rsidRPr="009474A2" w:rsidRDefault="00A2704D" w:rsidP="00E568AC">
            <w:pPr>
              <w:jc w:val="both"/>
              <w:rPr>
                <w:i/>
              </w:rPr>
            </w:pPr>
            <w:r w:rsidRPr="009474A2">
              <w:rPr>
                <w:i/>
              </w:rPr>
              <w:t>pp.</w:t>
            </w:r>
          </w:p>
        </w:tc>
        <w:tc>
          <w:tcPr>
            <w:tcW w:w="2096" w:type="dxa"/>
            <w:gridSpan w:val="4"/>
          </w:tcPr>
          <w:p w:rsidR="00A2704D" w:rsidRDefault="00A2704D" w:rsidP="00E568AC">
            <w:pPr>
              <w:jc w:val="both"/>
            </w:pPr>
            <w:r>
              <w:t xml:space="preserve">4 </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Pr="00A2704D" w:rsidRDefault="00A2704D">
            <w:pPr>
              <w:pStyle w:val="Odstavecseseznamem"/>
              <w:spacing w:after="0" w:line="240" w:lineRule="auto"/>
              <w:ind w:left="38" w:firstLine="2"/>
              <w:jc w:val="both"/>
              <w:rPr>
                <w:rFonts w:ascii="Times New Roman" w:hAnsi="Times New Roman"/>
                <w:b/>
                <w:sz w:val="20"/>
                <w:szCs w:val="20"/>
                <w:rPrChange w:id="1613" w:author="Eva Skýbová" w:date="2018-06-08T13:29:00Z">
                  <w:rPr>
                    <w:rFonts w:ascii="Times New Roman" w:hAnsi="Times New Roman"/>
                    <w:sz w:val="20"/>
                    <w:szCs w:val="20"/>
                  </w:rPr>
                </w:rPrChange>
              </w:rPr>
              <w:pPrChange w:id="1614" w:author="Eva Skýbová" w:date="2018-06-08T11:00:00Z">
                <w:pPr>
                  <w:pStyle w:val="Odstavecseseznamem"/>
                  <w:spacing w:after="0"/>
                  <w:ind w:left="38" w:firstLine="2"/>
                  <w:jc w:val="both"/>
                </w:pPr>
              </w:pPrChange>
            </w:pPr>
            <w:r w:rsidRPr="00A2704D">
              <w:rPr>
                <w:rFonts w:ascii="Times New Roman" w:hAnsi="Times New Roman"/>
                <w:b/>
                <w:sz w:val="20"/>
                <w:szCs w:val="20"/>
                <w:rPrChange w:id="1615" w:author="Eva Skýbová" w:date="2018-06-08T13:29:00Z">
                  <w:rPr>
                    <w:rFonts w:ascii="Times New Roman" w:hAnsi="Times New Roman"/>
                    <w:sz w:val="20"/>
                    <w:szCs w:val="20"/>
                  </w:rPr>
                </w:rPrChange>
              </w:rPr>
              <w:t>Garant studijního programu</w:t>
            </w:r>
          </w:p>
          <w:p w:rsidR="00A2704D" w:rsidRDefault="00A2704D">
            <w:pPr>
              <w:pStyle w:val="Odstavecseseznamem"/>
              <w:spacing w:after="0" w:line="240" w:lineRule="auto"/>
              <w:ind w:left="40"/>
              <w:jc w:val="both"/>
              <w:rPr>
                <w:rFonts w:ascii="Times New Roman" w:hAnsi="Times New Roman"/>
                <w:sz w:val="20"/>
                <w:szCs w:val="20"/>
              </w:rPr>
              <w:pPrChange w:id="1616" w:author="Eva Skýbová" w:date="2018-06-08T11:00:00Z">
                <w:pPr>
                  <w:pStyle w:val="Odstavecseseznamem"/>
                  <w:spacing w:after="0"/>
                  <w:ind w:left="40"/>
                  <w:jc w:val="both"/>
                </w:pPr>
              </w:pPrChange>
            </w:pPr>
            <w:r w:rsidRPr="00290A6C">
              <w:rPr>
                <w:rFonts w:ascii="Times New Roman" w:hAnsi="Times New Roman"/>
                <w:sz w:val="20"/>
                <w:szCs w:val="20"/>
              </w:rPr>
              <w:t>Metody hodnocení rizik – garant, přednášky (50 %)</w:t>
            </w:r>
          </w:p>
          <w:p w:rsidR="00A2704D" w:rsidRDefault="00A2704D">
            <w:pPr>
              <w:pStyle w:val="Odstavecseseznamem"/>
              <w:spacing w:after="0" w:line="240" w:lineRule="auto"/>
              <w:ind w:left="38" w:firstLine="2"/>
              <w:jc w:val="both"/>
              <w:rPr>
                <w:rFonts w:ascii="Times New Roman" w:hAnsi="Times New Roman"/>
                <w:sz w:val="20"/>
                <w:szCs w:val="20"/>
              </w:rPr>
              <w:pPrChange w:id="1617" w:author="Eva Skýbová" w:date="2018-06-08T11:00:00Z">
                <w:pPr>
                  <w:pStyle w:val="Odstavecseseznamem"/>
                  <w:spacing w:after="0"/>
                  <w:ind w:left="38" w:firstLine="2"/>
                  <w:jc w:val="both"/>
                </w:pPr>
              </w:pPrChange>
            </w:pPr>
            <w:r w:rsidRPr="00290A6C">
              <w:rPr>
                <w:rFonts w:ascii="Times New Roman" w:hAnsi="Times New Roman"/>
                <w:sz w:val="20"/>
                <w:szCs w:val="20"/>
              </w:rPr>
              <w:t>Ovládání rizik a bezpečnost prostředí  – garant, přednášky (50 %)</w:t>
            </w:r>
          </w:p>
          <w:p w:rsidR="00A2704D" w:rsidRDefault="00A2704D">
            <w:pPr>
              <w:pStyle w:val="Odstavecseseznamem"/>
              <w:spacing w:after="0" w:line="240" w:lineRule="auto"/>
              <w:ind w:left="38"/>
              <w:jc w:val="both"/>
              <w:rPr>
                <w:rFonts w:ascii="Times New Roman" w:hAnsi="Times New Roman"/>
                <w:sz w:val="20"/>
                <w:szCs w:val="20"/>
              </w:rPr>
              <w:pPrChange w:id="1618" w:author="Eva Skýbová" w:date="2018-06-08T11:00:00Z">
                <w:pPr>
                  <w:pStyle w:val="Odstavecseseznamem"/>
                  <w:spacing w:after="0"/>
                  <w:ind w:left="38"/>
                  <w:jc w:val="both"/>
                </w:pPr>
              </w:pPrChange>
            </w:pPr>
            <w:r w:rsidRPr="00290A6C">
              <w:rPr>
                <w:rFonts w:ascii="Times New Roman" w:hAnsi="Times New Roman"/>
                <w:sz w:val="20"/>
                <w:szCs w:val="20"/>
              </w:rPr>
              <w:t>Teorie spolehlivosti systémů – garant, přednášky (50 %)</w:t>
            </w:r>
          </w:p>
          <w:p w:rsidR="00A2704D" w:rsidRDefault="00A2704D">
            <w:pPr>
              <w:pStyle w:val="Odstavecseseznamem"/>
              <w:spacing w:after="0" w:line="240" w:lineRule="auto"/>
              <w:ind w:left="38"/>
              <w:jc w:val="both"/>
              <w:pPrChange w:id="1619" w:author="Eva Skýbová" w:date="2018-06-08T11:00:00Z">
                <w:pPr>
                  <w:pStyle w:val="Odstavecseseznamem"/>
                  <w:spacing w:after="0"/>
                  <w:ind w:left="38"/>
                  <w:jc w:val="both"/>
                </w:pPr>
              </w:pPrChange>
            </w:pPr>
            <w:r w:rsidRPr="00290A6C">
              <w:rPr>
                <w:rFonts w:ascii="Times New Roman" w:hAnsi="Times New Roman"/>
                <w:sz w:val="20"/>
                <w:szCs w:val="20"/>
              </w:rPr>
              <w:t>Diplomová práce – garant předmětu</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532"/>
        </w:trPr>
        <w:tc>
          <w:tcPr>
            <w:tcW w:w="9859" w:type="dxa"/>
            <w:gridSpan w:val="11"/>
          </w:tcPr>
          <w:p w:rsidR="00A2704D" w:rsidRPr="009C2A46" w:rsidRDefault="00A2704D" w:rsidP="00E568AC">
            <w:pPr>
              <w:tabs>
                <w:tab w:val="left" w:pos="426"/>
              </w:tabs>
              <w:spacing w:before="60"/>
              <w:jc w:val="both"/>
            </w:pPr>
            <w:r>
              <w:t>Ing.</w:t>
            </w:r>
            <w:r w:rsidRPr="00923B9F">
              <w:t xml:space="preserve">: </w:t>
            </w:r>
            <w:r>
              <w:t xml:space="preserve"> </w:t>
            </w:r>
            <w:r w:rsidRPr="009C2A46">
              <w:t xml:space="preserve">Technologie makromolekulárních látek </w:t>
            </w:r>
            <w:ins w:id="1620" w:author="Eva Skýbová" w:date="2018-06-08T13:29:00Z">
              <w:r w:rsidRPr="00290A6C">
                <w:t>–</w:t>
              </w:r>
            </w:ins>
            <w:del w:id="1621" w:author="Eva Skýbová" w:date="2018-06-08T13:29:00Z">
              <w:r w:rsidRPr="009C2A46" w:rsidDel="00DF225E">
                <w:delText>-</w:delText>
              </w:r>
            </w:del>
            <w:r w:rsidRPr="009C2A46">
              <w:t xml:space="preserve"> 1973, VŠCHT Pardubice;</w:t>
            </w:r>
          </w:p>
          <w:p w:rsidR="00A2704D" w:rsidRPr="001A6733" w:rsidRDefault="00A2704D" w:rsidP="00E568AC">
            <w:pPr>
              <w:spacing w:after="60"/>
              <w:ind w:left="510" w:hanging="510"/>
              <w:jc w:val="both"/>
            </w:pPr>
            <w:r w:rsidRPr="009C2A46">
              <w:t>CSc.: Makromolekulární chemie</w:t>
            </w:r>
            <w:r w:rsidRPr="0044608E">
              <w:rPr>
                <w:i/>
              </w:rPr>
              <w:t xml:space="preserve"> </w:t>
            </w:r>
            <w:ins w:id="1622" w:author="Eva Skýbová" w:date="2018-06-08T13:29:00Z">
              <w:r w:rsidRPr="00290A6C">
                <w:t>–</w:t>
              </w:r>
            </w:ins>
            <w:del w:id="1623" w:author="Eva Skýbová" w:date="2018-06-08T13:29:00Z">
              <w:r w:rsidDel="00DF225E">
                <w:rPr>
                  <w:i/>
                </w:rPr>
                <w:delText>-</w:delText>
              </w:r>
            </w:del>
            <w:r w:rsidRPr="0044608E">
              <w:t>1979</w:t>
            </w:r>
            <w:r>
              <w:t>,</w:t>
            </w:r>
            <w:r w:rsidRPr="0044608E">
              <w:t xml:space="preserve"> Č</w:t>
            </w:r>
            <w:r>
              <w:t>SAV</w:t>
            </w:r>
            <w:r w:rsidRPr="0044608E">
              <w:t>, Ústa</w:t>
            </w:r>
            <w:r>
              <w:t>v makromolekulární chemie, Praha.</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spacing w:before="60"/>
              <w:jc w:val="both"/>
            </w:pPr>
            <w:r>
              <w:rPr>
                <w:color w:val="000000"/>
              </w:rPr>
              <w:t>Zbrojovka Brno, n. p.,</w:t>
            </w:r>
            <w:r w:rsidRPr="00792C04">
              <w:rPr>
                <w:color w:val="000000"/>
              </w:rPr>
              <w:t xml:space="preserve"> závod Vyškov</w:t>
            </w:r>
            <w:r>
              <w:rPr>
                <w:color w:val="000000"/>
              </w:rPr>
              <w:t xml:space="preserve">, </w:t>
            </w:r>
            <w:r>
              <w:t>technolog povrchových úprav, 1 rok;</w:t>
            </w:r>
          </w:p>
          <w:p w:rsidR="00A2704D" w:rsidRDefault="00A2704D" w:rsidP="00E568AC">
            <w:pPr>
              <w:jc w:val="both"/>
              <w:rPr>
                <w:color w:val="000000"/>
              </w:rPr>
            </w:pPr>
            <w:r w:rsidRPr="001A0714">
              <w:rPr>
                <w:color w:val="000000"/>
              </w:rPr>
              <w:t>Výzkumný ústav makromolekulární chemie,</w:t>
            </w:r>
            <w:r>
              <w:rPr>
                <w:color w:val="000000"/>
              </w:rPr>
              <w:t xml:space="preserve"> Brno, vědecký aspirant, 4 roky;</w:t>
            </w:r>
          </w:p>
          <w:p w:rsidR="00A2704D" w:rsidRDefault="00A2704D" w:rsidP="00E568AC">
            <w:pPr>
              <w:jc w:val="both"/>
              <w:rPr>
                <w:color w:val="000000"/>
              </w:rPr>
            </w:pPr>
            <w:r>
              <w:rPr>
                <w:color w:val="000000"/>
              </w:rPr>
              <w:t>Vysoká vojenská škola pozemního vojska</w:t>
            </w:r>
            <w:r w:rsidRPr="00032084">
              <w:rPr>
                <w:color w:val="000000"/>
              </w:rPr>
              <w:t xml:space="preserve"> ve Vyškově</w:t>
            </w:r>
            <w:r>
              <w:rPr>
                <w:color w:val="000000"/>
              </w:rPr>
              <w:t>, vysokoškolský učitel, vědecký pracovník, 18 roků;</w:t>
            </w:r>
          </w:p>
          <w:p w:rsidR="00A2704D" w:rsidRDefault="00A2704D" w:rsidP="00E568AC">
            <w:pPr>
              <w:jc w:val="both"/>
              <w:rPr>
                <w:color w:val="000000"/>
              </w:rPr>
            </w:pPr>
            <w:r w:rsidRPr="00032084">
              <w:rPr>
                <w:color w:val="000000"/>
              </w:rPr>
              <w:t xml:space="preserve">Vysoká vojenská škola </w:t>
            </w:r>
            <w:r>
              <w:rPr>
                <w:color w:val="000000"/>
              </w:rPr>
              <w:t>pozemního vojska</w:t>
            </w:r>
            <w:r w:rsidRPr="00032084">
              <w:rPr>
                <w:color w:val="000000"/>
              </w:rPr>
              <w:t xml:space="preserve"> ve Vyškově</w:t>
            </w:r>
            <w:r>
              <w:rPr>
                <w:color w:val="000000"/>
              </w:rPr>
              <w:t>, proděkan pro vědeckou práci a zahraniční vztahy, 7 roků;</w:t>
            </w:r>
          </w:p>
          <w:p w:rsidR="00A2704D" w:rsidRDefault="00A2704D" w:rsidP="00E568AC">
            <w:pPr>
              <w:jc w:val="both"/>
              <w:rPr>
                <w:color w:val="000000"/>
              </w:rPr>
            </w:pPr>
            <w:r>
              <w:t xml:space="preserve">Univerzita obrany, </w:t>
            </w:r>
            <w:r>
              <w:rPr>
                <w:color w:val="000000"/>
              </w:rPr>
              <w:t>akademický pracovník, 13,5 roků;</w:t>
            </w:r>
          </w:p>
          <w:p w:rsidR="00A2704D" w:rsidRDefault="00A2704D" w:rsidP="00E568AC">
            <w:pPr>
              <w:jc w:val="both"/>
              <w:rPr>
                <w:color w:val="000000"/>
              </w:rPr>
            </w:pPr>
            <w:r>
              <w:t xml:space="preserve">Mendelova univerzita, Agronomická fakulta, </w:t>
            </w:r>
            <w:r>
              <w:rPr>
                <w:color w:val="000000"/>
              </w:rPr>
              <w:t>akademický pracovník, 4 roky, jpp.;</w:t>
            </w:r>
          </w:p>
          <w:p w:rsidR="00A2704D" w:rsidRDefault="00A2704D" w:rsidP="00E568AC">
            <w:pPr>
              <w:jc w:val="both"/>
              <w:rPr>
                <w:color w:val="000000"/>
              </w:rPr>
            </w:pPr>
            <w:r w:rsidRPr="00545C2A">
              <w:t>Vysoká škola obchodní a hotelová</w:t>
            </w:r>
            <w:r>
              <w:t xml:space="preserve">, </w:t>
            </w:r>
            <w:r>
              <w:rPr>
                <w:color w:val="000000"/>
              </w:rPr>
              <w:t>akademický pracovník, 3,5 roků, jpp.</w:t>
            </w:r>
          </w:p>
          <w:p w:rsidR="00A2704D" w:rsidRDefault="00A2704D" w:rsidP="00E568AC">
            <w:pPr>
              <w:spacing w:after="60"/>
              <w:jc w:val="both"/>
            </w:pPr>
            <w:r>
              <w:t xml:space="preserve">Univerzita Tomáše Bati, Fakulta logistiky a krizového řízení, </w:t>
            </w:r>
            <w:r>
              <w:rPr>
                <w:color w:val="000000"/>
              </w:rPr>
              <w:t>akademický pracovník, od 01. 02. 2018.</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629"/>
        </w:trPr>
        <w:tc>
          <w:tcPr>
            <w:tcW w:w="9859" w:type="dxa"/>
            <w:gridSpan w:val="11"/>
          </w:tcPr>
          <w:p w:rsidR="00A2704D" w:rsidRDefault="00A2704D" w:rsidP="00E568AC">
            <w:pPr>
              <w:spacing w:before="60"/>
              <w:jc w:val="both"/>
            </w:pPr>
            <w:r>
              <w:t>Počet obhájených bakalářských prací: 2;</w:t>
            </w:r>
          </w:p>
          <w:p w:rsidR="00A2704D" w:rsidRDefault="00A2704D" w:rsidP="00E568AC">
            <w:pPr>
              <w:jc w:val="both"/>
            </w:pPr>
            <w:r>
              <w:t>Počet obhájených diplomových prací: 36;</w:t>
            </w:r>
          </w:p>
          <w:p w:rsidR="00A2704D" w:rsidRPr="009474A2" w:rsidRDefault="00A2704D" w:rsidP="00E568AC">
            <w:pPr>
              <w:spacing w:after="60"/>
              <w:jc w:val="both"/>
            </w:pPr>
            <w:r>
              <w:t xml:space="preserve">Počet obhájených disertačních prací:11;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Pr="004F38DC" w:rsidRDefault="00A2704D" w:rsidP="00E568AC">
            <w:pPr>
              <w:jc w:val="both"/>
            </w:pPr>
            <w:r w:rsidRPr="004F38DC">
              <w:t>Makromolekulární chemie</w:t>
            </w:r>
          </w:p>
        </w:tc>
        <w:tc>
          <w:tcPr>
            <w:tcW w:w="2245" w:type="dxa"/>
            <w:gridSpan w:val="2"/>
          </w:tcPr>
          <w:p w:rsidR="00A2704D" w:rsidRDefault="00A2704D" w:rsidP="00E568AC">
            <w:pPr>
              <w:jc w:val="both"/>
            </w:pPr>
            <w:r>
              <w:t>1988</w:t>
            </w:r>
          </w:p>
        </w:tc>
        <w:tc>
          <w:tcPr>
            <w:tcW w:w="2248" w:type="dxa"/>
            <w:gridSpan w:val="4"/>
            <w:tcBorders>
              <w:right w:val="single" w:sz="12" w:space="0" w:color="auto"/>
            </w:tcBorders>
          </w:tcPr>
          <w:p w:rsidR="00A2704D" w:rsidRDefault="00A2704D" w:rsidP="00E568AC">
            <w:pPr>
              <w:jc w:val="both"/>
            </w:pPr>
            <w:r>
              <w:t>VŠCHT Pardubice</w:t>
            </w:r>
          </w:p>
        </w:tc>
        <w:tc>
          <w:tcPr>
            <w:tcW w:w="632" w:type="dxa"/>
            <w:vMerge w:val="restart"/>
            <w:tcBorders>
              <w:left w:val="single" w:sz="12" w:space="0" w:color="auto"/>
            </w:tcBorders>
            <w:shd w:val="clear" w:color="auto" w:fill="F7CAAC"/>
            <w:vAlign w:val="center"/>
          </w:tcPr>
          <w:p w:rsidR="00A2704D" w:rsidRDefault="00A2704D" w:rsidP="00E568AC">
            <w:pPr>
              <w:jc w:val="center"/>
            </w:pPr>
            <w:r>
              <w:rPr>
                <w:b/>
              </w:rPr>
              <w:t>WOS</w:t>
            </w:r>
          </w:p>
        </w:tc>
        <w:tc>
          <w:tcPr>
            <w:tcW w:w="693" w:type="dxa"/>
            <w:vMerge w:val="restart"/>
            <w:shd w:val="clear" w:color="auto" w:fill="F7CAAC"/>
            <w:vAlign w:val="center"/>
          </w:tcPr>
          <w:p w:rsidR="00A2704D" w:rsidRDefault="00A2704D" w:rsidP="00E568AC">
            <w:pPr>
              <w:jc w:val="center"/>
              <w:rPr>
                <w:sz w:val="18"/>
              </w:rPr>
            </w:pPr>
            <w:r>
              <w:rPr>
                <w:b/>
                <w:sz w:val="18"/>
              </w:rPr>
              <w:t>Scopus</w:t>
            </w:r>
          </w:p>
        </w:tc>
        <w:tc>
          <w:tcPr>
            <w:tcW w:w="694" w:type="dxa"/>
            <w:vMerge w:val="restart"/>
            <w:shd w:val="clear" w:color="auto" w:fill="F7CAAC"/>
            <w:vAlign w:val="center"/>
          </w:tcPr>
          <w:p w:rsidR="00A2704D" w:rsidRDefault="00A2704D" w:rsidP="00E568AC">
            <w:pPr>
              <w:jc w:val="center"/>
            </w:pPr>
            <w:r>
              <w:rPr>
                <w:b/>
                <w:sz w:val="18"/>
              </w:rPr>
              <w:t>ostatní</w:t>
            </w:r>
          </w:p>
        </w:tc>
      </w:tr>
      <w:tr w:rsidR="00A2704D" w:rsidTr="00E568AC">
        <w:trPr>
          <w:cantSplit/>
        </w:trPr>
        <w:tc>
          <w:tcPr>
            <w:tcW w:w="3347" w:type="dxa"/>
            <w:gridSpan w:val="2"/>
            <w:vAlign w:val="center"/>
          </w:tcPr>
          <w:p w:rsidR="00A2704D" w:rsidRPr="004F38DC" w:rsidRDefault="00A2704D" w:rsidP="00E568AC">
            <w:r w:rsidRPr="004F38DC">
              <w:t>Teorie řízení a použití jednotek pozemního vojska</w:t>
            </w:r>
          </w:p>
        </w:tc>
        <w:tc>
          <w:tcPr>
            <w:tcW w:w="2245" w:type="dxa"/>
            <w:gridSpan w:val="2"/>
            <w:vAlign w:val="center"/>
          </w:tcPr>
          <w:p w:rsidR="00A2704D" w:rsidRDefault="00A2704D" w:rsidP="00E568AC">
            <w:r>
              <w:t>1993</w:t>
            </w:r>
          </w:p>
        </w:tc>
        <w:tc>
          <w:tcPr>
            <w:tcW w:w="2248" w:type="dxa"/>
            <w:gridSpan w:val="4"/>
            <w:tcBorders>
              <w:right w:val="single" w:sz="12" w:space="0" w:color="auto"/>
            </w:tcBorders>
            <w:vAlign w:val="center"/>
          </w:tcPr>
          <w:p w:rsidR="00A2704D" w:rsidRDefault="00A2704D" w:rsidP="00E568AC">
            <w:r>
              <w:t>VVŠ PV ve Vyškově</w:t>
            </w:r>
          </w:p>
        </w:tc>
        <w:tc>
          <w:tcPr>
            <w:tcW w:w="632" w:type="dxa"/>
            <w:vMerge/>
            <w:tcBorders>
              <w:left w:val="single" w:sz="12" w:space="0" w:color="auto"/>
            </w:tcBorders>
            <w:shd w:val="clear" w:color="auto" w:fill="F7CAAC"/>
          </w:tcPr>
          <w:p w:rsidR="00A2704D" w:rsidRDefault="00A2704D" w:rsidP="00E568AC">
            <w:pPr>
              <w:jc w:val="both"/>
              <w:rPr>
                <w:b/>
              </w:rPr>
            </w:pPr>
          </w:p>
        </w:tc>
        <w:tc>
          <w:tcPr>
            <w:tcW w:w="693" w:type="dxa"/>
            <w:vMerge/>
            <w:shd w:val="clear" w:color="auto" w:fill="F7CAAC"/>
          </w:tcPr>
          <w:p w:rsidR="00A2704D" w:rsidRDefault="00A2704D" w:rsidP="00E568AC">
            <w:pPr>
              <w:jc w:val="both"/>
              <w:rPr>
                <w:b/>
                <w:sz w:val="18"/>
              </w:rPr>
            </w:pPr>
          </w:p>
        </w:tc>
        <w:tc>
          <w:tcPr>
            <w:tcW w:w="694" w:type="dxa"/>
            <w:vMerge/>
            <w:shd w:val="clear" w:color="auto" w:fill="F7CAAC"/>
          </w:tcPr>
          <w:p w:rsidR="00A2704D" w:rsidRDefault="00A2704D" w:rsidP="00E568AC">
            <w:pPr>
              <w:jc w:val="both"/>
              <w:rPr>
                <w:b/>
                <w:sz w:val="18"/>
              </w:rPr>
            </w:pP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vAlign w:val="center"/>
          </w:tcPr>
          <w:p w:rsidR="00A2704D" w:rsidRDefault="00A2704D" w:rsidP="00E568AC">
            <w:pPr>
              <w:jc w:val="center"/>
              <w:rPr>
                <w:b/>
              </w:rPr>
            </w:pPr>
            <w:r>
              <w:rPr>
                <w:b/>
              </w:rPr>
              <w:t>27</w:t>
            </w:r>
          </w:p>
        </w:tc>
        <w:tc>
          <w:tcPr>
            <w:tcW w:w="693" w:type="dxa"/>
            <w:vMerge w:val="restart"/>
            <w:vAlign w:val="center"/>
          </w:tcPr>
          <w:p w:rsidR="00A2704D" w:rsidRDefault="00A2704D" w:rsidP="00E568AC">
            <w:pPr>
              <w:jc w:val="center"/>
              <w:rPr>
                <w:b/>
              </w:rPr>
            </w:pPr>
            <w:r>
              <w:rPr>
                <w:b/>
              </w:rPr>
              <w:t>32</w:t>
            </w:r>
          </w:p>
        </w:tc>
        <w:tc>
          <w:tcPr>
            <w:tcW w:w="694" w:type="dxa"/>
            <w:vMerge w:val="restart"/>
            <w:vAlign w:val="center"/>
          </w:tcPr>
          <w:p w:rsidR="00A2704D" w:rsidRDefault="00A2704D" w:rsidP="00E568AC">
            <w:pPr>
              <w:jc w:val="center"/>
              <w:rPr>
                <w:b/>
              </w:rPr>
            </w:pPr>
            <w:r>
              <w:rPr>
                <w:b/>
              </w:rPr>
              <w:t>216</w:t>
            </w:r>
          </w:p>
        </w:tc>
      </w:tr>
      <w:tr w:rsidR="00A2704D" w:rsidTr="00E568AC">
        <w:trPr>
          <w:trHeight w:val="205"/>
        </w:trPr>
        <w:tc>
          <w:tcPr>
            <w:tcW w:w="3347" w:type="dxa"/>
            <w:gridSpan w:val="2"/>
          </w:tcPr>
          <w:p w:rsidR="00A2704D" w:rsidRDefault="00A2704D" w:rsidP="00E568AC">
            <w:pPr>
              <w:jc w:val="both"/>
            </w:pPr>
            <w:r>
              <w:rPr>
                <w:i/>
              </w:rPr>
              <w:t>Ochrana vojsk a obyvatelstva</w:t>
            </w:r>
          </w:p>
        </w:tc>
        <w:tc>
          <w:tcPr>
            <w:tcW w:w="2245" w:type="dxa"/>
            <w:gridSpan w:val="2"/>
          </w:tcPr>
          <w:p w:rsidR="00A2704D" w:rsidRDefault="00A2704D" w:rsidP="00E568AC">
            <w:pPr>
              <w:jc w:val="both"/>
            </w:pPr>
            <w:r>
              <w:t>2002</w:t>
            </w:r>
          </w:p>
        </w:tc>
        <w:tc>
          <w:tcPr>
            <w:tcW w:w="2248" w:type="dxa"/>
            <w:gridSpan w:val="4"/>
            <w:tcBorders>
              <w:right w:val="single" w:sz="12" w:space="0" w:color="auto"/>
            </w:tcBorders>
          </w:tcPr>
          <w:p w:rsidR="00A2704D" w:rsidRDefault="00A2704D" w:rsidP="00E568AC">
            <w:pPr>
              <w:jc w:val="both"/>
            </w:pPr>
            <w:r>
              <w:t>VVŠ PV ve Vyškově</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pPr>
              <w:pStyle w:val="Odstavecseseznamem"/>
              <w:spacing w:after="60" w:line="240" w:lineRule="auto"/>
              <w:ind w:left="0"/>
              <w:jc w:val="both"/>
              <w:rPr>
                <w:rFonts w:ascii="Times New Roman" w:hAnsi="Times New Roman"/>
                <w:sz w:val="20"/>
                <w:szCs w:val="20"/>
                <w:lang w:val="en-GB"/>
              </w:rPr>
              <w:pPrChange w:id="1624" w:author="Eva Skýbová" w:date="2018-06-08T11:01:00Z">
                <w:pPr>
                  <w:pStyle w:val="Odstavecseseznamem"/>
                  <w:spacing w:after="60"/>
                  <w:ind w:left="0"/>
                  <w:jc w:val="both"/>
                </w:pPr>
              </w:pPrChange>
            </w:pPr>
            <w:r w:rsidRPr="00290A6C">
              <w:rPr>
                <w:rFonts w:ascii="Times New Roman" w:hAnsi="Times New Roman"/>
                <w:sz w:val="20"/>
                <w:szCs w:val="20"/>
              </w:rPr>
              <w:t xml:space="preserve">PAWELCZYK, Adam, </w:t>
            </w:r>
            <w:r w:rsidRPr="00290A6C">
              <w:rPr>
                <w:rFonts w:ascii="Times New Roman" w:hAnsi="Times New Roman"/>
                <w:b/>
                <w:sz w:val="20"/>
                <w:szCs w:val="20"/>
              </w:rPr>
              <w:t xml:space="preserve">BOZEK, Frantisek (40 %), </w:t>
            </w:r>
            <w:r w:rsidRPr="00290A6C">
              <w:rPr>
                <w:rStyle w:val="Siln"/>
                <w:rFonts w:ascii="Times New Roman" w:hAnsi="Times New Roman"/>
                <w:b w:val="0"/>
                <w:color w:val="222222"/>
                <w:sz w:val="20"/>
                <w:szCs w:val="20"/>
                <w:shd w:val="clear" w:color="auto" w:fill="FFFFFF"/>
              </w:rPr>
              <w:t>GRABAS, Kazimierz and</w:t>
            </w:r>
            <w:r w:rsidRPr="00290A6C">
              <w:rPr>
                <w:rFonts w:ascii="Times New Roman" w:hAnsi="Times New Roman"/>
                <w:sz w:val="20"/>
                <w:szCs w:val="20"/>
              </w:rPr>
              <w:t xml:space="preserve"> CHECMANOWSKI, Jacek, 2017. </w:t>
            </w:r>
            <w:r w:rsidRPr="00290A6C">
              <w:rPr>
                <w:rFonts w:ascii="Times New Roman" w:hAnsi="Times New Roman"/>
                <w:bCs/>
                <w:color w:val="333333"/>
                <w:sz w:val="20"/>
                <w:szCs w:val="20"/>
                <w:shd w:val="clear" w:color="auto" w:fill="F8F8F8"/>
                <w:lang w:val="en-GB"/>
              </w:rPr>
              <w:t xml:space="preserve">Chemical elimination of the harmful properties of asbestos from military facilities. </w:t>
            </w:r>
            <w:r w:rsidRPr="00290A6C">
              <w:rPr>
                <w:rFonts w:ascii="Times New Roman" w:hAnsi="Times New Roman"/>
                <w:bCs/>
                <w:i/>
                <w:color w:val="333333"/>
                <w:sz w:val="20"/>
                <w:szCs w:val="20"/>
                <w:shd w:val="clear" w:color="auto" w:fill="F8F8F8"/>
                <w:lang w:val="en-GB"/>
              </w:rPr>
              <w:t>Waste Management</w:t>
            </w:r>
            <w:r w:rsidRPr="00290A6C">
              <w:rPr>
                <w:rFonts w:ascii="Times New Roman" w:hAnsi="Times New Roman"/>
                <w:bCs/>
                <w:color w:val="333333"/>
                <w:sz w:val="20"/>
                <w:szCs w:val="20"/>
                <w:shd w:val="clear" w:color="auto" w:fill="F8F8F8"/>
                <w:lang w:val="en-GB"/>
              </w:rPr>
              <w:t xml:space="preserve">. </w:t>
            </w:r>
            <w:r w:rsidRPr="00290A6C">
              <w:rPr>
                <w:rFonts w:ascii="Times New Roman" w:hAnsi="Times New Roman"/>
                <w:b/>
                <w:bCs/>
                <w:color w:val="333333"/>
                <w:sz w:val="20"/>
                <w:szCs w:val="20"/>
                <w:shd w:val="clear" w:color="auto" w:fill="F8F8F8"/>
                <w:lang w:val="en-GB"/>
              </w:rPr>
              <w:t>61</w:t>
            </w:r>
            <w:r w:rsidRPr="00290A6C">
              <w:rPr>
                <w:rFonts w:ascii="Times New Roman" w:hAnsi="Times New Roman"/>
                <w:bCs/>
                <w:color w:val="333333"/>
                <w:sz w:val="20"/>
                <w:szCs w:val="20"/>
                <w:shd w:val="clear" w:color="auto" w:fill="F8F8F8"/>
                <w:lang w:val="en-GB"/>
              </w:rPr>
              <w:t xml:space="preserve">, 377-385. ISSN 0956-053X. </w:t>
            </w:r>
            <w:r w:rsidRPr="00290A6C">
              <w:rPr>
                <w:rFonts w:ascii="Times New Roman" w:hAnsi="Times New Roman"/>
                <w:sz w:val="20"/>
                <w:szCs w:val="20"/>
                <w:lang w:val="en-GB"/>
              </w:rPr>
              <w:t xml:space="preserve">[Category Q1]. </w:t>
            </w:r>
          </w:p>
          <w:p w:rsidR="00A2704D" w:rsidRDefault="00A2704D">
            <w:pPr>
              <w:pStyle w:val="Odstavecseseznamem"/>
              <w:spacing w:after="60" w:line="240" w:lineRule="auto"/>
              <w:ind w:left="0"/>
              <w:jc w:val="both"/>
              <w:rPr>
                <w:rFonts w:ascii="Times New Roman" w:hAnsi="Times New Roman"/>
                <w:sz w:val="20"/>
                <w:szCs w:val="20"/>
                <w:lang w:val="en-GB"/>
              </w:rPr>
              <w:pPrChange w:id="1625" w:author="Eva Skýbová" w:date="2018-06-08T11:01:00Z">
                <w:pPr>
                  <w:pStyle w:val="Odstavecseseznamem"/>
                  <w:spacing w:after="60"/>
                  <w:ind w:left="0"/>
                  <w:jc w:val="both"/>
                </w:pPr>
              </w:pPrChange>
            </w:pPr>
            <w:r w:rsidRPr="00290A6C">
              <w:rPr>
                <w:rFonts w:ascii="Times New Roman" w:hAnsi="Times New Roman"/>
                <w:sz w:val="20"/>
                <w:szCs w:val="20"/>
              </w:rPr>
              <w:t xml:space="preserve">HUZLIK, Jiri, </w:t>
            </w:r>
            <w:r w:rsidRPr="00290A6C">
              <w:rPr>
                <w:rFonts w:ascii="Times New Roman" w:hAnsi="Times New Roman"/>
                <w:b/>
                <w:sz w:val="20"/>
                <w:szCs w:val="20"/>
              </w:rPr>
              <w:t xml:space="preserve">BOZEK, Frantisek (30 %), </w:t>
            </w:r>
            <w:r w:rsidRPr="00290A6C">
              <w:rPr>
                <w:rFonts w:ascii="Times New Roman" w:hAnsi="Times New Roman"/>
                <w:sz w:val="20"/>
                <w:szCs w:val="20"/>
              </w:rPr>
              <w:t xml:space="preserve">PAWELCZYK, Adam, LICBINSKY, Roman, NAPLAVOVA, Magdalena and PONDELICEK, Michael. </w:t>
            </w:r>
            <w:r w:rsidRPr="00290A6C">
              <w:rPr>
                <w:rFonts w:ascii="Times New Roman" w:hAnsi="Times New Roman"/>
                <w:sz w:val="20"/>
                <w:szCs w:val="20"/>
                <w:lang w:val="en-GB"/>
              </w:rPr>
              <w:t xml:space="preserve">Identifying risk sources of air contamination by polycyclic aromatic hydrocarbons. </w:t>
            </w:r>
            <w:r w:rsidRPr="00290A6C">
              <w:rPr>
                <w:rFonts w:ascii="Times New Roman" w:hAnsi="Times New Roman"/>
                <w:i/>
                <w:sz w:val="20"/>
                <w:szCs w:val="20"/>
                <w:lang w:val="en-GB"/>
              </w:rPr>
              <w:t>Chemosphere</w:t>
            </w:r>
            <w:r w:rsidRPr="00290A6C">
              <w:rPr>
                <w:rFonts w:ascii="Times New Roman" w:hAnsi="Times New Roman"/>
                <w:sz w:val="20"/>
                <w:szCs w:val="20"/>
                <w:lang w:val="en-GB"/>
              </w:rPr>
              <w:t xml:space="preserve">. </w:t>
            </w:r>
            <w:r w:rsidRPr="00290A6C">
              <w:rPr>
                <w:rFonts w:ascii="Times New Roman" w:hAnsi="Times New Roman"/>
                <w:sz w:val="20"/>
                <w:szCs w:val="20"/>
              </w:rPr>
              <w:t xml:space="preserve">2017. </w:t>
            </w:r>
            <w:r w:rsidRPr="00290A6C">
              <w:rPr>
                <w:rFonts w:ascii="Times New Roman" w:hAnsi="Times New Roman"/>
                <w:b/>
                <w:sz w:val="20"/>
                <w:szCs w:val="20"/>
                <w:lang w:val="en-GB"/>
              </w:rPr>
              <w:t>183</w:t>
            </w:r>
            <w:r w:rsidRPr="00290A6C">
              <w:rPr>
                <w:rFonts w:ascii="Times New Roman" w:hAnsi="Times New Roman"/>
                <w:sz w:val="20"/>
                <w:szCs w:val="20"/>
                <w:lang w:val="en-GB"/>
              </w:rPr>
              <w:t>, 139</w:t>
            </w:r>
            <w:r w:rsidRPr="00290A6C">
              <w:rPr>
                <w:rFonts w:ascii="Times New Roman" w:hAnsi="Times New Roman"/>
                <w:sz w:val="20"/>
                <w:szCs w:val="20"/>
                <w:lang w:val="en-GB"/>
              </w:rPr>
              <w:noBreakHyphen/>
              <w:t xml:space="preserve">146. ISSN 0045-6535. [Category Q1]. </w:t>
            </w:r>
          </w:p>
          <w:p w:rsidR="00A2704D" w:rsidRDefault="00A2704D">
            <w:pPr>
              <w:pStyle w:val="Odstavecseseznamem"/>
              <w:spacing w:after="60" w:line="240" w:lineRule="auto"/>
              <w:ind w:left="0"/>
              <w:jc w:val="both"/>
              <w:rPr>
                <w:rFonts w:ascii="Times New Roman" w:hAnsi="Times New Roman"/>
                <w:sz w:val="20"/>
                <w:szCs w:val="20"/>
                <w:lang w:val="en-GB"/>
              </w:rPr>
              <w:pPrChange w:id="1626" w:author="Eva Skýbová" w:date="2018-06-08T11:01:00Z">
                <w:pPr>
                  <w:pStyle w:val="Odstavecseseznamem"/>
                  <w:spacing w:after="60"/>
                  <w:ind w:left="0"/>
                  <w:jc w:val="both"/>
                </w:pPr>
              </w:pPrChange>
            </w:pPr>
            <w:r w:rsidRPr="00290A6C">
              <w:rPr>
                <w:rFonts w:ascii="Times New Roman" w:hAnsi="Times New Roman"/>
                <w:sz w:val="20"/>
                <w:szCs w:val="20"/>
              </w:rPr>
              <w:t xml:space="preserve">PAWELCZYK, Adam, </w:t>
            </w:r>
            <w:r w:rsidRPr="00290A6C">
              <w:rPr>
                <w:rFonts w:ascii="Times New Roman" w:hAnsi="Times New Roman"/>
                <w:b/>
                <w:sz w:val="20"/>
                <w:szCs w:val="20"/>
              </w:rPr>
              <w:t xml:space="preserve">BOZEK, Frantisek (25 %), </w:t>
            </w:r>
            <w:r w:rsidRPr="00290A6C">
              <w:rPr>
                <w:rFonts w:ascii="Times New Roman" w:hAnsi="Times New Roman"/>
                <w:sz w:val="20"/>
                <w:szCs w:val="20"/>
              </w:rPr>
              <w:t xml:space="preserve">KOLWZAN, Barbara, </w:t>
            </w:r>
            <w:r w:rsidRPr="00290A6C">
              <w:rPr>
                <w:rStyle w:val="Siln"/>
                <w:rFonts w:ascii="Times New Roman" w:hAnsi="Times New Roman"/>
                <w:b w:val="0"/>
                <w:color w:val="222222"/>
                <w:sz w:val="20"/>
                <w:szCs w:val="20"/>
                <w:shd w:val="clear" w:color="auto" w:fill="FFFFFF"/>
              </w:rPr>
              <w:t xml:space="preserve">GRABAS, Kazimierz and </w:t>
            </w:r>
            <w:r w:rsidRPr="00290A6C">
              <w:rPr>
                <w:rFonts w:ascii="Times New Roman" w:hAnsi="Times New Roman"/>
                <w:sz w:val="20"/>
                <w:szCs w:val="20"/>
              </w:rPr>
              <w:t xml:space="preserve">STEININGER, Mieczyslaw. </w:t>
            </w:r>
            <w:r w:rsidRPr="00290A6C">
              <w:rPr>
                <w:rFonts w:ascii="Times New Roman" w:hAnsi="Times New Roman"/>
                <w:color w:val="333333"/>
                <w:sz w:val="20"/>
                <w:szCs w:val="20"/>
                <w:shd w:val="clear" w:color="auto" w:fill="F8F8F8"/>
                <w:lang w:val="en-GB"/>
              </w:rPr>
              <w:t xml:space="preserve">Mitigation of the environmental health risk on military air bases polluted with hydrocarbons. </w:t>
            </w:r>
            <w:r w:rsidRPr="00290A6C">
              <w:rPr>
                <w:rFonts w:ascii="Times New Roman" w:hAnsi="Times New Roman"/>
                <w:i/>
                <w:color w:val="333333"/>
                <w:sz w:val="20"/>
                <w:szCs w:val="20"/>
                <w:shd w:val="clear" w:color="auto" w:fill="F8F8F8"/>
                <w:lang w:val="en-GB"/>
              </w:rPr>
              <w:t>Journal of Environmental Engineering</w:t>
            </w:r>
            <w:r w:rsidRPr="00290A6C">
              <w:rPr>
                <w:rFonts w:ascii="Times New Roman" w:hAnsi="Times New Roman"/>
                <w:color w:val="333333"/>
                <w:sz w:val="20"/>
                <w:szCs w:val="20"/>
                <w:shd w:val="clear" w:color="auto" w:fill="F8F8F8"/>
                <w:lang w:val="en-GB"/>
              </w:rPr>
              <w:t xml:space="preserve">. </w:t>
            </w:r>
            <w:r w:rsidRPr="00290A6C">
              <w:rPr>
                <w:rFonts w:ascii="Times New Roman" w:hAnsi="Times New Roman"/>
                <w:sz w:val="20"/>
                <w:szCs w:val="20"/>
              </w:rPr>
              <w:t xml:space="preserve">2017. </w:t>
            </w:r>
            <w:r w:rsidRPr="00290A6C">
              <w:rPr>
                <w:rFonts w:ascii="Times New Roman" w:hAnsi="Times New Roman"/>
                <w:b/>
                <w:color w:val="333333"/>
                <w:sz w:val="20"/>
                <w:szCs w:val="20"/>
                <w:shd w:val="clear" w:color="auto" w:fill="F8F8F8"/>
                <w:lang w:val="en-GB"/>
              </w:rPr>
              <w:t>143(</w:t>
            </w:r>
            <w:r w:rsidRPr="00290A6C">
              <w:rPr>
                <w:rFonts w:ascii="Times New Roman" w:hAnsi="Times New Roman"/>
                <w:color w:val="333333"/>
                <w:sz w:val="20"/>
                <w:szCs w:val="20"/>
                <w:shd w:val="clear" w:color="auto" w:fill="F8F8F8"/>
                <w:lang w:val="en-GB"/>
              </w:rPr>
              <w:t xml:space="preserve">1), </w:t>
            </w:r>
            <w:r w:rsidRPr="00290A6C">
              <w:rPr>
                <w:rFonts w:ascii="Times New Roman" w:hAnsi="Times New Roman"/>
                <w:sz w:val="20"/>
                <w:szCs w:val="20"/>
                <w:lang w:val="en-GB"/>
              </w:rPr>
              <w:t>Article Number: 05016007,</w:t>
            </w:r>
            <w:r w:rsidRPr="00290A6C">
              <w:rPr>
                <w:rFonts w:ascii="Times New Roman" w:hAnsi="Times New Roman"/>
                <w:bCs/>
                <w:color w:val="333333"/>
                <w:sz w:val="20"/>
                <w:szCs w:val="20"/>
                <w:shd w:val="clear" w:color="auto" w:fill="F8F8F8"/>
                <w:lang w:val="en-GB"/>
              </w:rPr>
              <w:t xml:space="preserve"> 9 p. ISSN </w:t>
            </w:r>
            <w:r w:rsidRPr="00290A6C">
              <w:rPr>
                <w:rFonts w:ascii="Times New Roman" w:hAnsi="Times New Roman"/>
                <w:sz w:val="20"/>
                <w:szCs w:val="20"/>
                <w:lang w:val="en-GB"/>
              </w:rPr>
              <w:t xml:space="preserve">1756- 8463. [Category Q2]. </w:t>
            </w:r>
          </w:p>
          <w:p w:rsidR="00A2704D" w:rsidRDefault="00A2704D">
            <w:pPr>
              <w:pStyle w:val="Odstavecseseznamem"/>
              <w:spacing w:after="60" w:line="240" w:lineRule="auto"/>
              <w:ind w:left="0"/>
              <w:jc w:val="both"/>
              <w:rPr>
                <w:rFonts w:ascii="Times New Roman" w:hAnsi="Times New Roman"/>
                <w:bCs/>
                <w:color w:val="333333"/>
                <w:sz w:val="20"/>
                <w:szCs w:val="20"/>
                <w:shd w:val="clear" w:color="auto" w:fill="F8F8F8"/>
                <w:lang w:val="en-GB"/>
              </w:rPr>
              <w:pPrChange w:id="1627" w:author="Eva Skýbová" w:date="2018-06-08T11:01:00Z">
                <w:pPr>
                  <w:pStyle w:val="Odstavecseseznamem"/>
                  <w:spacing w:after="60"/>
                  <w:ind w:left="0"/>
                  <w:jc w:val="both"/>
                </w:pPr>
              </w:pPrChange>
            </w:pPr>
            <w:r w:rsidRPr="00290A6C">
              <w:rPr>
                <w:rFonts w:ascii="Times New Roman" w:hAnsi="Times New Roman"/>
                <w:sz w:val="20"/>
                <w:szCs w:val="20"/>
                <w:lang w:val="pl-PL"/>
              </w:rPr>
              <w:t xml:space="preserve">PAWELCZYK, Adam, </w:t>
            </w:r>
            <w:r w:rsidRPr="00290A6C">
              <w:rPr>
                <w:rFonts w:ascii="Times New Roman" w:hAnsi="Times New Roman"/>
                <w:b/>
                <w:sz w:val="20"/>
                <w:szCs w:val="20"/>
                <w:lang w:val="pl-PL"/>
              </w:rPr>
              <w:t xml:space="preserve">BOZEK, Frantisek (30 %) </w:t>
            </w:r>
            <w:r w:rsidRPr="00290A6C">
              <w:rPr>
                <w:rFonts w:ascii="Times New Roman" w:hAnsi="Times New Roman"/>
                <w:sz w:val="20"/>
                <w:szCs w:val="20"/>
                <w:lang w:val="pl-PL"/>
              </w:rPr>
              <w:t xml:space="preserve">and </w:t>
            </w:r>
            <w:r w:rsidRPr="00290A6C">
              <w:rPr>
                <w:rStyle w:val="Siln"/>
                <w:rFonts w:ascii="Times New Roman" w:hAnsi="Times New Roman"/>
                <w:b w:val="0"/>
                <w:color w:val="222222"/>
                <w:sz w:val="20"/>
                <w:szCs w:val="20"/>
                <w:shd w:val="clear" w:color="auto" w:fill="FFFFFF"/>
                <w:lang w:val="pl-PL"/>
              </w:rPr>
              <w:t>GRABAS, Kazimierz</w:t>
            </w:r>
            <w:r w:rsidRPr="00290A6C">
              <w:rPr>
                <w:rFonts w:ascii="Times New Roman" w:hAnsi="Times New Roman"/>
                <w:sz w:val="20"/>
                <w:szCs w:val="20"/>
                <w:lang w:val="pl-PL"/>
              </w:rPr>
              <w:t xml:space="preserve">. </w:t>
            </w:r>
            <w:r w:rsidRPr="00290A6C">
              <w:rPr>
                <w:rFonts w:ascii="Times New Roman" w:hAnsi="Times New Roman"/>
                <w:bCs/>
                <w:color w:val="333333"/>
                <w:sz w:val="20"/>
                <w:szCs w:val="20"/>
                <w:shd w:val="clear" w:color="auto" w:fill="F8F8F8"/>
                <w:lang w:val="en-GB"/>
              </w:rPr>
              <w:t>Impact of military metallurgical plant wastes on the population's health risk.</w:t>
            </w:r>
            <w:r w:rsidRPr="00290A6C">
              <w:rPr>
                <w:rFonts w:ascii="Times New Roman" w:hAnsi="Times New Roman"/>
                <w:color w:val="333333"/>
                <w:sz w:val="20"/>
                <w:szCs w:val="20"/>
                <w:shd w:val="clear" w:color="auto" w:fill="F8F8F8"/>
                <w:lang w:val="en-GB"/>
              </w:rPr>
              <w:t> </w:t>
            </w:r>
            <w:r w:rsidRPr="00290A6C">
              <w:rPr>
                <w:rFonts w:ascii="Times New Roman" w:hAnsi="Times New Roman"/>
                <w:i/>
                <w:iCs/>
                <w:color w:val="333333"/>
                <w:sz w:val="20"/>
                <w:szCs w:val="20"/>
                <w:shd w:val="clear" w:color="auto" w:fill="F8F8F8"/>
                <w:lang w:val="en-GB"/>
              </w:rPr>
              <w:t>Chemosphere</w:t>
            </w:r>
            <w:r w:rsidRPr="00290A6C">
              <w:rPr>
                <w:rFonts w:ascii="Times New Roman" w:hAnsi="Times New Roman"/>
                <w:bCs/>
                <w:color w:val="333333"/>
                <w:sz w:val="20"/>
                <w:szCs w:val="20"/>
                <w:shd w:val="clear" w:color="auto" w:fill="F8F8F8"/>
                <w:lang w:val="en-GB"/>
              </w:rPr>
              <w:t xml:space="preserve">, 2016, </w:t>
            </w:r>
            <w:r w:rsidRPr="00290A6C">
              <w:rPr>
                <w:rFonts w:ascii="Times New Roman" w:hAnsi="Times New Roman"/>
                <w:b/>
                <w:bCs/>
                <w:color w:val="333333"/>
                <w:sz w:val="20"/>
                <w:szCs w:val="20"/>
                <w:shd w:val="clear" w:color="auto" w:fill="F8F8F8"/>
                <w:lang w:val="en-GB"/>
              </w:rPr>
              <w:t>152</w:t>
            </w:r>
            <w:r w:rsidRPr="00290A6C">
              <w:rPr>
                <w:rFonts w:ascii="Times New Roman" w:hAnsi="Times New Roman"/>
                <w:bCs/>
                <w:color w:val="333333"/>
                <w:sz w:val="20"/>
                <w:szCs w:val="20"/>
                <w:shd w:val="clear" w:color="auto" w:fill="F8F8F8"/>
                <w:lang w:val="en-GB"/>
              </w:rPr>
              <w:t xml:space="preserve">, 513-519. </w:t>
            </w:r>
            <w:r w:rsidRPr="00290A6C">
              <w:rPr>
                <w:rFonts w:ascii="Times New Roman" w:hAnsi="Times New Roman"/>
                <w:sz w:val="20"/>
                <w:szCs w:val="20"/>
                <w:lang w:val="en-GB"/>
              </w:rPr>
              <w:t xml:space="preserve">ISSN 0045-6535. [Category Q1]. </w:t>
            </w:r>
          </w:p>
          <w:p w:rsidR="00A2704D" w:rsidRDefault="00A2704D">
            <w:pPr>
              <w:pStyle w:val="Odstavecseseznamem"/>
              <w:spacing w:after="60" w:line="240" w:lineRule="auto"/>
              <w:ind w:left="0"/>
              <w:contextualSpacing w:val="0"/>
              <w:jc w:val="both"/>
              <w:rPr>
                <w:rFonts w:ascii="Times New Roman" w:hAnsi="Times New Roman"/>
                <w:sz w:val="20"/>
                <w:szCs w:val="20"/>
                <w:lang w:val="en-GB"/>
              </w:rPr>
              <w:pPrChange w:id="1628" w:author="Eva Skýbová" w:date="2018-06-08T11:01:00Z">
                <w:pPr>
                  <w:pStyle w:val="Odstavecseseznamem"/>
                  <w:spacing w:after="60"/>
                  <w:ind w:left="0"/>
                  <w:contextualSpacing w:val="0"/>
                  <w:jc w:val="both"/>
                </w:pPr>
              </w:pPrChange>
            </w:pPr>
            <w:r w:rsidRPr="00290A6C">
              <w:rPr>
                <w:rFonts w:ascii="Times New Roman" w:hAnsi="Times New Roman"/>
                <w:b/>
                <w:sz w:val="20"/>
                <w:szCs w:val="20"/>
                <w:lang w:val="en-GB"/>
              </w:rPr>
              <w:lastRenderedPageBreak/>
              <w:t>BOZEK, Frantisek (40 %)</w:t>
            </w:r>
            <w:r w:rsidRPr="00290A6C">
              <w:rPr>
                <w:rFonts w:ascii="Times New Roman" w:hAnsi="Times New Roman"/>
                <w:sz w:val="20"/>
                <w:szCs w:val="20"/>
                <w:lang w:val="en-GB"/>
              </w:rPr>
              <w:t xml:space="preserve">, HUZLIK, Jiri, PAWELCZYK, Adam, HOZA, Ignac, NAPLAVOVA, </w:t>
            </w:r>
            <w:smartTag w:uri="urn:schemas-microsoft-com:office:smarttags" w:element="place">
              <w:r w:rsidRPr="00290A6C">
                <w:rPr>
                  <w:rFonts w:ascii="Times New Roman" w:hAnsi="Times New Roman"/>
                  <w:sz w:val="20"/>
                  <w:szCs w:val="20"/>
                  <w:lang w:val="en-GB"/>
                </w:rPr>
                <w:t>Magdalena</w:t>
              </w:r>
            </w:smartTag>
            <w:r w:rsidRPr="00290A6C">
              <w:rPr>
                <w:rFonts w:ascii="Times New Roman" w:hAnsi="Times New Roman"/>
                <w:sz w:val="20"/>
                <w:szCs w:val="20"/>
                <w:lang w:val="en-GB"/>
              </w:rPr>
              <w:t xml:space="preserve"> and JEDLICKA, Jiri.. </w:t>
            </w:r>
            <w:r w:rsidRPr="00290A6C">
              <w:rPr>
                <w:rFonts w:ascii="Times New Roman" w:hAnsi="Times New Roman"/>
                <w:bCs/>
                <w:sz w:val="20"/>
                <w:szCs w:val="20"/>
                <w:lang w:val="en-GB"/>
              </w:rPr>
              <w:t>Polycyclic aromatic hydrocarbon adsorption on selected solid particulate matter fractions.</w:t>
            </w:r>
            <w:r w:rsidRPr="00290A6C">
              <w:rPr>
                <w:rFonts w:ascii="Times New Roman" w:hAnsi="Times New Roman"/>
                <w:sz w:val="20"/>
                <w:szCs w:val="20"/>
                <w:lang w:val="en-GB"/>
              </w:rPr>
              <w:t> </w:t>
            </w:r>
            <w:r w:rsidRPr="00290A6C">
              <w:rPr>
                <w:rFonts w:ascii="Times New Roman" w:hAnsi="Times New Roman"/>
                <w:i/>
                <w:iCs/>
                <w:sz w:val="20"/>
                <w:szCs w:val="20"/>
                <w:lang w:val="en-GB"/>
              </w:rPr>
              <w:t>Atmospheric Environment</w:t>
            </w:r>
            <w:r w:rsidRPr="00290A6C">
              <w:rPr>
                <w:rFonts w:ascii="Times New Roman" w:hAnsi="Times New Roman"/>
                <w:bCs/>
                <w:sz w:val="20"/>
                <w:szCs w:val="20"/>
                <w:lang w:val="en-GB"/>
              </w:rPr>
              <w:t xml:space="preserve">. </w:t>
            </w:r>
            <w:r w:rsidRPr="00290A6C">
              <w:rPr>
                <w:rFonts w:ascii="Times New Roman" w:hAnsi="Times New Roman"/>
                <w:sz w:val="20"/>
                <w:szCs w:val="20"/>
                <w:lang w:val="en-GB"/>
              </w:rPr>
              <w:t xml:space="preserve">2016. </w:t>
            </w:r>
            <w:r w:rsidRPr="00290A6C">
              <w:rPr>
                <w:rFonts w:ascii="Times New Roman" w:hAnsi="Times New Roman"/>
                <w:b/>
                <w:bCs/>
                <w:sz w:val="20"/>
                <w:szCs w:val="20"/>
                <w:lang w:val="en-GB"/>
              </w:rPr>
              <w:t>126</w:t>
            </w:r>
            <w:r w:rsidRPr="00290A6C">
              <w:rPr>
                <w:rFonts w:ascii="Times New Roman" w:hAnsi="Times New Roman"/>
                <w:bCs/>
                <w:sz w:val="20"/>
                <w:szCs w:val="20"/>
                <w:lang w:val="en-GB"/>
              </w:rPr>
              <w:t xml:space="preserve">, 128-135. ISSN 1352-2310. </w:t>
            </w:r>
            <w:r w:rsidRPr="00290A6C">
              <w:rPr>
                <w:rFonts w:ascii="Times New Roman" w:hAnsi="Times New Roman"/>
                <w:sz w:val="20"/>
                <w:szCs w:val="20"/>
                <w:lang w:val="en-GB"/>
              </w:rPr>
              <w:t xml:space="preserve">[Category Q1]. </w:t>
            </w:r>
          </w:p>
          <w:p w:rsidR="00A2704D" w:rsidRDefault="00A2704D">
            <w:pPr>
              <w:pStyle w:val="Odstavecseseznamem"/>
              <w:spacing w:after="60" w:line="240" w:lineRule="auto"/>
              <w:ind w:left="0"/>
              <w:jc w:val="both"/>
              <w:rPr>
                <w:rFonts w:ascii="Times New Roman" w:hAnsi="Times New Roman"/>
                <w:sz w:val="20"/>
                <w:szCs w:val="20"/>
                <w:lang w:val="en-GB"/>
              </w:rPr>
              <w:pPrChange w:id="1629" w:author="Eva Skýbová" w:date="2018-06-08T11:01:00Z">
                <w:pPr>
                  <w:pStyle w:val="Odstavecseseznamem"/>
                  <w:spacing w:after="60"/>
                  <w:ind w:left="0"/>
                  <w:jc w:val="both"/>
                </w:pPr>
              </w:pPrChange>
            </w:pPr>
            <w:r w:rsidRPr="00290A6C">
              <w:rPr>
                <w:rFonts w:ascii="Times New Roman" w:hAnsi="Times New Roman"/>
                <w:sz w:val="20"/>
                <w:szCs w:val="20"/>
                <w:lang w:val="en-GB"/>
              </w:rPr>
              <w:t xml:space="preserve">HUZLIK, Jiri, </w:t>
            </w:r>
            <w:r w:rsidRPr="00290A6C">
              <w:rPr>
                <w:rFonts w:ascii="Times New Roman" w:hAnsi="Times New Roman"/>
                <w:b/>
                <w:sz w:val="20"/>
                <w:szCs w:val="20"/>
                <w:lang w:val="en-GB"/>
              </w:rPr>
              <w:t>BOZEK, Frantisek (40 %)</w:t>
            </w:r>
            <w:r w:rsidRPr="00290A6C">
              <w:rPr>
                <w:rFonts w:ascii="Times New Roman" w:hAnsi="Times New Roman"/>
                <w:sz w:val="20"/>
                <w:szCs w:val="20"/>
                <w:lang w:val="en-GB"/>
              </w:rPr>
              <w:t xml:space="preserve">, PAWELCZYK, Adam and BOZEK, Frantisek. </w:t>
            </w:r>
            <w:r w:rsidRPr="00290A6C">
              <w:rPr>
                <w:rFonts w:ascii="Times New Roman" w:hAnsi="Times New Roman"/>
                <w:color w:val="333333"/>
                <w:sz w:val="20"/>
                <w:szCs w:val="20"/>
                <w:shd w:val="clear" w:color="auto" w:fill="F8F8F8"/>
                <w:lang w:val="en-GB"/>
              </w:rPr>
              <w:t xml:space="preserve">Health risk associated with airborne asbestos. </w:t>
            </w:r>
            <w:r w:rsidRPr="00290A6C">
              <w:rPr>
                <w:rFonts w:ascii="Times New Roman" w:hAnsi="Times New Roman"/>
                <w:i/>
                <w:color w:val="333333"/>
                <w:sz w:val="20"/>
                <w:szCs w:val="20"/>
                <w:shd w:val="clear" w:color="auto" w:fill="F8F8F8"/>
                <w:lang w:val="en-GB"/>
              </w:rPr>
              <w:t>Environmental Monitoring and Assessment</w:t>
            </w:r>
            <w:r w:rsidRPr="00290A6C">
              <w:rPr>
                <w:rFonts w:ascii="Times New Roman" w:hAnsi="Times New Roman"/>
                <w:color w:val="333333"/>
                <w:sz w:val="20"/>
                <w:szCs w:val="20"/>
                <w:shd w:val="clear" w:color="auto" w:fill="F8F8F8"/>
                <w:lang w:val="en-GB"/>
              </w:rPr>
              <w:t xml:space="preserve">. </w:t>
            </w:r>
            <w:r w:rsidRPr="00290A6C">
              <w:rPr>
                <w:rFonts w:ascii="Times New Roman" w:hAnsi="Times New Roman"/>
                <w:sz w:val="20"/>
                <w:szCs w:val="20"/>
                <w:lang w:val="en-GB"/>
              </w:rPr>
              <w:t xml:space="preserve">2015. </w:t>
            </w:r>
            <w:r w:rsidRPr="00290A6C">
              <w:rPr>
                <w:rFonts w:ascii="Times New Roman" w:hAnsi="Times New Roman"/>
                <w:b/>
                <w:color w:val="333333"/>
                <w:sz w:val="20"/>
                <w:szCs w:val="20"/>
                <w:shd w:val="clear" w:color="auto" w:fill="F8F8F8"/>
                <w:lang w:val="en-GB"/>
              </w:rPr>
              <w:t>187</w:t>
            </w:r>
            <w:r w:rsidRPr="00290A6C">
              <w:rPr>
                <w:rFonts w:ascii="Times New Roman" w:hAnsi="Times New Roman"/>
                <w:color w:val="333333"/>
                <w:sz w:val="20"/>
                <w:szCs w:val="20"/>
                <w:shd w:val="clear" w:color="auto" w:fill="F8F8F8"/>
                <w:lang w:val="en-GB"/>
              </w:rPr>
              <w:t xml:space="preserve">(7), </w:t>
            </w:r>
            <w:r w:rsidRPr="00290A6C">
              <w:rPr>
                <w:rFonts w:ascii="Times New Roman" w:hAnsi="Times New Roman"/>
                <w:sz w:val="20"/>
                <w:szCs w:val="20"/>
                <w:lang w:val="en-GB"/>
              </w:rPr>
              <w:t>Article Number: 428</w:t>
            </w:r>
            <w:r w:rsidRPr="00290A6C">
              <w:rPr>
                <w:rFonts w:ascii="Times New Roman" w:hAnsi="Times New Roman"/>
                <w:bCs/>
                <w:color w:val="333333"/>
                <w:sz w:val="20"/>
                <w:szCs w:val="20"/>
                <w:shd w:val="clear" w:color="auto" w:fill="F8F8F8"/>
                <w:lang w:val="en-GB"/>
              </w:rPr>
              <w:t xml:space="preserve">, </w:t>
            </w:r>
            <w:r w:rsidRPr="00290A6C">
              <w:rPr>
                <w:rFonts w:ascii="Times New Roman" w:hAnsi="Times New Roman"/>
                <w:color w:val="333333"/>
                <w:sz w:val="20"/>
                <w:szCs w:val="20"/>
                <w:shd w:val="clear" w:color="auto" w:fill="F8F8F8"/>
                <w:lang w:val="en-GB"/>
              </w:rPr>
              <w:t xml:space="preserve">11 p. ISSN 0167-6369. </w:t>
            </w:r>
            <w:r w:rsidRPr="00290A6C">
              <w:rPr>
                <w:rFonts w:ascii="Times New Roman" w:hAnsi="Times New Roman"/>
                <w:sz w:val="20"/>
                <w:szCs w:val="20"/>
                <w:lang w:val="en-GB"/>
              </w:rPr>
              <w:t xml:space="preserve">[Category Q1]. </w:t>
            </w:r>
          </w:p>
          <w:p w:rsidR="00A2704D" w:rsidRPr="0099172E" w:rsidRDefault="00A2704D" w:rsidP="00EC6BA3">
            <w:pPr>
              <w:pStyle w:val="Odstavecseseznamem"/>
              <w:spacing w:afterLines="60" w:after="144"/>
              <w:ind w:left="0"/>
              <w:contextualSpacing w:val="0"/>
              <w:jc w:val="both"/>
              <w:rPr>
                <w:lang w:val="en-GB"/>
              </w:rPr>
            </w:pPr>
          </w:p>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Tr="00E568AC">
        <w:trPr>
          <w:trHeight w:val="314"/>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vAlign w:val="center"/>
          </w:tcPr>
          <w:p w:rsidR="00A2704D" w:rsidRDefault="00A2704D" w:rsidP="00E568AC">
            <w:pPr>
              <w:rPr>
                <w:b/>
              </w:rPr>
            </w:pPr>
            <w:r>
              <w:rPr>
                <w:b/>
              </w:rPr>
              <w:t xml:space="preserve">Podpis </w:t>
            </w:r>
          </w:p>
        </w:tc>
        <w:tc>
          <w:tcPr>
            <w:tcW w:w="4536" w:type="dxa"/>
            <w:gridSpan w:val="5"/>
            <w:vAlign w:val="center"/>
          </w:tcPr>
          <w:p w:rsidR="00A2704D" w:rsidRDefault="00A2704D" w:rsidP="00E568AC"/>
        </w:tc>
        <w:tc>
          <w:tcPr>
            <w:tcW w:w="786" w:type="dxa"/>
            <w:gridSpan w:val="2"/>
            <w:shd w:val="clear" w:color="auto" w:fill="F7CAAC"/>
            <w:vAlign w:val="center"/>
          </w:tcPr>
          <w:p w:rsidR="00A2704D" w:rsidRDefault="00A2704D" w:rsidP="00E568AC">
            <w:r>
              <w:rPr>
                <w:b/>
              </w:rPr>
              <w:t>datum</w:t>
            </w:r>
          </w:p>
        </w:tc>
        <w:tc>
          <w:tcPr>
            <w:tcW w:w="2019" w:type="dxa"/>
            <w:gridSpan w:val="3"/>
            <w:vAlign w:val="center"/>
          </w:tcPr>
          <w:p w:rsidR="00A2704D" w:rsidRDefault="00A2704D" w:rsidP="00E568AC">
            <w:pPr>
              <w:jc w:val="center"/>
            </w:pPr>
            <w:r>
              <w:t>02. 12. 2017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rsidRPr="002B3036">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rsidRPr="002B3036">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3357D8" w:rsidRDefault="00A2704D" w:rsidP="00E568AC">
            <w:pPr>
              <w:jc w:val="both"/>
              <w:rPr>
                <w:b/>
              </w:rPr>
            </w:pPr>
            <w:r w:rsidRPr="003357D8">
              <w:rPr>
                <w:b/>
              </w:rPr>
              <w:t>Jiří Dvořák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DrSc.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rsidRPr="002B3036">
              <w:t>1941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7C104A" w:rsidRDefault="00A2704D" w:rsidP="00E568AC">
            <w:pPr>
              <w:jc w:val="both"/>
              <w:rPr>
                <w:i/>
              </w:rPr>
            </w:pPr>
            <w:r w:rsidRPr="007C104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rsidRPr="002B3036">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w:t>
            </w:r>
            <w:r w:rsidRPr="002B3036">
              <w:t>719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7C104A" w:rsidRDefault="00A2704D" w:rsidP="00E568AC">
            <w:pPr>
              <w:jc w:val="both"/>
              <w:rPr>
                <w:i/>
              </w:rPr>
            </w:pPr>
            <w:r w:rsidRPr="007C104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0719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pStyle w:val="Odstavecseseznamem10"/>
              <w:ind w:left="38"/>
              <w:jc w:val="both"/>
            </w:pPr>
            <w:r>
              <w:t>Aplikovaná kybernetická bezpečnost – garant, přednášky (100 %), semináře (100 %)</w:t>
            </w:r>
          </w:p>
          <w:p w:rsidR="00A2704D" w:rsidRDefault="00A2704D" w:rsidP="00E568AC">
            <w:pPr>
              <w:pStyle w:val="Odstavecseseznamem10"/>
              <w:ind w:left="38"/>
              <w:jc w:val="both"/>
            </w:pPr>
            <w:r>
              <w:t>Informační a komunikační technologie v krizovém řízení – garant, přednášky (50 %), cvičení (50 %)</w:t>
            </w:r>
          </w:p>
          <w:p w:rsidR="00A2704D" w:rsidRDefault="00A2704D" w:rsidP="00E568AC">
            <w:pPr>
              <w:pStyle w:val="Odstavecseseznamem10"/>
              <w:ind w:left="38"/>
              <w:jc w:val="both"/>
            </w:pPr>
            <w:r>
              <w:t>Inženýrství rizik – garant, přednášející (50 %)</w:t>
            </w:r>
          </w:p>
          <w:p w:rsidR="00A2704D" w:rsidRDefault="00A2704D" w:rsidP="00E568AC">
            <w:pPr>
              <w:pStyle w:val="Odstavecseseznamem10"/>
              <w:ind w:left="38"/>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1E4951" w:rsidTr="00E568AC">
        <w:trPr>
          <w:trHeight w:val="1055"/>
        </w:trPr>
        <w:tc>
          <w:tcPr>
            <w:tcW w:w="9859" w:type="dxa"/>
            <w:gridSpan w:val="11"/>
          </w:tcPr>
          <w:p w:rsidR="00A2704D" w:rsidRDefault="00A2704D" w:rsidP="00E568AC">
            <w:pPr>
              <w:ind w:left="471" w:hanging="471"/>
              <w:jc w:val="both"/>
            </w:pPr>
            <w:r w:rsidRPr="00A74126">
              <w:t>1965 VA Brno, fakulta dělostřelecká a radiolokační (kvalifikace: Inženýr elektrotechn</w:t>
            </w:r>
            <w:r>
              <w:t xml:space="preserve">iky, obor: Vojensko-inženýrský, </w:t>
            </w:r>
            <w:r w:rsidRPr="00A74126">
              <w:t>specializace: Stanice navedení)</w:t>
            </w:r>
            <w:r>
              <w:t>,</w:t>
            </w:r>
          </w:p>
          <w:p w:rsidR="00A2704D" w:rsidRDefault="00A2704D" w:rsidP="00E568AC">
            <w:pPr>
              <w:jc w:val="both"/>
            </w:pPr>
            <w:r w:rsidRPr="00A74126">
              <w:t>1977 VA Brno, vědecká hodnost kandidáta technických věd (obor: Technická kybernetika)</w:t>
            </w:r>
            <w:r>
              <w:t>,</w:t>
            </w:r>
          </w:p>
          <w:p w:rsidR="00A2704D" w:rsidRDefault="00A2704D" w:rsidP="00E568AC">
            <w:pPr>
              <w:jc w:val="both"/>
            </w:pPr>
            <w:r>
              <w:t>1986 VA Brno Česká komise pro vědecké hodnosti: doktor vojenských věd,</w:t>
            </w:r>
          </w:p>
          <w:p w:rsidR="00A2704D" w:rsidRPr="001E4951" w:rsidRDefault="00A2704D" w:rsidP="00E568AC">
            <w:pPr>
              <w:ind w:left="471" w:hanging="471"/>
            </w:pPr>
            <w:r>
              <w:t>1993 EBS SRN Frankfurt n/M. (mezinárodní dálkové jednoroční diplomové studium pro vedoucí hospodářské pracovníky v oboru: management s cílenou praxí v podnicích a organizacích SRN).</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rsidRPr="00584BA7">
              <w:t xml:space="preserve">1965 </w:t>
            </w:r>
            <w:r>
              <w:t>–</w:t>
            </w:r>
            <w:r w:rsidRPr="00584BA7">
              <w:t xml:space="preserve"> 1970 VA Brno, inženýr číslicových počítačů: Minsk 22, ZPA </w:t>
            </w:r>
            <w:smartTag w:uri="urn:schemas-microsoft-com:office:smarttags" w:element="metricconverter">
              <w:smartTagPr>
                <w:attr w:name="ProductID" w:val="600 a"/>
              </w:smartTagPr>
              <w:r w:rsidRPr="00584BA7">
                <w:t>600 a</w:t>
              </w:r>
            </w:smartTag>
            <w:r w:rsidRPr="00584BA7">
              <w:t xml:space="preserve"> EC 1030 (Tesla 200)</w:t>
            </w:r>
          </w:p>
          <w:p w:rsidR="00A2704D" w:rsidRPr="00584BA7" w:rsidRDefault="00A2704D" w:rsidP="00E568AC">
            <w:pPr>
              <w:jc w:val="both"/>
            </w:pPr>
            <w:r w:rsidRPr="00584BA7">
              <w:t xml:space="preserve">1970 </w:t>
            </w:r>
            <w:r>
              <w:t>–</w:t>
            </w:r>
            <w:r w:rsidRPr="00584BA7">
              <w:t xml:space="preserve"> 1985 VA Brno, učitel katedry číslicových počítačů a automatické regulace</w:t>
            </w:r>
          </w:p>
          <w:p w:rsidR="00A2704D" w:rsidRPr="00584BA7" w:rsidRDefault="00A2704D" w:rsidP="00E568AC">
            <w:pPr>
              <w:jc w:val="both"/>
            </w:pPr>
            <w:r w:rsidRPr="00584BA7">
              <w:t xml:space="preserve">1986 </w:t>
            </w:r>
            <w:r>
              <w:t>–</w:t>
            </w:r>
            <w:r w:rsidRPr="00584BA7">
              <w:t xml:space="preserve"> 1992 VA Brno, učitel katedry technické kybernetiky a robotiky</w:t>
            </w:r>
          </w:p>
          <w:p w:rsidR="00A2704D" w:rsidRDefault="00A2704D" w:rsidP="00E568AC">
            <w:pPr>
              <w:jc w:val="both"/>
            </w:pPr>
            <w:r>
              <w:t>1991 – 1993 praxe na BVV a.s. - DTB, manažer odborných programů obchodních skupin veletrhů a výstav Brno</w:t>
            </w:r>
          </w:p>
          <w:p w:rsidR="00A2704D" w:rsidRDefault="00A2704D" w:rsidP="00E568AC">
            <w:pPr>
              <w:jc w:val="both"/>
            </w:pPr>
            <w:r>
              <w:t>1995 – aktivity v BIC a RBIC Brno pracovník pro výzkumnou a vývojovou činnost organizací v regionu Brno a ČR</w:t>
            </w:r>
          </w:p>
          <w:p w:rsidR="00A2704D" w:rsidRPr="00584BA7" w:rsidRDefault="00A2704D" w:rsidP="00E568AC">
            <w:pPr>
              <w:jc w:val="both"/>
            </w:pPr>
            <w:r>
              <w:t>1995 – 2015</w:t>
            </w:r>
            <w:r w:rsidRPr="00584BA7">
              <w:t xml:space="preserve"> profesor VUT v Brně, Fakulta podnikatelská, Ústav informatiky</w:t>
            </w:r>
            <w:r>
              <w:t xml:space="preserve"> (obory: Finanční trhy, Daně a Podnikání) </w:t>
            </w:r>
          </w:p>
          <w:p w:rsidR="00A2704D" w:rsidRPr="00584BA7" w:rsidRDefault="00A2704D" w:rsidP="00E568AC">
            <w:pPr>
              <w:jc w:val="both"/>
            </w:pPr>
            <w:r w:rsidRPr="007914AD">
              <w:t>2015 – dosud</w:t>
            </w:r>
            <w:r w:rsidRPr="00584BA7">
              <w:t xml:space="preserve"> </w:t>
            </w:r>
            <w:r>
              <w:t>a</w:t>
            </w:r>
            <w:r w:rsidRPr="00584BA7">
              <w:t>kade</w:t>
            </w:r>
            <w:r>
              <w:t xml:space="preserve">mický pracovník, UTB Zlín, FLKŘ, Ústav krizového řízení </w:t>
            </w:r>
            <w:r w:rsidRPr="00584BA7">
              <w:t>Uherské Hradiště,</w:t>
            </w:r>
          </w:p>
          <w:p w:rsidR="00A2704D" w:rsidRDefault="00A2704D" w:rsidP="00E568AC">
            <w:pPr>
              <w:jc w:val="both"/>
            </w:pPr>
            <w:r w:rsidRPr="007914AD">
              <w:t xml:space="preserve">Průběžně </w:t>
            </w:r>
            <w:r>
              <w:t>od absolvování VŠ vedená konzultační, odborná, pedagogická a výzkumná činnost na VA Brno (do r.2015) a ve firmě Aconte Brno (do r.2015) a poradenská praxe a výuka ICT a ASŘ na B.I.B.S a.s. Brno (2000 – 2015) pro podniky ČR v oblasti aplikací ICT a ASŘ v oblasti nově</w:t>
            </w:r>
            <w:r w:rsidRPr="00A61DD1">
              <w:t xml:space="preserve"> </w:t>
            </w:r>
            <w:r>
              <w:t xml:space="preserve">vznikající </w:t>
            </w:r>
            <w:r w:rsidRPr="00A61DD1">
              <w:t>aplikované ekonomické kybernetice</w:t>
            </w:r>
            <w:r>
              <w:t xml:space="preserve">  Déle </w:t>
            </w:r>
            <w:r w:rsidRPr="00A61DD1">
              <w:t>v BIC a RBIC Brno ve všestranné spolupráci BIC zemí EU a ČR</w:t>
            </w:r>
            <w:r>
              <w:t xml:space="preserve"> (1990- 2000) </w:t>
            </w:r>
            <w:r w:rsidRPr="00A61DD1">
              <w:t>,</w:t>
            </w:r>
            <w:r>
              <w:t xml:space="preserve"> dále v EBS - </w:t>
            </w:r>
            <w:r w:rsidRPr="00A61DD1">
              <w:t>SRN roč</w:t>
            </w:r>
            <w:r>
              <w:t xml:space="preserve">ní v DS </w:t>
            </w:r>
            <w:r w:rsidRPr="00A61DD1">
              <w:t>stáž</w:t>
            </w:r>
            <w:r>
              <w:t>e</w:t>
            </w:r>
            <w:r w:rsidRPr="00A61DD1">
              <w:t xml:space="preserve"> u velkých podniků v SRN v</w:t>
            </w:r>
            <w:r>
              <w:t> oboru management. Od absolvování VŠ také jako aktivní řešitel vědeckovýzkumných úkolů a garant oborů také na VA Brno a VUT Brno (do r.2015) v rámci odborné spolupráce firem s aktivitami e-commerce, na MU Brno (1995 -2015) pro obor Finance a  praxe studentů a doktorandů u bank v oblasti předmětu e-bankingu, na UPce Pardubice (do r.2015) v oboru Systémového inženýrství a výuky předmětů Informatika a  e-government, na EU Bratislava (1995- 2010) zejména pro školení doktorandů v oborech Informatika a ASŘ, na UHK Hradec Králové v odborných komisích v oborech Informatika a ASŘ (stále).</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Automatizované systémy řízení</w:t>
            </w:r>
          </w:p>
        </w:tc>
        <w:tc>
          <w:tcPr>
            <w:tcW w:w="2245" w:type="dxa"/>
            <w:gridSpan w:val="2"/>
          </w:tcPr>
          <w:p w:rsidR="00A2704D" w:rsidRDefault="00A2704D" w:rsidP="00E568AC">
            <w:pPr>
              <w:jc w:val="both"/>
            </w:pPr>
            <w:r>
              <w:t>1979</w:t>
            </w:r>
          </w:p>
        </w:tc>
        <w:tc>
          <w:tcPr>
            <w:tcW w:w="2248" w:type="dxa"/>
            <w:gridSpan w:val="4"/>
            <w:tcBorders>
              <w:right w:val="single" w:sz="12" w:space="0" w:color="auto"/>
            </w:tcBorders>
          </w:tcPr>
          <w:p w:rsidR="00A2704D" w:rsidRDefault="00A2704D" w:rsidP="00E568AC">
            <w:pPr>
              <w:jc w:val="both"/>
            </w:pPr>
            <w:r>
              <w:t>UO Brno</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r>
              <w:rPr>
                <w:b/>
              </w:rPr>
              <w:t>14</w:t>
            </w:r>
          </w:p>
        </w:tc>
      </w:tr>
      <w:tr w:rsidR="00A2704D" w:rsidTr="00E568AC">
        <w:trPr>
          <w:trHeight w:val="205"/>
        </w:trPr>
        <w:tc>
          <w:tcPr>
            <w:tcW w:w="3347" w:type="dxa"/>
            <w:gridSpan w:val="2"/>
          </w:tcPr>
          <w:p w:rsidR="00A2704D" w:rsidRDefault="00A2704D" w:rsidP="00E568AC">
            <w:pPr>
              <w:jc w:val="both"/>
            </w:pPr>
            <w:r>
              <w:t>Technická kybernetika</w:t>
            </w:r>
          </w:p>
        </w:tc>
        <w:tc>
          <w:tcPr>
            <w:tcW w:w="2245" w:type="dxa"/>
            <w:gridSpan w:val="2"/>
          </w:tcPr>
          <w:p w:rsidR="00A2704D" w:rsidRDefault="00A2704D" w:rsidP="00E568AC">
            <w:pPr>
              <w:jc w:val="both"/>
            </w:pPr>
            <w:r>
              <w:t>1987</w:t>
            </w:r>
          </w:p>
        </w:tc>
        <w:tc>
          <w:tcPr>
            <w:tcW w:w="2248" w:type="dxa"/>
            <w:gridSpan w:val="4"/>
            <w:tcBorders>
              <w:right w:val="single" w:sz="12" w:space="0" w:color="auto"/>
            </w:tcBorders>
          </w:tcPr>
          <w:p w:rsidR="00A2704D" w:rsidRDefault="00A2704D" w:rsidP="00E568AC">
            <w:pPr>
              <w:jc w:val="both"/>
            </w:pPr>
            <w:r>
              <w:t>UO Brno</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E9008F" w:rsidTr="00E568AC">
        <w:trPr>
          <w:trHeight w:val="2347"/>
        </w:trPr>
        <w:tc>
          <w:tcPr>
            <w:tcW w:w="9859" w:type="dxa"/>
            <w:gridSpan w:val="11"/>
          </w:tcPr>
          <w:p w:rsidR="00A2704D" w:rsidRPr="00EA082E" w:rsidRDefault="00A2704D" w:rsidP="00E568AC">
            <w:pPr>
              <w:spacing w:before="80"/>
              <w:jc w:val="both"/>
              <w:rPr>
                <w:color w:val="000000"/>
              </w:rPr>
            </w:pPr>
            <w:r w:rsidRPr="007914AD">
              <w:rPr>
                <w:b/>
                <w:color w:val="000000"/>
              </w:rPr>
              <w:lastRenderedPageBreak/>
              <w:t>DVOŘÁK, J. (50 %)</w:t>
            </w:r>
            <w:r w:rsidRPr="00EA082E">
              <w:rPr>
                <w:color w:val="000000"/>
              </w:rPr>
              <w:t>; KONEČNÝ, J.; JANKOVÁ, M. Možnosti užití prostředků umělé inteligence v kyberprostoru bezpečnosti. In</w:t>
            </w:r>
            <w:r>
              <w:rPr>
                <w:color w:val="000000"/>
              </w:rPr>
              <w:t>:</w:t>
            </w:r>
            <w:r w:rsidRPr="00EA082E">
              <w:rPr>
                <w:color w:val="000000"/>
              </w:rPr>
              <w:t xml:space="preserve"> </w:t>
            </w:r>
            <w:r w:rsidRPr="007914AD">
              <w:rPr>
                <w:i/>
                <w:color w:val="000000"/>
              </w:rPr>
              <w:t>Sborník příspěvků XXVII. mezinárodní vědecké konference Soudního inženýrství Expert Forensic Science Brno 2018</w:t>
            </w:r>
            <w:r w:rsidRPr="00EA082E">
              <w:rPr>
                <w:color w:val="000000"/>
              </w:rPr>
              <w:t>, Brno: Ústav soudního inženýrství, VUT v Brně, 2018. s. 495-500. ISBN: 978-80-214-5600-6.</w:t>
            </w:r>
          </w:p>
          <w:p w:rsidR="00A2704D" w:rsidRDefault="00A2704D" w:rsidP="00E568AC">
            <w:pPr>
              <w:spacing w:before="80"/>
            </w:pPr>
            <w:r w:rsidRPr="007914AD">
              <w:rPr>
                <w:b/>
              </w:rPr>
              <w:t>DVOŘÁK, J. (50 %);</w:t>
            </w:r>
            <w:r>
              <w:t xml:space="preserve"> KONEČNÝ, J.; JANKOVÁ, M. Procesní inženýrství jako možný model učícího se podniku ve znalostní ekonomice. </w:t>
            </w:r>
            <w:r w:rsidRPr="007914AD">
              <w:rPr>
                <w:i/>
              </w:rPr>
              <w:t>Soudní inženýrství</w:t>
            </w:r>
            <w:r>
              <w:t>, 2017, č. 28, s. 15-19. ISSN: 1211-443X.</w:t>
            </w:r>
          </w:p>
          <w:p w:rsidR="00A2704D" w:rsidRDefault="00A2704D" w:rsidP="00E568AC">
            <w:pPr>
              <w:spacing w:before="80"/>
            </w:pPr>
            <w:r>
              <w:t xml:space="preserve">KONEČNÝ, J.; JANKOVÁ, M.; </w:t>
            </w:r>
            <w:r w:rsidRPr="007914AD">
              <w:rPr>
                <w:b/>
              </w:rPr>
              <w:t>DVOŘÁK, J. (30 %)</w:t>
            </w:r>
            <w:r>
              <w:t xml:space="preserve"> Modelling of Processes of Logistics in Cyberspace Security. In: </w:t>
            </w:r>
            <w:r w:rsidRPr="007914AD">
              <w:rPr>
                <w:i/>
              </w:rPr>
              <w:t>MATEC Web of Conferences 18th International Scientific Conference - LOGI 2017</w:t>
            </w:r>
            <w:r>
              <w:t xml:space="preserve">, </w:t>
            </w:r>
            <w:r w:rsidRPr="003C2EC2">
              <w:t xml:space="preserve">České Budějovice. 2017. </w:t>
            </w:r>
            <w:r>
              <w:t>ISSN 2261-236X.</w:t>
            </w:r>
          </w:p>
          <w:p w:rsidR="00A2704D" w:rsidRDefault="00A2704D" w:rsidP="00E568AC">
            <w:pPr>
              <w:spacing w:before="120"/>
              <w:jc w:val="both"/>
            </w:pPr>
            <w:r w:rsidRPr="007914AD">
              <w:rPr>
                <w:b/>
              </w:rPr>
              <w:t>DVOŘÁK, J. (50 %);</w:t>
            </w:r>
            <w:r>
              <w:t xml:space="preserve"> KONEČNÝ, J.; JANKOVÁ, M. Options of Risk Modelling in Limit Situations of a Learning Organization. In: </w:t>
            </w:r>
            <w:r w:rsidRPr="007914AD">
              <w:rPr>
                <w:i/>
              </w:rPr>
              <w:t>Proceedings of the 11th International Scientific Conference Public Administration 2016</w:t>
            </w:r>
            <w:r>
              <w:t>. University of Pardubice, Pardubice. 2016. p. 41-48. ISBN 978-80-7560-040-0.</w:t>
            </w:r>
          </w:p>
          <w:p w:rsidR="00A2704D" w:rsidRPr="007755E7" w:rsidRDefault="00A2704D" w:rsidP="00E568AC">
            <w:pPr>
              <w:spacing w:before="80"/>
              <w:jc w:val="both"/>
            </w:pPr>
            <w:r w:rsidRPr="007914AD">
              <w:rPr>
                <w:b/>
              </w:rPr>
              <w:t>DVOŘÁK, J. (50%)</w:t>
            </w:r>
            <w:r w:rsidRPr="007755E7">
              <w:t>; JANKOVÁ, M. Possibilities of system integration in applied cybernetics. In</w:t>
            </w:r>
            <w:r>
              <w:t>:</w:t>
            </w:r>
            <w:r w:rsidRPr="007755E7">
              <w:t xml:space="preserve"> </w:t>
            </w:r>
            <w:r w:rsidRPr="007914AD">
              <w:rPr>
                <w:i/>
              </w:rPr>
              <w:t xml:space="preserve">Vision 2020: Sustainable Growth, Economic Development, and Global Competitiveness. </w:t>
            </w:r>
            <w:r w:rsidRPr="007755E7">
              <w:t>20. Valencia: IBIMA, 2014. s. 1469-1476. ISBN: 978-0-9860419-2- 1.</w:t>
            </w:r>
          </w:p>
          <w:p w:rsidR="00A2704D" w:rsidRPr="00E9008F" w:rsidRDefault="00A2704D" w:rsidP="00E568AC">
            <w:pPr>
              <w:spacing w:before="80" w:after="12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CD7389" w:rsidTr="00E568AC">
        <w:trPr>
          <w:trHeight w:val="328"/>
        </w:trPr>
        <w:tc>
          <w:tcPr>
            <w:tcW w:w="9859" w:type="dxa"/>
            <w:gridSpan w:val="11"/>
          </w:tcPr>
          <w:p w:rsidR="00A2704D" w:rsidRPr="00EE6542" w:rsidRDefault="00A2704D" w:rsidP="00E568AC">
            <w:pPr>
              <w:rPr>
                <w:color w:val="000000"/>
              </w:rPr>
            </w:pPr>
            <w:r w:rsidRPr="00EE6542">
              <w:rPr>
                <w:color w:val="000000"/>
              </w:rPr>
              <w:t xml:space="preserve">VUT – EBS SRN na ročním dálkovém diplomovém studiu </w:t>
            </w:r>
            <w:r>
              <w:rPr>
                <w:color w:val="000000"/>
              </w:rPr>
              <w:t>–</w:t>
            </w:r>
            <w:r w:rsidRPr="00EE6542">
              <w:rPr>
                <w:color w:val="000000"/>
              </w:rPr>
              <w:t xml:space="preserve"> konzultace a cvičení</w:t>
            </w:r>
            <w:r>
              <w:rPr>
                <w:color w:val="000000"/>
              </w:rPr>
              <w:t>,</w:t>
            </w:r>
            <w:r w:rsidRPr="00EE6542">
              <w:rPr>
                <w:color w:val="000000"/>
              </w:rPr>
              <w:t xml:space="preserve"> každé soustředění</w:t>
            </w:r>
            <w:r>
              <w:rPr>
                <w:color w:val="000000"/>
              </w:rPr>
              <w:t xml:space="preserve"> </w:t>
            </w:r>
            <w:r w:rsidRPr="00EE6542">
              <w:rPr>
                <w:color w:val="000000"/>
              </w:rPr>
              <w:t>jeden rok (1992-93).</w:t>
            </w:r>
          </w:p>
          <w:p w:rsidR="00A2704D" w:rsidRPr="00EE6542" w:rsidRDefault="00A2704D" w:rsidP="00E568AC">
            <w:pPr>
              <w:rPr>
                <w:color w:val="000000"/>
              </w:rPr>
            </w:pPr>
            <w:r w:rsidRPr="00EE6542">
              <w:rPr>
                <w:color w:val="000000"/>
              </w:rPr>
              <w:t>VUT – Univerzita Itálie (Trento</w:t>
            </w:r>
            <w:r>
              <w:rPr>
                <w:color w:val="000000"/>
              </w:rPr>
              <w:t>,</w:t>
            </w:r>
            <w:r w:rsidRPr="00EE6542">
              <w:rPr>
                <w:color w:val="000000"/>
              </w:rPr>
              <w:t xml:space="preserve"> 1 měsíc</w:t>
            </w:r>
            <w:r>
              <w:rPr>
                <w:color w:val="000000"/>
              </w:rPr>
              <w:t>,</w:t>
            </w:r>
            <w:r w:rsidRPr="00EE6542">
              <w:rPr>
                <w:color w:val="000000"/>
              </w:rPr>
              <w:t xml:space="preserve"> 12hod/týden) přednášky, konzultace a cvičení pro studenty a učitele pro obor Informatika a Kybernetika (Operační výzkum)</w:t>
            </w:r>
            <w:r>
              <w:rPr>
                <w:color w:val="000000"/>
              </w:rPr>
              <w:t>.</w:t>
            </w:r>
          </w:p>
          <w:p w:rsidR="00A2704D" w:rsidRPr="00EE6542" w:rsidRDefault="00A2704D" w:rsidP="00E568AC">
            <w:pPr>
              <w:rPr>
                <w:color w:val="000000"/>
              </w:rPr>
            </w:pPr>
            <w:r w:rsidRPr="00EE6542">
              <w:rPr>
                <w:color w:val="000000"/>
              </w:rPr>
              <w:t xml:space="preserve">VUT - Univerzita Seville (Španělsko) konzultace pro doktorandy </w:t>
            </w:r>
            <w:r>
              <w:rPr>
                <w:color w:val="000000"/>
              </w:rPr>
              <w:t>–</w:t>
            </w:r>
            <w:r w:rsidRPr="00EE6542">
              <w:rPr>
                <w:color w:val="000000"/>
              </w:rPr>
              <w:t xml:space="preserve"> 1 měsíc</w:t>
            </w:r>
            <w:r>
              <w:rPr>
                <w:color w:val="000000"/>
              </w:rPr>
              <w:t>,</w:t>
            </w:r>
            <w:r w:rsidRPr="00EE6542">
              <w:rPr>
                <w:color w:val="000000"/>
              </w:rPr>
              <w:t xml:space="preserve"> 10 hod/týdně</w:t>
            </w:r>
            <w:r>
              <w:rPr>
                <w:color w:val="000000"/>
              </w:rPr>
              <w:t>,</w:t>
            </w:r>
            <w:r w:rsidRPr="00EE6542">
              <w:rPr>
                <w:color w:val="000000"/>
              </w:rPr>
              <w:t xml:space="preserve"> v rámci spolupráce s BIBS Brno</w:t>
            </w:r>
            <w:r>
              <w:rPr>
                <w:color w:val="000000"/>
              </w:rPr>
              <w:t>.</w:t>
            </w:r>
          </w:p>
          <w:p w:rsidR="00A2704D" w:rsidRPr="00CD7389" w:rsidRDefault="00A2704D" w:rsidP="00E568AC">
            <w:pPr>
              <w:rPr>
                <w:color w:val="000000"/>
              </w:rPr>
            </w:pPr>
            <w:r w:rsidRPr="00EE6542">
              <w:rPr>
                <w:color w:val="000000"/>
              </w:rPr>
              <w:t xml:space="preserve">VUT </w:t>
            </w:r>
            <w:r>
              <w:rPr>
                <w:color w:val="000000"/>
              </w:rPr>
              <w:t>–</w:t>
            </w:r>
            <w:r w:rsidRPr="00EE6542">
              <w:rPr>
                <w:color w:val="000000"/>
              </w:rPr>
              <w:t xml:space="preserve"> Univerzita Karaganda (Kazachstan) přednášky a cvičení pro doktorandy v oborech ICT, ASŘ (částečně </w:t>
            </w:r>
            <w:r>
              <w:rPr>
                <w:color w:val="000000"/>
              </w:rPr>
              <w:t>umělá inteligence</w:t>
            </w:r>
            <w:r w:rsidRPr="00EE6542">
              <w:rPr>
                <w:color w:val="000000"/>
              </w:rPr>
              <w:t xml:space="preserve"> a rámcově kybernetika) </w:t>
            </w:r>
            <w:r>
              <w:rPr>
                <w:color w:val="000000"/>
              </w:rPr>
              <w:t xml:space="preserve">– 1 </w:t>
            </w:r>
            <w:r w:rsidRPr="00EE6542">
              <w:rPr>
                <w:color w:val="000000"/>
              </w:rPr>
              <w:t>měsíc</w:t>
            </w:r>
            <w:r>
              <w:rPr>
                <w:color w:val="000000"/>
              </w:rPr>
              <w:t>,</w:t>
            </w:r>
            <w:r w:rsidRPr="00EE6542">
              <w:rPr>
                <w:color w:val="000000"/>
              </w:rPr>
              <w:t xml:space="preserve"> 10 hod</w:t>
            </w:r>
            <w:r>
              <w:rPr>
                <w:color w:val="000000"/>
              </w:rPr>
              <w:t>/</w:t>
            </w:r>
            <w:r w:rsidRPr="00EE6542">
              <w:rPr>
                <w:color w:val="000000"/>
              </w:rPr>
              <w:t>týdně</w:t>
            </w:r>
            <w:r>
              <w:rPr>
                <w:color w:val="000000"/>
              </w:rPr>
              <w:t>.</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rPr>
                <w:bCs/>
              </w:rP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755AC4" w:rsidRDefault="00A2704D" w:rsidP="00E568AC">
            <w:pPr>
              <w:jc w:val="both"/>
            </w:pPr>
            <w:r w:rsidRPr="00EF0C74">
              <w:rPr>
                <w:b/>
              </w:rPr>
              <w:t>M</w:t>
            </w:r>
            <w:r w:rsidRPr="003357D8">
              <w:rPr>
                <w:b/>
              </w:rPr>
              <w:t>artin Hart</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RPr="003E5C06"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645BB3" w:rsidRDefault="00A2704D" w:rsidP="00E568AC">
            <w:pPr>
              <w:jc w:val="both"/>
              <w:rPr>
                <w:i/>
              </w:rPr>
            </w:pPr>
            <w:r w:rsidRPr="00645BB3">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 xml:space="preserve">40 </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p w:rsidR="00A2704D" w:rsidRPr="003E5C06" w:rsidRDefault="00A2704D" w:rsidP="00E568AC">
            <w:pPr>
              <w:jc w:val="center"/>
            </w:pP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645BB3" w:rsidRDefault="00A2704D" w:rsidP="00E568AC">
            <w:pPr>
              <w:jc w:val="both"/>
              <w:rPr>
                <w:i/>
              </w:rPr>
            </w:pPr>
            <w:r w:rsidRPr="00645BB3">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 xml:space="preserve">40 </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Řízení dodavatelských řetězců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r>
              <w:t>1999 – 2004 VŠB – Technická Univerzita Ostrava, Fakulta Metalurgie a Materiálového Inženýrství, Katedra Ekonomiky</w:t>
            </w:r>
          </w:p>
          <w:p w:rsidR="00A2704D" w:rsidRDefault="00A2704D" w:rsidP="00E568AC">
            <w:r>
              <w:t xml:space="preserve">                     a Managementu v Metalurgii – Ekonomika a management v metalurgii, Ing.</w:t>
            </w:r>
          </w:p>
          <w:p w:rsidR="00A2704D" w:rsidRDefault="00A2704D" w:rsidP="00E568AC">
            <w:pPr>
              <w:rPr>
                <w:lang w:val="en-US"/>
              </w:rPr>
            </w:pPr>
            <w:r>
              <w:t xml:space="preserve">2006 – 2007 </w:t>
            </w:r>
            <w:r>
              <w:rPr>
                <w:lang w:val="en-US"/>
              </w:rPr>
              <w:t xml:space="preserve">University of Oulu, Faculty of Economics and Business Administration, Department of Management and </w:t>
            </w:r>
          </w:p>
          <w:p w:rsidR="00A2704D" w:rsidRDefault="00A2704D" w:rsidP="00E568AC">
            <w:pPr>
              <w:rPr>
                <w:b/>
              </w:rPr>
            </w:pPr>
            <w:r>
              <w:rPr>
                <w:lang w:val="en-US"/>
              </w:rPr>
              <w:t xml:space="preserve">                     Entrepreneurship, Logistics </w:t>
            </w:r>
            <w:smartTag w:uri="urn:schemas-microsoft-com:office:smarttags" w:element="place">
              <w:smartTag w:uri="urn:schemas-microsoft-com:office:smarttags" w:element="City">
                <w:r>
                  <w:rPr>
                    <w:lang w:val="en-US"/>
                  </w:rPr>
                  <w:t>Unit</w:t>
                </w:r>
              </w:smartTag>
              <w:r>
                <w:rPr>
                  <w:lang w:val="en-US"/>
                </w:rPr>
                <w:t xml:space="preserve">, </w:t>
              </w:r>
              <w:smartTag w:uri="urn:schemas-microsoft-com:office:smarttags" w:element="country-region">
                <w:r>
                  <w:rPr>
                    <w:lang w:val="en-US"/>
                  </w:rPr>
                  <w:t>Finland</w:t>
                </w:r>
              </w:smartTag>
            </w:smartTag>
            <w:r>
              <w:rPr>
                <w:lang w:val="en-US"/>
              </w:rPr>
              <w:t>, Business Logistics.</w:t>
            </w:r>
          </w:p>
          <w:p w:rsidR="00A2704D" w:rsidRDefault="00A2704D" w:rsidP="00E568AC">
            <w:r>
              <w:t>2004 – 2010 VŠB – Technická Univerzita Ostrava, Fakulta Metalurgie a Materiálového Inženýrství, Katedra Ekonomiky</w:t>
            </w:r>
          </w:p>
          <w:p w:rsidR="00A2704D" w:rsidRDefault="00A2704D" w:rsidP="00E568AC">
            <w:r>
              <w:t xml:space="preserve">                     a Managementu v Metalurgii - Řízení průmyslových systémů, Ph.D.</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r>
              <w:rPr>
                <w:bCs/>
              </w:rPr>
              <w:t xml:space="preserve">2005               </w:t>
            </w:r>
            <w:r>
              <w:t>REKVAL, spol. s r.o. – externí lektor.</w:t>
            </w:r>
          </w:p>
          <w:p w:rsidR="00A2704D" w:rsidRDefault="00A2704D" w:rsidP="00E568AC">
            <w:pPr>
              <w:jc w:val="both"/>
            </w:pPr>
            <w:r>
              <w:t xml:space="preserve">2005               Opole University of Technology – výuka předmětů Řízení výrobních procesů, Podnikový management </w:t>
            </w:r>
          </w:p>
          <w:p w:rsidR="00A2704D" w:rsidRDefault="00A2704D" w:rsidP="00E568AC">
            <w:pPr>
              <w:rPr>
                <w:b/>
                <w:bCs/>
              </w:rPr>
            </w:pPr>
            <w:r>
              <w:t xml:space="preserve">                       v rámci interního doktorského studia.</w:t>
            </w:r>
          </w:p>
          <w:p w:rsidR="00A2704D" w:rsidRDefault="00A2704D" w:rsidP="00E568AC">
            <w:r>
              <w:rPr>
                <w:bCs/>
              </w:rPr>
              <w:t>2004 – 2006</w:t>
            </w:r>
            <w:r>
              <w:t xml:space="preserve">   VŠB Technická Univerzita Ostrava, Fakulta Metalurgie a Materiálového Inženýrství, Katedra Ekonomiky</w:t>
            </w:r>
          </w:p>
          <w:p w:rsidR="00A2704D" w:rsidRDefault="00A2704D" w:rsidP="00E568AC">
            <w:r>
              <w:t xml:space="preserve">                       a Managementu v Metalurgii – Ekonomika a management v metalurgii – výuka předmětů Marketing,</w:t>
            </w:r>
          </w:p>
          <w:p w:rsidR="00A2704D" w:rsidRDefault="00A2704D" w:rsidP="00E568AC">
            <w:pPr>
              <w:rPr>
                <w:b/>
                <w:bCs/>
              </w:rPr>
            </w:pPr>
            <w:r>
              <w:t xml:space="preserve">                       Průmyslová logistika, Řízení výrobních procesů, v rámci interního doktorského studia.</w:t>
            </w:r>
          </w:p>
          <w:p w:rsidR="00A2704D" w:rsidRPr="00D029B7" w:rsidRDefault="00A2704D" w:rsidP="00290A6C">
            <w:pPr>
              <w:pStyle w:val="Zkladntext"/>
              <w:spacing w:after="0"/>
              <w:rPr>
                <w:rFonts w:ascii="Times New Roman" w:hAnsi="Times New Roman"/>
                <w:bCs/>
              </w:rPr>
            </w:pPr>
            <w:r w:rsidRPr="00D029B7">
              <w:rPr>
                <w:rFonts w:ascii="Times New Roman" w:hAnsi="Times New Roman"/>
                <w:bCs/>
              </w:rPr>
              <w:t>2007 – 2008   Hyundai Motor Manufacturing Czech, Ltd. – nákupčí dílů pro interiér osobních vozů.</w:t>
            </w:r>
          </w:p>
          <w:p w:rsidR="00A2704D" w:rsidRPr="00D029B7" w:rsidRDefault="00A2704D" w:rsidP="00290A6C">
            <w:pPr>
              <w:pStyle w:val="Zkladntext"/>
              <w:spacing w:after="0"/>
              <w:rPr>
                <w:rFonts w:ascii="Times New Roman" w:hAnsi="Times New Roman"/>
                <w:bCs/>
              </w:rPr>
            </w:pPr>
            <w:r w:rsidRPr="00D029B7">
              <w:rPr>
                <w:rFonts w:ascii="Times New Roman" w:hAnsi="Times New Roman"/>
                <w:bCs/>
              </w:rPr>
              <w:t>2008 – 2009   Continental Corporation, Inc. – plánovač výroby elektronických komponent osobních vozů.</w:t>
            </w:r>
          </w:p>
          <w:p w:rsidR="00A2704D" w:rsidRDefault="00A2704D" w:rsidP="00E568AC">
            <w:pPr>
              <w:jc w:val="both"/>
            </w:pPr>
            <w:r>
              <w:rPr>
                <w:bCs/>
              </w:rPr>
              <w:t>2010 – dosud Univerzita T. Bati ve Zlíně, Fakulta logistiky a krizového řízení, Ústav logistiky, Uherské Hradiště</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Vedené kvalifikační práce na UTB ve Zlíně:</w:t>
            </w:r>
          </w:p>
          <w:p w:rsidR="00A2704D" w:rsidRDefault="00A2704D" w:rsidP="00E568AC">
            <w:pPr>
              <w:numPr>
                <w:ilvl w:val="0"/>
                <w:numId w:val="62"/>
              </w:numPr>
              <w:jc w:val="both"/>
            </w:pPr>
            <w:r>
              <w:t>Bakalářské práce: 96 (stav k 10. 5. 2017)</w:t>
            </w:r>
          </w:p>
          <w:p w:rsidR="00A2704D" w:rsidRDefault="00A2704D" w:rsidP="00E568AC">
            <w:pPr>
              <w:numPr>
                <w:ilvl w:val="0"/>
                <w:numId w:val="62"/>
              </w:numPr>
              <w:jc w:val="both"/>
            </w:pPr>
            <w:r>
              <w:t>Magisterské práce: 19 (stav k 10. 5. 2017)</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center"/>
              <w:rPr>
                <w:b/>
              </w:rPr>
            </w:pPr>
            <w:r>
              <w:rPr>
                <w:b/>
              </w:rPr>
              <w:t>4</w:t>
            </w:r>
          </w:p>
        </w:tc>
        <w:tc>
          <w:tcPr>
            <w:tcW w:w="693" w:type="dxa"/>
            <w:vMerge w:val="restart"/>
          </w:tcPr>
          <w:p w:rsidR="00A2704D" w:rsidRDefault="00A2704D" w:rsidP="00E568AC">
            <w:pPr>
              <w:jc w:val="center"/>
              <w:rPr>
                <w:b/>
              </w:rPr>
            </w:pPr>
            <w:r>
              <w:rPr>
                <w:b/>
              </w:rPr>
              <w:t>13</w:t>
            </w: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Pr="00755AC4" w:rsidRDefault="00A2704D" w:rsidP="00EC6BA3">
            <w:pPr>
              <w:pStyle w:val="referenceitem"/>
              <w:numPr>
                <w:ilvl w:val="0"/>
                <w:numId w:val="0"/>
              </w:numPr>
              <w:spacing w:afterLines="40" w:after="96"/>
              <w:rPr>
                <w:rFonts w:cs="Arial"/>
                <w:sz w:val="20"/>
              </w:rPr>
            </w:pPr>
            <w:r w:rsidRPr="00492664">
              <w:rPr>
                <w:rFonts w:cs="Arial"/>
                <w:b/>
                <w:sz w:val="20"/>
              </w:rPr>
              <w:lastRenderedPageBreak/>
              <w:t>HART, Martin (100%</w:t>
            </w:r>
            <w:r>
              <w:rPr>
                <w:rFonts w:cs="Arial"/>
                <w:sz w:val="20"/>
              </w:rPr>
              <w:t>).</w:t>
            </w:r>
            <w:r w:rsidRPr="00755AC4">
              <w:rPr>
                <w:rFonts w:cs="Arial"/>
                <w:sz w:val="20"/>
              </w:rPr>
              <w:t xml:space="preserve"> </w:t>
            </w:r>
            <w:r w:rsidRPr="00755AC4">
              <w:rPr>
                <w:rFonts w:cs="Arial"/>
                <w:i/>
                <w:sz w:val="20"/>
              </w:rPr>
              <w:t>The Design of Integrated Logistics Management System of an Industrial Company.</w:t>
            </w:r>
            <w:r w:rsidRPr="00755AC4">
              <w:rPr>
                <w:rFonts w:cs="Arial"/>
                <w:sz w:val="20"/>
              </w:rPr>
              <w:t xml:space="preserve"> MATEC Web Conf., 134-00018.</w:t>
            </w:r>
            <w:r>
              <w:rPr>
                <w:rFonts w:cs="Arial"/>
                <w:sz w:val="20"/>
              </w:rPr>
              <w:t xml:space="preserve"> 2017.</w:t>
            </w:r>
            <w:r w:rsidRPr="00755AC4">
              <w:rPr>
                <w:rFonts w:cs="Arial"/>
                <w:sz w:val="20"/>
              </w:rPr>
              <w:t xml:space="preserve"> DOI: http//doi.org/10.1051/matecconf/201713400018.  </w:t>
            </w:r>
          </w:p>
          <w:p w:rsidR="00A2704D" w:rsidRDefault="00A2704D">
            <w:pPr>
              <w:pStyle w:val="referenceitem"/>
              <w:numPr>
                <w:ilvl w:val="0"/>
                <w:numId w:val="0"/>
              </w:numPr>
              <w:spacing w:afterLines="40" w:after="96"/>
              <w:rPr>
                <w:sz w:val="20"/>
              </w:rPr>
              <w:pPrChange w:id="1630" w:author="Eva Skýbová" w:date="2018-06-08T13:21:00Z">
                <w:pPr>
                  <w:pStyle w:val="referenceitem"/>
                  <w:spacing w:afterLines="40" w:after="96"/>
                  <w:ind w:left="0"/>
                </w:pPr>
              </w:pPrChange>
            </w:pPr>
            <w:r w:rsidRPr="00492664">
              <w:rPr>
                <w:b/>
                <w:sz w:val="20"/>
              </w:rPr>
              <w:t>HART, Martin (90%)</w:t>
            </w:r>
            <w:r w:rsidRPr="00755AC4">
              <w:rPr>
                <w:sz w:val="20"/>
              </w:rPr>
              <w:t>, TARABA, Pavel</w:t>
            </w:r>
            <w:r>
              <w:rPr>
                <w:sz w:val="20"/>
              </w:rPr>
              <w:t xml:space="preserve">, </w:t>
            </w:r>
            <w:r w:rsidRPr="00755AC4">
              <w:rPr>
                <w:sz w:val="20"/>
              </w:rPr>
              <w:t>TOMAŠTÍK, Marek</w:t>
            </w:r>
            <w:r>
              <w:rPr>
                <w:sz w:val="20"/>
              </w:rPr>
              <w:t>.</w:t>
            </w:r>
            <w:r w:rsidRPr="00755AC4">
              <w:rPr>
                <w:sz w:val="20"/>
              </w:rPr>
              <w:t xml:space="preserve"> </w:t>
            </w:r>
            <w:r w:rsidRPr="00492664">
              <w:rPr>
                <w:sz w:val="20"/>
              </w:rPr>
              <w:t>Sustainable Purchasing Systems Based on Demand Forecasting – Supply Chain Sustainable Growth a Challenge Nowadays</w:t>
            </w:r>
            <w:r w:rsidRPr="00755AC4">
              <w:rPr>
                <w:i/>
                <w:sz w:val="20"/>
              </w:rPr>
              <w:t>.</w:t>
            </w:r>
            <w:r w:rsidRPr="00755AC4">
              <w:rPr>
                <w:sz w:val="20"/>
              </w:rPr>
              <w:t xml:space="preserve"> In</w:t>
            </w:r>
            <w:r>
              <w:rPr>
                <w:sz w:val="20"/>
              </w:rPr>
              <w:t>:</w:t>
            </w:r>
            <w:r w:rsidRPr="00755AC4">
              <w:rPr>
                <w:sz w:val="20"/>
              </w:rPr>
              <w:t xml:space="preserve"> </w:t>
            </w:r>
            <w:r w:rsidRPr="00492664">
              <w:rPr>
                <w:i/>
                <w:sz w:val="20"/>
              </w:rPr>
              <w:t xml:space="preserve">Proceedings of the 6th Carpathian Logistics Congress. </w:t>
            </w:r>
            <w:smartTag w:uri="urn:schemas-microsoft-com:office:smarttags" w:element="place">
              <w:smartTag w:uri="urn:schemas-microsoft-com:office:smarttags" w:element="City">
                <w:r w:rsidRPr="00755AC4">
                  <w:rPr>
                    <w:sz w:val="20"/>
                  </w:rPr>
                  <w:t>Zakopane</w:t>
                </w:r>
              </w:smartTag>
              <w:r w:rsidRPr="00755AC4">
                <w:rPr>
                  <w:sz w:val="20"/>
                </w:rPr>
                <w:t xml:space="preserve">, </w:t>
              </w:r>
              <w:smartTag w:uri="urn:schemas-microsoft-com:office:smarttags" w:element="country-region">
                <w:r w:rsidRPr="00755AC4">
                  <w:rPr>
                    <w:sz w:val="20"/>
                  </w:rPr>
                  <w:t>Poland</w:t>
                </w:r>
              </w:smartTag>
            </w:smartTag>
            <w:r>
              <w:rPr>
                <w:sz w:val="20"/>
              </w:rPr>
              <w:t xml:space="preserve">. 2016.  </w:t>
            </w:r>
            <w:r w:rsidRPr="00755AC4">
              <w:rPr>
                <w:sz w:val="20"/>
              </w:rPr>
              <w:t>ISBN 978-80-87294-70-3.</w:t>
            </w:r>
          </w:p>
          <w:p w:rsidR="00A2704D" w:rsidRPr="00755AC4" w:rsidRDefault="00A2704D" w:rsidP="00EC6BA3">
            <w:pPr>
              <w:pStyle w:val="referenceitem"/>
              <w:numPr>
                <w:ilvl w:val="0"/>
                <w:numId w:val="0"/>
              </w:numPr>
              <w:spacing w:afterLines="40" w:after="96"/>
              <w:rPr>
                <w:sz w:val="20"/>
              </w:rPr>
            </w:pPr>
            <w:r w:rsidRPr="00492664">
              <w:rPr>
                <w:b/>
                <w:sz w:val="20"/>
              </w:rPr>
              <w:t>HART, Martin (90%),</w:t>
            </w:r>
            <w:r w:rsidRPr="00755AC4">
              <w:rPr>
                <w:sz w:val="20"/>
              </w:rPr>
              <w:t xml:space="preserve"> TARABA, Pavel</w:t>
            </w:r>
            <w:r>
              <w:rPr>
                <w:sz w:val="20"/>
              </w:rPr>
              <w:t>,</w:t>
            </w:r>
            <w:r w:rsidRPr="00755AC4">
              <w:rPr>
                <w:sz w:val="20"/>
              </w:rPr>
              <w:t xml:space="preserve"> KONEČNÝ, Jiří. </w:t>
            </w:r>
            <w:r w:rsidRPr="00492664">
              <w:rPr>
                <w:sz w:val="20"/>
              </w:rPr>
              <w:t>Sustainable Manufacturing Systems Based on Demand Forecasting – Supply Chain Sustainable Growth</w:t>
            </w:r>
            <w:r w:rsidRPr="00755AC4">
              <w:rPr>
                <w:i/>
                <w:sz w:val="20"/>
              </w:rPr>
              <w:t>.</w:t>
            </w:r>
            <w:r w:rsidRPr="00755AC4">
              <w:rPr>
                <w:sz w:val="20"/>
              </w:rPr>
              <w:t xml:space="preserve"> In</w:t>
            </w:r>
            <w:r>
              <w:rPr>
                <w:sz w:val="20"/>
              </w:rPr>
              <w:t>:</w:t>
            </w:r>
            <w:r w:rsidRPr="00755AC4">
              <w:rPr>
                <w:sz w:val="20"/>
              </w:rPr>
              <w:t xml:space="preserve"> </w:t>
            </w:r>
            <w:r w:rsidRPr="00492664">
              <w:rPr>
                <w:i/>
                <w:sz w:val="20"/>
              </w:rPr>
              <w:t>Proceedings of the 3rd International Conference on Sustainable Design and Manufacturing.</w:t>
            </w:r>
            <w:r w:rsidRPr="00755AC4">
              <w:rPr>
                <w:sz w:val="20"/>
              </w:rPr>
              <w:t xml:space="preserve"> pp. 191-202. </w:t>
            </w:r>
            <w:smartTag w:uri="urn:schemas-microsoft-com:office:smarttags" w:element="country-region">
              <w:r w:rsidRPr="00755AC4">
                <w:rPr>
                  <w:sz w:val="20"/>
                </w:rPr>
                <w:t>Greece</w:t>
              </w:r>
            </w:smartTag>
            <w:r>
              <w:rPr>
                <w:sz w:val="20"/>
              </w:rPr>
              <w:t xml:space="preserve">: </w:t>
            </w:r>
            <w:r w:rsidRPr="00755AC4">
              <w:rPr>
                <w:sz w:val="20"/>
              </w:rPr>
              <w:t xml:space="preserve">Chania, </w:t>
            </w:r>
            <w:smartTag w:uri="urn:schemas-microsoft-com:office:smarttags" w:element="place">
              <w:r w:rsidRPr="00755AC4">
                <w:rPr>
                  <w:sz w:val="20"/>
                </w:rPr>
                <w:t>Crete</w:t>
              </w:r>
            </w:smartTag>
            <w:r>
              <w:rPr>
                <w:sz w:val="20"/>
              </w:rPr>
              <w:t>.</w:t>
            </w:r>
            <w:r w:rsidRPr="00755AC4">
              <w:rPr>
                <w:sz w:val="20"/>
              </w:rPr>
              <w:t xml:space="preserve"> </w:t>
            </w:r>
            <w:r>
              <w:rPr>
                <w:sz w:val="20"/>
              </w:rPr>
              <w:t>2016.  ISBN 978-3-319-32096-0, 978-3-319-32089-4.</w:t>
            </w:r>
          </w:p>
          <w:p w:rsidR="00A2704D" w:rsidRPr="00755AC4" w:rsidRDefault="00A2704D" w:rsidP="00EC6BA3">
            <w:pPr>
              <w:pStyle w:val="referenceitem"/>
              <w:numPr>
                <w:ilvl w:val="0"/>
                <w:numId w:val="0"/>
              </w:numPr>
              <w:spacing w:afterLines="40" w:after="96"/>
              <w:rPr>
                <w:sz w:val="20"/>
                <w:lang w:val="en-GB"/>
              </w:rPr>
            </w:pPr>
            <w:r w:rsidRPr="00492664">
              <w:rPr>
                <w:b/>
                <w:sz w:val="20"/>
              </w:rPr>
              <w:t>HART, Martin (90%),</w:t>
            </w:r>
            <w:r w:rsidRPr="00755AC4">
              <w:rPr>
                <w:sz w:val="20"/>
              </w:rPr>
              <w:t xml:space="preserve"> TOMAŠTÍK, Marek</w:t>
            </w:r>
            <w:r>
              <w:rPr>
                <w:sz w:val="20"/>
              </w:rPr>
              <w:t>,</w:t>
            </w:r>
            <w:r w:rsidRPr="00755AC4">
              <w:rPr>
                <w:sz w:val="20"/>
              </w:rPr>
              <w:t xml:space="preserve"> HEINZOVÁ, Romana. </w:t>
            </w:r>
            <w:r w:rsidRPr="00492664">
              <w:rPr>
                <w:sz w:val="20"/>
              </w:rPr>
              <w:t>The Methodology of Demand Forecasting System Creation in an Industrial Company – The Foundation to Logistics Management.</w:t>
            </w:r>
            <w:r w:rsidRPr="00755AC4">
              <w:rPr>
                <w:sz w:val="20"/>
              </w:rPr>
              <w:t xml:space="preserve"> In: </w:t>
            </w:r>
            <w:r w:rsidRPr="00492664">
              <w:rPr>
                <w:i/>
                <w:sz w:val="20"/>
              </w:rPr>
              <w:t>Proceedings of the 4</w:t>
            </w:r>
            <w:r w:rsidRPr="00492664">
              <w:rPr>
                <w:i/>
                <w:sz w:val="20"/>
                <w:vertAlign w:val="superscript"/>
              </w:rPr>
              <w:t>th</w:t>
            </w:r>
            <w:r w:rsidRPr="00492664">
              <w:rPr>
                <w:i/>
                <w:sz w:val="20"/>
              </w:rPr>
              <w:t xml:space="preserve"> International Conference on Advanced Logistics and Transport. </w:t>
            </w:r>
            <w:smartTag w:uri="urn:schemas-microsoft-com:office:smarttags" w:element="country-region">
              <w:r>
                <w:rPr>
                  <w:sz w:val="20"/>
                </w:rPr>
                <w:t>France</w:t>
              </w:r>
            </w:smartTag>
            <w:r>
              <w:rPr>
                <w:sz w:val="20"/>
              </w:rPr>
              <w:t xml:space="preserve">: </w:t>
            </w:r>
            <w:smartTag w:uri="urn:schemas-microsoft-com:office:smarttags" w:element="place">
              <w:smartTag w:uri="urn:schemas-microsoft-com:office:smarttags" w:element="City">
                <w:r>
                  <w:rPr>
                    <w:sz w:val="20"/>
                  </w:rPr>
                  <w:t>Valenciennes</w:t>
                </w:r>
              </w:smartTag>
            </w:smartTag>
            <w:r>
              <w:rPr>
                <w:sz w:val="20"/>
              </w:rPr>
              <w:t>. 2015.</w:t>
            </w:r>
            <w:r w:rsidRPr="00755AC4">
              <w:rPr>
                <w:sz w:val="20"/>
              </w:rPr>
              <w:t xml:space="preserve"> pp. 12-17</w:t>
            </w:r>
            <w:r>
              <w:rPr>
                <w:sz w:val="20"/>
              </w:rPr>
              <w:t xml:space="preserve">. </w:t>
            </w:r>
            <w:r w:rsidRPr="00755AC4">
              <w:rPr>
                <w:sz w:val="20"/>
                <w:lang w:eastAsia="cs-CZ"/>
              </w:rPr>
              <w:t>ISBN 978-1-4799-8400-8</w:t>
            </w:r>
            <w:r w:rsidRPr="00755AC4">
              <w:rPr>
                <w:sz w:val="20"/>
              </w:rPr>
              <w:t>.</w:t>
            </w:r>
          </w:p>
          <w:p w:rsidR="00A2704D" w:rsidRDefault="00A2704D" w:rsidP="00E568AC">
            <w:pPr>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r w:rsidRPr="007914AD">
              <w:t xml:space="preserve">2006 – 2007 </w:t>
            </w:r>
            <w:r w:rsidRPr="007914AD">
              <w:rPr>
                <w:lang w:val="en-US"/>
              </w:rPr>
              <w:t xml:space="preserve">University of Oulu, Finland, </w:t>
            </w:r>
            <w:r w:rsidRPr="007914AD">
              <w:t>9</w:t>
            </w:r>
            <w:r w:rsidRPr="00921E7B">
              <w:t xml:space="preserve"> měsíců</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center"/>
            </w:pPr>
            <w:r>
              <w:t>16. 1. 2018</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567"/>
        <w:gridCol w:w="262"/>
        <w:gridCol w:w="1721"/>
        <w:gridCol w:w="524"/>
        <w:gridCol w:w="468"/>
        <w:gridCol w:w="994"/>
        <w:gridCol w:w="709"/>
        <w:gridCol w:w="77"/>
        <w:gridCol w:w="632"/>
        <w:gridCol w:w="693"/>
        <w:gridCol w:w="694"/>
      </w:tblGrid>
      <w:tr w:rsidR="00A2704D" w:rsidTr="00E568AC">
        <w:tc>
          <w:tcPr>
            <w:tcW w:w="9859" w:type="dxa"/>
            <w:gridSpan w:val="12"/>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1"/>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1"/>
          </w:tcPr>
          <w:p w:rsidR="00A2704D" w:rsidRDefault="00A2704D" w:rsidP="00E568AC">
            <w:pPr>
              <w:jc w:val="both"/>
            </w:pPr>
            <w:del w:id="1631" w:author="Tučková Zuzana" w:date="2018-06-08T14:32:00Z">
              <w:r w:rsidDel="00321C1D">
                <w:delText>Fakulta aplikované informatik</w:delText>
              </w:r>
            </w:del>
            <w:ins w:id="1632" w:author="Tučková Zuzana" w:date="2018-06-08T14:32:00Z">
              <w:r w:rsidR="00321C1D">
                <w:t>Fakulta aplikované informatiky</w:t>
              </w:r>
            </w:ins>
            <w:del w:id="1633" w:author="Tučková Zuzana" w:date="2018-06-08T14:32:00Z">
              <w:r w:rsidDel="00321C1D">
                <w:delText>y</w:delText>
              </w:r>
            </w:del>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1"/>
          </w:tcPr>
          <w:p w:rsidR="00A2704D" w:rsidRDefault="00A2704D" w:rsidP="00E568AC">
            <w:pPr>
              <w:jc w:val="both"/>
            </w:pPr>
            <w:r>
              <w:t>Aplikovaná logistika</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6"/>
          </w:tcPr>
          <w:p w:rsidR="00A2704D" w:rsidRPr="00FB303F" w:rsidRDefault="00A2704D" w:rsidP="00E568AC">
            <w:pPr>
              <w:jc w:val="both"/>
              <w:rPr>
                <w:b/>
              </w:rPr>
            </w:pPr>
            <w:r w:rsidRPr="00FB303F">
              <w:rPr>
                <w:b/>
              </w:rPr>
              <w:t>Dušan Hrabec</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567" w:type="dxa"/>
          </w:tcPr>
          <w:p w:rsidR="00A2704D" w:rsidRDefault="00A2704D" w:rsidP="00E568AC">
            <w:pPr>
              <w:jc w:val="both"/>
            </w:pPr>
            <w:r>
              <w:t>1986</w:t>
            </w:r>
          </w:p>
        </w:tc>
        <w:tc>
          <w:tcPr>
            <w:tcW w:w="1983" w:type="dxa"/>
            <w:gridSpan w:val="2"/>
            <w:shd w:val="clear" w:color="auto" w:fill="F7CAAC"/>
          </w:tcPr>
          <w:p w:rsidR="00A2704D" w:rsidRDefault="00A2704D" w:rsidP="00E568AC">
            <w:pPr>
              <w:jc w:val="both"/>
              <w:rPr>
                <w:b/>
              </w:rPr>
            </w:pPr>
            <w:r>
              <w:rPr>
                <w:b/>
              </w:rPr>
              <w:t>typ vztahu k VŠ</w:t>
            </w:r>
          </w:p>
        </w:tc>
        <w:tc>
          <w:tcPr>
            <w:tcW w:w="992" w:type="dxa"/>
            <w:gridSpan w:val="2"/>
          </w:tcPr>
          <w:p w:rsidR="00A2704D" w:rsidRPr="006A2254" w:rsidRDefault="00A2704D" w:rsidP="00E568AC">
            <w:pPr>
              <w:jc w:val="both"/>
              <w:rPr>
                <w:i/>
              </w:rPr>
            </w:pPr>
            <w:r w:rsidRPr="006A225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0819</w:t>
            </w:r>
          </w:p>
        </w:tc>
      </w:tr>
      <w:tr w:rsidR="00A2704D" w:rsidTr="00E568AC">
        <w:tc>
          <w:tcPr>
            <w:tcW w:w="5068" w:type="dxa"/>
            <w:gridSpan w:val="4"/>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6"/>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6"/>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2"/>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2"/>
            <w:tcBorders>
              <w:top w:val="nil"/>
            </w:tcBorders>
          </w:tcPr>
          <w:p w:rsidR="00A2704D" w:rsidRDefault="00A2704D" w:rsidP="00E568AC">
            <w:pPr>
              <w:jc w:val="both"/>
            </w:pPr>
            <w:r>
              <w:t>Aplikovaná matematika v procesu hodnocení a ovládání rizik – semináře (40 %)</w:t>
            </w:r>
          </w:p>
        </w:tc>
      </w:tr>
      <w:tr w:rsidR="00A2704D" w:rsidTr="00E568AC">
        <w:tc>
          <w:tcPr>
            <w:tcW w:w="9859" w:type="dxa"/>
            <w:gridSpan w:val="12"/>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2"/>
          </w:tcPr>
          <w:p w:rsidR="00A2704D" w:rsidRDefault="00A2704D" w:rsidP="00E568AC">
            <w:pPr>
              <w:jc w:val="both"/>
              <w:rPr>
                <w:b/>
              </w:rPr>
            </w:pPr>
            <w:r>
              <w:rPr>
                <w:b/>
              </w:rPr>
              <w:t xml:space="preserve">Ph.D. (2011-2017): </w:t>
            </w:r>
            <w:r w:rsidRPr="00CB20AC">
              <w:t>Fakulta strojního inženýrství, Vysoké učení technické (VUT) v Brně, obor: Aplikovaná matematika, školitel: prof. Kjetil Haugen (Molde University College – Specialized University in Logistics, Norsko)</w:t>
            </w:r>
          </w:p>
          <w:p w:rsidR="00A2704D" w:rsidRPr="00CB20AC" w:rsidRDefault="00A2704D" w:rsidP="00E568AC">
            <w:pPr>
              <w:jc w:val="both"/>
            </w:pPr>
            <w:r>
              <w:rPr>
                <w:b/>
              </w:rPr>
              <w:t xml:space="preserve">Ing. (2009-2011): </w:t>
            </w:r>
            <w:r w:rsidRPr="00CB20AC">
              <w:t>Fakulta strojního inženýrství, Vysoké učení technické v Brně, obor: Matematické inženýrství</w:t>
            </w:r>
          </w:p>
          <w:p w:rsidR="00A2704D" w:rsidRDefault="00A2704D" w:rsidP="00E568AC">
            <w:pPr>
              <w:jc w:val="both"/>
              <w:rPr>
                <w:b/>
              </w:rPr>
            </w:pPr>
            <w:r>
              <w:rPr>
                <w:b/>
              </w:rPr>
              <w:t xml:space="preserve">Bc. (2006-2009): </w:t>
            </w:r>
            <w:r w:rsidRPr="00CB20AC">
              <w:t>Fakulta strojního inženýrství, Vysoké učení technické v Brně, obor: Matematické inženýrství</w:t>
            </w:r>
          </w:p>
        </w:tc>
      </w:tr>
      <w:tr w:rsidR="00A2704D" w:rsidTr="00E568AC">
        <w:tc>
          <w:tcPr>
            <w:tcW w:w="9859" w:type="dxa"/>
            <w:gridSpan w:val="12"/>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2"/>
          </w:tcPr>
          <w:p w:rsidR="00A2704D" w:rsidRDefault="00A2704D" w:rsidP="00E568AC">
            <w:pPr>
              <w:jc w:val="both"/>
            </w:pPr>
            <w:r>
              <w:t>09/2015-04/2017: asistent, Fakulta aplikované informatiky a Fakulta managementu a ekonomiky, Univerzita Tomáše Bati ve Zlíně.</w:t>
            </w:r>
          </w:p>
          <w:p w:rsidR="00A2704D" w:rsidRDefault="00A2704D" w:rsidP="00E568AC">
            <w:pPr>
              <w:jc w:val="both"/>
            </w:pPr>
            <w:r>
              <w:t>05/2017-dosud: odborný asistent, Fakulta aplikované informatiky, Univerzita Tomáše Bati ve Zlíně.</w:t>
            </w:r>
          </w:p>
          <w:p w:rsidR="00A2704D" w:rsidRDefault="00A2704D" w:rsidP="00E568AC">
            <w:pPr>
              <w:jc w:val="both"/>
            </w:pPr>
            <w:r>
              <w:t xml:space="preserve"> </w:t>
            </w:r>
          </w:p>
        </w:tc>
      </w:tr>
      <w:tr w:rsidR="00A2704D" w:rsidTr="00E568AC">
        <w:trPr>
          <w:trHeight w:val="250"/>
        </w:trPr>
        <w:tc>
          <w:tcPr>
            <w:tcW w:w="9859" w:type="dxa"/>
            <w:gridSpan w:val="12"/>
            <w:shd w:val="clear" w:color="auto" w:fill="F7CAAC"/>
          </w:tcPr>
          <w:p w:rsidR="00A2704D" w:rsidRDefault="00A2704D" w:rsidP="00E568AC">
            <w:pPr>
              <w:jc w:val="both"/>
            </w:pPr>
            <w:r>
              <w:rPr>
                <w:b/>
              </w:rPr>
              <w:t>Zkušenosti s vedením kvalifikačních a rigorózních prací</w:t>
            </w:r>
          </w:p>
        </w:tc>
      </w:tr>
      <w:tr w:rsidR="00A2704D" w:rsidTr="00E568AC">
        <w:trPr>
          <w:trHeight w:val="597"/>
        </w:trPr>
        <w:tc>
          <w:tcPr>
            <w:tcW w:w="9859" w:type="dxa"/>
            <w:gridSpan w:val="12"/>
          </w:tcPr>
          <w:p w:rsidR="00A2704D" w:rsidRDefault="00A2704D" w:rsidP="00E568AC">
            <w:pPr>
              <w:jc w:val="both"/>
            </w:pPr>
            <w:r>
              <w:t>Diplomové práce: VUT (1), UTB (1)</w:t>
            </w:r>
          </w:p>
          <w:p w:rsidR="00A2704D" w:rsidRDefault="00A2704D" w:rsidP="00E568AC">
            <w:pPr>
              <w:jc w:val="both"/>
            </w:pPr>
            <w:r>
              <w:t>Bakalářské práce: VUT (1)</w:t>
            </w:r>
          </w:p>
        </w:tc>
      </w:tr>
      <w:tr w:rsidR="00A2704D" w:rsidTr="00E568AC">
        <w:trPr>
          <w:cantSplit/>
        </w:trPr>
        <w:tc>
          <w:tcPr>
            <w:tcW w:w="3085"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507" w:type="dxa"/>
            <w:gridSpan w:val="3"/>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085" w:type="dxa"/>
            <w:gridSpan w:val="2"/>
          </w:tcPr>
          <w:p w:rsidR="00A2704D" w:rsidRDefault="00A2704D" w:rsidP="00E568AC">
            <w:pPr>
              <w:jc w:val="both"/>
            </w:pPr>
          </w:p>
        </w:tc>
        <w:tc>
          <w:tcPr>
            <w:tcW w:w="2507" w:type="dxa"/>
            <w:gridSpan w:val="3"/>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085" w:type="dxa"/>
            <w:gridSpan w:val="2"/>
            <w:shd w:val="clear" w:color="auto" w:fill="F7CAAC"/>
          </w:tcPr>
          <w:p w:rsidR="00A2704D" w:rsidRDefault="00A2704D" w:rsidP="00E568AC">
            <w:pPr>
              <w:jc w:val="both"/>
            </w:pPr>
            <w:r>
              <w:rPr>
                <w:b/>
              </w:rPr>
              <w:t>Obor jmenovacího řízení</w:t>
            </w:r>
          </w:p>
        </w:tc>
        <w:tc>
          <w:tcPr>
            <w:tcW w:w="2507" w:type="dxa"/>
            <w:gridSpan w:val="3"/>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 xml:space="preserve">5 </w:t>
            </w:r>
          </w:p>
        </w:tc>
        <w:tc>
          <w:tcPr>
            <w:tcW w:w="693" w:type="dxa"/>
            <w:vMerge w:val="restart"/>
          </w:tcPr>
          <w:p w:rsidR="00A2704D" w:rsidRDefault="00A2704D" w:rsidP="00E568AC">
            <w:pPr>
              <w:jc w:val="both"/>
              <w:rPr>
                <w:b/>
              </w:rPr>
            </w:pPr>
            <w:r>
              <w:rPr>
                <w:b/>
              </w:rPr>
              <w:t xml:space="preserve">18 </w:t>
            </w:r>
          </w:p>
        </w:tc>
        <w:tc>
          <w:tcPr>
            <w:tcW w:w="694" w:type="dxa"/>
            <w:vMerge w:val="restart"/>
          </w:tcPr>
          <w:p w:rsidR="00A2704D" w:rsidRDefault="00A2704D" w:rsidP="00E568AC">
            <w:pPr>
              <w:jc w:val="both"/>
              <w:rPr>
                <w:b/>
              </w:rPr>
            </w:pPr>
          </w:p>
        </w:tc>
      </w:tr>
      <w:tr w:rsidR="00A2704D" w:rsidTr="00E568AC">
        <w:trPr>
          <w:trHeight w:val="205"/>
        </w:trPr>
        <w:tc>
          <w:tcPr>
            <w:tcW w:w="3085" w:type="dxa"/>
            <w:gridSpan w:val="2"/>
          </w:tcPr>
          <w:p w:rsidR="00A2704D" w:rsidRDefault="00A2704D" w:rsidP="00E568AC">
            <w:pPr>
              <w:jc w:val="both"/>
            </w:pPr>
          </w:p>
        </w:tc>
        <w:tc>
          <w:tcPr>
            <w:tcW w:w="2507" w:type="dxa"/>
            <w:gridSpan w:val="3"/>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2"/>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2"/>
          </w:tcPr>
          <w:p w:rsidR="00A2704D" w:rsidRDefault="00A2704D" w:rsidP="00E568AC">
            <w:pPr>
              <w:spacing w:after="60"/>
              <w:jc w:val="both"/>
              <w:rPr>
                <w:b/>
              </w:rPr>
            </w:pPr>
            <w:r w:rsidRPr="00492664">
              <w:rPr>
                <w:b/>
              </w:rPr>
              <w:t>HRABEC, Dušan (85%),</w:t>
            </w:r>
            <w:r w:rsidRPr="00CB20AC">
              <w:t xml:space="preserve"> HAUGEN, Kjetil K. a POPELA, Pavel</w:t>
            </w:r>
            <w:r>
              <w:t>.</w:t>
            </w:r>
            <w:r w:rsidRPr="00CB20AC">
              <w:t xml:space="preserve"> The newsvendor problém with advertising: an overview with extensions. </w:t>
            </w:r>
            <w:r w:rsidRPr="00CB20AC">
              <w:rPr>
                <w:i/>
              </w:rPr>
              <w:t>Review of Managerial Science</w:t>
            </w:r>
            <w:r w:rsidRPr="00CB20AC">
              <w:t>.</w:t>
            </w:r>
            <w:r>
              <w:t xml:space="preserve"> 2017.</w:t>
            </w:r>
            <w:r w:rsidRPr="00CB20AC">
              <w:t xml:space="preserve"> 11(4), 767-787. ISSN 1863</w:t>
            </w:r>
            <w:r>
              <w:t>-</w:t>
            </w:r>
            <w:r w:rsidRPr="00CB20AC">
              <w:t>6683.</w:t>
            </w:r>
          </w:p>
          <w:p w:rsidR="00A2704D" w:rsidRPr="00CB20AC" w:rsidRDefault="00A2704D" w:rsidP="00E568AC">
            <w:pPr>
              <w:spacing w:after="60"/>
              <w:jc w:val="both"/>
            </w:pPr>
            <w:r w:rsidRPr="00492664">
              <w:rPr>
                <w:b/>
              </w:rPr>
              <w:t>HRABEC, Dušan (70%)</w:t>
            </w:r>
            <w:r>
              <w:t xml:space="preserve">, </w:t>
            </w:r>
            <w:r w:rsidRPr="00CB20AC">
              <w:t>POPELA, Pavel., ROUPEC, Jan</w:t>
            </w:r>
            <w:r>
              <w:t>.</w:t>
            </w:r>
            <w:r w:rsidRPr="00CB20AC">
              <w:t xml:space="preserve"> WS network design problem with nonlinear pricing solved by hybrid algorithm. In </w:t>
            </w:r>
            <w:r w:rsidRPr="00CB20AC">
              <w:rPr>
                <w:i/>
              </w:rPr>
              <w:t>Parallel Problem Solving from Nature - PPSN XIV, Lecture Notes in Computer Science.</w:t>
            </w:r>
            <w:r w:rsidRPr="00CB20AC">
              <w:t xml:space="preserve"> Edinburgh, Scotland</w:t>
            </w:r>
            <w:r>
              <w:t xml:space="preserve">, 2016. </w:t>
            </w:r>
            <w:r w:rsidRPr="00CB20AC">
              <w:t xml:space="preserve"> 9921, 655-664.</w:t>
            </w:r>
          </w:p>
          <w:p w:rsidR="00A2704D" w:rsidRDefault="00A2704D" w:rsidP="00E568AC">
            <w:pPr>
              <w:spacing w:after="60"/>
              <w:jc w:val="both"/>
              <w:rPr>
                <w:b/>
              </w:rPr>
            </w:pPr>
            <w:r w:rsidRPr="00CB20AC">
              <w:t xml:space="preserve">ROUPEC, Jan, POPELA, Pavel, </w:t>
            </w:r>
            <w:r w:rsidRPr="00492664">
              <w:rPr>
                <w:b/>
              </w:rPr>
              <w:t>HRABEC, Dušan (30%)</w:t>
            </w:r>
            <w:r w:rsidRPr="00CB20AC">
              <w:t>, NOVOTNÝ, Jan, OLSTAD, Asmund, HAUGEN, Kjetil K.,</w:t>
            </w:r>
            <w:r>
              <w:rPr>
                <w:b/>
              </w:rPr>
              <w:t xml:space="preserve"> </w:t>
            </w:r>
            <w:r w:rsidRPr="00CB20AC">
              <w:t xml:space="preserve">Hybrid algorithm for network design problem with uncertain demands. In </w:t>
            </w:r>
            <w:r w:rsidRPr="00CB20AC">
              <w:rPr>
                <w:i/>
              </w:rPr>
              <w:t>Proceedings of the World Congress on Engineering and Computer Science 2013, WCECS,</w:t>
            </w:r>
            <w:r w:rsidRPr="00CB20AC">
              <w:t xml:space="preserve"> </w:t>
            </w:r>
            <w:r w:rsidRPr="00CB20AC">
              <w:rPr>
                <w:i/>
              </w:rPr>
              <w:t>Lecture Notes in Engineering and Computer Science</w:t>
            </w:r>
            <w:r w:rsidRPr="00CB20AC">
              <w:t>. San Francisco, CA, USA</w:t>
            </w:r>
            <w:r>
              <w:t>, 2013.</w:t>
            </w:r>
            <w:r w:rsidRPr="00CB20AC">
              <w:t xml:space="preserve"> 1, 554-559</w:t>
            </w:r>
            <w:r>
              <w:t>.</w:t>
            </w:r>
          </w:p>
        </w:tc>
      </w:tr>
      <w:tr w:rsidR="00A2704D" w:rsidTr="00E568AC">
        <w:trPr>
          <w:trHeight w:val="218"/>
        </w:trPr>
        <w:tc>
          <w:tcPr>
            <w:tcW w:w="9859" w:type="dxa"/>
            <w:gridSpan w:val="12"/>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2"/>
          </w:tcPr>
          <w:p w:rsidR="00A2704D" w:rsidRDefault="00A2704D" w:rsidP="00E568AC">
            <w:r>
              <w:rPr>
                <w:b/>
              </w:rPr>
              <w:t xml:space="preserve">2014-2015: </w:t>
            </w:r>
            <w:r w:rsidRPr="00CB20AC">
              <w:t>Molde University College – University Specialized in Logistics, Norsko, 10 měsíců</w:t>
            </w:r>
            <w:r>
              <w:t>.</w:t>
            </w:r>
          </w:p>
          <w:p w:rsidR="00A2704D" w:rsidRDefault="00A2704D" w:rsidP="00E568AC">
            <w:pPr>
              <w:rPr>
                <w:b/>
              </w:rPr>
            </w:pPr>
            <w:r>
              <w:rPr>
                <w:b/>
              </w:rPr>
              <w:t xml:space="preserve">2010-2011: </w:t>
            </w:r>
            <w:r w:rsidRPr="00CB20AC">
              <w:t>Molde University College – University Specialized in Logistics, Norsko</w:t>
            </w:r>
            <w:r>
              <w:t>, 6</w:t>
            </w:r>
            <w:r w:rsidRPr="00CB20AC">
              <w:t xml:space="preserve"> měsíců</w:t>
            </w:r>
            <w:r>
              <w:t>.</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6"/>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r w:rsidR="00A2704D" w:rsidTr="00E568AC">
        <w:tc>
          <w:tcPr>
            <w:tcW w:w="9859" w:type="dxa"/>
            <w:gridSpan w:val="12"/>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1"/>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1"/>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1"/>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6"/>
          </w:tcPr>
          <w:p w:rsidR="00A2704D" w:rsidRPr="00AB4346" w:rsidRDefault="00A2704D" w:rsidP="00E568AC">
            <w:pPr>
              <w:jc w:val="both"/>
              <w:rPr>
                <w:b/>
              </w:rPr>
            </w:pPr>
            <w:smartTag w:uri="urn:schemas-microsoft-com:office:smarttags" w:element="PersonName">
              <w:r w:rsidRPr="00AB4346">
                <w:rPr>
                  <w:b/>
                </w:rPr>
                <w:t>Eva Hoke</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gridSpan w:val="2"/>
          </w:tcPr>
          <w:p w:rsidR="00A2704D" w:rsidRDefault="00A2704D" w:rsidP="00E568AC">
            <w:pPr>
              <w:jc w:val="both"/>
            </w:pPr>
            <w:r>
              <w:t>1981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695608" w:rsidRDefault="00A2704D" w:rsidP="00E568AC">
            <w:pPr>
              <w:jc w:val="both"/>
              <w:rPr>
                <w:i/>
              </w:rPr>
            </w:pPr>
            <w:r w:rsidRPr="00695608">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4"/>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695608" w:rsidRDefault="00A2704D" w:rsidP="00E568AC">
            <w:pPr>
              <w:jc w:val="both"/>
              <w:rPr>
                <w:i/>
              </w:rPr>
            </w:pPr>
            <w:r w:rsidRPr="00695608">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6"/>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6"/>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6"/>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2"/>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2"/>
            <w:tcBorders>
              <w:top w:val="nil"/>
            </w:tcBorders>
          </w:tcPr>
          <w:p w:rsidR="00A2704D" w:rsidRDefault="00A2704D" w:rsidP="00E568AC">
            <w:pPr>
              <w:jc w:val="both"/>
            </w:pPr>
            <w:r>
              <w:t>Ekonomika při krizových situacích – garant, přednášky (100 %), cvičení (100 %)</w:t>
            </w:r>
          </w:p>
          <w:p w:rsidR="00A2704D" w:rsidRDefault="00A2704D" w:rsidP="00E568AC">
            <w:pPr>
              <w:jc w:val="both"/>
            </w:pPr>
            <w:r>
              <w:t>Řízení lidských zdrojů v krizových situacích – garant, přednášky (100 %), cvičení (100 %)</w:t>
            </w:r>
          </w:p>
          <w:p w:rsidR="00A2704D" w:rsidRDefault="00A2704D" w:rsidP="00E568AC">
            <w:pPr>
              <w:jc w:val="both"/>
            </w:pPr>
          </w:p>
        </w:tc>
      </w:tr>
      <w:tr w:rsidR="00A2704D" w:rsidTr="00E568AC">
        <w:tc>
          <w:tcPr>
            <w:tcW w:w="9859" w:type="dxa"/>
            <w:gridSpan w:val="12"/>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2"/>
          </w:tcPr>
          <w:p w:rsidR="00A2704D" w:rsidRPr="003F0FB2" w:rsidRDefault="00A2704D" w:rsidP="00E568AC">
            <w:pPr>
              <w:jc w:val="both"/>
            </w:pPr>
            <w:r w:rsidRPr="003F0FB2">
              <w:t>1999</w:t>
            </w:r>
            <w:r>
              <w:t xml:space="preserve"> – </w:t>
            </w:r>
            <w:r w:rsidRPr="003F0FB2">
              <w:t>2004 Vysoká vojenská šk</w:t>
            </w:r>
            <w:r>
              <w:t>ola pozemního vojska ve Vyškově. (Ing.)</w:t>
            </w:r>
          </w:p>
          <w:p w:rsidR="00A2704D" w:rsidRDefault="00A2704D" w:rsidP="00E568AC">
            <w:pPr>
              <w:jc w:val="both"/>
              <w:rPr>
                <w:b/>
              </w:rPr>
            </w:pPr>
            <w:r w:rsidRPr="003F0FB2">
              <w:t xml:space="preserve">2004 </w:t>
            </w:r>
            <w:r>
              <w:t>– 2008 Univerzita T</w:t>
            </w:r>
            <w:r w:rsidRPr="003F0FB2">
              <w:t xml:space="preserve">omáše Bati </w:t>
            </w:r>
            <w:r>
              <w:t>ve Zlíně, Fakulta managementu a ekonomiky (Ph.D.)</w:t>
            </w:r>
          </w:p>
        </w:tc>
      </w:tr>
      <w:tr w:rsidR="00A2704D" w:rsidTr="00E568AC">
        <w:tc>
          <w:tcPr>
            <w:tcW w:w="9859" w:type="dxa"/>
            <w:gridSpan w:val="12"/>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2"/>
          </w:tcPr>
          <w:p w:rsidR="00A2704D" w:rsidRDefault="00A2704D" w:rsidP="00E568AC">
            <w:pPr>
              <w:jc w:val="both"/>
            </w:pPr>
            <w:r>
              <w:t>2004 – doposud Univerzita T</w:t>
            </w:r>
            <w:r w:rsidRPr="003F0FB2">
              <w:t xml:space="preserve">omáše Bati </w:t>
            </w:r>
            <w:r>
              <w:t>ve Zlíně</w:t>
            </w:r>
          </w:p>
        </w:tc>
      </w:tr>
      <w:tr w:rsidR="00A2704D" w:rsidTr="00E568AC">
        <w:trPr>
          <w:trHeight w:val="250"/>
        </w:trPr>
        <w:tc>
          <w:tcPr>
            <w:tcW w:w="9859" w:type="dxa"/>
            <w:gridSpan w:val="12"/>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2"/>
          </w:tcPr>
          <w:p w:rsidR="00A2704D" w:rsidRDefault="00A2704D" w:rsidP="00E568AC">
            <w:pPr>
              <w:jc w:val="both"/>
            </w:pPr>
            <w:r>
              <w:t>35 bakalářských prací</w:t>
            </w:r>
          </w:p>
          <w:p w:rsidR="00A2704D" w:rsidRDefault="00A2704D" w:rsidP="00E568AC">
            <w:pPr>
              <w:jc w:val="both"/>
            </w:pPr>
            <w:r>
              <w:t>6 diplomových prací</w:t>
            </w:r>
          </w:p>
        </w:tc>
      </w:tr>
      <w:tr w:rsidR="00A2704D" w:rsidTr="00E568AC">
        <w:trPr>
          <w:cantSplit/>
        </w:trPr>
        <w:tc>
          <w:tcPr>
            <w:tcW w:w="3347" w:type="dxa"/>
            <w:gridSpan w:val="3"/>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3"/>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3"/>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3"/>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2"/>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615A3F" w:rsidTr="00E568AC">
        <w:trPr>
          <w:trHeight w:val="1635"/>
        </w:trPr>
        <w:tc>
          <w:tcPr>
            <w:tcW w:w="9859" w:type="dxa"/>
            <w:gridSpan w:val="12"/>
          </w:tcPr>
          <w:p w:rsidR="00A2704D" w:rsidRPr="00615A3F" w:rsidRDefault="00A2704D" w:rsidP="00E568AC">
            <w:pPr>
              <w:jc w:val="both"/>
            </w:pPr>
            <w:r w:rsidRPr="00FB303F">
              <w:rPr>
                <w:b/>
              </w:rPr>
              <w:t>HOKE, Eva (100 %).</w:t>
            </w:r>
            <w:r>
              <w:t xml:space="preserve"> Kapacitní krize. In: </w:t>
            </w:r>
            <w:r w:rsidRPr="008A60FA">
              <w:rPr>
                <w:i/>
              </w:rPr>
              <w:t>Sborník příspěvku z konference Krizové řízení a řešení krizových situací 2016</w:t>
            </w:r>
            <w:r>
              <w:t xml:space="preserve">, </w:t>
            </w:r>
            <w:r w:rsidRPr="00F7434D">
              <w:rPr>
                <w:i/>
              </w:rPr>
              <w:t xml:space="preserve">konané ve dnech 8.- </w:t>
            </w:r>
            <w:r>
              <w:rPr>
                <w:i/>
              </w:rPr>
              <w:t>9. září 2016 v Uherském Hradišti</w:t>
            </w:r>
            <w:r>
              <w:t xml:space="preserve">. 2016. s. 87-92. ISBN 978-80-7454-632-7. </w:t>
            </w:r>
          </w:p>
        </w:tc>
      </w:tr>
      <w:tr w:rsidR="00A2704D" w:rsidTr="00E568AC">
        <w:trPr>
          <w:trHeight w:val="218"/>
        </w:trPr>
        <w:tc>
          <w:tcPr>
            <w:tcW w:w="9859" w:type="dxa"/>
            <w:gridSpan w:val="12"/>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2"/>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6"/>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16.1.2018</w:t>
            </w:r>
          </w:p>
        </w:tc>
      </w:tr>
    </w:tbl>
    <w:p w:rsidR="00A2704D" w:rsidRDefault="00A2704D" w:rsidP="00E568AC"/>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RPr="003A0E21"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0"/>
          </w:tcPr>
          <w:p w:rsidR="00A2704D" w:rsidRPr="003A0E21" w:rsidRDefault="00A2704D" w:rsidP="00E568AC">
            <w:pPr>
              <w:jc w:val="both"/>
            </w:pPr>
            <w:r w:rsidRPr="003A0E21">
              <w:t>Univerzita Tomáše Bati ve Zlíně</w:t>
            </w:r>
          </w:p>
        </w:tc>
      </w:tr>
      <w:tr w:rsidR="00A2704D" w:rsidRPr="003A0E21"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Pr="003A0E21" w:rsidRDefault="00A2704D" w:rsidP="00E568AC">
            <w:pPr>
              <w:jc w:val="both"/>
            </w:pPr>
            <w:r w:rsidRPr="003A0E21">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 xml:space="preserve">Bezpečnost společnosti  </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134683" w:rsidRDefault="00A2704D" w:rsidP="00E568AC">
            <w:pPr>
              <w:jc w:val="both"/>
              <w:rPr>
                <w:b/>
              </w:rPr>
            </w:pPr>
            <w:r w:rsidRPr="00134683">
              <w:rPr>
                <w:rFonts w:eastAsia="Arial Unicode MS"/>
                <w:b/>
              </w:rPr>
              <w:t>Jiří Chlachula</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rPr>
                <w:rFonts w:eastAsia="Arial Unicode MS"/>
                <w:sz w:val="22"/>
                <w:szCs w:val="22"/>
              </w:rPr>
              <w:t xml:space="preserve">Prof., </w:t>
            </w:r>
            <w:r w:rsidRPr="00416DCC">
              <w:rPr>
                <w:rFonts w:eastAsia="Arial Unicode MS"/>
                <w:sz w:val="22"/>
                <w:szCs w:val="22"/>
              </w:rPr>
              <w:t>PhD,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Pr="003A0E21" w:rsidRDefault="00A2704D" w:rsidP="00E568AC">
            <w:pPr>
              <w:jc w:val="both"/>
            </w:pPr>
            <w:r w:rsidRPr="003A0E21">
              <w:rPr>
                <w:rFonts w:eastAsia="Arial Unicode MS"/>
              </w:rPr>
              <w:t>1962</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FB303F" w:rsidRDefault="00A2704D" w:rsidP="00E568AC">
            <w:pPr>
              <w:jc w:val="both"/>
              <w:rPr>
                <w:i/>
              </w:rPr>
            </w:pPr>
            <w:r w:rsidRPr="00FB303F">
              <w:rPr>
                <w:i/>
              </w:rPr>
              <w:t>pp</w:t>
            </w:r>
            <w:r>
              <w:rPr>
                <w:i/>
              </w:rPr>
              <w:t>.</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Univerzita Adama Mickiewicze, Poznaň, Polsko</w:t>
            </w:r>
          </w:p>
        </w:tc>
        <w:tc>
          <w:tcPr>
            <w:tcW w:w="1703" w:type="dxa"/>
            <w:gridSpan w:val="2"/>
          </w:tcPr>
          <w:p w:rsidR="00A2704D" w:rsidRPr="00FB303F" w:rsidRDefault="00A2704D" w:rsidP="00E568AC">
            <w:pPr>
              <w:jc w:val="both"/>
              <w:rPr>
                <w:i/>
              </w:rPr>
            </w:pPr>
            <w:r w:rsidRPr="00FB303F">
              <w:rPr>
                <w:i/>
              </w:rPr>
              <w:t>pp</w:t>
            </w:r>
            <w:r>
              <w:rPr>
                <w:i/>
              </w:rPr>
              <w:t>.</w:t>
            </w:r>
          </w:p>
        </w:tc>
        <w:tc>
          <w:tcPr>
            <w:tcW w:w="2096" w:type="dxa"/>
            <w:gridSpan w:val="4"/>
          </w:tcPr>
          <w:p w:rsidR="00A2704D" w:rsidRDefault="00A2704D" w:rsidP="00E568AC">
            <w:pPr>
              <w:jc w:val="both"/>
            </w:pPr>
            <w:r>
              <w:t>40</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RPr="005453BE" w:rsidTr="00E568AC">
        <w:trPr>
          <w:trHeight w:val="480"/>
        </w:trPr>
        <w:tc>
          <w:tcPr>
            <w:tcW w:w="9859" w:type="dxa"/>
            <w:gridSpan w:val="11"/>
            <w:tcBorders>
              <w:top w:val="nil"/>
            </w:tcBorders>
          </w:tcPr>
          <w:p w:rsidR="00A2704D" w:rsidRPr="005453BE" w:rsidRDefault="00A2704D" w:rsidP="00E568AC">
            <w:pPr>
              <w:jc w:val="both"/>
            </w:pPr>
            <w:r>
              <w:t>Environmentální zátěž území a sanační technologie – přednášky (50 %), cvičení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626D69" w:rsidTr="00E568AC">
        <w:trPr>
          <w:trHeight w:val="845"/>
        </w:trPr>
        <w:tc>
          <w:tcPr>
            <w:tcW w:w="9859" w:type="dxa"/>
            <w:gridSpan w:val="11"/>
          </w:tcPr>
          <w:p w:rsidR="00A2704D" w:rsidRDefault="00A2704D" w:rsidP="00E568AC">
            <w:r>
              <w:t>1985 PhDr. Univerzita J.E. Purkyně, Brno (Archeologie a muzeologie)</w:t>
            </w:r>
          </w:p>
          <w:p w:rsidR="00A2704D" w:rsidRDefault="00A2704D" w:rsidP="00E568AC">
            <w:r>
              <w:t>1994 PhD., University of Calgary, Canada (Archaeology – Cultural Antropology)</w:t>
            </w:r>
          </w:p>
          <w:p w:rsidR="00A2704D" w:rsidRPr="00626D69" w:rsidRDefault="00A2704D" w:rsidP="00E568AC">
            <w:r>
              <w:t>1995 PhD., University of Alberta, Canada (Earth and Atmospheric Sciences)</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Pr="00416DCC" w:rsidRDefault="00A2704D" w:rsidP="00E568AC">
            <w:pPr>
              <w:jc w:val="both"/>
            </w:pPr>
            <w:r w:rsidRPr="00416DCC">
              <w:t>1996-1997 Katedra antropologie, PřF MU Brno (akademický pracovník</w:t>
            </w:r>
            <w:r>
              <w:t xml:space="preserve"> (odborný asistent</w:t>
            </w:r>
            <w:r w:rsidRPr="00416DCC">
              <w:t>)</w:t>
            </w:r>
          </w:p>
          <w:p w:rsidR="00A2704D" w:rsidRPr="00416DCC" w:rsidRDefault="00A2704D" w:rsidP="00E568AC">
            <w:pPr>
              <w:jc w:val="both"/>
            </w:pPr>
            <w:r w:rsidRPr="00416DCC">
              <w:t>1998-2005 Ústav životního prostředí, FT UTB Zlín  (akade</w:t>
            </w:r>
            <w:r>
              <w:t>mický pracovník.</w:t>
            </w:r>
            <w:r w:rsidRPr="00416DCC">
              <w:t xml:space="preserve"> docent)</w:t>
            </w:r>
          </w:p>
          <w:p w:rsidR="00A2704D" w:rsidRPr="00416DCC" w:rsidRDefault="00A2704D" w:rsidP="00E568AC">
            <w:pPr>
              <w:jc w:val="both"/>
            </w:pPr>
            <w:r w:rsidRPr="00416DCC">
              <w:t xml:space="preserve">2006-2008 </w:t>
            </w:r>
            <w:r>
              <w:t>Př.F.</w:t>
            </w:r>
            <w:r w:rsidRPr="00416DCC">
              <w:t xml:space="preserve"> UPOL </w:t>
            </w:r>
            <w:r>
              <w:t xml:space="preserve">Katedra geologie, </w:t>
            </w:r>
            <w:r w:rsidRPr="00416DCC">
              <w:t>Olomouc (akademický pracovník, docent)</w:t>
            </w:r>
          </w:p>
          <w:p w:rsidR="00A2704D" w:rsidRDefault="00A2704D" w:rsidP="00E568AC">
            <w:pPr>
              <w:jc w:val="both"/>
            </w:pPr>
            <w:r w:rsidRPr="00416DCC">
              <w:t xml:space="preserve">2008-         UTB Zlín; </w:t>
            </w:r>
            <w:r>
              <w:t xml:space="preserve">Ústav environmentální bezpečnosti </w:t>
            </w:r>
            <w:r w:rsidRPr="00416DCC">
              <w:t xml:space="preserve"> (akademický pracovník, </w:t>
            </w:r>
            <w:r>
              <w:t>Laboratoř</w:t>
            </w:r>
            <w:r w:rsidRPr="00416DCC">
              <w:t xml:space="preserve"> paleoekolog</w:t>
            </w:r>
            <w:r>
              <w:t>i</w:t>
            </w:r>
            <w:r w:rsidRPr="00416DCC">
              <w:t>e)</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711"/>
        </w:trPr>
        <w:tc>
          <w:tcPr>
            <w:tcW w:w="9859" w:type="dxa"/>
            <w:gridSpan w:val="11"/>
          </w:tcPr>
          <w:p w:rsidR="00A2704D" w:rsidRDefault="00A2704D" w:rsidP="00E568AC">
            <w:pPr>
              <w:jc w:val="both"/>
            </w:pPr>
            <w:r>
              <w:t>Vedení bakalářských (15), magisterských (10) a doktorských (7) prací.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rsidRPr="006744F5">
              <w:t>Geolog</w:t>
            </w:r>
            <w:r>
              <w:t>ické vědy / Kvartérní geologie</w:t>
            </w:r>
          </w:p>
        </w:tc>
        <w:tc>
          <w:tcPr>
            <w:tcW w:w="2245" w:type="dxa"/>
            <w:gridSpan w:val="2"/>
          </w:tcPr>
          <w:p w:rsidR="00A2704D" w:rsidRDefault="00A2704D" w:rsidP="00E568AC">
            <w:pPr>
              <w:jc w:val="both"/>
            </w:pPr>
            <w:r>
              <w:t>2004</w:t>
            </w:r>
          </w:p>
        </w:tc>
        <w:tc>
          <w:tcPr>
            <w:tcW w:w="2248" w:type="dxa"/>
            <w:gridSpan w:val="4"/>
            <w:tcBorders>
              <w:right w:val="single" w:sz="12" w:space="0" w:color="auto"/>
            </w:tcBorders>
          </w:tcPr>
          <w:p w:rsidR="00A2704D" w:rsidRDefault="00A2704D" w:rsidP="00E568AC">
            <w:pPr>
              <w:jc w:val="both"/>
            </w:pPr>
            <w:r>
              <w:t>MU Brno</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sidRPr="00C56400">
              <w:rPr>
                <w:bCs/>
              </w:rPr>
              <w:t>500</w:t>
            </w:r>
          </w:p>
        </w:tc>
        <w:tc>
          <w:tcPr>
            <w:tcW w:w="693" w:type="dxa"/>
            <w:vMerge w:val="restart"/>
          </w:tcPr>
          <w:p w:rsidR="00A2704D" w:rsidRDefault="00A2704D" w:rsidP="00E568AC">
            <w:pPr>
              <w:jc w:val="both"/>
              <w:rPr>
                <w:b/>
              </w:rPr>
            </w:pPr>
            <w:r>
              <w:t>424</w:t>
            </w: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r>
              <w:t>Vědy o Zemi</w:t>
            </w:r>
          </w:p>
        </w:tc>
        <w:tc>
          <w:tcPr>
            <w:tcW w:w="2245" w:type="dxa"/>
            <w:gridSpan w:val="2"/>
          </w:tcPr>
          <w:p w:rsidR="00A2704D" w:rsidRDefault="00A2704D" w:rsidP="00E568AC">
            <w:pPr>
              <w:jc w:val="both"/>
            </w:pPr>
            <w:r>
              <w:t>2014</w:t>
            </w:r>
          </w:p>
        </w:tc>
        <w:tc>
          <w:tcPr>
            <w:tcW w:w="2248" w:type="dxa"/>
            <w:gridSpan w:val="4"/>
            <w:tcBorders>
              <w:right w:val="single" w:sz="12" w:space="0" w:color="auto"/>
            </w:tcBorders>
          </w:tcPr>
          <w:p w:rsidR="00A2704D" w:rsidRDefault="00A2704D" w:rsidP="00E568AC">
            <w:pPr>
              <w:jc w:val="both"/>
            </w:pPr>
            <w:r>
              <w:t>AMU Poznaň</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97119" w:rsidTr="00E568AC">
        <w:trPr>
          <w:trHeight w:val="2347"/>
        </w:trPr>
        <w:tc>
          <w:tcPr>
            <w:tcW w:w="9859" w:type="dxa"/>
            <w:gridSpan w:val="11"/>
          </w:tcPr>
          <w:p w:rsidR="00A2704D" w:rsidRPr="00797119" w:rsidRDefault="00A2704D" w:rsidP="00E568AC">
            <w:pPr>
              <w:spacing w:after="60"/>
              <w:rPr>
                <w:shd w:val="clear" w:color="auto" w:fill="FFFFFF"/>
                <w:lang w:val="en-GB"/>
              </w:rPr>
            </w:pPr>
            <w:r>
              <w:t>ZHAGLOSKAYA</w:t>
            </w:r>
            <w:r w:rsidRPr="00797119">
              <w:t xml:space="preserve">, A., </w:t>
            </w:r>
            <w:r w:rsidRPr="005A4AA9">
              <w:rPr>
                <w:b/>
              </w:rPr>
              <w:t>CHLACHULA, J. (80 %)</w:t>
            </w:r>
            <w:r w:rsidRPr="00797119">
              <w:t>.</w:t>
            </w:r>
            <w:r>
              <w:t xml:space="preserve"> </w:t>
            </w:r>
            <w:r w:rsidRPr="00797119">
              <w:t xml:space="preserve">Thevs, N., </w:t>
            </w:r>
            <w:r>
              <w:t>Myrzagaliyeva, A., Aidosova, S</w:t>
            </w:r>
            <w:r w:rsidRPr="00797119">
              <w:t xml:space="preserve">. </w:t>
            </w:r>
            <w:r w:rsidRPr="00797119">
              <w:rPr>
                <w:shd w:val="clear" w:color="auto" w:fill="FFFFFF"/>
                <w:lang w:val="en-GB"/>
              </w:rPr>
              <w:t xml:space="preserve">Natural  Regeneration Potential of the Black Saxaul Shrub-Forests in Semi-Deserts of Central Asia – The </w:t>
            </w:r>
            <w:smartTag w:uri="urn:schemas-microsoft-com:office:smarttags" w:element="PlaceName">
              <w:r w:rsidRPr="00797119">
                <w:rPr>
                  <w:shd w:val="clear" w:color="auto" w:fill="FFFFFF"/>
                  <w:lang w:val="en-GB"/>
                </w:rPr>
                <w:t>Ili</w:t>
              </w:r>
            </w:smartTag>
            <w:r w:rsidRPr="00797119">
              <w:rPr>
                <w:shd w:val="clear" w:color="auto" w:fill="FFFFFF"/>
                <w:lang w:val="en-GB"/>
              </w:rPr>
              <w:t xml:space="preserve"> </w:t>
            </w:r>
            <w:smartTag w:uri="urn:schemas-microsoft-com:office:smarttags" w:element="PlaceType">
              <w:r w:rsidRPr="00797119">
                <w:rPr>
                  <w:shd w:val="clear" w:color="auto" w:fill="FFFFFF"/>
                  <w:lang w:val="en-GB"/>
                </w:rPr>
                <w:t>River</w:t>
              </w:r>
            </w:smartTag>
            <w:r w:rsidRPr="00797119">
              <w:rPr>
                <w:shd w:val="clear" w:color="auto" w:fill="FFFFFF"/>
                <w:lang w:val="en-GB"/>
              </w:rPr>
              <w:t xml:space="preserve"> Delta Area, </w:t>
            </w:r>
            <w:smartTag w:uri="urn:schemas-microsoft-com:office:smarttags" w:element="place">
              <w:r w:rsidRPr="00797119">
                <w:rPr>
                  <w:shd w:val="clear" w:color="auto" w:fill="FFFFFF"/>
                  <w:lang w:val="en-GB"/>
                </w:rPr>
                <w:t>SE Kazakhstan</w:t>
              </w:r>
            </w:smartTag>
            <w:r w:rsidRPr="00797119">
              <w:rPr>
                <w:shd w:val="clear" w:color="auto" w:fill="FFFFFF"/>
                <w:lang w:val="en-GB"/>
              </w:rPr>
              <w:t xml:space="preserve">. </w:t>
            </w:r>
            <w:r w:rsidRPr="00797119">
              <w:rPr>
                <w:i/>
                <w:iCs/>
                <w:shd w:val="clear" w:color="auto" w:fill="FFFFFF"/>
                <w:lang w:val="en-GB"/>
              </w:rPr>
              <w:t>Polish Journal of Ecology</w:t>
            </w:r>
            <w:r>
              <w:rPr>
                <w:shd w:val="clear" w:color="auto" w:fill="FFFFFF"/>
                <w:lang w:val="en-GB"/>
              </w:rPr>
              <w:t xml:space="preserve">. 2017. </w:t>
            </w:r>
            <w:r w:rsidRPr="00797119">
              <w:rPr>
                <w:shd w:val="clear" w:color="auto" w:fill="FFFFFF"/>
                <w:lang w:val="en-GB"/>
              </w:rPr>
              <w:t>3: 352-368</w:t>
            </w:r>
            <w:r>
              <w:rPr>
                <w:shd w:val="clear" w:color="auto" w:fill="FFFFFF"/>
                <w:lang w:val="en-GB"/>
              </w:rPr>
              <w:t xml:space="preserve"> </w:t>
            </w:r>
          </w:p>
          <w:p w:rsidR="00A2704D" w:rsidRPr="00797119" w:rsidRDefault="00A2704D" w:rsidP="00E568AC">
            <w:pPr>
              <w:spacing w:after="60"/>
            </w:pPr>
            <w:r>
              <w:rPr>
                <w:lang w:val="en-GB"/>
              </w:rPr>
              <w:t>CHEMENKO</w:t>
            </w:r>
            <w:r w:rsidRPr="00797119">
              <w:rPr>
                <w:lang w:val="en-GB"/>
              </w:rPr>
              <w:t xml:space="preserve">, Z.I., </w:t>
            </w:r>
            <w:r w:rsidRPr="005A4AA9">
              <w:rPr>
                <w:b/>
                <w:lang w:val="en-GB"/>
              </w:rPr>
              <w:t>CHLACHULA, J. (90 %)</w:t>
            </w:r>
            <w:r>
              <w:rPr>
                <w:lang w:val="en-GB"/>
              </w:rPr>
              <w:t>.</w:t>
            </w:r>
            <w:r w:rsidRPr="00797119">
              <w:rPr>
                <w:lang w:val="en-GB"/>
              </w:rPr>
              <w:t xml:space="preserve"> Precious and decorative n</w:t>
            </w:r>
            <w:r>
              <w:rPr>
                <w:lang w:val="en-GB"/>
              </w:rPr>
              <w:t xml:space="preserve">on-metallic minerals from East </w:t>
            </w:r>
            <w:r w:rsidRPr="00797119">
              <w:rPr>
                <w:lang w:val="en-GB"/>
              </w:rPr>
              <w:t xml:space="preserve">Kazakhstan: geological deposits and present utilisation. Proceedings, </w:t>
            </w:r>
            <w:r w:rsidRPr="00797119">
              <w:rPr>
                <w:i/>
                <w:lang w:val="en-GB"/>
              </w:rPr>
              <w:t>17</w:t>
            </w:r>
            <w:r w:rsidRPr="00797119">
              <w:rPr>
                <w:i/>
                <w:vertAlign w:val="superscript"/>
                <w:lang w:val="en-GB"/>
              </w:rPr>
              <w:t>th</w:t>
            </w:r>
            <w:r w:rsidRPr="00797119">
              <w:rPr>
                <w:i/>
                <w:lang w:val="en-GB"/>
              </w:rPr>
              <w:t xml:space="preserve"> Multidisciplinary Scientific Geoconference SGEM</w:t>
            </w:r>
            <w:r w:rsidRPr="00797119">
              <w:rPr>
                <w:lang w:val="en-GB"/>
              </w:rPr>
              <w:t xml:space="preserve">, Sofia-Albena, </w:t>
            </w:r>
            <w:r>
              <w:rPr>
                <w:lang w:val="en-GB"/>
              </w:rPr>
              <w:t xml:space="preserve">2017. </w:t>
            </w:r>
            <w:r w:rsidRPr="00797119">
              <w:rPr>
                <w:lang w:val="en-GB"/>
              </w:rPr>
              <w:t xml:space="preserve"> 29.06.-05.07.2017. Vol. 17, Issue 11: </w:t>
            </w:r>
            <w:r w:rsidRPr="00797119">
              <w:rPr>
                <w:i/>
                <w:iCs/>
                <w:lang w:val="en-GB"/>
              </w:rPr>
              <w:t xml:space="preserve">Science and Technologies </w:t>
            </w:r>
            <w:r>
              <w:rPr>
                <w:i/>
                <w:iCs/>
                <w:lang w:val="en-GB"/>
              </w:rPr>
              <w:t xml:space="preserve">in Geology </w:t>
            </w:r>
            <w:r w:rsidRPr="00797119">
              <w:rPr>
                <w:i/>
                <w:iCs/>
                <w:lang w:val="en-GB"/>
              </w:rPr>
              <w:t>Exploration and Mining,</w:t>
            </w:r>
            <w:r w:rsidRPr="00797119">
              <w:rPr>
                <w:lang w:val="en-GB"/>
              </w:rPr>
              <w:t xml:space="preserve"> STEF92 Technology Press, Sofia, pp. 447-454. ISBN 978-619-7105-98-8, ISSN 1314-2704; </w:t>
            </w:r>
            <w:r>
              <w:rPr>
                <w:lang w:val="en-GB"/>
              </w:rPr>
              <w:t>d</w:t>
            </w:r>
            <w:r w:rsidRPr="00797119">
              <w:t xml:space="preserve">oi.org/10.5593/sgem2017/11. </w:t>
            </w:r>
          </w:p>
          <w:p w:rsidR="00A2704D" w:rsidRPr="00797119" w:rsidRDefault="00A2704D" w:rsidP="00E568AC">
            <w:pPr>
              <w:spacing w:after="60"/>
            </w:pPr>
            <w:r w:rsidRPr="00D9006D">
              <w:rPr>
                <w:b/>
              </w:rPr>
              <w:t>CHLACHULA, J.  (100 %)</w:t>
            </w:r>
            <w:r>
              <w:t>.</w:t>
            </w:r>
            <w:r w:rsidRPr="00797119">
              <w:t xml:space="preserve"> Chronology and Environments of the Pleistocene Peopling in North Asia. </w:t>
            </w:r>
            <w:r w:rsidRPr="00E546B4">
              <w:rPr>
                <w:i/>
                <w:iCs/>
              </w:rPr>
              <w:t xml:space="preserve">Archaeological Research in Asia </w:t>
            </w:r>
            <w:r w:rsidRPr="00797119">
              <w:t xml:space="preserve">12 (2017), 33-53.     </w:t>
            </w:r>
          </w:p>
          <w:p w:rsidR="00A2704D" w:rsidRPr="00797119" w:rsidRDefault="00A2704D" w:rsidP="00E568AC">
            <w:pPr>
              <w:spacing w:after="60"/>
              <w:rPr>
                <w:lang w:val="en-GB"/>
              </w:rPr>
            </w:pPr>
            <w:r w:rsidRPr="00D9006D">
              <w:rPr>
                <w:b/>
              </w:rPr>
              <w:t>CHLACHULA. J. (70 %),</w:t>
            </w:r>
            <w:r w:rsidRPr="00797119">
              <w:t xml:space="preserve"> </w:t>
            </w:r>
            <w:r>
              <w:t>KRUPYANKO</w:t>
            </w:r>
            <w:r w:rsidRPr="00797119">
              <w:t>,</w:t>
            </w:r>
            <w:r>
              <w:t xml:space="preserve"> A.A.</w:t>
            </w:r>
            <w:r w:rsidRPr="00797119">
              <w:t xml:space="preserve"> Sequence stratigraphy and e</w:t>
            </w:r>
            <w:r>
              <w:t>nvironment</w:t>
            </w:r>
            <w:r w:rsidRPr="00797119">
              <w:t xml:space="preserve">al background of the Late Pleistocene and Holocene occupation in the Southwest Primor’ye (the Russian Far East). </w:t>
            </w:r>
            <w:r w:rsidRPr="00E546B4">
              <w:rPr>
                <w:i/>
                <w:iCs/>
              </w:rPr>
              <w:t>Quaternary Science Reviews,</w:t>
            </w:r>
            <w:r w:rsidRPr="00797119">
              <w:t xml:space="preserve"> </w:t>
            </w:r>
            <w:r>
              <w:t xml:space="preserve">2016, </w:t>
            </w:r>
            <w:r w:rsidRPr="00797119">
              <w:t>142, 120-142</w:t>
            </w:r>
            <w:r w:rsidRPr="00797119">
              <w:rPr>
                <w:i/>
              </w:rPr>
              <w:t xml:space="preserve">. </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Pr="007C7BE5" w:rsidRDefault="00A2704D" w:rsidP="00E568AC">
            <w:pPr>
              <w:jc w:val="both"/>
            </w:pPr>
            <w:r w:rsidRPr="007C7BE5">
              <w:t xml:space="preserve">Vědecká činnost: </w:t>
            </w:r>
            <w:r>
              <w:t>Ruská Federace (07/08 2000-2015), Kazachstán (08- 2008, 2009), Ukrajina (08-2010),</w:t>
            </w:r>
          </w:p>
          <w:p w:rsidR="00A2704D" w:rsidRDefault="00A2704D" w:rsidP="00E568AC">
            <w:pPr>
              <w:rPr>
                <w:b/>
              </w:rPr>
            </w:pPr>
            <w:r>
              <w:t>Stáže:</w:t>
            </w:r>
            <w:r w:rsidRPr="007C7BE5">
              <w:t xml:space="preserve"> University of Barcelona</w:t>
            </w:r>
            <w:r>
              <w:t xml:space="preserve"> (05-2005, 2006)., University of Cyprus (05-2011), Izmir University (05-2012).</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14.02.2018</w:t>
            </w:r>
          </w:p>
        </w:tc>
      </w:tr>
    </w:tbl>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rPr>
                <w:bCs/>
              </w:rP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AB4346" w:rsidRDefault="00A2704D" w:rsidP="00E568AC">
            <w:pPr>
              <w:jc w:val="both"/>
              <w:rPr>
                <w:b/>
              </w:rPr>
            </w:pPr>
            <w:r w:rsidRPr="00AB4346">
              <w:rPr>
                <w:b/>
              </w:rPr>
              <w:t>Peter Chrastina</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RNDr.,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1969</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0203C" w:rsidRDefault="00A2704D" w:rsidP="00E568AC">
            <w:pPr>
              <w:jc w:val="both"/>
              <w:rPr>
                <w:i/>
              </w:rPr>
            </w:pPr>
            <w:r w:rsidRPr="0030203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0719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0203C" w:rsidRDefault="00A2704D" w:rsidP="00E568AC">
            <w:pPr>
              <w:jc w:val="both"/>
              <w:rPr>
                <w:i/>
              </w:rPr>
            </w:pPr>
            <w:r w:rsidRPr="0030203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0719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Filozofická fakulta, Univerzita Sv. Cyrila a Metoda v Trnave (SK)</w:t>
            </w:r>
          </w:p>
        </w:tc>
        <w:tc>
          <w:tcPr>
            <w:tcW w:w="1703" w:type="dxa"/>
            <w:gridSpan w:val="2"/>
          </w:tcPr>
          <w:p w:rsidR="00A2704D" w:rsidRPr="0030203C" w:rsidRDefault="00A2704D" w:rsidP="00E568AC">
            <w:pPr>
              <w:jc w:val="center"/>
              <w:rPr>
                <w:i/>
              </w:rPr>
            </w:pPr>
            <w:r w:rsidRPr="0030203C">
              <w:rPr>
                <w:i/>
              </w:rPr>
              <w:t>pp.</w:t>
            </w:r>
          </w:p>
        </w:tc>
        <w:tc>
          <w:tcPr>
            <w:tcW w:w="2096" w:type="dxa"/>
            <w:gridSpan w:val="4"/>
          </w:tcPr>
          <w:p w:rsidR="00A2704D" w:rsidRDefault="00A2704D" w:rsidP="00E568AC">
            <w:pPr>
              <w:jc w:val="center"/>
            </w:pPr>
            <w:r>
              <w:t>40</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Environmentální mapování – garant, cvičení (100 %)</w:t>
            </w:r>
          </w:p>
          <w:p w:rsidR="00A2704D" w:rsidRDefault="00A2704D" w:rsidP="00E568AC">
            <w:pPr>
              <w:jc w:val="both"/>
            </w:pPr>
            <w:r>
              <w:t>Environmentální zátěž ovzduší a vod – garant, přednášky (50 %)</w:t>
            </w:r>
          </w:p>
          <w:p w:rsidR="00A2704D" w:rsidRDefault="00A2704D" w:rsidP="00E568AC">
            <w:pPr>
              <w:jc w:val="both"/>
            </w:pPr>
            <w:r>
              <w:t>Historická geografie a environmentální dějiny - garant, přednášky (100 %), cvičení (100 %)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511F61" w:rsidTr="00E568AC">
        <w:trPr>
          <w:trHeight w:val="1055"/>
        </w:trPr>
        <w:tc>
          <w:tcPr>
            <w:tcW w:w="9859" w:type="dxa"/>
            <w:gridSpan w:val="11"/>
          </w:tcPr>
          <w:p w:rsidR="00A2704D" w:rsidRDefault="00A2704D" w:rsidP="00E568AC">
            <w:pPr>
              <w:autoSpaceDE w:val="0"/>
              <w:autoSpaceDN w:val="0"/>
              <w:adjustRightInd w:val="0"/>
              <w:jc w:val="both"/>
              <w:rPr>
                <w:lang w:val="sk-SK" w:eastAsia="sk-SK"/>
              </w:rPr>
            </w:pPr>
            <w:r w:rsidRPr="00571006">
              <w:rPr>
                <w:lang w:val="sk-SK" w:eastAsia="sk-SK"/>
              </w:rPr>
              <w:t>1995</w:t>
            </w:r>
            <w:r>
              <w:rPr>
                <w:lang w:val="sk-SK" w:eastAsia="sk-SK"/>
              </w:rPr>
              <w:t xml:space="preserve">: </w:t>
            </w:r>
            <w:r w:rsidRPr="00571006">
              <w:rPr>
                <w:lang w:val="sk-SK" w:eastAsia="sk-SK"/>
              </w:rPr>
              <w:t xml:space="preserve">Fakulta prírodných vied, </w:t>
            </w:r>
            <w:r>
              <w:rPr>
                <w:lang w:val="sk-SK" w:eastAsia="sk-SK"/>
              </w:rPr>
              <w:t xml:space="preserve">Vysoká škola pedagogická </w:t>
            </w:r>
            <w:r w:rsidRPr="00571006">
              <w:rPr>
                <w:lang w:val="sk-SK" w:eastAsia="sk-SK"/>
              </w:rPr>
              <w:t>v</w:t>
            </w:r>
            <w:r>
              <w:rPr>
                <w:lang w:val="sk-SK" w:eastAsia="sk-SK"/>
              </w:rPr>
              <w:t> </w:t>
            </w:r>
            <w:r w:rsidRPr="00571006">
              <w:rPr>
                <w:lang w:val="sk-SK" w:eastAsia="sk-SK"/>
              </w:rPr>
              <w:t>Nitre</w:t>
            </w:r>
            <w:r>
              <w:rPr>
                <w:lang w:val="sk-SK" w:eastAsia="sk-SK"/>
              </w:rPr>
              <w:t>,</w:t>
            </w:r>
            <w:r w:rsidRPr="00571006">
              <w:rPr>
                <w:lang w:val="sk-SK" w:eastAsia="sk-SK"/>
              </w:rPr>
              <w:t xml:space="preserve"> história-geografia</w:t>
            </w:r>
            <w:r>
              <w:rPr>
                <w:lang w:val="sk-SK" w:eastAsia="sk-SK"/>
              </w:rPr>
              <w:t xml:space="preserve">, </w:t>
            </w:r>
            <w:r w:rsidRPr="005652BB">
              <w:rPr>
                <w:lang w:val="sk-SK" w:eastAsia="sk-SK"/>
              </w:rPr>
              <w:t>Mgr.</w:t>
            </w:r>
            <w:r w:rsidRPr="00571006">
              <w:rPr>
                <w:lang w:val="sk-SK" w:eastAsia="sk-SK"/>
              </w:rPr>
              <w:t xml:space="preserve"> </w:t>
            </w:r>
          </w:p>
          <w:p w:rsidR="00A2704D" w:rsidRPr="00571006" w:rsidRDefault="00A2704D" w:rsidP="00E568AC">
            <w:pPr>
              <w:autoSpaceDE w:val="0"/>
              <w:autoSpaceDN w:val="0"/>
              <w:adjustRightInd w:val="0"/>
              <w:jc w:val="both"/>
              <w:rPr>
                <w:lang w:val="sk-SK" w:eastAsia="sk-SK"/>
              </w:rPr>
            </w:pPr>
            <w:r w:rsidRPr="00571006">
              <w:rPr>
                <w:lang w:val="sk-SK" w:eastAsia="sk-SK"/>
              </w:rPr>
              <w:t>1997</w:t>
            </w:r>
            <w:r>
              <w:rPr>
                <w:lang w:val="sk-SK" w:eastAsia="sk-SK"/>
              </w:rPr>
              <w:t>: Filozofická fakulta</w:t>
            </w:r>
            <w:r w:rsidRPr="00571006">
              <w:rPr>
                <w:lang w:val="sk-SK" w:eastAsia="sk-SK"/>
              </w:rPr>
              <w:t>, Univerzita Konštantína Filozofa v</w:t>
            </w:r>
            <w:r>
              <w:rPr>
                <w:lang w:val="sk-SK" w:eastAsia="sk-SK"/>
              </w:rPr>
              <w:t> </w:t>
            </w:r>
            <w:r w:rsidRPr="00571006">
              <w:rPr>
                <w:lang w:val="sk-SK" w:eastAsia="sk-SK"/>
              </w:rPr>
              <w:t>Nitre</w:t>
            </w:r>
            <w:r>
              <w:rPr>
                <w:lang w:val="sk-SK" w:eastAsia="sk-SK"/>
              </w:rPr>
              <w:t xml:space="preserve">, </w:t>
            </w:r>
            <w:r w:rsidRPr="00571006">
              <w:rPr>
                <w:lang w:val="sk-SK" w:eastAsia="sk-SK"/>
              </w:rPr>
              <w:t>archeológia</w:t>
            </w:r>
            <w:r>
              <w:rPr>
                <w:lang w:val="sk-SK" w:eastAsia="sk-SK"/>
              </w:rPr>
              <w:t xml:space="preserve">, </w:t>
            </w:r>
            <w:r w:rsidRPr="005652BB">
              <w:rPr>
                <w:lang w:val="sk-SK" w:eastAsia="sk-SK"/>
              </w:rPr>
              <w:t>Mgr.</w:t>
            </w:r>
          </w:p>
          <w:p w:rsidR="00A2704D" w:rsidRPr="00571006" w:rsidRDefault="00A2704D" w:rsidP="00E568AC">
            <w:pPr>
              <w:autoSpaceDE w:val="0"/>
              <w:autoSpaceDN w:val="0"/>
              <w:adjustRightInd w:val="0"/>
              <w:jc w:val="both"/>
              <w:rPr>
                <w:lang w:val="sk-SK" w:eastAsia="sk-SK"/>
              </w:rPr>
            </w:pPr>
            <w:r>
              <w:rPr>
                <w:lang w:val="sk-SK" w:eastAsia="sk-SK"/>
              </w:rPr>
              <w:t xml:space="preserve">1999: </w:t>
            </w:r>
            <w:r w:rsidRPr="00571006">
              <w:rPr>
                <w:lang w:val="sk-SK" w:eastAsia="sk-SK"/>
              </w:rPr>
              <w:t>Prírodovedecká fakulta, Univerzita Komenského v</w:t>
            </w:r>
            <w:r>
              <w:rPr>
                <w:lang w:val="sk-SK" w:eastAsia="sk-SK"/>
              </w:rPr>
              <w:t> </w:t>
            </w:r>
            <w:r w:rsidRPr="00571006">
              <w:rPr>
                <w:lang w:val="sk-SK" w:eastAsia="sk-SK"/>
              </w:rPr>
              <w:t>Bratislave</w:t>
            </w:r>
            <w:r>
              <w:rPr>
                <w:lang w:val="sk-SK" w:eastAsia="sk-SK"/>
              </w:rPr>
              <w:t xml:space="preserve">, </w:t>
            </w:r>
            <w:r w:rsidRPr="005652BB">
              <w:rPr>
                <w:bCs/>
                <w:lang w:val="sk-SK" w:eastAsia="sk-SK"/>
              </w:rPr>
              <w:t>odbor:</w:t>
            </w:r>
            <w:r w:rsidRPr="00571006">
              <w:rPr>
                <w:b/>
                <w:bCs/>
                <w:lang w:val="sk-SK" w:eastAsia="sk-SK"/>
              </w:rPr>
              <w:t xml:space="preserve"> </w:t>
            </w:r>
            <w:r w:rsidRPr="00571006">
              <w:rPr>
                <w:lang w:val="sk-SK" w:eastAsia="sk-SK"/>
              </w:rPr>
              <w:t>geografia a</w:t>
            </w:r>
            <w:r>
              <w:rPr>
                <w:lang w:val="sk-SK" w:eastAsia="sk-SK"/>
              </w:rPr>
              <w:t> </w:t>
            </w:r>
            <w:r w:rsidRPr="00571006">
              <w:rPr>
                <w:lang w:val="sk-SK" w:eastAsia="sk-SK"/>
              </w:rPr>
              <w:t>kartografia</w:t>
            </w:r>
            <w:r>
              <w:rPr>
                <w:lang w:val="sk-SK" w:eastAsia="sk-SK"/>
              </w:rPr>
              <w:t xml:space="preserve">, </w:t>
            </w:r>
            <w:r w:rsidRPr="005652BB">
              <w:rPr>
                <w:lang w:val="sk-SK" w:eastAsia="sk-SK"/>
              </w:rPr>
              <w:t>RNDr.</w:t>
            </w:r>
          </w:p>
          <w:p w:rsidR="00A2704D" w:rsidRPr="00571006" w:rsidRDefault="00A2704D" w:rsidP="00E568AC">
            <w:pPr>
              <w:autoSpaceDE w:val="0"/>
              <w:autoSpaceDN w:val="0"/>
              <w:adjustRightInd w:val="0"/>
              <w:jc w:val="both"/>
              <w:rPr>
                <w:lang w:val="sk-SK" w:eastAsia="sk-SK"/>
              </w:rPr>
            </w:pPr>
            <w:r>
              <w:rPr>
                <w:lang w:val="sk-SK" w:eastAsia="sk-SK"/>
              </w:rPr>
              <w:t xml:space="preserve">2004: </w:t>
            </w:r>
            <w:r w:rsidRPr="00571006">
              <w:rPr>
                <w:lang w:val="sk-SK" w:eastAsia="sk-SK"/>
              </w:rPr>
              <w:t>Fakulta humanitných a prírodných vied, Prešovská univerzita v</w:t>
            </w:r>
            <w:r>
              <w:rPr>
                <w:lang w:val="sk-SK" w:eastAsia="sk-SK"/>
              </w:rPr>
              <w:t> </w:t>
            </w:r>
            <w:r w:rsidRPr="00571006">
              <w:rPr>
                <w:lang w:val="sk-SK" w:eastAsia="sk-SK"/>
              </w:rPr>
              <w:t>Prešove</w:t>
            </w:r>
            <w:r>
              <w:rPr>
                <w:lang w:val="sk-SK" w:eastAsia="sk-SK"/>
              </w:rPr>
              <w:t>,</w:t>
            </w:r>
            <w:r w:rsidRPr="00571006">
              <w:rPr>
                <w:b/>
                <w:bCs/>
                <w:lang w:val="sk-SK" w:eastAsia="sk-SK"/>
              </w:rPr>
              <w:t xml:space="preserve"> </w:t>
            </w:r>
            <w:r w:rsidRPr="005652BB">
              <w:rPr>
                <w:bCs/>
                <w:lang w:val="sk-SK" w:eastAsia="sk-SK"/>
              </w:rPr>
              <w:t>Vedný odbor:</w:t>
            </w:r>
            <w:r w:rsidRPr="00571006">
              <w:rPr>
                <w:b/>
                <w:bCs/>
                <w:lang w:val="sk-SK" w:eastAsia="sk-SK"/>
              </w:rPr>
              <w:t xml:space="preserve"> </w:t>
            </w:r>
            <w:r>
              <w:rPr>
                <w:lang w:val="sk-SK" w:eastAsia="sk-SK"/>
              </w:rPr>
              <w:t xml:space="preserve">13-01-9 fyzická geografia </w:t>
            </w:r>
            <w:r>
              <w:rPr>
                <w:lang w:val="sk-SK" w:eastAsia="sk-SK"/>
              </w:rPr>
              <w:br/>
              <w:t xml:space="preserve">a </w:t>
            </w:r>
            <w:r w:rsidRPr="00571006">
              <w:rPr>
                <w:lang w:val="sk-SK" w:eastAsia="sk-SK"/>
              </w:rPr>
              <w:t>geoekológia 2004</w:t>
            </w:r>
            <w:r>
              <w:rPr>
                <w:lang w:val="sk-SK" w:eastAsia="sk-SK"/>
              </w:rPr>
              <w:t>, Ph.D.</w:t>
            </w:r>
          </w:p>
          <w:p w:rsidR="00A2704D" w:rsidRPr="00511F61" w:rsidRDefault="00A2704D" w:rsidP="00E568AC">
            <w:pPr>
              <w:autoSpaceDE w:val="0"/>
              <w:autoSpaceDN w:val="0"/>
              <w:adjustRightInd w:val="0"/>
              <w:jc w:val="both"/>
              <w:rPr>
                <w:b/>
                <w:lang w:val="sk-SK"/>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RPr="00511F61" w:rsidTr="00E568AC">
        <w:trPr>
          <w:trHeight w:val="1090"/>
        </w:trPr>
        <w:tc>
          <w:tcPr>
            <w:tcW w:w="9859" w:type="dxa"/>
            <w:gridSpan w:val="11"/>
          </w:tcPr>
          <w:p w:rsidR="00A2704D" w:rsidRDefault="00A2704D" w:rsidP="00E568AC">
            <w:pPr>
              <w:autoSpaceDE w:val="0"/>
              <w:autoSpaceDN w:val="0"/>
              <w:adjustRightInd w:val="0"/>
              <w:jc w:val="both"/>
              <w:rPr>
                <w:lang w:val="sk-SK" w:eastAsia="sk-SK"/>
              </w:rPr>
            </w:pPr>
            <w:r>
              <w:rPr>
                <w:lang w:val="sk-SK" w:eastAsia="sk-SK"/>
              </w:rPr>
              <w:t xml:space="preserve">2016 – trvá Katedra historických vied a stredoeu. štúdií FF UCM Trnava, profesor (garant) </w:t>
            </w:r>
          </w:p>
          <w:p w:rsidR="00A2704D" w:rsidRDefault="00A2704D" w:rsidP="00E568AC">
            <w:pPr>
              <w:autoSpaceDE w:val="0"/>
              <w:autoSpaceDN w:val="0"/>
              <w:adjustRightInd w:val="0"/>
              <w:jc w:val="both"/>
              <w:rPr>
                <w:lang w:val="sk-SK" w:eastAsia="sk-SK"/>
              </w:rPr>
            </w:pPr>
            <w:r>
              <w:rPr>
                <w:lang w:val="sk-SK" w:eastAsia="sk-SK"/>
              </w:rPr>
              <w:t xml:space="preserve">2015 – trvá Ústav environmentální bezpečnosti FLKŘ UTB Zlín, profesor: </w:t>
            </w:r>
          </w:p>
          <w:p w:rsidR="00A2704D" w:rsidRPr="00571006" w:rsidRDefault="00A2704D" w:rsidP="00E568AC">
            <w:pPr>
              <w:autoSpaceDE w:val="0"/>
              <w:autoSpaceDN w:val="0"/>
              <w:adjustRightInd w:val="0"/>
              <w:jc w:val="both"/>
              <w:rPr>
                <w:lang w:val="sk-SK" w:eastAsia="sk-SK"/>
              </w:rPr>
            </w:pPr>
            <w:r w:rsidRPr="00571006">
              <w:rPr>
                <w:lang w:val="sk-SK" w:eastAsia="sk-SK"/>
              </w:rPr>
              <w:t xml:space="preserve">2014 – </w:t>
            </w:r>
            <w:r>
              <w:rPr>
                <w:lang w:val="sk-SK" w:eastAsia="sk-SK"/>
              </w:rPr>
              <w:t xml:space="preserve">2015 </w:t>
            </w:r>
            <w:r w:rsidRPr="00571006">
              <w:rPr>
                <w:lang w:val="sk-SK" w:eastAsia="sk-SK"/>
              </w:rPr>
              <w:t>Katedra histórie, FF UKF Nitra</w:t>
            </w:r>
            <w:r>
              <w:rPr>
                <w:lang w:val="sk-SK" w:eastAsia="sk-SK"/>
              </w:rPr>
              <w:t xml:space="preserve">, </w:t>
            </w:r>
            <w:r w:rsidRPr="00571006">
              <w:rPr>
                <w:lang w:val="sk-SK" w:eastAsia="sk-SK"/>
              </w:rPr>
              <w:t xml:space="preserve"> profesor </w:t>
            </w:r>
          </w:p>
          <w:p w:rsidR="00A2704D" w:rsidRPr="00571006" w:rsidRDefault="00A2704D" w:rsidP="00E568AC">
            <w:pPr>
              <w:autoSpaceDE w:val="0"/>
              <w:autoSpaceDN w:val="0"/>
              <w:adjustRightInd w:val="0"/>
              <w:jc w:val="both"/>
              <w:rPr>
                <w:lang w:val="sk-SK" w:eastAsia="sk-SK"/>
              </w:rPr>
            </w:pPr>
            <w:r w:rsidRPr="00571006">
              <w:rPr>
                <w:lang w:val="sk-SK" w:eastAsia="sk-SK"/>
              </w:rPr>
              <w:t>2007 – 2014</w:t>
            </w:r>
            <w:r>
              <w:rPr>
                <w:lang w:val="sk-SK" w:eastAsia="sk-SK"/>
              </w:rPr>
              <w:t xml:space="preserve"> </w:t>
            </w:r>
            <w:r w:rsidRPr="00571006">
              <w:rPr>
                <w:lang w:val="sk-SK" w:eastAsia="sk-SK"/>
              </w:rPr>
              <w:t>Katedra histórie, FF UKF Nitra</w:t>
            </w:r>
            <w:r>
              <w:rPr>
                <w:lang w:val="sk-SK" w:eastAsia="sk-SK"/>
              </w:rPr>
              <w:t>,</w:t>
            </w:r>
            <w:r w:rsidRPr="00571006">
              <w:rPr>
                <w:lang w:val="sk-SK" w:eastAsia="sk-SK"/>
              </w:rPr>
              <w:t xml:space="preserve"> docent </w:t>
            </w:r>
          </w:p>
          <w:p w:rsidR="00A2704D" w:rsidRPr="00571006" w:rsidRDefault="00A2704D" w:rsidP="00E568AC">
            <w:pPr>
              <w:autoSpaceDE w:val="0"/>
              <w:autoSpaceDN w:val="0"/>
              <w:adjustRightInd w:val="0"/>
              <w:jc w:val="both"/>
              <w:rPr>
                <w:lang w:val="sk-SK" w:eastAsia="sk-SK"/>
              </w:rPr>
            </w:pPr>
            <w:r w:rsidRPr="00571006">
              <w:rPr>
                <w:lang w:val="sk-SK" w:eastAsia="sk-SK"/>
              </w:rPr>
              <w:t>2000 – 2007</w:t>
            </w:r>
            <w:r>
              <w:rPr>
                <w:lang w:val="sk-SK" w:eastAsia="sk-SK"/>
              </w:rPr>
              <w:t xml:space="preserve"> </w:t>
            </w:r>
            <w:r w:rsidRPr="00571006">
              <w:rPr>
                <w:lang w:val="sk-SK" w:eastAsia="sk-SK"/>
              </w:rPr>
              <w:t>Katedra manažmentu kultúry a turizmu FF UKF Nitra</w:t>
            </w:r>
            <w:r>
              <w:rPr>
                <w:lang w:val="sk-SK" w:eastAsia="sk-SK"/>
              </w:rPr>
              <w:t>,</w:t>
            </w:r>
            <w:r w:rsidRPr="00571006">
              <w:rPr>
                <w:lang w:val="sk-SK" w:eastAsia="sk-SK"/>
              </w:rPr>
              <w:t xml:space="preserve"> odborný asistent </w:t>
            </w:r>
          </w:p>
          <w:p w:rsidR="00A2704D" w:rsidRPr="00571006" w:rsidRDefault="00A2704D" w:rsidP="00E568AC">
            <w:pPr>
              <w:autoSpaceDE w:val="0"/>
              <w:autoSpaceDN w:val="0"/>
              <w:adjustRightInd w:val="0"/>
              <w:jc w:val="both"/>
              <w:rPr>
                <w:lang w:val="sk-SK" w:eastAsia="sk-SK"/>
              </w:rPr>
            </w:pPr>
            <w:r w:rsidRPr="00571006">
              <w:rPr>
                <w:lang w:val="sk-SK" w:eastAsia="sk-SK"/>
              </w:rPr>
              <w:t>2006 – 2007</w:t>
            </w:r>
            <w:r>
              <w:rPr>
                <w:lang w:val="sk-SK" w:eastAsia="sk-SK"/>
              </w:rPr>
              <w:t xml:space="preserve"> </w:t>
            </w:r>
            <w:r w:rsidRPr="00571006">
              <w:rPr>
                <w:lang w:val="sk-SK" w:eastAsia="sk-SK"/>
              </w:rPr>
              <w:t>Katedra politológie, ÚPHV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 </w:t>
            </w:r>
          </w:p>
          <w:p w:rsidR="00A2704D" w:rsidRPr="00571006" w:rsidRDefault="00A2704D" w:rsidP="00E568AC">
            <w:pPr>
              <w:autoSpaceDE w:val="0"/>
              <w:autoSpaceDN w:val="0"/>
              <w:adjustRightInd w:val="0"/>
              <w:jc w:val="both"/>
              <w:rPr>
                <w:lang w:val="sk-SK" w:eastAsia="sk-SK"/>
              </w:rPr>
            </w:pPr>
            <w:r w:rsidRPr="00571006">
              <w:rPr>
                <w:lang w:val="sk-SK" w:eastAsia="sk-SK"/>
              </w:rPr>
              <w:t>2001 – 2005</w:t>
            </w:r>
            <w:r>
              <w:rPr>
                <w:lang w:val="sk-SK" w:eastAsia="sk-SK"/>
              </w:rPr>
              <w:t xml:space="preserve"> </w:t>
            </w:r>
            <w:r w:rsidRPr="00571006">
              <w:rPr>
                <w:lang w:val="sk-SK" w:eastAsia="sk-SK"/>
              </w:rPr>
              <w:t>Katedra verejnej správy, FSEV TnU AD Tren</w:t>
            </w:r>
            <w:r w:rsidRPr="00571006">
              <w:rPr>
                <w:rFonts w:ascii="TimesNewRoman" w:eastAsia="TimesNewRoman" w:cs="TimesNewRoman"/>
                <w:lang w:val="sk-SK" w:eastAsia="sk-SK"/>
              </w:rPr>
              <w:t>č</w:t>
            </w:r>
            <w:r w:rsidRPr="00571006">
              <w:rPr>
                <w:lang w:val="sk-SK" w:eastAsia="sk-SK"/>
              </w:rPr>
              <w:t>ín</w:t>
            </w:r>
            <w:r>
              <w:rPr>
                <w:lang w:val="sk-SK" w:eastAsia="sk-SK"/>
              </w:rPr>
              <w:t>,</w:t>
            </w:r>
            <w:r w:rsidRPr="00571006">
              <w:rPr>
                <w:lang w:val="sk-SK" w:eastAsia="sk-SK"/>
              </w:rPr>
              <w:t xml:space="preserve"> odborný asistent </w:t>
            </w:r>
          </w:p>
          <w:p w:rsidR="00A2704D" w:rsidRPr="00571006" w:rsidRDefault="00A2704D" w:rsidP="00E568AC">
            <w:pPr>
              <w:autoSpaceDE w:val="0"/>
              <w:autoSpaceDN w:val="0"/>
              <w:adjustRightInd w:val="0"/>
              <w:jc w:val="both"/>
              <w:rPr>
                <w:lang w:val="sk-SK" w:eastAsia="sk-SK"/>
              </w:rPr>
            </w:pPr>
            <w:r w:rsidRPr="00571006">
              <w:rPr>
                <w:lang w:val="sk-SK" w:eastAsia="sk-SK"/>
              </w:rPr>
              <w:t>1996 – 1998</w:t>
            </w:r>
            <w:r>
              <w:rPr>
                <w:lang w:val="sk-SK" w:eastAsia="sk-SK"/>
              </w:rPr>
              <w:t xml:space="preserve"> </w:t>
            </w:r>
            <w:r w:rsidRPr="00571006">
              <w:rPr>
                <w:lang w:val="sk-SK" w:eastAsia="sk-SK"/>
              </w:rPr>
              <w:t>GISAT Praha, s.r.o.</w:t>
            </w:r>
            <w:r>
              <w:rPr>
                <w:lang w:val="sk-SK" w:eastAsia="sk-SK"/>
              </w:rPr>
              <w:t>,</w:t>
            </w:r>
            <w:r w:rsidRPr="00571006">
              <w:rPr>
                <w:lang w:val="sk-SK" w:eastAsia="sk-SK"/>
              </w:rPr>
              <w:t xml:space="preserve"> obchodný manažé</w:t>
            </w:r>
            <w:r>
              <w:rPr>
                <w:lang w:val="sk-SK" w:eastAsia="sk-SK"/>
              </w:rPr>
              <w:t>:</w:t>
            </w:r>
            <w:r w:rsidRPr="00571006">
              <w:rPr>
                <w:lang w:val="sk-SK" w:eastAsia="sk-SK"/>
              </w:rPr>
              <w:t xml:space="preserve"> </w:t>
            </w:r>
          </w:p>
          <w:p w:rsidR="00A2704D" w:rsidRPr="001E00E0" w:rsidRDefault="00A2704D" w:rsidP="00E568AC">
            <w:pPr>
              <w:autoSpaceDE w:val="0"/>
              <w:autoSpaceDN w:val="0"/>
              <w:adjustRightInd w:val="0"/>
              <w:jc w:val="both"/>
              <w:rPr>
                <w:lang w:val="sk-SK" w:eastAsia="sk-SK"/>
              </w:rPr>
            </w:pPr>
            <w:r w:rsidRPr="00571006">
              <w:rPr>
                <w:lang w:val="sk-SK" w:eastAsia="sk-SK"/>
              </w:rPr>
              <w:t>1995 – 2000</w:t>
            </w:r>
            <w:r>
              <w:rPr>
                <w:lang w:val="sk-SK" w:eastAsia="sk-SK"/>
              </w:rPr>
              <w:t xml:space="preserve"> </w:t>
            </w:r>
            <w:r w:rsidRPr="00571006">
              <w:rPr>
                <w:lang w:val="sk-SK" w:eastAsia="sk-SK"/>
              </w:rPr>
              <w:t>Katedra geografie, FPV UKF Nitra</w:t>
            </w:r>
            <w:r>
              <w:rPr>
                <w:lang w:val="sk-SK" w:eastAsia="sk-SK"/>
              </w:rPr>
              <w:t>,</w:t>
            </w:r>
            <w:r w:rsidRPr="00571006">
              <w:rPr>
                <w:lang w:val="sk-SK" w:eastAsia="sk-SK"/>
              </w:rPr>
              <w:t xml:space="preserve"> asistent/odb. asistent</w:t>
            </w:r>
            <w:r>
              <w:rPr>
                <w:lang w:val="sk-SK" w:eastAsia="sk-SK"/>
              </w:rPr>
              <w:t>:</w:t>
            </w:r>
            <w:r w:rsidRPr="00571006">
              <w:rPr>
                <w:lang w:val="sk-SK" w:eastAsia="sk-SK"/>
              </w:rPr>
              <w:t xml:space="preserve"> </w:t>
            </w:r>
          </w:p>
          <w:p w:rsidR="00A2704D" w:rsidRPr="00511F61" w:rsidRDefault="00A2704D" w:rsidP="00E568AC">
            <w:pPr>
              <w:jc w:val="both"/>
              <w:rPr>
                <w:lang w:val="sk-SK"/>
              </w:rPr>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816"/>
        </w:trPr>
        <w:tc>
          <w:tcPr>
            <w:tcW w:w="9859" w:type="dxa"/>
            <w:gridSpan w:val="11"/>
          </w:tcPr>
          <w:p w:rsidR="00A2704D" w:rsidRDefault="00A2704D" w:rsidP="00E568AC">
            <w:pPr>
              <w:jc w:val="both"/>
            </w:pPr>
            <w:r>
              <w:t>bakalářské práce: 45</w:t>
            </w:r>
          </w:p>
          <w:p w:rsidR="00A2704D" w:rsidRDefault="00A2704D" w:rsidP="00E568AC">
            <w:pPr>
              <w:jc w:val="both"/>
            </w:pPr>
            <w:r>
              <w:t>diplomové práce (Mgr.): 70</w:t>
            </w:r>
          </w:p>
          <w:p w:rsidR="00A2704D" w:rsidRDefault="00A2704D" w:rsidP="00E568AC">
            <w:pPr>
              <w:jc w:val="both"/>
            </w:pPr>
            <w:r>
              <w:t>dizertace (Ph.D.): 5</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2. 1. 7 História</w:t>
            </w:r>
          </w:p>
        </w:tc>
        <w:tc>
          <w:tcPr>
            <w:tcW w:w="2245" w:type="dxa"/>
            <w:gridSpan w:val="2"/>
          </w:tcPr>
          <w:p w:rsidR="00A2704D" w:rsidRDefault="00A2704D" w:rsidP="00E568AC">
            <w:pPr>
              <w:jc w:val="center"/>
            </w:pPr>
            <w:r>
              <w:t>2008</w:t>
            </w:r>
          </w:p>
        </w:tc>
        <w:tc>
          <w:tcPr>
            <w:tcW w:w="2248" w:type="dxa"/>
            <w:gridSpan w:val="4"/>
            <w:tcBorders>
              <w:right w:val="single" w:sz="12" w:space="0" w:color="auto"/>
            </w:tcBorders>
          </w:tcPr>
          <w:p w:rsidR="00A2704D" w:rsidRDefault="00A2704D" w:rsidP="00E568AC">
            <w:pPr>
              <w:jc w:val="both"/>
            </w:pPr>
            <w:r>
              <w:t xml:space="preserve"> FF PU Prešov (SK)</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RPr="004049FF"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Pr="004049FF" w:rsidRDefault="00A2704D" w:rsidP="00E568AC">
            <w:pPr>
              <w:jc w:val="center"/>
              <w:rPr>
                <w:bCs/>
              </w:rPr>
            </w:pPr>
            <w:r>
              <w:rPr>
                <w:bCs/>
              </w:rPr>
              <w:t>1</w:t>
            </w:r>
          </w:p>
        </w:tc>
        <w:tc>
          <w:tcPr>
            <w:tcW w:w="693" w:type="dxa"/>
            <w:vMerge w:val="restart"/>
          </w:tcPr>
          <w:p w:rsidR="00A2704D" w:rsidRPr="004049FF" w:rsidRDefault="00A2704D" w:rsidP="00E568AC">
            <w:pPr>
              <w:jc w:val="center"/>
              <w:rPr>
                <w:bCs/>
              </w:rPr>
            </w:pPr>
            <w:r w:rsidRPr="004049FF">
              <w:rPr>
                <w:bCs/>
              </w:rPr>
              <w:t>8</w:t>
            </w:r>
          </w:p>
        </w:tc>
        <w:tc>
          <w:tcPr>
            <w:tcW w:w="694" w:type="dxa"/>
            <w:vMerge w:val="restart"/>
          </w:tcPr>
          <w:p w:rsidR="00A2704D" w:rsidRPr="004049FF" w:rsidRDefault="00A2704D" w:rsidP="00E568AC">
            <w:pPr>
              <w:jc w:val="center"/>
              <w:rPr>
                <w:bCs/>
              </w:rPr>
            </w:pPr>
            <w:r>
              <w:rPr>
                <w:bCs/>
              </w:rPr>
              <w:t>190</w:t>
            </w:r>
          </w:p>
        </w:tc>
      </w:tr>
      <w:tr w:rsidR="00A2704D" w:rsidTr="00E568AC">
        <w:trPr>
          <w:trHeight w:val="205"/>
        </w:trPr>
        <w:tc>
          <w:tcPr>
            <w:tcW w:w="3347" w:type="dxa"/>
            <w:gridSpan w:val="2"/>
          </w:tcPr>
          <w:p w:rsidR="00A2704D" w:rsidRDefault="00A2704D" w:rsidP="00E568AC">
            <w:pPr>
              <w:jc w:val="both"/>
            </w:pPr>
            <w:r>
              <w:t>2. 1. 7. História</w:t>
            </w:r>
          </w:p>
        </w:tc>
        <w:tc>
          <w:tcPr>
            <w:tcW w:w="2245" w:type="dxa"/>
            <w:gridSpan w:val="2"/>
          </w:tcPr>
          <w:p w:rsidR="00A2704D" w:rsidRDefault="00A2704D" w:rsidP="00E568AC">
            <w:pPr>
              <w:jc w:val="center"/>
            </w:pPr>
            <w:r>
              <w:t>2014</w:t>
            </w:r>
          </w:p>
        </w:tc>
        <w:tc>
          <w:tcPr>
            <w:tcW w:w="2248" w:type="dxa"/>
            <w:gridSpan w:val="4"/>
            <w:tcBorders>
              <w:right w:val="single" w:sz="12" w:space="0" w:color="auto"/>
            </w:tcBorders>
          </w:tcPr>
          <w:p w:rsidR="00A2704D" w:rsidRDefault="00A2704D" w:rsidP="00E568AC">
            <w:pPr>
              <w:jc w:val="both"/>
            </w:pPr>
            <w:r>
              <w:t>FF UKF Nitra (SK</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4049FF" w:rsidTr="00E568AC">
        <w:trPr>
          <w:trHeight w:val="2347"/>
        </w:trPr>
        <w:tc>
          <w:tcPr>
            <w:tcW w:w="9859" w:type="dxa"/>
            <w:gridSpan w:val="11"/>
          </w:tcPr>
          <w:p w:rsidR="00A2704D" w:rsidRPr="004049FF" w:rsidRDefault="00A2704D" w:rsidP="00E568AC">
            <w:pPr>
              <w:spacing w:after="60"/>
              <w:ind w:left="38"/>
              <w:jc w:val="both"/>
              <w:rPr>
                <w:color w:val="000000"/>
              </w:rPr>
            </w:pPr>
            <w:r w:rsidRPr="004049FF">
              <w:rPr>
                <w:caps/>
                <w:color w:val="000000"/>
              </w:rPr>
              <w:lastRenderedPageBreak/>
              <w:t>Boltižiar</w:t>
            </w:r>
            <w:r w:rsidRPr="004049FF">
              <w:rPr>
                <w:color w:val="000000"/>
              </w:rPr>
              <w:t>, M</w:t>
            </w:r>
            <w:r>
              <w:rPr>
                <w:color w:val="000000"/>
              </w:rPr>
              <w:t>artin,</w:t>
            </w:r>
            <w:r w:rsidRPr="004049FF">
              <w:rPr>
                <w:color w:val="000000"/>
              </w:rPr>
              <w:t xml:space="preserve"> </w:t>
            </w:r>
            <w:r w:rsidRPr="00D9006D">
              <w:rPr>
                <w:b/>
                <w:caps/>
                <w:color w:val="000000"/>
              </w:rPr>
              <w:t>Chrastina</w:t>
            </w:r>
            <w:r w:rsidRPr="00D9006D">
              <w:rPr>
                <w:b/>
                <w:color w:val="000000"/>
              </w:rPr>
              <w:t>, Peter (65 %)</w:t>
            </w:r>
            <w:r>
              <w:rPr>
                <w:b/>
                <w:color w:val="000000"/>
              </w:rPr>
              <w:t>,</w:t>
            </w:r>
            <w:r w:rsidRPr="004049FF">
              <w:rPr>
                <w:color w:val="000000"/>
              </w:rPr>
              <w:t xml:space="preserve"> </w:t>
            </w:r>
            <w:r w:rsidRPr="004049FF">
              <w:rPr>
                <w:caps/>
                <w:color w:val="000000"/>
              </w:rPr>
              <w:t>Trojan</w:t>
            </w:r>
            <w:r w:rsidRPr="004049FF">
              <w:rPr>
                <w:color w:val="000000"/>
              </w:rPr>
              <w:t>, J</w:t>
            </w:r>
            <w:r>
              <w:rPr>
                <w:color w:val="000000"/>
              </w:rPr>
              <w:t xml:space="preserve">akub. </w:t>
            </w:r>
            <w:r w:rsidRPr="004049FF">
              <w:rPr>
                <w:color w:val="000000"/>
              </w:rPr>
              <w:t>Vývoj využitia kultúrnej krajiny slovenskej enklávy Šára v Maďarsku</w:t>
            </w:r>
            <w:r>
              <w:rPr>
                <w:color w:val="000000"/>
              </w:rPr>
              <w:t xml:space="preserve"> (1696 - 2011)</w:t>
            </w:r>
            <w:r w:rsidRPr="004049FF">
              <w:rPr>
                <w:color w:val="000000"/>
              </w:rPr>
              <w:t xml:space="preserve">. </w:t>
            </w:r>
            <w:r w:rsidRPr="00755DFB">
              <w:rPr>
                <w:i/>
                <w:iCs/>
                <w:color w:val="000000"/>
              </w:rPr>
              <w:t>Geografické informácie</w:t>
            </w:r>
            <w:r>
              <w:rPr>
                <w:color w:val="000000"/>
              </w:rPr>
              <w:t>,</w:t>
            </w:r>
            <w:r w:rsidRPr="004049FF">
              <w:rPr>
                <w:color w:val="000000"/>
              </w:rPr>
              <w:t xml:space="preserve"> </w:t>
            </w:r>
            <w:r>
              <w:rPr>
                <w:color w:val="000000"/>
              </w:rPr>
              <w:t xml:space="preserve">2016, roč. 20, č. 2, s. 24-37. </w:t>
            </w:r>
            <w:r w:rsidRPr="004049FF">
              <w:rPr>
                <w:color w:val="000000"/>
              </w:rPr>
              <w:t>ISSN 1337-9453</w:t>
            </w:r>
            <w:r>
              <w:rPr>
                <w:color w:val="000000"/>
              </w:rPr>
              <w:t xml:space="preserve">. </w:t>
            </w:r>
            <w:r w:rsidRPr="004049FF">
              <w:rPr>
                <w:color w:val="000000"/>
              </w:rPr>
              <w:t>DOI:</w:t>
            </w:r>
            <w:r>
              <w:rPr>
                <w:color w:val="000000"/>
              </w:rPr>
              <w:t xml:space="preserve"> </w:t>
            </w:r>
            <w:r w:rsidRPr="004049FF">
              <w:rPr>
                <w:color w:val="000000"/>
              </w:rPr>
              <w:t>10.17846/GI.2016.20.2.34-37</w:t>
            </w:r>
            <w:r>
              <w:rPr>
                <w:color w:val="000000"/>
              </w:rPr>
              <w:t>.</w:t>
            </w:r>
          </w:p>
          <w:p w:rsidR="00A2704D" w:rsidRPr="004049FF" w:rsidRDefault="00A2704D" w:rsidP="00E568AC">
            <w:pPr>
              <w:spacing w:after="60"/>
              <w:ind w:left="38"/>
              <w:jc w:val="both"/>
              <w:rPr>
                <w:color w:val="000000"/>
              </w:rPr>
            </w:pPr>
            <w:r w:rsidRPr="00D9006D">
              <w:rPr>
                <w:b/>
                <w:caps/>
                <w:color w:val="000000"/>
              </w:rPr>
              <w:t xml:space="preserve">Chrastina, </w:t>
            </w:r>
            <w:r w:rsidRPr="00D9006D">
              <w:rPr>
                <w:b/>
                <w:color w:val="000000"/>
              </w:rPr>
              <w:t>Peter (80 %),</w:t>
            </w:r>
            <w:r w:rsidRPr="004049FF">
              <w:rPr>
                <w:color w:val="000000"/>
              </w:rPr>
              <w:t xml:space="preserve"> </w:t>
            </w:r>
            <w:r w:rsidRPr="003E16D5">
              <w:rPr>
                <w:caps/>
                <w:color w:val="000000"/>
              </w:rPr>
              <w:t>Rácová</w:t>
            </w:r>
            <w:r w:rsidRPr="004049FF">
              <w:rPr>
                <w:color w:val="000000"/>
              </w:rPr>
              <w:t>, K</w:t>
            </w:r>
            <w:r>
              <w:rPr>
                <w:color w:val="000000"/>
              </w:rPr>
              <w:t xml:space="preserve">atarína. </w:t>
            </w:r>
            <w:r w:rsidRPr="004049FF">
              <w:rPr>
                <w:color w:val="000000"/>
              </w:rPr>
              <w:t>Dudváh pohľadom Mateja Bela</w:t>
            </w:r>
            <w:r>
              <w:rPr>
                <w:color w:val="000000"/>
              </w:rPr>
              <w:t xml:space="preserve">. </w:t>
            </w:r>
            <w:r w:rsidRPr="003E16D5">
              <w:rPr>
                <w:i/>
                <w:iCs/>
                <w:color w:val="000000"/>
              </w:rPr>
              <w:t>Geografické informácie</w:t>
            </w:r>
            <w:r>
              <w:rPr>
                <w:color w:val="000000"/>
              </w:rPr>
              <w:t xml:space="preserve">, 2016, roč. 20, č. 2, s. 494-506. </w:t>
            </w:r>
            <w:r w:rsidRPr="004049FF">
              <w:rPr>
                <w:color w:val="000000"/>
              </w:rPr>
              <w:t>ISSN 1337-9453. DOI: 10.17846/GI.2016.20.2.494-506</w:t>
            </w:r>
            <w:r>
              <w:rPr>
                <w:color w:val="000000"/>
              </w:rPr>
              <w:t>.</w:t>
            </w:r>
          </w:p>
          <w:p w:rsidR="00A2704D" w:rsidRDefault="00A2704D" w:rsidP="00E568AC">
            <w:pPr>
              <w:spacing w:after="60"/>
              <w:ind w:left="38"/>
              <w:jc w:val="both"/>
              <w:rPr>
                <w:color w:val="000000"/>
              </w:rPr>
            </w:pPr>
            <w:r w:rsidRPr="00D9006D">
              <w:rPr>
                <w:b/>
                <w:caps/>
                <w:color w:val="000000"/>
              </w:rPr>
              <w:t>Chrastina</w:t>
            </w:r>
            <w:r w:rsidRPr="00D9006D">
              <w:rPr>
                <w:b/>
                <w:color w:val="000000"/>
              </w:rPr>
              <w:t>, Peter (70 %),</w:t>
            </w:r>
            <w:r w:rsidRPr="004049FF">
              <w:rPr>
                <w:color w:val="000000"/>
              </w:rPr>
              <w:t xml:space="preserve"> </w:t>
            </w:r>
            <w:r w:rsidRPr="00315889">
              <w:rPr>
                <w:caps/>
                <w:color w:val="000000"/>
              </w:rPr>
              <w:t>Trojan</w:t>
            </w:r>
            <w:r w:rsidRPr="004049FF">
              <w:rPr>
                <w:color w:val="000000"/>
              </w:rPr>
              <w:t>, J</w:t>
            </w:r>
            <w:r>
              <w:rPr>
                <w:color w:val="000000"/>
              </w:rPr>
              <w:t>akub,</w:t>
            </w:r>
            <w:r w:rsidRPr="004049FF">
              <w:rPr>
                <w:color w:val="000000"/>
              </w:rPr>
              <w:t xml:space="preserve"> </w:t>
            </w:r>
            <w:r w:rsidRPr="00315889">
              <w:rPr>
                <w:caps/>
                <w:color w:val="000000"/>
              </w:rPr>
              <w:t>Valášek</w:t>
            </w:r>
            <w:r w:rsidRPr="004049FF">
              <w:rPr>
                <w:color w:val="000000"/>
              </w:rPr>
              <w:t>, P</w:t>
            </w:r>
            <w:r>
              <w:rPr>
                <w:color w:val="000000"/>
              </w:rPr>
              <w:t xml:space="preserve">avel. </w:t>
            </w:r>
            <w:r w:rsidRPr="004049FF">
              <w:rPr>
                <w:color w:val="000000"/>
              </w:rPr>
              <w:t>Cultural-landscape Layers as a Tool Fot Modeling Forest Development.</w:t>
            </w:r>
            <w:r>
              <w:rPr>
                <w:color w:val="000000"/>
              </w:rPr>
              <w:t xml:space="preserve">. </w:t>
            </w:r>
            <w:r w:rsidRPr="00315889">
              <w:rPr>
                <w:i/>
                <w:iCs/>
                <w:color w:val="000000"/>
              </w:rPr>
              <w:t>Anthropology, Archaeology, History and Philosophy. Conference Proceedings. Volume II, Book 3</w:t>
            </w:r>
            <w:r w:rsidRPr="004049FF">
              <w:rPr>
                <w:color w:val="000000"/>
              </w:rPr>
              <w:t>. Bulgaria</w:t>
            </w:r>
            <w:r>
              <w:rPr>
                <w:color w:val="000000"/>
              </w:rPr>
              <w:t xml:space="preserve"> </w:t>
            </w:r>
            <w:r w:rsidRPr="004049FF">
              <w:rPr>
                <w:color w:val="000000"/>
              </w:rPr>
              <w:t>:</w:t>
            </w:r>
            <w:r>
              <w:rPr>
                <w:color w:val="000000"/>
              </w:rPr>
              <w:t xml:space="preserve"> </w:t>
            </w:r>
            <w:r w:rsidRPr="004049FF">
              <w:rPr>
                <w:color w:val="000000"/>
              </w:rPr>
              <w:t>International Multidisciplinary Scientific</w:t>
            </w:r>
            <w:r>
              <w:rPr>
                <w:color w:val="000000"/>
              </w:rPr>
              <w:t xml:space="preserve"> </w:t>
            </w:r>
            <w:r w:rsidRPr="004049FF">
              <w:rPr>
                <w:color w:val="000000"/>
              </w:rPr>
              <w:t>Conference on Social Sciences &amp; Arts SGEM, 2016</w:t>
            </w:r>
            <w:r>
              <w:rPr>
                <w:color w:val="000000"/>
              </w:rPr>
              <w:t>, pp. 341-346. I</w:t>
            </w:r>
            <w:r w:rsidRPr="004049FF">
              <w:rPr>
                <w:color w:val="000000"/>
              </w:rPr>
              <w:t>SBN 978-619-7105-77-3; ISSN 2367-5659</w:t>
            </w:r>
            <w:r>
              <w:rPr>
                <w:color w:val="000000"/>
              </w:rPr>
              <w:t>. DOI</w:t>
            </w:r>
            <w:r w:rsidRPr="004049FF">
              <w:rPr>
                <w:color w:val="000000"/>
              </w:rPr>
              <w:t>:10.5593/sgemsocial2016B32</w:t>
            </w:r>
            <w:r>
              <w:rPr>
                <w:color w:val="000000"/>
              </w:rPr>
              <w:t>.</w:t>
            </w:r>
          </w:p>
          <w:p w:rsidR="00A2704D" w:rsidRDefault="00A2704D" w:rsidP="00E568AC">
            <w:pPr>
              <w:spacing w:after="60"/>
              <w:ind w:left="38"/>
              <w:jc w:val="both"/>
              <w:rPr>
                <w:caps/>
                <w:color w:val="000000"/>
              </w:rPr>
            </w:pPr>
            <w:r w:rsidRPr="00DF62B1">
              <w:rPr>
                <w:caps/>
                <w:color w:val="000000"/>
              </w:rPr>
              <w:t>Rácová</w:t>
            </w:r>
            <w:r w:rsidRPr="00DF62B1">
              <w:rPr>
                <w:color w:val="000000"/>
              </w:rPr>
              <w:t>, Katarína</w:t>
            </w:r>
            <w:r>
              <w:rPr>
                <w:color w:val="000000"/>
              </w:rPr>
              <w:t>,</w:t>
            </w:r>
            <w:r w:rsidRPr="00DF62B1">
              <w:rPr>
                <w:color w:val="000000"/>
              </w:rPr>
              <w:t xml:space="preserve"> </w:t>
            </w:r>
            <w:r w:rsidRPr="00D9006D">
              <w:rPr>
                <w:b/>
                <w:caps/>
                <w:color w:val="000000"/>
              </w:rPr>
              <w:t>Chrastina</w:t>
            </w:r>
            <w:r w:rsidRPr="00D9006D">
              <w:rPr>
                <w:b/>
                <w:color w:val="000000"/>
              </w:rPr>
              <w:t xml:space="preserve">, Peter (80 %). </w:t>
            </w:r>
            <w:r w:rsidRPr="00DF62B1">
              <w:rPr>
                <w:color w:val="000000"/>
              </w:rPr>
              <w:t xml:space="preserve">Myava and Chvojnica in the notitia of the Nitra County : (historical geographical analysis and interpretation). </w:t>
            </w:r>
            <w:r w:rsidRPr="00DF62B1">
              <w:rPr>
                <w:i/>
                <w:iCs/>
                <w:color w:val="000000"/>
              </w:rPr>
              <w:t>Revista Transilvania</w:t>
            </w:r>
            <w:r w:rsidRPr="00DF62B1">
              <w:rPr>
                <w:color w:val="000000"/>
              </w:rPr>
              <w:t>, 2014, Vol. 8, No 5-6, pp. 41-50. ISSN 0255-0539</w:t>
            </w:r>
            <w:r>
              <w:rPr>
                <w:color w:val="000000"/>
              </w:rPr>
              <w:t xml:space="preserve"> (80 %)</w:t>
            </w:r>
            <w:r w:rsidRPr="004049FF">
              <w:rPr>
                <w:caps/>
                <w:color w:val="000000"/>
              </w:rPr>
              <w:t xml:space="preserve"> </w:t>
            </w:r>
          </w:p>
          <w:p w:rsidR="00A2704D" w:rsidRDefault="00A2704D" w:rsidP="00E568AC">
            <w:pPr>
              <w:spacing w:after="60"/>
              <w:ind w:left="38"/>
              <w:jc w:val="both"/>
              <w:rPr>
                <w:color w:val="000000"/>
              </w:rPr>
            </w:pPr>
            <w:r w:rsidRPr="004049FF">
              <w:rPr>
                <w:caps/>
                <w:color w:val="000000"/>
              </w:rPr>
              <w:t>Boltižiar</w:t>
            </w:r>
            <w:r w:rsidRPr="004049FF">
              <w:rPr>
                <w:color w:val="000000"/>
              </w:rPr>
              <w:t>, M</w:t>
            </w:r>
            <w:r>
              <w:rPr>
                <w:color w:val="000000"/>
              </w:rPr>
              <w:t>artin,</w:t>
            </w:r>
            <w:r w:rsidRPr="004049FF">
              <w:rPr>
                <w:color w:val="000000"/>
              </w:rPr>
              <w:t xml:space="preserve"> </w:t>
            </w:r>
            <w:r w:rsidRPr="00D9006D">
              <w:rPr>
                <w:b/>
                <w:caps/>
                <w:color w:val="000000"/>
              </w:rPr>
              <w:t>Chrastina</w:t>
            </w:r>
            <w:r w:rsidRPr="00D9006D">
              <w:rPr>
                <w:b/>
                <w:color w:val="000000"/>
              </w:rPr>
              <w:t>, Peter (40 %)</w:t>
            </w:r>
            <w:r>
              <w:rPr>
                <w:color w:val="000000"/>
              </w:rPr>
              <w:t>,</w:t>
            </w:r>
            <w:r w:rsidRPr="004049FF">
              <w:rPr>
                <w:color w:val="000000"/>
              </w:rPr>
              <w:t xml:space="preserve"> </w:t>
            </w:r>
            <w:r w:rsidRPr="00762505">
              <w:rPr>
                <w:caps/>
                <w:color w:val="000000"/>
              </w:rPr>
              <w:t>Kramáreková</w:t>
            </w:r>
            <w:r>
              <w:rPr>
                <w:color w:val="000000"/>
              </w:rPr>
              <w:t xml:space="preserve">, Hilda, </w:t>
            </w:r>
            <w:r w:rsidRPr="00762505">
              <w:rPr>
                <w:caps/>
                <w:color w:val="000000"/>
              </w:rPr>
              <w:t>Lauko</w:t>
            </w:r>
            <w:r>
              <w:rPr>
                <w:color w:val="000000"/>
              </w:rPr>
              <w:t xml:space="preserve">, Viliam, </w:t>
            </w:r>
            <w:r w:rsidRPr="00762505">
              <w:rPr>
                <w:caps/>
                <w:color w:val="000000"/>
              </w:rPr>
              <w:t>Šolcová</w:t>
            </w:r>
            <w:r>
              <w:rPr>
                <w:caps/>
                <w:color w:val="000000"/>
              </w:rPr>
              <w:t>,</w:t>
            </w:r>
            <w:r>
              <w:rPr>
                <w:color w:val="000000"/>
              </w:rPr>
              <w:t xml:space="preserve"> Lucia. </w:t>
            </w:r>
            <w:r w:rsidRPr="00762505">
              <w:rPr>
                <w:i/>
                <w:iCs/>
                <w:color w:val="000000"/>
              </w:rPr>
              <w:t>Výskum krajiny v príkladových štúdiách</w:t>
            </w:r>
            <w:r>
              <w:rPr>
                <w:i/>
                <w:iCs/>
                <w:color w:val="000000"/>
              </w:rPr>
              <w:t xml:space="preserve">. </w:t>
            </w:r>
            <w:r w:rsidRPr="00762505">
              <w:rPr>
                <w:color w:val="000000"/>
              </w:rPr>
              <w:t>Nitra</w:t>
            </w:r>
            <w:r>
              <w:rPr>
                <w:color w:val="000000"/>
              </w:rPr>
              <w:t xml:space="preserve"> :</w:t>
            </w:r>
            <w:r w:rsidRPr="00762505">
              <w:rPr>
                <w:color w:val="000000"/>
              </w:rPr>
              <w:t xml:space="preserve"> FPV UKF, 2014.</w:t>
            </w:r>
            <w:r>
              <w:rPr>
                <w:color w:val="000000"/>
              </w:rPr>
              <w:t xml:space="preserve"> 318 s. ISBN 978-80-558-0531-3.</w:t>
            </w:r>
          </w:p>
          <w:p w:rsidR="00A2704D" w:rsidRPr="004049FF" w:rsidRDefault="00A2704D" w:rsidP="00E568AC">
            <w:pPr>
              <w:spacing w:after="60"/>
              <w:ind w:left="38"/>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3. 12. 2017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rsidRPr="00452529">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rsidRPr="00452529">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AB4346" w:rsidRDefault="00A2704D" w:rsidP="00E568AC">
            <w:pPr>
              <w:jc w:val="both"/>
              <w:rPr>
                <w:b/>
              </w:rPr>
            </w:pPr>
            <w:r w:rsidRPr="00AB4346">
              <w:rPr>
                <w:b/>
              </w:rPr>
              <w:t>Jiří Konečný</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et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1971</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321C1" w:rsidRDefault="00A2704D" w:rsidP="00E568AC">
            <w:pPr>
              <w:jc w:val="both"/>
              <w:rPr>
                <w:i/>
              </w:rPr>
            </w:pPr>
            <w:r w:rsidRPr="003321C1">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321C1" w:rsidRDefault="00A2704D" w:rsidP="00E568AC">
            <w:pPr>
              <w:jc w:val="both"/>
              <w:rPr>
                <w:i/>
              </w:rPr>
            </w:pPr>
            <w:r w:rsidRPr="003321C1">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667"/>
        </w:trPr>
        <w:tc>
          <w:tcPr>
            <w:tcW w:w="9859" w:type="dxa"/>
            <w:gridSpan w:val="11"/>
            <w:tcBorders>
              <w:top w:val="nil"/>
            </w:tcBorders>
          </w:tcPr>
          <w:p w:rsidR="00A2704D" w:rsidRDefault="00A2704D" w:rsidP="00E568AC">
            <w:pPr>
              <w:jc w:val="both"/>
            </w:pPr>
            <w:r>
              <w:t>Rozhodování za nejistot a neurčitostí – garant, přednášky (50 %), cvičení (50 %), semináře (50 %)</w:t>
            </w:r>
          </w:p>
          <w:p w:rsidR="00A2704D" w:rsidRDefault="00A2704D" w:rsidP="00E568AC">
            <w:pPr>
              <w:jc w:val="both"/>
            </w:pPr>
            <w:r>
              <w:t>Teorie spolehlivosti systémů – přednášky (50 %), semináře (50 %), cvičení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452529" w:rsidTr="00E568AC">
        <w:trPr>
          <w:trHeight w:val="1055"/>
        </w:trPr>
        <w:tc>
          <w:tcPr>
            <w:tcW w:w="9859" w:type="dxa"/>
            <w:gridSpan w:val="11"/>
          </w:tcPr>
          <w:p w:rsidR="00A2704D" w:rsidRPr="00452529" w:rsidRDefault="00A2704D" w:rsidP="00E568AC">
            <w:pPr>
              <w:jc w:val="both"/>
            </w:pPr>
            <w:r w:rsidRPr="00452529">
              <w:t>2004 – Řízení a ekonomika podniku, FP VUT v Brně - titul: Ph.D.</w:t>
            </w:r>
          </w:p>
          <w:p w:rsidR="00A2704D" w:rsidRPr="00452529" w:rsidRDefault="00A2704D" w:rsidP="00E568AC">
            <w:pPr>
              <w:jc w:val="both"/>
            </w:pPr>
            <w:r w:rsidRPr="00452529">
              <w:t xml:space="preserve">1999 – Finanční podnikání, ESF MU v Brně - titul: Ing. </w:t>
            </w:r>
          </w:p>
          <w:p w:rsidR="00A2704D" w:rsidRPr="00452529" w:rsidRDefault="00A2704D" w:rsidP="00E568AC">
            <w:pPr>
              <w:jc w:val="both"/>
            </w:pPr>
            <w:r w:rsidRPr="00452529">
              <w:t xml:space="preserve">1995 – Ekonomika a řízení průmyslu, FP VUT v Brně - titul: Ing. </w:t>
            </w:r>
          </w:p>
          <w:p w:rsidR="00A2704D" w:rsidRPr="00452529" w:rsidRDefault="00A2704D" w:rsidP="00E568AC">
            <w:pPr>
              <w:spacing w:after="120"/>
              <w:jc w:val="both"/>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763"/>
        </w:trPr>
        <w:tc>
          <w:tcPr>
            <w:tcW w:w="9859" w:type="dxa"/>
            <w:gridSpan w:val="11"/>
          </w:tcPr>
          <w:p w:rsidR="00A2704D" w:rsidRDefault="00A2704D" w:rsidP="00E568AC">
            <w:pPr>
              <w:jc w:val="both"/>
            </w:pPr>
            <w:r>
              <w:t>2006 – dosud   odborný asistent, Univerzita Tomáše Bati ve Zlíně, Fakulta logistiky a krizového řízení</w:t>
            </w:r>
          </w:p>
          <w:p w:rsidR="00A2704D" w:rsidRDefault="00A2704D" w:rsidP="00E568AC">
            <w:pPr>
              <w:jc w:val="both"/>
            </w:pPr>
            <w:r>
              <w:t xml:space="preserve">2001 – 2004     Komise pro cenné papíry </w:t>
            </w:r>
            <w:ins w:id="1634" w:author="Eva Skýbová" w:date="2018-06-08T13:30:00Z">
              <w:r w:rsidRPr="00290A6C">
                <w:t>–</w:t>
              </w:r>
            </w:ins>
            <w:del w:id="1635" w:author="Eva Skýbová" w:date="2018-06-08T13:30:00Z">
              <w:r w:rsidDel="00DF225E">
                <w:delText>-</w:delText>
              </w:r>
            </w:del>
            <w:r>
              <w:t xml:space="preserve"> odborný referent</w:t>
            </w:r>
          </w:p>
          <w:p w:rsidR="00A2704D" w:rsidRDefault="00A2704D" w:rsidP="00E568AC">
            <w:pPr>
              <w:jc w:val="both"/>
            </w:pPr>
            <w:r>
              <w:t xml:space="preserve">1996 – 1997 </w:t>
            </w:r>
            <w:del w:id="1636" w:author="Eva Skýbová" w:date="2018-06-08T13:30:00Z">
              <w:r w:rsidDel="00DF225E">
                <w:delText>–</w:delText>
              </w:r>
            </w:del>
            <w:ins w:id="1637" w:author="Eva Skýbová" w:date="2018-06-08T13:30:00Z">
              <w:r>
                <w:t xml:space="preserve">    </w:t>
              </w:r>
            </w:ins>
            <w:del w:id="1638" w:author="Eva Skýbová" w:date="2018-06-08T13:30:00Z">
              <w:r w:rsidDel="00DF225E">
                <w:delText xml:space="preserve"> </w:delText>
              </w:r>
            </w:del>
            <w:r>
              <w:t xml:space="preserve">Brno Broker Group, a. s. </w:t>
            </w:r>
            <w:ins w:id="1639" w:author="Eva Skýbová" w:date="2018-06-08T13:30:00Z">
              <w:r w:rsidRPr="00290A6C">
                <w:t>–</w:t>
              </w:r>
            </w:ins>
            <w:del w:id="1640" w:author="Eva Skýbová" w:date="2018-06-08T13:30:00Z">
              <w:r w:rsidDel="00DF225E">
                <w:delText>-</w:delText>
              </w:r>
            </w:del>
            <w:r>
              <w:t xml:space="preserve"> analytik kapitálových trhů</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597"/>
        </w:trPr>
        <w:tc>
          <w:tcPr>
            <w:tcW w:w="9859" w:type="dxa"/>
            <w:gridSpan w:val="11"/>
          </w:tcPr>
          <w:p w:rsidR="00A2704D" w:rsidRDefault="00A2704D" w:rsidP="00E568AC">
            <w:pPr>
              <w:jc w:val="both"/>
            </w:pPr>
            <w:r>
              <w:t xml:space="preserve">Vedení bakalářských (150) a diplomových (10) prací na Fakultě logistiky a krizového řízení a Fakultě managementu a ekonomiky UTB ve Zlíně.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DE43BA" w:rsidTr="00E568AC">
        <w:trPr>
          <w:trHeight w:val="1133"/>
        </w:trPr>
        <w:tc>
          <w:tcPr>
            <w:tcW w:w="9859" w:type="dxa"/>
            <w:gridSpan w:val="11"/>
          </w:tcPr>
          <w:p w:rsidR="00A2704D" w:rsidRDefault="00A2704D" w:rsidP="00EC6BA3">
            <w:pPr>
              <w:spacing w:afterLines="60" w:after="144"/>
              <w:jc w:val="both"/>
            </w:pPr>
            <w:r w:rsidRPr="000B7FCD">
              <w:rPr>
                <w:b/>
              </w:rPr>
              <w:t>KONEČNÝ, Jiří (60 %),</w:t>
            </w:r>
            <w:r>
              <w:t xml:space="preserve"> JANKOVÁ, Martina., DVOŘÁK, Jiří. Modelling of Processes of Logistics in Cyberspace Security. In: </w:t>
            </w:r>
            <w:r w:rsidRPr="003321C1">
              <w:rPr>
                <w:i/>
              </w:rPr>
              <w:t>MATEC Web of Conferences 18th International Scientific Conference - LOGI 2017</w:t>
            </w:r>
            <w:r>
              <w:t xml:space="preserve">, </w:t>
            </w:r>
            <w:r w:rsidRPr="003C2EC2">
              <w:t>České Budějovice.</w:t>
            </w:r>
            <w:r>
              <w:t xml:space="preserve"> 2017.</w:t>
            </w:r>
            <w:r w:rsidRPr="003C2EC2">
              <w:t xml:space="preserve"> </w:t>
            </w:r>
            <w:r>
              <w:t>ISSN 2261-236X</w:t>
            </w:r>
          </w:p>
          <w:p w:rsidR="00A2704D" w:rsidRDefault="00A2704D" w:rsidP="00EC6BA3">
            <w:pPr>
              <w:spacing w:afterLines="60" w:after="144"/>
              <w:jc w:val="both"/>
            </w:pPr>
            <w:r>
              <w:t xml:space="preserve">DVOŘÁK, Jiří, </w:t>
            </w:r>
            <w:r w:rsidRPr="000B7FCD">
              <w:rPr>
                <w:b/>
              </w:rPr>
              <w:t xml:space="preserve">KONEČNÝ, Jiří (40 %), </w:t>
            </w:r>
            <w:r>
              <w:t xml:space="preserve">JANKOVÁ, Martina.. Procesní inženýrství jako možný model učícího se podniku ve znalostní ekonomice. </w:t>
            </w:r>
            <w:r w:rsidRPr="003321C1">
              <w:rPr>
                <w:i/>
              </w:rPr>
              <w:t>Soudní inženýrství</w:t>
            </w:r>
            <w:r>
              <w:rPr>
                <w:i/>
              </w:rPr>
              <w:t xml:space="preserve">. </w:t>
            </w:r>
            <w:r>
              <w:t xml:space="preserve"> 2017, </w:t>
            </w:r>
            <w:r w:rsidRPr="003321C1">
              <w:rPr>
                <w:b/>
              </w:rPr>
              <w:t>28</w:t>
            </w:r>
            <w:r>
              <w:t>, s. 15 – 19. ISSN 1211-443X</w:t>
            </w:r>
            <w:r w:rsidRPr="00452529">
              <w:t xml:space="preserve"> </w:t>
            </w:r>
          </w:p>
          <w:p w:rsidR="00A2704D" w:rsidRDefault="00A2704D" w:rsidP="00EC6BA3">
            <w:pPr>
              <w:spacing w:afterLines="60" w:after="144"/>
            </w:pPr>
            <w:r>
              <w:t xml:space="preserve">HART, Martin, TARABA, Pavel, </w:t>
            </w:r>
            <w:r w:rsidRPr="000B7FCD">
              <w:rPr>
                <w:b/>
              </w:rPr>
              <w:t>KONEČNÝ, Jiří (20 %)</w:t>
            </w:r>
            <w:r>
              <w:t xml:space="preserve">. Purchasing Logistics Management. In </w:t>
            </w:r>
            <w:r w:rsidRPr="003321C1">
              <w:rPr>
                <w:i/>
              </w:rPr>
              <w:t>Carpathian Logistics Congress – Conference Proceedings 2016</w:t>
            </w:r>
            <w:r>
              <w:t>, Ostrava: TANGER LTD, 2016. s. 110 – 115. ISBN 978-80-87294-64-2</w:t>
            </w:r>
            <w:r w:rsidRPr="00452529">
              <w:t xml:space="preserve"> </w:t>
            </w:r>
          </w:p>
          <w:p w:rsidR="00A2704D" w:rsidRPr="00DE43BA" w:rsidRDefault="00A2704D" w:rsidP="00E568AC">
            <w:pPr>
              <w:spacing w:after="60"/>
            </w:pPr>
            <w:r>
              <w:t xml:space="preserve">HART, Martin, TARABA, Pavel, </w:t>
            </w:r>
            <w:r w:rsidRPr="007371E8">
              <w:rPr>
                <w:b/>
              </w:rPr>
              <w:t>KONEČNÝ, Jiří (</w:t>
            </w:r>
            <w:r>
              <w:rPr>
                <w:b/>
              </w:rPr>
              <w:t>5</w:t>
            </w:r>
            <w:r w:rsidRPr="007371E8">
              <w:rPr>
                <w:b/>
              </w:rPr>
              <w:t xml:space="preserve"> %)</w:t>
            </w:r>
            <w:r>
              <w:t>.  Sustainable Manufacturing Systems Based on Demand Forecasting-Supply Chain Sustainable Growth. In:</w:t>
            </w:r>
            <w:r w:rsidRPr="003321C1">
              <w:rPr>
                <w:i/>
              </w:rPr>
              <w:t xml:space="preserve"> 3rd International Conference on Sustainable Design and Manufacturing,</w:t>
            </w:r>
            <w:r>
              <w:t xml:space="preserve"> Berlin:SPRINGER-VERLAG, 2016. s. 191 – 202. ISBN 978-3-319-32098-4, 978-3-319-32096-0.</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BB4EA2" w:rsidRDefault="00A2704D" w:rsidP="00E568AC">
            <w:pPr>
              <w:jc w:val="both"/>
              <w:rPr>
                <w:b/>
              </w:rPr>
            </w:pPr>
            <w:r w:rsidRPr="00BB4EA2">
              <w:rPr>
                <w:b/>
              </w:rPr>
              <w:t>Jiří Lehejček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Mgr.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1986</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95949" w:rsidRDefault="00A2704D" w:rsidP="00E568AC">
            <w:pPr>
              <w:jc w:val="both"/>
              <w:rPr>
                <w:i/>
              </w:rPr>
            </w:pPr>
            <w:r>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95949" w:rsidRDefault="00A2704D" w:rsidP="00E568AC">
            <w:pPr>
              <w:jc w:val="both"/>
              <w:rPr>
                <w:i/>
              </w:rPr>
            </w:pPr>
            <w:r w:rsidRPr="00395949">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Ekosystémové služby – garant, přednášky (100 %)</w:t>
            </w:r>
          </w:p>
          <w:p w:rsidR="00A2704D" w:rsidRDefault="00A2704D" w:rsidP="00E568AC">
            <w:pPr>
              <w:jc w:val="both"/>
            </w:pPr>
            <w:r>
              <w:t>Environmentální zátěž ovzduší a vod – přednášky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rsidRPr="00516D4A">
              <w:t>2012 –</w:t>
            </w:r>
            <w:r>
              <w:t xml:space="preserve"> </w:t>
            </w:r>
            <w:r w:rsidRPr="00516D4A">
              <w:t>2016</w:t>
            </w:r>
            <w:r>
              <w:t xml:space="preserve">  </w:t>
            </w:r>
            <w:r w:rsidRPr="00516D4A">
              <w:t>Česká zemědělská univerzita, Fakulta lesnická a dřevařská</w:t>
            </w:r>
            <w:r>
              <w:t>,</w:t>
            </w:r>
            <w:r w:rsidRPr="00516D4A">
              <w:t xml:space="preserve"> doktorské studium Pěstování lesa</w:t>
            </w:r>
            <w:r>
              <w:t>, Ph.D.</w:t>
            </w:r>
          </w:p>
          <w:p w:rsidR="00A2704D" w:rsidRDefault="00A2704D" w:rsidP="00E568AC">
            <w:pPr>
              <w:jc w:val="both"/>
            </w:pPr>
            <w:r w:rsidRPr="00516D4A">
              <w:t>2009 –</w:t>
            </w:r>
            <w:r>
              <w:t xml:space="preserve"> </w:t>
            </w:r>
            <w:r w:rsidRPr="00516D4A">
              <w:t>2012</w:t>
            </w:r>
            <w:r>
              <w:t xml:space="preserve"> </w:t>
            </w:r>
            <w:r w:rsidRPr="00516D4A">
              <w:t>Univerzita Karlova, Přírodovědecká fakulta</w:t>
            </w:r>
            <w:r>
              <w:t xml:space="preserve">, </w:t>
            </w:r>
            <w:r w:rsidRPr="00516D4A">
              <w:t>Fyzická geografie a geoekologie, navazující magisterské</w:t>
            </w:r>
            <w:r w:rsidRPr="00516D4A">
              <w:tab/>
            </w:r>
            <w:r>
              <w:t xml:space="preserve"> </w:t>
            </w:r>
          </w:p>
          <w:p w:rsidR="00A2704D" w:rsidRPr="00516D4A" w:rsidRDefault="00A2704D" w:rsidP="00E568AC">
            <w:pPr>
              <w:jc w:val="both"/>
            </w:pPr>
            <w:r>
              <w:t xml:space="preserve">                     </w:t>
            </w:r>
            <w:r w:rsidRPr="00516D4A">
              <w:t>studium, dipl. práce: Kontinentální zalednění SV části Frýdlantského výběžku</w:t>
            </w:r>
          </w:p>
          <w:p w:rsidR="00A2704D" w:rsidRDefault="00A2704D" w:rsidP="00E568AC">
            <w:pPr>
              <w:jc w:val="both"/>
            </w:pPr>
            <w:r w:rsidRPr="00516D4A">
              <w:t>2010 –</w:t>
            </w:r>
            <w:r>
              <w:t xml:space="preserve"> </w:t>
            </w:r>
            <w:r w:rsidRPr="00516D4A">
              <w:t>2012</w:t>
            </w:r>
            <w:r>
              <w:t xml:space="preserve"> </w:t>
            </w:r>
            <w:r w:rsidRPr="00516D4A">
              <w:t>Česká zemědělská univerzita, Fakulta lesnická a dřevařská</w:t>
            </w:r>
            <w:r>
              <w:t>,</w:t>
            </w:r>
            <w:r w:rsidRPr="00516D4A">
              <w:t xml:space="preserve"> Forestry, Water, and Landscape Management, </w:t>
            </w:r>
          </w:p>
          <w:p w:rsidR="00A2704D" w:rsidRDefault="00A2704D" w:rsidP="00E568AC">
            <w:pPr>
              <w:jc w:val="both"/>
              <w:rPr>
                <w:b/>
              </w:rPr>
            </w:pPr>
            <w:r>
              <w:t xml:space="preserve">                     Ing.</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08. 2017 – dosud: odborný asistent, FLKŘ, UTB ve Zlíně</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1x vedoucí/konzultant BP</w:t>
            </w:r>
          </w:p>
          <w:p w:rsidR="00A2704D" w:rsidRDefault="00A2704D" w:rsidP="00E568AC">
            <w:pPr>
              <w:jc w:val="both"/>
            </w:pPr>
            <w:r>
              <w:t>1x vedoucí/konzultant DP</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36</w:t>
            </w:r>
          </w:p>
        </w:tc>
        <w:tc>
          <w:tcPr>
            <w:tcW w:w="693" w:type="dxa"/>
            <w:vMerge w:val="restart"/>
          </w:tcPr>
          <w:p w:rsidR="00A2704D" w:rsidRDefault="00A2704D" w:rsidP="00E568AC">
            <w:pPr>
              <w:jc w:val="both"/>
              <w:rPr>
                <w:b/>
              </w:rPr>
            </w:pPr>
            <w:r>
              <w:rPr>
                <w:b/>
              </w:rPr>
              <w:t>37</w:t>
            </w: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992"/>
        </w:trPr>
        <w:tc>
          <w:tcPr>
            <w:tcW w:w="9859" w:type="dxa"/>
            <w:gridSpan w:val="11"/>
          </w:tcPr>
          <w:p w:rsidR="00A2704D" w:rsidRDefault="00A2704D" w:rsidP="00E568AC">
            <w:pPr>
              <w:spacing w:after="60"/>
              <w:ind w:left="40"/>
              <w:jc w:val="both"/>
            </w:pPr>
            <w:r>
              <w:rPr>
                <w:b/>
              </w:rPr>
              <w:t>LEHEJČEK</w:t>
            </w:r>
            <w:r w:rsidRPr="005564DC">
              <w:rPr>
                <w:b/>
              </w:rPr>
              <w:t>, J</w:t>
            </w:r>
            <w:r>
              <w:rPr>
                <w:b/>
              </w:rPr>
              <w:t xml:space="preserve"> (70 %)</w:t>
            </w:r>
            <w:r w:rsidRPr="008D7FC4">
              <w:t xml:space="preserve">, </w:t>
            </w:r>
            <w:r>
              <w:t>BURAS</w:t>
            </w:r>
            <w:r w:rsidRPr="008D7FC4">
              <w:t xml:space="preserve">, A., </w:t>
            </w:r>
            <w:r>
              <w:t>SVOBODA</w:t>
            </w:r>
            <w:r w:rsidRPr="008D7FC4">
              <w:t xml:space="preserve">, M., </w:t>
            </w:r>
            <w:r>
              <w:t>WILMKIN</w:t>
            </w:r>
            <w:r w:rsidRPr="008D7FC4">
              <w:t xml:space="preserve">, M. Wood-anatomy of Juniperus communis: a promising proxy for paleoclimate reconstructions in the Arctic. </w:t>
            </w:r>
            <w:r w:rsidRPr="008D7FC4">
              <w:rPr>
                <w:i/>
              </w:rPr>
              <w:t>Polar Biology</w:t>
            </w:r>
            <w:r>
              <w:rPr>
                <w:i/>
              </w:rPr>
              <w:t xml:space="preserve">. </w:t>
            </w:r>
            <w:r w:rsidRPr="00822FDF">
              <w:t>2017</w:t>
            </w:r>
            <w:r>
              <w:rPr>
                <w:i/>
              </w:rPr>
              <w:t>.</w:t>
            </w:r>
            <w:r w:rsidRPr="008D7FC4">
              <w:rPr>
                <w:i/>
              </w:rPr>
              <w:t xml:space="preserve"> 40 (5): 977 - 988</w:t>
            </w:r>
            <w:r w:rsidRPr="008D7FC4">
              <w:t xml:space="preserve">. </w:t>
            </w:r>
            <w:r>
              <w:t>(70 %)</w:t>
            </w:r>
          </w:p>
          <w:p w:rsidR="00A2704D" w:rsidRDefault="00A2704D" w:rsidP="00E568AC">
            <w:pPr>
              <w:spacing w:after="60"/>
              <w:ind w:left="40"/>
              <w:jc w:val="both"/>
            </w:pPr>
            <w:r>
              <w:t>BURRAS</w:t>
            </w:r>
            <w:r w:rsidRPr="008D7FC4">
              <w:t xml:space="preserve">, A., </w:t>
            </w:r>
            <w:r>
              <w:rPr>
                <w:b/>
              </w:rPr>
              <w:t>LEHEJČEK</w:t>
            </w:r>
            <w:r w:rsidRPr="005564DC">
              <w:rPr>
                <w:b/>
              </w:rPr>
              <w:t>, J.</w:t>
            </w:r>
            <w:r>
              <w:rPr>
                <w:b/>
              </w:rPr>
              <w:t xml:space="preserve"> (40 %)</w:t>
            </w:r>
            <w:r w:rsidRPr="008D7FC4">
              <w:t xml:space="preserve">, </w:t>
            </w:r>
            <w:r>
              <w:t>MICHALOVÁ</w:t>
            </w:r>
            <w:r w:rsidRPr="008D7FC4">
              <w:t xml:space="preserve">, Z., </w:t>
            </w:r>
            <w:r>
              <w:t>MORRISSEY</w:t>
            </w:r>
            <w:r w:rsidRPr="008D7FC4">
              <w:t xml:space="preserve">, R., </w:t>
            </w:r>
            <w:r>
              <w:t>SVOBODA</w:t>
            </w:r>
            <w:r w:rsidRPr="008D7FC4">
              <w:t xml:space="preserve">, M., </w:t>
            </w:r>
            <w:r>
              <w:t xml:space="preserve">WILMKING, M. </w:t>
            </w:r>
            <w:r w:rsidRPr="008D7FC4">
              <w:t xml:space="preserve">Shrubs shed light on 20th century Greenland Ice Sheet melting. </w:t>
            </w:r>
            <w:r w:rsidRPr="008D7FC4">
              <w:rPr>
                <w:i/>
              </w:rPr>
              <w:t>Boreas</w:t>
            </w:r>
            <w:r>
              <w:rPr>
                <w:i/>
              </w:rPr>
              <w:t xml:space="preserve">. </w:t>
            </w:r>
            <w:r w:rsidRPr="00EC74E0">
              <w:t>2017</w:t>
            </w:r>
            <w:r>
              <w:rPr>
                <w:i/>
              </w:rPr>
              <w:t>.</w:t>
            </w:r>
            <w:r w:rsidRPr="008D7FC4">
              <w:rPr>
                <w:i/>
              </w:rPr>
              <w:t xml:space="preserve"> </w:t>
            </w:r>
            <w:r w:rsidRPr="008D7FC4">
              <w:t>46(4): 667-677.</w:t>
            </w:r>
            <w:r>
              <w:t xml:space="preserve"> (40 %)</w:t>
            </w:r>
          </w:p>
          <w:p w:rsidR="00A2704D" w:rsidRPr="008D7FC4" w:rsidRDefault="00A2704D" w:rsidP="00E568AC">
            <w:pPr>
              <w:spacing w:after="60"/>
              <w:ind w:left="40"/>
              <w:jc w:val="both"/>
            </w:pPr>
            <w:r>
              <w:rPr>
                <w:b/>
              </w:rPr>
              <w:t>LEHEJČEK</w:t>
            </w:r>
            <w:r w:rsidRPr="005564DC">
              <w:rPr>
                <w:b/>
              </w:rPr>
              <w:t>, J.</w:t>
            </w:r>
            <w:r>
              <w:rPr>
                <w:b/>
              </w:rPr>
              <w:t xml:space="preserve"> (95 %)</w:t>
            </w:r>
            <w:r w:rsidRPr="008D7FC4">
              <w:t xml:space="preserve">, </w:t>
            </w:r>
            <w:r>
              <w:t>SVOBODA</w:t>
            </w:r>
            <w:r w:rsidRPr="008D7FC4">
              <w:t xml:space="preserve">, M. The annual growth rings beyond the tree line – a case study from Greenland. </w:t>
            </w:r>
            <w:r w:rsidRPr="008D7FC4">
              <w:rPr>
                <w:i/>
              </w:rPr>
              <w:t>Reports of Forestry Research</w:t>
            </w:r>
            <w:r>
              <w:rPr>
                <w:i/>
              </w:rPr>
              <w:t xml:space="preserve">. </w:t>
            </w:r>
            <w:r w:rsidRPr="00EC74E0">
              <w:t>2017.</w:t>
            </w:r>
            <w:r>
              <w:rPr>
                <w:i/>
              </w:rPr>
              <w:t xml:space="preserve"> </w:t>
            </w:r>
            <w:r w:rsidRPr="008D7FC4">
              <w:rPr>
                <w:i/>
              </w:rPr>
              <w:t xml:space="preserve"> 62 (2), 101-108</w:t>
            </w:r>
            <w:r w:rsidRPr="008D7FC4">
              <w:t>.</w:t>
            </w:r>
          </w:p>
          <w:p w:rsidR="00A2704D" w:rsidRDefault="00A2704D" w:rsidP="00E568AC">
            <w:pPr>
              <w:spacing w:after="60"/>
              <w:ind w:left="40"/>
              <w:jc w:val="both"/>
            </w:pPr>
            <w:r>
              <w:rPr>
                <w:b/>
              </w:rPr>
              <w:t>LEHEJČEK</w:t>
            </w:r>
            <w:r w:rsidRPr="005564DC">
              <w:rPr>
                <w:b/>
              </w:rPr>
              <w:t>, J.</w:t>
            </w:r>
            <w:r>
              <w:rPr>
                <w:b/>
              </w:rPr>
              <w:t xml:space="preserve"> (60 %)</w:t>
            </w:r>
            <w:r w:rsidRPr="008D7FC4">
              <w:t xml:space="preserve">, </w:t>
            </w:r>
            <w:r>
              <w:t>KAVAN</w:t>
            </w:r>
            <w:r w:rsidRPr="008D7FC4">
              <w:t xml:space="preserve">, J., </w:t>
            </w:r>
            <w:r>
              <w:t>OTČENÁŠEK</w:t>
            </w:r>
            <w:r w:rsidRPr="008D7FC4">
              <w:t xml:space="preserve">, J. </w:t>
            </w:r>
            <w:r>
              <w:t>2016.</w:t>
            </w:r>
            <w:r w:rsidRPr="008D7FC4">
              <w:t xml:space="preserve"> Antarktický poloostrov, aspekty mezinárodní spolupráce při rozvoji environmentální ochrany a vědecko-technologické kooperace. Výzkumná zpráva vypracovaná pro Ministerstvo zahraničních věcí ČR v rámci projektu TAČR BETA TB050MZV014.</w:t>
            </w:r>
            <w:r>
              <w:t xml:space="preserve"> </w:t>
            </w:r>
          </w:p>
          <w:p w:rsidR="00A2704D" w:rsidRPr="008D7FC4" w:rsidRDefault="00A2704D" w:rsidP="00E568AC">
            <w:pPr>
              <w:spacing w:after="60"/>
              <w:ind w:left="40"/>
              <w:jc w:val="both"/>
            </w:pPr>
            <w:r w:rsidRPr="008D7FC4">
              <w:t xml:space="preserve">Svoboda, M., Janda, P., Bače, R., Fraver, S., Nagel, T., Rejzek, J., Mikoláš, M., Douda, J., Boublík, K., Šamonil, P., Čada, V., Trotsiuk, V., Teodosiu, M., Bouriaud, O., Biris, A., Sýkora, O., Uzel, P., Zelenka, P., Sedlák, V., </w:t>
            </w:r>
            <w:r>
              <w:rPr>
                <w:b/>
              </w:rPr>
              <w:t>LEHEJČEK</w:t>
            </w:r>
            <w:r w:rsidRPr="005564DC">
              <w:rPr>
                <w:b/>
              </w:rPr>
              <w:t>, J</w:t>
            </w:r>
            <w:r>
              <w:rPr>
                <w:b/>
              </w:rPr>
              <w:t xml:space="preserve"> (5 %)</w:t>
            </w:r>
            <w:r w:rsidRPr="005564DC">
              <w:rPr>
                <w:b/>
              </w:rPr>
              <w:t>.</w:t>
            </w:r>
            <w:r w:rsidRPr="008D7FC4">
              <w:t xml:space="preserve"> Landscape-level variability in historical disturbance in primary </w:t>
            </w:r>
            <w:r w:rsidRPr="008D7FC4">
              <w:rPr>
                <w:i/>
              </w:rPr>
              <w:t>Picea abies</w:t>
            </w:r>
            <w:r w:rsidRPr="008D7FC4">
              <w:t xml:space="preserve"> mountain forests of the Eastern Carpathians, Romania. </w:t>
            </w:r>
            <w:r w:rsidRPr="008D7FC4">
              <w:rPr>
                <w:i/>
              </w:rPr>
              <w:t>Journal of Vegetation Science</w:t>
            </w:r>
            <w:r>
              <w:rPr>
                <w:i/>
              </w:rPr>
              <w:t>. 2013</w:t>
            </w:r>
            <w:r w:rsidRPr="008D7FC4">
              <w:t xml:space="preserve"> 25, 2, s. 386-401.</w:t>
            </w:r>
            <w:r>
              <w:t xml:space="preserve"> </w:t>
            </w:r>
          </w:p>
          <w:p w:rsidR="00A2704D" w:rsidRDefault="00A2704D" w:rsidP="00E568AC">
            <w:pPr>
              <w:pStyle w:val="Odstavecseseznamem"/>
              <w:spacing w:after="60"/>
              <w:ind w:left="40"/>
            </w:pPr>
          </w:p>
          <w:p w:rsidR="00A2704D" w:rsidRDefault="00A2704D" w:rsidP="00E568AC">
            <w:pPr>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Tr="00E568AC">
        <w:trPr>
          <w:trHeight w:val="328"/>
        </w:trPr>
        <w:tc>
          <w:tcPr>
            <w:tcW w:w="9859" w:type="dxa"/>
            <w:gridSpan w:val="11"/>
          </w:tcPr>
          <w:p w:rsidR="00A2704D" w:rsidRDefault="00A2704D">
            <w:pPr>
              <w:pPrChange w:id="1641" w:author="Eva Skýbová" w:date="2018-06-08T11:02:00Z">
                <w:pPr>
                  <w:spacing w:after="60"/>
                </w:pPr>
              </w:pPrChange>
            </w:pPr>
            <w:r w:rsidRPr="008D7FC4">
              <w:t>11. – 12. 2013</w:t>
            </w:r>
            <w:r w:rsidRPr="008D7FC4">
              <w:tab/>
            </w:r>
            <w:r>
              <w:t xml:space="preserve">   </w:t>
            </w:r>
            <w:r w:rsidRPr="008D7FC4">
              <w:t xml:space="preserve">Swiss Federal Institute for Forest, Snow and Landscape Research WSL, ETH Zürich, </w:t>
            </w:r>
            <w:r>
              <w:tab/>
            </w:r>
            <w:r>
              <w:tab/>
            </w:r>
            <w:r>
              <w:tab/>
            </w:r>
            <w:r>
              <w:tab/>
              <w:t xml:space="preserve">   </w:t>
            </w:r>
            <w:r w:rsidRPr="008D7FC4">
              <w:t>Švýcarsko</w:t>
            </w:r>
            <w:r>
              <w:t xml:space="preserve"> </w:t>
            </w:r>
            <w:r w:rsidRPr="008D7FC4">
              <w:t>- vědecko-výzkumná stáž</w:t>
            </w:r>
          </w:p>
          <w:p w:rsidR="00A2704D" w:rsidRDefault="00A2704D">
            <w:pPr>
              <w:pPrChange w:id="1642" w:author="Eva Skýbová" w:date="2018-06-08T11:02:00Z">
                <w:pPr>
                  <w:spacing w:after="60"/>
                </w:pPr>
              </w:pPrChange>
            </w:pPr>
            <w:r w:rsidRPr="008D7FC4">
              <w:t>08.2013</w:t>
            </w:r>
            <w:r>
              <w:tab/>
            </w:r>
            <w:r>
              <w:tab/>
              <w:t xml:space="preserve">   </w:t>
            </w:r>
            <w:r w:rsidRPr="008D7FC4">
              <w:t>Výzkumná stanice GINR, Kobbefjord, JZ Grónsko</w:t>
            </w:r>
            <w:r>
              <w:t xml:space="preserve"> </w:t>
            </w:r>
            <w:r w:rsidRPr="008D7FC4">
              <w:t>- vědecko-výzkumný pobyt</w:t>
            </w:r>
          </w:p>
          <w:p w:rsidR="00A2704D" w:rsidRDefault="00A2704D">
            <w:pPr>
              <w:pPrChange w:id="1643" w:author="Eva Skýbová" w:date="2018-06-08T11:02:00Z">
                <w:pPr>
                  <w:spacing w:after="60"/>
                </w:pPr>
              </w:pPrChange>
            </w:pPr>
            <w:r>
              <w:t xml:space="preserve">09.2011 – 12.2011 </w:t>
            </w:r>
            <w:r w:rsidRPr="008D7FC4">
              <w:t>Vancouver Island University, Faculty of Science, Kanada</w:t>
            </w:r>
            <w:r>
              <w:t xml:space="preserve">, </w:t>
            </w:r>
            <w:r w:rsidRPr="008D7FC4">
              <w:t xml:space="preserve"> semestrální studium v rámci programu </w:t>
            </w:r>
          </w:p>
          <w:p w:rsidR="00A2704D" w:rsidRDefault="00A2704D">
            <w:pPr>
              <w:pPrChange w:id="1644" w:author="Eva Skýbová" w:date="2018-06-08T11:02:00Z">
                <w:pPr>
                  <w:spacing w:after="60"/>
                </w:pPr>
              </w:pPrChange>
            </w:pPr>
            <w:r>
              <w:t xml:space="preserve">                              </w:t>
            </w:r>
            <w:r w:rsidRPr="008D7FC4">
              <w:t>„Transatlantic Exchange Partnerships: EU - Canada“</w:t>
            </w:r>
          </w:p>
          <w:p w:rsidR="00A2704D" w:rsidRDefault="00A2704D">
            <w:pPr>
              <w:pPrChange w:id="1645" w:author="Eva Skýbová" w:date="2018-06-08T11:02:00Z">
                <w:pPr>
                  <w:spacing w:after="60"/>
                </w:pPr>
              </w:pPrChange>
            </w:pPr>
            <w:r>
              <w:t xml:space="preserve">01.2009 – 06.2009 </w:t>
            </w:r>
            <w:r w:rsidRPr="008D7FC4">
              <w:t>University of Iceland, Faculty of Science, Island</w:t>
            </w:r>
            <w:r>
              <w:t xml:space="preserve"> </w:t>
            </w:r>
            <w:r w:rsidRPr="008D7FC4">
              <w:t xml:space="preserve">- semestrální studium v rámci programu NAEP </w:t>
            </w:r>
          </w:p>
          <w:p w:rsidR="00A2704D" w:rsidRDefault="00A2704D">
            <w:pPr>
              <w:rPr>
                <w:b/>
              </w:rPr>
              <w:pPrChange w:id="1646" w:author="Eva Skýbová" w:date="2018-06-08T11:02:00Z">
                <w:pPr>
                  <w:spacing w:after="60"/>
                </w:pPr>
              </w:pPrChange>
            </w:pPr>
            <w:r>
              <w:t xml:space="preserve">                               </w:t>
            </w:r>
            <w:r w:rsidRPr="008D7FC4">
              <w:t>(„Norské fondy“)</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27.11.2017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6A14B9" w:rsidRDefault="00A2704D" w:rsidP="00E568AC">
            <w:pPr>
              <w:jc w:val="both"/>
              <w:rPr>
                <w:b/>
              </w:rPr>
            </w:pPr>
            <w:r w:rsidRPr="006A14B9">
              <w:rPr>
                <w:b/>
              </w:rPr>
              <w:t>Václav Lošek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doc., RSDr.,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1950</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321B2" w:rsidRDefault="00A2704D" w:rsidP="00E568AC">
            <w:pPr>
              <w:jc w:val="both"/>
              <w:rPr>
                <w:i/>
              </w:rPr>
            </w:pPr>
            <w:r w:rsidRPr="003321B2">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321B2" w:rsidRDefault="00A2704D" w:rsidP="00E568AC">
            <w:pPr>
              <w:jc w:val="both"/>
              <w:rPr>
                <w:i/>
              </w:rPr>
            </w:pPr>
            <w:r w:rsidRPr="003321B2">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ne</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809"/>
        </w:trPr>
        <w:tc>
          <w:tcPr>
            <w:tcW w:w="9859" w:type="dxa"/>
            <w:gridSpan w:val="11"/>
            <w:tcBorders>
              <w:top w:val="nil"/>
            </w:tcBorders>
          </w:tcPr>
          <w:p w:rsidR="00A2704D" w:rsidRDefault="00A2704D" w:rsidP="00E568AC">
            <w:pPr>
              <w:jc w:val="both"/>
            </w:pPr>
            <w:r>
              <w:t>Krizové a havarijní plánování – garant, přednášky (50 %), semináře (50 %)</w:t>
            </w:r>
          </w:p>
          <w:p w:rsidR="00A2704D" w:rsidRDefault="00A2704D" w:rsidP="00E568AC">
            <w:pPr>
              <w:jc w:val="both"/>
            </w:pPr>
            <w:r>
              <w:t>Politická geografie a bezpečnostní politika – garant, přednášky (100 %), cvičení (100 %)</w:t>
            </w:r>
          </w:p>
          <w:p w:rsidR="00A2704D" w:rsidRDefault="00A2704D" w:rsidP="00E568AC">
            <w:pPr>
              <w:jc w:val="both"/>
            </w:pPr>
            <w:r>
              <w:t>Strategické dokumenty ochrana obyvatelstva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725"/>
        </w:trPr>
        <w:tc>
          <w:tcPr>
            <w:tcW w:w="9859" w:type="dxa"/>
            <w:gridSpan w:val="11"/>
          </w:tcPr>
          <w:p w:rsidR="00A2704D" w:rsidRPr="004B3D74" w:rsidRDefault="00A2704D" w:rsidP="00E568AC">
            <w:r w:rsidRPr="004B3D74">
              <w:t>1997 – VŠE Praha – 3 semestrální kurz IKM</w:t>
            </w:r>
            <w:r>
              <w:t xml:space="preserve"> – ekonomické zabezpečení krizových situací</w:t>
            </w:r>
          </w:p>
          <w:p w:rsidR="00A2704D" w:rsidRDefault="00A2704D" w:rsidP="00E568AC">
            <w:pPr>
              <w:jc w:val="both"/>
            </w:pPr>
            <w:r w:rsidRPr="004B3D74">
              <w:t xml:space="preserve">1981 </w:t>
            </w:r>
            <w:ins w:id="1647" w:author="Eva Skýbová" w:date="2018-06-08T13:31:00Z">
              <w:r w:rsidRPr="00290A6C">
                <w:t>–</w:t>
              </w:r>
            </w:ins>
            <w:del w:id="1648" w:author="Eva Skýbová" w:date="2018-06-08T13:31:00Z">
              <w:r w:rsidRPr="004B3D74" w:rsidDel="00DF225E">
                <w:delText>-</w:delText>
              </w:r>
            </w:del>
            <w:r w:rsidRPr="004B3D74">
              <w:t xml:space="preserve"> CSc.</w:t>
            </w:r>
            <w:r>
              <w:t xml:space="preserve"> VA Bratislava – Československé dějiny</w:t>
            </w:r>
          </w:p>
          <w:p w:rsidR="00A2704D" w:rsidRDefault="00A2704D" w:rsidP="00E568AC">
            <w:pPr>
              <w:jc w:val="both"/>
              <w:rPr>
                <w:b/>
              </w:rPr>
            </w:pPr>
            <w:r>
              <w:t>1973 – VA Bratislava – obor Československé dějiny</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 xml:space="preserve">09/2009 – dosud: Fakulta logistiky a krizového řízení, docent </w:t>
            </w:r>
          </w:p>
          <w:p w:rsidR="00A2704D" w:rsidRDefault="00A2704D" w:rsidP="00E568AC">
            <w:pPr>
              <w:jc w:val="both"/>
            </w:pPr>
            <w:r>
              <w:t xml:space="preserve">2004 – 8/2009  </w:t>
            </w:r>
            <w:ins w:id="1649" w:author="Eva Skýbová" w:date="2018-06-08T11:03:00Z">
              <w:r>
                <w:t xml:space="preserve"> </w:t>
              </w:r>
            </w:ins>
            <w:r>
              <w:t xml:space="preserve">UTB ve Zlíně, Fakulta technologická, Institut bezpečnostních technologií, docent </w:t>
            </w:r>
          </w:p>
          <w:p w:rsidR="00A2704D" w:rsidRDefault="00A2704D" w:rsidP="00E568AC">
            <w:pPr>
              <w:jc w:val="both"/>
            </w:pPr>
            <w:r>
              <w:t>2003 – 2004      VVŠ PV Vyškov, externí učitel katedry ochrany obyvatelstva</w:t>
            </w:r>
          </w:p>
          <w:p w:rsidR="00A2704D" w:rsidRDefault="00A2704D" w:rsidP="00E568AC">
            <w:pPr>
              <w:jc w:val="both"/>
            </w:pPr>
            <w:r>
              <w:t>1993 – 2003       ÚMČ Brno - střed, tajemník bezpečnostní rady, externí učitel VSA-VOŠ, Brno</w:t>
            </w:r>
          </w:p>
          <w:p w:rsidR="00A2704D" w:rsidRDefault="00A2704D" w:rsidP="00E568AC">
            <w:pPr>
              <w:jc w:val="both"/>
            </w:pPr>
            <w:r>
              <w:t>1987 – 1993       VVŠ PV Vyškov, vedoucí katedry sociálních věd</w:t>
            </w:r>
          </w:p>
          <w:p w:rsidR="00A2704D" w:rsidRDefault="00A2704D" w:rsidP="00E568AC">
            <w:pPr>
              <w:jc w:val="both"/>
            </w:pPr>
            <w:r>
              <w:t>1973 – 1987       MO - pedagog</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288"/>
        </w:trPr>
        <w:tc>
          <w:tcPr>
            <w:tcW w:w="9859" w:type="dxa"/>
            <w:gridSpan w:val="11"/>
          </w:tcPr>
          <w:p w:rsidR="00A2704D" w:rsidRDefault="00A2704D" w:rsidP="00E568AC">
            <w:pPr>
              <w:jc w:val="both"/>
            </w:pPr>
            <w:r>
              <w:t>Vedení cca 65 kvalifikačních prací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71-02-9 Československé dějiny</w:t>
            </w:r>
          </w:p>
        </w:tc>
        <w:tc>
          <w:tcPr>
            <w:tcW w:w="2245" w:type="dxa"/>
            <w:gridSpan w:val="2"/>
          </w:tcPr>
          <w:p w:rsidR="00A2704D" w:rsidRDefault="00A2704D" w:rsidP="00E568AC">
            <w:pPr>
              <w:jc w:val="both"/>
            </w:pPr>
            <w:r>
              <w:t>1988</w:t>
            </w:r>
          </w:p>
        </w:tc>
        <w:tc>
          <w:tcPr>
            <w:tcW w:w="2248" w:type="dxa"/>
            <w:gridSpan w:val="4"/>
            <w:tcBorders>
              <w:right w:val="single" w:sz="12" w:space="0" w:color="auto"/>
            </w:tcBorders>
          </w:tcPr>
          <w:p w:rsidR="00A2704D" w:rsidRDefault="00A2704D" w:rsidP="00E568AC">
            <w:pPr>
              <w:jc w:val="both"/>
            </w:pPr>
            <w:r>
              <w:t>VA - Bratislava</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5</w:t>
            </w:r>
          </w:p>
        </w:tc>
        <w:tc>
          <w:tcPr>
            <w:tcW w:w="693" w:type="dxa"/>
            <w:vMerge w:val="restart"/>
          </w:tcPr>
          <w:p w:rsidR="00A2704D" w:rsidRDefault="00A2704D" w:rsidP="00E568AC">
            <w:pPr>
              <w:jc w:val="both"/>
              <w:rPr>
                <w:b/>
              </w:rPr>
            </w:pPr>
            <w:r>
              <w:rPr>
                <w:b/>
              </w:rPr>
              <w:t>3</w:t>
            </w:r>
          </w:p>
        </w:tc>
        <w:tc>
          <w:tcPr>
            <w:tcW w:w="694" w:type="dxa"/>
            <w:vMerge w:val="restart"/>
          </w:tcPr>
          <w:p w:rsidR="00A2704D" w:rsidRDefault="00A2704D" w:rsidP="00E568AC">
            <w:pPr>
              <w:jc w:val="both"/>
              <w:rPr>
                <w:b/>
              </w:rPr>
            </w:pPr>
            <w:r>
              <w:rPr>
                <w:b/>
              </w:rPr>
              <w:t>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850"/>
        </w:trPr>
        <w:tc>
          <w:tcPr>
            <w:tcW w:w="9859" w:type="dxa"/>
            <w:gridSpan w:val="11"/>
          </w:tcPr>
          <w:p w:rsidR="00A2704D" w:rsidRPr="00F22591" w:rsidRDefault="00A2704D" w:rsidP="00E568AC">
            <w:pPr>
              <w:spacing w:after="60"/>
              <w:jc w:val="both"/>
            </w:pPr>
            <w:r w:rsidRPr="00F22591">
              <w:rPr>
                <w:bCs/>
              </w:rPr>
              <w:t>RAK</w:t>
            </w:r>
            <w:r>
              <w:rPr>
                <w:bCs/>
              </w:rPr>
              <w:t>, Jakub.</w:t>
            </w:r>
            <w:r w:rsidRPr="00F22591">
              <w:t>, VICAR</w:t>
            </w:r>
            <w:r>
              <w:t>,</w:t>
            </w:r>
            <w:r w:rsidRPr="00F22591">
              <w:t xml:space="preserve"> D</w:t>
            </w:r>
            <w:r>
              <w:t>usan.</w:t>
            </w:r>
            <w:r w:rsidRPr="00F22591">
              <w:t xml:space="preserve">, </w:t>
            </w:r>
            <w:r>
              <w:rPr>
                <w:b/>
              </w:rPr>
              <w:t xml:space="preserve">LOSEK Vaclav </w:t>
            </w:r>
            <w:r w:rsidRPr="005D7AEA">
              <w:rPr>
                <w:b/>
              </w:rPr>
              <w:t>(10%)</w:t>
            </w:r>
            <w:r w:rsidRPr="00F22591">
              <w:t>, BALINT</w:t>
            </w:r>
            <w:r>
              <w:t>,</w:t>
            </w:r>
            <w:r w:rsidRPr="00F22591">
              <w:t xml:space="preserve"> T</w:t>
            </w:r>
            <w:r>
              <w:t>omas.,</w:t>
            </w:r>
            <w:r w:rsidRPr="00F22591">
              <w:t xml:space="preserve"> STROHMANDL</w:t>
            </w:r>
            <w:r>
              <w:t>,</w:t>
            </w:r>
            <w:r w:rsidRPr="00F22591">
              <w:t xml:space="preserve"> J</w:t>
            </w:r>
            <w:r>
              <w:t>an.</w:t>
            </w:r>
            <w:r w:rsidRPr="00F22591">
              <w:t>, KOZUBIKOVA B</w:t>
            </w:r>
            <w:r>
              <w:t>arbora</w:t>
            </w:r>
            <w:r w:rsidRPr="00F22591">
              <w:t>. Design of a spatial database of standardized blocks of flats for the purpose of population sheltering in the town of Uherské Hradiště. </w:t>
            </w:r>
            <w:r w:rsidRPr="00F22591">
              <w:rPr>
                <w:i/>
                <w:iCs/>
              </w:rPr>
              <w:t>WSEAS Transactions on Environment and Development</w:t>
            </w:r>
            <w:r>
              <w:t xml:space="preserve">. 2018, </w:t>
            </w:r>
            <w:r w:rsidRPr="00F22591">
              <w:t xml:space="preserve"> roč. 14,  </w:t>
            </w:r>
            <w:r>
              <w:t xml:space="preserve">s. </w:t>
            </w:r>
            <w:r w:rsidRPr="00F22591">
              <w:t>16 –23. ISSN 1790-5079.</w:t>
            </w:r>
          </w:p>
          <w:p w:rsidR="00A2704D" w:rsidRDefault="00A2704D" w:rsidP="00E568AC">
            <w:pPr>
              <w:spacing w:after="60"/>
              <w:jc w:val="both"/>
            </w:pPr>
            <w:r w:rsidRPr="00F22591">
              <w:rPr>
                <w:bCs/>
              </w:rPr>
              <w:t>RAK</w:t>
            </w:r>
            <w:r>
              <w:rPr>
                <w:bCs/>
              </w:rPr>
              <w:t>, Jakub</w:t>
            </w:r>
            <w:r w:rsidRPr="00F22591">
              <w:t xml:space="preserve">,  </w:t>
            </w:r>
            <w:r>
              <w:rPr>
                <w:b/>
              </w:rPr>
              <w:t xml:space="preserve">LOSEK Vaclav </w:t>
            </w:r>
            <w:r w:rsidRPr="005D7AEA">
              <w:rPr>
                <w:b/>
              </w:rPr>
              <w:t>(10%),</w:t>
            </w:r>
            <w:r w:rsidRPr="00F22591">
              <w:t xml:space="preserve"> </w:t>
            </w:r>
            <w:r>
              <w:t>SVOBODA, Petr, MICKA, Jan</w:t>
            </w:r>
            <w:r w:rsidRPr="00F22591">
              <w:t>, BALINT</w:t>
            </w:r>
            <w:r>
              <w:t>,</w:t>
            </w:r>
            <w:r w:rsidRPr="00F22591">
              <w:t xml:space="preserve"> T</w:t>
            </w:r>
            <w:r>
              <w:t>omas.</w:t>
            </w:r>
            <w:r w:rsidRPr="00F22591">
              <w:t xml:space="preserve"> 2017. Využití typizace panelových domů pro potřeby návrhu databáze objektů pro ukrytí obyvatelstva</w:t>
            </w:r>
            <w:r>
              <w:t xml:space="preserve"> v Uherském Hradišti. </w:t>
            </w:r>
            <w:r>
              <w:rPr>
                <w:i/>
                <w:iCs/>
              </w:rPr>
              <w:t>The Science for Population Protection</w:t>
            </w:r>
            <w:r>
              <w:t>. 2017. roč. 9, č. 2/2017.  s. 1 – 9. ISSN 1803-568X</w:t>
            </w:r>
          </w:p>
          <w:p w:rsidR="00A2704D" w:rsidRPr="003321B2" w:rsidRDefault="00A2704D" w:rsidP="00E568AC">
            <w:pPr>
              <w:spacing w:after="60"/>
              <w:jc w:val="both"/>
            </w:pPr>
            <w:r w:rsidRPr="00F22591">
              <w:rPr>
                <w:b/>
              </w:rPr>
              <w:t>LOŠEK, V</w:t>
            </w:r>
            <w:r>
              <w:rPr>
                <w:b/>
              </w:rPr>
              <w:t>áclav,</w:t>
            </w:r>
            <w:r>
              <w:t xml:space="preserve"> </w:t>
            </w:r>
            <w:r w:rsidRPr="005D7AEA">
              <w:rPr>
                <w:b/>
              </w:rPr>
              <w:t>(55 %</w:t>
            </w:r>
            <w:r>
              <w:t>)</w:t>
            </w:r>
            <w:r w:rsidRPr="003321B2">
              <w:t>, SVOBODA, P</w:t>
            </w:r>
            <w:r>
              <w:t>etr</w:t>
            </w:r>
            <w:r w:rsidRPr="003321B2">
              <w:t>., MUSIL</w:t>
            </w:r>
            <w:r>
              <w:t xml:space="preserve">, </w:t>
            </w:r>
            <w:r w:rsidRPr="003321B2">
              <w:t xml:space="preserve"> M</w:t>
            </w:r>
            <w:r>
              <w:t>iroslav</w:t>
            </w:r>
            <w:r w:rsidRPr="003321B2">
              <w:t>, RAK, J</w:t>
            </w:r>
            <w:r>
              <w:t>akub</w:t>
            </w:r>
            <w:r w:rsidRPr="003321B2">
              <w:t xml:space="preserve">. Immigration – a Topic of Serious Concern Trought Central Europe.  </w:t>
            </w:r>
            <w:r>
              <w:t xml:space="preserve">In: </w:t>
            </w:r>
            <w:r w:rsidRPr="005D7AEA">
              <w:rPr>
                <w:i/>
              </w:rPr>
              <w:t>5th International Conference on Applied Social Science, (ICASS),</w:t>
            </w:r>
            <w:r w:rsidRPr="003321B2">
              <w:t xml:space="preserve"> Volume 80, Limassol, Cyprus.  ISSN 2160-1070 (Electronically available at http://www.ieripress.com/. ISBN 978-1-61275-072-9. 2015.</w:t>
            </w:r>
          </w:p>
          <w:p w:rsidR="00A2704D" w:rsidRDefault="00A2704D" w:rsidP="00E568AC">
            <w:pPr>
              <w:spacing w:after="60"/>
              <w:jc w:val="both"/>
              <w:rPr>
                <w:b/>
              </w:rPr>
            </w:pPr>
            <w:r w:rsidRPr="003321B2">
              <w:t>RAK, J</w:t>
            </w:r>
            <w:r>
              <w:t>akub</w:t>
            </w:r>
            <w:r w:rsidRPr="003321B2">
              <w:t>, TARABA, P</w:t>
            </w:r>
            <w:r>
              <w:t>avel</w:t>
            </w:r>
            <w:r w:rsidRPr="003321B2">
              <w:t>., SVOBODOVÁ, B</w:t>
            </w:r>
            <w:r>
              <w:t>lanka</w:t>
            </w:r>
            <w:r w:rsidRPr="003321B2">
              <w:t>., ŠAFAŘÍK, Z</w:t>
            </w:r>
            <w:r>
              <w:t>deněk</w:t>
            </w:r>
            <w:r w:rsidRPr="003321B2">
              <w:t>., TOMEK, M</w:t>
            </w:r>
            <w:r>
              <w:t>iroslav</w:t>
            </w:r>
            <w:r w:rsidRPr="003321B2">
              <w:t>, STROHMANDL, J</w:t>
            </w:r>
            <w:r>
              <w:t>an</w:t>
            </w:r>
            <w:r w:rsidRPr="003321B2">
              <w:t xml:space="preserve">. a </w:t>
            </w:r>
            <w:r w:rsidRPr="00F22591">
              <w:rPr>
                <w:b/>
              </w:rPr>
              <w:t>V</w:t>
            </w:r>
            <w:r>
              <w:rPr>
                <w:b/>
              </w:rPr>
              <w:t>áclav</w:t>
            </w:r>
            <w:r w:rsidRPr="00F22591">
              <w:rPr>
                <w:b/>
              </w:rPr>
              <w:t xml:space="preserve"> LOŠEK</w:t>
            </w:r>
            <w:r>
              <w:rPr>
                <w:b/>
              </w:rPr>
              <w:t xml:space="preserve"> (10%)</w:t>
            </w:r>
            <w:r w:rsidRPr="00F22591">
              <w:rPr>
                <w:b/>
              </w:rPr>
              <w:t>.</w:t>
            </w:r>
            <w:r w:rsidRPr="003321B2">
              <w:t xml:space="preserve"> Management of Information Support for Population Sheltering in the Czech Republic – the Case Study. </w:t>
            </w:r>
            <w:r>
              <w:t xml:space="preserve">In: </w:t>
            </w:r>
            <w:r w:rsidRPr="000E7CFB">
              <w:rPr>
                <w:i/>
              </w:rPr>
              <w:t>International Business Information Management Conference (25th IBIMA) on 7 – 8 May 2015</w:t>
            </w:r>
            <w:r>
              <w:rPr>
                <w:i/>
              </w:rPr>
              <w:t>.</w:t>
            </w:r>
            <w:r w:rsidRPr="003321B2">
              <w:t xml:space="preserve"> Amsterdam, Netherlands.</w:t>
            </w:r>
            <w:r>
              <w:t xml:space="preserve"> 2015</w:t>
            </w:r>
            <w:r w:rsidRPr="003321B2">
              <w:t xml:space="preserve"> ISBN: 978-0-9860419-4-5 </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1A7B56" w:rsidRDefault="00A2704D" w:rsidP="00E568AC">
            <w:pPr>
              <w:jc w:val="both"/>
            </w:pPr>
            <w:r w:rsidRPr="001A7B56">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1A7B56" w:rsidRDefault="00A2704D" w:rsidP="00E568AC">
            <w:pPr>
              <w:jc w:val="both"/>
              <w:rPr>
                <w:b/>
              </w:rPr>
            </w:pPr>
            <w:smartTag w:uri="urn:schemas-microsoft-com:office:smarttags" w:element="PersonName">
              <w:r w:rsidRPr="001A7B56">
                <w:rPr>
                  <w:b/>
                </w:rPr>
                <w:t>Eva Lukášková</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1977</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C86587" w:rsidRDefault="00A2704D" w:rsidP="00E568AC">
            <w:pPr>
              <w:jc w:val="both"/>
              <w:rPr>
                <w:i/>
              </w:rPr>
            </w:pPr>
            <w:r w:rsidRPr="00C86587">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C86587" w:rsidRDefault="00A2704D" w:rsidP="00E568AC">
            <w:pPr>
              <w:jc w:val="both"/>
              <w:rPr>
                <w:i/>
              </w:rPr>
            </w:pPr>
            <w:r w:rsidRPr="00C86587">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 xml:space="preserve">Vysoká škola obchodní a hotelová Brno </w:t>
            </w:r>
          </w:p>
        </w:tc>
        <w:tc>
          <w:tcPr>
            <w:tcW w:w="1703" w:type="dxa"/>
            <w:gridSpan w:val="2"/>
          </w:tcPr>
          <w:p w:rsidR="00A2704D" w:rsidRPr="00C86587" w:rsidRDefault="00A2704D" w:rsidP="00E568AC">
            <w:pPr>
              <w:jc w:val="both"/>
              <w:rPr>
                <w:i/>
              </w:rPr>
            </w:pPr>
            <w:r w:rsidRPr="00C86587">
              <w:rPr>
                <w:i/>
              </w:rPr>
              <w:t>pp</w:t>
            </w:r>
          </w:p>
        </w:tc>
        <w:tc>
          <w:tcPr>
            <w:tcW w:w="2096" w:type="dxa"/>
            <w:gridSpan w:val="4"/>
          </w:tcPr>
          <w:p w:rsidR="00A2704D" w:rsidRDefault="00A2704D" w:rsidP="00E568AC">
            <w:pPr>
              <w:jc w:val="both"/>
            </w:pPr>
            <w:r>
              <w:t>40</w:t>
            </w: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328"/>
        </w:trPr>
        <w:tc>
          <w:tcPr>
            <w:tcW w:w="9859" w:type="dxa"/>
            <w:gridSpan w:val="11"/>
            <w:tcBorders>
              <w:top w:val="nil"/>
            </w:tcBorders>
          </w:tcPr>
          <w:p w:rsidR="00A2704D" w:rsidRDefault="00A2704D" w:rsidP="00E568AC">
            <w:pPr>
              <w:jc w:val="both"/>
            </w:pPr>
            <w:r>
              <w:t>Potravinová bezpečnost a nouzové zásobování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585C7D" w:rsidTr="00E568AC">
        <w:trPr>
          <w:trHeight w:val="1055"/>
        </w:trPr>
        <w:tc>
          <w:tcPr>
            <w:tcW w:w="9859" w:type="dxa"/>
            <w:gridSpan w:val="11"/>
          </w:tcPr>
          <w:p w:rsidR="00A2704D" w:rsidRDefault="00A2704D" w:rsidP="00E568AC">
            <w:pPr>
              <w:snapToGrid w:val="0"/>
              <w:jc w:val="both"/>
            </w:pPr>
            <w:r>
              <w:t>2000 – Ing. Obor Ekonomika a hygiena výživy ve studijním programu Ekonomika a management, VVŠ PV Vyškov, Fakulta ekonomiky obrany státu</w:t>
            </w:r>
          </w:p>
          <w:p w:rsidR="00A2704D" w:rsidRDefault="00A2704D" w:rsidP="00E568AC">
            <w:pPr>
              <w:snapToGrid w:val="0"/>
              <w:jc w:val="both"/>
            </w:pPr>
            <w:r>
              <w:t>2003 – PhD. Obor Ekonomika a hygiena výživy ve studijním programu Ekonomika a management, VVŠ PV Vyškov, Fakulta ekonomiky obrany státu</w:t>
            </w:r>
          </w:p>
          <w:p w:rsidR="00A2704D" w:rsidRPr="00585C7D" w:rsidRDefault="00A2704D" w:rsidP="00E568AC">
            <w:pPr>
              <w:snapToGrid w:val="0"/>
              <w:jc w:val="both"/>
            </w:pPr>
            <w:r>
              <w:t>2009 – Bc. Obor Učitelství odborných předmětů pro střední školy ve studijním programu Specializace v pedagogice, Univerzita Tomáše Bati ve Zlíně (Fakulta humanitních studií)</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RPr="00585C7D" w:rsidTr="00E568AC">
        <w:trPr>
          <w:trHeight w:val="1090"/>
        </w:trPr>
        <w:tc>
          <w:tcPr>
            <w:tcW w:w="9859" w:type="dxa"/>
            <w:gridSpan w:val="11"/>
          </w:tcPr>
          <w:p w:rsidR="00A2704D" w:rsidRDefault="00A2704D" w:rsidP="00E568AC">
            <w:pPr>
              <w:jc w:val="both"/>
              <w:rPr>
                <w:rFonts w:eastAsia="Arial Unicode MS"/>
              </w:rPr>
            </w:pPr>
            <w:r>
              <w:rPr>
                <w:rFonts w:eastAsia="Arial Unicode MS"/>
              </w:rPr>
              <w:t>2012 – dosud</w:t>
            </w:r>
            <w:ins w:id="1650" w:author="Eva Skýbová" w:date="2018-06-08T13:31:00Z">
              <w:r>
                <w:rPr>
                  <w:rFonts w:eastAsia="Arial Unicode MS"/>
                </w:rPr>
                <w:t>:</w:t>
              </w:r>
            </w:ins>
            <w:del w:id="1651" w:author="Eva Skýbová" w:date="2018-06-08T13:31:00Z">
              <w:r w:rsidDel="00ED21A1">
                <w:rPr>
                  <w:rFonts w:eastAsia="Arial Unicode MS"/>
                </w:rPr>
                <w:delText xml:space="preserve"> –</w:delText>
              </w:r>
            </w:del>
            <w:r>
              <w:rPr>
                <w:rFonts w:eastAsia="Arial Unicode MS"/>
              </w:rPr>
              <w:t xml:space="preserve"> Ústav gastronomie, hotelnictví a cestovního ruchu, Vysoká škola obchodní a hotelová Brno (odborná asistentka); vedoucí ústavu (2015-2016)</w:t>
            </w:r>
          </w:p>
          <w:p w:rsidR="00A2704D" w:rsidRDefault="00A2704D" w:rsidP="00E568AC">
            <w:pPr>
              <w:jc w:val="both"/>
              <w:rPr>
                <w:rFonts w:eastAsia="Arial Unicode MS"/>
              </w:rPr>
            </w:pPr>
            <w:r>
              <w:rPr>
                <w:rFonts w:eastAsia="Arial Unicode MS"/>
              </w:rPr>
              <w:t xml:space="preserve">2009 </w:t>
            </w:r>
            <w:ins w:id="1652" w:author="Eva Skýbová" w:date="2018-06-08T13:31:00Z">
              <w:r w:rsidRPr="00290A6C">
                <w:t>–</w:t>
              </w:r>
            </w:ins>
            <w:del w:id="1653" w:author="Eva Skýbová" w:date="2018-06-08T13:31:00Z">
              <w:r w:rsidDel="00DF225E">
                <w:rPr>
                  <w:rFonts w:eastAsia="Arial Unicode MS"/>
                </w:rPr>
                <w:delText>-</w:delText>
              </w:r>
            </w:del>
            <w:r>
              <w:rPr>
                <w:rFonts w:eastAsia="Arial Unicode MS"/>
              </w:rPr>
              <w:t xml:space="preserve"> dosud</w:t>
            </w:r>
            <w:ins w:id="1654" w:author="Eva Skýbová" w:date="2018-06-08T13:31:00Z">
              <w:r>
                <w:rPr>
                  <w:rFonts w:eastAsia="Arial Unicode MS"/>
                </w:rPr>
                <w:t>:</w:t>
              </w:r>
            </w:ins>
            <w:del w:id="1655" w:author="Eva Skýbová" w:date="2018-06-08T13:31:00Z">
              <w:r w:rsidDel="00ED21A1">
                <w:rPr>
                  <w:rFonts w:eastAsia="Arial Unicode MS"/>
                </w:rPr>
                <w:delText xml:space="preserve"> –</w:delText>
              </w:r>
            </w:del>
            <w:r>
              <w:rPr>
                <w:rFonts w:eastAsia="Arial Unicode MS"/>
              </w:rPr>
              <w:t xml:space="preserve"> Ústav ekonomie, Ústav krizového řízení, Ústav environmentální bezpečnosti, Ústav ochrany obyvatelstva Fakulta logistiky a krizového řízení,  UTB ve Zlíně (odborná asistentka)</w:t>
            </w:r>
          </w:p>
          <w:p w:rsidR="00A2704D" w:rsidRDefault="00A2704D" w:rsidP="00E568AC">
            <w:pPr>
              <w:jc w:val="both"/>
              <w:rPr>
                <w:rFonts w:eastAsia="Arial Unicode MS"/>
              </w:rPr>
            </w:pPr>
            <w:r>
              <w:rPr>
                <w:rFonts w:eastAsia="Arial Unicode MS"/>
              </w:rPr>
              <w:t xml:space="preserve">2003 </w:t>
            </w:r>
            <w:del w:id="1656" w:author="Eva Skýbová" w:date="2018-06-08T13:31:00Z">
              <w:r w:rsidDel="00ED21A1">
                <w:rPr>
                  <w:rFonts w:eastAsia="Arial Unicode MS"/>
                </w:rPr>
                <w:delText>-</w:delText>
              </w:r>
            </w:del>
            <w:ins w:id="1657" w:author="Eva Skýbová" w:date="2018-06-08T13:31:00Z">
              <w:r>
                <w:rPr>
                  <w:rFonts w:eastAsia="Arial Unicode MS"/>
                </w:rPr>
                <w:t>–</w:t>
              </w:r>
            </w:ins>
            <w:r>
              <w:rPr>
                <w:rFonts w:eastAsia="Arial Unicode MS"/>
              </w:rPr>
              <w:t xml:space="preserve"> 2009</w:t>
            </w:r>
            <w:ins w:id="1658" w:author="Eva Skýbová" w:date="2018-06-08T13:31:00Z">
              <w:r>
                <w:rPr>
                  <w:rFonts w:eastAsia="Arial Unicode MS"/>
                </w:rPr>
                <w:t>:</w:t>
              </w:r>
            </w:ins>
            <w:del w:id="1659" w:author="Eva Skýbová" w:date="2018-06-08T13:31:00Z">
              <w:r w:rsidDel="00ED21A1">
                <w:rPr>
                  <w:rFonts w:eastAsia="Arial Unicode MS"/>
                </w:rPr>
                <w:delText xml:space="preserve"> –</w:delText>
              </w:r>
            </w:del>
            <w:r>
              <w:rPr>
                <w:rFonts w:eastAsia="Arial Unicode MS"/>
              </w:rPr>
              <w:t xml:space="preserve"> Ústav potravinářského inženýrství a Institut bezpečnostních technologií, Fakulta technologická, UTB ve Zlíně (odborná asistentka)</w:t>
            </w:r>
          </w:p>
          <w:p w:rsidR="00A2704D" w:rsidRPr="00585C7D" w:rsidRDefault="00A2704D" w:rsidP="00E568AC">
            <w:pPr>
              <w:jc w:val="both"/>
              <w:rPr>
                <w:rFonts w:eastAsia="Arial Unicode MS"/>
              </w:rPr>
            </w:pPr>
          </w:p>
        </w:tc>
      </w:tr>
      <w:tr w:rsidR="00A2704D" w:rsidTr="00E568AC">
        <w:trPr>
          <w:trHeight w:val="250"/>
        </w:trPr>
        <w:tc>
          <w:tcPr>
            <w:tcW w:w="9859" w:type="dxa"/>
            <w:gridSpan w:val="11"/>
            <w:shd w:val="clear" w:color="auto" w:fill="F7CAAC"/>
          </w:tcPr>
          <w:p w:rsidR="00A2704D" w:rsidRDefault="00A2704D" w:rsidP="00E568AC">
            <w:pPr>
              <w:jc w:val="both"/>
            </w:pPr>
            <w:r>
              <w:rPr>
                <w:b/>
              </w:rPr>
              <w:t xml:space="preserve">Zkušenosti s vedením kvalifikačních a rigorózních prací /stačí počet vedených prací / </w:t>
            </w:r>
          </w:p>
        </w:tc>
      </w:tr>
      <w:tr w:rsidR="00A2704D" w:rsidTr="00E568AC">
        <w:trPr>
          <w:trHeight w:val="510"/>
        </w:trPr>
        <w:tc>
          <w:tcPr>
            <w:tcW w:w="9859" w:type="dxa"/>
            <w:gridSpan w:val="11"/>
          </w:tcPr>
          <w:p w:rsidR="00A2704D" w:rsidRDefault="00A2704D" w:rsidP="00E568AC">
            <w:pPr>
              <w:jc w:val="both"/>
            </w:pPr>
            <w:r>
              <w:t>122</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7</w:t>
            </w:r>
          </w:p>
        </w:tc>
        <w:tc>
          <w:tcPr>
            <w:tcW w:w="693" w:type="dxa"/>
            <w:vMerge w:val="restart"/>
          </w:tcPr>
          <w:p w:rsidR="00A2704D" w:rsidRDefault="00A2704D" w:rsidP="00E568AC">
            <w:pPr>
              <w:jc w:val="both"/>
              <w:rPr>
                <w:b/>
              </w:rPr>
            </w:pPr>
            <w:r>
              <w:rPr>
                <w:b/>
              </w:rPr>
              <w:t>5</w:t>
            </w:r>
          </w:p>
        </w:tc>
        <w:tc>
          <w:tcPr>
            <w:tcW w:w="694" w:type="dxa"/>
            <w:vMerge w:val="restart"/>
          </w:tcPr>
          <w:p w:rsidR="00A2704D" w:rsidRDefault="00A2704D" w:rsidP="00E568AC">
            <w:pPr>
              <w:jc w:val="both"/>
              <w:rPr>
                <w:b/>
              </w:rPr>
            </w:pPr>
            <w:r>
              <w:rPr>
                <w:b/>
              </w:rPr>
              <w:t>33</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585C7D" w:rsidTr="00E568AC">
        <w:trPr>
          <w:trHeight w:val="425"/>
        </w:trPr>
        <w:tc>
          <w:tcPr>
            <w:tcW w:w="9859" w:type="dxa"/>
            <w:gridSpan w:val="11"/>
          </w:tcPr>
          <w:p w:rsidR="00A2704D" w:rsidRPr="009C399A" w:rsidRDefault="00A2704D" w:rsidP="00E568AC">
            <w:pPr>
              <w:spacing w:after="60"/>
              <w:jc w:val="both"/>
              <w:rPr>
                <w:b/>
              </w:rPr>
            </w:pPr>
            <w:r w:rsidRPr="009C399A">
              <w:rPr>
                <w:b/>
              </w:rPr>
              <w:t>LUKÁŠKOVÁ Eva (35 %)</w:t>
            </w:r>
            <w:r w:rsidRPr="009C399A">
              <w:t xml:space="preserve">, </w:t>
            </w:r>
            <w:smartTag w:uri="urn:schemas-microsoft-com:office:smarttags" w:element="PersonName">
              <w:smartTagPr>
                <w:attr w:name="ProductID" w:val="Jakub TROJAN"/>
              </w:smartTagPr>
              <w:r w:rsidRPr="009C399A">
                <w:t>Jakub TROJAN</w:t>
              </w:r>
            </w:smartTag>
            <w:r w:rsidRPr="009C399A">
              <w:t xml:space="preserve">, </w:t>
            </w:r>
            <w:smartTag w:uri="urn:schemas-microsoft-com:office:smarttags" w:element="PersonName">
              <w:smartTagPr>
                <w:attr w:name="ProductID" w:val="Kateřina Pitrová"/>
              </w:smartTagPr>
              <w:r w:rsidRPr="009C399A">
                <w:t>Kateřina PITROVÁ</w:t>
              </w:r>
            </w:smartTag>
            <w:r w:rsidRPr="009C399A">
              <w:t xml:space="preserve">, </w:t>
            </w:r>
            <w:smartTag w:uri="urn:schemas-microsoft-com:office:smarttags" w:element="PersonName">
              <w:smartTagPr>
                <w:attr w:name="ProductID" w:val="Peter Chrastina"/>
              </w:smartTagPr>
              <w:r w:rsidRPr="009C399A">
                <w:t>Peter CHRASTINA</w:t>
              </w:r>
            </w:smartTag>
            <w:r w:rsidRPr="009C399A">
              <w:t xml:space="preserve"> a Pavel VALÁŠEK. Economic Mobilization and Commissary Security of the Austrian Army in the Great War. In Anthropology, Archaeology, History and Philosophy. Conference Proceedings. Volume 1, Book 3. </w:t>
            </w:r>
            <w:r w:rsidRPr="009C399A">
              <w:rPr>
                <w:i/>
              </w:rPr>
              <w:t>Bulgaria: International Multidisciplinary Scientific Conference on Social Sciences &amp; Arts SGEM,</w:t>
            </w:r>
            <w:r w:rsidRPr="009C399A">
              <w:t xml:space="preserve"> 2016. s. 55-62, 8 s. ISBN 978-619-7105-52-0. doi:10.5593/sgemsocial2016HB31. </w:t>
            </w:r>
          </w:p>
          <w:p w:rsidR="00A2704D" w:rsidRPr="009C399A" w:rsidRDefault="00A2704D" w:rsidP="00E568AC">
            <w:pPr>
              <w:spacing w:after="60"/>
              <w:jc w:val="both"/>
              <w:rPr>
                <w:i/>
                <w:iCs/>
              </w:rPr>
            </w:pPr>
            <w:r w:rsidRPr="009C399A">
              <w:rPr>
                <w:b/>
              </w:rPr>
              <w:t>LUKÁŠKOVÁ Eva</w:t>
            </w:r>
            <w:r w:rsidRPr="009C399A">
              <w:rPr>
                <w:b/>
                <w:bCs/>
              </w:rPr>
              <w:t xml:space="preserve"> (35 %), </w:t>
            </w:r>
            <w:smartTag w:uri="urn:schemas-microsoft-com:office:smarttags" w:element="PersonName">
              <w:smartTagPr>
                <w:attr w:name="ProductID" w:val="Zdeněk MÁLEK"/>
              </w:smartTagPr>
              <w:r w:rsidRPr="009C399A">
                <w:t>Zdeněk MÁLEK</w:t>
              </w:r>
            </w:smartTag>
            <w:r w:rsidRPr="009C399A">
              <w:t xml:space="preserve"> a kol. Economic Analysis of the Necessary Amount of Basic Food Types for the Population of the Czech Republic. In: SOLIMAN, S. K. eds. </w:t>
            </w:r>
            <w:r w:rsidRPr="009C399A">
              <w:rPr>
                <w:i/>
                <w:iCs/>
              </w:rPr>
              <w:t xml:space="preserve">27th IBIMA Conference: Innovation Management and Education Excellence Vision 2020: From Regional Development Sustainability to Global Economic Growth,4 – 5 May 2016 Milan, Italy. </w:t>
            </w:r>
            <w:r w:rsidRPr="009C399A">
              <w:rPr>
                <w:iCs/>
              </w:rPr>
              <w:t>ISBN 978-0-98604-19-6-9.</w:t>
            </w:r>
            <w:r w:rsidRPr="009C399A">
              <w:rPr>
                <w:i/>
                <w:iCs/>
              </w:rPr>
              <w:t xml:space="preserve"> </w:t>
            </w:r>
          </w:p>
          <w:p w:rsidR="00A2704D" w:rsidRPr="009C399A" w:rsidRDefault="00A2704D" w:rsidP="00E568AC">
            <w:pPr>
              <w:spacing w:after="60"/>
              <w:jc w:val="both"/>
            </w:pPr>
            <w:r w:rsidRPr="009C399A">
              <w:rPr>
                <w:b/>
              </w:rPr>
              <w:t>LUKÁŠKOVÁ EVA (30 %)</w:t>
            </w:r>
            <w:r w:rsidRPr="009C399A">
              <w:t xml:space="preserve">, </w:t>
            </w:r>
            <w:smartTag w:uri="urn:schemas-microsoft-com:office:smarttags" w:element="PersonName">
              <w:smartTagPr>
                <w:attr w:name="ProductID" w:val="Kateřina Pitrová"/>
              </w:smartTagPr>
              <w:r w:rsidRPr="009C399A">
                <w:t>Kateřina PITROVÁ</w:t>
              </w:r>
            </w:smartTag>
            <w:r w:rsidRPr="009C399A">
              <w:t xml:space="preserve">, </w:t>
            </w:r>
            <w:smartTag w:uri="urn:schemas-microsoft-com:office:smarttags" w:element="PersonName">
              <w:smartTagPr>
                <w:attr w:name="ProductID" w:val="Jakub TROJAN"/>
              </w:smartTagPr>
              <w:r w:rsidRPr="009C399A">
                <w:t>Jakub TROJAN</w:t>
              </w:r>
            </w:smartTag>
            <w:r w:rsidRPr="009C399A">
              <w:t xml:space="preserve"> a Nikola HASNÍKOVÁ. Analysis of the Physical Organic Food Availability at Retail Stores in the Czech Republic. In: SOLIMAN, S. K. eds. </w:t>
            </w:r>
            <w:r w:rsidRPr="009C399A">
              <w:rPr>
                <w:i/>
              </w:rPr>
              <w:t>28th IBIMA Conference: Innovation Management and Education Excellence Vision 2020:</w:t>
            </w:r>
            <w:r w:rsidRPr="009C399A">
              <w:rPr>
                <w:i/>
                <w:iCs/>
              </w:rPr>
              <w:t xml:space="preserve"> From Regional Development Sustainability to Global Economic Growth</w:t>
            </w:r>
            <w:r w:rsidRPr="009C399A">
              <w:rPr>
                <w:i/>
              </w:rPr>
              <w:t xml:space="preserve">,9 – 10 November 2016 Seville, </w:t>
            </w:r>
            <w:r w:rsidRPr="009C399A">
              <w:t>Spain. ISBN 978-0-9860419-8-3.</w:t>
            </w:r>
          </w:p>
          <w:p w:rsidR="00A2704D" w:rsidRPr="009C399A" w:rsidRDefault="00A2704D" w:rsidP="00E568AC">
            <w:pPr>
              <w:spacing w:after="60"/>
              <w:jc w:val="both"/>
              <w:rPr>
                <w:b/>
              </w:rPr>
            </w:pPr>
            <w:r w:rsidRPr="009C399A">
              <w:t xml:space="preserve">VELICHOVÁ Helena, </w:t>
            </w:r>
            <w:r w:rsidRPr="009C399A">
              <w:rPr>
                <w:b/>
              </w:rPr>
              <w:t>Eva LUKÁŠKOVÁ (30 %)</w:t>
            </w:r>
            <w:r w:rsidRPr="009C399A">
              <w:t xml:space="preserve"> a kol. Consumption Food Basket in School Meals as Part of Catering Management. In: SOLIMAN, S. K. eds. </w:t>
            </w:r>
            <w:r w:rsidRPr="009C399A">
              <w:rPr>
                <w:i/>
              </w:rPr>
              <w:t xml:space="preserve">25th IBIMA Conference </w:t>
            </w:r>
            <w:r w:rsidRPr="009C399A">
              <w:rPr>
                <w:rFonts w:ascii="Helvetica" w:hAnsi="Helvetica" w:cs="Helvetica"/>
                <w:color w:val="2E2E2E"/>
              </w:rPr>
              <w:t> </w:t>
            </w:r>
            <w:r w:rsidRPr="009C399A">
              <w:rPr>
                <w:i/>
              </w:rPr>
              <w:t>on Innovation Vision 2020: from Regional Development Sustainability to Global Economic Growth 7 – 8 May 2015</w:t>
            </w:r>
            <w:r w:rsidRPr="009C399A">
              <w:t xml:space="preserve"> </w:t>
            </w:r>
            <w:r w:rsidRPr="009C399A">
              <w:rPr>
                <w:i/>
              </w:rPr>
              <w:t>Amsterdam</w:t>
            </w:r>
            <w:r w:rsidRPr="009C399A">
              <w:t xml:space="preserve">, </w:t>
            </w:r>
            <w:r w:rsidRPr="009C399A">
              <w:rPr>
                <w:i/>
              </w:rPr>
              <w:t>Netherlands.</w:t>
            </w:r>
            <w:r w:rsidRPr="009C399A">
              <w:t xml:space="preserve"> ISBN 978-0-9860419-4-5  </w:t>
            </w:r>
          </w:p>
          <w:p w:rsidR="00A2704D" w:rsidRPr="00585C7D" w:rsidRDefault="00A2704D" w:rsidP="00E568AC">
            <w:pPr>
              <w:spacing w:after="60"/>
              <w:jc w:val="both"/>
            </w:pPr>
            <w:r w:rsidRPr="009C399A">
              <w:rPr>
                <w:b/>
              </w:rPr>
              <w:t>LUKÁŠKOVÁ, Eva (75%)</w:t>
            </w:r>
            <w:r w:rsidRPr="009C399A">
              <w:t xml:space="preserve">, Jana BILÍKOVÁ, </w:t>
            </w:r>
            <w:smartTag w:uri="urn:schemas-microsoft-com:office:smarttags" w:element="PersonName">
              <w:smartTagPr>
                <w:attr w:name="ProductID" w:val="Zdeněk MÁLEK"/>
              </w:smartTagPr>
              <w:r w:rsidRPr="009C399A">
                <w:t>Zdeněk MÁLEK</w:t>
              </w:r>
            </w:smartTag>
            <w:r w:rsidRPr="009C399A">
              <w:t xml:space="preserve"> a Vladimír ŠEFČÍK. Potravinová (ne)bezpečnost. </w:t>
            </w:r>
            <w:r>
              <w:t xml:space="preserve">2014. </w:t>
            </w:r>
            <w:r w:rsidRPr="009C399A">
              <w:t>1. vyd. Praha: Academia</w:t>
            </w:r>
            <w:r>
              <w:t>.</w:t>
            </w:r>
            <w:r w:rsidRPr="009C399A">
              <w:t xml:space="preserve"> 170 s.  ISBN 978-80-7454-463-7. </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RPr="00141825" w:rsidTr="00E568AC">
        <w:tc>
          <w:tcPr>
            <w:tcW w:w="9859" w:type="dxa"/>
            <w:gridSpan w:val="11"/>
            <w:tcBorders>
              <w:bottom w:val="double" w:sz="4" w:space="0" w:color="auto"/>
            </w:tcBorders>
            <w:shd w:val="clear" w:color="auto" w:fill="BDD6EE"/>
          </w:tcPr>
          <w:p w:rsidR="00A2704D" w:rsidRPr="00141825" w:rsidRDefault="00A2704D" w:rsidP="00E568AC">
            <w:pPr>
              <w:jc w:val="both"/>
              <w:rPr>
                <w:b/>
                <w:sz w:val="28"/>
              </w:rPr>
            </w:pPr>
            <w:r w:rsidRPr="00141825">
              <w:rPr>
                <w:b/>
                <w:sz w:val="28"/>
              </w:rPr>
              <w:t>C-I – Personální zabezpečení</w:t>
            </w:r>
          </w:p>
        </w:tc>
      </w:tr>
      <w:tr w:rsidR="00A2704D" w:rsidRPr="00462668" w:rsidTr="00E568AC">
        <w:tc>
          <w:tcPr>
            <w:tcW w:w="2518" w:type="dxa"/>
            <w:tcBorders>
              <w:top w:val="double" w:sz="4" w:space="0" w:color="auto"/>
            </w:tcBorders>
            <w:shd w:val="clear" w:color="auto" w:fill="F7CAAC"/>
          </w:tcPr>
          <w:p w:rsidR="00A2704D" w:rsidRPr="00141825" w:rsidRDefault="00A2704D" w:rsidP="00E568AC">
            <w:pPr>
              <w:jc w:val="both"/>
              <w:rPr>
                <w:b/>
              </w:rPr>
            </w:pPr>
            <w:r w:rsidRPr="00141825">
              <w:rPr>
                <w:b/>
              </w:rPr>
              <w:lastRenderedPageBreak/>
              <w:t>Vysoká škola</w:t>
            </w:r>
          </w:p>
        </w:tc>
        <w:tc>
          <w:tcPr>
            <w:tcW w:w="7341" w:type="dxa"/>
            <w:gridSpan w:val="10"/>
          </w:tcPr>
          <w:p w:rsidR="00A2704D" w:rsidRPr="00462668" w:rsidRDefault="00A2704D" w:rsidP="00E568AC">
            <w:pPr>
              <w:jc w:val="both"/>
            </w:pPr>
            <w:r w:rsidRPr="00462668">
              <w:t>Univerzita Tomáše Bati ve Zlíně</w:t>
            </w:r>
          </w:p>
        </w:tc>
      </w:tr>
      <w:tr w:rsidR="00A2704D" w:rsidRPr="00462668" w:rsidTr="00E568AC">
        <w:tc>
          <w:tcPr>
            <w:tcW w:w="2518" w:type="dxa"/>
            <w:shd w:val="clear" w:color="auto" w:fill="F7CAAC"/>
          </w:tcPr>
          <w:p w:rsidR="00A2704D" w:rsidRPr="00141825" w:rsidRDefault="00A2704D" w:rsidP="00E568AC">
            <w:pPr>
              <w:jc w:val="both"/>
              <w:rPr>
                <w:b/>
              </w:rPr>
            </w:pPr>
            <w:r w:rsidRPr="00141825">
              <w:rPr>
                <w:b/>
              </w:rPr>
              <w:t>Součást vysoké školy</w:t>
            </w:r>
          </w:p>
        </w:tc>
        <w:tc>
          <w:tcPr>
            <w:tcW w:w="7341" w:type="dxa"/>
            <w:gridSpan w:val="10"/>
          </w:tcPr>
          <w:p w:rsidR="00A2704D" w:rsidRPr="00462668" w:rsidRDefault="00A2704D" w:rsidP="00E568AC">
            <w:pPr>
              <w:jc w:val="both"/>
            </w:pPr>
            <w:r w:rsidRPr="00462668">
              <w:t>Fakulta logistiky a krizového řízení</w:t>
            </w:r>
          </w:p>
        </w:tc>
      </w:tr>
      <w:tr w:rsidR="00A2704D" w:rsidRPr="00462668" w:rsidTr="00E568AC">
        <w:tc>
          <w:tcPr>
            <w:tcW w:w="2518" w:type="dxa"/>
            <w:shd w:val="clear" w:color="auto" w:fill="F7CAAC"/>
          </w:tcPr>
          <w:p w:rsidR="00A2704D" w:rsidRPr="00141825" w:rsidRDefault="00A2704D" w:rsidP="00E568AC">
            <w:pPr>
              <w:jc w:val="both"/>
              <w:rPr>
                <w:b/>
              </w:rPr>
            </w:pPr>
            <w:r w:rsidRPr="00141825">
              <w:rPr>
                <w:b/>
              </w:rPr>
              <w:t>Název studijního programu</w:t>
            </w:r>
          </w:p>
        </w:tc>
        <w:tc>
          <w:tcPr>
            <w:tcW w:w="7341" w:type="dxa"/>
            <w:gridSpan w:val="10"/>
          </w:tcPr>
          <w:p w:rsidR="00A2704D" w:rsidRPr="00462668" w:rsidRDefault="00A2704D" w:rsidP="00E568AC">
            <w:pPr>
              <w:jc w:val="both"/>
            </w:pPr>
            <w:r>
              <w:t>Bezpečnost společnosti</w:t>
            </w:r>
          </w:p>
        </w:tc>
      </w:tr>
      <w:tr w:rsidR="00A2704D" w:rsidRPr="00462668" w:rsidTr="00E568AC">
        <w:tc>
          <w:tcPr>
            <w:tcW w:w="2518" w:type="dxa"/>
            <w:shd w:val="clear" w:color="auto" w:fill="F7CAAC"/>
          </w:tcPr>
          <w:p w:rsidR="00A2704D" w:rsidRPr="00141825" w:rsidRDefault="00A2704D" w:rsidP="00E568AC">
            <w:pPr>
              <w:jc w:val="both"/>
              <w:rPr>
                <w:b/>
              </w:rPr>
            </w:pPr>
            <w:r w:rsidRPr="00141825">
              <w:rPr>
                <w:b/>
              </w:rPr>
              <w:t>Jméno a příjmení</w:t>
            </w:r>
          </w:p>
        </w:tc>
        <w:tc>
          <w:tcPr>
            <w:tcW w:w="4536" w:type="dxa"/>
            <w:gridSpan w:val="5"/>
          </w:tcPr>
          <w:p w:rsidR="00A2704D" w:rsidRPr="00C86587" w:rsidRDefault="00A2704D" w:rsidP="00E568AC">
            <w:pPr>
              <w:jc w:val="both"/>
              <w:rPr>
                <w:b/>
              </w:rPr>
            </w:pPr>
            <w:smartTag w:uri="urn:schemas-microsoft-com:office:smarttags" w:element="PersonName">
              <w:r w:rsidRPr="00C86587">
                <w:rPr>
                  <w:b/>
                </w:rPr>
                <w:t>Pavel Mauer</w:t>
              </w:r>
            </w:smartTag>
          </w:p>
        </w:tc>
        <w:tc>
          <w:tcPr>
            <w:tcW w:w="709" w:type="dxa"/>
            <w:shd w:val="clear" w:color="auto" w:fill="F7CAAC"/>
          </w:tcPr>
          <w:p w:rsidR="00A2704D" w:rsidRPr="00141825" w:rsidRDefault="00A2704D" w:rsidP="00E568AC">
            <w:pPr>
              <w:jc w:val="both"/>
              <w:rPr>
                <w:b/>
              </w:rPr>
            </w:pPr>
            <w:r w:rsidRPr="00141825">
              <w:rPr>
                <w:b/>
              </w:rPr>
              <w:t>Tituly</w:t>
            </w:r>
          </w:p>
        </w:tc>
        <w:tc>
          <w:tcPr>
            <w:tcW w:w="2096" w:type="dxa"/>
            <w:gridSpan w:val="4"/>
          </w:tcPr>
          <w:p w:rsidR="00A2704D" w:rsidRPr="00462668" w:rsidRDefault="00A2704D" w:rsidP="00E568AC">
            <w:pPr>
              <w:jc w:val="both"/>
            </w:pPr>
            <w:r w:rsidRPr="00462668">
              <w:t>JUDr</w:t>
            </w:r>
            <w:r>
              <w:t>.</w:t>
            </w:r>
          </w:p>
        </w:tc>
      </w:tr>
      <w:tr w:rsidR="00A2704D" w:rsidRPr="00462668" w:rsidTr="00E568AC">
        <w:tc>
          <w:tcPr>
            <w:tcW w:w="2518" w:type="dxa"/>
            <w:shd w:val="clear" w:color="auto" w:fill="F7CAAC"/>
          </w:tcPr>
          <w:p w:rsidR="00A2704D" w:rsidRPr="00141825" w:rsidRDefault="00A2704D" w:rsidP="00E568AC">
            <w:pPr>
              <w:jc w:val="both"/>
              <w:rPr>
                <w:b/>
              </w:rPr>
            </w:pPr>
            <w:r w:rsidRPr="00141825">
              <w:rPr>
                <w:b/>
              </w:rPr>
              <w:t>Rok narození</w:t>
            </w:r>
          </w:p>
        </w:tc>
        <w:tc>
          <w:tcPr>
            <w:tcW w:w="829" w:type="dxa"/>
          </w:tcPr>
          <w:p w:rsidR="00A2704D" w:rsidRPr="00462668" w:rsidRDefault="00A2704D" w:rsidP="00E568AC">
            <w:pPr>
              <w:jc w:val="both"/>
            </w:pPr>
            <w:r w:rsidRPr="00462668">
              <w:t>1947</w:t>
            </w:r>
          </w:p>
        </w:tc>
        <w:tc>
          <w:tcPr>
            <w:tcW w:w="1721" w:type="dxa"/>
            <w:shd w:val="clear" w:color="auto" w:fill="F7CAAC"/>
          </w:tcPr>
          <w:p w:rsidR="00A2704D" w:rsidRPr="00141825" w:rsidRDefault="00A2704D" w:rsidP="00E568AC">
            <w:pPr>
              <w:jc w:val="both"/>
              <w:rPr>
                <w:b/>
              </w:rPr>
            </w:pPr>
            <w:r w:rsidRPr="00141825">
              <w:rPr>
                <w:b/>
              </w:rPr>
              <w:t>typ vztahu k VŠ</w:t>
            </w:r>
          </w:p>
        </w:tc>
        <w:tc>
          <w:tcPr>
            <w:tcW w:w="992" w:type="dxa"/>
            <w:gridSpan w:val="2"/>
          </w:tcPr>
          <w:p w:rsidR="00A2704D" w:rsidRPr="00141825" w:rsidRDefault="00A2704D" w:rsidP="00E568AC">
            <w:pPr>
              <w:jc w:val="both"/>
              <w:rPr>
                <w:i/>
              </w:rPr>
            </w:pPr>
            <w:r w:rsidRPr="00141825">
              <w:rPr>
                <w:i/>
              </w:rPr>
              <w:t>pp.</w:t>
            </w:r>
          </w:p>
        </w:tc>
        <w:tc>
          <w:tcPr>
            <w:tcW w:w="994" w:type="dxa"/>
            <w:shd w:val="clear" w:color="auto" w:fill="F7CAAC"/>
          </w:tcPr>
          <w:p w:rsidR="00A2704D" w:rsidRPr="00141825" w:rsidRDefault="00A2704D" w:rsidP="00E568AC">
            <w:pPr>
              <w:jc w:val="both"/>
            </w:pPr>
            <w:r w:rsidRPr="00141825">
              <w:t>rozsah</w:t>
            </w:r>
          </w:p>
        </w:tc>
        <w:tc>
          <w:tcPr>
            <w:tcW w:w="709" w:type="dxa"/>
          </w:tcPr>
          <w:p w:rsidR="00A2704D" w:rsidRPr="00462668" w:rsidRDefault="00A2704D" w:rsidP="00E568AC">
            <w:pPr>
              <w:jc w:val="both"/>
            </w:pPr>
            <w:r>
              <w:t>40</w:t>
            </w:r>
          </w:p>
        </w:tc>
        <w:tc>
          <w:tcPr>
            <w:tcW w:w="709" w:type="dxa"/>
            <w:gridSpan w:val="2"/>
            <w:shd w:val="clear" w:color="auto" w:fill="F7CAAC"/>
          </w:tcPr>
          <w:p w:rsidR="00A2704D" w:rsidRPr="00141825" w:rsidRDefault="00A2704D" w:rsidP="00E568AC">
            <w:pPr>
              <w:jc w:val="both"/>
              <w:rPr>
                <w:b/>
              </w:rPr>
            </w:pPr>
            <w:r w:rsidRPr="00141825">
              <w:rPr>
                <w:b/>
              </w:rPr>
              <w:t>do kdy</w:t>
            </w:r>
          </w:p>
        </w:tc>
        <w:tc>
          <w:tcPr>
            <w:tcW w:w="1387" w:type="dxa"/>
            <w:gridSpan w:val="2"/>
          </w:tcPr>
          <w:p w:rsidR="00A2704D" w:rsidRPr="00462668" w:rsidRDefault="00A2704D" w:rsidP="00E568AC">
            <w:pPr>
              <w:jc w:val="both"/>
            </w:pPr>
            <w:r>
              <w:t>N</w:t>
            </w:r>
          </w:p>
        </w:tc>
      </w:tr>
      <w:tr w:rsidR="00A2704D" w:rsidRPr="00462668" w:rsidTr="00E568AC">
        <w:tc>
          <w:tcPr>
            <w:tcW w:w="5068" w:type="dxa"/>
            <w:gridSpan w:val="3"/>
            <w:shd w:val="clear" w:color="auto" w:fill="F7CAAC"/>
          </w:tcPr>
          <w:p w:rsidR="00A2704D" w:rsidRPr="00141825" w:rsidRDefault="00A2704D" w:rsidP="00E568AC">
            <w:pPr>
              <w:jc w:val="both"/>
              <w:rPr>
                <w:b/>
              </w:rPr>
            </w:pPr>
            <w:r w:rsidRPr="00141825">
              <w:rPr>
                <w:b/>
              </w:rPr>
              <w:t>Typ vztahu na součásti VŠ, která uskutečňuje st. program</w:t>
            </w:r>
          </w:p>
        </w:tc>
        <w:tc>
          <w:tcPr>
            <w:tcW w:w="992" w:type="dxa"/>
            <w:gridSpan w:val="2"/>
          </w:tcPr>
          <w:p w:rsidR="00A2704D" w:rsidRPr="00141825" w:rsidRDefault="00A2704D" w:rsidP="00E568AC">
            <w:pPr>
              <w:jc w:val="both"/>
              <w:rPr>
                <w:i/>
              </w:rPr>
            </w:pPr>
            <w:r w:rsidRPr="00141825">
              <w:rPr>
                <w:i/>
              </w:rPr>
              <w:t>pp.</w:t>
            </w:r>
          </w:p>
        </w:tc>
        <w:tc>
          <w:tcPr>
            <w:tcW w:w="994" w:type="dxa"/>
            <w:shd w:val="clear" w:color="auto" w:fill="F7CAAC"/>
          </w:tcPr>
          <w:p w:rsidR="00A2704D" w:rsidRPr="00141825" w:rsidRDefault="00A2704D" w:rsidP="00E568AC">
            <w:pPr>
              <w:jc w:val="both"/>
            </w:pPr>
            <w:r w:rsidRPr="00141825">
              <w:t>rozsah</w:t>
            </w:r>
          </w:p>
        </w:tc>
        <w:tc>
          <w:tcPr>
            <w:tcW w:w="709" w:type="dxa"/>
          </w:tcPr>
          <w:p w:rsidR="00A2704D" w:rsidRPr="00462668" w:rsidRDefault="00A2704D" w:rsidP="00E568AC">
            <w:pPr>
              <w:jc w:val="both"/>
            </w:pPr>
            <w:r>
              <w:t>40</w:t>
            </w:r>
          </w:p>
        </w:tc>
        <w:tc>
          <w:tcPr>
            <w:tcW w:w="709" w:type="dxa"/>
            <w:gridSpan w:val="2"/>
            <w:shd w:val="clear" w:color="auto" w:fill="F7CAAC"/>
          </w:tcPr>
          <w:p w:rsidR="00A2704D" w:rsidRPr="00141825" w:rsidRDefault="00A2704D" w:rsidP="00E568AC">
            <w:pPr>
              <w:jc w:val="both"/>
              <w:rPr>
                <w:b/>
              </w:rPr>
            </w:pPr>
            <w:r w:rsidRPr="00141825">
              <w:rPr>
                <w:b/>
              </w:rPr>
              <w:t>do kdy</w:t>
            </w:r>
          </w:p>
        </w:tc>
        <w:tc>
          <w:tcPr>
            <w:tcW w:w="1387" w:type="dxa"/>
            <w:gridSpan w:val="2"/>
          </w:tcPr>
          <w:p w:rsidR="00A2704D" w:rsidRPr="00462668" w:rsidRDefault="00A2704D" w:rsidP="00E568AC">
            <w:pPr>
              <w:jc w:val="both"/>
            </w:pPr>
            <w:r>
              <w:t>N</w:t>
            </w:r>
          </w:p>
        </w:tc>
      </w:tr>
      <w:tr w:rsidR="00A2704D" w:rsidRPr="00141825" w:rsidTr="00E568AC">
        <w:tc>
          <w:tcPr>
            <w:tcW w:w="6060" w:type="dxa"/>
            <w:gridSpan w:val="5"/>
            <w:shd w:val="clear" w:color="auto" w:fill="F7CAAC"/>
          </w:tcPr>
          <w:p w:rsidR="00A2704D" w:rsidRPr="00141825" w:rsidRDefault="00A2704D" w:rsidP="00E568AC">
            <w:pPr>
              <w:jc w:val="both"/>
              <w:rPr>
                <w:b/>
              </w:rPr>
            </w:pPr>
            <w:r w:rsidRPr="00141825">
              <w:rPr>
                <w:b/>
              </w:rPr>
              <w:t>Další současná působení jako akademický pracovník na jiných VŠ</w:t>
            </w:r>
          </w:p>
        </w:tc>
        <w:tc>
          <w:tcPr>
            <w:tcW w:w="1703" w:type="dxa"/>
            <w:gridSpan w:val="2"/>
            <w:shd w:val="clear" w:color="auto" w:fill="F7CAAC"/>
          </w:tcPr>
          <w:p w:rsidR="00A2704D" w:rsidRPr="00141825" w:rsidRDefault="00A2704D" w:rsidP="00E568AC">
            <w:pPr>
              <w:jc w:val="both"/>
              <w:rPr>
                <w:b/>
              </w:rPr>
            </w:pPr>
            <w:r w:rsidRPr="00141825">
              <w:rPr>
                <w:b/>
              </w:rPr>
              <w:t>typ prac. vztahu</w:t>
            </w:r>
          </w:p>
        </w:tc>
        <w:tc>
          <w:tcPr>
            <w:tcW w:w="2096" w:type="dxa"/>
            <w:gridSpan w:val="4"/>
            <w:shd w:val="clear" w:color="auto" w:fill="F7CAAC"/>
          </w:tcPr>
          <w:p w:rsidR="00A2704D" w:rsidRPr="00141825" w:rsidRDefault="00A2704D" w:rsidP="00E568AC">
            <w:pPr>
              <w:jc w:val="both"/>
              <w:rPr>
                <w:b/>
              </w:rPr>
            </w:pPr>
            <w:r w:rsidRPr="00141825">
              <w:rPr>
                <w:b/>
              </w:rPr>
              <w:t>rozsah</w:t>
            </w:r>
          </w:p>
        </w:tc>
      </w:tr>
      <w:tr w:rsidR="00A2704D" w:rsidRPr="00462668" w:rsidTr="00E568AC">
        <w:tc>
          <w:tcPr>
            <w:tcW w:w="6060" w:type="dxa"/>
            <w:gridSpan w:val="5"/>
          </w:tcPr>
          <w:p w:rsidR="00A2704D" w:rsidRPr="00462668" w:rsidRDefault="00A2704D" w:rsidP="00E568AC">
            <w:pPr>
              <w:jc w:val="both"/>
            </w:pPr>
            <w:r>
              <w:t>---</w:t>
            </w:r>
          </w:p>
        </w:tc>
        <w:tc>
          <w:tcPr>
            <w:tcW w:w="1703" w:type="dxa"/>
            <w:gridSpan w:val="2"/>
          </w:tcPr>
          <w:p w:rsidR="00A2704D" w:rsidRPr="00462668" w:rsidRDefault="00A2704D" w:rsidP="00E568AC">
            <w:pPr>
              <w:jc w:val="both"/>
            </w:pPr>
          </w:p>
        </w:tc>
        <w:tc>
          <w:tcPr>
            <w:tcW w:w="2096" w:type="dxa"/>
            <w:gridSpan w:val="4"/>
          </w:tcPr>
          <w:p w:rsidR="00A2704D" w:rsidRPr="00462668" w:rsidRDefault="00A2704D" w:rsidP="00E568AC">
            <w:pPr>
              <w:jc w:val="both"/>
            </w:pPr>
          </w:p>
        </w:tc>
      </w:tr>
      <w:tr w:rsidR="00A2704D" w:rsidRPr="00462668" w:rsidTr="00E568AC">
        <w:tc>
          <w:tcPr>
            <w:tcW w:w="6060" w:type="dxa"/>
            <w:gridSpan w:val="5"/>
          </w:tcPr>
          <w:p w:rsidR="00A2704D" w:rsidRPr="00462668" w:rsidRDefault="00A2704D" w:rsidP="00E568AC">
            <w:pPr>
              <w:jc w:val="both"/>
            </w:pPr>
          </w:p>
        </w:tc>
        <w:tc>
          <w:tcPr>
            <w:tcW w:w="1703" w:type="dxa"/>
            <w:gridSpan w:val="2"/>
          </w:tcPr>
          <w:p w:rsidR="00A2704D" w:rsidRPr="00462668" w:rsidRDefault="00A2704D" w:rsidP="00E568AC">
            <w:pPr>
              <w:jc w:val="both"/>
            </w:pPr>
          </w:p>
        </w:tc>
        <w:tc>
          <w:tcPr>
            <w:tcW w:w="2096" w:type="dxa"/>
            <w:gridSpan w:val="4"/>
          </w:tcPr>
          <w:p w:rsidR="00A2704D" w:rsidRPr="00462668" w:rsidRDefault="00A2704D" w:rsidP="00E568AC">
            <w:pPr>
              <w:jc w:val="both"/>
            </w:pPr>
          </w:p>
        </w:tc>
      </w:tr>
      <w:tr w:rsidR="00A2704D" w:rsidRPr="00462668" w:rsidTr="00E568AC">
        <w:tc>
          <w:tcPr>
            <w:tcW w:w="6060" w:type="dxa"/>
            <w:gridSpan w:val="5"/>
          </w:tcPr>
          <w:p w:rsidR="00A2704D" w:rsidRPr="00462668" w:rsidRDefault="00A2704D" w:rsidP="00E568AC">
            <w:pPr>
              <w:jc w:val="both"/>
            </w:pPr>
          </w:p>
        </w:tc>
        <w:tc>
          <w:tcPr>
            <w:tcW w:w="1703" w:type="dxa"/>
            <w:gridSpan w:val="2"/>
          </w:tcPr>
          <w:p w:rsidR="00A2704D" w:rsidRPr="00462668" w:rsidRDefault="00A2704D" w:rsidP="00E568AC">
            <w:pPr>
              <w:jc w:val="both"/>
            </w:pPr>
          </w:p>
        </w:tc>
        <w:tc>
          <w:tcPr>
            <w:tcW w:w="2096" w:type="dxa"/>
            <w:gridSpan w:val="4"/>
          </w:tcPr>
          <w:p w:rsidR="00A2704D" w:rsidRPr="00462668" w:rsidRDefault="00A2704D" w:rsidP="00E568AC">
            <w:pPr>
              <w:jc w:val="both"/>
            </w:pPr>
          </w:p>
        </w:tc>
      </w:tr>
      <w:tr w:rsidR="00A2704D" w:rsidRPr="00462668" w:rsidTr="00E568AC">
        <w:tc>
          <w:tcPr>
            <w:tcW w:w="6060" w:type="dxa"/>
            <w:gridSpan w:val="5"/>
          </w:tcPr>
          <w:p w:rsidR="00A2704D" w:rsidRPr="00462668" w:rsidRDefault="00A2704D" w:rsidP="00E568AC">
            <w:pPr>
              <w:jc w:val="both"/>
            </w:pPr>
          </w:p>
        </w:tc>
        <w:tc>
          <w:tcPr>
            <w:tcW w:w="1703" w:type="dxa"/>
            <w:gridSpan w:val="2"/>
          </w:tcPr>
          <w:p w:rsidR="00A2704D" w:rsidRPr="00462668" w:rsidRDefault="00A2704D" w:rsidP="00E568AC">
            <w:pPr>
              <w:jc w:val="both"/>
            </w:pPr>
          </w:p>
        </w:tc>
        <w:tc>
          <w:tcPr>
            <w:tcW w:w="2096" w:type="dxa"/>
            <w:gridSpan w:val="4"/>
          </w:tcPr>
          <w:p w:rsidR="00A2704D" w:rsidRPr="00462668" w:rsidRDefault="00A2704D" w:rsidP="00E568AC">
            <w:pPr>
              <w:jc w:val="both"/>
            </w:pPr>
          </w:p>
        </w:tc>
      </w:tr>
      <w:tr w:rsidR="00A2704D" w:rsidRPr="00141825" w:rsidTr="00E568AC">
        <w:tc>
          <w:tcPr>
            <w:tcW w:w="9859" w:type="dxa"/>
            <w:gridSpan w:val="11"/>
            <w:shd w:val="clear" w:color="auto" w:fill="F7CAAC"/>
          </w:tcPr>
          <w:p w:rsidR="00A2704D" w:rsidRPr="00141825" w:rsidRDefault="00A2704D" w:rsidP="00E568AC">
            <w:pPr>
              <w:jc w:val="both"/>
              <w:rPr>
                <w:b/>
              </w:rPr>
            </w:pPr>
            <w:r w:rsidRPr="00141825">
              <w:rPr>
                <w:b/>
              </w:rPr>
              <w:t>Předměty příslušného studijního programu a způsob zapojení do jejich výuky, příp. další zapojení do uskutečňování studijního programu</w:t>
            </w:r>
          </w:p>
        </w:tc>
      </w:tr>
      <w:tr w:rsidR="00A2704D" w:rsidRPr="00462668" w:rsidTr="00E568AC">
        <w:trPr>
          <w:trHeight w:val="1118"/>
        </w:trPr>
        <w:tc>
          <w:tcPr>
            <w:tcW w:w="9859" w:type="dxa"/>
            <w:gridSpan w:val="11"/>
            <w:tcBorders>
              <w:top w:val="nil"/>
            </w:tcBorders>
          </w:tcPr>
          <w:p w:rsidR="00A2704D" w:rsidRDefault="00A2704D" w:rsidP="00E568AC">
            <w:pPr>
              <w:jc w:val="both"/>
            </w:pPr>
            <w:r>
              <w:t>Právní systém v oblasti bezpečnosti – garant, přednášky (100 %), cvičení (100 %)</w:t>
            </w:r>
          </w:p>
          <w:p w:rsidR="00A2704D" w:rsidRPr="00462668" w:rsidRDefault="00A2704D" w:rsidP="00E568AC">
            <w:pPr>
              <w:jc w:val="both"/>
            </w:pPr>
            <w:r>
              <w:t>Právní systém v oblasti životního prostředí – garant, přednášky (100 %), cvičení (100 %)</w:t>
            </w:r>
          </w:p>
        </w:tc>
      </w:tr>
      <w:tr w:rsidR="00A2704D" w:rsidRPr="00141825" w:rsidTr="00E568AC">
        <w:tc>
          <w:tcPr>
            <w:tcW w:w="9859" w:type="dxa"/>
            <w:gridSpan w:val="11"/>
            <w:shd w:val="clear" w:color="auto" w:fill="F7CAAC"/>
          </w:tcPr>
          <w:p w:rsidR="00A2704D" w:rsidRPr="00141825" w:rsidRDefault="00A2704D" w:rsidP="00E568AC">
            <w:pPr>
              <w:jc w:val="both"/>
              <w:rPr>
                <w:b/>
              </w:rPr>
            </w:pPr>
            <w:r w:rsidRPr="00141825">
              <w:rPr>
                <w:b/>
              </w:rPr>
              <w:t xml:space="preserve">Údaje o vzdělání na VŠ </w:t>
            </w:r>
          </w:p>
        </w:tc>
      </w:tr>
      <w:tr w:rsidR="00A2704D" w:rsidRPr="00462668" w:rsidTr="00E568AC">
        <w:trPr>
          <w:trHeight w:val="1055"/>
        </w:trPr>
        <w:tc>
          <w:tcPr>
            <w:tcW w:w="9859" w:type="dxa"/>
            <w:gridSpan w:val="11"/>
          </w:tcPr>
          <w:p w:rsidR="00A2704D" w:rsidRPr="00462668" w:rsidRDefault="00A2704D" w:rsidP="00E568AC">
            <w:pPr>
              <w:jc w:val="both"/>
            </w:pPr>
            <w:r w:rsidRPr="00462668">
              <w:t>1980</w:t>
            </w:r>
            <w:r>
              <w:t xml:space="preserve"> – </w:t>
            </w:r>
            <w:r w:rsidRPr="00462668">
              <w:t>1984  UJEP v Brně</w:t>
            </w:r>
            <w:r>
              <w:t xml:space="preserve">, </w:t>
            </w:r>
            <w:r w:rsidRPr="00462668">
              <w:t xml:space="preserve"> Právo</w:t>
            </w:r>
          </w:p>
          <w:p w:rsidR="00A2704D" w:rsidRPr="00462668" w:rsidRDefault="00A2704D" w:rsidP="00E568AC">
            <w:pPr>
              <w:jc w:val="both"/>
            </w:pPr>
            <w:r w:rsidRPr="00462668">
              <w:t>1984</w:t>
            </w:r>
            <w:r>
              <w:t xml:space="preserve"> – </w:t>
            </w:r>
            <w:r w:rsidRPr="00462668">
              <w:t>Rigorozní zkouška titul JUDr.</w:t>
            </w:r>
          </w:p>
        </w:tc>
      </w:tr>
      <w:tr w:rsidR="00A2704D" w:rsidRPr="00141825" w:rsidTr="00E568AC">
        <w:tc>
          <w:tcPr>
            <w:tcW w:w="9859" w:type="dxa"/>
            <w:gridSpan w:val="11"/>
            <w:shd w:val="clear" w:color="auto" w:fill="F7CAAC"/>
          </w:tcPr>
          <w:p w:rsidR="00A2704D" w:rsidRPr="00141825" w:rsidRDefault="00A2704D" w:rsidP="00E568AC">
            <w:pPr>
              <w:jc w:val="both"/>
              <w:rPr>
                <w:b/>
              </w:rPr>
            </w:pPr>
            <w:r w:rsidRPr="00141825">
              <w:rPr>
                <w:b/>
              </w:rPr>
              <w:t>Údaje o odborném působení od absolvování VŠ</w:t>
            </w:r>
          </w:p>
        </w:tc>
      </w:tr>
      <w:tr w:rsidR="00A2704D" w:rsidRPr="00462668" w:rsidTr="00E568AC">
        <w:trPr>
          <w:trHeight w:val="1090"/>
        </w:trPr>
        <w:tc>
          <w:tcPr>
            <w:tcW w:w="9859" w:type="dxa"/>
            <w:gridSpan w:val="11"/>
          </w:tcPr>
          <w:p w:rsidR="00A2704D" w:rsidRPr="00462668" w:rsidRDefault="00A2704D" w:rsidP="00E568AC">
            <w:pPr>
              <w:jc w:val="both"/>
            </w:pPr>
            <w:r w:rsidRPr="00462668">
              <w:t>1978</w:t>
            </w:r>
            <w:r>
              <w:t xml:space="preserve"> – </w:t>
            </w:r>
            <w:r w:rsidRPr="00462668">
              <w:t>1983 Sloko  Nivnice,</w:t>
            </w:r>
            <w:r>
              <w:t xml:space="preserve"> </w:t>
            </w:r>
            <w:r w:rsidRPr="00462668">
              <w:t>ředitel závodu</w:t>
            </w:r>
          </w:p>
          <w:p w:rsidR="00A2704D" w:rsidRPr="00462668" w:rsidRDefault="00A2704D" w:rsidP="00E568AC">
            <w:pPr>
              <w:jc w:val="both"/>
            </w:pPr>
            <w:r w:rsidRPr="00462668">
              <w:t>1983</w:t>
            </w:r>
            <w:r>
              <w:t xml:space="preserve"> – </w:t>
            </w:r>
            <w:r w:rsidRPr="00462668">
              <w:t>1991 Sloko Uherské Hradiště,</w:t>
            </w:r>
            <w:r>
              <w:t xml:space="preserve"> </w:t>
            </w:r>
            <w:r w:rsidRPr="00462668">
              <w:t>podnikový ředitel</w:t>
            </w:r>
          </w:p>
          <w:p w:rsidR="00A2704D" w:rsidRPr="00462668" w:rsidRDefault="00A2704D" w:rsidP="00E568AC">
            <w:pPr>
              <w:jc w:val="both"/>
            </w:pPr>
            <w:r w:rsidRPr="00462668">
              <w:t>1991</w:t>
            </w:r>
            <w:r>
              <w:t xml:space="preserve"> – </w:t>
            </w:r>
            <w:r w:rsidRPr="00462668">
              <w:t>1992</w:t>
            </w:r>
            <w:r>
              <w:t xml:space="preserve"> </w:t>
            </w:r>
            <w:r w:rsidRPr="00462668">
              <w:t>F-Fancy Strážnice,obchodní ředitel</w:t>
            </w:r>
          </w:p>
          <w:p w:rsidR="00A2704D" w:rsidRPr="00462668" w:rsidRDefault="00A2704D" w:rsidP="00E568AC">
            <w:pPr>
              <w:jc w:val="both"/>
            </w:pPr>
            <w:r w:rsidRPr="00462668">
              <w:t>1992</w:t>
            </w:r>
            <w:r>
              <w:t xml:space="preserve"> – </w:t>
            </w:r>
            <w:r w:rsidRPr="00462668">
              <w:t xml:space="preserve">1993 TOP-CHIPS </w:t>
            </w:r>
            <w:r>
              <w:t xml:space="preserve">Toporná, </w:t>
            </w:r>
            <w:r w:rsidRPr="00462668">
              <w:t xml:space="preserve"> ředitel</w:t>
            </w:r>
          </w:p>
          <w:p w:rsidR="00A2704D" w:rsidRPr="00462668" w:rsidRDefault="00A2704D" w:rsidP="00E568AC">
            <w:pPr>
              <w:jc w:val="both"/>
            </w:pPr>
            <w:r w:rsidRPr="00462668">
              <w:t>1993</w:t>
            </w:r>
            <w:r>
              <w:t xml:space="preserve"> – </w:t>
            </w:r>
            <w:r w:rsidRPr="00462668">
              <w:t>1994 Ekolak,</w:t>
            </w:r>
            <w:r>
              <w:t xml:space="preserve"> </w:t>
            </w:r>
            <w:r w:rsidRPr="00462668">
              <w:t>ředitel</w:t>
            </w:r>
          </w:p>
          <w:p w:rsidR="00A2704D" w:rsidRPr="00462668" w:rsidRDefault="00A2704D" w:rsidP="00E568AC">
            <w:pPr>
              <w:jc w:val="both"/>
            </w:pPr>
            <w:r w:rsidRPr="00462668">
              <w:t>1994</w:t>
            </w:r>
            <w:r>
              <w:t xml:space="preserve"> – </w:t>
            </w:r>
            <w:r w:rsidRPr="00462668">
              <w:t>2004 Intercaps s.r.o Zlín,</w:t>
            </w:r>
            <w:r>
              <w:t xml:space="preserve"> </w:t>
            </w:r>
            <w:r w:rsidRPr="00462668">
              <w:t>generální ředitel</w:t>
            </w:r>
          </w:p>
          <w:p w:rsidR="00A2704D" w:rsidRPr="00462668" w:rsidRDefault="00A2704D" w:rsidP="00E568AC">
            <w:pPr>
              <w:jc w:val="both"/>
            </w:pPr>
            <w:r w:rsidRPr="00462668">
              <w:t>2004</w:t>
            </w:r>
            <w:r>
              <w:t xml:space="preserve"> – </w:t>
            </w:r>
            <w:r w:rsidRPr="00462668">
              <w:t>2006 M-pharma –</w:t>
            </w:r>
            <w:ins w:id="1660" w:author="Eva Skýbová" w:date="2018-06-08T13:31:00Z">
              <w:r>
                <w:t xml:space="preserve"> </w:t>
              </w:r>
            </w:ins>
            <w:r w:rsidRPr="00462668">
              <w:t>cz s.</w:t>
            </w:r>
            <w:ins w:id="1661" w:author="Eva Skýbová" w:date="2018-06-08T13:32:00Z">
              <w:r>
                <w:t xml:space="preserve"> </w:t>
              </w:r>
            </w:ins>
            <w:r w:rsidRPr="00462668">
              <w:t>r.</w:t>
            </w:r>
            <w:ins w:id="1662" w:author="Eva Skýbová" w:date="2018-06-08T13:32:00Z">
              <w:r>
                <w:t xml:space="preserve"> </w:t>
              </w:r>
            </w:ins>
            <w:r w:rsidRPr="00462668">
              <w:t>o,</w:t>
            </w:r>
            <w:r>
              <w:t xml:space="preserve"> </w:t>
            </w:r>
            <w:r w:rsidRPr="00462668">
              <w:t>jednatel</w:t>
            </w:r>
          </w:p>
          <w:p w:rsidR="00A2704D" w:rsidRPr="00462668" w:rsidRDefault="00A2704D" w:rsidP="00E568AC">
            <w:pPr>
              <w:jc w:val="both"/>
            </w:pPr>
            <w:r w:rsidRPr="00462668">
              <w:t>2006</w:t>
            </w:r>
            <w:r>
              <w:t xml:space="preserve"> – </w:t>
            </w:r>
            <w:r w:rsidRPr="00462668">
              <w:t>doposud Univerzita Tomáše Bati ve Zlín,</w:t>
            </w:r>
            <w:r>
              <w:t xml:space="preserve"> </w:t>
            </w:r>
            <w:r w:rsidRPr="00462668">
              <w:t>odborný asistent</w:t>
            </w:r>
          </w:p>
        </w:tc>
      </w:tr>
      <w:tr w:rsidR="00A2704D" w:rsidRPr="00141825" w:rsidTr="00E568AC">
        <w:trPr>
          <w:trHeight w:val="250"/>
        </w:trPr>
        <w:tc>
          <w:tcPr>
            <w:tcW w:w="9859" w:type="dxa"/>
            <w:gridSpan w:val="11"/>
            <w:shd w:val="clear" w:color="auto" w:fill="F7CAAC"/>
          </w:tcPr>
          <w:p w:rsidR="00A2704D" w:rsidRPr="00141825" w:rsidRDefault="00A2704D" w:rsidP="00E568AC">
            <w:pPr>
              <w:jc w:val="both"/>
              <w:rPr>
                <w:b/>
              </w:rPr>
            </w:pPr>
            <w:r w:rsidRPr="00141825">
              <w:rPr>
                <w:b/>
              </w:rPr>
              <w:t>Zkušenosti s vedením kvalifikačních a rigorózních prací</w:t>
            </w:r>
          </w:p>
        </w:tc>
      </w:tr>
      <w:tr w:rsidR="00A2704D" w:rsidRPr="00462668" w:rsidTr="00E568AC">
        <w:trPr>
          <w:trHeight w:val="738"/>
        </w:trPr>
        <w:tc>
          <w:tcPr>
            <w:tcW w:w="9859" w:type="dxa"/>
            <w:gridSpan w:val="11"/>
          </w:tcPr>
          <w:p w:rsidR="00A2704D" w:rsidRPr="00462668" w:rsidRDefault="00A2704D" w:rsidP="00E568AC">
            <w:pPr>
              <w:jc w:val="both"/>
            </w:pPr>
            <w:r w:rsidRPr="00462668">
              <w:t>22 bakalářských prací</w:t>
            </w:r>
          </w:p>
          <w:p w:rsidR="00A2704D" w:rsidRPr="00462668" w:rsidRDefault="00A2704D" w:rsidP="00E568AC">
            <w:pPr>
              <w:jc w:val="both"/>
            </w:pPr>
          </w:p>
        </w:tc>
      </w:tr>
      <w:tr w:rsidR="00A2704D" w:rsidRPr="00141825" w:rsidTr="00E568AC">
        <w:trPr>
          <w:cantSplit/>
        </w:trPr>
        <w:tc>
          <w:tcPr>
            <w:tcW w:w="3347" w:type="dxa"/>
            <w:gridSpan w:val="2"/>
            <w:tcBorders>
              <w:top w:val="single" w:sz="12" w:space="0" w:color="auto"/>
            </w:tcBorders>
            <w:shd w:val="clear" w:color="auto" w:fill="F7CAAC"/>
          </w:tcPr>
          <w:p w:rsidR="00A2704D" w:rsidRPr="00141825" w:rsidRDefault="00A2704D" w:rsidP="00E568AC">
            <w:pPr>
              <w:jc w:val="both"/>
              <w:rPr>
                <w:b/>
              </w:rPr>
            </w:pPr>
            <w:r w:rsidRPr="00141825">
              <w:rPr>
                <w:b/>
              </w:rPr>
              <w:t xml:space="preserve">Obor habilitačního řízení </w:t>
            </w:r>
          </w:p>
        </w:tc>
        <w:tc>
          <w:tcPr>
            <w:tcW w:w="2245" w:type="dxa"/>
            <w:gridSpan w:val="2"/>
            <w:tcBorders>
              <w:top w:val="single" w:sz="12" w:space="0" w:color="auto"/>
            </w:tcBorders>
            <w:shd w:val="clear" w:color="auto" w:fill="F7CAAC"/>
          </w:tcPr>
          <w:p w:rsidR="00A2704D" w:rsidRPr="00141825" w:rsidRDefault="00A2704D" w:rsidP="00E568AC">
            <w:pPr>
              <w:jc w:val="both"/>
              <w:rPr>
                <w:b/>
              </w:rPr>
            </w:pPr>
            <w:r w:rsidRPr="00141825">
              <w:rPr>
                <w:b/>
              </w:rPr>
              <w:t>Rok udělení hodnosti</w:t>
            </w:r>
          </w:p>
        </w:tc>
        <w:tc>
          <w:tcPr>
            <w:tcW w:w="2248" w:type="dxa"/>
            <w:gridSpan w:val="4"/>
            <w:tcBorders>
              <w:top w:val="single" w:sz="12" w:space="0" w:color="auto"/>
              <w:right w:val="single" w:sz="12" w:space="0" w:color="auto"/>
            </w:tcBorders>
            <w:shd w:val="clear" w:color="auto" w:fill="F7CAAC"/>
          </w:tcPr>
          <w:p w:rsidR="00A2704D" w:rsidRPr="00141825" w:rsidRDefault="00A2704D" w:rsidP="00E568AC">
            <w:pPr>
              <w:jc w:val="both"/>
              <w:rPr>
                <w:b/>
              </w:rPr>
            </w:pPr>
            <w:r w:rsidRPr="00141825">
              <w:rPr>
                <w:b/>
              </w:rPr>
              <w:t>Řízení konáno na VŠ</w:t>
            </w:r>
          </w:p>
        </w:tc>
        <w:tc>
          <w:tcPr>
            <w:tcW w:w="2019" w:type="dxa"/>
            <w:gridSpan w:val="3"/>
            <w:tcBorders>
              <w:top w:val="single" w:sz="12" w:space="0" w:color="auto"/>
              <w:left w:val="single" w:sz="12" w:space="0" w:color="auto"/>
            </w:tcBorders>
            <w:shd w:val="clear" w:color="auto" w:fill="F7CAAC"/>
          </w:tcPr>
          <w:p w:rsidR="00A2704D" w:rsidRPr="00141825" w:rsidRDefault="00A2704D" w:rsidP="00E568AC">
            <w:pPr>
              <w:jc w:val="both"/>
              <w:rPr>
                <w:b/>
              </w:rPr>
            </w:pPr>
            <w:r w:rsidRPr="00141825">
              <w:rPr>
                <w:b/>
              </w:rPr>
              <w:t>Ohlasy publikací</w:t>
            </w:r>
          </w:p>
        </w:tc>
      </w:tr>
      <w:tr w:rsidR="00A2704D" w:rsidRPr="00141825" w:rsidTr="00E568AC">
        <w:trPr>
          <w:cantSplit/>
        </w:trPr>
        <w:tc>
          <w:tcPr>
            <w:tcW w:w="3347" w:type="dxa"/>
            <w:gridSpan w:val="2"/>
          </w:tcPr>
          <w:p w:rsidR="00A2704D" w:rsidRPr="00141825" w:rsidRDefault="00A2704D" w:rsidP="00E568AC">
            <w:pPr>
              <w:jc w:val="both"/>
              <w:rPr>
                <w:b/>
              </w:rPr>
            </w:pPr>
          </w:p>
        </w:tc>
        <w:tc>
          <w:tcPr>
            <w:tcW w:w="2245" w:type="dxa"/>
            <w:gridSpan w:val="2"/>
          </w:tcPr>
          <w:p w:rsidR="00A2704D" w:rsidRPr="00141825" w:rsidRDefault="00A2704D" w:rsidP="00E568AC">
            <w:pPr>
              <w:jc w:val="both"/>
              <w:rPr>
                <w:b/>
              </w:rPr>
            </w:pPr>
          </w:p>
        </w:tc>
        <w:tc>
          <w:tcPr>
            <w:tcW w:w="2248" w:type="dxa"/>
            <w:gridSpan w:val="4"/>
            <w:tcBorders>
              <w:right w:val="single" w:sz="12" w:space="0" w:color="auto"/>
            </w:tcBorders>
          </w:tcPr>
          <w:p w:rsidR="00A2704D" w:rsidRPr="00141825" w:rsidRDefault="00A2704D" w:rsidP="00E568AC">
            <w:pPr>
              <w:jc w:val="both"/>
              <w:rPr>
                <w:b/>
              </w:rPr>
            </w:pPr>
          </w:p>
        </w:tc>
        <w:tc>
          <w:tcPr>
            <w:tcW w:w="632" w:type="dxa"/>
            <w:tcBorders>
              <w:left w:val="single" w:sz="12" w:space="0" w:color="auto"/>
            </w:tcBorders>
            <w:shd w:val="clear" w:color="auto" w:fill="F7CAAC"/>
          </w:tcPr>
          <w:p w:rsidR="00A2704D" w:rsidRPr="00141825" w:rsidRDefault="00A2704D" w:rsidP="00E568AC">
            <w:pPr>
              <w:jc w:val="both"/>
              <w:rPr>
                <w:b/>
              </w:rPr>
            </w:pPr>
            <w:r w:rsidRPr="00141825">
              <w:rPr>
                <w:b/>
              </w:rPr>
              <w:t>WOS</w:t>
            </w:r>
          </w:p>
        </w:tc>
        <w:tc>
          <w:tcPr>
            <w:tcW w:w="693" w:type="dxa"/>
            <w:shd w:val="clear" w:color="auto" w:fill="F7CAAC"/>
          </w:tcPr>
          <w:p w:rsidR="00A2704D" w:rsidRPr="00141825" w:rsidRDefault="00A2704D" w:rsidP="00E568AC">
            <w:pPr>
              <w:jc w:val="both"/>
              <w:rPr>
                <w:b/>
                <w:sz w:val="18"/>
              </w:rPr>
            </w:pPr>
            <w:r w:rsidRPr="00141825">
              <w:rPr>
                <w:b/>
                <w:sz w:val="18"/>
              </w:rPr>
              <w:t>Scopus</w:t>
            </w:r>
          </w:p>
        </w:tc>
        <w:tc>
          <w:tcPr>
            <w:tcW w:w="694" w:type="dxa"/>
            <w:shd w:val="clear" w:color="auto" w:fill="F7CAAC"/>
          </w:tcPr>
          <w:p w:rsidR="00A2704D" w:rsidRPr="00141825" w:rsidRDefault="00A2704D" w:rsidP="00E568AC">
            <w:pPr>
              <w:jc w:val="both"/>
              <w:rPr>
                <w:b/>
              </w:rPr>
            </w:pPr>
            <w:r w:rsidRPr="00141825">
              <w:rPr>
                <w:b/>
                <w:sz w:val="18"/>
              </w:rPr>
              <w:t>ostatní</w:t>
            </w:r>
          </w:p>
        </w:tc>
      </w:tr>
      <w:tr w:rsidR="00A2704D" w:rsidRPr="00141825" w:rsidTr="00E568AC">
        <w:trPr>
          <w:cantSplit/>
          <w:trHeight w:val="70"/>
        </w:trPr>
        <w:tc>
          <w:tcPr>
            <w:tcW w:w="3347" w:type="dxa"/>
            <w:gridSpan w:val="2"/>
            <w:shd w:val="clear" w:color="auto" w:fill="F7CAAC"/>
          </w:tcPr>
          <w:p w:rsidR="00A2704D" w:rsidRPr="00141825" w:rsidRDefault="00A2704D" w:rsidP="00E568AC">
            <w:pPr>
              <w:jc w:val="both"/>
              <w:rPr>
                <w:b/>
              </w:rPr>
            </w:pPr>
            <w:r w:rsidRPr="00141825">
              <w:rPr>
                <w:b/>
              </w:rPr>
              <w:t>Obor jmenovacího řízení</w:t>
            </w:r>
          </w:p>
        </w:tc>
        <w:tc>
          <w:tcPr>
            <w:tcW w:w="2245" w:type="dxa"/>
            <w:gridSpan w:val="2"/>
            <w:shd w:val="clear" w:color="auto" w:fill="F7CAAC"/>
          </w:tcPr>
          <w:p w:rsidR="00A2704D" w:rsidRPr="00141825" w:rsidRDefault="00A2704D" w:rsidP="00E568AC">
            <w:pPr>
              <w:jc w:val="both"/>
              <w:rPr>
                <w:b/>
              </w:rPr>
            </w:pPr>
            <w:r w:rsidRPr="00141825">
              <w:rPr>
                <w:b/>
              </w:rPr>
              <w:t>Rok udělení hodnosti</w:t>
            </w:r>
          </w:p>
        </w:tc>
        <w:tc>
          <w:tcPr>
            <w:tcW w:w="2248" w:type="dxa"/>
            <w:gridSpan w:val="4"/>
            <w:tcBorders>
              <w:right w:val="single" w:sz="12" w:space="0" w:color="auto"/>
            </w:tcBorders>
            <w:shd w:val="clear" w:color="auto" w:fill="F7CAAC"/>
          </w:tcPr>
          <w:p w:rsidR="00A2704D" w:rsidRPr="00141825" w:rsidRDefault="00A2704D" w:rsidP="00E568AC">
            <w:pPr>
              <w:jc w:val="both"/>
              <w:rPr>
                <w:b/>
              </w:rPr>
            </w:pPr>
            <w:r w:rsidRPr="00141825">
              <w:rPr>
                <w:b/>
              </w:rPr>
              <w:t>Řízení konáno na VŠ</w:t>
            </w:r>
          </w:p>
        </w:tc>
        <w:tc>
          <w:tcPr>
            <w:tcW w:w="632" w:type="dxa"/>
            <w:vMerge w:val="restart"/>
            <w:tcBorders>
              <w:left w:val="single" w:sz="12" w:space="0" w:color="auto"/>
            </w:tcBorders>
          </w:tcPr>
          <w:p w:rsidR="00A2704D" w:rsidRPr="00141825" w:rsidRDefault="00A2704D" w:rsidP="00E568AC">
            <w:pPr>
              <w:jc w:val="both"/>
              <w:rPr>
                <w:b/>
              </w:rPr>
            </w:pPr>
          </w:p>
        </w:tc>
        <w:tc>
          <w:tcPr>
            <w:tcW w:w="693" w:type="dxa"/>
            <w:vMerge w:val="restart"/>
          </w:tcPr>
          <w:p w:rsidR="00A2704D" w:rsidRPr="00141825" w:rsidRDefault="00A2704D" w:rsidP="00E568AC">
            <w:pPr>
              <w:jc w:val="both"/>
              <w:rPr>
                <w:b/>
              </w:rPr>
            </w:pPr>
          </w:p>
        </w:tc>
        <w:tc>
          <w:tcPr>
            <w:tcW w:w="694" w:type="dxa"/>
            <w:vMerge w:val="restart"/>
          </w:tcPr>
          <w:p w:rsidR="00A2704D" w:rsidRPr="00141825" w:rsidRDefault="00A2704D" w:rsidP="00E568AC">
            <w:pPr>
              <w:jc w:val="both"/>
              <w:rPr>
                <w:b/>
              </w:rPr>
            </w:pPr>
          </w:p>
        </w:tc>
      </w:tr>
      <w:tr w:rsidR="00A2704D" w:rsidRPr="00141825" w:rsidTr="00E568AC">
        <w:trPr>
          <w:trHeight w:val="205"/>
        </w:trPr>
        <w:tc>
          <w:tcPr>
            <w:tcW w:w="3347" w:type="dxa"/>
            <w:gridSpan w:val="2"/>
          </w:tcPr>
          <w:p w:rsidR="00A2704D" w:rsidRPr="00141825" w:rsidRDefault="00A2704D" w:rsidP="00E568AC">
            <w:pPr>
              <w:jc w:val="both"/>
              <w:rPr>
                <w:b/>
              </w:rPr>
            </w:pPr>
          </w:p>
        </w:tc>
        <w:tc>
          <w:tcPr>
            <w:tcW w:w="2245" w:type="dxa"/>
            <w:gridSpan w:val="2"/>
          </w:tcPr>
          <w:p w:rsidR="00A2704D" w:rsidRPr="00141825" w:rsidRDefault="00A2704D" w:rsidP="00E568AC">
            <w:pPr>
              <w:jc w:val="both"/>
              <w:rPr>
                <w:b/>
              </w:rPr>
            </w:pPr>
          </w:p>
        </w:tc>
        <w:tc>
          <w:tcPr>
            <w:tcW w:w="2248" w:type="dxa"/>
            <w:gridSpan w:val="4"/>
            <w:tcBorders>
              <w:right w:val="single" w:sz="12" w:space="0" w:color="auto"/>
            </w:tcBorders>
          </w:tcPr>
          <w:p w:rsidR="00A2704D" w:rsidRPr="00141825" w:rsidRDefault="00A2704D" w:rsidP="00E568AC">
            <w:pPr>
              <w:jc w:val="both"/>
              <w:rPr>
                <w:b/>
              </w:rPr>
            </w:pPr>
          </w:p>
        </w:tc>
        <w:tc>
          <w:tcPr>
            <w:tcW w:w="632" w:type="dxa"/>
            <w:vMerge/>
            <w:tcBorders>
              <w:left w:val="single" w:sz="12" w:space="0" w:color="auto"/>
            </w:tcBorders>
            <w:vAlign w:val="center"/>
          </w:tcPr>
          <w:p w:rsidR="00A2704D" w:rsidRPr="00141825" w:rsidRDefault="00A2704D" w:rsidP="00E568AC">
            <w:pPr>
              <w:rPr>
                <w:b/>
              </w:rPr>
            </w:pPr>
          </w:p>
        </w:tc>
        <w:tc>
          <w:tcPr>
            <w:tcW w:w="693" w:type="dxa"/>
            <w:vMerge/>
            <w:vAlign w:val="center"/>
          </w:tcPr>
          <w:p w:rsidR="00A2704D" w:rsidRPr="00141825" w:rsidRDefault="00A2704D" w:rsidP="00E568AC">
            <w:pPr>
              <w:rPr>
                <w:b/>
              </w:rPr>
            </w:pPr>
          </w:p>
        </w:tc>
        <w:tc>
          <w:tcPr>
            <w:tcW w:w="694" w:type="dxa"/>
            <w:vMerge/>
            <w:vAlign w:val="center"/>
          </w:tcPr>
          <w:p w:rsidR="00A2704D" w:rsidRPr="00141825" w:rsidRDefault="00A2704D" w:rsidP="00E568AC">
            <w:pPr>
              <w:rPr>
                <w:b/>
              </w:rPr>
            </w:pPr>
          </w:p>
        </w:tc>
      </w:tr>
      <w:tr w:rsidR="00A2704D" w:rsidRPr="00141825" w:rsidTr="00E568AC">
        <w:tc>
          <w:tcPr>
            <w:tcW w:w="9859" w:type="dxa"/>
            <w:gridSpan w:val="11"/>
            <w:shd w:val="clear" w:color="auto" w:fill="F7CAAC"/>
          </w:tcPr>
          <w:p w:rsidR="00A2704D" w:rsidRPr="00141825" w:rsidRDefault="00A2704D" w:rsidP="00E568AC">
            <w:pPr>
              <w:jc w:val="both"/>
              <w:rPr>
                <w:b/>
              </w:rPr>
            </w:pPr>
            <w:r w:rsidRPr="00141825">
              <w:rPr>
                <w:b/>
              </w:rPr>
              <w:t xml:space="preserve">Přehled o nejvýznamnější publikační a další tvůrčí činnosti nebo další profesní činnosti u odborníků z praxe vztahující se k zabezpečovaným předmětům </w:t>
            </w:r>
          </w:p>
        </w:tc>
      </w:tr>
      <w:tr w:rsidR="00A2704D" w:rsidRPr="00462668" w:rsidTr="00E568AC">
        <w:trPr>
          <w:trHeight w:val="1661"/>
        </w:trPr>
        <w:tc>
          <w:tcPr>
            <w:tcW w:w="9859" w:type="dxa"/>
            <w:gridSpan w:val="11"/>
          </w:tcPr>
          <w:p w:rsidR="00A2704D" w:rsidRDefault="00A2704D" w:rsidP="00E568AC">
            <w:pPr>
              <w:spacing w:after="60"/>
              <w:jc w:val="both"/>
            </w:pPr>
            <w:r>
              <w:t>MAŇÁSEK</w:t>
            </w:r>
            <w:r w:rsidRPr="00063F81">
              <w:t>,</w:t>
            </w:r>
            <w:r>
              <w:t xml:space="preserve"> </w:t>
            </w:r>
            <w:r w:rsidRPr="00063F81">
              <w:t>J</w:t>
            </w:r>
            <w:r>
              <w:t>aromír</w:t>
            </w:r>
            <w:r w:rsidRPr="000E7CFB">
              <w:rPr>
                <w:b/>
              </w:rPr>
              <w:t xml:space="preserve">, MAUER, Pavel (50%). </w:t>
            </w:r>
            <w:r>
              <w:t>2014. Úloha předmětu „Ú</w:t>
            </w:r>
            <w:r w:rsidRPr="00063F81">
              <w:t xml:space="preserve">vod do práva“ pro studenty FLKŘ. </w:t>
            </w:r>
            <w:r w:rsidRPr="00063F81">
              <w:rPr>
                <w:i/>
              </w:rPr>
              <w:t>Mezinárodní workshop</w:t>
            </w:r>
            <w:r w:rsidRPr="00063F81">
              <w:t xml:space="preserve">, </w:t>
            </w:r>
            <w:r w:rsidRPr="00063F81">
              <w:rPr>
                <w:i/>
              </w:rPr>
              <w:t>Zkvalitnění systému vzdělávání a výzkumu v oblasti ochrany</w:t>
            </w:r>
            <w:r w:rsidRPr="0044756B">
              <w:rPr>
                <w:i/>
              </w:rPr>
              <w:t xml:space="preserve"> obyvatelstva,</w:t>
            </w:r>
            <w:r w:rsidRPr="00462668">
              <w:t xml:space="preserve"> Uherské Hradiště</w:t>
            </w:r>
            <w:r>
              <w:t>.</w:t>
            </w:r>
            <w:r w:rsidRPr="00462668">
              <w:t xml:space="preserve"> ISBN 978-80-7454-336-4</w:t>
            </w:r>
          </w:p>
          <w:p w:rsidR="00A2704D" w:rsidRPr="00063F81" w:rsidRDefault="00A2704D" w:rsidP="00E568AC">
            <w:pPr>
              <w:spacing w:after="60"/>
              <w:jc w:val="both"/>
            </w:pPr>
            <w:r>
              <w:t>MAŇÁSEK</w:t>
            </w:r>
            <w:r w:rsidRPr="00063F81">
              <w:t>,</w:t>
            </w:r>
            <w:r>
              <w:t xml:space="preserve"> </w:t>
            </w:r>
            <w:r w:rsidRPr="00063F81">
              <w:t>J</w:t>
            </w:r>
            <w:r>
              <w:t>aromír</w:t>
            </w:r>
            <w:r w:rsidRPr="00063F81">
              <w:t xml:space="preserve">, </w:t>
            </w:r>
            <w:r w:rsidRPr="000E7CFB">
              <w:rPr>
                <w:b/>
              </w:rPr>
              <w:t>MAUER, Pavel (50%).</w:t>
            </w:r>
            <w:r>
              <w:t xml:space="preserve"> 2013.</w:t>
            </w:r>
            <w:r w:rsidRPr="00063F81">
              <w:t xml:space="preserve"> </w:t>
            </w:r>
            <w:r w:rsidRPr="000E7CFB">
              <w:rPr>
                <w:i/>
              </w:rPr>
              <w:t>Ústava České republiky jako základ státu</w:t>
            </w:r>
            <w:r w:rsidRPr="00063F81">
              <w:t xml:space="preserve">. </w:t>
            </w:r>
            <w:r w:rsidRPr="000E7CFB">
              <w:t>Skriptum.</w:t>
            </w:r>
            <w:r w:rsidRPr="00063F81">
              <w:t xml:space="preserve"> </w:t>
            </w:r>
            <w:r>
              <w:t xml:space="preserve">Zlín: UTB ve Zlíně. </w:t>
            </w:r>
            <w:r w:rsidRPr="00063F81">
              <w:t>ISBN 9787-80-7454245-9</w:t>
            </w:r>
          </w:p>
          <w:p w:rsidR="00A2704D" w:rsidRPr="00462668"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lastRenderedPageBreak/>
              <w:t>Součást vysoké školy</w:t>
            </w:r>
          </w:p>
        </w:tc>
        <w:tc>
          <w:tcPr>
            <w:tcW w:w="7341" w:type="dxa"/>
            <w:gridSpan w:val="10"/>
          </w:tcPr>
          <w:p w:rsidR="00A2704D" w:rsidRDefault="00A2704D" w:rsidP="00E568AC">
            <w:pPr>
              <w:jc w:val="both"/>
            </w:pPr>
            <w:r>
              <w:t xml:space="preserve">Fakulta logistiky a krizového řízení </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1A7B56" w:rsidRDefault="00A2704D" w:rsidP="00E568AC">
            <w:pPr>
              <w:jc w:val="both"/>
              <w:rPr>
                <w:b/>
              </w:rPr>
            </w:pPr>
            <w:r w:rsidRPr="001A7B56">
              <w:rPr>
                <w:b/>
              </w:rPr>
              <w:t>Otakar Jiří Mika</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Doc., Ing.,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1953</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2767E4" w:rsidRDefault="00A2704D" w:rsidP="00E568AC">
            <w:pPr>
              <w:jc w:val="both"/>
              <w:rPr>
                <w:i/>
              </w:rPr>
            </w:pPr>
            <w:r w:rsidRPr="002767E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2767E4" w:rsidRDefault="00A2704D" w:rsidP="00E568AC">
            <w:pPr>
              <w:jc w:val="both"/>
              <w:rPr>
                <w:i/>
              </w:rPr>
            </w:pPr>
            <w:r w:rsidRPr="002767E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Aplikovaná ochrana obyvatelstva – garant, přednášky (100 %), cvičení (100 %)</w:t>
            </w:r>
          </w:p>
          <w:p w:rsidR="00A2704D" w:rsidRDefault="00A2704D" w:rsidP="00E568AC">
            <w:pPr>
              <w:jc w:val="both"/>
            </w:pPr>
            <w:r>
              <w:t>Diplomový seminář – garant, seminář (100 %)</w:t>
            </w:r>
          </w:p>
          <w:p w:rsidR="00A2704D" w:rsidRDefault="00A2704D" w:rsidP="00E568AC">
            <w:pPr>
              <w:jc w:val="both"/>
            </w:pPr>
            <w:r>
              <w:t>Nové hrozby CBRN – garant, přednášky (100 %), cvičení (100 %)</w:t>
            </w:r>
          </w:p>
          <w:p w:rsidR="00A2704D" w:rsidRDefault="00A2704D" w:rsidP="00E568AC">
            <w:pPr>
              <w:jc w:val="both"/>
            </w:pPr>
            <w:r>
              <w:t xml:space="preserve">New threats of CBRN – garant, přednášky (100 %), cvičení (100 %) </w:t>
            </w:r>
          </w:p>
          <w:p w:rsidR="00A2704D" w:rsidRDefault="00A2704D" w:rsidP="00E568AC">
            <w:pPr>
              <w:jc w:val="both"/>
            </w:pPr>
            <w:r>
              <w:t>Nebezpečné látky a BOZP – garant, přednášky (100 %), cvičení (100 %)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297FA0" w:rsidTr="00E568AC">
        <w:trPr>
          <w:trHeight w:val="1055"/>
        </w:trPr>
        <w:tc>
          <w:tcPr>
            <w:tcW w:w="9859" w:type="dxa"/>
            <w:gridSpan w:val="11"/>
          </w:tcPr>
          <w:p w:rsidR="00A2704D" w:rsidRDefault="00A2704D" w:rsidP="00E568AC">
            <w:pPr>
              <w:jc w:val="both"/>
            </w:pPr>
            <w:r>
              <w:t>1972 – 1977: Vojenská akademie A. Zápotockého v Brně, Chemické inženýrství, Ing. (1977)</w:t>
            </w:r>
          </w:p>
          <w:p w:rsidR="00A2704D" w:rsidRDefault="00A2704D" w:rsidP="00E568AC">
            <w:pPr>
              <w:jc w:val="both"/>
            </w:pPr>
            <w:r>
              <w:t>1986 – 1989: Vojenská akademie A. Zápotockého v Brně, Ochrana před zbraněmi hromadného ničení, CSc. (1990)</w:t>
            </w:r>
          </w:p>
          <w:p w:rsidR="00A2704D" w:rsidRPr="00297FA0" w:rsidRDefault="00A2704D" w:rsidP="00E568AC">
            <w:pPr>
              <w:jc w:val="both"/>
            </w:pPr>
            <w:r>
              <w:t>2011 – 2013: Policejní akademie České republiky v Praze, Krizové řízení a kriminalistika, doc. (2013)</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1977 – 1980: 57. motostřelecký pluk ve Stříbře, chemický náčelník</w:t>
            </w:r>
          </w:p>
          <w:p w:rsidR="00A2704D" w:rsidRDefault="00A2704D" w:rsidP="00E568AC">
            <w:pPr>
              <w:jc w:val="both"/>
            </w:pPr>
            <w:r>
              <w:t>1980 – 1986: 19. motostřelecká divize v Plzni, zástupce náčelníka chemické služby</w:t>
            </w:r>
          </w:p>
          <w:p w:rsidR="00A2704D" w:rsidRDefault="00A2704D" w:rsidP="00E568AC">
            <w:pPr>
              <w:jc w:val="both"/>
            </w:pPr>
            <w:r>
              <w:t xml:space="preserve">1986 – 1989: Vojenská akademie v Brně, interní vědecký aspirant </w:t>
            </w:r>
          </w:p>
          <w:p w:rsidR="00A2704D" w:rsidRDefault="00A2704D" w:rsidP="00E568AC">
            <w:pPr>
              <w:jc w:val="both"/>
            </w:pPr>
            <w:r>
              <w:t>1989 – 1997: Vojenská akademie v Brně, starší učitel</w:t>
            </w:r>
          </w:p>
          <w:p w:rsidR="00A2704D" w:rsidRDefault="00A2704D" w:rsidP="00E568AC">
            <w:pPr>
              <w:jc w:val="both"/>
            </w:pPr>
            <w:r>
              <w:t>1997 – 1998: HQH systém Praha, odborný pracovník</w:t>
            </w:r>
          </w:p>
          <w:p w:rsidR="00A2704D" w:rsidRDefault="00A2704D" w:rsidP="00E568AC">
            <w:pPr>
              <w:jc w:val="both"/>
            </w:pPr>
            <w:r>
              <w:t xml:space="preserve">1998 – 2001: TLP, s.r.o. Praha, vedoucí regionálního střediska Brno </w:t>
            </w:r>
          </w:p>
          <w:p w:rsidR="00A2704D" w:rsidRDefault="00A2704D" w:rsidP="00E568AC">
            <w:pPr>
              <w:jc w:val="both"/>
            </w:pPr>
            <w:r>
              <w:t>2001 – 2006: ISATech, s.r.o. Pardubice, výkonný ředitel</w:t>
            </w:r>
          </w:p>
          <w:p w:rsidR="00A2704D" w:rsidRDefault="00A2704D" w:rsidP="00E568AC">
            <w:pPr>
              <w:jc w:val="both"/>
            </w:pPr>
            <w:r>
              <w:t>2006 – 2014: Vysoké učení technické v Brně, Fakulta chemická, odborný asistent, od roku 2013 docent</w:t>
            </w:r>
          </w:p>
          <w:p w:rsidR="00A2704D" w:rsidRDefault="00A2704D" w:rsidP="00E568AC">
            <w:pPr>
              <w:jc w:val="both"/>
            </w:pPr>
            <w:r>
              <w:t>2014 – dosud: UTB ve Zlíně, Fakulta logistiky a krizového řízení v Uherském Hradišti, docent, pracovní úvazek 1,0</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7D754D">
            <w:pPr>
              <w:jc w:val="both"/>
            </w:pPr>
            <w:r>
              <w:t>Celkem jako vedoucí kvalifikačních prací: asi 50 bakalářských prací a 10 diplomových prací na současném akademickém pracovišti, v minulosti také na Fakultě chemické, Ústav soudního inženýrství, Vysoké učení technické v Brně.</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Krizové řízení a kriminalistika</w:t>
            </w:r>
          </w:p>
        </w:tc>
        <w:tc>
          <w:tcPr>
            <w:tcW w:w="2245" w:type="dxa"/>
            <w:gridSpan w:val="2"/>
          </w:tcPr>
          <w:p w:rsidR="00A2704D" w:rsidRDefault="00A2704D" w:rsidP="00E568AC">
            <w:pPr>
              <w:jc w:val="both"/>
            </w:pPr>
            <w:r>
              <w:t>2013</w:t>
            </w:r>
          </w:p>
        </w:tc>
        <w:tc>
          <w:tcPr>
            <w:tcW w:w="2248" w:type="dxa"/>
            <w:gridSpan w:val="4"/>
            <w:tcBorders>
              <w:right w:val="single" w:sz="12" w:space="0" w:color="auto"/>
            </w:tcBorders>
          </w:tcPr>
          <w:p w:rsidR="00A2704D" w:rsidRDefault="00A2704D" w:rsidP="00E568AC">
            <w:pPr>
              <w:jc w:val="both"/>
            </w:pPr>
            <w:r>
              <w:t>Policejní akademie České republiky v Praze</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5</w:t>
            </w:r>
          </w:p>
        </w:tc>
        <w:tc>
          <w:tcPr>
            <w:tcW w:w="693" w:type="dxa"/>
            <w:vMerge w:val="restart"/>
          </w:tcPr>
          <w:p w:rsidR="00A2704D" w:rsidRDefault="00A2704D" w:rsidP="00E568AC">
            <w:pPr>
              <w:jc w:val="both"/>
              <w:rPr>
                <w:b/>
              </w:rPr>
            </w:pPr>
            <w:r>
              <w:rPr>
                <w:b/>
              </w:rPr>
              <w:t>1</w:t>
            </w:r>
          </w:p>
        </w:tc>
        <w:tc>
          <w:tcPr>
            <w:tcW w:w="694" w:type="dxa"/>
            <w:vMerge w:val="restart"/>
          </w:tcPr>
          <w:p w:rsidR="00A2704D" w:rsidRDefault="00A2704D" w:rsidP="00E568AC">
            <w:pPr>
              <w:jc w:val="both"/>
              <w:rPr>
                <w:b/>
              </w:rPr>
            </w:pPr>
            <w:r>
              <w:rPr>
                <w:b/>
              </w:rPr>
              <w:t>150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420FE6" w:rsidTr="00E568AC">
        <w:trPr>
          <w:trHeight w:val="2347"/>
        </w:trPr>
        <w:tc>
          <w:tcPr>
            <w:tcW w:w="9859" w:type="dxa"/>
            <w:gridSpan w:val="11"/>
          </w:tcPr>
          <w:p w:rsidR="00A2704D" w:rsidRDefault="00A2704D" w:rsidP="00E568AC">
            <w:pPr>
              <w:spacing w:after="60"/>
              <w:jc w:val="both"/>
            </w:pPr>
            <w:r w:rsidRPr="00CB561D">
              <w:t>P</w:t>
            </w:r>
            <w:r>
              <w:t>OLÍVKA</w:t>
            </w:r>
            <w:r w:rsidRPr="00CB561D">
              <w:t xml:space="preserve"> L., </w:t>
            </w:r>
            <w:r w:rsidRPr="00420FE6">
              <w:rPr>
                <w:b/>
              </w:rPr>
              <w:t>MIKA O. J.</w:t>
            </w:r>
            <w:r>
              <w:rPr>
                <w:b/>
              </w:rPr>
              <w:t xml:space="preserve"> (33 %)</w:t>
            </w:r>
            <w:r w:rsidRPr="00CB561D">
              <w:t>, S</w:t>
            </w:r>
            <w:r>
              <w:t>abol</w:t>
            </w:r>
            <w:r w:rsidRPr="00CB561D">
              <w:t xml:space="preserve"> J. </w:t>
            </w:r>
            <w:r>
              <w:t xml:space="preserve">2017. </w:t>
            </w:r>
            <w:r w:rsidRPr="009C399A">
              <w:rPr>
                <w:i/>
              </w:rPr>
              <w:t>Nebezpečné chemické látky a průmyslové havárie</w:t>
            </w:r>
            <w:r>
              <w:rPr>
                <w:i/>
              </w:rPr>
              <w:t xml:space="preserve">. </w:t>
            </w:r>
            <w:r w:rsidRPr="00CB561D">
              <w:rPr>
                <w:i/>
              </w:rPr>
              <w:t xml:space="preserve"> </w:t>
            </w:r>
            <w:r w:rsidRPr="00CB561D">
              <w:t xml:space="preserve">Policejní akademie České republiky v Praze, Fakulta bezpečnostního managementu, Katedra krizového řízení, </w:t>
            </w:r>
            <w:r>
              <w:t>ISBN 978-80-7251-467-0</w:t>
            </w:r>
          </w:p>
          <w:p w:rsidR="00A2704D" w:rsidRDefault="00A2704D" w:rsidP="00E568AC">
            <w:pPr>
              <w:spacing w:after="60"/>
              <w:jc w:val="both"/>
            </w:pPr>
            <w:r>
              <w:t xml:space="preserve">MAŠEK I., </w:t>
            </w:r>
            <w:r>
              <w:rPr>
                <w:b/>
              </w:rPr>
              <w:t>MIKA O. J. (25%),</w:t>
            </w:r>
            <w:r>
              <w:t xml:space="preserve"> ŠAFAŘÍK Z., VIČAR D. </w:t>
            </w:r>
            <w:r w:rsidRPr="009C072A">
              <w:t>Interesting Group of High-Toxic Organophosphorus Compounds.</w:t>
            </w:r>
            <w:r>
              <w:rPr>
                <w:i/>
              </w:rPr>
              <w:t xml:space="preserve"> </w:t>
            </w:r>
            <w:r w:rsidRPr="009C072A">
              <w:rPr>
                <w:i/>
              </w:rPr>
              <w:t>The Science for Population Protection,</w:t>
            </w:r>
            <w:r>
              <w:t xml:space="preserve"> Issue 2/2015. Vol. 7. Lázně Bohdaneč: MV – generální ředitelství HZS ČR, Institut ochrany obyvatelstva, srpen 2015, s. 85 – 97. ISSN 1803-568X. 2015.</w:t>
            </w:r>
          </w:p>
          <w:p w:rsidR="00A2704D" w:rsidRPr="00B56F46" w:rsidRDefault="00A2704D" w:rsidP="00E568AC">
            <w:pPr>
              <w:spacing w:after="60"/>
              <w:jc w:val="both"/>
            </w:pPr>
            <w:r w:rsidRPr="00B56F46">
              <w:t>FIŠEROVÁ L.</w:t>
            </w:r>
            <w:r>
              <w:t xml:space="preserve">, </w:t>
            </w:r>
            <w:r w:rsidRPr="00B56F46">
              <w:rPr>
                <w:b/>
              </w:rPr>
              <w:t>MIKA O. J.</w:t>
            </w:r>
            <w:r>
              <w:rPr>
                <w:b/>
              </w:rPr>
              <w:t xml:space="preserve"> (50%),</w:t>
            </w:r>
            <w:r w:rsidRPr="00B56F46">
              <w:t xml:space="preserve"> DOLEŽALOVÁ WEISSMANNOVÁ H. </w:t>
            </w:r>
            <w:r w:rsidRPr="009C072A">
              <w:t>Mass Methanol Poisonings in the Czech Republic.</w:t>
            </w:r>
            <w:r w:rsidRPr="00B56F46">
              <w:t xml:space="preserve"> </w:t>
            </w:r>
            <w:r w:rsidRPr="009C072A">
              <w:rPr>
                <w:i/>
                <w:iCs/>
              </w:rPr>
              <w:t>Toxin Reviews,</w:t>
            </w:r>
            <w:r w:rsidRPr="00B56F46">
              <w:rPr>
                <w:i/>
                <w:iCs/>
              </w:rPr>
              <w:t xml:space="preserve"> </w:t>
            </w:r>
            <w:r w:rsidRPr="00B56F46">
              <w:t>2014, roč. 33, č. 09, s. 101-106, ISSN: 1556-9543.</w:t>
            </w:r>
          </w:p>
          <w:p w:rsidR="00A2704D" w:rsidRDefault="00A2704D" w:rsidP="00E568AC">
            <w:pPr>
              <w:spacing w:after="60"/>
              <w:jc w:val="both"/>
            </w:pPr>
            <w:r w:rsidRPr="00B56F46">
              <w:t xml:space="preserve">DOLEŽEL M., KYSELÁK J., </w:t>
            </w:r>
            <w:r w:rsidRPr="00B56F46">
              <w:rPr>
                <w:b/>
              </w:rPr>
              <w:t>MIKA O. J.</w:t>
            </w:r>
            <w:r>
              <w:rPr>
                <w:b/>
              </w:rPr>
              <w:t xml:space="preserve"> (45%)</w:t>
            </w:r>
            <w:r w:rsidRPr="00B56F46">
              <w:t>, NOVÁK J.</w:t>
            </w:r>
            <w:r>
              <w:t xml:space="preserve"> 2014</w:t>
            </w:r>
            <w:r w:rsidRPr="00B56F46">
              <w:t xml:space="preserve"> </w:t>
            </w:r>
            <w:r w:rsidRPr="00B56F46">
              <w:rPr>
                <w:i/>
              </w:rPr>
              <w:t>Základy ochrany obyvatelstva</w:t>
            </w:r>
            <w:r>
              <w:t>.</w:t>
            </w:r>
            <w:r w:rsidRPr="00B56F46">
              <w:t xml:space="preserve"> Palackého universita v Olomouci, 208 stran, ISBN 978-80-244-4268-6</w:t>
            </w:r>
            <w:r>
              <w:t>.</w:t>
            </w:r>
          </w:p>
          <w:p w:rsidR="00A2704D" w:rsidRDefault="00A2704D" w:rsidP="00E568AC">
            <w:pPr>
              <w:spacing w:after="60"/>
              <w:jc w:val="both"/>
            </w:pPr>
            <w:r w:rsidRPr="00B56F46">
              <w:lastRenderedPageBreak/>
              <w:t xml:space="preserve">LACINA P., </w:t>
            </w:r>
            <w:r w:rsidRPr="00B56F46">
              <w:rPr>
                <w:b/>
              </w:rPr>
              <w:t>MIKA O. J.</w:t>
            </w:r>
            <w:r>
              <w:rPr>
                <w:b/>
              </w:rPr>
              <w:t xml:space="preserve"> (33%)</w:t>
            </w:r>
            <w:r w:rsidRPr="00B56F46">
              <w:t>, ŠEBKOVÁ K.</w:t>
            </w:r>
            <w:r>
              <w:t>. 2013.</w:t>
            </w:r>
            <w:r w:rsidRPr="00B56F46">
              <w:t xml:space="preserve"> </w:t>
            </w:r>
            <w:r w:rsidRPr="00B56F46">
              <w:rPr>
                <w:i/>
              </w:rPr>
              <w:t>Nebezpečné chemické látky a směsi</w:t>
            </w:r>
            <w:r w:rsidRPr="00B56F46">
              <w:t>, RECETO</w:t>
            </w:r>
            <w:r>
              <w:t>X, Masarykova universita v Brně.</w:t>
            </w:r>
            <w:r w:rsidRPr="00B56F46">
              <w:t xml:space="preserve"> 132 stran. ISBN 978-80-210-6475-1.</w:t>
            </w:r>
          </w:p>
          <w:p w:rsidR="00A2704D" w:rsidRPr="00420FE6" w:rsidRDefault="00A2704D" w:rsidP="00E568AC">
            <w:pPr>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Tr="00E568AC">
        <w:trPr>
          <w:trHeight w:val="328"/>
        </w:trPr>
        <w:tc>
          <w:tcPr>
            <w:tcW w:w="9859" w:type="dxa"/>
            <w:gridSpan w:val="11"/>
          </w:tcPr>
          <w:p w:rsidR="00A2704D" w:rsidRPr="00290A6C" w:rsidRDefault="00A2704D" w:rsidP="00290A6C">
            <w:pPr>
              <w:pStyle w:val="Odstavecseseznamem"/>
              <w:spacing w:after="0"/>
              <w:ind w:left="0"/>
              <w:jc w:val="both"/>
              <w:rPr>
                <w:rFonts w:ascii="Times New Roman" w:hAnsi="Times New Roman"/>
                <w:color w:val="000000"/>
                <w:sz w:val="20"/>
                <w:szCs w:val="20"/>
              </w:rPr>
            </w:pPr>
            <w:r w:rsidRPr="00290A6C">
              <w:rPr>
                <w:rFonts w:ascii="Times New Roman" w:hAnsi="Times New Roman"/>
                <w:color w:val="000000"/>
                <w:sz w:val="20"/>
                <w:szCs w:val="20"/>
              </w:rPr>
              <w:t>Cambridge University (UK) – červenec 1996 (1 měsíc) – stipendijní studijní stáž sponzorovaná britskou stranou</w:t>
            </w:r>
          </w:p>
          <w:p w:rsidR="00A2704D" w:rsidRDefault="00A2704D" w:rsidP="00E568AC">
            <w:pPr>
              <w:rPr>
                <w:b/>
              </w:rPr>
            </w:pPr>
            <w:r>
              <w:rPr>
                <w:color w:val="000000"/>
              </w:rPr>
              <w:t>Oxford University (UK) – červen 1998 (1 měsíc) – stipendijní studijní stáž sponzorovaná britskou stranou</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 prosince 2017</w:t>
            </w:r>
          </w:p>
        </w:tc>
      </w:tr>
    </w:tbl>
    <w:p w:rsidR="00A2704D" w:rsidRDefault="00A2704D" w:rsidP="00E568AC"/>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 xml:space="preserve">Fakulta logistiky a krizového řízení </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893379" w:rsidRDefault="00A2704D" w:rsidP="00E568AC">
            <w:pPr>
              <w:jc w:val="both"/>
              <w:rPr>
                <w:b/>
              </w:rPr>
            </w:pPr>
            <w:r w:rsidRPr="00893379">
              <w:rPr>
                <w:b/>
              </w:rPr>
              <w:t>Vieroslav Molnár</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1960</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AF595E" w:rsidRDefault="00A2704D" w:rsidP="00E568AC">
            <w:pPr>
              <w:jc w:val="both"/>
              <w:rPr>
                <w:i/>
              </w:rPr>
            </w:pPr>
            <w:r w:rsidRPr="00AF595E">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 xml:space="preserve">28 </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AF595E" w:rsidRDefault="00A2704D" w:rsidP="00E568AC">
            <w:pPr>
              <w:jc w:val="both"/>
              <w:rPr>
                <w:i/>
              </w:rPr>
            </w:pPr>
            <w:r w:rsidRPr="00AF595E">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28</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0818</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TU Košice</w:t>
            </w:r>
          </w:p>
        </w:tc>
        <w:tc>
          <w:tcPr>
            <w:tcW w:w="1703" w:type="dxa"/>
            <w:gridSpan w:val="2"/>
          </w:tcPr>
          <w:p w:rsidR="00A2704D" w:rsidRPr="00AF595E" w:rsidRDefault="00A2704D" w:rsidP="00E568AC">
            <w:pPr>
              <w:jc w:val="both"/>
              <w:rPr>
                <w:i/>
              </w:rPr>
            </w:pPr>
            <w:r w:rsidRPr="00AF595E">
              <w:rPr>
                <w:i/>
              </w:rPr>
              <w:t>pp.</w:t>
            </w:r>
          </w:p>
        </w:tc>
        <w:tc>
          <w:tcPr>
            <w:tcW w:w="2096" w:type="dxa"/>
            <w:gridSpan w:val="4"/>
          </w:tcPr>
          <w:p w:rsidR="00A2704D" w:rsidRDefault="00A2704D" w:rsidP="00E568AC">
            <w:pPr>
              <w:jc w:val="both"/>
            </w:pPr>
            <w:r>
              <w:t>40</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593"/>
        </w:trPr>
        <w:tc>
          <w:tcPr>
            <w:tcW w:w="9859" w:type="dxa"/>
            <w:gridSpan w:val="11"/>
            <w:tcBorders>
              <w:top w:val="nil"/>
            </w:tcBorders>
          </w:tcPr>
          <w:p w:rsidR="00A2704D" w:rsidRDefault="00A2704D" w:rsidP="00E568AC">
            <w:pPr>
              <w:jc w:val="both"/>
            </w:pPr>
            <w:r>
              <w:t>Modelování logistických a výrobních procesů – garant, přednášky (100 %), cvičení (100 %)</w:t>
            </w:r>
          </w:p>
          <w:p w:rsidR="00A2704D" w:rsidRDefault="00A2704D" w:rsidP="00E568AC">
            <w:pPr>
              <w:jc w:val="both"/>
            </w:pPr>
            <w:r>
              <w:t>Výrobní technologie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B41C32" w:rsidRDefault="00A2704D" w:rsidP="00E568AC">
            <w:r w:rsidRPr="00B41C32">
              <w:t>Ing</w:t>
            </w:r>
            <w:r>
              <w:t>.:</w:t>
            </w:r>
            <w:r w:rsidRPr="00B41C32">
              <w:t xml:space="preserve"> 1980</w:t>
            </w:r>
            <w:r>
              <w:t xml:space="preserve"> </w:t>
            </w:r>
            <w:r w:rsidRPr="00B41C32">
              <w:t>–</w:t>
            </w:r>
            <w:r>
              <w:t xml:space="preserve"> </w:t>
            </w:r>
            <w:r w:rsidRPr="00B41C32">
              <w:t>1985</w:t>
            </w:r>
            <w:r>
              <w:t xml:space="preserve"> Š</w:t>
            </w:r>
            <w:r w:rsidRPr="00B41C32">
              <w:t>tudijný odbor: „</w:t>
            </w:r>
            <w:r>
              <w:t>P</w:t>
            </w:r>
            <w:r w:rsidRPr="00B41C32">
              <w:t>rístrojová, regulačná a manipulačná technika“, Vysoká škola technická v Košiciach, Strojnícka fakulta</w:t>
            </w:r>
            <w:r>
              <w:t>,</w:t>
            </w:r>
            <w:r w:rsidRPr="00B41C32">
              <w:t xml:space="preserve"> detašované pracovisko Prešov </w:t>
            </w:r>
          </w:p>
          <w:p w:rsidR="00A2704D" w:rsidRPr="00B41C32" w:rsidRDefault="00A2704D" w:rsidP="00E568AC">
            <w:r>
              <w:t>CSc.:</w:t>
            </w:r>
            <w:r w:rsidRPr="00B41C32">
              <w:t>1986</w:t>
            </w:r>
            <w:r>
              <w:t xml:space="preserve"> </w:t>
            </w:r>
            <w:r w:rsidRPr="00B41C32">
              <w:t>–</w:t>
            </w:r>
            <w:r>
              <w:t xml:space="preserve"> </w:t>
            </w:r>
            <w:r w:rsidRPr="00B41C32">
              <w:t>1995</w:t>
            </w:r>
            <w:r>
              <w:t xml:space="preserve">: </w:t>
            </w:r>
            <w:r w:rsidRPr="00B41C32">
              <w:t xml:space="preserve">Strojárska technológia, Strojnícka fakulta TU v Košiciach </w:t>
            </w:r>
          </w:p>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r>
              <w:t>2017 –  dosud docent UTB ve Zlíně, Fakulta logistika a krizového řízení, Ústav logistiky</w:t>
            </w:r>
          </w:p>
          <w:p w:rsidR="00A2704D" w:rsidRDefault="00A2704D" w:rsidP="00E568AC">
            <w:r w:rsidRPr="00B41C32">
              <w:t>2005</w:t>
            </w:r>
            <w:r>
              <w:t xml:space="preserve"> </w:t>
            </w:r>
            <w:r w:rsidRPr="00B41C32">
              <w:t>–</w:t>
            </w:r>
            <w:r>
              <w:t xml:space="preserve"> </w:t>
            </w:r>
            <w:r w:rsidRPr="00B41C32">
              <w:t xml:space="preserve"> do</w:t>
            </w:r>
            <w:r>
              <w:t xml:space="preserve">sud profesor </w:t>
            </w:r>
            <w:r w:rsidRPr="00B41C32">
              <w:t>na Ústave logistiky priemyslu a dopravy. Technická univerzita v Košiciach, Fakulta BERG</w:t>
            </w:r>
          </w:p>
          <w:p w:rsidR="00A2704D" w:rsidRDefault="00A2704D" w:rsidP="00E568AC">
            <w:r w:rsidRPr="00B41C32">
              <w:t>2001</w:t>
            </w:r>
            <w:r>
              <w:t xml:space="preserve"> </w:t>
            </w:r>
            <w:r w:rsidRPr="00B41C32">
              <w:t>–</w:t>
            </w:r>
            <w:r>
              <w:t xml:space="preserve"> </w:t>
            </w:r>
            <w:r w:rsidRPr="00B41C32">
              <w:t xml:space="preserve">2005 Odborný asistent na Katedre logistiky a výrobných systémov. Technická univerzita v Košiciach, Fakulta </w:t>
            </w:r>
          </w:p>
          <w:p w:rsidR="00A2704D" w:rsidRDefault="00A2704D" w:rsidP="00E568AC">
            <w:r>
              <w:t xml:space="preserve">                      </w:t>
            </w:r>
            <w:r w:rsidRPr="00B41C32">
              <w:t>BERG</w:t>
            </w:r>
          </w:p>
          <w:p w:rsidR="00A2704D" w:rsidRPr="00B41C32" w:rsidRDefault="00A2704D" w:rsidP="00E568AC">
            <w:r w:rsidRPr="00B41C32">
              <w:t>1995</w:t>
            </w:r>
            <w:r>
              <w:t xml:space="preserve"> </w:t>
            </w:r>
            <w:r w:rsidRPr="00B41C32">
              <w:t>–</w:t>
            </w:r>
            <w:r>
              <w:t xml:space="preserve"> </w:t>
            </w:r>
            <w:r w:rsidRPr="00B41C32">
              <w:t>2001</w:t>
            </w:r>
            <w:r>
              <w:t xml:space="preserve"> </w:t>
            </w:r>
            <w:r w:rsidRPr="00B41C32">
              <w:t>Súkromná podnikateľská sféra v 3 firmách (KDK, s.r.o., AAA Netings a.s.,</w:t>
            </w:r>
            <w:r>
              <w:t xml:space="preserve"> Victor Busisness Data, s.r.o.</w:t>
            </w:r>
          </w:p>
          <w:p w:rsidR="00A2704D" w:rsidRPr="00B41C32" w:rsidRDefault="00A2704D" w:rsidP="00E568AC">
            <w:r w:rsidRPr="00B41C32">
              <w:t>1987</w:t>
            </w:r>
            <w:r>
              <w:t xml:space="preserve"> </w:t>
            </w:r>
            <w:r w:rsidRPr="00B41C32">
              <w:t>–</w:t>
            </w:r>
            <w:r>
              <w:t xml:space="preserve"> </w:t>
            </w:r>
            <w:r w:rsidRPr="00B41C32">
              <w:t>1995 Odborný asistent na Katedre merania a regulácie Strojníckej fakulty, TU v Košiciach, Košice</w:t>
            </w:r>
          </w:p>
          <w:p w:rsidR="00A2704D" w:rsidRDefault="00A2704D" w:rsidP="00E568AC">
            <w:r w:rsidRPr="00B41C32">
              <w:t>1985</w:t>
            </w:r>
            <w:r>
              <w:t xml:space="preserve"> </w:t>
            </w:r>
            <w:r w:rsidRPr="00B41C32">
              <w:t>–</w:t>
            </w:r>
            <w:r>
              <w:t xml:space="preserve"> </w:t>
            </w:r>
            <w:r w:rsidRPr="00B41C32">
              <w:t>1987</w:t>
            </w:r>
            <w:r>
              <w:t xml:space="preserve"> </w:t>
            </w:r>
            <w:r w:rsidRPr="00B41C32">
              <w:t xml:space="preserve">Asistent na Katedre prístrojovej a automatizačnej techniky Strojníckej fakulty v Košiciach  detašované </w:t>
            </w:r>
            <w:r>
              <w:t xml:space="preserve"> </w:t>
            </w:r>
          </w:p>
          <w:p w:rsidR="00A2704D" w:rsidRDefault="00A2704D" w:rsidP="00E568AC">
            <w:r>
              <w:t xml:space="preserve">                     </w:t>
            </w:r>
            <w:r w:rsidRPr="00B41C32">
              <w:t>pracovisko Prešov, Vysoká škola technická v</w:t>
            </w:r>
            <w:r>
              <w:t> </w:t>
            </w:r>
            <w:r w:rsidRPr="00B41C32">
              <w:t>Košiciach</w:t>
            </w:r>
          </w:p>
          <w:p w:rsidR="00A2704D" w:rsidRDefault="00A2704D" w:rsidP="00E568AC"/>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619"/>
        </w:trPr>
        <w:tc>
          <w:tcPr>
            <w:tcW w:w="9859" w:type="dxa"/>
            <w:gridSpan w:val="11"/>
          </w:tcPr>
          <w:p w:rsidR="00A2704D" w:rsidRDefault="00A2704D" w:rsidP="00E568AC">
            <w:pPr>
              <w:jc w:val="both"/>
            </w:pPr>
            <w:r>
              <w:t>Celkem jako vedoucí kvalifikačních prací: asi 40 bakalářských prací a 50 diplomových prací na FBERG TU v Košiciach a v minulosti také na SjF TU v Košiciach.</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r>
              <w:t>B</w:t>
            </w:r>
            <w:r w:rsidRPr="00C6065D">
              <w:t>anská mechanizácia, doprava a hlbinné vŕtanie</w:t>
            </w:r>
          </w:p>
        </w:tc>
        <w:tc>
          <w:tcPr>
            <w:tcW w:w="2245" w:type="dxa"/>
            <w:gridSpan w:val="2"/>
          </w:tcPr>
          <w:p w:rsidR="00A2704D" w:rsidRDefault="00A2704D" w:rsidP="00E568AC">
            <w:pPr>
              <w:jc w:val="both"/>
            </w:pPr>
            <w:r>
              <w:t>2005</w:t>
            </w:r>
          </w:p>
        </w:tc>
        <w:tc>
          <w:tcPr>
            <w:tcW w:w="2248" w:type="dxa"/>
            <w:gridSpan w:val="4"/>
            <w:tcBorders>
              <w:right w:val="single" w:sz="12" w:space="0" w:color="auto"/>
            </w:tcBorders>
          </w:tcPr>
          <w:p w:rsidR="00A2704D" w:rsidRDefault="00A2704D" w:rsidP="00E568AC">
            <w:pPr>
              <w:jc w:val="both"/>
            </w:pPr>
            <w:r>
              <w:t>TU Košice</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198</w:t>
            </w:r>
          </w:p>
        </w:tc>
        <w:tc>
          <w:tcPr>
            <w:tcW w:w="693" w:type="dxa"/>
            <w:vMerge w:val="restart"/>
          </w:tcPr>
          <w:p w:rsidR="00A2704D" w:rsidRDefault="00A2704D" w:rsidP="00E568AC">
            <w:pPr>
              <w:jc w:val="both"/>
              <w:rPr>
                <w:b/>
              </w:rPr>
            </w:pPr>
            <w:r>
              <w:rPr>
                <w:b/>
              </w:rPr>
              <w:t>270</w:t>
            </w:r>
          </w:p>
        </w:tc>
        <w:tc>
          <w:tcPr>
            <w:tcW w:w="694" w:type="dxa"/>
            <w:vMerge w:val="restart"/>
          </w:tcPr>
          <w:p w:rsidR="00A2704D" w:rsidRDefault="00A2704D" w:rsidP="00E568AC">
            <w:pPr>
              <w:jc w:val="both"/>
              <w:rPr>
                <w:b/>
              </w:rPr>
            </w:pPr>
            <w:r>
              <w:rPr>
                <w:b/>
              </w:rPr>
              <w:t>130</w:t>
            </w:r>
          </w:p>
        </w:tc>
      </w:tr>
      <w:tr w:rsidR="00A2704D" w:rsidTr="00E568AC">
        <w:trPr>
          <w:trHeight w:val="205"/>
        </w:trPr>
        <w:tc>
          <w:tcPr>
            <w:tcW w:w="3347" w:type="dxa"/>
            <w:gridSpan w:val="2"/>
          </w:tcPr>
          <w:p w:rsidR="00A2704D" w:rsidRDefault="00A2704D" w:rsidP="00E568AC">
            <w:pPr>
              <w:jc w:val="both"/>
            </w:pPr>
            <w:r>
              <w:t>Logistika</w:t>
            </w:r>
          </w:p>
        </w:tc>
        <w:tc>
          <w:tcPr>
            <w:tcW w:w="2245" w:type="dxa"/>
            <w:gridSpan w:val="2"/>
          </w:tcPr>
          <w:p w:rsidR="00A2704D" w:rsidRDefault="00A2704D" w:rsidP="00E568AC">
            <w:pPr>
              <w:jc w:val="both"/>
            </w:pPr>
            <w:r>
              <w:t>2015</w:t>
            </w:r>
          </w:p>
        </w:tc>
        <w:tc>
          <w:tcPr>
            <w:tcW w:w="2248" w:type="dxa"/>
            <w:gridSpan w:val="4"/>
            <w:tcBorders>
              <w:right w:val="single" w:sz="12" w:space="0" w:color="auto"/>
            </w:tcBorders>
          </w:tcPr>
          <w:p w:rsidR="00A2704D" w:rsidRDefault="00A2704D" w:rsidP="00E568AC">
            <w:pPr>
              <w:jc w:val="both"/>
            </w:pPr>
            <w:r>
              <w:t>TU Košice</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BD25AD" w:rsidTr="00E568AC">
        <w:trPr>
          <w:trHeight w:val="1261"/>
        </w:trPr>
        <w:tc>
          <w:tcPr>
            <w:tcW w:w="9859" w:type="dxa"/>
            <w:gridSpan w:val="11"/>
          </w:tcPr>
          <w:p w:rsidR="00A2704D" w:rsidRDefault="00A2704D" w:rsidP="00E568AC">
            <w:pPr>
              <w:autoSpaceDE w:val="0"/>
              <w:autoSpaceDN w:val="0"/>
              <w:adjustRightInd w:val="0"/>
              <w:spacing w:after="60"/>
              <w:rPr>
                <w:lang w:val="en-US"/>
              </w:rPr>
            </w:pPr>
            <w:r w:rsidRPr="009D2C66">
              <w:rPr>
                <w:b/>
                <w:lang w:val="en-US"/>
              </w:rPr>
              <w:t>MOLNÁR, Vieroslav (20%),</w:t>
            </w:r>
            <w:r w:rsidRPr="001479E4">
              <w:rPr>
                <w:lang w:val="en-US"/>
              </w:rPr>
              <w:t xml:space="preserve"> FEDORKO, Gabriel</w:t>
            </w:r>
            <w:r>
              <w:rPr>
                <w:lang w:val="en-US"/>
              </w:rPr>
              <w:t>,</w:t>
            </w:r>
            <w:r w:rsidRPr="001479E4">
              <w:rPr>
                <w:lang w:val="en-US"/>
              </w:rPr>
              <w:t xml:space="preserve"> ANDREJIOVÁ, Miriam</w:t>
            </w:r>
            <w:r>
              <w:rPr>
                <w:lang w:val="en-US"/>
              </w:rPr>
              <w:t>,</w:t>
            </w:r>
            <w:r w:rsidRPr="001479E4">
              <w:rPr>
                <w:lang w:val="en-US"/>
              </w:rPr>
              <w:t xml:space="preserve"> GRINČOVÁ, Anna</w:t>
            </w:r>
            <w:r>
              <w:rPr>
                <w:lang w:val="en-US"/>
              </w:rPr>
              <w:t>,</w:t>
            </w:r>
            <w:r w:rsidRPr="001479E4">
              <w:rPr>
                <w:lang w:val="en-US"/>
              </w:rPr>
              <w:t xml:space="preserve"> MICHALIK, Peter: </w:t>
            </w:r>
            <w:r w:rsidRPr="001479E4">
              <w:rPr>
                <w:bCs/>
                <w:lang w:val="en-US"/>
              </w:rPr>
              <w:t>Online monitoring of pipe conveyors part 2: Evaluation of selected operational parameters for the design of expert system</w:t>
            </w:r>
            <w:r>
              <w:rPr>
                <w:lang w:val="en-US"/>
              </w:rPr>
              <w:t>.</w:t>
            </w:r>
            <w:r w:rsidRPr="001479E4">
              <w:rPr>
                <w:lang w:val="en-US"/>
              </w:rPr>
              <w:t xml:space="preserve"> In: </w:t>
            </w:r>
            <w:r w:rsidRPr="009D2C66">
              <w:rPr>
                <w:i/>
                <w:lang w:val="en-US"/>
              </w:rPr>
              <w:t>Measurement.</w:t>
            </w:r>
            <w:r w:rsidRPr="001479E4">
              <w:rPr>
                <w:lang w:val="en-US"/>
              </w:rPr>
              <w:t xml:space="preserve"> </w:t>
            </w:r>
            <w:r>
              <w:rPr>
                <w:lang w:val="en-US"/>
              </w:rPr>
              <w:t xml:space="preserve"> 2017 </w:t>
            </w:r>
            <w:r w:rsidRPr="001479E4">
              <w:rPr>
                <w:lang w:val="en-US"/>
              </w:rPr>
              <w:t>Vol. 104 (2017), p. 1-11. ISSN 0263-2241</w:t>
            </w:r>
          </w:p>
          <w:p w:rsidR="00A2704D" w:rsidRDefault="00A2704D" w:rsidP="00E568AC">
            <w:pPr>
              <w:autoSpaceDE w:val="0"/>
              <w:autoSpaceDN w:val="0"/>
              <w:adjustRightInd w:val="0"/>
              <w:spacing w:after="60"/>
            </w:pPr>
            <w:r w:rsidRPr="009D2C66">
              <w:rPr>
                <w:b/>
              </w:rPr>
              <w:t>MOLNÁR, Vieroslav (25%)</w:t>
            </w:r>
            <w:r>
              <w:rPr>
                <w:b/>
              </w:rPr>
              <w:t>,</w:t>
            </w:r>
            <w:r w:rsidRPr="009D2C66">
              <w:t xml:space="preserve"> FEDORKO, Gabriel</w:t>
            </w:r>
            <w:r>
              <w:t xml:space="preserve">, </w:t>
            </w:r>
            <w:r w:rsidRPr="009D2C66">
              <w:t>MIKUŠOVÁ, Nikoleta</w:t>
            </w:r>
            <w:r>
              <w:t>,</w:t>
            </w:r>
            <w:r w:rsidRPr="009D2C66">
              <w:t xml:space="preserve"> KRÁĽ, Ján ml.</w:t>
            </w:r>
            <w:r>
              <w:t>,</w:t>
            </w:r>
            <w:r w:rsidRPr="009D2C66">
              <w:t xml:space="preserve"> FERDYNUS, Mirosłav. </w:t>
            </w:r>
            <w:r w:rsidRPr="001479E4">
              <w:rPr>
                <w:bCs/>
                <w:lang w:val="en-US"/>
              </w:rPr>
              <w:t>Energy calculation model of an outgoing conveyor with application of a transfer chute with the damping plate</w:t>
            </w:r>
            <w:r w:rsidRPr="001479E4">
              <w:rPr>
                <w:lang w:val="en-US"/>
              </w:rPr>
              <w:t xml:space="preserve"> /  - 2016. In: </w:t>
            </w:r>
            <w:r w:rsidRPr="009D2C66">
              <w:rPr>
                <w:i/>
                <w:lang w:val="en-US"/>
              </w:rPr>
              <w:t>Mechanical Sciences</w:t>
            </w:r>
            <w:r w:rsidRPr="001479E4">
              <w:rPr>
                <w:lang w:val="en-US"/>
              </w:rPr>
              <w:t xml:space="preserve">. </w:t>
            </w:r>
            <w:r>
              <w:rPr>
                <w:lang w:val="en-US"/>
              </w:rPr>
              <w:t xml:space="preserve">2016. </w:t>
            </w:r>
            <w:r w:rsidRPr="001479E4">
              <w:rPr>
                <w:lang w:val="en-US"/>
              </w:rPr>
              <w:t xml:space="preserve">Vol. 7, no. 2, </w:t>
            </w:r>
            <w:r>
              <w:rPr>
                <w:lang w:val="en-US"/>
              </w:rPr>
              <w:t>s</w:t>
            </w:r>
            <w:r w:rsidRPr="001479E4">
              <w:rPr>
                <w:lang w:val="en-US"/>
              </w:rPr>
              <w:t>. 167-177. ISSN 2191-9151</w:t>
            </w:r>
          </w:p>
          <w:p w:rsidR="00A2704D" w:rsidRDefault="00A2704D" w:rsidP="00E568AC">
            <w:pPr>
              <w:widowControl w:val="0"/>
              <w:autoSpaceDE w:val="0"/>
              <w:autoSpaceDN w:val="0"/>
              <w:adjustRightInd w:val="0"/>
              <w:spacing w:after="60"/>
              <w:rPr>
                <w:lang w:val="en-US"/>
              </w:rPr>
            </w:pPr>
            <w:r w:rsidRPr="009D2C66">
              <w:t xml:space="preserve">FEDORKO, Gabriel, </w:t>
            </w:r>
            <w:r w:rsidRPr="009D2C66">
              <w:rPr>
                <w:b/>
              </w:rPr>
              <w:t xml:space="preserve">MOLNÁR, Vieroslav (20%), </w:t>
            </w:r>
            <w:r w:rsidRPr="009D2C66">
              <w:t xml:space="preserve">DOVICA, Miroslav, TÓTH, Teodor, FABIANOVÁ, Jana. </w:t>
            </w:r>
            <w:r w:rsidRPr="009D2C66">
              <w:rPr>
                <w:bCs/>
              </w:rPr>
              <w:t>Failure analysis of irreversible changes in the construction of the damaged rubber hoses.</w:t>
            </w:r>
            <w:r w:rsidRPr="001479E4">
              <w:rPr>
                <w:lang w:val="en-US"/>
              </w:rPr>
              <w:t xml:space="preserve"> In: </w:t>
            </w:r>
            <w:r w:rsidRPr="009D2C66">
              <w:rPr>
                <w:i/>
                <w:lang w:val="en-US"/>
              </w:rPr>
              <w:t>Engineering Failure Analysis.</w:t>
            </w:r>
            <w:r w:rsidRPr="001479E4">
              <w:rPr>
                <w:lang w:val="en-US"/>
              </w:rPr>
              <w:t xml:space="preserve"> </w:t>
            </w:r>
            <w:r>
              <w:rPr>
                <w:lang w:val="en-US"/>
              </w:rPr>
              <w:t xml:space="preserve">2015. </w:t>
            </w:r>
            <w:r w:rsidRPr="001479E4">
              <w:rPr>
                <w:lang w:val="en-US"/>
              </w:rPr>
              <w:t xml:space="preserve">Vol. 58, no. P1, </w:t>
            </w:r>
            <w:r>
              <w:rPr>
                <w:lang w:val="en-US"/>
              </w:rPr>
              <w:t>s</w:t>
            </w:r>
            <w:r w:rsidRPr="001479E4">
              <w:rPr>
                <w:lang w:val="en-US"/>
              </w:rPr>
              <w:t>. 31-43. ISSN 1350-6307</w:t>
            </w:r>
          </w:p>
          <w:p w:rsidR="00A2704D" w:rsidRDefault="00A2704D" w:rsidP="00E568AC">
            <w:pPr>
              <w:widowControl w:val="0"/>
              <w:autoSpaceDE w:val="0"/>
              <w:autoSpaceDN w:val="0"/>
              <w:adjustRightInd w:val="0"/>
              <w:spacing w:after="60"/>
              <w:rPr>
                <w:lang w:val="en-US"/>
              </w:rPr>
            </w:pPr>
            <w:r w:rsidRPr="001479E4">
              <w:rPr>
                <w:lang w:val="en-US"/>
              </w:rPr>
              <w:t>ANDREJIOVÁ, Miriam</w:t>
            </w:r>
            <w:r>
              <w:rPr>
                <w:lang w:val="en-US"/>
              </w:rPr>
              <w:t xml:space="preserve">, </w:t>
            </w:r>
            <w:r w:rsidRPr="001479E4">
              <w:rPr>
                <w:lang w:val="en-US"/>
              </w:rPr>
              <w:t>GRINČOVÁ, Anna</w:t>
            </w:r>
            <w:r>
              <w:rPr>
                <w:lang w:val="en-US"/>
              </w:rPr>
              <w:t>,</w:t>
            </w:r>
            <w:r w:rsidRPr="001479E4">
              <w:rPr>
                <w:lang w:val="en-US"/>
              </w:rPr>
              <w:t xml:space="preserve"> MARASOVÁ, Daniela</w:t>
            </w:r>
            <w:r>
              <w:rPr>
                <w:lang w:val="en-US"/>
              </w:rPr>
              <w:t xml:space="preserve">, </w:t>
            </w:r>
            <w:r w:rsidRPr="001479E4">
              <w:rPr>
                <w:lang w:val="en-US"/>
              </w:rPr>
              <w:t>FEDORKO, Gabriel</w:t>
            </w:r>
            <w:r>
              <w:rPr>
                <w:lang w:val="en-US"/>
              </w:rPr>
              <w:t xml:space="preserve">, </w:t>
            </w:r>
            <w:r w:rsidRPr="009D2C66">
              <w:rPr>
                <w:b/>
                <w:lang w:val="en-US"/>
              </w:rPr>
              <w:t>MOLNÁR, Vieroslav (20%)</w:t>
            </w:r>
            <w:r>
              <w:rPr>
                <w:lang w:val="en-US"/>
              </w:rPr>
              <w:t>.</w:t>
            </w:r>
            <w:r w:rsidRPr="001479E4">
              <w:rPr>
                <w:lang w:val="en-US"/>
              </w:rPr>
              <w:t xml:space="preserve"> </w:t>
            </w:r>
            <w:r w:rsidRPr="001479E4">
              <w:rPr>
                <w:bCs/>
                <w:lang w:val="en-US"/>
              </w:rPr>
              <w:t>Using logistic regression in tracing the significance of rubber-textile conveyor belt damage</w:t>
            </w:r>
            <w:r w:rsidRPr="001479E4">
              <w:rPr>
                <w:lang w:val="en-US"/>
              </w:rPr>
              <w:t xml:space="preserve">. In: </w:t>
            </w:r>
            <w:r w:rsidRPr="009D2C66">
              <w:rPr>
                <w:i/>
                <w:lang w:val="en-US"/>
              </w:rPr>
              <w:t>Wear</w:t>
            </w:r>
            <w:r w:rsidRPr="001479E4">
              <w:rPr>
                <w:lang w:val="en-US"/>
              </w:rPr>
              <w:t xml:space="preserve">. </w:t>
            </w:r>
            <w:r>
              <w:rPr>
                <w:lang w:val="en-US"/>
              </w:rPr>
              <w:t xml:space="preserve">2014. </w:t>
            </w:r>
            <w:r w:rsidRPr="001479E4">
              <w:rPr>
                <w:lang w:val="en-US"/>
              </w:rPr>
              <w:t xml:space="preserve">Vol. 318, no. 1-2 (2014), </w:t>
            </w:r>
            <w:r>
              <w:rPr>
                <w:lang w:val="en-US"/>
              </w:rPr>
              <w:t>s</w:t>
            </w:r>
            <w:r w:rsidRPr="001479E4">
              <w:rPr>
                <w:lang w:val="en-US"/>
              </w:rPr>
              <w:t>. 145-152. ISSN 0043-1648</w:t>
            </w:r>
          </w:p>
          <w:p w:rsidR="00A2704D" w:rsidRPr="001479E4" w:rsidRDefault="00A2704D" w:rsidP="00E568AC">
            <w:pPr>
              <w:widowControl w:val="0"/>
              <w:autoSpaceDE w:val="0"/>
              <w:autoSpaceDN w:val="0"/>
              <w:adjustRightInd w:val="0"/>
              <w:spacing w:after="60"/>
              <w:rPr>
                <w:lang w:val="en-US"/>
              </w:rPr>
            </w:pPr>
            <w:r w:rsidRPr="009D2C66">
              <w:rPr>
                <w:b/>
                <w:lang w:val="en-US"/>
              </w:rPr>
              <w:t>MOLNÁR, Vieroslav (25%)</w:t>
            </w:r>
            <w:r>
              <w:rPr>
                <w:b/>
                <w:lang w:val="en-US"/>
              </w:rPr>
              <w:t>,</w:t>
            </w:r>
            <w:r w:rsidRPr="001479E4">
              <w:rPr>
                <w:lang w:val="en-US"/>
              </w:rPr>
              <w:t xml:space="preserve"> FEDORKO, Gabriel</w:t>
            </w:r>
            <w:r>
              <w:rPr>
                <w:lang w:val="en-US"/>
              </w:rPr>
              <w:t>,</w:t>
            </w:r>
            <w:r w:rsidRPr="001479E4">
              <w:rPr>
                <w:lang w:val="en-US"/>
              </w:rPr>
              <w:t xml:space="preserve"> STEHLÍKOVÁ, Beáta</w:t>
            </w:r>
            <w:r>
              <w:rPr>
                <w:lang w:val="en-US"/>
              </w:rPr>
              <w:t>,</w:t>
            </w:r>
            <w:r w:rsidRPr="001479E4">
              <w:rPr>
                <w:lang w:val="en-US"/>
              </w:rPr>
              <w:t xml:space="preserve"> MICHALIK, Peter</w:t>
            </w:r>
            <w:r>
              <w:rPr>
                <w:lang w:val="en-US"/>
              </w:rPr>
              <w:t>,</w:t>
            </w:r>
            <w:r w:rsidRPr="001479E4">
              <w:rPr>
                <w:lang w:val="en-US"/>
              </w:rPr>
              <w:t xml:space="preserve"> KOPAS, Melichar</w:t>
            </w:r>
            <w:r>
              <w:rPr>
                <w:lang w:val="en-US"/>
              </w:rPr>
              <w:t>.</w:t>
            </w:r>
            <w:r w:rsidRPr="001479E4">
              <w:rPr>
                <w:lang w:val="en-US"/>
              </w:rPr>
              <w:t xml:space="preserve"> </w:t>
            </w:r>
            <w:r w:rsidRPr="001479E4">
              <w:rPr>
                <w:bCs/>
                <w:lang w:val="en-US"/>
              </w:rPr>
              <w:lastRenderedPageBreak/>
              <w:t>Mathematical models for indirect measurement of contact forces in hexagonal idler housing of pipe conveyor</w:t>
            </w:r>
            <w:r w:rsidRPr="001479E4">
              <w:rPr>
                <w:lang w:val="en-US"/>
              </w:rPr>
              <w:t xml:space="preserve">. In: </w:t>
            </w:r>
            <w:r w:rsidRPr="009D2C66">
              <w:rPr>
                <w:i/>
                <w:lang w:val="en-US"/>
              </w:rPr>
              <w:t>Measurement</w:t>
            </w:r>
            <w:r w:rsidRPr="001479E4">
              <w:rPr>
                <w:lang w:val="en-US"/>
              </w:rPr>
              <w:t xml:space="preserve">. </w:t>
            </w:r>
            <w:r>
              <w:rPr>
                <w:lang w:val="en-US"/>
              </w:rPr>
              <w:t xml:space="preserve">2014. </w:t>
            </w:r>
            <w:r w:rsidRPr="001479E4">
              <w:rPr>
                <w:lang w:val="en-US"/>
              </w:rPr>
              <w:t xml:space="preserve">Vol. 47, no. 1 (2014), </w:t>
            </w:r>
            <w:r>
              <w:rPr>
                <w:lang w:val="en-US"/>
              </w:rPr>
              <w:t>s</w:t>
            </w:r>
            <w:r w:rsidRPr="001479E4">
              <w:rPr>
                <w:lang w:val="en-US"/>
              </w:rPr>
              <w:t xml:space="preserve">. 794-803. ISSN 0263-2241 </w:t>
            </w:r>
          </w:p>
          <w:p w:rsidR="00A2704D" w:rsidRPr="00BD25AD" w:rsidRDefault="00A2704D" w:rsidP="00E568AC">
            <w:pPr>
              <w:widowControl w:val="0"/>
              <w:autoSpaceDE w:val="0"/>
              <w:autoSpaceDN w:val="0"/>
              <w:adjustRightInd w:val="0"/>
              <w:spacing w:after="60"/>
              <w:rPr>
                <w:lang w:val="en-US"/>
              </w:rPr>
            </w:pPr>
          </w:p>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RPr="001479E4" w:rsidTr="00E568AC">
        <w:trPr>
          <w:trHeight w:val="328"/>
        </w:trPr>
        <w:tc>
          <w:tcPr>
            <w:tcW w:w="9859" w:type="dxa"/>
            <w:gridSpan w:val="11"/>
          </w:tcPr>
          <w:p w:rsidR="00A2704D" w:rsidRDefault="00A2704D" w:rsidP="00E568AC">
            <w:pPr>
              <w:autoSpaceDE w:val="0"/>
              <w:autoSpaceDN w:val="0"/>
              <w:adjustRightInd w:val="0"/>
            </w:pPr>
            <w:r w:rsidRPr="009D71F6">
              <w:t>Lublin University of Technology, Lublin,</w:t>
            </w:r>
            <w:r>
              <w:t xml:space="preserve"> </w:t>
            </w:r>
            <w:r w:rsidRPr="009D71F6">
              <w:t>Poland</w:t>
            </w:r>
            <w:r>
              <w:t xml:space="preserve"> – 2016/2017</w:t>
            </w:r>
          </w:p>
          <w:p w:rsidR="00A2704D" w:rsidRPr="001479E4" w:rsidRDefault="00A2704D" w:rsidP="00E568AC">
            <w:r w:rsidRPr="009D71F6">
              <w:t>Lublin University of Technology, Lublin,</w:t>
            </w:r>
            <w:r>
              <w:t xml:space="preserve"> </w:t>
            </w:r>
            <w:r w:rsidRPr="009D71F6">
              <w:t>Poland</w:t>
            </w:r>
            <w:r>
              <w:t xml:space="preserve"> – 2017/2018</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4.12.2017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RPr="00795096"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795096"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16619B" w:rsidRDefault="00A2704D" w:rsidP="00E568AC">
            <w:pPr>
              <w:jc w:val="both"/>
              <w:rPr>
                <w:b/>
              </w:rPr>
            </w:pPr>
            <w:r w:rsidRPr="0016619B">
              <w:rPr>
                <w:b/>
              </w:rPr>
              <w:t>Miroslav Musil</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1958</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795096" w:rsidRDefault="00A2704D" w:rsidP="00E568AC">
            <w:pPr>
              <w:jc w:val="both"/>
              <w:rPr>
                <w:i/>
              </w:rPr>
            </w:pPr>
            <w:r w:rsidRPr="00795096">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1219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795096" w:rsidRDefault="00A2704D" w:rsidP="00E568AC">
            <w:pPr>
              <w:jc w:val="both"/>
              <w:rPr>
                <w:i/>
              </w:rPr>
            </w:pPr>
            <w:r w:rsidRPr="00795096">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1219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Ochrana obyvatelstva a kritické infrastruktury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rsidRPr="00771BA7">
              <w:t>Ing.</w:t>
            </w:r>
            <w:r>
              <w:t>,</w:t>
            </w:r>
            <w:r w:rsidRPr="00771BA7">
              <w:t xml:space="preserve"> 1981</w:t>
            </w:r>
            <w:r>
              <w:t xml:space="preserve"> – Ekonomika armády, VVŠ TTZ Žilina, Fakulta týlových služeb</w:t>
            </w:r>
          </w:p>
          <w:p w:rsidR="00A2704D" w:rsidRPr="00581DC9" w:rsidRDefault="00A2704D" w:rsidP="00E568AC">
            <w:pPr>
              <w:jc w:val="both"/>
            </w:pPr>
            <w:r>
              <w:t xml:space="preserve">Ph.D., 1988 –  Ekonomika armády, </w:t>
            </w:r>
            <w:r w:rsidRPr="00581DC9">
              <w:t>1988</w:t>
            </w:r>
            <w:r>
              <w:t xml:space="preserve"> - p</w:t>
            </w:r>
            <w:r w:rsidRPr="00581DC9">
              <w:t>ostgraduální studium</w:t>
            </w:r>
            <w:r>
              <w:t xml:space="preserve">, </w:t>
            </w:r>
            <w:r w:rsidRPr="00581DC9">
              <w:t>V</w:t>
            </w:r>
            <w:r>
              <w:t>A</w:t>
            </w:r>
            <w:r w:rsidRPr="00581DC9">
              <w:t xml:space="preserve"> v</w:t>
            </w:r>
            <w:r>
              <w:t> </w:t>
            </w:r>
            <w:r w:rsidRPr="00581DC9">
              <w:t>Brně</w:t>
            </w:r>
            <w:r>
              <w:t>, Fakulta velitelská a štábní</w:t>
            </w:r>
          </w:p>
          <w:p w:rsidR="00A2704D" w:rsidRDefault="00A2704D" w:rsidP="00E568AC">
            <w:pPr>
              <w:jc w:val="both"/>
            </w:pPr>
            <w:r>
              <w:t xml:space="preserve">1997 </w:t>
            </w:r>
            <w:r w:rsidRPr="00771BA7">
              <w:t>Voj</w:t>
            </w:r>
            <w:r>
              <w:t xml:space="preserve">enská logistika, </w:t>
            </w:r>
            <w:r w:rsidRPr="00771BA7">
              <w:t>V</w:t>
            </w:r>
            <w:r>
              <w:t>A</w:t>
            </w:r>
            <w:r w:rsidRPr="00771BA7">
              <w:t xml:space="preserve"> </w:t>
            </w:r>
            <w:r>
              <w:t>v </w:t>
            </w:r>
            <w:r w:rsidRPr="00771BA7">
              <w:t>Brn</w:t>
            </w:r>
            <w:r>
              <w:t>ě</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rsidRPr="00620B4B">
              <w:t>2008</w:t>
            </w:r>
            <w:r>
              <w:t xml:space="preserve"> – </w:t>
            </w:r>
            <w:r w:rsidRPr="00620B4B">
              <w:t>doposud UTB ve Zlíně</w:t>
            </w:r>
            <w:r>
              <w:t>,</w:t>
            </w:r>
            <w:r w:rsidRPr="00620B4B">
              <w:t xml:space="preserve"> odborný asistent Ústavu </w:t>
            </w:r>
            <w:r>
              <w:t xml:space="preserve">logistiky a Ústavu </w:t>
            </w:r>
            <w:r w:rsidRPr="00620B4B">
              <w:t>ochrany obyvatelstva</w:t>
            </w:r>
            <w:r>
              <w:t xml:space="preserve"> </w:t>
            </w:r>
          </w:p>
          <w:p w:rsidR="00A2704D" w:rsidRDefault="00A2704D" w:rsidP="00E568AC">
            <w:pPr>
              <w:jc w:val="both"/>
            </w:pPr>
            <w:r w:rsidRPr="00620B4B">
              <w:t xml:space="preserve">2004 </w:t>
            </w:r>
            <w:r>
              <w:t xml:space="preserve">– </w:t>
            </w:r>
            <w:r w:rsidRPr="00620B4B">
              <w:t>2008</w:t>
            </w:r>
            <w:r>
              <w:t xml:space="preserve"> UO v Brně, </w:t>
            </w:r>
            <w:r w:rsidRPr="00620B4B">
              <w:t xml:space="preserve">odborný asistent, zástupce vedoucího Katedry materiálu a služeb </w:t>
            </w:r>
          </w:p>
          <w:p w:rsidR="00A2704D" w:rsidRPr="00620B4B" w:rsidRDefault="00A2704D" w:rsidP="00E568AC">
            <w:pPr>
              <w:jc w:val="both"/>
            </w:pPr>
            <w:r w:rsidRPr="00620B4B">
              <w:t xml:space="preserve">2002 </w:t>
            </w:r>
            <w:r>
              <w:t>–</w:t>
            </w:r>
            <w:r w:rsidRPr="00620B4B">
              <w:t xml:space="preserve"> 2004 VA </w:t>
            </w:r>
            <w:r>
              <w:t>v </w:t>
            </w:r>
            <w:r w:rsidRPr="00620B4B">
              <w:t>Brn</w:t>
            </w:r>
            <w:r>
              <w:t>ě,</w:t>
            </w:r>
            <w:r w:rsidRPr="00620B4B">
              <w:t xml:space="preserve"> kvestor </w:t>
            </w:r>
          </w:p>
          <w:p w:rsidR="00A2704D" w:rsidRPr="00620B4B" w:rsidRDefault="00A2704D" w:rsidP="00E568AC">
            <w:pPr>
              <w:jc w:val="both"/>
            </w:pPr>
            <w:r w:rsidRPr="00620B4B">
              <w:t xml:space="preserve">1990 </w:t>
            </w:r>
            <w:r>
              <w:t>–</w:t>
            </w:r>
            <w:r w:rsidRPr="00620B4B">
              <w:t xml:space="preserve"> 2002 VA </w:t>
            </w:r>
            <w:r>
              <w:t>v Brně,</w:t>
            </w:r>
            <w:r w:rsidRPr="00620B4B">
              <w:t xml:space="preserve"> odborný asistent, vedoucí předmětové skupiny, zástupce vedoucího Katedry logistiky </w:t>
            </w:r>
          </w:p>
          <w:p w:rsidR="00A2704D" w:rsidRPr="00620B4B" w:rsidRDefault="00A2704D" w:rsidP="00E568AC">
            <w:pPr>
              <w:jc w:val="both"/>
            </w:pPr>
            <w:r w:rsidRPr="00620B4B">
              <w:t xml:space="preserve">1988 </w:t>
            </w:r>
            <w:r>
              <w:t>–</w:t>
            </w:r>
            <w:r w:rsidRPr="00620B4B">
              <w:t xml:space="preserve"> 1990 </w:t>
            </w:r>
            <w:r w:rsidRPr="003875E2">
              <w:t>Ministerstvo obrany</w:t>
            </w:r>
            <w:r>
              <w:t>,</w:t>
            </w:r>
            <w:r w:rsidRPr="003875E2">
              <w:t xml:space="preserve"> </w:t>
            </w:r>
            <w:r w:rsidRPr="00620B4B">
              <w:t xml:space="preserve">odborný náčelník u vyšších vojenských útvarů </w:t>
            </w:r>
          </w:p>
          <w:p w:rsidR="00A2704D" w:rsidRPr="00620B4B" w:rsidRDefault="00A2704D" w:rsidP="00E568AC">
            <w:pPr>
              <w:jc w:val="both"/>
            </w:pPr>
            <w:r w:rsidRPr="00620B4B">
              <w:t xml:space="preserve">1981 </w:t>
            </w:r>
            <w:r>
              <w:t>–</w:t>
            </w:r>
            <w:r w:rsidRPr="00620B4B">
              <w:t xml:space="preserve"> 1986</w:t>
            </w:r>
            <w:r>
              <w:t xml:space="preserve"> Ministerstvo obrany, </w:t>
            </w:r>
            <w:r w:rsidRPr="00620B4B">
              <w:t>odborný náčelník u vojenských útvarů</w:t>
            </w:r>
            <w:r>
              <w:t xml:space="preserve"> </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Od roku 1992 obhájených bakalářských prací 137, obhájených diplomových prací 19.</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3</w:t>
            </w:r>
          </w:p>
        </w:tc>
        <w:tc>
          <w:tcPr>
            <w:tcW w:w="693" w:type="dxa"/>
            <w:vMerge w:val="restart"/>
          </w:tcPr>
          <w:p w:rsidR="00A2704D" w:rsidRDefault="00A2704D" w:rsidP="00E568AC">
            <w:pPr>
              <w:jc w:val="both"/>
              <w:rPr>
                <w:b/>
              </w:rPr>
            </w:pPr>
            <w:r>
              <w:rPr>
                <w:b/>
              </w:rPr>
              <w:t>4</w:t>
            </w:r>
          </w:p>
        </w:tc>
        <w:tc>
          <w:tcPr>
            <w:tcW w:w="694" w:type="dxa"/>
            <w:vMerge w:val="restart"/>
          </w:tcPr>
          <w:p w:rsidR="00A2704D" w:rsidRDefault="00A2704D" w:rsidP="00E568AC">
            <w:pPr>
              <w:jc w:val="both"/>
              <w:rPr>
                <w:b/>
              </w:rPr>
            </w:pPr>
            <w:r>
              <w:rPr>
                <w:b/>
              </w:rPr>
              <w:t>2</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4079A0" w:rsidTr="00E568AC">
        <w:trPr>
          <w:trHeight w:val="2347"/>
        </w:trPr>
        <w:tc>
          <w:tcPr>
            <w:tcW w:w="9859" w:type="dxa"/>
            <w:gridSpan w:val="11"/>
          </w:tcPr>
          <w:p w:rsidR="00A2704D" w:rsidRDefault="00A2704D" w:rsidP="00E568AC">
            <w:pPr>
              <w:spacing w:after="60"/>
              <w:jc w:val="both"/>
            </w:pPr>
            <w:r w:rsidRPr="00416BC1">
              <w:rPr>
                <w:bCs/>
              </w:rPr>
              <w:t>STROHMANDL, J</w:t>
            </w:r>
            <w:r>
              <w:rPr>
                <w:bCs/>
              </w:rPr>
              <w:t>an,</w:t>
            </w:r>
            <w:r w:rsidRPr="00416BC1">
              <w:rPr>
                <w:bCs/>
              </w:rPr>
              <w:t xml:space="preserve"> TOMEK, M</w:t>
            </w:r>
            <w:r>
              <w:rPr>
                <w:bCs/>
              </w:rPr>
              <w:t>iroslav,</w:t>
            </w:r>
            <w:r w:rsidRPr="00416BC1">
              <w:rPr>
                <w:bCs/>
              </w:rPr>
              <w:t xml:space="preserve"> HAJNA, P</w:t>
            </w:r>
            <w:r>
              <w:rPr>
                <w:bCs/>
              </w:rPr>
              <w:t>etr,</w:t>
            </w:r>
            <w:r w:rsidRPr="00416BC1">
              <w:rPr>
                <w:bCs/>
              </w:rPr>
              <w:t xml:space="preserve"> CEMPIREK, M</w:t>
            </w:r>
            <w:r>
              <w:rPr>
                <w:bCs/>
              </w:rPr>
              <w:t>iroslav,</w:t>
            </w:r>
            <w:r w:rsidRPr="00416BC1">
              <w:rPr>
                <w:bCs/>
              </w:rPr>
              <w:t xml:space="preserve"> VARGOVA, S</w:t>
            </w:r>
            <w:r>
              <w:rPr>
                <w:bCs/>
              </w:rPr>
              <w:t>lavomíra (10 %),</w:t>
            </w:r>
            <w:r w:rsidRPr="00416BC1">
              <w:rPr>
                <w:bCs/>
              </w:rPr>
              <w:t xml:space="preserve"> </w:t>
            </w:r>
            <w:r w:rsidRPr="00416BC1">
              <w:rPr>
                <w:b/>
                <w:bCs/>
              </w:rPr>
              <w:t>MUSIL, M</w:t>
            </w:r>
            <w:r>
              <w:rPr>
                <w:b/>
                <w:bCs/>
              </w:rPr>
              <w:t>iroslav (10 %)</w:t>
            </w:r>
            <w:r w:rsidRPr="00416BC1">
              <w:rPr>
                <w:bCs/>
              </w:rPr>
              <w:t>.</w:t>
            </w:r>
            <w:r w:rsidRPr="00416BC1">
              <w:t xml:space="preserve"> </w:t>
            </w:r>
            <w:r w:rsidRPr="00407EFD">
              <w:rPr>
                <w:iCs/>
              </w:rPr>
              <w:t>Management of emergency drinking water supply</w:t>
            </w:r>
            <w:r w:rsidRPr="00407EFD">
              <w:rPr>
                <w:bCs/>
                <w:iCs/>
              </w:rPr>
              <w:t>.</w:t>
            </w:r>
            <w:r>
              <w:rPr>
                <w:bCs/>
                <w:iCs/>
              </w:rPr>
              <w:t xml:space="preserve"> </w:t>
            </w:r>
            <w:r w:rsidRPr="00407EFD">
              <w:rPr>
                <w:bCs/>
                <w:i/>
                <w:iCs/>
              </w:rPr>
              <w:t>In:</w:t>
            </w:r>
            <w:r w:rsidRPr="00407EFD">
              <w:rPr>
                <w:i/>
              </w:rPr>
              <w:t xml:space="preserve"> 27</w:t>
            </w:r>
            <w:r w:rsidRPr="00407EFD">
              <w:rPr>
                <w:i/>
                <w:vertAlign w:val="superscript"/>
              </w:rPr>
              <w:t>th</w:t>
            </w:r>
            <w:r w:rsidRPr="00407EFD">
              <w:rPr>
                <w:i/>
              </w:rPr>
              <w:t xml:space="preserve"> International Business Information Management Association Conference.</w:t>
            </w:r>
            <w:r w:rsidRPr="00416BC1">
              <w:t xml:space="preserve"> Milan, ITALY</w:t>
            </w:r>
            <w:r>
              <w:t>.</w:t>
            </w:r>
            <w:r w:rsidRPr="00416BC1">
              <w:t xml:space="preserve"> 2016.  </w:t>
            </w:r>
            <w:r>
              <w:t>s.</w:t>
            </w:r>
            <w:r w:rsidRPr="00416BC1">
              <w:t xml:space="preserve"> 1712-1719. ISBN: 978-0-9860419-6-9. </w:t>
            </w:r>
          </w:p>
          <w:p w:rsidR="00A2704D" w:rsidRDefault="00A2704D" w:rsidP="00E568AC">
            <w:pPr>
              <w:spacing w:after="60"/>
              <w:jc w:val="both"/>
            </w:pPr>
            <w:r w:rsidRPr="00416BC1">
              <w:rPr>
                <w:b/>
                <w:bCs/>
              </w:rPr>
              <w:t>MUSIL Miroslav</w:t>
            </w:r>
            <w:r>
              <w:rPr>
                <w:b/>
                <w:bCs/>
              </w:rPr>
              <w:t xml:space="preserve"> (75 %)</w:t>
            </w:r>
            <w:r w:rsidRPr="00416BC1">
              <w:rPr>
                <w:bCs/>
              </w:rPr>
              <w:t>,</w:t>
            </w:r>
            <w:r>
              <w:t>  LASOVSKY</w:t>
            </w:r>
            <w:r w:rsidRPr="00416BC1">
              <w:t xml:space="preserve"> Vladimír. </w:t>
            </w:r>
            <w:r w:rsidRPr="00407EFD">
              <w:rPr>
                <w:iCs/>
              </w:rPr>
              <w:t>Analysis of the Selected Elements of Industrial Technological Transport System RopeCo.</w:t>
            </w:r>
            <w:r w:rsidRPr="00416BC1">
              <w:t> </w:t>
            </w:r>
            <w:r w:rsidRPr="00407EFD">
              <w:rPr>
                <w:i/>
              </w:rPr>
              <w:t>Proceedings of 20th International scientific conference.</w:t>
            </w:r>
            <w:r w:rsidRPr="00416BC1">
              <w:t xml:space="preserve"> October 5-7 2016. Juodkrante, Litva: University of Technology. Pages: 923 – 928. ISSN: 1822-296X (print),  2351-7034 (on line). Accession Number: WOS:000402539900064, ISSN: 1822-296X, IDS Number: BH7HZ.</w:t>
            </w:r>
          </w:p>
          <w:p w:rsidR="00A2704D" w:rsidRPr="00416BC1" w:rsidRDefault="00A2704D" w:rsidP="00E568AC">
            <w:pPr>
              <w:spacing w:after="60"/>
              <w:jc w:val="both"/>
            </w:pPr>
            <w:r w:rsidRPr="00416BC1">
              <w:rPr>
                <w:b/>
              </w:rPr>
              <w:t>MUSIL Miroslav</w:t>
            </w:r>
            <w:r>
              <w:rPr>
                <w:b/>
              </w:rPr>
              <w:t xml:space="preserve"> (15 %)</w:t>
            </w:r>
            <w:r w:rsidRPr="00416BC1">
              <w:t>, HART, Martin</w:t>
            </w:r>
            <w:r>
              <w:t xml:space="preserve">, </w:t>
            </w:r>
            <w:r w:rsidRPr="00416BC1">
              <w:t xml:space="preserve">TARABA </w:t>
            </w:r>
            <w:r>
              <w:t>Pavel</w:t>
            </w:r>
            <w:r w:rsidRPr="00416BC1">
              <w:t>. </w:t>
            </w:r>
            <w:r w:rsidRPr="009D2C66">
              <w:rPr>
                <w:iCs/>
              </w:rPr>
              <w:t>Methodics to Create Effective Inventory Management System in a Company.</w:t>
            </w:r>
            <w:r w:rsidRPr="00416BC1">
              <w:t xml:space="preserve"> In: </w:t>
            </w:r>
            <w:r w:rsidRPr="00407EFD">
              <w:rPr>
                <w:i/>
              </w:rPr>
              <w:t>Proceedings of the 4</w:t>
            </w:r>
            <w:r w:rsidRPr="00407EFD">
              <w:rPr>
                <w:i/>
                <w:vertAlign w:val="superscript"/>
              </w:rPr>
              <w:t>th</w:t>
            </w:r>
            <w:r w:rsidRPr="00407EFD">
              <w:rPr>
                <w:i/>
              </w:rPr>
              <w:t> CARPATHIANLOGISTICS CONGRESS</w:t>
            </w:r>
            <w:r w:rsidRPr="00416BC1">
              <w:t>, High Tatras, Slovakia. September 2014. In</w:t>
            </w:r>
            <w:r>
              <w:t>:</w:t>
            </w:r>
            <w:r w:rsidRPr="00416BC1">
              <w:t xml:space="preserve"> </w:t>
            </w:r>
            <w:r w:rsidRPr="00407EFD">
              <w:rPr>
                <w:i/>
              </w:rPr>
              <w:t>Journal Applied Mechanics and Materials</w:t>
            </w:r>
            <w:r w:rsidRPr="00416BC1">
              <w:t xml:space="preserve">.Trans Tech Publications. </w:t>
            </w:r>
            <w:r>
              <w:t>2015, v</w:t>
            </w:r>
            <w:r w:rsidRPr="00416BC1">
              <w:t>ol. 708</w:t>
            </w:r>
            <w:r>
              <w:t xml:space="preserve">. </w:t>
            </w:r>
            <w:r w:rsidRPr="00416BC1">
              <w:t xml:space="preserve">ISSN 1660-9336., 2015. </w:t>
            </w:r>
          </w:p>
          <w:p w:rsidR="00A2704D" w:rsidRDefault="00A2704D" w:rsidP="00E568AC">
            <w:pPr>
              <w:spacing w:after="60"/>
              <w:jc w:val="both"/>
            </w:pPr>
            <w:r w:rsidRPr="00416BC1">
              <w:lastRenderedPageBreak/>
              <w:t xml:space="preserve">CEMPÍREK Miroslav, PECINA Miroslav, </w:t>
            </w:r>
            <w:r w:rsidRPr="00416BC1">
              <w:rPr>
                <w:b/>
                <w:bCs/>
              </w:rPr>
              <w:t>MUSIL Miroslav</w:t>
            </w:r>
            <w:r>
              <w:rPr>
                <w:b/>
                <w:bCs/>
              </w:rPr>
              <w:t xml:space="preserve"> (33 %)</w:t>
            </w:r>
            <w:r w:rsidRPr="00416BC1">
              <w:rPr>
                <w:i/>
                <w:iCs/>
              </w:rPr>
              <w:t xml:space="preserve">. </w:t>
            </w:r>
            <w:r w:rsidRPr="00407EFD">
              <w:rPr>
                <w:iCs/>
              </w:rPr>
              <w:t>Spolupráce civilní a vojenské logistiky ve vojenských operacích.</w:t>
            </w:r>
            <w:r w:rsidRPr="00416BC1">
              <w:t xml:space="preserve"> </w:t>
            </w:r>
            <w:r w:rsidRPr="00407EFD">
              <w:rPr>
                <w:i/>
              </w:rPr>
              <w:t>Vojenské rozhledy</w:t>
            </w:r>
            <w:r>
              <w:rPr>
                <w:i/>
              </w:rPr>
              <w:t xml:space="preserve">. </w:t>
            </w:r>
            <w:r w:rsidRPr="00407EFD">
              <w:t>2015</w:t>
            </w:r>
            <w:r>
              <w:t>,</w:t>
            </w:r>
            <w:r w:rsidRPr="00407EFD">
              <w:t xml:space="preserve"> </w:t>
            </w:r>
            <w:r w:rsidRPr="00416BC1">
              <w:t>č. 3</w:t>
            </w:r>
            <w:r>
              <w:t>.</w:t>
            </w:r>
            <w:r w:rsidRPr="00416BC1">
              <w:t xml:space="preserve"> Ročník: XXIV. (LVI.) ISSN 1210-3292 (print), ISSN 2336-2995 (on-line), doi: 10.3849/2336-2995. </w:t>
            </w:r>
          </w:p>
          <w:p w:rsidR="00A2704D" w:rsidRPr="00416BC1" w:rsidRDefault="00A2704D" w:rsidP="00E568AC">
            <w:pPr>
              <w:spacing w:after="60"/>
              <w:jc w:val="both"/>
            </w:pPr>
            <w:r>
              <w:t xml:space="preserve">LUKÁŠ, Luděk a kol. </w:t>
            </w:r>
            <w:r w:rsidRPr="00416BC1">
              <w:rPr>
                <w:b/>
              </w:rPr>
              <w:t>MUSIL Miroslav</w:t>
            </w:r>
            <w:r>
              <w:rPr>
                <w:b/>
              </w:rPr>
              <w:t xml:space="preserve"> (10 %)</w:t>
            </w:r>
            <w:r w:rsidRPr="00416BC1">
              <w:t xml:space="preserve"> </w:t>
            </w:r>
            <w:r w:rsidRPr="00416BC1">
              <w:rPr>
                <w:i/>
                <w:iCs/>
              </w:rPr>
              <w:t>Bezpečnostní technologie, systémy a management IV</w:t>
            </w:r>
            <w:r w:rsidRPr="00416BC1">
              <w:t>. 1. vyd. Zlín: VeRBuM, 2014, 390 s. ISBN 978-80-87500-57-6.</w:t>
            </w:r>
          </w:p>
          <w:p w:rsidR="00A2704D" w:rsidRPr="004079A0"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RPr="00416BC1" w:rsidTr="00E568AC">
        <w:trPr>
          <w:trHeight w:val="328"/>
        </w:trPr>
        <w:tc>
          <w:tcPr>
            <w:tcW w:w="9859" w:type="dxa"/>
            <w:gridSpan w:val="11"/>
          </w:tcPr>
          <w:p w:rsidR="00A2704D" w:rsidRDefault="00A2704D" w:rsidP="00E568AC">
            <w:pPr>
              <w:rPr>
                <w:b/>
              </w:rPr>
            </w:pPr>
          </w:p>
          <w:p w:rsidR="00A2704D" w:rsidRPr="00416BC1" w:rsidRDefault="00A2704D" w:rsidP="00E568AC"/>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C07163" w:rsidRDefault="00A2704D" w:rsidP="00E568AC">
            <w:pPr>
              <w:jc w:val="both"/>
              <w:rPr>
                <w:b/>
              </w:rPr>
            </w:pPr>
            <w:smartTag w:uri="urn:schemas-microsoft-com:office:smarttags" w:element="PersonName">
              <w:r w:rsidRPr="00C07163">
                <w:rPr>
                  <w:b/>
                </w:rPr>
                <w:t>Kateřina Pitrová</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r>
              <w:t>Mgr. et Mgr., BBA,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1975</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D18C2" w:rsidRDefault="00A2704D" w:rsidP="00E568AC">
            <w:pPr>
              <w:jc w:val="both"/>
              <w:rPr>
                <w:i/>
              </w:rPr>
            </w:pPr>
            <w:r w:rsidRPr="003D18C2">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D18C2" w:rsidRDefault="00A2704D" w:rsidP="00E568AC">
            <w:pPr>
              <w:jc w:val="both"/>
              <w:rPr>
                <w:i/>
              </w:rPr>
            </w:pPr>
            <w:r w:rsidRPr="003D18C2">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Odborný a</w:t>
            </w:r>
            <w:r w:rsidRPr="00334CE8">
              <w:t>nglický jazyk I</w:t>
            </w:r>
            <w:r>
              <w:t xml:space="preserve"> – garant, cvičení (100 %)</w:t>
            </w:r>
          </w:p>
          <w:p w:rsidR="00A2704D" w:rsidRDefault="00A2704D" w:rsidP="00E568AC">
            <w:pPr>
              <w:jc w:val="both"/>
            </w:pPr>
            <w:r>
              <w:t xml:space="preserve">Odborný anglický jazyk II – garant, cvičení (100 %)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290A6C" w:rsidRDefault="00A2704D" w:rsidP="00290A6C">
            <w:pPr>
              <w:jc w:val="both"/>
            </w:pPr>
            <w:r w:rsidRPr="00290A6C">
              <w:t>1994 – 1999: Univerzita Palackého v Olomouci, Pedagogická fakulta, Učitelství německého jazyka pro ZŠ, Mgr.</w:t>
            </w:r>
          </w:p>
          <w:p w:rsidR="00A2704D" w:rsidRPr="00D029B7" w:rsidRDefault="00A2704D" w:rsidP="00290A6C">
            <w:pPr>
              <w:pStyle w:val="Zkladntext"/>
              <w:spacing w:after="0"/>
              <w:jc w:val="both"/>
              <w:rPr>
                <w:rFonts w:ascii="Times New Roman" w:hAnsi="Times New Roman"/>
              </w:rPr>
            </w:pPr>
            <w:r w:rsidRPr="00D029B7">
              <w:rPr>
                <w:rFonts w:ascii="Times New Roman" w:hAnsi="Times New Roman"/>
              </w:rPr>
              <w:t>2001: SVJZ z jazyka německého</w:t>
            </w:r>
          </w:p>
          <w:p w:rsidR="00A2704D" w:rsidRPr="00D029B7" w:rsidRDefault="00A2704D" w:rsidP="00290A6C">
            <w:pPr>
              <w:pStyle w:val="Zkladntext"/>
              <w:spacing w:after="0"/>
              <w:jc w:val="both"/>
              <w:rPr>
                <w:rFonts w:ascii="Times New Roman" w:hAnsi="Times New Roman"/>
              </w:rPr>
            </w:pPr>
            <w:r w:rsidRPr="00D029B7">
              <w:rPr>
                <w:rFonts w:ascii="Times New Roman" w:hAnsi="Times New Roman"/>
              </w:rPr>
              <w:t>2002: SVJZ z jazyka anglického</w:t>
            </w:r>
          </w:p>
          <w:p w:rsidR="00A2704D" w:rsidRPr="00D029B7" w:rsidRDefault="00A2704D" w:rsidP="00290A6C">
            <w:pPr>
              <w:pStyle w:val="Zkladntext"/>
              <w:spacing w:after="0"/>
              <w:jc w:val="both"/>
              <w:rPr>
                <w:rFonts w:ascii="Times New Roman" w:hAnsi="Times New Roman"/>
              </w:rPr>
            </w:pPr>
            <w:r w:rsidRPr="00D029B7">
              <w:rPr>
                <w:rFonts w:ascii="Times New Roman" w:hAnsi="Times New Roman"/>
              </w:rPr>
              <w:t xml:space="preserve">2005 – 2008: Univerzita Karlova v Praze, PedF, Francouzský jazyk – rozš. studium, učitelství pro </w:t>
            </w:r>
            <w:smartTag w:uri="urn:schemas-microsoft-com:office:smarttags" w:element="metricconverter">
              <w:smartTagPr>
                <w:attr w:name="ProductID" w:val="2. a"/>
              </w:smartTagPr>
              <w:r w:rsidRPr="00D029B7">
                <w:rPr>
                  <w:rFonts w:ascii="Times New Roman" w:hAnsi="Times New Roman"/>
                </w:rPr>
                <w:t>2. a</w:t>
              </w:r>
            </w:smartTag>
            <w:r w:rsidRPr="00D029B7">
              <w:rPr>
                <w:rFonts w:ascii="Times New Roman" w:hAnsi="Times New Roman"/>
              </w:rPr>
              <w:t xml:space="preserve"> </w:t>
            </w:r>
            <w:smartTag w:uri="urn:schemas-microsoft-com:office:smarttags" w:element="metricconverter">
              <w:smartTagPr>
                <w:attr w:name="ProductID" w:val="3. st"/>
              </w:smartTagPr>
              <w:r w:rsidRPr="00D029B7">
                <w:rPr>
                  <w:rFonts w:ascii="Times New Roman" w:hAnsi="Times New Roman"/>
                </w:rPr>
                <w:t>3. st</w:t>
              </w:r>
            </w:smartTag>
            <w:r w:rsidRPr="00D029B7">
              <w:rPr>
                <w:rFonts w:ascii="Times New Roman" w:hAnsi="Times New Roman"/>
              </w:rPr>
              <w:t>.</w:t>
            </w:r>
          </w:p>
          <w:p w:rsidR="00A2704D" w:rsidRPr="00C07163" w:rsidRDefault="00A2704D" w:rsidP="00E568AC">
            <w:pPr>
              <w:jc w:val="both"/>
            </w:pPr>
            <w:r w:rsidRPr="00C07163">
              <w:t>2010 – 2012: UJAK, Praha, Andragogika – specializace Vzdělávání lidských zdrojů, Mgr.</w:t>
            </w:r>
          </w:p>
          <w:p w:rsidR="00A2704D" w:rsidRPr="00C07163" w:rsidRDefault="00A2704D" w:rsidP="00E568AC">
            <w:pPr>
              <w:jc w:val="both"/>
            </w:pPr>
            <w:r w:rsidRPr="00C07163">
              <w:t>2010 – 2013: Univerzita Palackého v Olomouci, Pedagogická fakulta, Anglický jazyk – rozšiřující didaktické studium</w:t>
            </w:r>
          </w:p>
          <w:p w:rsidR="00A2704D" w:rsidRPr="00C07163" w:rsidRDefault="00A2704D" w:rsidP="00E568AC">
            <w:pPr>
              <w:jc w:val="both"/>
            </w:pPr>
            <w:r w:rsidRPr="00C07163">
              <w:t>2014: AZ Smart, Praha, profesní kurz BBA – Bachelor of Business Administration – specializace Economy and Law</w:t>
            </w:r>
          </w:p>
          <w:p w:rsidR="00A2704D" w:rsidRPr="00C07163" w:rsidRDefault="00A2704D" w:rsidP="00E568AC">
            <w:pPr>
              <w:jc w:val="both"/>
            </w:pPr>
            <w:r w:rsidRPr="00C07163">
              <w:t>2012 – 2016: Univerzita Jana Amose Komenského, Praha, Andragogika – doktorský studijní program, Ph.D.</w:t>
            </w:r>
          </w:p>
          <w:p w:rsidR="00A2704D" w:rsidRPr="00D029B7" w:rsidRDefault="00A2704D" w:rsidP="00E568AC">
            <w:pPr>
              <w:pStyle w:val="Zkladntext"/>
              <w:jc w:val="both"/>
              <w:rPr>
                <w:rFonts w:ascii="Times New Roman" w:hAnsi="Times New Roman"/>
              </w:rPr>
            </w:pPr>
            <w:r w:rsidRPr="00D029B7">
              <w:rPr>
                <w:rFonts w:ascii="Times New Roman" w:hAnsi="Times New Roman"/>
              </w:rPr>
              <w:t xml:space="preserve">2016 – dosud: Univerzita Karlova v Praze, PedF, Dějepis a didaktika dějepisu – rozš. studium, učitelství pro </w:t>
            </w:r>
            <w:smartTag w:uri="urn:schemas-microsoft-com:office:smarttags" w:element="metricconverter">
              <w:smartTagPr>
                <w:attr w:name="ProductID" w:val="2. a"/>
              </w:smartTagPr>
              <w:r w:rsidRPr="00D029B7">
                <w:rPr>
                  <w:rFonts w:ascii="Times New Roman" w:hAnsi="Times New Roman"/>
                </w:rPr>
                <w:t>2. a</w:t>
              </w:r>
            </w:smartTag>
            <w:r w:rsidRPr="00D029B7">
              <w:rPr>
                <w:rFonts w:ascii="Times New Roman" w:hAnsi="Times New Roman"/>
              </w:rPr>
              <w:t xml:space="preserve"> </w:t>
            </w:r>
            <w:smartTag w:uri="urn:schemas-microsoft-com:office:smarttags" w:element="metricconverter">
              <w:smartTagPr>
                <w:attr w:name="ProductID" w:val="3. st"/>
              </w:smartTagPr>
              <w:r w:rsidRPr="00D029B7">
                <w:rPr>
                  <w:rFonts w:ascii="Times New Roman" w:hAnsi="Times New Roman"/>
                </w:rPr>
                <w:t>3. st</w:t>
              </w:r>
            </w:smartTag>
            <w:r w:rsidRPr="00D029B7">
              <w:rPr>
                <w:rFonts w:ascii="Times New Roman" w:hAnsi="Times New Roman"/>
              </w:rPr>
              <w:t>.</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Pr="00D029B7" w:rsidRDefault="00A2704D" w:rsidP="00290A6C">
            <w:pPr>
              <w:pStyle w:val="Zkladntext"/>
              <w:spacing w:after="0"/>
              <w:jc w:val="both"/>
              <w:rPr>
                <w:rFonts w:ascii="Times New Roman" w:hAnsi="Times New Roman"/>
                <w:bCs/>
              </w:rPr>
            </w:pPr>
            <w:r w:rsidRPr="00D029B7">
              <w:rPr>
                <w:rFonts w:ascii="Times New Roman" w:hAnsi="Times New Roman"/>
                <w:bCs/>
              </w:rPr>
              <w:t>2009 – dosud: Univerzita Tomáše Bati ve Zlíně, Fakulta logistiky a krizového řízení, ÚEB, UH, lektorka Aj a Nj, od 2016 odborná asistentka 1997 – 2000  Základní škola UNESCO, Uherské Hradiště, učitelka německého a anglického jazyka</w:t>
            </w:r>
          </w:p>
          <w:p w:rsidR="00A2704D" w:rsidRPr="00D029B7" w:rsidRDefault="00A2704D" w:rsidP="00290A6C">
            <w:pPr>
              <w:pStyle w:val="Zkladntext"/>
              <w:spacing w:after="0"/>
              <w:jc w:val="both"/>
              <w:rPr>
                <w:rFonts w:ascii="Times New Roman" w:hAnsi="Times New Roman"/>
                <w:bCs/>
              </w:rPr>
            </w:pPr>
            <w:r w:rsidRPr="00D029B7">
              <w:rPr>
                <w:rFonts w:ascii="Times New Roman" w:hAnsi="Times New Roman"/>
                <w:bCs/>
              </w:rPr>
              <w:t>2009  Jazyková škola AMOS, Uherské Hradiště, lektorka anglického a francouzského jazyka</w:t>
            </w:r>
          </w:p>
          <w:p w:rsidR="00A2704D" w:rsidRPr="00D029B7" w:rsidRDefault="00A2704D" w:rsidP="00290A6C">
            <w:pPr>
              <w:pStyle w:val="Zkladntext"/>
              <w:spacing w:after="0"/>
              <w:jc w:val="both"/>
              <w:rPr>
                <w:rFonts w:ascii="Times New Roman" w:hAnsi="Times New Roman"/>
                <w:bCs/>
              </w:rPr>
            </w:pPr>
            <w:r w:rsidRPr="00D029B7">
              <w:rPr>
                <w:rFonts w:ascii="Times New Roman" w:hAnsi="Times New Roman"/>
                <w:bCs/>
              </w:rPr>
              <w:t>2004 – 2009  Základní škola Kunratice, Praha 4, učitelka německého a anglického jazyka</w:t>
            </w:r>
          </w:p>
          <w:p w:rsidR="00A2704D" w:rsidRPr="00D029B7" w:rsidRDefault="00A2704D" w:rsidP="00290A6C">
            <w:pPr>
              <w:pStyle w:val="Zkladntext"/>
              <w:spacing w:after="0"/>
              <w:jc w:val="both"/>
              <w:rPr>
                <w:rFonts w:ascii="Times New Roman" w:hAnsi="Times New Roman"/>
                <w:bCs/>
              </w:rPr>
            </w:pPr>
            <w:r w:rsidRPr="00D029B7">
              <w:rPr>
                <w:rFonts w:ascii="Times New Roman" w:hAnsi="Times New Roman"/>
                <w:bCs/>
              </w:rPr>
              <w:t xml:space="preserve">2002 – 2004  Střední policejní škola Ministerstva vnitra, Praha 9, jazyková příprava zaměstnanců MV </w:t>
            </w:r>
            <w:r w:rsidRPr="00D029B7">
              <w:rPr>
                <w:rFonts w:ascii="Times New Roman" w:hAnsi="Times New Roman"/>
              </w:rPr>
              <w:t>–</w:t>
            </w:r>
            <w:r w:rsidRPr="00D029B7">
              <w:rPr>
                <w:rFonts w:ascii="Times New Roman" w:hAnsi="Times New Roman"/>
                <w:bCs/>
              </w:rPr>
              <w:t xml:space="preserve"> lektorka</w:t>
            </w:r>
          </w:p>
          <w:p w:rsidR="00A2704D" w:rsidRPr="00D029B7" w:rsidRDefault="00A2704D" w:rsidP="00290A6C">
            <w:pPr>
              <w:pStyle w:val="Zkladntext"/>
              <w:spacing w:after="0"/>
              <w:jc w:val="both"/>
              <w:rPr>
                <w:rFonts w:ascii="Times New Roman" w:hAnsi="Times New Roman"/>
              </w:rPr>
            </w:pPr>
            <w:r w:rsidRPr="00D029B7">
              <w:rPr>
                <w:rFonts w:ascii="Times New Roman" w:hAnsi="Times New Roman"/>
                <w:bCs/>
              </w:rPr>
              <w:t>2000 – 2002  VOŠ a SPŠ dopravní, Praha 1, učitelka německého jazyka</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3</w:t>
            </w: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BF4777" w:rsidTr="00E568AC">
        <w:trPr>
          <w:trHeight w:val="2347"/>
        </w:trPr>
        <w:tc>
          <w:tcPr>
            <w:tcW w:w="9859" w:type="dxa"/>
            <w:gridSpan w:val="11"/>
          </w:tcPr>
          <w:p w:rsidR="00A2704D" w:rsidRPr="009C072A" w:rsidRDefault="00A2704D" w:rsidP="00E568AC">
            <w:pPr>
              <w:spacing w:after="60"/>
              <w:jc w:val="both"/>
              <w:rPr>
                <w:rStyle w:val="artlink1"/>
                <w:b/>
                <w:color w:val="000000"/>
              </w:rPr>
            </w:pPr>
            <w:r w:rsidRPr="000C517F">
              <w:rPr>
                <w:color w:val="000000"/>
              </w:rPr>
              <w:lastRenderedPageBreak/>
              <w:t xml:space="preserve">LUKÁŠKOVÁ, E., </w:t>
            </w:r>
            <w:r w:rsidRPr="000C517F">
              <w:rPr>
                <w:b/>
                <w:color w:val="000000"/>
              </w:rPr>
              <w:t>PITROVÁ, K. (30%)</w:t>
            </w:r>
            <w:r w:rsidRPr="000C517F">
              <w:rPr>
                <w:color w:val="000000"/>
              </w:rPr>
              <w:t xml:space="preserve">, TROJAN, J., HASNÍKOVÁ, N. Analysis of the Physical Organic Food Availability at detail stores in the Czech Republic. In: SOLIMAN, S. K. eds. </w:t>
            </w:r>
            <w:r w:rsidRPr="000C517F">
              <w:rPr>
                <w:i/>
                <w:iCs/>
                <w:color w:val="000000"/>
              </w:rPr>
              <w:t xml:space="preserve">28th IBIMA Conference on Vision 2020: Innovation Management, Development Sustainability and Competitive Economic Growth 9 – 10 November 2016 Seville, Spain. </w:t>
            </w:r>
            <w:r w:rsidRPr="009C072A">
              <w:rPr>
                <w:iCs/>
                <w:color w:val="000000"/>
              </w:rPr>
              <w:t>ISBN</w:t>
            </w:r>
            <w:r w:rsidRPr="009C072A">
              <w:rPr>
                <w:rStyle w:val="Zdraznn"/>
                <w:iCs/>
                <w:color w:val="000000"/>
              </w:rPr>
              <w:t xml:space="preserve"> </w:t>
            </w:r>
            <w:r w:rsidRPr="009C072A">
              <w:rPr>
                <w:rStyle w:val="artlink1"/>
                <w:color w:val="000000"/>
              </w:rPr>
              <w:t>978-0-9860419-8-3</w:t>
            </w:r>
            <w:r>
              <w:rPr>
                <w:rStyle w:val="artlink1"/>
                <w:color w:val="000000"/>
              </w:rPr>
              <w:t>.</w:t>
            </w:r>
            <w:r w:rsidRPr="009C072A">
              <w:rPr>
                <w:rStyle w:val="artlink1"/>
                <w:color w:val="000000"/>
              </w:rPr>
              <w:t xml:space="preserve"> </w:t>
            </w:r>
          </w:p>
          <w:p w:rsidR="00A2704D" w:rsidRPr="000C517F" w:rsidRDefault="00A2704D" w:rsidP="00E568AC">
            <w:pPr>
              <w:spacing w:after="60"/>
              <w:jc w:val="both"/>
            </w:pPr>
            <w:r w:rsidRPr="000C517F">
              <w:rPr>
                <w:b/>
              </w:rPr>
              <w:t>PITROVÁ, K. (100%):</w:t>
            </w:r>
            <w:r w:rsidRPr="000C517F">
              <w:t xml:space="preserve"> Celoživotní dimenze vzdělávání. In</w:t>
            </w:r>
            <w:r>
              <w:t>:</w:t>
            </w:r>
            <w:r w:rsidRPr="000C517F">
              <w:t xml:space="preserve"> </w:t>
            </w:r>
            <w:r w:rsidRPr="000C517F">
              <w:rPr>
                <w:i/>
              </w:rPr>
              <w:t>Sborník k mezinárodní doktorandské konferenci Je andragogika opravdu věda?</w:t>
            </w:r>
            <w:r w:rsidRPr="000C517F">
              <w:t xml:space="preserve">, UJAK Praha 25. 3. 2015. Erudio Patria, </w:t>
            </w:r>
            <w:r w:rsidRPr="003460F8">
              <w:t>2015</w:t>
            </w:r>
            <w:r w:rsidRPr="000C517F">
              <w:t>. ISBN 978-80-905240-5-7</w:t>
            </w:r>
            <w:r w:rsidRPr="000C517F">
              <w:rPr>
                <w:bCs/>
              </w:rPr>
              <w:t xml:space="preserve">TOMAŠTÍK, M., </w:t>
            </w:r>
            <w:r w:rsidRPr="000C517F">
              <w:rPr>
                <w:b/>
                <w:bCs/>
              </w:rPr>
              <w:t>PITROVÁ, K. (20%)</w:t>
            </w:r>
            <w:r w:rsidRPr="000C517F">
              <w:rPr>
                <w:bCs/>
              </w:rPr>
              <w:t xml:space="preserve">, ČECH, P. </w:t>
            </w:r>
            <w:r w:rsidRPr="003460F8">
              <w:rPr>
                <w:bCs/>
              </w:rPr>
              <w:t>Analysis of potential risks in the current tourism from the perspective of Czech Travel Agencies.</w:t>
            </w:r>
            <w:r w:rsidRPr="000C517F">
              <w:rPr>
                <w:bCs/>
              </w:rPr>
              <w:t xml:space="preserve"> In</w:t>
            </w:r>
            <w:r>
              <w:rPr>
                <w:bCs/>
              </w:rPr>
              <w:t>:</w:t>
            </w:r>
            <w:r w:rsidRPr="000C517F">
              <w:rPr>
                <w:bCs/>
              </w:rPr>
              <w:t xml:space="preserve"> </w:t>
            </w:r>
            <w:r w:rsidRPr="003460F8">
              <w:rPr>
                <w:bCs/>
                <w:i/>
              </w:rPr>
              <w:t>International Multidisciplinary Scientific Conferences on SOCIAL SCIENCES and ARTS SGEM 2014</w:t>
            </w:r>
            <w:r w:rsidRPr="000C517F">
              <w:rPr>
                <w:bCs/>
              </w:rPr>
              <w:t xml:space="preserve">. Albena Resort: STEF92 Technology Ltd., </w:t>
            </w:r>
            <w:r w:rsidRPr="002A49BA">
              <w:rPr>
                <w:b/>
                <w:bCs/>
              </w:rPr>
              <w:t>2014.</w:t>
            </w:r>
            <w:r w:rsidRPr="000C517F">
              <w:rPr>
                <w:bCs/>
              </w:rPr>
              <w:t xml:space="preserve"> ISBN 978-619-7105-27-8. </w:t>
            </w:r>
          </w:p>
          <w:p w:rsidR="00A2704D" w:rsidRPr="000C517F" w:rsidRDefault="00A2704D" w:rsidP="00E568AC">
            <w:pPr>
              <w:spacing w:after="60"/>
              <w:jc w:val="both"/>
            </w:pPr>
            <w:r w:rsidRPr="000C517F">
              <w:rPr>
                <w:b/>
              </w:rPr>
              <w:t>PITROVÁ, K. (100%):</w:t>
            </w:r>
            <w:r w:rsidRPr="000C517F">
              <w:t xml:space="preserve"> Praktické využití metody CLIL na Fakultě logistiky a krizového řízení UTB ve Zlíně. In</w:t>
            </w:r>
            <w:r>
              <w:t>:</w:t>
            </w:r>
            <w:r w:rsidRPr="000C517F">
              <w:t xml:space="preserve"> </w:t>
            </w:r>
            <w:r w:rsidRPr="000C517F">
              <w:rPr>
                <w:i/>
              </w:rPr>
              <w:t>Sborník k odborné mezinárodní konferenci Kvalita ve vzdělávání dospělých</w:t>
            </w:r>
            <w:r w:rsidRPr="000C517F">
              <w:t xml:space="preserve">, UJAK Praha 26. – 27. 9. 2013, Erudio Patria, </w:t>
            </w:r>
            <w:r w:rsidRPr="003460F8">
              <w:t>2014.</w:t>
            </w:r>
            <w:r w:rsidRPr="000C517F">
              <w:t xml:space="preserve"> ISBN 978-80-905240-0-2.</w:t>
            </w:r>
          </w:p>
          <w:p w:rsidR="00A2704D" w:rsidRPr="003460F8" w:rsidRDefault="00A2704D" w:rsidP="00E568AC">
            <w:pPr>
              <w:spacing w:after="60"/>
              <w:jc w:val="both"/>
            </w:pPr>
            <w:r w:rsidRPr="000C517F">
              <w:t xml:space="preserve">LUKÁŠKOVÁ, E., VELICHOVÁ, H., </w:t>
            </w:r>
            <w:r w:rsidRPr="000C517F">
              <w:rPr>
                <w:b/>
              </w:rPr>
              <w:t>PITROVÁ, K. (30%):</w:t>
            </w:r>
            <w:r w:rsidRPr="000C517F">
              <w:t xml:space="preserve"> Logistic Support for Catering Facilities in a Crisis Situation. In</w:t>
            </w:r>
            <w:r>
              <w:t>:</w:t>
            </w:r>
            <w:r w:rsidRPr="000C517F">
              <w:t xml:space="preserve"> </w:t>
            </w:r>
            <w:r w:rsidRPr="003460F8">
              <w:rPr>
                <w:i/>
              </w:rPr>
              <w:t>Economics and Management.</w:t>
            </w:r>
            <w:r w:rsidRPr="000C517F">
              <w:t xml:space="preserve"> Brno: University of Defence, </w:t>
            </w:r>
            <w:r w:rsidRPr="003460F8">
              <w:t>2014.</w:t>
            </w:r>
          </w:p>
          <w:p w:rsidR="00A2704D" w:rsidRPr="00BF4777" w:rsidRDefault="00A2704D" w:rsidP="00E568AC">
            <w:pPr>
              <w:spacing w:after="60"/>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852"/>
        <w:gridCol w:w="142"/>
        <w:gridCol w:w="567"/>
        <w:gridCol w:w="142"/>
        <w:gridCol w:w="77"/>
        <w:gridCol w:w="632"/>
        <w:gridCol w:w="850"/>
        <w:gridCol w:w="537"/>
      </w:tblGrid>
      <w:tr w:rsidR="00A2704D" w:rsidTr="00E568AC">
        <w:tc>
          <w:tcPr>
            <w:tcW w:w="9859" w:type="dxa"/>
            <w:gridSpan w:val="13"/>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2"/>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2"/>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2"/>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394" w:type="dxa"/>
            <w:gridSpan w:val="5"/>
          </w:tcPr>
          <w:p w:rsidR="00A2704D" w:rsidRPr="00C07163" w:rsidRDefault="00A2704D" w:rsidP="00E568AC">
            <w:pPr>
              <w:jc w:val="both"/>
              <w:rPr>
                <w:b/>
              </w:rPr>
            </w:pPr>
            <w:r w:rsidRPr="00C07163">
              <w:rPr>
                <w:b/>
              </w:rPr>
              <w:t>Roman Prokop</w:t>
            </w:r>
          </w:p>
        </w:tc>
        <w:tc>
          <w:tcPr>
            <w:tcW w:w="851" w:type="dxa"/>
            <w:gridSpan w:val="3"/>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1952</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9C072A" w:rsidRDefault="00A2704D" w:rsidP="00E568AC">
            <w:pPr>
              <w:jc w:val="both"/>
              <w:rPr>
                <w:i/>
              </w:rPr>
            </w:pPr>
            <w:r w:rsidRPr="009C072A">
              <w:rPr>
                <w:i/>
              </w:rPr>
              <w:t>pp.</w:t>
            </w:r>
          </w:p>
        </w:tc>
        <w:tc>
          <w:tcPr>
            <w:tcW w:w="852" w:type="dxa"/>
            <w:shd w:val="clear" w:color="auto" w:fill="F7CAAC"/>
          </w:tcPr>
          <w:p w:rsidR="00A2704D" w:rsidRDefault="00A2704D" w:rsidP="00E568AC">
            <w:pPr>
              <w:jc w:val="both"/>
              <w:rPr>
                <w:b/>
              </w:rPr>
            </w:pPr>
            <w:r>
              <w:rPr>
                <w:b/>
              </w:rPr>
              <w:t>rozsah</w:t>
            </w:r>
          </w:p>
        </w:tc>
        <w:tc>
          <w:tcPr>
            <w:tcW w:w="851" w:type="dxa"/>
            <w:gridSpan w:val="3"/>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9C072A" w:rsidRDefault="00A2704D" w:rsidP="00E568AC">
            <w:pPr>
              <w:jc w:val="both"/>
              <w:rPr>
                <w:i/>
              </w:rPr>
            </w:pPr>
          </w:p>
        </w:tc>
        <w:tc>
          <w:tcPr>
            <w:tcW w:w="852" w:type="dxa"/>
            <w:shd w:val="clear" w:color="auto" w:fill="F7CAAC"/>
          </w:tcPr>
          <w:p w:rsidR="00A2704D" w:rsidRDefault="00A2704D" w:rsidP="00E568AC">
            <w:pPr>
              <w:jc w:val="both"/>
              <w:rPr>
                <w:b/>
              </w:rPr>
            </w:pPr>
            <w:r>
              <w:rPr>
                <w:b/>
              </w:rPr>
              <w:t>rozsah</w:t>
            </w:r>
          </w:p>
        </w:tc>
        <w:tc>
          <w:tcPr>
            <w:tcW w:w="851" w:type="dxa"/>
            <w:gridSpan w:val="3"/>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4"/>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4"/>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4"/>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4"/>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4"/>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3"/>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3"/>
            <w:tcBorders>
              <w:top w:val="nil"/>
            </w:tcBorders>
          </w:tcPr>
          <w:p w:rsidR="00A2704D" w:rsidRDefault="00A2704D" w:rsidP="00E568AC">
            <w:pPr>
              <w:jc w:val="both"/>
            </w:pPr>
            <w:r>
              <w:t>Aplikovaná matematika v procesu hodnocení a ovládání rizik – garant, přednášky (100 %), semináře (60 %)</w:t>
            </w:r>
          </w:p>
        </w:tc>
      </w:tr>
      <w:tr w:rsidR="00A2704D" w:rsidTr="00E568AC">
        <w:tc>
          <w:tcPr>
            <w:tcW w:w="9859" w:type="dxa"/>
            <w:gridSpan w:val="13"/>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3"/>
          </w:tcPr>
          <w:p w:rsidR="00A2704D" w:rsidRDefault="00A2704D" w:rsidP="00E568AC">
            <w:pPr>
              <w:tabs>
                <w:tab w:val="left" w:pos="996"/>
              </w:tabs>
              <w:suppressAutoHyphens/>
              <w:ind w:left="1020" w:hanging="1020"/>
              <w:jc w:val="both"/>
            </w:pPr>
            <w:r>
              <w:t>1971 – 1976  ČVUT, Fakulta jaderná a fyzikálně inženýrská, vysokoškolské vzdělání, Ing.</w:t>
            </w:r>
          </w:p>
          <w:p w:rsidR="00A2704D" w:rsidRDefault="00A2704D" w:rsidP="00E568AC">
            <w:pPr>
              <w:tabs>
                <w:tab w:val="left" w:pos="996"/>
              </w:tabs>
              <w:suppressAutoHyphens/>
              <w:ind w:left="1020" w:hanging="1020"/>
              <w:jc w:val="both"/>
            </w:pPr>
            <w:r>
              <w:t>1978 – 1983  SVŠT Bratislava, Fakulta elektrotechnická, vědecká aspirantura, CSc.</w:t>
            </w:r>
          </w:p>
          <w:p w:rsidR="00A2704D" w:rsidRDefault="00A2704D" w:rsidP="00E568AC">
            <w:pPr>
              <w:tabs>
                <w:tab w:val="left" w:pos="996"/>
              </w:tabs>
              <w:suppressAutoHyphens/>
              <w:ind w:left="1020" w:hanging="1020"/>
              <w:jc w:val="both"/>
              <w:rPr>
                <w:b/>
              </w:rPr>
            </w:pPr>
          </w:p>
        </w:tc>
      </w:tr>
      <w:tr w:rsidR="00A2704D" w:rsidTr="00E568AC">
        <w:tc>
          <w:tcPr>
            <w:tcW w:w="9859" w:type="dxa"/>
            <w:gridSpan w:val="13"/>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3"/>
          </w:tcPr>
          <w:p w:rsidR="00A2704D" w:rsidRDefault="00A2704D" w:rsidP="00E568AC">
            <w:pPr>
              <w:tabs>
                <w:tab w:val="left" w:pos="996"/>
              </w:tabs>
              <w:suppressAutoHyphens/>
              <w:snapToGrid w:val="0"/>
              <w:ind w:left="1020" w:hanging="1020"/>
              <w:jc w:val="both"/>
            </w:pPr>
            <w:r>
              <w:t>2015 –         Univerzita Tomáše Bati ve Zlíně, Fakulta aplikované informatiky, Ústav matematiky, ředitel, prorektor</w:t>
            </w:r>
          </w:p>
          <w:p w:rsidR="00A2704D" w:rsidRDefault="00A2704D" w:rsidP="00E568AC">
            <w:pPr>
              <w:tabs>
                <w:tab w:val="left" w:pos="996"/>
              </w:tabs>
              <w:suppressAutoHyphens/>
              <w:snapToGrid w:val="0"/>
              <w:ind w:left="1020" w:hanging="1020"/>
              <w:jc w:val="both"/>
            </w:pPr>
            <w:r>
              <w:t>2006 – 2014</w:t>
            </w:r>
            <w:r>
              <w:tab/>
              <w:t>Univerzita Tomáše Bati ve Zlíně, Fakulta aplikované informatiky, Ústav automatizace a řídicí techniky, profesor, proděkan</w:t>
            </w:r>
          </w:p>
          <w:p w:rsidR="00A2704D" w:rsidRDefault="00A2704D" w:rsidP="00E568AC">
            <w:pPr>
              <w:tabs>
                <w:tab w:val="left" w:pos="996"/>
              </w:tabs>
              <w:suppressAutoHyphens/>
              <w:snapToGrid w:val="0"/>
              <w:ind w:left="1020" w:hanging="1020"/>
              <w:jc w:val="both"/>
            </w:pPr>
            <w:r>
              <w:t>2004 – 2009</w:t>
            </w:r>
            <w:r>
              <w:tab/>
              <w:t>Univerzita Tomáše Bati ve Zlíně, profesor, prorektor pro pedagogickou činnost</w:t>
            </w:r>
          </w:p>
          <w:p w:rsidR="00A2704D" w:rsidRDefault="00A2704D" w:rsidP="00E568AC">
            <w:pPr>
              <w:tabs>
                <w:tab w:val="left" w:pos="996"/>
              </w:tabs>
              <w:suppressAutoHyphens/>
              <w:snapToGrid w:val="0"/>
              <w:ind w:left="1020" w:hanging="1020"/>
              <w:jc w:val="both"/>
            </w:pPr>
            <w:r>
              <w:t>2001 – 2004</w:t>
            </w:r>
            <w:r>
              <w:tab/>
              <w:t>Univerzita Tomáše Bati ve Zlíně, Fakulta technologická, Institut informačních technologií, Ústav řízení technologických procesů, docent, proděkan</w:t>
            </w:r>
          </w:p>
          <w:p w:rsidR="00A2704D" w:rsidRDefault="00A2704D" w:rsidP="00E568AC">
            <w:pPr>
              <w:tabs>
                <w:tab w:val="left" w:pos="996"/>
              </w:tabs>
              <w:suppressAutoHyphens/>
              <w:snapToGrid w:val="0"/>
              <w:ind w:left="1020" w:hanging="1020"/>
              <w:jc w:val="both"/>
            </w:pPr>
            <w:r>
              <w:t>1995 – 2000</w:t>
            </w:r>
            <w:r>
              <w:tab/>
              <w:t>Vysoké učení technické v Brně, Fakulta technologická ve Zlíně, Katedra automatizovaných systémů řízení technologických procesů, odborný asistent, docent, proděkan</w:t>
            </w:r>
          </w:p>
          <w:p w:rsidR="00A2704D" w:rsidRDefault="00A2704D" w:rsidP="00E568AC">
            <w:pPr>
              <w:tabs>
                <w:tab w:val="left" w:pos="996"/>
              </w:tabs>
              <w:suppressAutoHyphens/>
              <w:snapToGrid w:val="0"/>
              <w:ind w:left="1020" w:hanging="1020"/>
              <w:jc w:val="both"/>
            </w:pPr>
            <w:r>
              <w:t>1976 – 1995</w:t>
            </w:r>
            <w:r>
              <w:tab/>
              <w:t>SVŠT Bratislava, Chemickotechnologická fakulta, Katedra automatizace, asistent odborný asistent, zástupce vedoucího katedry</w:t>
            </w:r>
          </w:p>
          <w:p w:rsidR="00A2704D" w:rsidRDefault="00A2704D" w:rsidP="00E568AC">
            <w:pPr>
              <w:tabs>
                <w:tab w:val="left" w:pos="996"/>
              </w:tabs>
              <w:suppressAutoHyphens/>
              <w:snapToGrid w:val="0"/>
              <w:ind w:left="1020" w:hanging="1020"/>
              <w:jc w:val="both"/>
            </w:pPr>
          </w:p>
        </w:tc>
      </w:tr>
      <w:tr w:rsidR="00A2704D" w:rsidTr="00E568AC">
        <w:trPr>
          <w:trHeight w:val="250"/>
        </w:trPr>
        <w:tc>
          <w:tcPr>
            <w:tcW w:w="9859" w:type="dxa"/>
            <w:gridSpan w:val="13"/>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3"/>
          </w:tcPr>
          <w:p w:rsidR="00A2704D" w:rsidRDefault="00A2704D" w:rsidP="00E568AC">
            <w:pPr>
              <w:jc w:val="both"/>
            </w:pPr>
            <w:r>
              <w:t>Celkem jako vedoucí kvalifikačních prací: více jako 20 bakalářských prací a 15 diplomových prací na současném akademickém pracovišti, v minulosti také na Fakultě chemickotechnologické STU Bratislava. Pět úspěšně ukončených PhD. studentů, 2 v habilitačním řízení.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029"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238" w:type="dxa"/>
            <w:gridSpan w:val="5"/>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Technická kybernetika</w:t>
            </w:r>
          </w:p>
        </w:tc>
        <w:tc>
          <w:tcPr>
            <w:tcW w:w="2245" w:type="dxa"/>
            <w:gridSpan w:val="2"/>
          </w:tcPr>
          <w:p w:rsidR="00A2704D" w:rsidRDefault="00A2704D" w:rsidP="00E568AC">
            <w:pPr>
              <w:jc w:val="both"/>
            </w:pPr>
            <w:r>
              <w:t>1996</w:t>
            </w:r>
          </w:p>
        </w:tc>
        <w:tc>
          <w:tcPr>
            <w:tcW w:w="2029" w:type="dxa"/>
            <w:gridSpan w:val="4"/>
            <w:tcBorders>
              <w:right w:val="single" w:sz="12" w:space="0" w:color="auto"/>
            </w:tcBorders>
          </w:tcPr>
          <w:p w:rsidR="00A2704D" w:rsidRDefault="00A2704D" w:rsidP="00E568AC">
            <w:pPr>
              <w:jc w:val="both"/>
            </w:pPr>
            <w:r>
              <w:t>VUT Brno</w:t>
            </w:r>
          </w:p>
        </w:tc>
        <w:tc>
          <w:tcPr>
            <w:tcW w:w="851" w:type="dxa"/>
            <w:gridSpan w:val="3"/>
            <w:tcBorders>
              <w:left w:val="single" w:sz="12" w:space="0" w:color="auto"/>
            </w:tcBorders>
            <w:shd w:val="clear" w:color="auto" w:fill="F7CAAC"/>
          </w:tcPr>
          <w:p w:rsidR="00A2704D" w:rsidRDefault="00A2704D" w:rsidP="00E568AC">
            <w:pPr>
              <w:jc w:val="both"/>
            </w:pPr>
            <w:r>
              <w:rPr>
                <w:b/>
              </w:rPr>
              <w:t>WOS</w:t>
            </w:r>
          </w:p>
        </w:tc>
        <w:tc>
          <w:tcPr>
            <w:tcW w:w="850" w:type="dxa"/>
            <w:shd w:val="clear" w:color="auto" w:fill="F7CAAC"/>
          </w:tcPr>
          <w:p w:rsidR="00A2704D" w:rsidRDefault="00A2704D" w:rsidP="00E568AC">
            <w:pPr>
              <w:jc w:val="both"/>
              <w:rPr>
                <w:sz w:val="18"/>
              </w:rPr>
            </w:pPr>
            <w:r>
              <w:rPr>
                <w:b/>
                <w:sz w:val="18"/>
              </w:rPr>
              <w:t>Scopus</w:t>
            </w:r>
          </w:p>
        </w:tc>
        <w:tc>
          <w:tcPr>
            <w:tcW w:w="537"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029"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851" w:type="dxa"/>
            <w:gridSpan w:val="3"/>
            <w:vMerge w:val="restart"/>
            <w:tcBorders>
              <w:left w:val="single" w:sz="12" w:space="0" w:color="auto"/>
            </w:tcBorders>
          </w:tcPr>
          <w:p w:rsidR="00A2704D" w:rsidRPr="00414269" w:rsidRDefault="00A2704D" w:rsidP="00E568AC">
            <w:pPr>
              <w:jc w:val="both"/>
            </w:pPr>
            <w:r w:rsidRPr="00414269">
              <w:rPr>
                <w:b/>
              </w:rPr>
              <w:t>164</w:t>
            </w:r>
          </w:p>
        </w:tc>
        <w:tc>
          <w:tcPr>
            <w:tcW w:w="850" w:type="dxa"/>
            <w:vMerge w:val="restart"/>
          </w:tcPr>
          <w:p w:rsidR="00A2704D" w:rsidRPr="00414269" w:rsidRDefault="00A2704D" w:rsidP="00E568AC">
            <w:pPr>
              <w:jc w:val="both"/>
            </w:pPr>
            <w:r w:rsidRPr="00414269">
              <w:rPr>
                <w:b/>
              </w:rPr>
              <w:t>271</w:t>
            </w:r>
          </w:p>
        </w:tc>
        <w:tc>
          <w:tcPr>
            <w:tcW w:w="537"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r>
              <w:t>Technická kybernetika</w:t>
            </w:r>
          </w:p>
        </w:tc>
        <w:tc>
          <w:tcPr>
            <w:tcW w:w="2245" w:type="dxa"/>
            <w:gridSpan w:val="2"/>
          </w:tcPr>
          <w:p w:rsidR="00A2704D" w:rsidRDefault="00A2704D" w:rsidP="00E568AC">
            <w:pPr>
              <w:jc w:val="both"/>
            </w:pPr>
            <w:r>
              <w:t>2004</w:t>
            </w:r>
          </w:p>
        </w:tc>
        <w:tc>
          <w:tcPr>
            <w:tcW w:w="2029" w:type="dxa"/>
            <w:gridSpan w:val="4"/>
            <w:tcBorders>
              <w:right w:val="single" w:sz="12" w:space="0" w:color="auto"/>
            </w:tcBorders>
          </w:tcPr>
          <w:p w:rsidR="00A2704D" w:rsidRDefault="00A2704D" w:rsidP="00E568AC">
            <w:pPr>
              <w:jc w:val="both"/>
            </w:pPr>
            <w:r>
              <w:t>VUT Brno</w:t>
            </w:r>
          </w:p>
        </w:tc>
        <w:tc>
          <w:tcPr>
            <w:tcW w:w="851" w:type="dxa"/>
            <w:gridSpan w:val="3"/>
            <w:vMerge/>
            <w:tcBorders>
              <w:left w:val="single" w:sz="12" w:space="0" w:color="auto"/>
            </w:tcBorders>
            <w:vAlign w:val="center"/>
          </w:tcPr>
          <w:p w:rsidR="00A2704D" w:rsidRDefault="00A2704D" w:rsidP="00E568AC">
            <w:pPr>
              <w:rPr>
                <w:b/>
              </w:rPr>
            </w:pPr>
          </w:p>
        </w:tc>
        <w:tc>
          <w:tcPr>
            <w:tcW w:w="850" w:type="dxa"/>
            <w:vMerge/>
            <w:vAlign w:val="center"/>
          </w:tcPr>
          <w:p w:rsidR="00A2704D" w:rsidRDefault="00A2704D" w:rsidP="00E568AC">
            <w:pPr>
              <w:rPr>
                <w:b/>
              </w:rPr>
            </w:pPr>
          </w:p>
        </w:tc>
        <w:tc>
          <w:tcPr>
            <w:tcW w:w="537" w:type="dxa"/>
            <w:vMerge/>
            <w:vAlign w:val="center"/>
          </w:tcPr>
          <w:p w:rsidR="00A2704D" w:rsidRDefault="00A2704D" w:rsidP="00E568AC">
            <w:pPr>
              <w:rPr>
                <w:b/>
              </w:rPr>
            </w:pPr>
          </w:p>
        </w:tc>
      </w:tr>
      <w:tr w:rsidR="00A2704D" w:rsidTr="00E568AC">
        <w:tc>
          <w:tcPr>
            <w:tcW w:w="9859" w:type="dxa"/>
            <w:gridSpan w:val="13"/>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3"/>
          </w:tcPr>
          <w:p w:rsidR="00A2704D" w:rsidRPr="00A80984" w:rsidRDefault="00A2704D" w:rsidP="00E568AC">
            <w:pPr>
              <w:spacing w:after="60"/>
              <w:jc w:val="both"/>
            </w:pPr>
            <w:r w:rsidRPr="00A80984">
              <w:rPr>
                <w:b/>
              </w:rPr>
              <w:lastRenderedPageBreak/>
              <w:t>PROKOP, R. (60 %),</w:t>
            </w:r>
            <w:r w:rsidRPr="00A80984">
              <w:t xml:space="preserve"> J. KORBEL a  L. PEKAŘ,. Delay systems with meromorphic functions design. In: </w:t>
            </w:r>
            <w:r w:rsidRPr="00A80984">
              <w:rPr>
                <w:i/>
              </w:rPr>
              <w:t xml:space="preserve">The 12th IEEE International Conference on Control and Automation. </w:t>
            </w:r>
            <w:r w:rsidRPr="00A80984">
              <w:t>New York : IEEE, 2016, s. 443-448. ISSN 1948-3449. ISBN 978-1-5090-1738-6.</w:t>
            </w:r>
          </w:p>
          <w:p w:rsidR="00A2704D" w:rsidRPr="00A80984" w:rsidRDefault="00A2704D" w:rsidP="00E568AC">
            <w:pPr>
              <w:spacing w:after="60"/>
              <w:jc w:val="both"/>
            </w:pPr>
            <w:r w:rsidRPr="00A80984">
              <w:t xml:space="preserve">PEKAŘ, L. a  </w:t>
            </w:r>
            <w:r w:rsidRPr="00A80984">
              <w:rPr>
                <w:b/>
              </w:rPr>
              <w:t>PROKOP, R (15 %).</w:t>
            </w:r>
            <w:r w:rsidRPr="00A80984">
              <w:t xml:space="preserve"> Inner feedback robust control of a laboratory heat exchanger. </w:t>
            </w:r>
            <w:r w:rsidRPr="00A80984">
              <w:rPr>
                <w:i/>
              </w:rPr>
              <w:t xml:space="preserve">International Journal of Mathematics and Computers in Simulations, </w:t>
            </w:r>
            <w:r w:rsidRPr="00A80984">
              <w:t>2016, roč. 10, s. 345-353. ISSN 1998-0159.</w:t>
            </w:r>
          </w:p>
          <w:p w:rsidR="00A2704D" w:rsidRPr="00A80984" w:rsidRDefault="00A2704D" w:rsidP="00E568AC">
            <w:pPr>
              <w:spacing w:after="60"/>
              <w:jc w:val="both"/>
            </w:pPr>
            <w:r w:rsidRPr="00A80984">
              <w:rPr>
                <w:b/>
              </w:rPr>
              <w:t>PROKOP, R. (60 %),</w:t>
            </w:r>
            <w:r w:rsidRPr="00A80984">
              <w:t xml:space="preserve"> L. PEKAŘ, a  J. KORBEL. Delay systems with meromorphic functions design. </w:t>
            </w:r>
            <w:r w:rsidRPr="00A80984">
              <w:rPr>
                <w:i/>
              </w:rPr>
              <w:t>Proc.</w:t>
            </w:r>
            <w:r w:rsidRPr="00A80984">
              <w:rPr>
                <w:rStyle w:val="list-group-item3"/>
                <w:i/>
              </w:rPr>
              <w:t xml:space="preserve">12th IEEE International Conference on Control and Automation, </w:t>
            </w:r>
            <w:r w:rsidRPr="00A80984">
              <w:rPr>
                <w:rStyle w:val="list-group-item3"/>
              </w:rPr>
              <w:t>ICCA 2016; Kathmandu; Nepal.</w:t>
            </w:r>
          </w:p>
          <w:p w:rsidR="00A2704D" w:rsidRPr="00A80984" w:rsidRDefault="00A2704D" w:rsidP="00E568AC">
            <w:pPr>
              <w:spacing w:after="60"/>
              <w:jc w:val="both"/>
              <w:rPr>
                <w:sz w:val="18"/>
                <w:szCs w:val="18"/>
              </w:rPr>
            </w:pPr>
            <w:r w:rsidRPr="00A80984">
              <w:rPr>
                <w:b/>
              </w:rPr>
              <w:t>PROKOP, R. (80 %)</w:t>
            </w:r>
            <w:r w:rsidRPr="00A80984">
              <w:t xml:space="preserve"> a J. KORBEL. Matrix Equations in Multivariable Control. In:</w:t>
            </w:r>
            <w:r w:rsidRPr="00A80984">
              <w:rPr>
                <w:i/>
              </w:rPr>
              <w:t xml:space="preserve"> </w:t>
            </w:r>
            <w:hyperlink r:id="rId48" w:tooltip="Show source title details" w:history="1">
              <w:r w:rsidRPr="00A80984">
                <w:rPr>
                  <w:rStyle w:val="Hypertextovodkaz"/>
                  <w:i/>
                </w:rPr>
                <w:t>WSEAS Transactions on Systems and Control</w:t>
              </w:r>
            </w:hyperlink>
            <w:r w:rsidRPr="00A80984">
              <w:t xml:space="preserve"> 10, pp. 320-327. ISBN 978-1-61804-6. </w:t>
            </w:r>
          </w:p>
          <w:p w:rsidR="00A2704D" w:rsidRPr="00A80984" w:rsidRDefault="00A2704D" w:rsidP="00E568AC">
            <w:pPr>
              <w:snapToGrid w:val="0"/>
              <w:spacing w:after="60"/>
              <w:jc w:val="both"/>
            </w:pPr>
            <w:r w:rsidRPr="00A80984">
              <w:rPr>
                <w:b/>
              </w:rPr>
              <w:t>PROKOP, R. (60 %)</w:t>
            </w:r>
            <w:r w:rsidRPr="00A80984">
              <w:t xml:space="preserve">, J. KORBEL a R. MATUŠŮ. Autotuning for Delay Systems – An Algebraic Approach. </w:t>
            </w:r>
            <w:r w:rsidRPr="00A80984">
              <w:rPr>
                <w:i/>
              </w:rPr>
              <w:t>In Proc. of the 2014 15</w:t>
            </w:r>
            <w:r w:rsidRPr="00A80984">
              <w:rPr>
                <w:i/>
                <w:vertAlign w:val="superscript"/>
              </w:rPr>
              <w:t>th</w:t>
            </w:r>
            <w:r w:rsidRPr="00A80984">
              <w:rPr>
                <w:i/>
              </w:rPr>
              <w:t xml:space="preserve"> Int. Carpatian Control Conference.</w:t>
            </w:r>
            <w:r w:rsidRPr="00A80984">
              <w:t xml:space="preserve"> New Jersey, Piscataway:IEEE, 2014, s. 463-468 ISBN 978-1-4799-3527-7. </w:t>
            </w:r>
          </w:p>
          <w:p w:rsidR="00A2704D" w:rsidRDefault="00A2704D" w:rsidP="00E568AC">
            <w:pPr>
              <w:snapToGrid w:val="0"/>
              <w:jc w:val="both"/>
            </w:pPr>
          </w:p>
          <w:p w:rsidR="00A2704D" w:rsidRDefault="00A2704D" w:rsidP="00E568AC">
            <w:pPr>
              <w:jc w:val="both"/>
              <w:rPr>
                <w:b/>
              </w:rPr>
            </w:pPr>
          </w:p>
        </w:tc>
      </w:tr>
      <w:tr w:rsidR="00A2704D" w:rsidTr="00E568AC">
        <w:trPr>
          <w:trHeight w:val="218"/>
        </w:trPr>
        <w:tc>
          <w:tcPr>
            <w:tcW w:w="9859" w:type="dxa"/>
            <w:gridSpan w:val="13"/>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3"/>
          </w:tcPr>
          <w:p w:rsidR="00A2704D" w:rsidRDefault="00A2704D" w:rsidP="00E568AC">
            <w:pPr>
              <w:widowControl w:val="0"/>
              <w:tabs>
                <w:tab w:val="left" w:pos="426"/>
              </w:tabs>
            </w:pPr>
            <w:r>
              <w:t>ENSIC - INPL Nancy, France, 3 měsíce, 1995, 1998</w:t>
            </w:r>
          </w:p>
          <w:p w:rsidR="00A2704D" w:rsidRDefault="00A2704D" w:rsidP="00E568AC">
            <w:r>
              <w:t>University of Birmingham, U.K., 6 měsíců, 1992-93</w:t>
            </w:r>
          </w:p>
          <w:p w:rsidR="00A2704D" w:rsidRDefault="00A2704D" w:rsidP="00E568AC">
            <w:pPr>
              <w:rPr>
                <w:b/>
              </w:rPr>
            </w:pPr>
            <w:r>
              <w:t>Dalších více jak 50 krátkodobých zahraničních výjezdů (konference, Erasmus, studijní pobyty,…)</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6"/>
          </w:tcPr>
          <w:p w:rsidR="00A2704D" w:rsidRDefault="00A2704D" w:rsidP="00E568AC">
            <w:pPr>
              <w:jc w:val="both"/>
            </w:pPr>
          </w:p>
        </w:tc>
        <w:tc>
          <w:tcPr>
            <w:tcW w:w="786" w:type="dxa"/>
            <w:gridSpan w:val="3"/>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4.12.2017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rsidRPr="003A6AE2">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rsidRPr="003A6AE2">
              <w:t>Fakulta logistiky a krizového řízení</w:t>
            </w:r>
          </w:p>
        </w:tc>
      </w:tr>
      <w:tr w:rsidR="00A2704D" w:rsidRPr="00F1249B"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F1249B" w:rsidRDefault="00A2704D" w:rsidP="00E568AC">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6E461B" w:rsidRDefault="00A2704D" w:rsidP="00E568AC">
            <w:pPr>
              <w:jc w:val="both"/>
              <w:rPr>
                <w:b/>
              </w:rPr>
            </w:pPr>
            <w:smartTag w:uri="urn:schemas-microsoft-com:office:smarttags" w:element="PersonName">
              <w:r w:rsidRPr="006E461B">
                <w:rPr>
                  <w:b/>
                </w:rPr>
                <w:t>Jakub Rak</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1984</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A877CA" w:rsidRDefault="00A2704D" w:rsidP="00E568AC">
            <w:pPr>
              <w:jc w:val="both"/>
              <w:rPr>
                <w:i/>
              </w:rPr>
            </w:pPr>
            <w:r>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0820</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r>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0820</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Počítačové systémy řízení v ochraně obyvatelstva – garant, přednášky (100 %), semináře (100 %)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CE6017" w:rsidRDefault="00A2704D" w:rsidP="00E568AC">
            <w:pPr>
              <w:jc w:val="both"/>
            </w:pPr>
            <w:r>
              <w:t>Bc: 2007</w:t>
            </w:r>
            <w:r w:rsidRPr="00CE6017">
              <w:t xml:space="preserve"> </w:t>
            </w:r>
            <w:r>
              <w:t xml:space="preserve">     </w:t>
            </w:r>
            <w:r w:rsidRPr="00CE6017">
              <w:t xml:space="preserve">UTB ve Zlíně, Fakulta </w:t>
            </w:r>
            <w:r>
              <w:t>aplikované informatiky</w:t>
            </w:r>
            <w:r w:rsidRPr="00CE6017">
              <w:t xml:space="preserve">, SO </w:t>
            </w:r>
            <w:r>
              <w:t>bezpečnostní technologie, systémy a management</w:t>
            </w:r>
          </w:p>
          <w:p w:rsidR="00A2704D" w:rsidRDefault="00A2704D" w:rsidP="00E568AC">
            <w:r w:rsidRPr="00CE6017">
              <w:t>Ing.</w:t>
            </w:r>
            <w:r>
              <w:t>: 2009    UTB ve Zlíně,</w:t>
            </w:r>
            <w:r w:rsidRPr="00CE6017">
              <w:t xml:space="preserve"> Fakulta </w:t>
            </w:r>
            <w:r>
              <w:t>aplikované informatiky</w:t>
            </w:r>
            <w:r w:rsidRPr="00CE6017">
              <w:t xml:space="preserve">, SO </w:t>
            </w:r>
            <w:r>
              <w:t>bezpečnostní technologie, systémy a management</w:t>
            </w:r>
            <w:r w:rsidRPr="00CE6017">
              <w:t xml:space="preserve"> </w:t>
            </w:r>
          </w:p>
          <w:p w:rsidR="00A2704D" w:rsidRDefault="00A2704D" w:rsidP="00E568AC">
            <w:r>
              <w:t>Ph.D</w:t>
            </w:r>
            <w:r w:rsidRPr="00CE6017">
              <w:t>.</w:t>
            </w:r>
            <w:r>
              <w:t>: 2017  UTB ve Zlíně,</w:t>
            </w:r>
            <w:r w:rsidRPr="00CE6017">
              <w:t xml:space="preserve"> Fakulta </w:t>
            </w:r>
            <w:r>
              <w:t>aplikované informatiky</w:t>
            </w:r>
            <w:r w:rsidRPr="00CE6017">
              <w:t xml:space="preserve">, </w:t>
            </w:r>
            <w:r>
              <w:t>Inženýrská informatika</w:t>
            </w:r>
            <w:r w:rsidRPr="00CE6017">
              <w:t xml:space="preserve"> </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4/2017</w:t>
            </w:r>
            <w:r w:rsidRPr="00CE6017">
              <w:t xml:space="preserve"> </w:t>
            </w:r>
            <w:r>
              <w:t xml:space="preserve">- </w:t>
            </w:r>
            <w:r w:rsidRPr="00CE6017">
              <w:t>dosud: Fakulta logistiky a krizového řízení, UTB ve Zlíně, akademický pracovník</w:t>
            </w:r>
            <w:r>
              <w:t xml:space="preserve"> - odborný asistent </w:t>
            </w:r>
          </w:p>
          <w:p w:rsidR="00A2704D" w:rsidRDefault="00A2704D" w:rsidP="00E568AC">
            <w:pPr>
              <w:jc w:val="both"/>
            </w:pPr>
            <w:r>
              <w:t>9/2012</w:t>
            </w:r>
            <w:r w:rsidRPr="00CE6017">
              <w:t xml:space="preserve"> –</w:t>
            </w:r>
            <w:r>
              <w:t xml:space="preserve"> 4/2017 </w:t>
            </w:r>
            <w:r w:rsidRPr="00CE6017">
              <w:t>: Fakulta logistiky a krizového řízení, UTB ve Zlíně, akademický pracovník</w:t>
            </w:r>
            <w:r>
              <w:t xml:space="preserve"> – asistent</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DP</w:t>
            </w:r>
            <w:del w:id="1663" w:author="Eva Skýbová" w:date="2018-06-08T13:32:00Z">
              <w:r w:rsidDel="00ED21A1">
                <w:delText>-</w:delText>
              </w:r>
            </w:del>
            <w:r>
              <w:t xml:space="preserve"> vedoucí 4</w:t>
            </w:r>
          </w:p>
          <w:p w:rsidR="00A2704D" w:rsidRDefault="00A2704D" w:rsidP="00E568AC">
            <w:pPr>
              <w:jc w:val="both"/>
            </w:pPr>
            <w:r>
              <w:t>BP vedoucí 34</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2</w:t>
            </w:r>
          </w:p>
        </w:tc>
        <w:tc>
          <w:tcPr>
            <w:tcW w:w="693" w:type="dxa"/>
            <w:vMerge w:val="restart"/>
          </w:tcPr>
          <w:p w:rsidR="00A2704D" w:rsidRDefault="00A2704D" w:rsidP="00E568AC">
            <w:pPr>
              <w:jc w:val="both"/>
              <w:rPr>
                <w:b/>
              </w:rPr>
            </w:pPr>
            <w:r>
              <w:rPr>
                <w:b/>
              </w:rPr>
              <w:t>8</w:t>
            </w: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8E57B7" w:rsidTr="00E568AC">
        <w:trPr>
          <w:trHeight w:val="2347"/>
        </w:trPr>
        <w:tc>
          <w:tcPr>
            <w:tcW w:w="9859" w:type="dxa"/>
            <w:gridSpan w:val="11"/>
          </w:tcPr>
          <w:p w:rsidR="00A2704D" w:rsidRDefault="00A2704D" w:rsidP="00E568AC">
            <w:pPr>
              <w:spacing w:after="60"/>
              <w:jc w:val="both"/>
              <w:rPr>
                <w:b/>
              </w:rPr>
            </w:pPr>
            <w:r w:rsidRPr="00BE75E3">
              <w:rPr>
                <w:b/>
                <w:bCs/>
              </w:rPr>
              <w:t>RAK</w:t>
            </w:r>
            <w:r w:rsidRPr="00BE75E3">
              <w:rPr>
                <w:b/>
              </w:rPr>
              <w:t>, </w:t>
            </w:r>
            <w:r w:rsidRPr="00BE75E3">
              <w:rPr>
                <w:b/>
                <w:bCs/>
              </w:rPr>
              <w:t xml:space="preserve">Jakub </w:t>
            </w:r>
            <w:r w:rsidRPr="00BE75E3">
              <w:rPr>
                <w:b/>
              </w:rPr>
              <w:t>(55 %),</w:t>
            </w:r>
            <w:r w:rsidRPr="007A5306">
              <w:t> </w:t>
            </w:r>
            <w:r w:rsidRPr="0063086B">
              <w:rPr>
                <w:bCs/>
              </w:rPr>
              <w:t xml:space="preserve"> </w:t>
            </w:r>
            <w:smartTag w:uri="urn:schemas-microsoft-com:office:smarttags" w:element="PersonName">
              <w:smartTagPr>
                <w:attr w:name="ProductID" w:val="SVOBODA Petr"/>
              </w:smartTagPr>
              <w:r w:rsidRPr="0063086B">
                <w:rPr>
                  <w:bCs/>
                </w:rPr>
                <w:t>SVOBODA Petr</w:t>
              </w:r>
            </w:smartTag>
            <w:r w:rsidRPr="0063086B">
              <w:rPr>
                <w:bCs/>
              </w:rPr>
              <w:t>, VICAR Dusan, LOSEK Vaclav</w:t>
            </w:r>
            <w:r>
              <w:rPr>
                <w:bCs/>
              </w:rPr>
              <w:t xml:space="preserve">, </w:t>
            </w:r>
            <w:r w:rsidRPr="0063086B">
              <w:rPr>
                <w:bCs/>
              </w:rPr>
              <w:t>MICKA Jan</w:t>
            </w:r>
            <w:r>
              <w:rPr>
                <w:bCs/>
              </w:rPr>
              <w:t xml:space="preserve">. </w:t>
            </w:r>
            <w:r w:rsidRPr="0063086B">
              <w:t>Risk Mapping using Spatial Fragmentation of the Risks in Uherské Hradiště</w:t>
            </w:r>
            <w:r w:rsidRPr="007A5306">
              <w:t>. </w:t>
            </w:r>
            <w:r w:rsidRPr="007A5306">
              <w:rPr>
                <w:i/>
                <w:iCs/>
              </w:rPr>
              <w:t>International Journal of Applied Engineering Research</w:t>
            </w:r>
            <w:r>
              <w:t xml:space="preserve">.  2017. roč. </w:t>
            </w:r>
            <w:r w:rsidRPr="00C1053D">
              <w:rPr>
                <w:b/>
              </w:rPr>
              <w:t>12</w:t>
            </w:r>
            <w:r>
              <w:t xml:space="preserve">,  č. </w:t>
            </w:r>
            <w:r w:rsidRPr="00C1053D">
              <w:rPr>
                <w:b/>
              </w:rPr>
              <w:t>23</w:t>
            </w:r>
            <w:r w:rsidRPr="007A5306">
              <w:t xml:space="preserve">, </w:t>
            </w:r>
            <w:r>
              <w:t>13718 – 13725</w:t>
            </w:r>
            <w:r w:rsidRPr="007A5306">
              <w:t>. ISSN 0973-4562.</w:t>
            </w:r>
          </w:p>
          <w:p w:rsidR="00A2704D" w:rsidRDefault="00A2704D" w:rsidP="00E568AC">
            <w:pPr>
              <w:spacing w:after="60"/>
              <w:jc w:val="both"/>
            </w:pPr>
            <w:r w:rsidRPr="00BE75E3">
              <w:rPr>
                <w:b/>
              </w:rPr>
              <w:t>RAK, Jakub (65 %)</w:t>
            </w:r>
            <w:r w:rsidRPr="0063086B">
              <w:t>,</w:t>
            </w:r>
            <w:r w:rsidRPr="009023CF">
              <w:t xml:space="preserve"> </w:t>
            </w:r>
            <w:r>
              <w:t>LOŠEK</w:t>
            </w:r>
            <w:r w:rsidRPr="009023CF">
              <w:t xml:space="preserve">, </w:t>
            </w:r>
            <w:r>
              <w:t>Václav</w:t>
            </w:r>
            <w:r w:rsidRPr="009023CF">
              <w:t xml:space="preserve">, </w:t>
            </w:r>
            <w:r>
              <w:t>SVOBODA</w:t>
            </w:r>
            <w:r w:rsidRPr="009023CF">
              <w:t xml:space="preserve">, </w:t>
            </w:r>
            <w:r>
              <w:t>Petr</w:t>
            </w:r>
            <w:r w:rsidRPr="009023CF">
              <w:t>,</w:t>
            </w:r>
            <w:r>
              <w:t xml:space="preserve"> MIČKA, Jan,</w:t>
            </w:r>
            <w:r w:rsidRPr="009023CF">
              <w:t xml:space="preserve"> </w:t>
            </w:r>
            <w:r>
              <w:t>BÁLINT</w:t>
            </w:r>
            <w:r w:rsidRPr="009023CF">
              <w:t xml:space="preserve">, </w:t>
            </w:r>
            <w:r>
              <w:t>Tomáš</w:t>
            </w:r>
            <w:r w:rsidRPr="009023CF">
              <w:t xml:space="preserve">. </w:t>
            </w:r>
            <w:r>
              <w:t>Využití typizace panelových domů pro potřeby návrhu databáze objektů pro ukrytí obyvatelstva v uherském hradišti</w:t>
            </w:r>
            <w:r w:rsidRPr="009023CF">
              <w:t>. </w:t>
            </w:r>
            <w:r w:rsidRPr="009023CF">
              <w:rPr>
                <w:i/>
                <w:iCs/>
              </w:rPr>
              <w:t>The Science for Population Protection</w:t>
            </w:r>
            <w:r>
              <w:t xml:space="preserve">,. 2017. roč. </w:t>
            </w:r>
            <w:r w:rsidRPr="00C1053D">
              <w:rPr>
                <w:b/>
              </w:rPr>
              <w:t>9</w:t>
            </w:r>
            <w:r>
              <w:t xml:space="preserve">, č. </w:t>
            </w:r>
            <w:r w:rsidRPr="00C1053D">
              <w:rPr>
                <w:b/>
              </w:rPr>
              <w:t>2/2017</w:t>
            </w:r>
            <w:r>
              <w:t>.</w:t>
            </w:r>
            <w:r w:rsidRPr="009023CF">
              <w:t xml:space="preserve"> 1</w:t>
            </w:r>
            <w:r>
              <w:t xml:space="preserve"> – 9</w:t>
            </w:r>
            <w:r w:rsidRPr="009023CF">
              <w:t>. ISSN 1803-568X</w:t>
            </w:r>
            <w:r>
              <w:t>.</w:t>
            </w:r>
          </w:p>
          <w:p w:rsidR="00A2704D" w:rsidRDefault="00A2704D" w:rsidP="00E568AC">
            <w:pPr>
              <w:spacing w:after="60"/>
              <w:jc w:val="both"/>
            </w:pPr>
            <w:r w:rsidRPr="009023CF">
              <w:t xml:space="preserve">VIČAR, Dušan, STROHMANDL, Jan, PRINC, Ivan, </w:t>
            </w:r>
            <w:r w:rsidRPr="001358BD">
              <w:rPr>
                <w:b/>
              </w:rPr>
              <w:t>RAK, Jakub</w:t>
            </w:r>
            <w:r>
              <w:rPr>
                <w:b/>
              </w:rPr>
              <w:t xml:space="preserve"> </w:t>
            </w:r>
            <w:r>
              <w:t>(10 %)</w:t>
            </w:r>
            <w:r w:rsidRPr="009023CF">
              <w:t>, MAŠEK, Ivan, ULČÍKOVÁ, Danuše.</w:t>
            </w:r>
            <w:r>
              <w:t xml:space="preserve"> </w:t>
            </w:r>
            <w:r w:rsidRPr="009023CF">
              <w:t>Vzdělávání v oblasti bezpečnosti a ochrany obyvatelstva. </w:t>
            </w:r>
            <w:r w:rsidRPr="009023CF">
              <w:rPr>
                <w:i/>
                <w:iCs/>
              </w:rPr>
              <w:t>The Science for Population Protection</w:t>
            </w:r>
            <w:r>
              <w:rPr>
                <w:i/>
                <w:iCs/>
              </w:rPr>
              <w:t xml:space="preserve">. </w:t>
            </w:r>
            <w:r w:rsidRPr="00BE75E3">
              <w:rPr>
                <w:iCs/>
              </w:rPr>
              <w:t>2016.</w:t>
            </w:r>
            <w:r w:rsidRPr="009023CF">
              <w:t xml:space="preserve"> roč. </w:t>
            </w:r>
            <w:r w:rsidRPr="00C1053D">
              <w:rPr>
                <w:b/>
              </w:rPr>
              <w:t>8</w:t>
            </w:r>
            <w:r w:rsidRPr="009023CF">
              <w:t xml:space="preserve">, </w:t>
            </w:r>
            <w:r>
              <w:t xml:space="preserve"> </w:t>
            </w:r>
            <w:r w:rsidRPr="009023CF">
              <w:t xml:space="preserve">č. </w:t>
            </w:r>
            <w:r w:rsidRPr="00C1053D">
              <w:rPr>
                <w:b/>
              </w:rPr>
              <w:t>1/2016</w:t>
            </w:r>
            <w:r>
              <w:t xml:space="preserve">. </w:t>
            </w:r>
            <w:r w:rsidRPr="009023CF">
              <w:t xml:space="preserve"> 1-12. ISSN 1803-568X.</w:t>
            </w:r>
          </w:p>
          <w:p w:rsidR="00A2704D" w:rsidRDefault="00A2704D" w:rsidP="00E568AC">
            <w:pPr>
              <w:spacing w:after="60"/>
              <w:jc w:val="both"/>
            </w:pPr>
            <w:r w:rsidRPr="009023CF">
              <w:t xml:space="preserve">SVOBODA, Petr, </w:t>
            </w:r>
            <w:r w:rsidRPr="001358BD">
              <w:rPr>
                <w:b/>
              </w:rPr>
              <w:t>RAK, Jakub</w:t>
            </w:r>
            <w:r>
              <w:rPr>
                <w:b/>
              </w:rPr>
              <w:t xml:space="preserve"> </w:t>
            </w:r>
            <w:r>
              <w:t>(30 %)</w:t>
            </w:r>
            <w:r w:rsidRPr="009023CF">
              <w:t>.</w:t>
            </w:r>
            <w:r>
              <w:t xml:space="preserve"> </w:t>
            </w:r>
            <w:r w:rsidRPr="009023CF">
              <w:t>Simulační technologie v průmyslu komerční bezpečnosti. In </w:t>
            </w:r>
            <w:r w:rsidRPr="009023CF">
              <w:rPr>
                <w:i/>
                <w:iCs/>
              </w:rPr>
              <w:t>Bezpečnostní technologie, systémy a management V.</w:t>
            </w:r>
            <w:r w:rsidRPr="009023CF">
              <w:t>. Zlín : VeRBuM</w:t>
            </w:r>
            <w:r>
              <w:t>.</w:t>
            </w:r>
            <w:r w:rsidRPr="009023CF">
              <w:t xml:space="preserve"> 80</w:t>
            </w:r>
            <w:r>
              <w:t xml:space="preserve"> –</w:t>
            </w:r>
            <w:r w:rsidRPr="009023CF">
              <w:t xml:space="preserve">91. </w:t>
            </w:r>
            <w:r>
              <w:t xml:space="preserve">2015. </w:t>
            </w:r>
            <w:r w:rsidRPr="009023CF">
              <w:t>ISBN 978-80-87500-67-5.</w:t>
            </w:r>
          </w:p>
          <w:p w:rsidR="00A2704D" w:rsidRDefault="00A2704D" w:rsidP="00E568AC">
            <w:pPr>
              <w:spacing w:after="60"/>
              <w:jc w:val="both"/>
            </w:pPr>
            <w:r w:rsidRPr="009023CF">
              <w:t xml:space="preserve">TOMEK, Miroslav, STROHMANDL, Jan, </w:t>
            </w:r>
            <w:r w:rsidRPr="001358BD">
              <w:rPr>
                <w:b/>
              </w:rPr>
              <w:t>RAK, Jakub</w:t>
            </w:r>
            <w:r>
              <w:rPr>
                <w:b/>
              </w:rPr>
              <w:t xml:space="preserve"> </w:t>
            </w:r>
            <w:r>
              <w:t>(20 %)</w:t>
            </w:r>
            <w:r w:rsidRPr="009023CF">
              <w:t>.</w:t>
            </w:r>
            <w:r>
              <w:t xml:space="preserve"> 2014.</w:t>
            </w:r>
            <w:r w:rsidRPr="009023CF">
              <w:t xml:space="preserve"> </w:t>
            </w:r>
            <w:r w:rsidRPr="00BE75E3">
              <w:rPr>
                <w:i/>
              </w:rPr>
              <w:t>Zásobování obyvatelstva pitnou vodou za mimořádných situací.</w:t>
            </w:r>
            <w:r w:rsidRPr="009023CF">
              <w:t xml:space="preserve"> Ostrava: Repronis Ostrava. 112s. ISBN 978-80-7454-462-0</w:t>
            </w:r>
            <w:r>
              <w:t>.</w:t>
            </w:r>
          </w:p>
          <w:p w:rsidR="00A2704D" w:rsidRDefault="00A2704D" w:rsidP="00E568AC">
            <w:pPr>
              <w:spacing w:after="60"/>
              <w:jc w:val="both"/>
            </w:pPr>
            <w:r w:rsidRPr="001358BD">
              <w:rPr>
                <w:b/>
              </w:rPr>
              <w:lastRenderedPageBreak/>
              <w:t>RAK, Jakub</w:t>
            </w:r>
            <w:r>
              <w:rPr>
                <w:b/>
              </w:rPr>
              <w:t xml:space="preserve"> </w:t>
            </w:r>
            <w:r>
              <w:t>(90 %)</w:t>
            </w:r>
            <w:r w:rsidRPr="001358BD">
              <w:t>, SVOBODOVÁ, Blanka. Procesy ukrytí obyvatelstva z pohledu obcí se zaměřením na problematiku aplikace geografických informačních systémů. </w:t>
            </w:r>
            <w:r w:rsidRPr="001358BD">
              <w:rPr>
                <w:i/>
                <w:iCs/>
              </w:rPr>
              <w:t>Trilobit</w:t>
            </w:r>
            <w:r>
              <w:t>.</w:t>
            </w:r>
            <w:r w:rsidRPr="001358BD">
              <w:t xml:space="preserve"> 2014, č. </w:t>
            </w:r>
            <w:r w:rsidRPr="00C1053D">
              <w:rPr>
                <w:b/>
              </w:rPr>
              <w:t>2</w:t>
            </w:r>
            <w:r>
              <w:rPr>
                <w:b/>
              </w:rPr>
              <w:t>.</w:t>
            </w:r>
            <w:r w:rsidRPr="001358BD">
              <w:t xml:space="preserve"> ISSN 1804-1795</w:t>
            </w:r>
            <w:r>
              <w:t>.</w:t>
            </w:r>
          </w:p>
          <w:p w:rsidR="00A2704D" w:rsidRPr="008E57B7"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Tr="00E568AC">
        <w:trPr>
          <w:trHeight w:val="328"/>
        </w:trPr>
        <w:tc>
          <w:tcPr>
            <w:tcW w:w="9859" w:type="dxa"/>
            <w:gridSpan w:val="11"/>
          </w:tcPr>
          <w:p w:rsidR="00A2704D" w:rsidRDefault="00A2704D" w:rsidP="00E568AC">
            <w:pPr>
              <w:jc w:val="both"/>
            </w:pPr>
            <w:r>
              <w:t xml:space="preserve">11/2012 -  </w:t>
            </w:r>
            <w:r w:rsidRPr="001B5C21">
              <w:t>University of the Peloponnese (Tripolis, Řecko)</w:t>
            </w:r>
            <w:r>
              <w:t xml:space="preserve">,  </w:t>
            </w:r>
            <w:r w:rsidRPr="001B5C21">
              <w:t>Faculty of Economy, Management and Informatics</w:t>
            </w:r>
            <w:r>
              <w:t xml:space="preserve"> </w:t>
            </w:r>
          </w:p>
          <w:p w:rsidR="00A2704D" w:rsidRDefault="00A2704D" w:rsidP="00E568AC">
            <w:pPr>
              <w:jc w:val="both"/>
            </w:pPr>
            <w:r>
              <w:t xml:space="preserve">9/2011 – 11/2011 -  </w:t>
            </w:r>
            <w:r w:rsidRPr="005B4A80">
              <w:t>University of Vigo (Vigo, Španělsko)</w:t>
            </w:r>
            <w:r>
              <w:t xml:space="preserve">,  </w:t>
            </w:r>
            <w:r w:rsidRPr="005B4A80">
              <w:t>ETSI Telecomunication</w:t>
            </w:r>
          </w:p>
          <w:p w:rsidR="00A2704D" w:rsidRDefault="00A2704D" w:rsidP="00E568AC">
            <w:pPr>
              <w:jc w:val="both"/>
            </w:pPr>
            <w:r>
              <w:t>6/2011 -  Žilinská</w:t>
            </w:r>
            <w:r w:rsidRPr="005B4A80">
              <w:t xml:space="preserve"> univerzita v Žilině </w:t>
            </w:r>
            <w:r>
              <w:t xml:space="preserve"> (Žilina, Slovensko). </w:t>
            </w:r>
            <w:r w:rsidRPr="005B4A80">
              <w:t>Fakulta sp</w:t>
            </w:r>
            <w:r>
              <w:t xml:space="preserve">eciálného inženýrstva </w:t>
            </w:r>
          </w:p>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6E461B" w:rsidRDefault="00A2704D" w:rsidP="00E568AC">
            <w:pPr>
              <w:jc w:val="both"/>
              <w:rPr>
                <w:b/>
              </w:rPr>
            </w:pPr>
            <w:r w:rsidRPr="006E461B">
              <w:rPr>
                <w:b/>
              </w:rPr>
              <w:t>Vladimír Sedlařík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59200D" w:rsidRDefault="00A2704D" w:rsidP="00E568AC">
            <w:pPr>
              <w:jc w:val="both"/>
              <w:rPr>
                <w:i/>
              </w:rPr>
            </w:pPr>
            <w:r w:rsidRPr="0059200D">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Environmentální bezpečnost – garant, přednášky (50 %), cvičení (50 %)</w:t>
            </w:r>
          </w:p>
          <w:p w:rsidR="00A2704D" w:rsidRDefault="00A2704D" w:rsidP="00E568AC">
            <w:pPr>
              <w:jc w:val="both"/>
            </w:pPr>
            <w:r>
              <w:t>Ekologické přístupy k materiálům a technologiím – garant, přednášky (100 %), semináře (100 %)</w:t>
            </w:r>
          </w:p>
          <w:p w:rsidR="00A2704D" w:rsidRDefault="00A2704D" w:rsidP="00E568AC">
            <w:pPr>
              <w:jc w:val="both"/>
            </w:pPr>
            <w:r>
              <w:t>Životní prostředí a rizika zdra</w:t>
            </w:r>
            <w:r w:rsidRPr="00A80984">
              <w:t>ví</w:t>
            </w:r>
            <w:r>
              <w:t xml:space="preserve"> – přednášky (50 %), cvičení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9F4366" w:rsidRDefault="00A2704D" w:rsidP="00E568AC">
            <w:pPr>
              <w:jc w:val="both"/>
            </w:pPr>
            <w:r w:rsidRPr="009F4366">
              <w:t xml:space="preserve">1998-2003   Magisterské studium, Fakulta technologická, UTB ve Zlíně, Studijní obor: Technologie životního   </w:t>
            </w:r>
          </w:p>
          <w:p w:rsidR="00A2704D" w:rsidRPr="009F4366" w:rsidRDefault="00A2704D" w:rsidP="00E568AC">
            <w:pPr>
              <w:jc w:val="both"/>
            </w:pPr>
            <w:r w:rsidRPr="009F4366">
              <w:t xml:space="preserve">                    prostředí (Ing.)</w:t>
            </w:r>
          </w:p>
          <w:p w:rsidR="00A2704D" w:rsidRPr="009F4366" w:rsidRDefault="00A2704D" w:rsidP="00E568AC">
            <w:pPr>
              <w:jc w:val="both"/>
            </w:pPr>
            <w:r w:rsidRPr="009F4366">
              <w:t xml:space="preserve">2003-2006   Doktorské studium Fakulta technologická, UTB ve Zlíně, Studijní obor: Technologie  </w:t>
            </w:r>
          </w:p>
          <w:p w:rsidR="00A2704D" w:rsidRPr="009F4366" w:rsidRDefault="00A2704D" w:rsidP="00E568AC">
            <w:pPr>
              <w:jc w:val="both"/>
            </w:pPr>
            <w:r w:rsidRPr="009F4366">
              <w:t xml:space="preserve">                    makromolekulárních látek (Ph.D.)</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2011 – doposud  UTB ve Zlíně, Centrum polymerních systémů, senior researcher, od roku 2017 ředitel</w:t>
            </w:r>
          </w:p>
          <w:p w:rsidR="00A2704D" w:rsidRDefault="00A2704D" w:rsidP="00E568AC">
            <w:pPr>
              <w:jc w:val="both"/>
            </w:pPr>
            <w:r>
              <w:t>2005 – doposud  UTB ve Zlíně, Centrum polymerních materiálů, Fakulta technologická</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RPr="0059200D" w:rsidTr="00E568AC">
        <w:trPr>
          <w:trHeight w:val="1105"/>
        </w:trPr>
        <w:tc>
          <w:tcPr>
            <w:tcW w:w="9859" w:type="dxa"/>
            <w:gridSpan w:val="11"/>
          </w:tcPr>
          <w:p w:rsidR="00A2704D" w:rsidRPr="006E461B" w:rsidRDefault="00A2704D" w:rsidP="00E568AC">
            <w:pPr>
              <w:pStyle w:val="EuropassSectionDetails"/>
              <w:jc w:val="both"/>
              <w:rPr>
                <w:rFonts w:ascii="Times New Roman" w:hAnsi="Times New Roman" w:cs="Times New Roman"/>
                <w:color w:val="auto"/>
                <w:lang w:val="cs-CZ"/>
              </w:rPr>
            </w:pPr>
            <w:r w:rsidRPr="006E461B">
              <w:rPr>
                <w:rFonts w:ascii="Times New Roman" w:hAnsi="Times New Roman" w:cs="Times New Roman"/>
                <w:color w:val="auto"/>
                <w:sz w:val="20"/>
                <w:lang w:val="cs-CZ"/>
              </w:rPr>
              <w:t xml:space="preserve">2 bakalářské práce, 8 diplomových prací,  10 disertačních prací.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Technologie makromolekulárních látek</w:t>
            </w:r>
          </w:p>
        </w:tc>
        <w:tc>
          <w:tcPr>
            <w:tcW w:w="2245" w:type="dxa"/>
            <w:gridSpan w:val="2"/>
          </w:tcPr>
          <w:p w:rsidR="00A2704D" w:rsidRDefault="00A2704D" w:rsidP="00E568AC">
            <w:pPr>
              <w:jc w:val="both"/>
            </w:pPr>
            <w:r>
              <w:t>2011</w:t>
            </w:r>
          </w:p>
        </w:tc>
        <w:tc>
          <w:tcPr>
            <w:tcW w:w="2248" w:type="dxa"/>
            <w:gridSpan w:val="4"/>
            <w:tcBorders>
              <w:right w:val="single" w:sz="12" w:space="0" w:color="auto"/>
            </w:tcBorders>
          </w:tcPr>
          <w:p w:rsidR="00A2704D" w:rsidRDefault="00A2704D" w:rsidP="00E568AC">
            <w:pPr>
              <w:jc w:val="both"/>
            </w:pPr>
            <w:r>
              <w:t>Univerzita Tomáše Bati ve Zlíně</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524</w:t>
            </w:r>
          </w:p>
        </w:tc>
        <w:tc>
          <w:tcPr>
            <w:tcW w:w="693" w:type="dxa"/>
            <w:vMerge w:val="restart"/>
          </w:tcPr>
          <w:p w:rsidR="00A2704D" w:rsidRDefault="00A2704D" w:rsidP="00E568AC">
            <w:pPr>
              <w:jc w:val="both"/>
              <w:rPr>
                <w:b/>
              </w:rPr>
            </w:pPr>
            <w:r>
              <w:rPr>
                <w:b/>
              </w:rPr>
              <w:t>436</w:t>
            </w:r>
          </w:p>
        </w:tc>
        <w:tc>
          <w:tcPr>
            <w:tcW w:w="694" w:type="dxa"/>
            <w:vMerge w:val="restart"/>
          </w:tcPr>
          <w:p w:rsidR="00A2704D" w:rsidRDefault="00A2704D" w:rsidP="00E568AC">
            <w:pPr>
              <w:jc w:val="both"/>
              <w:rPr>
                <w:b/>
              </w:rPr>
            </w:pPr>
            <w:r>
              <w:rPr>
                <w:b/>
              </w:rPr>
              <w:t>-</w:t>
            </w:r>
          </w:p>
        </w:tc>
      </w:tr>
      <w:tr w:rsidR="00A2704D" w:rsidTr="00E568AC">
        <w:trPr>
          <w:trHeight w:val="205"/>
        </w:trPr>
        <w:tc>
          <w:tcPr>
            <w:tcW w:w="3347" w:type="dxa"/>
            <w:gridSpan w:val="2"/>
          </w:tcPr>
          <w:p w:rsidR="00A2704D" w:rsidRDefault="00A2704D" w:rsidP="00E568AC">
            <w:pPr>
              <w:jc w:val="both"/>
            </w:pPr>
            <w:r>
              <w:t>Technologie organických látek</w:t>
            </w:r>
          </w:p>
        </w:tc>
        <w:tc>
          <w:tcPr>
            <w:tcW w:w="2245" w:type="dxa"/>
            <w:gridSpan w:val="2"/>
          </w:tcPr>
          <w:p w:rsidR="00A2704D" w:rsidRDefault="00A2704D" w:rsidP="00E568AC">
            <w:pPr>
              <w:jc w:val="both"/>
            </w:pPr>
            <w:r>
              <w:t>2017</w:t>
            </w:r>
          </w:p>
        </w:tc>
        <w:tc>
          <w:tcPr>
            <w:tcW w:w="2248" w:type="dxa"/>
            <w:gridSpan w:val="4"/>
            <w:tcBorders>
              <w:right w:val="single" w:sz="12" w:space="0" w:color="auto"/>
            </w:tcBorders>
          </w:tcPr>
          <w:p w:rsidR="00A2704D" w:rsidRDefault="00A2704D" w:rsidP="00E568AC">
            <w:pPr>
              <w:jc w:val="both"/>
            </w:pPr>
            <w:r>
              <w:t>Univerzita Pardubice</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pPr>
              <w:pStyle w:val="Odstavecseseznamem"/>
              <w:spacing w:after="0" w:line="240" w:lineRule="auto"/>
              <w:ind w:left="0"/>
              <w:jc w:val="both"/>
              <w:rPr>
                <w:rFonts w:ascii="Times New Roman" w:hAnsi="Times New Roman"/>
                <w:sz w:val="20"/>
                <w:szCs w:val="20"/>
              </w:rPr>
              <w:pPrChange w:id="1664" w:author="Eva Skýbová" w:date="2018-06-08T11:04:00Z">
                <w:pPr>
                  <w:pStyle w:val="Odstavecseseznamem"/>
                  <w:spacing w:after="60"/>
                  <w:ind w:left="40"/>
                  <w:jc w:val="both"/>
                </w:pPr>
              </w:pPrChange>
            </w:pPr>
            <w:r w:rsidRPr="00290A6C">
              <w:rPr>
                <w:rFonts w:ascii="Times New Roman" w:hAnsi="Times New Roman"/>
                <w:sz w:val="20"/>
                <w:szCs w:val="20"/>
              </w:rPr>
              <w:t xml:space="preserve">Di MARTINO, Antonio, GUSELNIKOVA, Olga, TRUSOVA, Marina, POSTNIKOV, Pavel, </w:t>
            </w:r>
            <w:r w:rsidRPr="00290A6C">
              <w:rPr>
                <w:rFonts w:ascii="Times New Roman" w:hAnsi="Times New Roman"/>
                <w:b/>
                <w:sz w:val="20"/>
                <w:szCs w:val="20"/>
              </w:rPr>
              <w:t>SEDLARIK, V</w:t>
            </w:r>
            <w:r w:rsidRPr="00290A6C">
              <w:rPr>
                <w:rFonts w:ascii="Times New Roman" w:hAnsi="Times New Roman"/>
                <w:sz w:val="20"/>
                <w:szCs w:val="20"/>
              </w:rPr>
              <w:t xml:space="preserve">. </w:t>
            </w:r>
            <w:r w:rsidRPr="00290A6C">
              <w:rPr>
                <w:rFonts w:ascii="Times New Roman" w:hAnsi="Times New Roman"/>
                <w:b/>
                <w:sz w:val="20"/>
                <w:szCs w:val="20"/>
              </w:rPr>
              <w:t xml:space="preserve">(20%) </w:t>
            </w:r>
            <w:r w:rsidRPr="00290A6C">
              <w:rPr>
                <w:rFonts w:ascii="Times New Roman" w:hAnsi="Times New Roman"/>
                <w:sz w:val="20"/>
                <w:szCs w:val="20"/>
              </w:rPr>
              <w:t xml:space="preserve">Organic-inorganic hybrid nanoparticles controlled delivery system for anticancer drugs. </w:t>
            </w:r>
            <w:r w:rsidRPr="00290A6C">
              <w:rPr>
                <w:rFonts w:ascii="Times New Roman" w:hAnsi="Times New Roman"/>
                <w:i/>
                <w:sz w:val="20"/>
                <w:szCs w:val="20"/>
              </w:rPr>
              <w:t>International Journal of Pharmaceutics</w:t>
            </w:r>
            <w:r w:rsidRPr="00290A6C">
              <w:rPr>
                <w:rFonts w:ascii="Times New Roman" w:hAnsi="Times New Roman"/>
                <w:sz w:val="20"/>
                <w:szCs w:val="20"/>
              </w:rPr>
              <w:t>, 2017, vol. 524, pp. 380-390, DOI: 10.1016/j.ijpharm.2017.04.061 (IF = 3,649)</w:t>
            </w:r>
          </w:p>
          <w:p w:rsidR="00A2704D" w:rsidRDefault="00A2704D">
            <w:pPr>
              <w:pStyle w:val="Odstavecseseznamem"/>
              <w:spacing w:after="0" w:line="240" w:lineRule="auto"/>
              <w:ind w:left="0"/>
              <w:jc w:val="both"/>
              <w:rPr>
                <w:rFonts w:ascii="Times New Roman" w:hAnsi="Times New Roman"/>
                <w:sz w:val="20"/>
                <w:szCs w:val="20"/>
              </w:rPr>
              <w:pPrChange w:id="1665" w:author="Eva Skýbová" w:date="2018-06-08T11:04:00Z">
                <w:pPr>
                  <w:pStyle w:val="Odstavecseseznamem"/>
                  <w:spacing w:after="60"/>
                  <w:ind w:left="40"/>
                  <w:jc w:val="both"/>
                </w:pPr>
              </w:pPrChange>
            </w:pPr>
            <w:r w:rsidRPr="00290A6C">
              <w:rPr>
                <w:rFonts w:ascii="Times New Roman" w:hAnsi="Times New Roman"/>
                <w:sz w:val="20"/>
                <w:szCs w:val="20"/>
              </w:rPr>
              <w:t xml:space="preserve">STLOUKAL, Petr, JANDIKOVA, Gabriela, KOUTNY, Marek, </w:t>
            </w:r>
            <w:r w:rsidRPr="00290A6C">
              <w:rPr>
                <w:rFonts w:ascii="Times New Roman" w:hAnsi="Times New Roman"/>
                <w:b/>
                <w:sz w:val="20"/>
                <w:szCs w:val="20"/>
              </w:rPr>
              <w:t>SEDLARIK, Vladimir</w:t>
            </w:r>
            <w:r w:rsidRPr="00290A6C">
              <w:rPr>
                <w:rFonts w:ascii="Times New Roman" w:hAnsi="Times New Roman"/>
                <w:sz w:val="20"/>
                <w:szCs w:val="20"/>
              </w:rPr>
              <w:t xml:space="preserve"> </w:t>
            </w:r>
            <w:r w:rsidRPr="00290A6C">
              <w:rPr>
                <w:rFonts w:ascii="Times New Roman" w:hAnsi="Times New Roman"/>
                <w:b/>
                <w:sz w:val="20"/>
                <w:szCs w:val="20"/>
              </w:rPr>
              <w:t>(20%)</w:t>
            </w:r>
            <w:r w:rsidRPr="00290A6C">
              <w:rPr>
                <w:rFonts w:ascii="Times New Roman" w:hAnsi="Times New Roman"/>
                <w:sz w:val="20"/>
                <w:szCs w:val="20"/>
              </w:rPr>
              <w:t xml:space="preserve">. Carbodiimide additive to control hydrolytic stability and biodegradability of PLA. </w:t>
            </w:r>
            <w:r w:rsidRPr="00290A6C">
              <w:rPr>
                <w:rFonts w:ascii="Times New Roman" w:hAnsi="Times New Roman"/>
                <w:i/>
                <w:sz w:val="20"/>
                <w:szCs w:val="20"/>
              </w:rPr>
              <w:t>Polymer Testing,</w:t>
            </w:r>
            <w:r w:rsidRPr="00290A6C">
              <w:rPr>
                <w:rFonts w:ascii="Times New Roman" w:hAnsi="Times New Roman"/>
                <w:sz w:val="20"/>
                <w:szCs w:val="20"/>
              </w:rPr>
              <w:t xml:space="preserve"> 2016, vol. 54, pp. 19-28, DOI: 10.1016/j.polymertesting.2016.06.007. (IF=2,464)</w:t>
            </w:r>
          </w:p>
          <w:p w:rsidR="00A2704D" w:rsidRDefault="00A2704D">
            <w:pPr>
              <w:pStyle w:val="Odstavecseseznamem"/>
              <w:spacing w:after="0" w:line="240" w:lineRule="auto"/>
              <w:ind w:left="0"/>
              <w:jc w:val="both"/>
              <w:rPr>
                <w:rFonts w:ascii="Times New Roman" w:hAnsi="Times New Roman"/>
                <w:sz w:val="20"/>
                <w:szCs w:val="20"/>
              </w:rPr>
              <w:pPrChange w:id="1666" w:author="Eva Skýbová" w:date="2018-06-08T11:04:00Z">
                <w:pPr>
                  <w:pStyle w:val="Odstavecseseznamem"/>
                  <w:spacing w:after="60"/>
                  <w:ind w:left="40"/>
                  <w:jc w:val="both"/>
                </w:pPr>
              </w:pPrChange>
            </w:pPr>
            <w:r w:rsidRPr="00290A6C">
              <w:rPr>
                <w:rFonts w:ascii="Times New Roman" w:hAnsi="Times New Roman"/>
                <w:sz w:val="20"/>
                <w:szCs w:val="20"/>
              </w:rPr>
              <w:t xml:space="preserve">GREGOROVA, Adriana, </w:t>
            </w:r>
            <w:r w:rsidRPr="00290A6C">
              <w:rPr>
                <w:rFonts w:ascii="Times New Roman" w:hAnsi="Times New Roman"/>
                <w:b/>
                <w:sz w:val="20"/>
                <w:szCs w:val="20"/>
              </w:rPr>
              <w:t>SEDLARIK, Vladimir</w:t>
            </w:r>
            <w:r w:rsidRPr="00290A6C">
              <w:rPr>
                <w:rFonts w:ascii="Times New Roman" w:hAnsi="Times New Roman"/>
                <w:sz w:val="20"/>
                <w:szCs w:val="20"/>
              </w:rPr>
              <w:t xml:space="preserve"> </w:t>
            </w:r>
            <w:r w:rsidRPr="00290A6C">
              <w:rPr>
                <w:rFonts w:ascii="Times New Roman" w:hAnsi="Times New Roman"/>
                <w:b/>
                <w:sz w:val="20"/>
                <w:szCs w:val="20"/>
              </w:rPr>
              <w:t>(40%).</w:t>
            </w:r>
            <w:r w:rsidRPr="00290A6C">
              <w:rPr>
                <w:rFonts w:ascii="Times New Roman" w:hAnsi="Times New Roman"/>
                <w:sz w:val="20"/>
                <w:szCs w:val="20"/>
              </w:rPr>
              <w:t xml:space="preserve"> Characterization of structural and physical properties of dichloromethane= and methanol-fractionated Kraft lignin and its adsorption capacity of Cu (II) and Ni (II) ions. </w:t>
            </w:r>
            <w:r w:rsidRPr="00290A6C">
              <w:rPr>
                <w:rFonts w:ascii="Times New Roman" w:hAnsi="Times New Roman"/>
                <w:i/>
                <w:sz w:val="20"/>
                <w:szCs w:val="20"/>
              </w:rPr>
              <w:t>Desalination and Water Treatment</w:t>
            </w:r>
            <w:r w:rsidRPr="00290A6C">
              <w:rPr>
                <w:rFonts w:ascii="Times New Roman" w:hAnsi="Times New Roman"/>
                <w:sz w:val="20"/>
                <w:szCs w:val="20"/>
              </w:rPr>
              <w:t>, 2016, vol. 57, 23, pp. 10655-10663, DOI: 10.1080/19443994.2015.1036364. (IF = 1,631)</w:t>
            </w:r>
          </w:p>
          <w:p w:rsidR="00A2704D" w:rsidRDefault="00A2704D">
            <w:pPr>
              <w:pStyle w:val="Odstavecseseznamem"/>
              <w:spacing w:after="0" w:line="240" w:lineRule="auto"/>
              <w:ind w:left="0"/>
              <w:jc w:val="both"/>
              <w:rPr>
                <w:rFonts w:ascii="Times New Roman" w:hAnsi="Times New Roman"/>
                <w:sz w:val="20"/>
                <w:szCs w:val="20"/>
              </w:rPr>
              <w:pPrChange w:id="1667" w:author="Eva Skýbová" w:date="2018-06-08T11:04:00Z">
                <w:pPr>
                  <w:pStyle w:val="Odstavecseseznamem"/>
                  <w:spacing w:after="60"/>
                  <w:ind w:left="40"/>
                  <w:jc w:val="both"/>
                </w:pPr>
              </w:pPrChange>
            </w:pPr>
            <w:r w:rsidRPr="00290A6C">
              <w:rPr>
                <w:rFonts w:ascii="Times New Roman" w:hAnsi="Times New Roman"/>
                <w:sz w:val="20"/>
                <w:szCs w:val="20"/>
              </w:rPr>
              <w:t xml:space="preserve">Di MARTINO, Antonio, KUCHARCZYK, Pavel, ZEDNIK, Jiri,  </w:t>
            </w:r>
            <w:r w:rsidRPr="00290A6C">
              <w:rPr>
                <w:rFonts w:ascii="Times New Roman" w:hAnsi="Times New Roman"/>
                <w:b/>
                <w:sz w:val="20"/>
                <w:szCs w:val="20"/>
              </w:rPr>
              <w:t>SEDLARIK, Vladimir (20%)</w:t>
            </w:r>
            <w:r w:rsidRPr="00290A6C">
              <w:rPr>
                <w:rFonts w:ascii="Times New Roman" w:hAnsi="Times New Roman"/>
                <w:sz w:val="20"/>
                <w:szCs w:val="20"/>
              </w:rPr>
              <w:t xml:space="preserve">. Chitosan grafted low molecular weight polylactic acid for protein encapsulation and burst effect reduction, </w:t>
            </w:r>
            <w:r w:rsidRPr="00290A6C">
              <w:rPr>
                <w:rFonts w:ascii="Times New Roman" w:hAnsi="Times New Roman"/>
                <w:i/>
                <w:sz w:val="20"/>
                <w:szCs w:val="20"/>
              </w:rPr>
              <w:t>International Journal of Pharmaceutics</w:t>
            </w:r>
            <w:r w:rsidRPr="00290A6C">
              <w:rPr>
                <w:rFonts w:ascii="Times New Roman" w:hAnsi="Times New Roman"/>
                <w:sz w:val="20"/>
                <w:szCs w:val="20"/>
              </w:rPr>
              <w:t>, 2015, vol. 496, pp. 912–921, DOI: 10.1016/j.ijpharm.2015.10.017. (IF = 3,649)</w:t>
            </w:r>
          </w:p>
          <w:p w:rsidR="00A2704D" w:rsidRDefault="00A2704D">
            <w:pPr>
              <w:pStyle w:val="Odstavecseseznamem"/>
              <w:spacing w:after="0" w:line="240" w:lineRule="auto"/>
              <w:ind w:left="0"/>
              <w:jc w:val="both"/>
              <w:rPr>
                <w:rFonts w:ascii="Times New Roman" w:hAnsi="Times New Roman"/>
                <w:sz w:val="20"/>
                <w:szCs w:val="20"/>
              </w:rPr>
              <w:pPrChange w:id="1668" w:author="Eva Skýbová" w:date="2018-06-08T11:04:00Z">
                <w:pPr>
                  <w:pStyle w:val="Odstavecseseznamem"/>
                  <w:spacing w:after="60"/>
                  <w:ind w:left="40"/>
                  <w:jc w:val="both"/>
                </w:pPr>
              </w:pPrChange>
            </w:pPr>
            <w:r w:rsidRPr="00290A6C">
              <w:rPr>
                <w:rFonts w:ascii="Times New Roman" w:hAnsi="Times New Roman"/>
                <w:sz w:val="20"/>
                <w:szCs w:val="20"/>
              </w:rPr>
              <w:lastRenderedPageBreak/>
              <w:t xml:space="preserve">KUCHARCZYK, Pavel, HNÁTKOVÁ, Eva, DVOŘÁK, Zdeněk, </w:t>
            </w:r>
            <w:r w:rsidRPr="00290A6C">
              <w:rPr>
                <w:rFonts w:ascii="Times New Roman" w:hAnsi="Times New Roman"/>
                <w:b/>
                <w:sz w:val="20"/>
                <w:szCs w:val="20"/>
              </w:rPr>
              <w:t>SEDLARIK, Vladimir</w:t>
            </w:r>
            <w:r w:rsidRPr="00290A6C">
              <w:rPr>
                <w:rFonts w:ascii="Times New Roman" w:hAnsi="Times New Roman"/>
                <w:sz w:val="20"/>
                <w:szCs w:val="20"/>
              </w:rPr>
              <w:t xml:space="preserve"> </w:t>
            </w:r>
            <w:r w:rsidRPr="00290A6C">
              <w:rPr>
                <w:rFonts w:ascii="Times New Roman" w:hAnsi="Times New Roman"/>
                <w:b/>
                <w:sz w:val="20"/>
                <w:szCs w:val="20"/>
              </w:rPr>
              <w:t>(40%)</w:t>
            </w:r>
            <w:r w:rsidRPr="00290A6C">
              <w:rPr>
                <w:rFonts w:ascii="Times New Roman" w:hAnsi="Times New Roman"/>
                <w:sz w:val="20"/>
                <w:szCs w:val="20"/>
              </w:rPr>
              <w:t xml:space="preserve">, Novel aspects of the degradation process of PLA based bulky samples under conditions of high partial pressure of water vapour, </w:t>
            </w:r>
            <w:r w:rsidRPr="00290A6C">
              <w:rPr>
                <w:rFonts w:ascii="Times New Roman" w:hAnsi="Times New Roman"/>
                <w:i/>
                <w:sz w:val="20"/>
                <w:szCs w:val="20"/>
              </w:rPr>
              <w:t>Polymer Degradation and Stability</w:t>
            </w:r>
            <w:r w:rsidRPr="00290A6C">
              <w:rPr>
                <w:rFonts w:ascii="Times New Roman" w:hAnsi="Times New Roman"/>
                <w:sz w:val="20"/>
                <w:szCs w:val="20"/>
              </w:rPr>
              <w:t>, 2013, vol. 98, 1, pp. 150-157, DOI: 10.1016/j.polymdegradstab.2012.10.016 (IF=3,386)</w:t>
            </w:r>
          </w:p>
          <w:p w:rsidR="00A2704D" w:rsidRPr="00290A6C" w:rsidRDefault="00A2704D" w:rsidP="00E568AC">
            <w:pPr>
              <w:jc w:val="both"/>
            </w:pPr>
          </w:p>
          <w:p w:rsidR="00A2704D" w:rsidRPr="00290A6C" w:rsidRDefault="00A2704D" w:rsidP="00E568AC">
            <w:pPr>
              <w:spacing w:after="60"/>
              <w:jc w:val="both"/>
              <w:rPr>
                <w:b/>
              </w:rPr>
            </w:pPr>
            <w:r w:rsidRPr="00290A6C">
              <w:rPr>
                <w:b/>
              </w:rPr>
              <w:t>Výzkumné granty související se zaměřením výuky:</w:t>
            </w:r>
          </w:p>
          <w:p w:rsidR="00A2704D" w:rsidRDefault="00A2704D">
            <w:pPr>
              <w:pStyle w:val="Odstavecseseznamem"/>
              <w:numPr>
                <w:ilvl w:val="0"/>
                <w:numId w:val="64"/>
              </w:numPr>
              <w:spacing w:after="0" w:line="240" w:lineRule="auto"/>
              <w:ind w:left="357" w:hanging="357"/>
              <w:jc w:val="both"/>
              <w:rPr>
                <w:rFonts w:ascii="Times New Roman" w:hAnsi="Times New Roman"/>
                <w:sz w:val="20"/>
                <w:szCs w:val="20"/>
              </w:rPr>
              <w:pPrChange w:id="1669" w:author="Eva Skýbová" w:date="2018-06-08T13:24:00Z">
                <w:pPr>
                  <w:pStyle w:val="Odstavecseseznamem"/>
                  <w:numPr>
                    <w:numId w:val="65"/>
                  </w:numPr>
                  <w:tabs>
                    <w:tab w:val="num" w:pos="38"/>
                  </w:tabs>
                  <w:spacing w:after="60" w:line="240" w:lineRule="auto"/>
                  <w:ind w:hanging="360"/>
                  <w:jc w:val="both"/>
                </w:pPr>
              </w:pPrChange>
            </w:pPr>
            <w:r w:rsidRPr="00290A6C">
              <w:rPr>
                <w:rFonts w:ascii="Times New Roman" w:hAnsi="Times New Roman"/>
                <w:sz w:val="20"/>
                <w:szCs w:val="20"/>
              </w:rPr>
              <w:t>AMB16PL070 „Nové zpracovatelské techniky biologicky rozložitelných polymerů pro  biomediciální aplikace“ (2016-2017), poskytovatel MŠMT, hlavní řešitel</w:t>
            </w:r>
          </w:p>
          <w:p w:rsidR="00A2704D" w:rsidRDefault="00A2704D">
            <w:pPr>
              <w:pStyle w:val="Odstavecseseznamem"/>
              <w:numPr>
                <w:ilvl w:val="0"/>
                <w:numId w:val="64"/>
              </w:numPr>
              <w:spacing w:after="0" w:line="240" w:lineRule="auto"/>
              <w:ind w:left="357" w:hanging="357"/>
              <w:jc w:val="both"/>
              <w:rPr>
                <w:rFonts w:ascii="Times New Roman" w:hAnsi="Times New Roman"/>
                <w:sz w:val="20"/>
                <w:szCs w:val="20"/>
              </w:rPr>
              <w:pPrChange w:id="1670" w:author="Eva Skýbová" w:date="2018-06-08T13:24:00Z">
                <w:pPr>
                  <w:pStyle w:val="Odstavecseseznamem"/>
                  <w:numPr>
                    <w:numId w:val="65"/>
                  </w:numPr>
                  <w:tabs>
                    <w:tab w:val="num" w:pos="38"/>
                  </w:tabs>
                  <w:spacing w:after="60" w:line="240" w:lineRule="auto"/>
                  <w:ind w:hanging="360"/>
                  <w:jc w:val="both"/>
                </w:pPr>
              </w:pPrChange>
            </w:pPr>
            <w:r w:rsidRPr="00290A6C">
              <w:rPr>
                <w:rFonts w:ascii="Times New Roman" w:hAnsi="Times New Roman"/>
                <w:sz w:val="20"/>
                <w:szCs w:val="20"/>
              </w:rPr>
              <w:t>FV10756 „Vývoj nových polymerních nosičů pro přírodní bioaktivní látky v submikro a nanoformách“ (2016-2020), poskytovatel MPO, program TRIO; spoluřešitel</w:t>
            </w:r>
          </w:p>
          <w:p w:rsidR="00A2704D" w:rsidRDefault="00A2704D">
            <w:pPr>
              <w:pStyle w:val="Odstavecseseznamem"/>
              <w:numPr>
                <w:ilvl w:val="0"/>
                <w:numId w:val="64"/>
              </w:numPr>
              <w:spacing w:after="0" w:line="240" w:lineRule="auto"/>
              <w:ind w:left="357" w:hanging="357"/>
              <w:jc w:val="both"/>
              <w:rPr>
                <w:rFonts w:ascii="Times New Roman" w:hAnsi="Times New Roman"/>
                <w:sz w:val="20"/>
                <w:szCs w:val="20"/>
              </w:rPr>
              <w:pPrChange w:id="1671" w:author="Eva Skýbová" w:date="2018-06-08T13:24:00Z">
                <w:pPr>
                  <w:pStyle w:val="Odstavecseseznamem"/>
                  <w:numPr>
                    <w:numId w:val="65"/>
                  </w:numPr>
                  <w:tabs>
                    <w:tab w:val="num" w:pos="38"/>
                  </w:tabs>
                  <w:spacing w:after="60" w:line="240" w:lineRule="auto"/>
                  <w:ind w:hanging="360"/>
                  <w:jc w:val="both"/>
                </w:pPr>
              </w:pPrChange>
            </w:pPr>
            <w:r w:rsidRPr="00290A6C">
              <w:rPr>
                <w:rFonts w:ascii="Times New Roman" w:hAnsi="Times New Roman"/>
                <w:sz w:val="20"/>
                <w:szCs w:val="20"/>
              </w:rPr>
              <w:t>TE02000006 „Centrum alternativních ekologicky šetrných vysoce účinných antimikrobiálních prostředků pro průmyslové aplikace“ (2014-2019), poskytovatel: TAČR;  řešitel, vedoucí výzkumné skupiny</w:t>
            </w:r>
          </w:p>
          <w:p w:rsidR="00A2704D" w:rsidRDefault="00A2704D">
            <w:pPr>
              <w:pStyle w:val="Odstavecseseznamem"/>
              <w:numPr>
                <w:ilvl w:val="0"/>
                <w:numId w:val="64"/>
              </w:numPr>
              <w:spacing w:after="0" w:line="240" w:lineRule="auto"/>
              <w:ind w:left="357" w:hanging="357"/>
              <w:jc w:val="both"/>
              <w:rPr>
                <w:rFonts w:ascii="Times New Roman" w:hAnsi="Times New Roman"/>
                <w:sz w:val="20"/>
                <w:szCs w:val="20"/>
              </w:rPr>
              <w:pPrChange w:id="1672" w:author="Eva Skýbová" w:date="2018-06-08T13:24:00Z">
                <w:pPr>
                  <w:pStyle w:val="Odstavecseseznamem"/>
                  <w:numPr>
                    <w:numId w:val="65"/>
                  </w:numPr>
                  <w:tabs>
                    <w:tab w:val="num" w:pos="38"/>
                  </w:tabs>
                  <w:spacing w:after="60" w:line="240" w:lineRule="auto"/>
                  <w:ind w:hanging="360"/>
                  <w:jc w:val="both"/>
                </w:pPr>
              </w:pPrChange>
            </w:pPr>
            <w:r w:rsidRPr="00290A6C">
              <w:rPr>
                <w:rFonts w:ascii="Times New Roman" w:hAnsi="Times New Roman"/>
                <w:sz w:val="20"/>
                <w:szCs w:val="20"/>
              </w:rPr>
              <w:t>15-08287Y „Imobilizace specifických biologicky aktivních látek ve funkcionalizovaných biorozložitelných polymerních matricích“ (2015-2017), poskytovatel: GAČR; řešitel</w:t>
            </w:r>
          </w:p>
          <w:p w:rsidR="00A2704D" w:rsidRDefault="00A2704D">
            <w:pPr>
              <w:pStyle w:val="Odstavecseseznamem"/>
              <w:numPr>
                <w:ilvl w:val="0"/>
                <w:numId w:val="64"/>
              </w:numPr>
              <w:spacing w:after="0" w:line="240" w:lineRule="auto"/>
              <w:ind w:left="357" w:hanging="357"/>
              <w:jc w:val="both"/>
              <w:rPr>
                <w:rFonts w:ascii="Times New Roman" w:hAnsi="Times New Roman"/>
                <w:sz w:val="20"/>
                <w:szCs w:val="20"/>
              </w:rPr>
              <w:pPrChange w:id="1673" w:author="Eva Skýbová" w:date="2018-06-08T13:24:00Z">
                <w:pPr>
                  <w:pStyle w:val="Odstavecseseznamem"/>
                  <w:numPr>
                    <w:numId w:val="65"/>
                  </w:numPr>
                  <w:tabs>
                    <w:tab w:val="num" w:pos="38"/>
                  </w:tabs>
                  <w:spacing w:after="60" w:line="240" w:lineRule="auto"/>
                  <w:ind w:hanging="360"/>
                  <w:jc w:val="both"/>
                </w:pPr>
              </w:pPrChange>
            </w:pPr>
            <w:r w:rsidRPr="00290A6C">
              <w:rPr>
                <w:rFonts w:ascii="Times New Roman" w:hAnsi="Times New Roman"/>
                <w:sz w:val="20"/>
                <w:szCs w:val="20"/>
              </w:rPr>
              <w:t>QJ1310254, NAZVA „Výzkum využití syrovátky, jako odpadní látky mlékárenského průmyslu, k produkci antimikrobiálních sloučenin pro modifikace hydrofilních polymerních systémů s využitím v kosmetických a medicinálních aplikacích“, (2013-2017), poskytovatel: MZe; řešitel</w:t>
            </w:r>
          </w:p>
          <w:p w:rsidR="00A2704D" w:rsidRDefault="00A2704D" w:rsidP="00E568AC">
            <w:pPr>
              <w:pStyle w:val="Odstavecseseznamem"/>
              <w:ind w:left="360"/>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Tr="00E568AC">
        <w:trPr>
          <w:trHeight w:val="328"/>
        </w:trPr>
        <w:tc>
          <w:tcPr>
            <w:tcW w:w="9859" w:type="dxa"/>
            <w:gridSpan w:val="11"/>
          </w:tcPr>
          <w:p w:rsidR="00A2704D" w:rsidRPr="000E193E" w:rsidRDefault="00A2704D" w:rsidP="00E568AC">
            <w:r w:rsidRPr="000E193E">
              <w:t>2010-2011 Josef Stefan Institute, Ljubljana, Slovinsko, vědecko-výzkumný pracovník</w:t>
            </w:r>
          </w:p>
          <w:p w:rsidR="00A2704D" w:rsidRDefault="00A2704D" w:rsidP="00E568AC">
            <w:pPr>
              <w:rPr>
                <w:b/>
              </w:rPr>
            </w:pPr>
            <w:r w:rsidRPr="000E193E">
              <w:t xml:space="preserve">2011         </w:t>
            </w:r>
            <w:r>
              <w:t xml:space="preserve"> </w:t>
            </w:r>
            <w:r w:rsidRPr="000E193E">
              <w:t xml:space="preserve"> Ekliptik d.o.o. Ljubljana, Slovinsko. konzultant</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UTB v 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8D3300" w:rsidRDefault="00A2704D" w:rsidP="00E568AC">
            <w:pPr>
              <w:jc w:val="both"/>
              <w:rPr>
                <w:b/>
              </w:rPr>
            </w:pPr>
            <w:smartTag w:uri="urn:schemas-microsoft-com:office:smarttags" w:element="PersonName">
              <w:r w:rsidRPr="008D3300">
                <w:rPr>
                  <w:b/>
                </w:rPr>
                <w:t>Jan Strohmandl</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1962</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D5439A" w:rsidRDefault="00A2704D" w:rsidP="00E568AC">
            <w:pPr>
              <w:jc w:val="both"/>
              <w:rPr>
                <w:i/>
              </w:rPr>
            </w:pPr>
            <w:r w:rsidRPr="00D5439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D5439A" w:rsidRDefault="00A2704D" w:rsidP="00E568AC">
            <w:pPr>
              <w:jc w:val="both"/>
              <w:rPr>
                <w:i/>
              </w:rPr>
            </w:pPr>
            <w:r w:rsidRPr="00D5439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612"/>
        </w:trPr>
        <w:tc>
          <w:tcPr>
            <w:tcW w:w="9859" w:type="dxa"/>
            <w:gridSpan w:val="11"/>
            <w:tcBorders>
              <w:top w:val="nil"/>
            </w:tcBorders>
          </w:tcPr>
          <w:p w:rsidR="00A2704D" w:rsidRDefault="00A2704D" w:rsidP="00E568AC">
            <w:r>
              <w:t>Logistika krizových situací II. – přednášky (20 %), cvičení (100 %)</w:t>
            </w:r>
          </w:p>
          <w:p w:rsidR="00A2704D" w:rsidRDefault="00A2704D" w:rsidP="00E568AC">
            <w:r>
              <w:t>Ochrana před terorismem a organizovaným zločinem – přednášky (20 %), semináře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CD3965" w:rsidTr="00E568AC">
        <w:trPr>
          <w:trHeight w:val="469"/>
        </w:trPr>
        <w:tc>
          <w:tcPr>
            <w:tcW w:w="9859" w:type="dxa"/>
            <w:gridSpan w:val="11"/>
          </w:tcPr>
          <w:p w:rsidR="00A2704D" w:rsidRPr="003211E3" w:rsidRDefault="00A2704D" w:rsidP="00E568AC">
            <w:pPr>
              <w:jc w:val="both"/>
            </w:pPr>
            <w:r w:rsidRPr="003211E3">
              <w:t>Ing.</w:t>
            </w:r>
            <w:r>
              <w:t xml:space="preserve">: </w:t>
            </w:r>
            <w:r w:rsidRPr="003211E3">
              <w:t xml:space="preserve">1985 – studijní program výzbrojně technický, obor Zbraně a munice, VAAZ Brno </w:t>
            </w:r>
          </w:p>
          <w:p w:rsidR="00A2704D" w:rsidRPr="00CD3965" w:rsidRDefault="00A2704D" w:rsidP="00E568AC">
            <w:pPr>
              <w:jc w:val="both"/>
            </w:pPr>
            <w:r>
              <w:t xml:space="preserve">Ph.D.: </w:t>
            </w:r>
            <w:r w:rsidRPr="003211E3">
              <w:t>2016 – studijní program Ekonomika a management, obor Ekonomika obr</w:t>
            </w:r>
            <w:r>
              <w:t xml:space="preserve">any státu, FVL UO Brno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Pr="008A46D8" w:rsidRDefault="00A2704D" w:rsidP="00E568AC">
            <w:pPr>
              <w:jc w:val="both"/>
            </w:pPr>
            <w:r w:rsidRPr="008A46D8">
              <w:rPr>
                <w:rFonts w:eastAsia="Arial Unicode MS"/>
              </w:rPr>
              <w:t xml:space="preserve">2008 </w:t>
            </w:r>
            <w:r w:rsidRPr="003211E3">
              <w:t>–</w:t>
            </w:r>
            <w:r>
              <w:rPr>
                <w:rFonts w:eastAsia="Arial Unicode MS"/>
              </w:rPr>
              <w:t xml:space="preserve"> dosud  </w:t>
            </w:r>
            <w:r w:rsidRPr="008A46D8">
              <w:rPr>
                <w:rFonts w:eastAsia="Arial Unicode MS"/>
              </w:rPr>
              <w:t xml:space="preserve">UTB ve Zlíně, </w:t>
            </w:r>
            <w:r w:rsidRPr="008A46D8">
              <w:t>Fakulta logistiky a krizového řízení, z toho:</w:t>
            </w:r>
          </w:p>
          <w:p w:rsidR="00A2704D" w:rsidRPr="008A46D8" w:rsidRDefault="00A2704D" w:rsidP="00E568AC">
            <w:pPr>
              <w:jc w:val="both"/>
            </w:pPr>
            <w:r w:rsidRPr="008A46D8">
              <w:t xml:space="preserve">2/2013 </w:t>
            </w:r>
            <w:r w:rsidRPr="003211E3">
              <w:t>–</w:t>
            </w:r>
            <w:r w:rsidRPr="008A46D8">
              <w:t xml:space="preserve"> dosud</w:t>
            </w:r>
            <w:r>
              <w:t xml:space="preserve"> </w:t>
            </w:r>
            <w:r w:rsidRPr="008A46D8">
              <w:t xml:space="preserve"> zástupce ředitele Ústavu </w:t>
            </w:r>
            <w:r>
              <w:t>ochrany obyvatelstva</w:t>
            </w:r>
          </w:p>
          <w:p w:rsidR="00A2704D" w:rsidRPr="008A46D8" w:rsidRDefault="00A2704D" w:rsidP="00E568AC">
            <w:pPr>
              <w:jc w:val="both"/>
            </w:pPr>
            <w:r w:rsidRPr="008A46D8">
              <w:t xml:space="preserve">4/2011 </w:t>
            </w:r>
            <w:r w:rsidRPr="003211E3">
              <w:t>–</w:t>
            </w:r>
            <w:r w:rsidRPr="008A46D8">
              <w:t xml:space="preserve"> 11/2012 - zástupce ředitele Ústavu logistiky </w:t>
            </w:r>
          </w:p>
          <w:p w:rsidR="00A2704D" w:rsidRDefault="00A2704D" w:rsidP="00E568AC">
            <w:pPr>
              <w:jc w:val="both"/>
            </w:pPr>
            <w:r w:rsidRPr="008A46D8">
              <w:t>8/2010</w:t>
            </w:r>
            <w:r>
              <w:t xml:space="preserve"> </w:t>
            </w:r>
            <w:r w:rsidRPr="003211E3">
              <w:t>–</w:t>
            </w:r>
            <w:r>
              <w:t xml:space="preserve"> 3/2011 - z pověření ředitel Ú</w:t>
            </w:r>
            <w:r w:rsidRPr="008A46D8">
              <w:t>stavu logistiky</w:t>
            </w:r>
          </w:p>
          <w:p w:rsidR="00A2704D" w:rsidRPr="008A46D8" w:rsidRDefault="00A2704D" w:rsidP="00E568AC">
            <w:pPr>
              <w:jc w:val="both"/>
            </w:pPr>
            <w:r>
              <w:t>9/2008 – 7/2010 – odborný asistent</w:t>
            </w:r>
          </w:p>
          <w:p w:rsidR="00A2704D" w:rsidRPr="008A46D8" w:rsidRDefault="00A2704D" w:rsidP="00E568AC">
            <w:pPr>
              <w:rPr>
                <w:rFonts w:eastAsia="Arial Unicode MS"/>
              </w:rPr>
            </w:pPr>
            <w:r w:rsidRPr="008A46D8">
              <w:rPr>
                <w:rFonts w:eastAsia="Arial Unicode MS"/>
              </w:rPr>
              <w:t xml:space="preserve">2004 </w:t>
            </w:r>
            <w:r w:rsidRPr="003211E3">
              <w:t>–</w:t>
            </w:r>
            <w:r w:rsidRPr="008A46D8">
              <w:rPr>
                <w:rFonts w:eastAsia="Arial Unicode MS"/>
              </w:rPr>
              <w:t xml:space="preserve"> 2008 - UO Brno - akademický pracovník</w:t>
            </w:r>
          </w:p>
          <w:p w:rsidR="00A2704D" w:rsidRPr="008A46D8" w:rsidRDefault="00A2704D" w:rsidP="00E568AC">
            <w:pPr>
              <w:rPr>
                <w:rFonts w:eastAsia="Arial Unicode MS"/>
              </w:rPr>
            </w:pPr>
            <w:r w:rsidRPr="008A46D8">
              <w:rPr>
                <w:rFonts w:eastAsia="Arial Unicode MS"/>
              </w:rPr>
              <w:t xml:space="preserve">2004 </w:t>
            </w:r>
            <w:r w:rsidRPr="003211E3">
              <w:t>–</w:t>
            </w:r>
            <w:r w:rsidRPr="008A46D8">
              <w:rPr>
                <w:rFonts w:eastAsia="Arial Unicode MS"/>
              </w:rPr>
              <w:t xml:space="preserve"> 2004 </w:t>
            </w:r>
            <w:r>
              <w:rPr>
                <w:rFonts w:eastAsia="Arial Unicode MS"/>
              </w:rPr>
              <w:t xml:space="preserve">(8 měs.) </w:t>
            </w:r>
            <w:r w:rsidRPr="008A46D8">
              <w:rPr>
                <w:rFonts w:eastAsia="Arial Unicode MS"/>
              </w:rPr>
              <w:t>VVŠ PV Vyškov - odborný asistent</w:t>
            </w:r>
          </w:p>
          <w:p w:rsidR="00A2704D" w:rsidRPr="008A46D8" w:rsidRDefault="00A2704D" w:rsidP="00E568AC">
            <w:pPr>
              <w:rPr>
                <w:rFonts w:eastAsia="Arial Unicode MS"/>
              </w:rPr>
            </w:pPr>
            <w:r w:rsidRPr="008A46D8">
              <w:rPr>
                <w:rFonts w:eastAsia="Arial Unicode MS"/>
              </w:rPr>
              <w:t xml:space="preserve">1985 </w:t>
            </w:r>
            <w:r w:rsidRPr="003211E3">
              <w:t>–</w:t>
            </w:r>
            <w:r w:rsidRPr="008A46D8">
              <w:rPr>
                <w:rFonts w:eastAsia="Arial Unicode MS"/>
              </w:rPr>
              <w:t xml:space="preserve"> 2003 MO - voják z povolání, z toho:</w:t>
            </w:r>
          </w:p>
          <w:p w:rsidR="00A2704D" w:rsidRPr="008A46D8" w:rsidRDefault="00A2704D" w:rsidP="00E568AC">
            <w:pPr>
              <w:jc w:val="both"/>
              <w:rPr>
                <w:rFonts w:eastAsia="Arial Unicode MS"/>
              </w:rPr>
            </w:pPr>
            <w:r w:rsidRPr="008A46D8">
              <w:rPr>
                <w:rFonts w:eastAsia="Arial Unicode MS"/>
              </w:rPr>
              <w:t xml:space="preserve">1985 – 2002 – odborný materialista s působností v oblasti údržby, provozu, oprav, zásobování a skladování, evidence </w:t>
            </w:r>
            <w:r>
              <w:rPr>
                <w:rFonts w:eastAsia="Arial Unicode MS"/>
              </w:rPr>
              <w:br/>
            </w:r>
            <w:r w:rsidRPr="008A46D8">
              <w:rPr>
                <w:rFonts w:eastAsia="Arial Unicode MS"/>
              </w:rPr>
              <w:t>a účetnictví majetku, zástupce vedoucího oddělení logistiky, vedoucí oddělení logistiky, vedoucí odboru logistiky</w:t>
            </w:r>
          </w:p>
          <w:p w:rsidR="00A2704D" w:rsidRDefault="00A2704D" w:rsidP="00E568AC">
            <w:pPr>
              <w:jc w:val="both"/>
            </w:pPr>
            <w:r w:rsidRPr="008A46D8">
              <w:rPr>
                <w:rFonts w:eastAsia="Arial Unicode MS"/>
              </w:rPr>
              <w:t xml:space="preserve">2003 </w:t>
            </w:r>
            <w:r w:rsidRPr="003211E3">
              <w:t>–</w:t>
            </w:r>
            <w:r w:rsidRPr="008A46D8">
              <w:rPr>
                <w:rFonts w:eastAsia="Arial Unicode MS"/>
              </w:rPr>
              <w:t xml:space="preserve"> ředitel odboru logistiky - správní úřad 2. stupně, Tábor</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440"/>
        </w:trPr>
        <w:tc>
          <w:tcPr>
            <w:tcW w:w="9859" w:type="dxa"/>
            <w:gridSpan w:val="11"/>
          </w:tcPr>
          <w:p w:rsidR="00A2704D" w:rsidRDefault="00A2704D" w:rsidP="00E568AC">
            <w:pPr>
              <w:jc w:val="both"/>
            </w:pPr>
            <w:r>
              <w:t>88 – BcP – UTB, 35 – BcP – UNOB Brno</w:t>
            </w:r>
          </w:p>
          <w:p w:rsidR="00A2704D" w:rsidRDefault="00A2704D" w:rsidP="00E568AC">
            <w:pPr>
              <w:jc w:val="both"/>
            </w:pPr>
            <w:r>
              <w:t>1 DP – UTB, 26 – UNOB Brno</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center"/>
              <w:rPr>
                <w:b/>
              </w:rPr>
            </w:pPr>
            <w:r>
              <w:rPr>
                <w:b/>
              </w:rPr>
              <w:t>172</w:t>
            </w:r>
          </w:p>
        </w:tc>
        <w:tc>
          <w:tcPr>
            <w:tcW w:w="693" w:type="dxa"/>
            <w:vMerge w:val="restart"/>
          </w:tcPr>
          <w:p w:rsidR="00A2704D" w:rsidRDefault="00A2704D" w:rsidP="00E568AC">
            <w:pPr>
              <w:jc w:val="center"/>
              <w:rPr>
                <w:b/>
              </w:rPr>
            </w:pPr>
            <w:r>
              <w:rPr>
                <w:b/>
              </w:rPr>
              <w:t>28</w:t>
            </w:r>
          </w:p>
        </w:tc>
        <w:tc>
          <w:tcPr>
            <w:tcW w:w="694" w:type="dxa"/>
            <w:vMerge w:val="restart"/>
          </w:tcPr>
          <w:p w:rsidR="00A2704D" w:rsidRDefault="00A2704D" w:rsidP="00E568AC">
            <w:pPr>
              <w:jc w:val="center"/>
              <w:rPr>
                <w:b/>
              </w:rPr>
            </w:pPr>
            <w:r>
              <w:rPr>
                <w:b/>
              </w:rPr>
              <w:t>10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9021ED" w:rsidTr="00E568AC">
        <w:trPr>
          <w:trHeight w:val="1927"/>
        </w:trPr>
        <w:tc>
          <w:tcPr>
            <w:tcW w:w="9859" w:type="dxa"/>
            <w:gridSpan w:val="11"/>
          </w:tcPr>
          <w:p w:rsidR="00A2704D" w:rsidRPr="009021ED" w:rsidRDefault="00A2704D" w:rsidP="00E568AC">
            <w:pPr>
              <w:spacing w:after="60"/>
              <w:jc w:val="both"/>
              <w:rPr>
                <w:rStyle w:val="Siln"/>
                <w:b w:val="0"/>
                <w:bCs/>
                <w:bdr w:val="none" w:sz="0" w:space="0" w:color="auto" w:frame="1"/>
              </w:rPr>
            </w:pPr>
            <w:r w:rsidRPr="009021ED">
              <w:rPr>
                <w:rStyle w:val="Siln"/>
                <w:b w:val="0"/>
                <w:bCs/>
                <w:bdr w:val="none" w:sz="0" w:space="0" w:color="auto" w:frame="1"/>
              </w:rPr>
              <w:t>FEDORKO, Gabriel, MOLNÁR, Vieroslav, DOVICA, Miroslav, TÓTH, Teodor, FABIANOVÁ, Jana</w:t>
            </w:r>
            <w:r>
              <w:rPr>
                <w:rStyle w:val="Siln"/>
                <w:b w:val="0"/>
                <w:bCs/>
                <w:bdr w:val="none" w:sz="0" w:space="0" w:color="auto" w:frame="1"/>
              </w:rPr>
              <w:t xml:space="preserve">, </w:t>
            </w:r>
            <w:r w:rsidRPr="00BE75E3">
              <w:rPr>
                <w:rStyle w:val="Siln"/>
                <w:bCs/>
                <w:bdr w:val="none" w:sz="0" w:space="0" w:color="auto" w:frame="1"/>
              </w:rPr>
              <w:t>STROHMANDL, Jan (32,5 %),</w:t>
            </w:r>
            <w:r w:rsidRPr="009021ED">
              <w:rPr>
                <w:rStyle w:val="Siln"/>
                <w:b w:val="0"/>
                <w:bCs/>
                <w:bdr w:val="none" w:sz="0" w:space="0" w:color="auto" w:frame="1"/>
              </w:rPr>
              <w:t xml:space="preserve"> NERADILOVÁ, Hana, HEGEDÜŠ, Matúš, BELUŠKO, Matúš</w:t>
            </w:r>
            <w:r>
              <w:rPr>
                <w:rStyle w:val="Siln"/>
                <w:b w:val="0"/>
                <w:bCs/>
                <w:bdr w:val="none" w:sz="0" w:space="0" w:color="auto" w:frame="1"/>
              </w:rPr>
              <w:t xml:space="preserve">. </w:t>
            </w:r>
            <w:hyperlink r:id="rId49" w:history="1">
              <w:r w:rsidRPr="009021ED">
                <w:rPr>
                  <w:rStyle w:val="Siln"/>
                  <w:b w:val="0"/>
                  <w:bCs/>
                  <w:bdr w:val="none" w:sz="0" w:space="0" w:color="auto" w:frame="1"/>
                </w:rPr>
                <w:t>Analysis of defects in carcass of rubber–textile conveyor belts using metrotomography</w:t>
              </w:r>
            </w:hyperlink>
            <w:r w:rsidRPr="009021ED">
              <w:rPr>
                <w:rStyle w:val="Siln"/>
                <w:b w:val="0"/>
                <w:bCs/>
                <w:bdr w:val="none" w:sz="0" w:space="0" w:color="auto" w:frame="1"/>
              </w:rPr>
              <w:t>.</w:t>
            </w:r>
            <w:r>
              <w:rPr>
                <w:rStyle w:val="Siln"/>
                <w:b w:val="0"/>
                <w:bCs/>
                <w:bdr w:val="none" w:sz="0" w:space="0" w:color="auto" w:frame="1"/>
              </w:rPr>
              <w:t xml:space="preserve"> In:</w:t>
            </w:r>
            <w:r w:rsidRPr="009021ED">
              <w:rPr>
                <w:rStyle w:val="Siln"/>
                <w:b w:val="0"/>
                <w:bCs/>
                <w:bdr w:val="none" w:sz="0" w:space="0" w:color="auto" w:frame="1"/>
              </w:rPr>
              <w:t xml:space="preserve"> </w:t>
            </w:r>
            <w:r w:rsidRPr="000230EF">
              <w:rPr>
                <w:rStyle w:val="Siln"/>
                <w:b w:val="0"/>
                <w:bCs/>
                <w:i/>
                <w:bdr w:val="none" w:sz="0" w:space="0" w:color="auto" w:frame="1"/>
              </w:rPr>
              <w:t>Journal of Industrial Textiles</w:t>
            </w:r>
            <w:r>
              <w:rPr>
                <w:rStyle w:val="Siln"/>
                <w:b w:val="0"/>
                <w:bCs/>
                <w:i/>
                <w:bdr w:val="none" w:sz="0" w:space="0" w:color="auto" w:frame="1"/>
              </w:rPr>
              <w:t xml:space="preserve">. </w:t>
            </w:r>
            <w:r w:rsidRPr="00BE75E3">
              <w:rPr>
                <w:rStyle w:val="Siln"/>
                <w:b w:val="0"/>
                <w:bCs/>
                <w:bdr w:val="none" w:sz="0" w:space="0" w:color="auto" w:frame="1"/>
              </w:rPr>
              <w:t>2017.</w:t>
            </w:r>
            <w:r w:rsidRPr="009021ED">
              <w:rPr>
                <w:rStyle w:val="Siln"/>
                <w:b w:val="0"/>
                <w:bCs/>
                <w:bdr w:val="none" w:sz="0" w:space="0" w:color="auto" w:frame="1"/>
              </w:rPr>
              <w:t xml:space="preserve"> </w:t>
            </w:r>
            <w:r>
              <w:rPr>
                <w:rStyle w:val="Siln"/>
                <w:b w:val="0"/>
                <w:bCs/>
                <w:bdr w:val="none" w:sz="0" w:space="0" w:color="auto" w:frame="1"/>
              </w:rPr>
              <w:t>doi.org/10.1177/</w:t>
            </w:r>
            <w:r w:rsidRPr="009021ED">
              <w:rPr>
                <w:rStyle w:val="Siln"/>
                <w:b w:val="0"/>
                <w:bCs/>
                <w:bdr w:val="none" w:sz="0" w:space="0" w:color="auto" w:frame="1"/>
              </w:rPr>
              <w:t>1528083717710712.</w:t>
            </w:r>
          </w:p>
          <w:p w:rsidR="00A2704D" w:rsidRPr="00CD3965" w:rsidRDefault="00A2704D" w:rsidP="00E568AC">
            <w:pPr>
              <w:spacing w:after="60"/>
              <w:jc w:val="both"/>
              <w:rPr>
                <w:rStyle w:val="Siln"/>
                <w:b w:val="0"/>
                <w:bCs/>
                <w:bdr w:val="none" w:sz="0" w:space="0" w:color="auto" w:frame="1"/>
              </w:rPr>
            </w:pPr>
            <w:r w:rsidRPr="00BE75E3">
              <w:rPr>
                <w:rStyle w:val="Siln"/>
                <w:bCs/>
                <w:bdr w:val="none" w:sz="0" w:space="0" w:color="auto" w:frame="1"/>
              </w:rPr>
              <w:t>STROHMANDL, Jan (100 %).</w:t>
            </w:r>
            <w:r w:rsidRPr="009021ED">
              <w:rPr>
                <w:rStyle w:val="Siln"/>
                <w:b w:val="0"/>
                <w:bCs/>
                <w:bdr w:val="none" w:sz="0" w:space="0" w:color="auto" w:frame="1"/>
              </w:rPr>
              <w:t xml:space="preserve"> 201</w:t>
            </w:r>
            <w:r>
              <w:rPr>
                <w:rStyle w:val="Siln"/>
                <w:b w:val="0"/>
                <w:bCs/>
                <w:bdr w:val="none" w:sz="0" w:space="0" w:color="auto" w:frame="1"/>
              </w:rPr>
              <w:t xml:space="preserve">6. </w:t>
            </w:r>
            <w:r w:rsidRPr="000230EF">
              <w:rPr>
                <w:i/>
              </w:rPr>
              <w:t>Návrh prostorového rozmístění výrobních prostředků s využitím simulace materiálového toku s aplikací na duální výrobu.</w:t>
            </w:r>
            <w:r>
              <w:t xml:space="preserve"> Brno: Univerzita obrany. Dizertační práce.</w:t>
            </w:r>
          </w:p>
          <w:p w:rsidR="00A2704D" w:rsidRDefault="00A2704D" w:rsidP="00E568AC">
            <w:pPr>
              <w:spacing w:after="60"/>
              <w:jc w:val="both"/>
              <w:rPr>
                <w:rStyle w:val="Siln"/>
                <w:b w:val="0"/>
                <w:bCs/>
                <w:bdr w:val="none" w:sz="0" w:space="0" w:color="auto" w:frame="1"/>
              </w:rPr>
            </w:pPr>
            <w:r w:rsidRPr="009021ED">
              <w:rPr>
                <w:rStyle w:val="Siln"/>
                <w:b w:val="0"/>
                <w:bCs/>
                <w:bdr w:val="none" w:sz="0" w:space="0" w:color="auto" w:frame="1"/>
              </w:rPr>
              <w:t>WEISZER, Michal</w:t>
            </w:r>
            <w:r>
              <w:rPr>
                <w:rStyle w:val="Siln"/>
                <w:b w:val="0"/>
                <w:bCs/>
                <w:bdr w:val="none" w:sz="0" w:space="0" w:color="auto" w:frame="1"/>
              </w:rPr>
              <w:t>,</w:t>
            </w:r>
            <w:r w:rsidRPr="009021ED">
              <w:rPr>
                <w:rStyle w:val="Siln"/>
                <w:b w:val="0"/>
                <w:bCs/>
                <w:bdr w:val="none" w:sz="0" w:space="0" w:color="auto" w:frame="1"/>
              </w:rPr>
              <w:t xml:space="preserve"> FEDORKO, Gabriel</w:t>
            </w:r>
            <w:r>
              <w:rPr>
                <w:rStyle w:val="Siln"/>
                <w:b w:val="0"/>
                <w:bCs/>
                <w:bdr w:val="none" w:sz="0" w:space="0" w:color="auto" w:frame="1"/>
              </w:rPr>
              <w:t xml:space="preserve">, </w:t>
            </w:r>
            <w:r w:rsidRPr="009021ED">
              <w:rPr>
                <w:rStyle w:val="Siln"/>
                <w:b w:val="0"/>
                <w:bCs/>
                <w:bdr w:val="none" w:sz="0" w:space="0" w:color="auto" w:frame="1"/>
              </w:rPr>
              <w:t xml:space="preserve">MOLNÁR, Vieroslav, </w:t>
            </w:r>
            <w:r w:rsidRPr="00BE75E3">
              <w:rPr>
                <w:rStyle w:val="Siln"/>
                <w:bCs/>
                <w:bdr w:val="none" w:sz="0" w:space="0" w:color="auto" w:frame="1"/>
              </w:rPr>
              <w:t>STROHMANDL, Jan (25 %).</w:t>
            </w:r>
            <w:r w:rsidRPr="009021ED">
              <w:rPr>
                <w:rStyle w:val="Siln"/>
                <w:b w:val="0"/>
                <w:bCs/>
                <w:bdr w:val="none" w:sz="0" w:space="0" w:color="auto" w:frame="1"/>
              </w:rPr>
              <w:t xml:space="preserve"> 2015. </w:t>
            </w:r>
            <w:r w:rsidRPr="000230EF">
              <w:rPr>
                <w:rStyle w:val="Siln"/>
                <w:b w:val="0"/>
                <w:bCs/>
                <w:i/>
                <w:bdr w:val="none" w:sz="0" w:space="0" w:color="auto" w:frame="1"/>
              </w:rPr>
              <w:t>Optimization of parameters of transport systems using simulation methods.</w:t>
            </w:r>
            <w:r w:rsidRPr="009021ED">
              <w:rPr>
                <w:rStyle w:val="Siln"/>
                <w:b w:val="0"/>
                <w:bCs/>
                <w:bdr w:val="none" w:sz="0" w:space="0" w:color="auto" w:frame="1"/>
              </w:rPr>
              <w:t xml:space="preserve"> 93 s. Zlín: Academia centrum UTB ve Zlíně. ISBN: 978-80-7454-562-7.</w:t>
            </w:r>
          </w:p>
          <w:p w:rsidR="00A2704D" w:rsidRDefault="00A2704D" w:rsidP="00E568AC">
            <w:pPr>
              <w:spacing w:after="60"/>
              <w:jc w:val="both"/>
              <w:rPr>
                <w:rStyle w:val="Siln"/>
                <w:b w:val="0"/>
                <w:bCs/>
                <w:bdr w:val="none" w:sz="0" w:space="0" w:color="auto" w:frame="1"/>
              </w:rPr>
            </w:pPr>
            <w:r w:rsidRPr="00BE75E3">
              <w:rPr>
                <w:rStyle w:val="Siln"/>
                <w:bCs/>
                <w:bdr w:val="none" w:sz="0" w:space="0" w:color="auto" w:frame="1"/>
              </w:rPr>
              <w:t>STROHMANDL, Jan (100 %)</w:t>
            </w:r>
            <w:r>
              <w:rPr>
                <w:rStyle w:val="Siln"/>
                <w:bCs/>
                <w:bdr w:val="none" w:sz="0" w:space="0" w:color="auto" w:frame="1"/>
              </w:rPr>
              <w:t>.</w:t>
            </w:r>
            <w:r>
              <w:rPr>
                <w:rStyle w:val="Siln"/>
                <w:b w:val="0"/>
                <w:bCs/>
                <w:bdr w:val="none" w:sz="0" w:space="0" w:color="auto" w:frame="1"/>
              </w:rPr>
              <w:t xml:space="preserve"> </w:t>
            </w:r>
            <w:r w:rsidRPr="009021ED">
              <w:rPr>
                <w:rStyle w:val="Siln"/>
                <w:b w:val="0"/>
                <w:bCs/>
                <w:bdr w:val="none" w:sz="0" w:space="0" w:color="auto" w:frame="1"/>
              </w:rPr>
              <w:t>Use of simulation to reduction of faulty products.</w:t>
            </w:r>
            <w:r>
              <w:rPr>
                <w:rStyle w:val="Siln"/>
                <w:b w:val="0"/>
                <w:bCs/>
                <w:bdr w:val="none" w:sz="0" w:space="0" w:color="auto" w:frame="1"/>
              </w:rPr>
              <w:t xml:space="preserve"> In:</w:t>
            </w:r>
            <w:r w:rsidRPr="009021ED">
              <w:rPr>
                <w:rStyle w:val="Siln"/>
                <w:b w:val="0"/>
                <w:bCs/>
                <w:bdr w:val="none" w:sz="0" w:space="0" w:color="auto" w:frame="1"/>
              </w:rPr>
              <w:t> </w:t>
            </w:r>
            <w:r w:rsidRPr="000230EF">
              <w:rPr>
                <w:rStyle w:val="Siln"/>
                <w:b w:val="0"/>
                <w:bCs/>
                <w:i/>
                <w:bdr w:val="none" w:sz="0" w:space="0" w:color="auto" w:frame="1"/>
              </w:rPr>
              <w:t>Scientific Bulletin</w:t>
            </w:r>
            <w:r>
              <w:rPr>
                <w:rStyle w:val="Siln"/>
                <w:b w:val="0"/>
                <w:bCs/>
                <w:i/>
                <w:bdr w:val="none" w:sz="0" w:space="0" w:color="auto" w:frame="1"/>
              </w:rPr>
              <w:t>.</w:t>
            </w:r>
            <w:r w:rsidRPr="000230EF">
              <w:rPr>
                <w:rStyle w:val="Siln"/>
                <w:b w:val="0"/>
                <w:bCs/>
                <w:i/>
                <w:bdr w:val="none" w:sz="0" w:space="0" w:color="auto" w:frame="1"/>
              </w:rPr>
              <w:t xml:space="preserve"> Series D: Mechanical Engineering</w:t>
            </w:r>
            <w:r w:rsidRPr="009021ED">
              <w:rPr>
                <w:rStyle w:val="Siln"/>
                <w:b w:val="0"/>
                <w:bCs/>
                <w:bdr w:val="none" w:sz="0" w:space="0" w:color="auto" w:frame="1"/>
              </w:rPr>
              <w:t xml:space="preserve">. </w:t>
            </w:r>
            <w:r>
              <w:rPr>
                <w:rStyle w:val="Siln"/>
                <w:b w:val="0"/>
                <w:bCs/>
                <w:bdr w:val="none" w:sz="0" w:space="0" w:color="auto" w:frame="1"/>
              </w:rPr>
              <w:t xml:space="preserve">2014. </w:t>
            </w:r>
            <w:r w:rsidRPr="009021ED">
              <w:rPr>
                <w:rStyle w:val="Siln"/>
                <w:b w:val="0"/>
                <w:bCs/>
                <w:bdr w:val="none" w:sz="0" w:space="0" w:color="auto" w:frame="1"/>
              </w:rPr>
              <w:t xml:space="preserve">3/2014. ISSN (print): 1454-2358 / (online): 2286-3699. </w:t>
            </w:r>
          </w:p>
          <w:p w:rsidR="00A2704D" w:rsidRDefault="00A2704D" w:rsidP="00E568AC">
            <w:pPr>
              <w:spacing w:after="60"/>
              <w:jc w:val="both"/>
              <w:rPr>
                <w:rStyle w:val="Siln"/>
                <w:bCs/>
                <w:bdr w:val="none" w:sz="0" w:space="0" w:color="auto" w:frame="1"/>
              </w:rPr>
            </w:pPr>
          </w:p>
          <w:p w:rsidR="00A2704D" w:rsidRDefault="00A2704D" w:rsidP="00E568AC">
            <w:pPr>
              <w:spacing w:after="60"/>
              <w:jc w:val="both"/>
              <w:rPr>
                <w:rStyle w:val="Siln"/>
                <w:bCs/>
                <w:bdr w:val="none" w:sz="0" w:space="0" w:color="auto" w:frame="1"/>
              </w:rPr>
            </w:pPr>
            <w:r w:rsidRPr="00734546">
              <w:rPr>
                <w:rStyle w:val="Siln"/>
                <w:bCs/>
                <w:bdr w:val="none" w:sz="0" w:space="0" w:color="auto" w:frame="1"/>
              </w:rPr>
              <w:t>Projekty:</w:t>
            </w:r>
          </w:p>
          <w:p w:rsidR="00A2704D" w:rsidRPr="00734546" w:rsidRDefault="00A2704D" w:rsidP="00E568AC">
            <w:pPr>
              <w:spacing w:after="60"/>
              <w:jc w:val="both"/>
              <w:rPr>
                <w:rStyle w:val="Siln"/>
                <w:b w:val="0"/>
                <w:bCs/>
                <w:bdr w:val="none" w:sz="0" w:space="0" w:color="auto" w:frame="1"/>
              </w:rPr>
            </w:pPr>
            <w:r w:rsidRPr="00734546">
              <w:rPr>
                <w:rStyle w:val="Siln"/>
                <w:b w:val="0"/>
                <w:bCs/>
                <w:bdr w:val="none" w:sz="0" w:space="0" w:color="auto" w:frame="1"/>
              </w:rPr>
              <w:t>Hodnocení efektivity nasazování kontinuálních ekologických systémů dopravy surovin v průmyslových podnicích – projekt „MOBILITY“, mezinárodní projekt s TU Košice. 7AMB14SK004.</w:t>
            </w:r>
          </w:p>
          <w:p w:rsidR="00A2704D" w:rsidRPr="009021ED" w:rsidRDefault="00A2704D" w:rsidP="00E568AC">
            <w:pPr>
              <w:spacing w:after="60"/>
              <w:jc w:val="both"/>
              <w:rPr>
                <w:rStyle w:val="Siln"/>
                <w:bCs/>
                <w:bdr w:val="none" w:sz="0" w:space="0" w:color="auto" w:frame="1"/>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174"/>
        </w:trPr>
        <w:tc>
          <w:tcPr>
            <w:tcW w:w="9859" w:type="dxa"/>
            <w:gridSpan w:val="11"/>
          </w:tcPr>
          <w:p w:rsidR="00A2704D" w:rsidRDefault="00A2704D" w:rsidP="00E568AC">
            <w:pPr>
              <w:rPr>
                <w:b/>
              </w:rPr>
            </w:pPr>
          </w:p>
        </w:tc>
      </w:tr>
      <w:tr w:rsidR="00A2704D" w:rsidTr="00E568AC">
        <w:trPr>
          <w:cantSplit/>
          <w:trHeight w:val="22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6E461B" w:rsidRDefault="00A2704D" w:rsidP="00E568AC">
            <w:pPr>
              <w:jc w:val="both"/>
              <w:rPr>
                <w:b/>
              </w:rPr>
            </w:pPr>
            <w:r w:rsidRPr="006E461B">
              <w:rPr>
                <w:b/>
              </w:rPr>
              <w:t>Zdeněk Šafařík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RNDr.,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1960</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6A1E06" w:rsidRDefault="00A2704D" w:rsidP="00E568AC">
            <w:pPr>
              <w:jc w:val="both"/>
              <w:rPr>
                <w:i/>
              </w:rPr>
            </w:pPr>
            <w:r w:rsidRPr="006A1E06">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6A1E06" w:rsidRDefault="00A2704D" w:rsidP="00E568AC">
            <w:pPr>
              <w:jc w:val="both"/>
              <w:rPr>
                <w:i/>
              </w:rPr>
            </w:pPr>
            <w:r w:rsidRPr="006A1E06">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419"/>
        </w:trPr>
        <w:tc>
          <w:tcPr>
            <w:tcW w:w="9859" w:type="dxa"/>
            <w:gridSpan w:val="11"/>
            <w:tcBorders>
              <w:top w:val="nil"/>
            </w:tcBorders>
          </w:tcPr>
          <w:p w:rsidR="00A2704D" w:rsidRDefault="00A2704D" w:rsidP="00E568AC">
            <w:pPr>
              <w:jc w:val="both"/>
            </w:pPr>
            <w:r>
              <w:t>Způsoby ochrany přírody a krajiny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831"/>
        </w:trPr>
        <w:tc>
          <w:tcPr>
            <w:tcW w:w="9859" w:type="dxa"/>
            <w:gridSpan w:val="11"/>
          </w:tcPr>
          <w:p w:rsidR="00A2704D" w:rsidRPr="00D357DB" w:rsidRDefault="00A2704D" w:rsidP="00E568AC">
            <w:pPr>
              <w:jc w:val="both"/>
            </w:pPr>
            <w:r w:rsidRPr="00D357DB">
              <w:t>1979</w:t>
            </w:r>
            <w:ins w:id="1674" w:author="Eva Skýbová" w:date="2018-06-08T13:33:00Z">
              <w:r>
                <w:t xml:space="preserve"> </w:t>
              </w:r>
              <w:r w:rsidRPr="00290A6C">
                <w:t>–</w:t>
              </w:r>
              <w:r>
                <w:t xml:space="preserve"> </w:t>
              </w:r>
            </w:ins>
            <w:del w:id="1675" w:author="Eva Skýbová" w:date="2018-06-08T13:33:00Z">
              <w:r w:rsidRPr="00D357DB" w:rsidDel="00ED21A1">
                <w:delText>-</w:delText>
              </w:r>
            </w:del>
            <w:r w:rsidRPr="00D357DB">
              <w:t>1984 Moskevská státní univerzita Lomonosova</w:t>
            </w:r>
            <w:r>
              <w:t xml:space="preserve">, Biologická fakulta, Katedra zoologie, obor: Ekologie a anatomie vyšších živočichů. Promovaný biolog. </w:t>
            </w:r>
          </w:p>
          <w:p w:rsidR="00A2704D" w:rsidRPr="00D357DB" w:rsidRDefault="00A2704D" w:rsidP="00E568AC">
            <w:pPr>
              <w:jc w:val="both"/>
            </w:pPr>
            <w:r>
              <w:t>1985</w:t>
            </w:r>
            <w:ins w:id="1676" w:author="Eva Skýbová" w:date="2018-06-08T13:33:00Z">
              <w:r>
                <w:t xml:space="preserve"> </w:t>
              </w:r>
              <w:r w:rsidRPr="00290A6C">
                <w:t>–</w:t>
              </w:r>
            </w:ins>
            <w:del w:id="1677" w:author="Eva Skýbová" w:date="2018-06-08T13:33:00Z">
              <w:r w:rsidDel="00ED21A1">
                <w:delText>-</w:delText>
              </w:r>
            </w:del>
            <w:ins w:id="1678" w:author="Eva Skýbová" w:date="2018-06-08T13:33:00Z">
              <w:r>
                <w:t xml:space="preserve"> </w:t>
              </w:r>
            </w:ins>
            <w:r w:rsidRPr="00D357DB">
              <w:t>1986 UJEP Brno</w:t>
            </w:r>
            <w:r>
              <w:t xml:space="preserve">. Rigorózní řízení v oboru Systematická zoologie. </w:t>
            </w:r>
            <w:r w:rsidRPr="00D357DB">
              <w:t>RNDr.</w:t>
            </w:r>
            <w:r>
              <w:t xml:space="preserve"> </w:t>
            </w:r>
          </w:p>
          <w:p w:rsidR="00A2704D" w:rsidRDefault="00A2704D" w:rsidP="00E568AC">
            <w:pPr>
              <w:rPr>
                <w:b/>
              </w:rPr>
            </w:pPr>
            <w:r>
              <w:t>2004</w:t>
            </w:r>
            <w:ins w:id="1679" w:author="Eva Skýbová" w:date="2018-06-08T13:33:00Z">
              <w:r>
                <w:t xml:space="preserve"> </w:t>
              </w:r>
              <w:r w:rsidRPr="00290A6C">
                <w:t>–</w:t>
              </w:r>
            </w:ins>
            <w:del w:id="1680" w:author="Eva Skýbová" w:date="2018-06-08T13:33:00Z">
              <w:r w:rsidDel="00ED21A1">
                <w:delText>-</w:delText>
              </w:r>
            </w:del>
            <w:ins w:id="1681" w:author="Eva Skýbová" w:date="2018-06-08T13:33:00Z">
              <w:r>
                <w:t xml:space="preserve"> </w:t>
              </w:r>
            </w:ins>
            <w:r w:rsidRPr="00D357DB">
              <w:t>2009 Univerzita Komenského Bratislava,</w:t>
            </w:r>
            <w:r>
              <w:t xml:space="preserve"> Prírodovedecká fakulta, </w:t>
            </w:r>
            <w:r w:rsidRPr="00D357DB">
              <w:t xml:space="preserve"> </w:t>
            </w:r>
            <w:r>
              <w:t xml:space="preserve">Katedra živočíšnej fyziológie a etológie. Obor: etologie a ekologie živočichů. </w:t>
            </w:r>
            <w:r w:rsidRPr="00D357DB">
              <w:t xml:space="preserve">PhD.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205"/>
        </w:trPr>
        <w:tc>
          <w:tcPr>
            <w:tcW w:w="9859" w:type="dxa"/>
            <w:gridSpan w:val="11"/>
          </w:tcPr>
          <w:p w:rsidR="00A2704D" w:rsidRDefault="00A2704D" w:rsidP="00E568AC">
            <w:pPr>
              <w:jc w:val="both"/>
            </w:pPr>
            <w:r>
              <w:t xml:space="preserve">1984 </w:t>
            </w:r>
            <w:r w:rsidRPr="003211E3">
              <w:t>–</w:t>
            </w:r>
            <w:r>
              <w:t xml:space="preserve"> 2001 ONV, Žiar nad Hronom, Obvodní úřad ŽP Banská Štiavnica (přednosta). Obory-činnosti: státní ochrana přírody, tvorba a ochrana životního prostředí, řídící pozice (7 let).</w:t>
            </w:r>
          </w:p>
          <w:p w:rsidR="00A2704D" w:rsidRDefault="00A2704D" w:rsidP="00E568AC">
            <w:pPr>
              <w:jc w:val="both"/>
            </w:pPr>
            <w:r>
              <w:t xml:space="preserve">2001 </w:t>
            </w:r>
            <w:r w:rsidRPr="003211E3">
              <w:t>–</w:t>
            </w:r>
            <w:r>
              <w:t xml:space="preserve"> 2011 UMB, Banská Bystrica, Prírodovedecká fakulta, Katedra ekomuzeológie, VŠ pedagog, vedoucí katedry </w:t>
            </w:r>
            <w:r>
              <w:br/>
              <w:t xml:space="preserve">(2 roky). </w:t>
            </w:r>
          </w:p>
          <w:p w:rsidR="00A2704D" w:rsidRDefault="00A2704D" w:rsidP="00E568AC">
            <w:pPr>
              <w:jc w:val="both"/>
            </w:pPr>
            <w:r>
              <w:t xml:space="preserve">2011 </w:t>
            </w:r>
            <w:r w:rsidRPr="003211E3">
              <w:t>–</w:t>
            </w:r>
            <w:r>
              <w:t xml:space="preserve"> dosud   FLKŘ, UTB ve Zlíně, VŠ pedagog, odborný asistent. </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378"/>
        </w:trPr>
        <w:tc>
          <w:tcPr>
            <w:tcW w:w="9859" w:type="dxa"/>
            <w:gridSpan w:val="11"/>
          </w:tcPr>
          <w:p w:rsidR="00A2704D" w:rsidRDefault="00A2704D" w:rsidP="00E568AC">
            <w:pPr>
              <w:jc w:val="both"/>
            </w:pPr>
            <w:r>
              <w:t>Vedení 10 diplomových a 55 bakalářských prací.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7</w:t>
            </w:r>
          </w:p>
        </w:tc>
        <w:tc>
          <w:tcPr>
            <w:tcW w:w="693" w:type="dxa"/>
            <w:vMerge w:val="restart"/>
          </w:tcPr>
          <w:p w:rsidR="00A2704D" w:rsidRDefault="00A2704D" w:rsidP="00E568AC">
            <w:pPr>
              <w:jc w:val="both"/>
              <w:rPr>
                <w:b/>
              </w:rPr>
            </w:pPr>
            <w:r>
              <w:rPr>
                <w:b/>
              </w:rPr>
              <w:t>3</w:t>
            </w:r>
          </w:p>
        </w:tc>
        <w:tc>
          <w:tcPr>
            <w:tcW w:w="694" w:type="dxa"/>
            <w:vMerge w:val="restart"/>
          </w:tcPr>
          <w:p w:rsidR="00A2704D" w:rsidRDefault="00A2704D" w:rsidP="00E568AC">
            <w:pPr>
              <w:jc w:val="both"/>
              <w:rPr>
                <w:b/>
              </w:rPr>
            </w:pPr>
            <w:r>
              <w:rPr>
                <w:b/>
              </w:rPr>
              <w:t>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B14553" w:rsidTr="00E568AC">
        <w:trPr>
          <w:trHeight w:val="3566"/>
        </w:trPr>
        <w:tc>
          <w:tcPr>
            <w:tcW w:w="9859" w:type="dxa"/>
            <w:gridSpan w:val="11"/>
          </w:tcPr>
          <w:p w:rsidR="00A2704D" w:rsidRPr="00D3278F" w:rsidRDefault="00A2704D" w:rsidP="00E568AC">
            <w:pPr>
              <w:autoSpaceDE w:val="0"/>
              <w:autoSpaceDN w:val="0"/>
              <w:adjustRightInd w:val="0"/>
              <w:spacing w:after="60"/>
              <w:jc w:val="both"/>
              <w:rPr>
                <w:rStyle w:val="A10"/>
                <w:rFonts w:cs="Cambria"/>
              </w:rPr>
            </w:pPr>
            <w:r w:rsidRPr="00D3278F">
              <w:t>PRINC</w:t>
            </w:r>
            <w:r>
              <w:t>,</w:t>
            </w:r>
            <w:r w:rsidRPr="00D3278F">
              <w:t xml:space="preserve"> Ivan</w:t>
            </w:r>
            <w:r w:rsidRPr="00D3278F">
              <w:rPr>
                <w:b/>
              </w:rPr>
              <w:t>,</w:t>
            </w:r>
            <w:r>
              <w:rPr>
                <w:b/>
              </w:rPr>
              <w:t xml:space="preserve"> </w:t>
            </w:r>
            <w:r w:rsidRPr="00D3278F">
              <w:t xml:space="preserve"> </w:t>
            </w:r>
            <w:r w:rsidRPr="006442D4">
              <w:rPr>
                <w:b/>
              </w:rPr>
              <w:t>ŠAFAŘÍK,  Zdeněk (30 %).</w:t>
            </w:r>
            <w:r>
              <w:t xml:space="preserve"> </w:t>
            </w:r>
            <w:r w:rsidRPr="00F532B5">
              <w:t>Rizika a prevence v oblasti ochrany dětí v dětských táborech.</w:t>
            </w:r>
            <w:r w:rsidRPr="00F532B5">
              <w:rPr>
                <w:caps/>
              </w:rPr>
              <w:t xml:space="preserve"> </w:t>
            </w:r>
            <w:r>
              <w:rPr>
                <w:caps/>
              </w:rPr>
              <w:t>I</w:t>
            </w:r>
            <w:r>
              <w:t>n</w:t>
            </w:r>
            <w:r>
              <w:rPr>
                <w:caps/>
              </w:rPr>
              <w:t xml:space="preserve">:  </w:t>
            </w:r>
            <w:r w:rsidRPr="00F532B5">
              <w:rPr>
                <w:i/>
                <w:caps/>
              </w:rPr>
              <w:t>k</w:t>
            </w:r>
            <w:r w:rsidRPr="00F532B5">
              <w:rPr>
                <w:i/>
              </w:rPr>
              <w:t>rízový manažment</w:t>
            </w:r>
            <w:r>
              <w:rPr>
                <w:i/>
              </w:rPr>
              <w:t>.</w:t>
            </w:r>
            <w:r w:rsidRPr="00D3278F">
              <w:t xml:space="preserve">- </w:t>
            </w:r>
            <w:r w:rsidRPr="00D3278F">
              <w:rPr>
                <w:caps/>
              </w:rPr>
              <w:t>1/2017</w:t>
            </w:r>
            <w:r>
              <w:rPr>
                <w:caps/>
              </w:rPr>
              <w:t xml:space="preserve">. </w:t>
            </w:r>
            <w:r w:rsidRPr="00D3278F">
              <w:rPr>
                <w:caps/>
              </w:rPr>
              <w:t>Ž</w:t>
            </w:r>
            <w:r w:rsidRPr="00D3278F">
              <w:t>ilina</w:t>
            </w:r>
            <w:r w:rsidRPr="00D3278F">
              <w:rPr>
                <w:caps/>
              </w:rPr>
              <w:t>: ž</w:t>
            </w:r>
            <w:r w:rsidRPr="00D3278F">
              <w:t>ilinská univerzita v Žiline</w:t>
            </w:r>
            <w:r w:rsidRPr="00D3278F">
              <w:rPr>
                <w:caps/>
              </w:rPr>
              <w:t xml:space="preserve">, fbi., </w:t>
            </w:r>
            <w:r w:rsidRPr="00D3278F">
              <w:t xml:space="preserve">s. 74 – 82. ISSN: 1336 – 0019. </w:t>
            </w:r>
          </w:p>
          <w:p w:rsidR="00A2704D" w:rsidRPr="00D3278F" w:rsidRDefault="00A2704D" w:rsidP="00E568AC">
            <w:pPr>
              <w:pStyle w:val="Default"/>
              <w:spacing w:after="60"/>
              <w:jc w:val="both"/>
              <w:rPr>
                <w:b/>
                <w:sz w:val="20"/>
                <w:szCs w:val="20"/>
              </w:rPr>
            </w:pPr>
            <w:r w:rsidRPr="006442D4">
              <w:rPr>
                <w:b/>
                <w:sz w:val="20"/>
                <w:szCs w:val="20"/>
              </w:rPr>
              <w:t>ŠAFAŘÍK, Zdeněk (60 %)</w:t>
            </w:r>
            <w:r w:rsidRPr="00D3278F">
              <w:rPr>
                <w:sz w:val="20"/>
                <w:szCs w:val="20"/>
              </w:rPr>
              <w:t>,</w:t>
            </w:r>
            <w:r w:rsidRPr="00D3278F">
              <w:rPr>
                <w:b/>
                <w:sz w:val="20"/>
                <w:szCs w:val="20"/>
              </w:rPr>
              <w:t xml:space="preserve">  </w:t>
            </w:r>
            <w:r w:rsidRPr="00D3278F">
              <w:rPr>
                <w:sz w:val="20"/>
                <w:szCs w:val="20"/>
              </w:rPr>
              <w:t>PRINC</w:t>
            </w:r>
            <w:r>
              <w:rPr>
                <w:sz w:val="20"/>
                <w:szCs w:val="20"/>
              </w:rPr>
              <w:t xml:space="preserve">, </w:t>
            </w:r>
            <w:r w:rsidRPr="00D3278F">
              <w:rPr>
                <w:sz w:val="20"/>
                <w:szCs w:val="20"/>
              </w:rPr>
              <w:t xml:space="preserve"> Ivan,  MIČKA</w:t>
            </w:r>
            <w:r>
              <w:rPr>
                <w:sz w:val="20"/>
                <w:szCs w:val="20"/>
              </w:rPr>
              <w:t>,</w:t>
            </w:r>
            <w:r w:rsidRPr="00D3278F">
              <w:rPr>
                <w:sz w:val="20"/>
                <w:szCs w:val="20"/>
              </w:rPr>
              <w:t xml:space="preserve"> Jan.</w:t>
            </w:r>
            <w:r w:rsidRPr="00D3278F">
              <w:rPr>
                <w:b/>
                <w:sz w:val="20"/>
                <w:szCs w:val="20"/>
              </w:rPr>
              <w:t xml:space="preserve"> </w:t>
            </w:r>
            <w:r w:rsidRPr="00F532B5">
              <w:rPr>
                <w:sz w:val="20"/>
                <w:szCs w:val="20"/>
              </w:rPr>
              <w:t>Únik ropy a ropných látek a jejich vliv na životní  prostředí.</w:t>
            </w:r>
            <w:r w:rsidRPr="00D3278F">
              <w:rPr>
                <w:i/>
                <w:sz w:val="20"/>
                <w:szCs w:val="20"/>
              </w:rPr>
              <w:t xml:space="preserve"> </w:t>
            </w:r>
            <w:r w:rsidRPr="00D3278F">
              <w:rPr>
                <w:sz w:val="20"/>
                <w:szCs w:val="20"/>
              </w:rPr>
              <w:t xml:space="preserve">Lázně Bohdaneč: Institut ochrany obyvatelstva. </w:t>
            </w:r>
            <w:r w:rsidRPr="006442D4">
              <w:rPr>
                <w:i/>
                <w:sz w:val="20"/>
                <w:szCs w:val="20"/>
              </w:rPr>
              <w:t>The Science for Population Protection</w:t>
            </w:r>
            <w:r w:rsidRPr="00D3278F">
              <w:rPr>
                <w:sz w:val="20"/>
                <w:szCs w:val="20"/>
              </w:rPr>
              <w:t xml:space="preserve">. 2017. </w:t>
            </w:r>
          </w:p>
          <w:p w:rsidR="00A2704D" w:rsidRDefault="00A2704D" w:rsidP="00E568AC">
            <w:pPr>
              <w:spacing w:after="60"/>
              <w:jc w:val="both"/>
            </w:pPr>
            <w:r w:rsidRPr="006442D4">
              <w:rPr>
                <w:b/>
              </w:rPr>
              <w:t>SAFARIK, Zdenek (70 %),</w:t>
            </w:r>
            <w:r w:rsidRPr="00D3278F">
              <w:t xml:space="preserve"> </w:t>
            </w:r>
            <w:r>
              <w:t>VICAR,</w:t>
            </w:r>
            <w:r w:rsidRPr="00D3278F">
              <w:t xml:space="preserve"> Dusan, </w:t>
            </w:r>
            <w:r>
              <w:t>MASEK,</w:t>
            </w:r>
            <w:r w:rsidRPr="00D3278F">
              <w:t xml:space="preserve"> Ivan</w:t>
            </w:r>
            <w:r>
              <w:t>, NOVAK,</w:t>
            </w:r>
            <w:r w:rsidRPr="00D3278F">
              <w:t xml:space="preserve"> Ladislav Novak.</w:t>
            </w:r>
            <w:r>
              <w:t xml:space="preserve"> 2016. </w:t>
            </w:r>
            <w:r w:rsidRPr="00D3278F">
              <w:t xml:space="preserve">Health and Hygiene Risks of  Water and the Impact on Public Health. </w:t>
            </w:r>
            <w:r w:rsidRPr="00D357DB">
              <w:rPr>
                <w:i/>
              </w:rPr>
              <w:t>International Business Information Management Conference (27th IBIMA)</w:t>
            </w:r>
            <w:r w:rsidRPr="00D3278F">
              <w:t xml:space="preserve"> 4-5 May </w:t>
            </w:r>
            <w:smartTag w:uri="urn:schemas-microsoft-com:office:smarttags" w:element="metricconverter">
              <w:smartTagPr>
                <w:attr w:name="ProductID" w:val="2016 in"/>
              </w:smartTagPr>
              <w:r w:rsidRPr="00D3278F">
                <w:t>2016 in</w:t>
              </w:r>
            </w:smartTag>
            <w:r w:rsidRPr="00D3278F">
              <w:t xml:space="preserve"> Milan, Italy. 2016, pp. 3238 – 3243. ISBN: 978-0-9860419-7-6. </w:t>
            </w:r>
          </w:p>
          <w:p w:rsidR="00A2704D" w:rsidRPr="00D3278F" w:rsidRDefault="00A2704D" w:rsidP="00E568AC">
            <w:pPr>
              <w:autoSpaceDE w:val="0"/>
              <w:autoSpaceDN w:val="0"/>
              <w:adjustRightInd w:val="0"/>
              <w:spacing w:after="60"/>
              <w:jc w:val="both"/>
              <w:rPr>
                <w:rFonts w:cs="Cambria"/>
                <w:color w:val="000000"/>
              </w:rPr>
            </w:pPr>
            <w:r w:rsidRPr="006442D4">
              <w:rPr>
                <w:b/>
              </w:rPr>
              <w:t>SAFARIK, Zdeněk (20 %),</w:t>
            </w:r>
            <w:r w:rsidRPr="00D3278F">
              <w:t xml:space="preserve"> </w:t>
            </w:r>
            <w:r>
              <w:t>VICAR</w:t>
            </w:r>
            <w:r w:rsidRPr="00D3278F">
              <w:t xml:space="preserve">, </w:t>
            </w:r>
            <w:r>
              <w:t>Dusan</w:t>
            </w:r>
            <w:r w:rsidRPr="00D3278F">
              <w:t xml:space="preserve">, </w:t>
            </w:r>
            <w:r>
              <w:t>LOSEK</w:t>
            </w:r>
            <w:r w:rsidRPr="00D3278F">
              <w:t>, V</w:t>
            </w:r>
            <w:r>
              <w:t>aclav</w:t>
            </w:r>
            <w:r w:rsidRPr="00D3278F">
              <w:t xml:space="preserve">,  </w:t>
            </w:r>
            <w:r>
              <w:t>RAK</w:t>
            </w:r>
            <w:r w:rsidRPr="00D3278F">
              <w:t>, J</w:t>
            </w:r>
            <w:r>
              <w:t>akub, TROJAN, Jakub</w:t>
            </w:r>
            <w:r w:rsidRPr="00D3278F">
              <w:t>.</w:t>
            </w:r>
            <w:r>
              <w:t xml:space="preserve"> 2015</w:t>
            </w:r>
            <w:r w:rsidRPr="00D3278F">
              <w:t xml:space="preserve"> Management of Population Protection against Floods. </w:t>
            </w:r>
            <w:r w:rsidRPr="00D357DB">
              <w:rPr>
                <w:i/>
              </w:rPr>
              <w:t>International Business Information Management Conference (25th IBIMA)</w:t>
            </w:r>
            <w:r w:rsidRPr="00D3278F">
              <w:t xml:space="preserve">  on 7 - 8 May </w:t>
            </w:r>
            <w:smartTag w:uri="urn:schemas-microsoft-com:office:smarttags" w:element="metricconverter">
              <w:smartTagPr>
                <w:attr w:name="ProductID" w:val="2015 in"/>
              </w:smartTagPr>
              <w:r w:rsidRPr="00D3278F">
                <w:t>2015 in</w:t>
              </w:r>
            </w:smartTag>
            <w:r w:rsidRPr="00D3278F">
              <w:t xml:space="preserve"> Amsterdam, Netherlands. ISBN: 978-0-9860419-4-5</w:t>
            </w:r>
            <w:r>
              <w:t>.</w:t>
            </w:r>
          </w:p>
          <w:p w:rsidR="00A2704D" w:rsidRPr="00B14553" w:rsidRDefault="00A2704D" w:rsidP="00E568AC">
            <w:pPr>
              <w:spacing w:after="60"/>
              <w:jc w:val="both"/>
              <w:rPr>
                <w:b/>
              </w:rPr>
            </w:pPr>
            <w:r>
              <w:t>RAK,</w:t>
            </w:r>
            <w:r w:rsidRPr="00D3278F">
              <w:t xml:space="preserve"> Jakub, </w:t>
            </w:r>
            <w:r>
              <w:t>TARABA,</w:t>
            </w:r>
            <w:r w:rsidRPr="00D3278F">
              <w:t xml:space="preserve"> Pavel, </w:t>
            </w:r>
            <w:r>
              <w:t>SVOBODOVA,</w:t>
            </w:r>
            <w:r w:rsidRPr="00D3278F">
              <w:t xml:space="preserve"> Blanka</w:t>
            </w:r>
            <w:r w:rsidRPr="006442D4">
              <w:rPr>
                <w:b/>
              </w:rPr>
              <w:t>, SAFARIK, Zdenek (10 %),</w:t>
            </w:r>
            <w:r w:rsidRPr="00D3278F">
              <w:t xml:space="preserve"> </w:t>
            </w:r>
            <w:r>
              <w:t>TOMEK,</w:t>
            </w:r>
            <w:r w:rsidRPr="00D3278F">
              <w:t xml:space="preserve"> Miroslav, </w:t>
            </w:r>
            <w:r>
              <w:t>STROHMANDL,</w:t>
            </w:r>
            <w:r w:rsidRPr="00D3278F">
              <w:t xml:space="preserve"> Jan</w:t>
            </w:r>
            <w:r>
              <w:t>, LOSEK,</w:t>
            </w:r>
            <w:r w:rsidRPr="00D3278F">
              <w:t xml:space="preserve"> Vaclav.</w:t>
            </w:r>
            <w:r>
              <w:t xml:space="preserve"> 2015</w:t>
            </w:r>
            <w:r w:rsidRPr="00D3278F">
              <w:t xml:space="preserve"> </w:t>
            </w:r>
            <w:r w:rsidRPr="00D357DB">
              <w:t xml:space="preserve">Management of Information Support for  Population Sheltering </w:t>
            </w:r>
            <w:r w:rsidRPr="00D357DB">
              <w:br/>
              <w:t>in the Czech Republic – fhe Case Study.</w:t>
            </w:r>
            <w:r w:rsidRPr="00D3278F">
              <w:t xml:space="preserve"> </w:t>
            </w:r>
            <w:r w:rsidRPr="00D357DB">
              <w:rPr>
                <w:i/>
              </w:rPr>
              <w:t>International Business Information Management Conference (25th IBIMA)</w:t>
            </w:r>
            <w:r w:rsidRPr="00D3278F">
              <w:t xml:space="preserve"> on 7 - 8 May </w:t>
            </w:r>
            <w:smartTag w:uri="urn:schemas-microsoft-com:office:smarttags" w:element="metricconverter">
              <w:smartTagPr>
                <w:attr w:name="ProductID" w:val="2015 in"/>
              </w:smartTagPr>
              <w:r w:rsidRPr="00D3278F">
                <w:t>2015 in</w:t>
              </w:r>
            </w:smartTag>
            <w:r w:rsidRPr="00D3278F">
              <w:t xml:space="preserve"> Amsterdam, Netherlands. ISBN: 978-0-9860419-4-5. </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1. 12. 2017</w:t>
            </w:r>
          </w:p>
          <w:p w:rsidR="00A2704D" w:rsidRDefault="00A2704D" w:rsidP="00E568AC">
            <w:pPr>
              <w:jc w:val="both"/>
            </w:pPr>
          </w:p>
        </w:tc>
      </w:tr>
    </w:tbl>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 xml:space="preserve">Fakulta logistiky a krizového řízení </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C62ABE" w:rsidRDefault="00A2704D" w:rsidP="00E568AC">
            <w:pPr>
              <w:jc w:val="both"/>
              <w:rPr>
                <w:b/>
              </w:rPr>
            </w:pPr>
            <w:smartTag w:uri="urn:schemas-microsoft-com:office:smarttags" w:element="PersonName">
              <w:r w:rsidRPr="00C62ABE">
                <w:rPr>
                  <w:b/>
                </w:rPr>
                <w:t>Pavel Taraba</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1983</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D37F3C" w:rsidRDefault="00A2704D" w:rsidP="00E568AC">
            <w:pPr>
              <w:jc w:val="both"/>
              <w:rPr>
                <w:i/>
              </w:rPr>
            </w:pPr>
            <w:r w:rsidRPr="00D37F3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48</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 xml:space="preserve">0622 </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D37F3C" w:rsidRDefault="00A2704D" w:rsidP="00E568AC">
            <w:pPr>
              <w:jc w:val="both"/>
              <w:rPr>
                <w:i/>
              </w:rPr>
            </w:pPr>
            <w:r w:rsidRPr="00D37F3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36</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Projektová činnost – garant, přednášky (100 %), cvičení (100 %)</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t>Bc: 2005: UTB ve Zlíně, Fakulta managementu a ekonomiky, SO Management a Ekonomika</w:t>
            </w:r>
          </w:p>
          <w:p w:rsidR="00A2704D" w:rsidRDefault="00A2704D" w:rsidP="00E568AC">
            <w:pPr>
              <w:jc w:val="both"/>
            </w:pPr>
            <w:r>
              <w:t>Ing.: 2007: UTB ve Zlíně, Fakulta managementu a ekonomiky, SO Management a marketing</w:t>
            </w:r>
          </w:p>
          <w:p w:rsidR="00A2704D" w:rsidRDefault="00A2704D" w:rsidP="00E568AC">
            <w:pPr>
              <w:jc w:val="both"/>
            </w:pPr>
            <w:r>
              <w:t>Ph.D.: 2013: UTB ve Zlíně, Fakulta managementu a ekonomiky, SO Management a ekonomika</w:t>
            </w:r>
          </w:p>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 xml:space="preserve">2/2008 </w:t>
            </w:r>
            <w:r w:rsidRPr="00F10196">
              <w:t>– dosud:</w:t>
            </w:r>
            <w:r>
              <w:t xml:space="preserve"> Fakulta logistiky a krizového řízení, UTB ve Zlíně, akademický pracovník</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 xml:space="preserve">Vedoucí kvalifikačních prací po obhajobě (2008–2017): </w:t>
            </w:r>
          </w:p>
          <w:p w:rsidR="00A2704D" w:rsidRDefault="00A2704D" w:rsidP="00E568AC">
            <w:pPr>
              <w:jc w:val="both"/>
            </w:pPr>
            <w:r>
              <w:t>86 bakalářských prací na Universitě Tomáše Bati ve Zlíně</w:t>
            </w:r>
          </w:p>
          <w:p w:rsidR="00A2704D" w:rsidRDefault="00A2704D" w:rsidP="00E568AC">
            <w:pPr>
              <w:jc w:val="both"/>
            </w:pPr>
            <w:r>
              <w:t>3 diplomových prací na Universitě Tomáše Bati ve Zlíně</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15</w:t>
            </w:r>
          </w:p>
        </w:tc>
        <w:tc>
          <w:tcPr>
            <w:tcW w:w="693" w:type="dxa"/>
            <w:vMerge w:val="restart"/>
          </w:tcPr>
          <w:p w:rsidR="00A2704D" w:rsidRDefault="00A2704D" w:rsidP="00E568AC">
            <w:pPr>
              <w:jc w:val="both"/>
              <w:rPr>
                <w:b/>
              </w:rPr>
            </w:pPr>
            <w:r>
              <w:rPr>
                <w:b/>
              </w:rPr>
              <w:t>15</w:t>
            </w:r>
          </w:p>
        </w:tc>
        <w:tc>
          <w:tcPr>
            <w:tcW w:w="694" w:type="dxa"/>
            <w:vMerge w:val="restart"/>
          </w:tcPr>
          <w:p w:rsidR="00A2704D" w:rsidRDefault="00A2704D" w:rsidP="00E568AC">
            <w:pPr>
              <w:jc w:val="both"/>
              <w:rPr>
                <w:b/>
              </w:rPr>
            </w:pPr>
            <w:r>
              <w:rPr>
                <w:b/>
              </w:rPr>
              <w:t>29</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56C41" w:rsidTr="00E568AC">
        <w:trPr>
          <w:trHeight w:val="2347"/>
        </w:trPr>
        <w:tc>
          <w:tcPr>
            <w:tcW w:w="9859" w:type="dxa"/>
            <w:gridSpan w:val="11"/>
          </w:tcPr>
          <w:p w:rsidR="00A2704D" w:rsidRPr="00D37F3C" w:rsidRDefault="00A2704D" w:rsidP="00E568AC">
            <w:pPr>
              <w:spacing w:after="60"/>
              <w:jc w:val="both"/>
              <w:rPr>
                <w:color w:val="000000"/>
                <w:shd w:val="clear" w:color="auto" w:fill="FFFFFF"/>
              </w:rPr>
            </w:pPr>
            <w:r w:rsidRPr="00BC018A">
              <w:rPr>
                <w:b/>
                <w:color w:val="000000"/>
                <w:shd w:val="clear" w:color="auto" w:fill="FFFFFF"/>
              </w:rPr>
              <w:t>TARABA, Pavel (75%</w:t>
            </w:r>
            <w:r w:rsidRPr="00D37F3C">
              <w:rPr>
                <w:color w:val="000000"/>
                <w:shd w:val="clear" w:color="auto" w:fill="FFFFFF"/>
              </w:rPr>
              <w:t xml:space="preserve">), </w:t>
            </w:r>
            <w:r>
              <w:rPr>
                <w:color w:val="000000"/>
                <w:shd w:val="clear" w:color="auto" w:fill="FFFFFF"/>
              </w:rPr>
              <w:t>HART</w:t>
            </w:r>
            <w:r w:rsidRPr="00D37F3C">
              <w:rPr>
                <w:color w:val="000000"/>
                <w:shd w:val="clear" w:color="auto" w:fill="FFFFFF"/>
              </w:rPr>
              <w:t>, M</w:t>
            </w:r>
            <w:r>
              <w:rPr>
                <w:color w:val="000000"/>
                <w:shd w:val="clear" w:color="auto" w:fill="FFFFFF"/>
              </w:rPr>
              <w:t>artin,</w:t>
            </w:r>
            <w:r w:rsidRPr="00D37F3C">
              <w:rPr>
                <w:color w:val="000000"/>
                <w:shd w:val="clear" w:color="auto" w:fill="FFFFFF"/>
              </w:rPr>
              <w:t xml:space="preserve"> </w:t>
            </w:r>
            <w:r>
              <w:rPr>
                <w:color w:val="000000"/>
                <w:shd w:val="clear" w:color="auto" w:fill="FFFFFF"/>
              </w:rPr>
              <w:t>PITROVÁ</w:t>
            </w:r>
            <w:r w:rsidRPr="00D37F3C">
              <w:rPr>
                <w:color w:val="000000"/>
                <w:shd w:val="clear" w:color="auto" w:fill="FFFFFF"/>
              </w:rPr>
              <w:t>, K</w:t>
            </w:r>
            <w:r>
              <w:rPr>
                <w:color w:val="000000"/>
                <w:shd w:val="clear" w:color="auto" w:fill="FFFFFF"/>
              </w:rPr>
              <w:t>ateřina</w:t>
            </w:r>
            <w:r w:rsidRPr="00D37F3C">
              <w:rPr>
                <w:color w:val="000000"/>
                <w:shd w:val="clear" w:color="auto" w:fill="FFFFFF"/>
              </w:rPr>
              <w:t>.</w:t>
            </w:r>
            <w:r>
              <w:rPr>
                <w:color w:val="000000"/>
                <w:shd w:val="clear" w:color="auto" w:fill="FFFFFF"/>
              </w:rPr>
              <w:t>.</w:t>
            </w:r>
            <w:r w:rsidRPr="00D37F3C">
              <w:rPr>
                <w:color w:val="000000"/>
                <w:shd w:val="clear" w:color="auto" w:fill="FFFFFF"/>
              </w:rPr>
              <w:t xml:space="preserve">Risk management of projects in the Czech </w:t>
            </w:r>
            <w:r>
              <w:rPr>
                <w:color w:val="000000"/>
                <w:shd w:val="clear" w:color="auto" w:fill="FFFFFF"/>
              </w:rPr>
              <w:t>r</w:t>
            </w:r>
            <w:r w:rsidRPr="00D37F3C">
              <w:rPr>
                <w:color w:val="000000"/>
                <w:shd w:val="clear" w:color="auto" w:fill="FFFFFF"/>
              </w:rPr>
              <w:t>epublic</w:t>
            </w:r>
            <w:r>
              <w:rPr>
                <w:color w:val="000000"/>
                <w:shd w:val="clear" w:color="auto" w:fill="FFFFFF"/>
              </w:rPr>
              <w:t>.</w:t>
            </w:r>
            <w:r w:rsidRPr="00D37F3C">
              <w:rPr>
                <w:rStyle w:val="apple-converted-space"/>
                <w:shd w:val="clear" w:color="auto" w:fill="FFFFFF"/>
              </w:rPr>
              <w:t> </w:t>
            </w:r>
            <w:r w:rsidRPr="00D37F3C">
              <w:rPr>
                <w:i/>
                <w:iCs/>
                <w:color w:val="000000"/>
              </w:rPr>
              <w:t>Poli</w:t>
            </w:r>
            <w:r>
              <w:rPr>
                <w:i/>
                <w:iCs/>
                <w:color w:val="000000"/>
              </w:rPr>
              <w:t>sh Journal of Management Studie.</w:t>
            </w:r>
            <w:r w:rsidRPr="00D37F3C">
              <w:rPr>
                <w:i/>
                <w:iCs/>
                <w:color w:val="000000"/>
              </w:rPr>
              <w:t>,</w:t>
            </w:r>
            <w:r w:rsidRPr="00D37F3C">
              <w:rPr>
                <w:rStyle w:val="apple-converted-space"/>
                <w:i/>
                <w:iCs/>
              </w:rPr>
              <w:t> </w:t>
            </w:r>
            <w:r w:rsidRPr="00D37F3C">
              <w:rPr>
                <w:color w:val="000000"/>
                <w:shd w:val="clear" w:color="auto" w:fill="FFFFFF"/>
              </w:rPr>
              <w:t>2016</w:t>
            </w:r>
            <w:r>
              <w:rPr>
                <w:color w:val="000000"/>
                <w:shd w:val="clear" w:color="auto" w:fill="FFFFFF"/>
              </w:rPr>
              <w:t xml:space="preserve">, </w:t>
            </w:r>
            <w:r w:rsidRPr="00D37F3C">
              <w:rPr>
                <w:color w:val="000000"/>
                <w:shd w:val="clear" w:color="auto" w:fill="FFFFFF"/>
              </w:rPr>
              <w:t>vol. 13, no. 1, pp. 181-191.</w:t>
            </w:r>
          </w:p>
          <w:p w:rsidR="00A2704D" w:rsidRPr="00D37F3C" w:rsidRDefault="00A2704D" w:rsidP="00E568AC">
            <w:pPr>
              <w:spacing w:after="60"/>
              <w:jc w:val="both"/>
              <w:rPr>
                <w:color w:val="000000"/>
                <w:shd w:val="clear" w:color="auto" w:fill="FFFFFF"/>
              </w:rPr>
            </w:pPr>
            <w:r>
              <w:rPr>
                <w:color w:val="000000"/>
                <w:shd w:val="clear" w:color="auto" w:fill="FFFFFF"/>
              </w:rPr>
              <w:t>TARABA</w:t>
            </w:r>
            <w:r w:rsidRPr="00D37F3C">
              <w:rPr>
                <w:color w:val="000000"/>
                <w:shd w:val="clear" w:color="auto" w:fill="FFFFFF"/>
              </w:rPr>
              <w:t>, P</w:t>
            </w:r>
            <w:r>
              <w:rPr>
                <w:color w:val="000000"/>
                <w:shd w:val="clear" w:color="auto" w:fill="FFFFFF"/>
              </w:rPr>
              <w:t>avel</w:t>
            </w:r>
            <w:r w:rsidRPr="00D37F3C">
              <w:rPr>
                <w:color w:val="000000"/>
                <w:shd w:val="clear" w:color="auto" w:fill="FFFFFF"/>
              </w:rPr>
              <w:t xml:space="preserve"> (50%), H</w:t>
            </w:r>
            <w:r>
              <w:rPr>
                <w:color w:val="000000"/>
                <w:shd w:val="clear" w:color="auto" w:fill="FFFFFF"/>
              </w:rPr>
              <w:t>EINZOVÁ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PITROV8, Kateřina</w:t>
            </w:r>
            <w:r w:rsidRPr="00D37F3C">
              <w:rPr>
                <w:color w:val="000000"/>
                <w:shd w:val="clear" w:color="auto" w:fill="FFFFFF"/>
              </w:rPr>
              <w:t xml:space="preserve">, </w:t>
            </w:r>
            <w:r>
              <w:rPr>
                <w:color w:val="000000"/>
                <w:shd w:val="clear" w:color="auto" w:fill="FFFFFF"/>
              </w:rPr>
              <w:t xml:space="preserve">HART, Martin, TROJAN, Jakub. </w:t>
            </w:r>
            <w:r w:rsidRPr="00D37F3C">
              <w:rPr>
                <w:color w:val="000000"/>
                <w:shd w:val="clear" w:color="auto" w:fill="FFFFFF"/>
              </w:rPr>
              <w:t>Project risks in enterprises in the Czech Republic</w:t>
            </w:r>
            <w:r>
              <w:rPr>
                <w:color w:val="000000"/>
                <w:shd w:val="clear" w:color="auto" w:fill="FFFFFF"/>
              </w:rPr>
              <w:t>.</w:t>
            </w:r>
            <w:r w:rsidRPr="00D37F3C">
              <w:rPr>
                <w:rStyle w:val="apple-converted-space"/>
                <w:shd w:val="clear" w:color="auto" w:fill="FFFFFF"/>
              </w:rPr>
              <w:t> </w:t>
            </w:r>
            <w:r w:rsidRPr="00D37F3C">
              <w:rPr>
                <w:i/>
                <w:iCs/>
                <w:color w:val="000000"/>
              </w:rPr>
              <w:t>Proceedings of the 25th International Business Information Management Association Conference - Innovation Vision 2020: From Regional Development Sustainability to Global Economic Growth, IBIMA 2015</w:t>
            </w:r>
            <w:r w:rsidRPr="00D37F3C">
              <w:rPr>
                <w:color w:val="000000"/>
                <w:shd w:val="clear" w:color="auto" w:fill="FFFFFF"/>
              </w:rPr>
              <w:t>, pp. 814-821.</w:t>
            </w:r>
          </w:p>
          <w:p w:rsidR="00A2704D" w:rsidRPr="00D37F3C" w:rsidRDefault="00A2704D" w:rsidP="00E568AC">
            <w:pPr>
              <w:spacing w:after="60"/>
              <w:jc w:val="both"/>
              <w:rPr>
                <w:color w:val="000000"/>
                <w:shd w:val="clear" w:color="auto" w:fill="FFFFFF"/>
              </w:rPr>
            </w:pPr>
            <w:r w:rsidRPr="0003788A">
              <w:rPr>
                <w:b/>
                <w:color w:val="000000"/>
                <w:shd w:val="clear" w:color="auto" w:fill="FFFFFF"/>
              </w:rPr>
              <w:t>TARABA, Pavel (40%)</w:t>
            </w:r>
            <w:r w:rsidRPr="00D37F3C">
              <w:rPr>
                <w:color w:val="000000"/>
                <w:shd w:val="clear" w:color="auto" w:fill="FFFFFF"/>
              </w:rPr>
              <w:t xml:space="preserve">, </w:t>
            </w:r>
            <w:r>
              <w:rPr>
                <w:color w:val="000000"/>
                <w:shd w:val="clear" w:color="auto" w:fill="FFFFFF"/>
              </w:rPr>
              <w:t>BARTOŠÍKOVÁ</w:t>
            </w:r>
            <w:r w:rsidRPr="00D37F3C">
              <w:rPr>
                <w:color w:val="000000"/>
                <w:shd w:val="clear" w:color="auto" w:fill="FFFFFF"/>
              </w:rPr>
              <w:t>, R</w:t>
            </w:r>
            <w:r>
              <w:rPr>
                <w:color w:val="000000"/>
                <w:shd w:val="clear" w:color="auto" w:fill="FFFFFF"/>
              </w:rPr>
              <w:t xml:space="preserve">omana, BILÍKOVÁ, Jana. </w:t>
            </w:r>
            <w:r w:rsidRPr="00D37F3C">
              <w:rPr>
                <w:color w:val="000000"/>
                <w:shd w:val="clear" w:color="auto" w:fill="FFFFFF"/>
              </w:rPr>
              <w:t>Application of knowledge of corporate governance in the Czech Republic</w:t>
            </w:r>
            <w:r>
              <w:rPr>
                <w:color w:val="000000"/>
                <w:shd w:val="clear" w:color="auto" w:fill="FFFFFF"/>
              </w:rPr>
              <w:t>.</w:t>
            </w:r>
            <w:r w:rsidRPr="00D37F3C">
              <w:rPr>
                <w:rStyle w:val="apple-converted-space"/>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1630-1642.</w:t>
            </w:r>
          </w:p>
          <w:p w:rsidR="00A2704D" w:rsidRPr="00D37F3C" w:rsidRDefault="00A2704D" w:rsidP="00E568AC">
            <w:pPr>
              <w:spacing w:after="60"/>
              <w:jc w:val="both"/>
            </w:pPr>
            <w:r>
              <w:rPr>
                <w:color w:val="000000"/>
                <w:shd w:val="clear" w:color="auto" w:fill="FFFFFF"/>
              </w:rPr>
              <w:t>BARTOŠÍKOVÁ</w:t>
            </w:r>
            <w:r w:rsidRPr="00D37F3C">
              <w:rPr>
                <w:color w:val="000000"/>
                <w:shd w:val="clear" w:color="auto" w:fill="FFFFFF"/>
              </w:rPr>
              <w:t>, R</w:t>
            </w:r>
            <w:r>
              <w:rPr>
                <w:color w:val="000000"/>
                <w:shd w:val="clear" w:color="auto" w:fill="FFFFFF"/>
              </w:rPr>
              <w:t>omana,</w:t>
            </w:r>
            <w:r w:rsidRPr="00D37F3C">
              <w:rPr>
                <w:color w:val="000000"/>
                <w:shd w:val="clear" w:color="auto" w:fill="FFFFFF"/>
              </w:rPr>
              <w:t xml:space="preserve"> </w:t>
            </w:r>
            <w:r>
              <w:rPr>
                <w:color w:val="000000"/>
                <w:shd w:val="clear" w:color="auto" w:fill="FFFFFF"/>
              </w:rPr>
              <w:t>BILÍKOVÁ</w:t>
            </w:r>
            <w:r w:rsidRPr="00D37F3C">
              <w:rPr>
                <w:color w:val="000000"/>
                <w:shd w:val="clear" w:color="auto" w:fill="FFFFFF"/>
              </w:rPr>
              <w:t>, J</w:t>
            </w:r>
            <w:r>
              <w:rPr>
                <w:color w:val="000000"/>
                <w:shd w:val="clear" w:color="auto" w:fill="FFFFFF"/>
              </w:rPr>
              <w:t xml:space="preserve">ana, </w:t>
            </w:r>
            <w:r w:rsidRPr="0003788A">
              <w:rPr>
                <w:b/>
                <w:color w:val="000000"/>
                <w:shd w:val="clear" w:color="auto" w:fill="FFFFFF"/>
              </w:rPr>
              <w:t>TARABA, Pavel (40%)</w:t>
            </w:r>
            <w:r>
              <w:rPr>
                <w:b/>
                <w:color w:val="000000"/>
                <w:shd w:val="clear" w:color="auto" w:fill="FFFFFF"/>
              </w:rPr>
              <w:t xml:space="preserve">. </w:t>
            </w:r>
            <w:r w:rsidRPr="00D37F3C">
              <w:rPr>
                <w:color w:val="000000"/>
                <w:shd w:val="clear" w:color="auto" w:fill="FFFFFF"/>
              </w:rPr>
              <w:t>Risk management in the business sector in the Czech Republic</w:t>
            </w:r>
            <w:r>
              <w:rPr>
                <w:color w:val="000000"/>
                <w:shd w:val="clear" w:color="auto" w:fill="FFFFFF"/>
              </w:rPr>
              <w:t>.</w:t>
            </w:r>
            <w:r w:rsidRPr="00D37F3C">
              <w:rPr>
                <w:rStyle w:val="apple-converted-space"/>
                <w:shd w:val="clear" w:color="auto" w:fill="FFFFFF"/>
              </w:rPr>
              <w:t> </w:t>
            </w:r>
            <w:r w:rsidRPr="00D37F3C">
              <w:rPr>
                <w:i/>
                <w:iCs/>
                <w:color w:val="000000"/>
              </w:rPr>
              <w:t>Vision 2020: Sustainable Growth, Economic Development, and Global Competitiveness - Proceedings of the 23rd International Business Information Management Association Conference, IBIMA 2014</w:t>
            </w:r>
            <w:r w:rsidRPr="00D37F3C">
              <w:rPr>
                <w:color w:val="000000"/>
                <w:shd w:val="clear" w:color="auto" w:fill="FFFFFF"/>
              </w:rPr>
              <w:t>, pp. 1643-1650</w:t>
            </w:r>
            <w:r w:rsidRPr="00D37F3C">
              <w:rPr>
                <w:rFonts w:ascii="Verdana" w:hAnsi="Verdana"/>
                <w:color w:val="000000"/>
                <w:sz w:val="18"/>
                <w:szCs w:val="18"/>
                <w:shd w:val="clear" w:color="auto" w:fill="FFFFFF"/>
              </w:rPr>
              <w:t>.</w:t>
            </w:r>
          </w:p>
          <w:p w:rsidR="00A2704D" w:rsidRPr="00D37F3C" w:rsidRDefault="00A2704D" w:rsidP="00E568AC">
            <w:pPr>
              <w:spacing w:after="60"/>
              <w:jc w:val="both"/>
            </w:pPr>
            <w:r>
              <w:lastRenderedPageBreak/>
              <w:t>BARTOŠÍKOVÁ</w:t>
            </w:r>
            <w:r w:rsidRPr="00D37F3C">
              <w:t>, R</w:t>
            </w:r>
            <w:r>
              <w:t>omana</w:t>
            </w:r>
            <w:r w:rsidRPr="00D37F3C">
              <w:t xml:space="preserve">., </w:t>
            </w:r>
            <w:r w:rsidRPr="00BC018A">
              <w:rPr>
                <w:b/>
              </w:rPr>
              <w:t>TARABA, Pavel. (40%),</w:t>
            </w:r>
            <w:r w:rsidRPr="00D37F3C">
              <w:t xml:space="preserve"> </w:t>
            </w:r>
            <w:r>
              <w:t>PITROVÁ</w:t>
            </w:r>
            <w:r w:rsidRPr="00D37F3C">
              <w:t>, K</w:t>
            </w:r>
            <w:r>
              <w:t>ateřina</w:t>
            </w:r>
            <w:r w:rsidRPr="00D37F3C">
              <w:t>.</w:t>
            </w:r>
            <w:r>
              <w:t xml:space="preserve"> A</w:t>
            </w:r>
            <w:r w:rsidRPr="00D37F3C">
              <w:t xml:space="preserve">pplication of project management in public sector. </w:t>
            </w:r>
            <w:r w:rsidRPr="00D37F3C">
              <w:rPr>
                <w:i/>
              </w:rPr>
              <w:t>Economics and Management</w:t>
            </w:r>
            <w:r>
              <w:t>.</w:t>
            </w:r>
            <w:r w:rsidRPr="00D37F3C">
              <w:t xml:space="preserve"> 2013</w:t>
            </w:r>
            <w:r>
              <w:t xml:space="preserve">, </w:t>
            </w:r>
            <w:r w:rsidRPr="00D37F3C">
              <w:t>vol. 7, no. 4, pp. 15-19.</w:t>
            </w:r>
          </w:p>
          <w:p w:rsidR="00A2704D" w:rsidRPr="00756C41" w:rsidRDefault="00A2704D" w:rsidP="00E568AC"/>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Tr="00E568AC">
        <w:trPr>
          <w:trHeight w:val="328"/>
        </w:trPr>
        <w:tc>
          <w:tcPr>
            <w:tcW w:w="9859" w:type="dxa"/>
            <w:gridSpan w:val="11"/>
          </w:tcPr>
          <w:p w:rsidR="00A2704D" w:rsidRDefault="00A2704D" w:rsidP="00E568AC">
            <w:pPr>
              <w:rPr>
                <w:b/>
              </w:rPr>
            </w:pPr>
            <w:r>
              <w:rPr>
                <w:b/>
              </w:rPr>
              <w:t>Krátkodobé výukové pobyty v rámci programu ERASMUS a ERASMUS+</w:t>
            </w:r>
          </w:p>
          <w:p w:rsidR="00A2704D" w:rsidRDefault="00A2704D" w:rsidP="00E568AC">
            <w:pPr>
              <w:jc w:val="both"/>
            </w:pPr>
            <w:r>
              <w:t>0</w:t>
            </w:r>
            <w:r w:rsidRPr="00BB407E">
              <w:t xml:space="preserve">3/2011 </w:t>
            </w:r>
            <w:r w:rsidRPr="00F10196">
              <w:t>–</w:t>
            </w:r>
            <w:r w:rsidRPr="00BB407E">
              <w:t xml:space="preserve"> Sofia Universi</w:t>
            </w:r>
            <w:r>
              <w:t>t</w:t>
            </w:r>
            <w:r w:rsidRPr="00BB407E">
              <w:t>y "St. Kliment Ohridski"</w:t>
            </w:r>
            <w:r>
              <w:t xml:space="preserve"> (BG)</w:t>
            </w:r>
          </w:p>
          <w:p w:rsidR="00A2704D" w:rsidRDefault="00A2704D" w:rsidP="00E568AC">
            <w:pPr>
              <w:jc w:val="both"/>
            </w:pPr>
            <w:r>
              <w:t xml:space="preserve">03/2012 </w:t>
            </w:r>
            <w:r w:rsidRPr="00F10196">
              <w:t>–</w:t>
            </w:r>
            <w:r>
              <w:t xml:space="preserve"> </w:t>
            </w:r>
            <w:r w:rsidRPr="00BB407E">
              <w:t>Akademia Obrony Narodowej</w:t>
            </w:r>
            <w:r>
              <w:t xml:space="preserve"> – (PL)</w:t>
            </w:r>
          </w:p>
          <w:p w:rsidR="00A2704D" w:rsidRDefault="00A2704D" w:rsidP="00E568AC">
            <w:pPr>
              <w:jc w:val="both"/>
            </w:pPr>
            <w:r>
              <w:t xml:space="preserve">11/2012 </w:t>
            </w:r>
            <w:r w:rsidRPr="00F10196">
              <w:t>–</w:t>
            </w:r>
            <w:r>
              <w:t xml:space="preserve"> </w:t>
            </w:r>
            <w:r w:rsidRPr="002746D6">
              <w:t>University of Kavala</w:t>
            </w:r>
            <w:r>
              <w:t xml:space="preserve"> (GR)</w:t>
            </w:r>
          </w:p>
          <w:p w:rsidR="00A2704D" w:rsidRDefault="00A2704D" w:rsidP="00E568AC">
            <w:pPr>
              <w:jc w:val="both"/>
            </w:pPr>
            <w:r>
              <w:t xml:space="preserve">05/2014 </w:t>
            </w:r>
            <w:r w:rsidRPr="00F10196">
              <w:t>–</w:t>
            </w:r>
            <w:r>
              <w:t xml:space="preserve"> </w:t>
            </w:r>
            <w:r w:rsidRPr="002746D6">
              <w:t>University of Kavala</w:t>
            </w:r>
            <w:r>
              <w:t xml:space="preserve"> (GR)</w:t>
            </w:r>
          </w:p>
          <w:p w:rsidR="00A2704D" w:rsidRDefault="00A2704D" w:rsidP="00E568AC">
            <w:pPr>
              <w:jc w:val="both"/>
            </w:pPr>
            <w:r>
              <w:t xml:space="preserve">04/2015 </w:t>
            </w:r>
            <w:r w:rsidRPr="00F10196">
              <w:t>–</w:t>
            </w:r>
            <w:r>
              <w:t xml:space="preserve"> </w:t>
            </w:r>
            <w:r w:rsidRPr="003B379B">
              <w:t>European University Cyprus</w:t>
            </w:r>
            <w:r>
              <w:t xml:space="preserve"> (CY)</w:t>
            </w:r>
          </w:p>
          <w:p w:rsidR="00A2704D" w:rsidRDefault="00A2704D" w:rsidP="00E568AC">
            <w:pPr>
              <w:jc w:val="both"/>
            </w:pPr>
            <w:r>
              <w:t xml:space="preserve">11/2015 </w:t>
            </w:r>
            <w:r w:rsidRPr="00F10196">
              <w:t>–</w:t>
            </w:r>
            <w:r>
              <w:t xml:space="preserve"> </w:t>
            </w:r>
            <w:r w:rsidRPr="00F72E66">
              <w:t>Silesian University of Technology</w:t>
            </w:r>
            <w:r>
              <w:t xml:space="preserve"> (PL)</w:t>
            </w:r>
          </w:p>
          <w:p w:rsidR="00A2704D" w:rsidRDefault="00A2704D" w:rsidP="00E568AC">
            <w:pPr>
              <w:shd w:val="clear" w:color="auto" w:fill="FFFFFF"/>
              <w:ind w:right="-993"/>
            </w:pPr>
            <w:r>
              <w:t xml:space="preserve">04/2016 </w:t>
            </w:r>
            <w:r w:rsidRPr="00F10196">
              <w:t>–</w:t>
            </w:r>
            <w:r>
              <w:t xml:space="preserve"> </w:t>
            </w:r>
            <w:r w:rsidRPr="00F72E66">
              <w:t>University of Algarve</w:t>
            </w:r>
            <w:r>
              <w:t xml:space="preserve"> (P)</w:t>
            </w:r>
          </w:p>
          <w:p w:rsidR="00A2704D" w:rsidRDefault="00A2704D" w:rsidP="00E568AC">
            <w:r>
              <w:t>0</w:t>
            </w:r>
            <w:r w:rsidRPr="0082481A">
              <w:t xml:space="preserve">5/2017 </w:t>
            </w:r>
            <w:r w:rsidRPr="00F10196">
              <w:t>–</w:t>
            </w:r>
            <w:r w:rsidRPr="0082481A">
              <w:t xml:space="preserve"> Vilnius Gediminas Technical University</w:t>
            </w:r>
            <w:r>
              <w:t xml:space="preserve"> (LT)</w:t>
            </w:r>
          </w:p>
          <w:p w:rsidR="00A2704D" w:rsidRDefault="00A2704D" w:rsidP="00E568AC">
            <w:pPr>
              <w:rPr>
                <w:b/>
              </w:rPr>
            </w:pPr>
            <w:r>
              <w:t>0</w:t>
            </w:r>
            <w:r w:rsidRPr="0082481A">
              <w:t xml:space="preserve">9/2017 </w:t>
            </w:r>
            <w:r w:rsidRPr="00F10196">
              <w:t>–</w:t>
            </w:r>
            <w:r w:rsidRPr="0082481A">
              <w:t xml:space="preserve"> Technical University of Varna (BG)</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17. ledna 2018</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Universita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 xml:space="preserve">Fakulta logistiky a krizového řízení </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C62ABE" w:rsidRDefault="00A2704D" w:rsidP="00E568AC">
            <w:pPr>
              <w:jc w:val="both"/>
              <w:rPr>
                <w:b/>
              </w:rPr>
            </w:pPr>
            <w:smartTag w:uri="urn:schemas-microsoft-com:office:smarttags" w:element="PersonName">
              <w:r w:rsidRPr="00C62ABE">
                <w:rPr>
                  <w:b/>
                </w:rPr>
                <w:t>Marek Tomaštík</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Mgr.,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1973</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174C6F" w:rsidRDefault="00A2704D" w:rsidP="00E568AC">
            <w:pPr>
              <w:jc w:val="both"/>
              <w:rPr>
                <w:i/>
              </w:rPr>
            </w:pPr>
            <w:r w:rsidRPr="00174C6F">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174C6F" w:rsidRDefault="00A2704D" w:rsidP="00E568AC">
            <w:pPr>
              <w:jc w:val="both"/>
              <w:rPr>
                <w:i/>
              </w:rPr>
            </w:pPr>
            <w:r w:rsidRPr="00174C6F">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Integrované systémy řízení – garant, přednášky (80 %), cvičení (100 %)</w:t>
            </w:r>
          </w:p>
          <w:p w:rsidR="00A2704D" w:rsidRDefault="00A2704D" w:rsidP="00E568AC">
            <w:pPr>
              <w:jc w:val="both"/>
            </w:pPr>
            <w:r>
              <w:t>Krizové řízení – garant, přednášky (100 %), cvičení (100 %)</w:t>
            </w:r>
          </w:p>
          <w:p w:rsidR="00A2704D" w:rsidRDefault="00A2704D" w:rsidP="00E568AC">
            <w:pPr>
              <w:jc w:val="both"/>
            </w:pPr>
            <w:r>
              <w:t>Řízení rizik v privátní a veřejné sféře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9D5A4D" w:rsidRDefault="00A2704D" w:rsidP="00E568AC">
            <w:pPr>
              <w:jc w:val="both"/>
            </w:pPr>
            <w:r w:rsidRPr="009D5A4D">
              <w:t>Mgr.</w:t>
            </w:r>
            <w:r>
              <w:t>:</w:t>
            </w:r>
            <w:r w:rsidRPr="009D5A4D">
              <w:t>1996 Slezská univerzita v Opavě, Historie s rozšířenou výukou jazyků</w:t>
            </w:r>
          </w:p>
          <w:p w:rsidR="00A2704D" w:rsidRDefault="00A2704D" w:rsidP="00E568AC">
            <w:pPr>
              <w:jc w:val="both"/>
              <w:rPr>
                <w:b/>
              </w:rPr>
            </w:pPr>
            <w:r>
              <w:t xml:space="preserve">Ph.D.: </w:t>
            </w:r>
            <w:r w:rsidRPr="009D5A4D">
              <w:t>20</w:t>
            </w:r>
            <w:r>
              <w:t>12</w:t>
            </w:r>
            <w:r w:rsidRPr="009D5A4D">
              <w:t>8 Univerzita Tomáše Bati ve Zlíně</w:t>
            </w:r>
            <w:r>
              <w:t>,</w:t>
            </w:r>
            <w:r w:rsidRPr="009D5A4D">
              <w:t xml:space="preserve"> Ekonomika a management, Ph.D.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1997 – 2000: Ostravská univerzita, akademický pracovník</w:t>
            </w:r>
          </w:p>
          <w:p w:rsidR="00A2704D" w:rsidRDefault="00A2704D" w:rsidP="00E568AC">
            <w:pPr>
              <w:jc w:val="both"/>
            </w:pPr>
            <w:r w:rsidRPr="00335B59">
              <w:t xml:space="preserve">2000 </w:t>
            </w:r>
            <w:r>
              <w:t>–</w:t>
            </w:r>
            <w:r w:rsidRPr="00335B59">
              <w:t xml:space="preserve"> 2007</w:t>
            </w:r>
            <w:r>
              <w:t xml:space="preserve">: </w:t>
            </w:r>
            <w:r w:rsidRPr="00335B59">
              <w:t>Nadace Tomáše Bati</w:t>
            </w:r>
            <w:r>
              <w:t xml:space="preserve">, </w:t>
            </w:r>
            <w:r w:rsidRPr="00335B59">
              <w:t>vědecký pracovník</w:t>
            </w:r>
          </w:p>
          <w:p w:rsidR="00A2704D" w:rsidRPr="00335B59" w:rsidRDefault="00A2704D" w:rsidP="00E568AC">
            <w:pPr>
              <w:jc w:val="both"/>
            </w:pPr>
            <w:r w:rsidRPr="00335B59">
              <w:t xml:space="preserve">2002 </w:t>
            </w:r>
            <w:r>
              <w:t>–</w:t>
            </w:r>
            <w:r w:rsidRPr="00335B59">
              <w:t xml:space="preserve"> 2006</w:t>
            </w:r>
            <w:r>
              <w:t xml:space="preserve">: </w:t>
            </w:r>
            <w:r w:rsidRPr="00335B59">
              <w:t>místostarosta obce Spytihněv</w:t>
            </w:r>
          </w:p>
          <w:p w:rsidR="00A2704D" w:rsidRPr="00335B59" w:rsidRDefault="00A2704D" w:rsidP="00E568AC">
            <w:pPr>
              <w:jc w:val="both"/>
            </w:pPr>
            <w:r w:rsidRPr="00335B59">
              <w:t xml:space="preserve">2007 </w:t>
            </w:r>
            <w:r>
              <w:t>–</w:t>
            </w:r>
            <w:r w:rsidRPr="00335B59">
              <w:t xml:space="preserve"> 2008</w:t>
            </w:r>
            <w:r>
              <w:t xml:space="preserve">: </w:t>
            </w:r>
            <w:r w:rsidRPr="00335B59">
              <w:t>Úřad vlády</w:t>
            </w:r>
            <w:r>
              <w:t>, O</w:t>
            </w:r>
            <w:r w:rsidRPr="00335B59">
              <w:t>dbor poradců ministra - poradce ministra</w:t>
            </w:r>
          </w:p>
          <w:p w:rsidR="00A2704D" w:rsidRPr="00335B59" w:rsidRDefault="00A2704D" w:rsidP="00E568AC">
            <w:pPr>
              <w:jc w:val="both"/>
            </w:pPr>
            <w:r w:rsidRPr="00335B59">
              <w:t>2008</w:t>
            </w:r>
            <w:r>
              <w:t>: Ministerstvo pro místní rozvoj, O</w:t>
            </w:r>
            <w:r w:rsidRPr="00335B59">
              <w:t>dbor poradců ministra - poradce ministra</w:t>
            </w:r>
          </w:p>
          <w:p w:rsidR="00A2704D" w:rsidRDefault="00A2704D" w:rsidP="00E568AC">
            <w:pPr>
              <w:jc w:val="both"/>
            </w:pPr>
            <w:r>
              <w:t>2008 – dosud: Univerzita Tomáše Bati ve Zlíně, akademický pracovník</w:t>
            </w:r>
          </w:p>
          <w:p w:rsidR="00A2704D" w:rsidRDefault="00A2704D" w:rsidP="00E568AC">
            <w:pPr>
              <w:jc w:val="both"/>
            </w:pP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 xml:space="preserve">60 bakalářských prací a 9 diplomových prací na současném akademickém pracovišti, v minulosti také na Fakultě managementu a ekonomiky, Fakultě technologické UTB.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4</w:t>
            </w:r>
          </w:p>
        </w:tc>
        <w:tc>
          <w:tcPr>
            <w:tcW w:w="693" w:type="dxa"/>
            <w:vMerge w:val="restart"/>
          </w:tcPr>
          <w:p w:rsidR="00A2704D" w:rsidRDefault="00A2704D" w:rsidP="00E568AC">
            <w:pPr>
              <w:jc w:val="both"/>
              <w:rPr>
                <w:b/>
              </w:rPr>
            </w:pPr>
            <w:r>
              <w:rPr>
                <w:b/>
              </w:rPr>
              <w:t>4</w:t>
            </w:r>
          </w:p>
        </w:tc>
        <w:tc>
          <w:tcPr>
            <w:tcW w:w="694" w:type="dxa"/>
            <w:vMerge w:val="restart"/>
          </w:tcPr>
          <w:p w:rsidR="00A2704D" w:rsidRDefault="00A2704D" w:rsidP="00E568AC">
            <w:pPr>
              <w:jc w:val="both"/>
              <w:rPr>
                <w:b/>
              </w:rPr>
            </w:pPr>
            <w:r>
              <w:rPr>
                <w:b/>
              </w:rPr>
              <w:t>4</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pPr>
              <w:pStyle w:val="Odstavecseseznamem"/>
              <w:spacing w:after="60" w:line="240" w:lineRule="auto"/>
              <w:ind w:left="0"/>
              <w:jc w:val="both"/>
              <w:rPr>
                <w:rFonts w:ascii="Times New Roman" w:hAnsi="Times New Roman"/>
                <w:sz w:val="20"/>
                <w:szCs w:val="20"/>
                <w:shd w:val="clear" w:color="auto" w:fill="FFFFFF"/>
              </w:rPr>
              <w:pPrChange w:id="1682" w:author="Eva Skýbová" w:date="2018-06-08T11:05:00Z">
                <w:pPr>
                  <w:pStyle w:val="Odstavecseseznamem"/>
                  <w:spacing w:after="60"/>
                  <w:ind w:left="0"/>
                  <w:jc w:val="both"/>
                </w:pPr>
              </w:pPrChange>
            </w:pPr>
            <w:r w:rsidRPr="00E739AE">
              <w:rPr>
                <w:rFonts w:ascii="Times New Roman" w:hAnsi="Times New Roman"/>
                <w:b/>
                <w:sz w:val="20"/>
                <w:szCs w:val="20"/>
              </w:rPr>
              <w:t>TOMAŠTÍK, Marek (95 %)</w:t>
            </w:r>
            <w:r w:rsidRPr="00E739AE">
              <w:rPr>
                <w:rFonts w:ascii="Times New Roman" w:hAnsi="Times New Roman"/>
                <w:sz w:val="20"/>
                <w:szCs w:val="20"/>
              </w:rPr>
              <w:t xml:space="preserve"> a DOKULIL, Jiří.</w:t>
            </w:r>
            <w:r w:rsidRPr="00E739AE">
              <w:rPr>
                <w:rFonts w:ascii="Times New Roman" w:hAnsi="Times New Roman"/>
                <w:sz w:val="20"/>
                <w:szCs w:val="20"/>
                <w:shd w:val="clear" w:color="auto" w:fill="FFFFFF"/>
              </w:rPr>
              <w:t xml:space="preserve"> Risk Travel Management and its use in The Condition of The Czech Republic. In: </w:t>
            </w:r>
            <w:r w:rsidRPr="00E739AE">
              <w:rPr>
                <w:rFonts w:ascii="Times New Roman" w:hAnsi="Times New Roman"/>
                <w:i/>
                <w:iCs/>
                <w:sz w:val="20"/>
                <w:szCs w:val="20"/>
              </w:rPr>
              <w:t>Knowledge for Market Use 2017: People in Economics – Decisions, Behavior and Normative Models International Scientific Conference Proceedings</w:t>
            </w:r>
            <w:r w:rsidRPr="00E739AE">
              <w:rPr>
                <w:rFonts w:ascii="Times New Roman" w:hAnsi="Times New Roman"/>
                <w:sz w:val="20"/>
                <w:szCs w:val="20"/>
                <w:shd w:val="clear" w:color="auto" w:fill="FFFFFF"/>
              </w:rPr>
              <w:t xml:space="preserve">. Olomouc: Palacký University, Olomouc. 2017. s. 592 - 599. ISBN 978-80-244-5233-3. </w:t>
            </w:r>
          </w:p>
          <w:p w:rsidR="00A2704D" w:rsidRDefault="00A2704D">
            <w:pPr>
              <w:pStyle w:val="Odstavecseseznamem"/>
              <w:spacing w:after="60" w:line="240" w:lineRule="auto"/>
              <w:ind w:left="0"/>
              <w:jc w:val="both"/>
              <w:rPr>
                <w:rFonts w:ascii="Times New Roman" w:hAnsi="Times New Roman"/>
                <w:sz w:val="20"/>
                <w:szCs w:val="20"/>
                <w:shd w:val="clear" w:color="auto" w:fill="FFFFFF"/>
              </w:rPr>
              <w:pPrChange w:id="1683" w:author="Eva Skýbová" w:date="2018-06-08T11:05:00Z">
                <w:pPr>
                  <w:pStyle w:val="Odstavecseseznamem"/>
                  <w:spacing w:after="60"/>
                  <w:ind w:left="0"/>
                  <w:jc w:val="both"/>
                </w:pPr>
              </w:pPrChange>
            </w:pPr>
            <w:r w:rsidRPr="00E739AE">
              <w:rPr>
                <w:rFonts w:ascii="Times New Roman" w:hAnsi="Times New Roman"/>
                <w:b/>
                <w:sz w:val="20"/>
                <w:szCs w:val="20"/>
              </w:rPr>
              <w:t>TOMAŠTÍK, Marek (80 %),</w:t>
            </w:r>
            <w:r w:rsidRPr="00E739AE">
              <w:rPr>
                <w:rFonts w:ascii="Times New Roman" w:hAnsi="Times New Roman"/>
                <w:sz w:val="20"/>
                <w:szCs w:val="20"/>
              </w:rPr>
              <w:t xml:space="preserve"> TUČKOVÁ, Zuzana a HOKE, Eva.</w:t>
            </w:r>
            <w:r w:rsidRPr="00E739AE">
              <w:rPr>
                <w:rFonts w:ascii="Times New Roman" w:hAnsi="Times New Roman"/>
                <w:sz w:val="20"/>
                <w:szCs w:val="20"/>
                <w:shd w:val="clear" w:color="auto" w:fill="FFFFFF"/>
              </w:rPr>
              <w:t xml:space="preserve"> Business and its risks in The Bata Canal. In: </w:t>
            </w:r>
            <w:r w:rsidRPr="00E739AE">
              <w:rPr>
                <w:rFonts w:ascii="Times New Roman" w:hAnsi="Times New Roman"/>
                <w:i/>
                <w:iCs/>
                <w:sz w:val="20"/>
                <w:szCs w:val="20"/>
              </w:rPr>
              <w:t>4th International Multidisciplinary Scientific Conferences on Social Sciences &amp; Arts SGEM 2017</w:t>
            </w:r>
            <w:r w:rsidRPr="00E739AE">
              <w:rPr>
                <w:rFonts w:ascii="Times New Roman" w:hAnsi="Times New Roman"/>
                <w:sz w:val="20"/>
                <w:szCs w:val="20"/>
                <w:shd w:val="clear" w:color="auto" w:fill="FFFFFF"/>
              </w:rPr>
              <w:t xml:space="preserve">. Sofia: STEF92 Technology Ltd.. 2017. s. 113 - 120. ISBN 978-619-7408-16-4. </w:t>
            </w:r>
          </w:p>
          <w:p w:rsidR="00A2704D" w:rsidRDefault="00A2704D">
            <w:pPr>
              <w:pStyle w:val="Odstavecseseznamem"/>
              <w:spacing w:after="60" w:line="240" w:lineRule="auto"/>
              <w:ind w:left="0"/>
              <w:jc w:val="both"/>
              <w:rPr>
                <w:rFonts w:ascii="Times New Roman" w:hAnsi="Times New Roman"/>
                <w:sz w:val="20"/>
                <w:szCs w:val="20"/>
              </w:rPr>
              <w:pPrChange w:id="1684" w:author="Eva Skýbová" w:date="2018-06-08T11:05:00Z">
                <w:pPr>
                  <w:pStyle w:val="Odstavecseseznamem"/>
                  <w:spacing w:after="60"/>
                  <w:ind w:left="0"/>
                  <w:jc w:val="both"/>
                </w:pPr>
              </w:pPrChange>
            </w:pPr>
            <w:r w:rsidRPr="00E739AE">
              <w:rPr>
                <w:rFonts w:ascii="Times New Roman" w:hAnsi="Times New Roman"/>
                <w:sz w:val="20"/>
                <w:szCs w:val="20"/>
              </w:rPr>
              <w:t xml:space="preserve">ČECH, Petr, CHROMÝ, Jan a </w:t>
            </w:r>
            <w:r w:rsidRPr="00E739AE">
              <w:rPr>
                <w:rFonts w:ascii="Times New Roman" w:hAnsi="Times New Roman"/>
                <w:b/>
                <w:sz w:val="20"/>
                <w:szCs w:val="20"/>
              </w:rPr>
              <w:t>TOMAŠTÍK, Marek (15 %).</w:t>
            </w:r>
            <w:r w:rsidRPr="00E739AE">
              <w:rPr>
                <w:rFonts w:ascii="Times New Roman" w:hAnsi="Times New Roman"/>
                <w:sz w:val="20"/>
                <w:szCs w:val="20"/>
              </w:rPr>
              <w:t xml:space="preserve"> Principles of Managerial Work in the Hotel Industry. </w:t>
            </w:r>
            <w:r w:rsidRPr="00E739AE">
              <w:rPr>
                <w:rFonts w:ascii="Times New Roman" w:hAnsi="Times New Roman"/>
                <w:i/>
                <w:sz w:val="20"/>
                <w:szCs w:val="20"/>
              </w:rPr>
              <w:t>International  Business Information Management Conference (30th IBIMA)</w:t>
            </w:r>
            <w:r w:rsidRPr="00E739AE">
              <w:rPr>
                <w:rFonts w:ascii="Times New Roman" w:hAnsi="Times New Roman"/>
                <w:sz w:val="20"/>
                <w:szCs w:val="20"/>
              </w:rPr>
              <w:t xml:space="preserve"> Madrid, Spain. The paper will be included in the conference proceedings (ISBN:978-0-9860419-9-0) as a full paper. </w:t>
            </w:r>
          </w:p>
          <w:p w:rsidR="00A2704D" w:rsidRDefault="00A2704D">
            <w:pPr>
              <w:pStyle w:val="Odstavecseseznamem"/>
              <w:spacing w:after="60" w:line="240" w:lineRule="auto"/>
              <w:ind w:left="0"/>
              <w:jc w:val="both"/>
              <w:rPr>
                <w:rFonts w:ascii="Times New Roman" w:hAnsi="Times New Roman"/>
                <w:sz w:val="20"/>
                <w:szCs w:val="20"/>
              </w:rPr>
              <w:pPrChange w:id="1685" w:author="Eva Skýbová" w:date="2018-06-08T11:05:00Z">
                <w:pPr>
                  <w:pStyle w:val="Odstavecseseznamem"/>
                  <w:spacing w:after="60"/>
                  <w:ind w:left="0"/>
                  <w:jc w:val="both"/>
                </w:pPr>
              </w:pPrChange>
            </w:pPr>
            <w:r w:rsidRPr="00E739AE">
              <w:rPr>
                <w:rFonts w:ascii="Times New Roman" w:hAnsi="Times New Roman"/>
                <w:bCs/>
                <w:sz w:val="20"/>
                <w:szCs w:val="20"/>
              </w:rPr>
              <w:lastRenderedPageBreak/>
              <w:t>ČECH</w:t>
            </w:r>
            <w:r w:rsidRPr="00E739AE">
              <w:rPr>
                <w:rFonts w:ascii="Times New Roman" w:hAnsi="Times New Roman"/>
                <w:sz w:val="20"/>
                <w:szCs w:val="20"/>
              </w:rPr>
              <w:t xml:space="preserve">, </w:t>
            </w:r>
            <w:r w:rsidRPr="00E739AE">
              <w:rPr>
                <w:rFonts w:ascii="Times New Roman" w:hAnsi="Times New Roman"/>
                <w:bCs/>
                <w:sz w:val="20"/>
                <w:szCs w:val="20"/>
              </w:rPr>
              <w:t>Petr,</w:t>
            </w:r>
            <w:r w:rsidRPr="00E739AE">
              <w:rPr>
                <w:rFonts w:ascii="Times New Roman" w:hAnsi="Times New Roman"/>
                <w:sz w:val="20"/>
                <w:szCs w:val="20"/>
              </w:rPr>
              <w:t xml:space="preserve"> </w:t>
            </w:r>
            <w:r w:rsidRPr="00E739AE">
              <w:rPr>
                <w:rFonts w:ascii="Times New Roman" w:hAnsi="Times New Roman"/>
                <w:bCs/>
                <w:sz w:val="20"/>
                <w:szCs w:val="20"/>
              </w:rPr>
              <w:t>BERÁNEK</w:t>
            </w:r>
            <w:r w:rsidRPr="00E739AE">
              <w:rPr>
                <w:rFonts w:ascii="Times New Roman" w:hAnsi="Times New Roman"/>
                <w:sz w:val="20"/>
                <w:szCs w:val="20"/>
              </w:rPr>
              <w:t xml:space="preserve">, </w:t>
            </w:r>
            <w:r w:rsidRPr="00E739AE">
              <w:rPr>
                <w:rFonts w:ascii="Times New Roman" w:hAnsi="Times New Roman"/>
                <w:bCs/>
                <w:sz w:val="20"/>
                <w:szCs w:val="20"/>
              </w:rPr>
              <w:t>Martina</w:t>
            </w:r>
            <w:r w:rsidRPr="00E739AE">
              <w:rPr>
                <w:rFonts w:ascii="Times New Roman" w:hAnsi="Times New Roman"/>
                <w:sz w:val="20"/>
                <w:szCs w:val="20"/>
              </w:rPr>
              <w:t xml:space="preserve"> a </w:t>
            </w:r>
            <w:r w:rsidRPr="00E739AE">
              <w:rPr>
                <w:rFonts w:ascii="Times New Roman" w:hAnsi="Times New Roman"/>
                <w:b/>
                <w:bCs/>
                <w:sz w:val="20"/>
                <w:szCs w:val="20"/>
              </w:rPr>
              <w:t>TOMAŠTÍK</w:t>
            </w:r>
            <w:r w:rsidRPr="00E739AE">
              <w:rPr>
                <w:rFonts w:ascii="Times New Roman" w:hAnsi="Times New Roman"/>
                <w:b/>
                <w:sz w:val="20"/>
                <w:szCs w:val="20"/>
              </w:rPr>
              <w:t xml:space="preserve">, </w:t>
            </w:r>
            <w:r w:rsidRPr="00E739AE">
              <w:rPr>
                <w:rFonts w:ascii="Times New Roman" w:hAnsi="Times New Roman"/>
                <w:b/>
                <w:bCs/>
                <w:sz w:val="20"/>
                <w:szCs w:val="20"/>
              </w:rPr>
              <w:t>Marek (15 %)</w:t>
            </w:r>
            <w:r w:rsidRPr="00E739AE">
              <w:rPr>
                <w:rFonts w:ascii="Times New Roman" w:hAnsi="Times New Roman"/>
                <w:b/>
                <w:sz w:val="20"/>
                <w:szCs w:val="20"/>
              </w:rPr>
              <w:t>.</w:t>
            </w:r>
            <w:r w:rsidRPr="00E739AE">
              <w:rPr>
                <w:rFonts w:ascii="Times New Roman" w:hAnsi="Times New Roman"/>
                <w:sz w:val="20"/>
                <w:szCs w:val="20"/>
              </w:rPr>
              <w:t xml:space="preserve"> </w:t>
            </w:r>
            <w:r w:rsidRPr="00E739AE">
              <w:rPr>
                <w:rFonts w:ascii="Times New Roman" w:hAnsi="Times New Roman"/>
                <w:sz w:val="20"/>
                <w:szCs w:val="20"/>
                <w:shd w:val="clear" w:color="auto" w:fill="FFFFFF"/>
              </w:rPr>
              <w:t>Managerial Competencies in Hotel Industry. In: </w:t>
            </w:r>
            <w:r w:rsidRPr="00E739AE">
              <w:rPr>
                <w:rFonts w:ascii="Times New Roman" w:hAnsi="Times New Roman"/>
                <w:i/>
                <w:iCs/>
                <w:sz w:val="20"/>
                <w:szCs w:val="20"/>
              </w:rPr>
              <w:t>Proceedings Of The 2015 International Conference On Industrial Technology And Management Science (Itms 2015)</w:t>
            </w:r>
            <w:r w:rsidRPr="00E739AE">
              <w:rPr>
                <w:rFonts w:ascii="Times New Roman" w:hAnsi="Times New Roman"/>
                <w:sz w:val="20"/>
                <w:szCs w:val="20"/>
                <w:shd w:val="clear" w:color="auto" w:fill="FFFFFF"/>
              </w:rPr>
              <w:t>. Amsterdam: Atlantis Press. 2015, s. 483 - 486.</w:t>
            </w:r>
            <w:r w:rsidRPr="00E739AE">
              <w:rPr>
                <w:rFonts w:ascii="Times New Roman" w:hAnsi="Times New Roman"/>
                <w:sz w:val="20"/>
                <w:szCs w:val="20"/>
              </w:rPr>
              <w:t xml:space="preserve"> ISSN 2352-538X. ISBN 978-94-6252-123-0. </w:t>
            </w:r>
          </w:p>
          <w:p w:rsidR="00A2704D" w:rsidRDefault="00A2704D">
            <w:pPr>
              <w:pStyle w:val="Odstavecseseznamem"/>
              <w:spacing w:after="60" w:line="240" w:lineRule="auto"/>
              <w:ind w:left="0"/>
              <w:jc w:val="both"/>
              <w:rPr>
                <w:b/>
              </w:rPr>
              <w:pPrChange w:id="1686" w:author="Eva Skýbová" w:date="2018-06-08T11:05:00Z">
                <w:pPr>
                  <w:pStyle w:val="Odstavecseseznamem"/>
                  <w:spacing w:after="60"/>
                  <w:ind w:left="38"/>
                  <w:jc w:val="both"/>
                </w:pPr>
              </w:pPrChange>
            </w:pPr>
            <w:r w:rsidRPr="00E739AE">
              <w:rPr>
                <w:rFonts w:ascii="Times New Roman" w:hAnsi="Times New Roman"/>
                <w:b/>
                <w:bCs/>
                <w:sz w:val="20"/>
                <w:szCs w:val="20"/>
              </w:rPr>
              <w:t>TOMAŠTÍK</w:t>
            </w:r>
            <w:r w:rsidRPr="00E739AE">
              <w:rPr>
                <w:rFonts w:ascii="Times New Roman" w:hAnsi="Times New Roman"/>
                <w:b/>
                <w:sz w:val="20"/>
                <w:szCs w:val="20"/>
              </w:rPr>
              <w:t xml:space="preserve">, </w:t>
            </w:r>
            <w:r w:rsidRPr="00E739AE">
              <w:rPr>
                <w:rFonts w:ascii="Times New Roman" w:hAnsi="Times New Roman"/>
                <w:b/>
                <w:bCs/>
                <w:sz w:val="20"/>
                <w:szCs w:val="20"/>
              </w:rPr>
              <w:t>Marek (80 %)</w:t>
            </w:r>
            <w:r w:rsidRPr="00E739AE">
              <w:rPr>
                <w:rFonts w:ascii="Times New Roman" w:hAnsi="Times New Roman"/>
                <w:sz w:val="20"/>
                <w:szCs w:val="20"/>
              </w:rPr>
              <w:t xml:space="preserve">, </w:t>
            </w:r>
            <w:r w:rsidRPr="00E739AE">
              <w:rPr>
                <w:rFonts w:ascii="Times New Roman" w:hAnsi="Times New Roman"/>
                <w:bCs/>
                <w:sz w:val="20"/>
                <w:szCs w:val="20"/>
              </w:rPr>
              <w:t>PITROVÁ</w:t>
            </w:r>
            <w:r w:rsidRPr="00E739AE">
              <w:rPr>
                <w:rFonts w:ascii="Times New Roman" w:hAnsi="Times New Roman"/>
                <w:sz w:val="20"/>
                <w:szCs w:val="20"/>
              </w:rPr>
              <w:t xml:space="preserve">, </w:t>
            </w:r>
            <w:r w:rsidRPr="00E739AE">
              <w:rPr>
                <w:rFonts w:ascii="Times New Roman" w:hAnsi="Times New Roman"/>
                <w:bCs/>
                <w:sz w:val="20"/>
                <w:szCs w:val="20"/>
              </w:rPr>
              <w:t>Kateřina, ČECH</w:t>
            </w:r>
            <w:r w:rsidRPr="00E739AE">
              <w:rPr>
                <w:rFonts w:ascii="Times New Roman" w:hAnsi="Times New Roman"/>
                <w:sz w:val="20"/>
                <w:szCs w:val="20"/>
              </w:rPr>
              <w:t xml:space="preserve">, </w:t>
            </w:r>
            <w:r w:rsidRPr="00E739AE">
              <w:rPr>
                <w:rFonts w:ascii="Times New Roman" w:hAnsi="Times New Roman"/>
                <w:bCs/>
                <w:sz w:val="20"/>
                <w:szCs w:val="20"/>
              </w:rPr>
              <w:t>Petr</w:t>
            </w:r>
            <w:r w:rsidRPr="00E739AE">
              <w:rPr>
                <w:rFonts w:ascii="Times New Roman" w:hAnsi="Times New Roman"/>
                <w:sz w:val="20"/>
                <w:szCs w:val="20"/>
                <w:shd w:val="clear" w:color="auto" w:fill="FFFFFF"/>
              </w:rPr>
              <w:t>. Analysis Of Potential Risks In The Current Tourism From The Perspective Of Czech Travel Agencies. In: </w:t>
            </w:r>
            <w:r w:rsidRPr="00E739AE">
              <w:rPr>
                <w:rFonts w:ascii="Times New Roman" w:hAnsi="Times New Roman"/>
                <w:i/>
                <w:iCs/>
                <w:sz w:val="20"/>
                <w:szCs w:val="20"/>
              </w:rPr>
              <w:t>Political Sciences, Law, Finance, Economics And Tourism, vol. IV.</w:t>
            </w:r>
            <w:r w:rsidRPr="00E739AE">
              <w:rPr>
                <w:rFonts w:ascii="Times New Roman" w:hAnsi="Times New Roman"/>
                <w:sz w:val="20"/>
                <w:szCs w:val="20"/>
                <w:shd w:val="clear" w:color="auto" w:fill="FFFFFF"/>
              </w:rPr>
              <w:t xml:space="preserve"> Sofia: STEF92 Technology. 2014. s. 35 - 42. </w:t>
            </w:r>
            <w:r w:rsidRPr="00E739AE">
              <w:rPr>
                <w:rFonts w:ascii="Times New Roman" w:hAnsi="Times New Roman"/>
                <w:sz w:val="20"/>
                <w:szCs w:val="20"/>
              </w:rPr>
              <w:t>ISSN 2367-5659. ISBN 978-619-7105-28-5.</w:t>
            </w:r>
          </w:p>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bCs/>
                <w:sz w:val="28"/>
                <w:szCs w:val="28"/>
              </w:rPr>
            </w:pPr>
            <w:r>
              <w:rPr>
                <w:b/>
                <w:bCs/>
                <w:sz w:val="28"/>
                <w:szCs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bCs/>
              </w:rPr>
            </w:pPr>
            <w:r>
              <w:rPr>
                <w:b/>
                <w:bCs/>
              </w:rPr>
              <w:t>Vysoká škola</w:t>
            </w:r>
          </w:p>
        </w:tc>
        <w:tc>
          <w:tcPr>
            <w:tcW w:w="7341" w:type="dxa"/>
            <w:gridSpan w:val="10"/>
          </w:tcPr>
          <w:p w:rsidR="00A2704D" w:rsidRDefault="00A2704D" w:rsidP="00E568AC">
            <w:pPr>
              <w:jc w:val="both"/>
            </w:pPr>
            <w:r w:rsidRPr="003A6AE2">
              <w:t>Univerzita Tomáše Bati ve Zlíně</w:t>
            </w:r>
          </w:p>
        </w:tc>
      </w:tr>
      <w:tr w:rsidR="00A2704D" w:rsidTr="00E568AC">
        <w:tc>
          <w:tcPr>
            <w:tcW w:w="2518" w:type="dxa"/>
            <w:shd w:val="clear" w:color="auto" w:fill="F7CAAC"/>
          </w:tcPr>
          <w:p w:rsidR="00A2704D" w:rsidRDefault="00A2704D" w:rsidP="00E568AC">
            <w:pPr>
              <w:jc w:val="both"/>
              <w:rPr>
                <w:b/>
                <w:bCs/>
              </w:rPr>
            </w:pPr>
            <w:r>
              <w:rPr>
                <w:b/>
                <w:bCs/>
              </w:rPr>
              <w:t>Součást vysoké školy</w:t>
            </w:r>
          </w:p>
        </w:tc>
        <w:tc>
          <w:tcPr>
            <w:tcW w:w="7341" w:type="dxa"/>
            <w:gridSpan w:val="10"/>
          </w:tcPr>
          <w:p w:rsidR="00A2704D" w:rsidRDefault="00A2704D" w:rsidP="00E568AC">
            <w:pPr>
              <w:jc w:val="both"/>
            </w:pPr>
            <w:r w:rsidRPr="003A6AE2">
              <w:t>Fakulta logistiky a krizového řízení</w:t>
            </w:r>
          </w:p>
        </w:tc>
      </w:tr>
      <w:tr w:rsidR="00A2704D" w:rsidTr="00E568AC">
        <w:tc>
          <w:tcPr>
            <w:tcW w:w="2518" w:type="dxa"/>
            <w:shd w:val="clear" w:color="auto" w:fill="F7CAAC"/>
          </w:tcPr>
          <w:p w:rsidR="00A2704D" w:rsidRDefault="00A2704D" w:rsidP="00E568AC">
            <w:pPr>
              <w:jc w:val="both"/>
              <w:rPr>
                <w:b/>
                <w:bCs/>
              </w:rPr>
            </w:pPr>
            <w:r>
              <w:rPr>
                <w:b/>
                <w:bCs/>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bCs/>
              </w:rPr>
            </w:pPr>
            <w:r>
              <w:rPr>
                <w:b/>
                <w:bCs/>
              </w:rPr>
              <w:t>Jméno a příjmení</w:t>
            </w:r>
          </w:p>
        </w:tc>
        <w:tc>
          <w:tcPr>
            <w:tcW w:w="4536" w:type="dxa"/>
            <w:gridSpan w:val="5"/>
          </w:tcPr>
          <w:p w:rsidR="00A2704D" w:rsidRPr="00C62ABE" w:rsidRDefault="00A2704D" w:rsidP="00E568AC">
            <w:pPr>
              <w:jc w:val="both"/>
              <w:rPr>
                <w:b/>
              </w:rPr>
            </w:pPr>
            <w:smartTag w:uri="urn:schemas-microsoft-com:office:smarttags" w:element="PersonName">
              <w:r w:rsidRPr="00C62ABE">
                <w:rPr>
                  <w:b/>
                </w:rPr>
                <w:t>Miroslav Tomek</w:t>
              </w:r>
            </w:smartTag>
          </w:p>
        </w:tc>
        <w:tc>
          <w:tcPr>
            <w:tcW w:w="709" w:type="dxa"/>
            <w:shd w:val="clear" w:color="auto" w:fill="F7CAAC"/>
          </w:tcPr>
          <w:p w:rsidR="00A2704D" w:rsidRDefault="00A2704D" w:rsidP="00E568AC">
            <w:pPr>
              <w:jc w:val="both"/>
              <w:rPr>
                <w:b/>
                <w:bCs/>
              </w:rPr>
            </w:pPr>
            <w:r>
              <w:rPr>
                <w:b/>
                <w:bCs/>
              </w:rPr>
              <w:t>Tituly</w:t>
            </w:r>
          </w:p>
        </w:tc>
        <w:tc>
          <w:tcPr>
            <w:tcW w:w="2096" w:type="dxa"/>
            <w:gridSpan w:val="4"/>
          </w:tcPr>
          <w:p w:rsidR="00A2704D" w:rsidRDefault="00A2704D" w:rsidP="00E568AC">
            <w:pPr>
              <w:jc w:val="both"/>
            </w:pPr>
            <w:r>
              <w:t>doc., Ing., PhD.</w:t>
            </w:r>
          </w:p>
        </w:tc>
      </w:tr>
      <w:tr w:rsidR="00A2704D" w:rsidRPr="00335EE8" w:rsidTr="00E568AC">
        <w:tc>
          <w:tcPr>
            <w:tcW w:w="2518" w:type="dxa"/>
            <w:shd w:val="clear" w:color="auto" w:fill="F7CAAC"/>
          </w:tcPr>
          <w:p w:rsidR="00A2704D" w:rsidRDefault="00A2704D" w:rsidP="00E568AC">
            <w:pPr>
              <w:jc w:val="both"/>
              <w:rPr>
                <w:b/>
                <w:bCs/>
              </w:rPr>
            </w:pPr>
            <w:r>
              <w:rPr>
                <w:b/>
                <w:bCs/>
              </w:rPr>
              <w:t>Rok narození</w:t>
            </w:r>
          </w:p>
        </w:tc>
        <w:tc>
          <w:tcPr>
            <w:tcW w:w="829" w:type="dxa"/>
          </w:tcPr>
          <w:p w:rsidR="00A2704D" w:rsidRDefault="00A2704D" w:rsidP="00E568AC">
            <w:pPr>
              <w:jc w:val="both"/>
            </w:pPr>
            <w:r>
              <w:t>1952</w:t>
            </w:r>
          </w:p>
        </w:tc>
        <w:tc>
          <w:tcPr>
            <w:tcW w:w="1721" w:type="dxa"/>
            <w:shd w:val="clear" w:color="auto" w:fill="F7CAAC"/>
          </w:tcPr>
          <w:p w:rsidR="00A2704D" w:rsidRDefault="00A2704D" w:rsidP="00E568AC">
            <w:pPr>
              <w:jc w:val="both"/>
              <w:rPr>
                <w:b/>
                <w:bCs/>
              </w:rPr>
            </w:pPr>
            <w:r>
              <w:rPr>
                <w:b/>
                <w:bCs/>
              </w:rPr>
              <w:t>typ vztahu k VŠ</w:t>
            </w:r>
          </w:p>
        </w:tc>
        <w:tc>
          <w:tcPr>
            <w:tcW w:w="992" w:type="dxa"/>
            <w:gridSpan w:val="2"/>
          </w:tcPr>
          <w:p w:rsidR="00A2704D" w:rsidRPr="00335EE8" w:rsidRDefault="00A2704D" w:rsidP="00E568AC">
            <w:pPr>
              <w:jc w:val="center"/>
              <w:rPr>
                <w:i/>
              </w:rPr>
            </w:pPr>
            <w:r w:rsidRPr="00335EE8">
              <w:rPr>
                <w:i/>
              </w:rPr>
              <w:t>pp.</w:t>
            </w:r>
          </w:p>
        </w:tc>
        <w:tc>
          <w:tcPr>
            <w:tcW w:w="994" w:type="dxa"/>
            <w:shd w:val="clear" w:color="auto" w:fill="F7CAAC"/>
          </w:tcPr>
          <w:p w:rsidR="00A2704D" w:rsidRDefault="00A2704D" w:rsidP="00E568AC">
            <w:pPr>
              <w:jc w:val="both"/>
              <w:rPr>
                <w:b/>
                <w:bCs/>
              </w:rPr>
            </w:pPr>
            <w:r>
              <w:rPr>
                <w:b/>
                <w:bCs/>
              </w:rPr>
              <w:t>rozsah</w:t>
            </w:r>
          </w:p>
        </w:tc>
        <w:tc>
          <w:tcPr>
            <w:tcW w:w="709" w:type="dxa"/>
          </w:tcPr>
          <w:p w:rsidR="00A2704D" w:rsidRDefault="00A2704D" w:rsidP="00E568AC">
            <w:pPr>
              <w:jc w:val="center"/>
            </w:pPr>
            <w:r>
              <w:t>40</w:t>
            </w:r>
          </w:p>
        </w:tc>
        <w:tc>
          <w:tcPr>
            <w:tcW w:w="709" w:type="dxa"/>
            <w:gridSpan w:val="2"/>
            <w:shd w:val="clear" w:color="auto" w:fill="F7CAAC"/>
          </w:tcPr>
          <w:p w:rsidR="00A2704D" w:rsidRDefault="00A2704D" w:rsidP="00E568AC">
            <w:pPr>
              <w:jc w:val="both"/>
              <w:rPr>
                <w:b/>
                <w:bCs/>
              </w:rPr>
            </w:pPr>
            <w:r>
              <w:rPr>
                <w:b/>
                <w:bCs/>
              </w:rPr>
              <w:t>do kdy</w:t>
            </w:r>
          </w:p>
        </w:tc>
        <w:tc>
          <w:tcPr>
            <w:tcW w:w="1387" w:type="dxa"/>
            <w:gridSpan w:val="2"/>
          </w:tcPr>
          <w:p w:rsidR="00A2704D" w:rsidRPr="00335EE8" w:rsidRDefault="00A2704D" w:rsidP="00E568AC">
            <w:pPr>
              <w:jc w:val="center"/>
            </w:pPr>
            <w:r>
              <w:t>12/18</w:t>
            </w:r>
          </w:p>
        </w:tc>
      </w:tr>
      <w:tr w:rsidR="00A2704D" w:rsidRPr="00335EE8" w:rsidTr="00E568AC">
        <w:tc>
          <w:tcPr>
            <w:tcW w:w="5068" w:type="dxa"/>
            <w:gridSpan w:val="3"/>
            <w:shd w:val="clear" w:color="auto" w:fill="F7CAAC"/>
          </w:tcPr>
          <w:p w:rsidR="00A2704D" w:rsidRDefault="00A2704D" w:rsidP="00E568AC">
            <w:pPr>
              <w:rPr>
                <w:b/>
                <w:bCs/>
              </w:rPr>
            </w:pPr>
            <w:r>
              <w:rPr>
                <w:b/>
                <w:bCs/>
              </w:rPr>
              <w:t>Typ vztahu na součásti VŠ, která uskutečňuje st. program</w:t>
            </w:r>
          </w:p>
        </w:tc>
        <w:tc>
          <w:tcPr>
            <w:tcW w:w="992" w:type="dxa"/>
            <w:gridSpan w:val="2"/>
          </w:tcPr>
          <w:p w:rsidR="00A2704D" w:rsidRPr="00335EE8" w:rsidRDefault="00A2704D" w:rsidP="00E568AC">
            <w:pPr>
              <w:jc w:val="center"/>
              <w:rPr>
                <w:i/>
              </w:rPr>
            </w:pPr>
            <w:r w:rsidRPr="00335EE8">
              <w:rPr>
                <w:i/>
              </w:rPr>
              <w:t>pp.</w:t>
            </w:r>
          </w:p>
        </w:tc>
        <w:tc>
          <w:tcPr>
            <w:tcW w:w="994" w:type="dxa"/>
            <w:shd w:val="clear" w:color="auto" w:fill="F7CAAC"/>
          </w:tcPr>
          <w:p w:rsidR="00A2704D" w:rsidRDefault="00A2704D" w:rsidP="00E568AC">
            <w:pPr>
              <w:jc w:val="both"/>
              <w:rPr>
                <w:b/>
                <w:bCs/>
              </w:rPr>
            </w:pPr>
            <w:r>
              <w:rPr>
                <w:b/>
                <w:bCs/>
              </w:rPr>
              <w:t>rozsah</w:t>
            </w:r>
          </w:p>
        </w:tc>
        <w:tc>
          <w:tcPr>
            <w:tcW w:w="709" w:type="dxa"/>
          </w:tcPr>
          <w:p w:rsidR="00A2704D" w:rsidRDefault="00A2704D" w:rsidP="00E568AC">
            <w:pPr>
              <w:jc w:val="center"/>
            </w:pPr>
            <w:r>
              <w:t>40</w:t>
            </w:r>
          </w:p>
        </w:tc>
        <w:tc>
          <w:tcPr>
            <w:tcW w:w="709" w:type="dxa"/>
            <w:gridSpan w:val="2"/>
            <w:shd w:val="clear" w:color="auto" w:fill="F7CAAC"/>
          </w:tcPr>
          <w:p w:rsidR="00A2704D" w:rsidRDefault="00A2704D" w:rsidP="00E568AC">
            <w:pPr>
              <w:jc w:val="both"/>
              <w:rPr>
                <w:b/>
                <w:bCs/>
              </w:rPr>
            </w:pPr>
            <w:r>
              <w:rPr>
                <w:b/>
                <w:bCs/>
              </w:rPr>
              <w:t>do kdy</w:t>
            </w:r>
          </w:p>
        </w:tc>
        <w:tc>
          <w:tcPr>
            <w:tcW w:w="1387" w:type="dxa"/>
            <w:gridSpan w:val="2"/>
          </w:tcPr>
          <w:p w:rsidR="00A2704D" w:rsidRPr="00335EE8" w:rsidRDefault="00A2704D" w:rsidP="00E568AC">
            <w:pPr>
              <w:jc w:val="center"/>
            </w:pPr>
            <w:r>
              <w:t>12/18</w:t>
            </w:r>
          </w:p>
        </w:tc>
      </w:tr>
      <w:tr w:rsidR="00A2704D" w:rsidTr="00E568AC">
        <w:tc>
          <w:tcPr>
            <w:tcW w:w="6060" w:type="dxa"/>
            <w:gridSpan w:val="5"/>
            <w:shd w:val="clear" w:color="auto" w:fill="F7CAAC"/>
          </w:tcPr>
          <w:p w:rsidR="00A2704D" w:rsidRDefault="00A2704D" w:rsidP="00E568AC">
            <w:pPr>
              <w:jc w:val="both"/>
            </w:pPr>
            <w:r>
              <w:rPr>
                <w:b/>
                <w:bCs/>
              </w:rPr>
              <w:t>Další současná působení jako akademický pracovník na jiných VŠ</w:t>
            </w:r>
          </w:p>
        </w:tc>
        <w:tc>
          <w:tcPr>
            <w:tcW w:w="1703" w:type="dxa"/>
            <w:gridSpan w:val="2"/>
            <w:shd w:val="clear" w:color="auto" w:fill="F7CAAC"/>
          </w:tcPr>
          <w:p w:rsidR="00A2704D" w:rsidRDefault="00A2704D" w:rsidP="00E568AC">
            <w:pPr>
              <w:jc w:val="both"/>
              <w:rPr>
                <w:b/>
                <w:bCs/>
              </w:rPr>
            </w:pPr>
            <w:r>
              <w:rPr>
                <w:b/>
                <w:bCs/>
              </w:rPr>
              <w:t>typ prac.  vztahu</w:t>
            </w:r>
          </w:p>
        </w:tc>
        <w:tc>
          <w:tcPr>
            <w:tcW w:w="2096" w:type="dxa"/>
            <w:gridSpan w:val="4"/>
            <w:shd w:val="clear" w:color="auto" w:fill="F7CAAC"/>
          </w:tcPr>
          <w:p w:rsidR="00A2704D" w:rsidRDefault="00A2704D" w:rsidP="00E568AC">
            <w:pPr>
              <w:jc w:val="both"/>
              <w:rPr>
                <w:b/>
                <w:bCs/>
              </w:rPr>
            </w:pPr>
            <w:r>
              <w:rPr>
                <w:b/>
                <w:bCs/>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bCs/>
              </w:rPr>
              <w:t>Předměty příslušného studijního programu a způsob zapojení do jejich výuky, příp. další zapojení do uskutečňování studijního programu</w:t>
            </w:r>
          </w:p>
        </w:tc>
      </w:tr>
      <w:tr w:rsidR="00A2704D" w:rsidTr="00E568AC">
        <w:trPr>
          <w:trHeight w:val="891"/>
        </w:trPr>
        <w:tc>
          <w:tcPr>
            <w:tcW w:w="9859" w:type="dxa"/>
            <w:gridSpan w:val="11"/>
            <w:tcBorders>
              <w:top w:val="nil"/>
            </w:tcBorders>
          </w:tcPr>
          <w:p w:rsidR="00A2704D" w:rsidRDefault="00A2704D" w:rsidP="00E568AC">
            <w:pPr>
              <w:jc w:val="both"/>
            </w:pPr>
            <w:r>
              <w:t>Krizové a havarijní plánování – přednášky (50 %), semináře (50 %)</w:t>
            </w:r>
          </w:p>
          <w:p w:rsidR="00A2704D" w:rsidRDefault="00A2704D" w:rsidP="00E568AC">
            <w:pPr>
              <w:jc w:val="both"/>
            </w:pPr>
            <w:r>
              <w:t>Logistika krizových situací II. – garant, přednášky (80 %)</w:t>
            </w:r>
          </w:p>
          <w:p w:rsidR="00A2704D" w:rsidRDefault="00A2704D" w:rsidP="00E568AC">
            <w:pPr>
              <w:jc w:val="both"/>
            </w:pPr>
            <w:r>
              <w:t>Ochrana před terorismem a organizovaným zločinem – garant, přednášky (80 %)</w:t>
            </w:r>
          </w:p>
        </w:tc>
      </w:tr>
      <w:tr w:rsidR="00A2704D" w:rsidTr="00E568AC">
        <w:tc>
          <w:tcPr>
            <w:tcW w:w="9859" w:type="dxa"/>
            <w:gridSpan w:val="11"/>
            <w:shd w:val="clear" w:color="auto" w:fill="F7CAAC"/>
          </w:tcPr>
          <w:p w:rsidR="00A2704D" w:rsidRDefault="00A2704D" w:rsidP="00E568AC">
            <w:pPr>
              <w:jc w:val="both"/>
            </w:pPr>
            <w:r>
              <w:rPr>
                <w:b/>
                <w:bCs/>
              </w:rPr>
              <w:t xml:space="preserve">Údaje o vzdělání na VŠ </w:t>
            </w:r>
          </w:p>
        </w:tc>
      </w:tr>
      <w:tr w:rsidR="00A2704D" w:rsidTr="00E568AC">
        <w:trPr>
          <w:trHeight w:val="627"/>
        </w:trPr>
        <w:tc>
          <w:tcPr>
            <w:tcW w:w="9859" w:type="dxa"/>
            <w:gridSpan w:val="11"/>
          </w:tcPr>
          <w:p w:rsidR="00A2704D" w:rsidRDefault="00A2704D" w:rsidP="00E568AC">
            <w:r w:rsidRPr="003C1ED3">
              <w:t>Ing.</w:t>
            </w:r>
            <w:r>
              <w:t xml:space="preserve">: </w:t>
            </w:r>
            <w:r w:rsidRPr="003C1ED3">
              <w:t>1979</w:t>
            </w:r>
            <w:r>
              <w:t xml:space="preserve">: </w:t>
            </w:r>
            <w:r w:rsidRPr="003C1ED3">
              <w:t>VF VŠDS Žilina</w:t>
            </w:r>
            <w:r>
              <w:t xml:space="preserve">, Vojenská doprava, </w:t>
            </w:r>
          </w:p>
          <w:p w:rsidR="00A2704D" w:rsidRDefault="00A2704D" w:rsidP="00E568AC">
            <w:pPr>
              <w:rPr>
                <w:b/>
                <w:bCs/>
              </w:rPr>
            </w:pPr>
            <w:r w:rsidRPr="003C1ED3">
              <w:t>PhD.</w:t>
            </w:r>
            <w:r>
              <w:t xml:space="preserve">: </w:t>
            </w:r>
            <w:r w:rsidRPr="003C1ED3">
              <w:t>2000</w:t>
            </w:r>
            <w:r>
              <w:t xml:space="preserve">: </w:t>
            </w:r>
            <w:r w:rsidRPr="003C1ED3">
              <w:t>FŠI ŽU Žilina</w:t>
            </w:r>
            <w:r>
              <w:t>, V</w:t>
            </w:r>
            <w:r w:rsidRPr="003C1ED3">
              <w:t>oj</w:t>
            </w:r>
            <w:r>
              <w:t xml:space="preserve">enská doprava a vojenské stavby </w:t>
            </w:r>
          </w:p>
        </w:tc>
      </w:tr>
      <w:tr w:rsidR="00A2704D" w:rsidTr="00E568AC">
        <w:tc>
          <w:tcPr>
            <w:tcW w:w="9859" w:type="dxa"/>
            <w:gridSpan w:val="11"/>
            <w:shd w:val="clear" w:color="auto" w:fill="F7CAAC"/>
          </w:tcPr>
          <w:p w:rsidR="00A2704D" w:rsidRDefault="00A2704D" w:rsidP="00E568AC">
            <w:pPr>
              <w:jc w:val="both"/>
              <w:rPr>
                <w:b/>
                <w:bCs/>
              </w:rPr>
            </w:pPr>
            <w:r>
              <w:rPr>
                <w:b/>
                <w:bCs/>
              </w:rPr>
              <w:t>Údaje o odborném působení od absolvování VŠ</w:t>
            </w:r>
          </w:p>
        </w:tc>
      </w:tr>
      <w:tr w:rsidR="00A2704D" w:rsidTr="00E568AC">
        <w:trPr>
          <w:trHeight w:val="1090"/>
        </w:trPr>
        <w:tc>
          <w:tcPr>
            <w:tcW w:w="9859" w:type="dxa"/>
            <w:gridSpan w:val="11"/>
          </w:tcPr>
          <w:p w:rsidR="00A2704D" w:rsidRDefault="00A2704D" w:rsidP="00E568AC">
            <w:r>
              <w:t>09/</w:t>
            </w:r>
            <w:r w:rsidRPr="003C1ED3">
              <w:t xml:space="preserve">2008 – dosud UTB </w:t>
            </w:r>
            <w:r>
              <w:t xml:space="preserve">ve </w:t>
            </w:r>
            <w:r w:rsidRPr="003C1ED3">
              <w:t>Zlín</w:t>
            </w:r>
            <w:r>
              <w:t xml:space="preserve">ě, </w:t>
            </w:r>
            <w:r w:rsidRPr="003C1ED3">
              <w:t>Fakulta</w:t>
            </w:r>
            <w:r>
              <w:t xml:space="preserve"> logistiky a krizového řízení </w:t>
            </w:r>
            <w:r w:rsidRPr="003C1ED3">
              <w:t xml:space="preserve">(do </w:t>
            </w:r>
            <w:r>
              <w:t>0</w:t>
            </w:r>
            <w:r w:rsidRPr="003C1ED3">
              <w:t>9</w:t>
            </w:r>
            <w:r>
              <w:t>/</w:t>
            </w:r>
            <w:r w:rsidRPr="003C1ED3">
              <w:t>2009 F</w:t>
            </w:r>
            <w:r>
              <w:t>akulta technologická</w:t>
            </w:r>
            <w:r w:rsidRPr="003C1ED3">
              <w:t>),</w:t>
            </w:r>
            <w:r>
              <w:t xml:space="preserve"> </w:t>
            </w:r>
            <w:r w:rsidRPr="003C1ED3">
              <w:t>docent</w:t>
            </w:r>
          </w:p>
          <w:p w:rsidR="00A2704D" w:rsidRDefault="00A2704D" w:rsidP="00E568AC">
            <w:r>
              <w:t>09/</w:t>
            </w:r>
            <w:r w:rsidRPr="003C1ED3">
              <w:t>2007 –</w:t>
            </w:r>
            <w:r>
              <w:t xml:space="preserve"> 03/</w:t>
            </w:r>
            <w:r w:rsidRPr="003C1ED3">
              <w:t>2015 FBI ŽU v Žilině,</w:t>
            </w:r>
            <w:r>
              <w:t xml:space="preserve"> </w:t>
            </w:r>
            <w:r w:rsidRPr="003C1ED3">
              <w:t xml:space="preserve">vedoucí katedry technických věd a informatiky </w:t>
            </w:r>
          </w:p>
          <w:p w:rsidR="00A2704D" w:rsidRDefault="00A2704D" w:rsidP="00E568AC">
            <w:r>
              <w:t>1989 – 2017</w:t>
            </w:r>
            <w:r w:rsidRPr="003C1ED3">
              <w:t xml:space="preserve"> FBI ŽU (do 20</w:t>
            </w:r>
            <w:r>
              <w:t>01 VF, do 2014 FŠI) ŽU v Žilině,</w:t>
            </w:r>
            <w:r w:rsidRPr="003C1ED3">
              <w:t xml:space="preserve"> asiste</w:t>
            </w:r>
            <w:r>
              <w:t>nt, odborný asistent a docent</w:t>
            </w:r>
          </w:p>
          <w:p w:rsidR="00A2704D" w:rsidRDefault="00A2704D" w:rsidP="00E568AC">
            <w:r>
              <w:t>1</w:t>
            </w:r>
            <w:r w:rsidRPr="003C1ED3">
              <w:t>979 – 1989 velitelské a štábní funkce na různých stupních velení v ozbrojených silách</w:t>
            </w:r>
          </w:p>
        </w:tc>
      </w:tr>
      <w:tr w:rsidR="00A2704D" w:rsidTr="00E568AC">
        <w:trPr>
          <w:trHeight w:val="250"/>
        </w:trPr>
        <w:tc>
          <w:tcPr>
            <w:tcW w:w="9859" w:type="dxa"/>
            <w:gridSpan w:val="11"/>
            <w:shd w:val="clear" w:color="auto" w:fill="F7CAAC"/>
          </w:tcPr>
          <w:p w:rsidR="00A2704D" w:rsidRDefault="00A2704D" w:rsidP="00E568AC">
            <w:pPr>
              <w:jc w:val="both"/>
            </w:pPr>
            <w:r>
              <w:rPr>
                <w:b/>
                <w:bCs/>
              </w:rPr>
              <w:t>Zkušenosti s vedením kvalifikačních a rigorózních prací</w:t>
            </w:r>
          </w:p>
        </w:tc>
      </w:tr>
      <w:tr w:rsidR="00A2704D" w:rsidTr="00E568AC">
        <w:trPr>
          <w:trHeight w:val="803"/>
        </w:trPr>
        <w:tc>
          <w:tcPr>
            <w:tcW w:w="9859" w:type="dxa"/>
            <w:gridSpan w:val="11"/>
          </w:tcPr>
          <w:p w:rsidR="00A2704D" w:rsidRDefault="00A2704D" w:rsidP="00E568AC">
            <w:pPr>
              <w:jc w:val="both"/>
            </w:pPr>
            <w:r>
              <w:t>- bakalářských prací -  105 (FLKŘ UTB) + 47 (FBI UNIZA)</w:t>
            </w:r>
          </w:p>
          <w:p w:rsidR="00A2704D" w:rsidRDefault="00A2704D" w:rsidP="00E568AC">
            <w:pPr>
              <w:jc w:val="both"/>
            </w:pPr>
            <w:r>
              <w:t>- diplomových prací  - 106 (FBI, resp. FŠI UNIZA) + 1 (FAI UTB)</w:t>
            </w:r>
          </w:p>
          <w:p w:rsidR="00A2704D" w:rsidRDefault="00A2704D" w:rsidP="00E568AC">
            <w:pPr>
              <w:jc w:val="both"/>
            </w:pPr>
            <w:r>
              <w:t>- disertačních - 5 (FBI UNIZA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bCs/>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bCs/>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bCs/>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bCs/>
              </w:rPr>
            </w:pPr>
            <w:r>
              <w:rPr>
                <w:b/>
                <w:bCs/>
              </w:rPr>
              <w:t>Ohlasy publikací</w:t>
            </w:r>
          </w:p>
        </w:tc>
      </w:tr>
      <w:tr w:rsidR="00A2704D" w:rsidTr="00E568AC">
        <w:trPr>
          <w:cantSplit/>
        </w:trPr>
        <w:tc>
          <w:tcPr>
            <w:tcW w:w="3347" w:type="dxa"/>
            <w:gridSpan w:val="2"/>
          </w:tcPr>
          <w:p w:rsidR="00A2704D" w:rsidRDefault="00A2704D" w:rsidP="00E568AC">
            <w:pPr>
              <w:jc w:val="center"/>
            </w:pPr>
            <w:r>
              <w:t>Občanská bezpečnost</w:t>
            </w:r>
          </w:p>
        </w:tc>
        <w:tc>
          <w:tcPr>
            <w:tcW w:w="2245" w:type="dxa"/>
            <w:gridSpan w:val="2"/>
          </w:tcPr>
          <w:p w:rsidR="00A2704D" w:rsidRDefault="00A2704D" w:rsidP="00E568AC">
            <w:pPr>
              <w:jc w:val="both"/>
            </w:pPr>
            <w:r>
              <w:t>2005</w:t>
            </w:r>
          </w:p>
        </w:tc>
        <w:tc>
          <w:tcPr>
            <w:tcW w:w="2248" w:type="dxa"/>
            <w:gridSpan w:val="4"/>
            <w:tcBorders>
              <w:right w:val="single" w:sz="12" w:space="0" w:color="auto"/>
            </w:tcBorders>
          </w:tcPr>
          <w:p w:rsidR="00A2704D" w:rsidRDefault="00A2704D" w:rsidP="00E568AC">
            <w:pPr>
              <w:jc w:val="both"/>
            </w:pPr>
            <w:r>
              <w:t>ŽU v Žilině</w:t>
            </w:r>
          </w:p>
        </w:tc>
        <w:tc>
          <w:tcPr>
            <w:tcW w:w="632" w:type="dxa"/>
            <w:tcBorders>
              <w:left w:val="single" w:sz="12" w:space="0" w:color="auto"/>
            </w:tcBorders>
            <w:shd w:val="clear" w:color="auto" w:fill="F7CAAC"/>
          </w:tcPr>
          <w:p w:rsidR="00A2704D" w:rsidRDefault="00A2704D" w:rsidP="00E568AC">
            <w:pPr>
              <w:jc w:val="both"/>
            </w:pPr>
            <w:r>
              <w:rPr>
                <w:b/>
                <w:bCs/>
              </w:rPr>
              <w:t>WOS</w:t>
            </w:r>
          </w:p>
        </w:tc>
        <w:tc>
          <w:tcPr>
            <w:tcW w:w="693" w:type="dxa"/>
            <w:shd w:val="clear" w:color="auto" w:fill="F7CAAC"/>
          </w:tcPr>
          <w:p w:rsidR="00A2704D" w:rsidRDefault="00A2704D" w:rsidP="00E568AC">
            <w:pPr>
              <w:jc w:val="both"/>
              <w:rPr>
                <w:sz w:val="18"/>
                <w:szCs w:val="18"/>
              </w:rPr>
            </w:pPr>
            <w:r>
              <w:rPr>
                <w:b/>
                <w:bCs/>
                <w:sz w:val="18"/>
                <w:szCs w:val="18"/>
              </w:rPr>
              <w:t>Scopus</w:t>
            </w:r>
          </w:p>
        </w:tc>
        <w:tc>
          <w:tcPr>
            <w:tcW w:w="694" w:type="dxa"/>
            <w:shd w:val="clear" w:color="auto" w:fill="F7CAAC"/>
          </w:tcPr>
          <w:p w:rsidR="00A2704D" w:rsidRDefault="00A2704D" w:rsidP="00E568AC">
            <w:pPr>
              <w:jc w:val="both"/>
            </w:pPr>
            <w:r>
              <w:rPr>
                <w:b/>
                <w:bCs/>
                <w:sz w:val="18"/>
                <w:szCs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bCs/>
              </w:rPr>
              <w:t>Obor jmenovacího řízení</w:t>
            </w:r>
          </w:p>
        </w:tc>
        <w:tc>
          <w:tcPr>
            <w:tcW w:w="2245" w:type="dxa"/>
            <w:gridSpan w:val="2"/>
            <w:shd w:val="clear" w:color="auto" w:fill="F7CAAC"/>
          </w:tcPr>
          <w:p w:rsidR="00A2704D" w:rsidRDefault="00A2704D" w:rsidP="00E568AC">
            <w:pPr>
              <w:jc w:val="both"/>
            </w:pPr>
            <w:r>
              <w:rPr>
                <w:b/>
                <w:bCs/>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bCs/>
              </w:rPr>
              <w:t>Řízení konáno na VŠ</w:t>
            </w:r>
          </w:p>
        </w:tc>
        <w:tc>
          <w:tcPr>
            <w:tcW w:w="632" w:type="dxa"/>
            <w:vMerge w:val="restart"/>
            <w:tcBorders>
              <w:left w:val="single" w:sz="12" w:space="0" w:color="auto"/>
            </w:tcBorders>
          </w:tcPr>
          <w:p w:rsidR="00A2704D" w:rsidRDefault="00A2704D" w:rsidP="00E568AC">
            <w:pPr>
              <w:jc w:val="center"/>
              <w:rPr>
                <w:b/>
                <w:bCs/>
              </w:rPr>
            </w:pPr>
            <w:r>
              <w:rPr>
                <w:b/>
                <w:bCs/>
              </w:rPr>
              <w:t>27</w:t>
            </w:r>
          </w:p>
        </w:tc>
        <w:tc>
          <w:tcPr>
            <w:tcW w:w="693" w:type="dxa"/>
            <w:vMerge w:val="restart"/>
          </w:tcPr>
          <w:p w:rsidR="00A2704D" w:rsidRDefault="00A2704D" w:rsidP="00E568AC">
            <w:pPr>
              <w:jc w:val="center"/>
              <w:rPr>
                <w:b/>
                <w:bCs/>
              </w:rPr>
            </w:pPr>
            <w:r>
              <w:rPr>
                <w:b/>
                <w:bCs/>
              </w:rPr>
              <w:t>18</w:t>
            </w:r>
          </w:p>
        </w:tc>
        <w:tc>
          <w:tcPr>
            <w:tcW w:w="694" w:type="dxa"/>
            <w:vMerge w:val="restart"/>
          </w:tcPr>
          <w:p w:rsidR="00A2704D" w:rsidRDefault="00A2704D" w:rsidP="00E568AC">
            <w:pPr>
              <w:jc w:val="center"/>
              <w:rPr>
                <w:b/>
                <w:bCs/>
              </w:rPr>
            </w:pPr>
            <w:r>
              <w:rPr>
                <w:b/>
                <w:bCs/>
              </w:rPr>
              <w:t>146</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bCs/>
              </w:rPr>
            </w:pPr>
          </w:p>
        </w:tc>
        <w:tc>
          <w:tcPr>
            <w:tcW w:w="693" w:type="dxa"/>
            <w:vMerge/>
            <w:vAlign w:val="center"/>
          </w:tcPr>
          <w:p w:rsidR="00A2704D" w:rsidRDefault="00A2704D" w:rsidP="00E568AC">
            <w:pPr>
              <w:rPr>
                <w:b/>
                <w:bCs/>
              </w:rPr>
            </w:pPr>
          </w:p>
        </w:tc>
        <w:tc>
          <w:tcPr>
            <w:tcW w:w="694" w:type="dxa"/>
            <w:vMerge/>
            <w:vAlign w:val="center"/>
          </w:tcPr>
          <w:p w:rsidR="00A2704D" w:rsidRDefault="00A2704D" w:rsidP="00E568AC">
            <w:pPr>
              <w:rPr>
                <w:b/>
                <w:bCs/>
              </w:rPr>
            </w:pPr>
          </w:p>
        </w:tc>
      </w:tr>
      <w:tr w:rsidR="00A2704D" w:rsidTr="00E568AC">
        <w:tc>
          <w:tcPr>
            <w:tcW w:w="9859" w:type="dxa"/>
            <w:gridSpan w:val="11"/>
            <w:shd w:val="clear" w:color="auto" w:fill="F7CAAC"/>
          </w:tcPr>
          <w:p w:rsidR="00A2704D" w:rsidRDefault="00A2704D" w:rsidP="00E568AC">
            <w:pPr>
              <w:jc w:val="both"/>
              <w:rPr>
                <w:b/>
                <w:bCs/>
              </w:rPr>
            </w:pPr>
            <w:r>
              <w:rPr>
                <w:b/>
                <w:bCs/>
              </w:rPr>
              <w:t xml:space="preserve">Přehled o nejvýznamnější publikační a další tvůrčí činnosti nebo další profesní činnosti u odborníků z praxe vztahující se k zabezpečovaným předmětům </w:t>
            </w:r>
          </w:p>
        </w:tc>
      </w:tr>
      <w:tr w:rsidR="00A2704D" w:rsidRPr="001D6A3E" w:rsidTr="00E568AC">
        <w:trPr>
          <w:trHeight w:val="2347"/>
        </w:trPr>
        <w:tc>
          <w:tcPr>
            <w:tcW w:w="9859" w:type="dxa"/>
            <w:gridSpan w:val="11"/>
          </w:tcPr>
          <w:p w:rsidR="00A2704D" w:rsidRDefault="00A2704D" w:rsidP="00E568AC">
            <w:pPr>
              <w:spacing w:after="60"/>
              <w:jc w:val="both"/>
            </w:pPr>
            <w:r w:rsidRPr="00415E25">
              <w:rPr>
                <w:rStyle w:val="Siln"/>
                <w:bCs/>
              </w:rPr>
              <w:t>TOMEK, Miroslav (34%),</w:t>
            </w:r>
            <w:r w:rsidRPr="00A60EB7">
              <w:rPr>
                <w:rStyle w:val="Siln"/>
                <w:b w:val="0"/>
                <w:bCs/>
              </w:rPr>
              <w:t xml:space="preserve"> STROHMANDL</w:t>
            </w:r>
            <w:r w:rsidRPr="00A60EB7">
              <w:rPr>
                <w:b/>
              </w:rPr>
              <w:t>,</w:t>
            </w:r>
            <w:r>
              <w:t xml:space="preserve"> Jan, MIHOKOVÁ JAKUBČEKOVÁ, Júlia.</w:t>
            </w:r>
            <w:r w:rsidRPr="00A60EB7">
              <w:rPr>
                <w:i/>
              </w:rPr>
              <w:t xml:space="preserve"> </w:t>
            </w:r>
            <w:r w:rsidRPr="00A60EB7">
              <w:rPr>
                <w:rStyle w:val="Zdraznn"/>
                <w:i w:val="0"/>
                <w:iCs/>
              </w:rPr>
              <w:t>Ochrana obyvateľstva – plánovanie a zabezpečovanie evakuácie</w:t>
            </w:r>
            <w:r>
              <w:rPr>
                <w:rStyle w:val="Zdraznn"/>
                <w:iCs/>
              </w:rPr>
              <w:t>.</w:t>
            </w:r>
            <w:r>
              <w:t xml:space="preserve"> </w:t>
            </w:r>
            <w:r w:rsidRPr="00A60EB7">
              <w:rPr>
                <w:i/>
              </w:rPr>
              <w:t>The Science for Population Protection</w:t>
            </w:r>
            <w:r>
              <w:rPr>
                <w:i/>
              </w:rPr>
              <w:t xml:space="preserve">. </w:t>
            </w:r>
            <w:r w:rsidRPr="00415E25">
              <w:t>2017.</w:t>
            </w:r>
            <w:r>
              <w:t xml:space="preserve"> 1/2017, roč. 9. Lázně Bohdaneč: IOO. ISSN 1803-635X </w:t>
            </w:r>
          </w:p>
          <w:p w:rsidR="00A2704D" w:rsidRPr="005B67EE" w:rsidRDefault="00A2704D" w:rsidP="00E568AC">
            <w:pPr>
              <w:spacing w:after="60"/>
              <w:jc w:val="both"/>
            </w:pPr>
            <w:r w:rsidRPr="00415E25">
              <w:rPr>
                <w:b/>
              </w:rPr>
              <w:t>TOMEK, Miroslav (35%),</w:t>
            </w:r>
            <w:r w:rsidRPr="005B67EE">
              <w:t xml:space="preserve"> STROHMANDL, Jan, RAK, Jakub, 2014. </w:t>
            </w:r>
            <w:r w:rsidRPr="005B67EE">
              <w:rPr>
                <w:rStyle w:val="Zdraznn"/>
                <w:iCs/>
              </w:rPr>
              <w:t>Zásobování obyvatelstva pitnou vodou za mimořádných situací</w:t>
            </w:r>
            <w:r w:rsidRPr="005B67EE">
              <w:rPr>
                <w:rStyle w:val="Zdraznn"/>
                <w:i w:val="0"/>
              </w:rPr>
              <w:t>.</w:t>
            </w:r>
            <w:r w:rsidRPr="005B67EE">
              <w:t xml:space="preserve"> Ostrava: Repronis, s.r.o. 110 s. ISBN 978-80-7454-462-0.</w:t>
            </w:r>
          </w:p>
          <w:p w:rsidR="00A2704D" w:rsidRPr="005B67EE" w:rsidRDefault="00A2704D" w:rsidP="00E568AC">
            <w:pPr>
              <w:spacing w:after="60"/>
              <w:jc w:val="both"/>
            </w:pPr>
            <w:r w:rsidRPr="005B67EE">
              <w:t xml:space="preserve">SEIDL, Miloslav, </w:t>
            </w:r>
            <w:r w:rsidRPr="00415E25">
              <w:rPr>
                <w:b/>
              </w:rPr>
              <w:t>TOMEK, Miroslav (35%),</w:t>
            </w:r>
            <w:r w:rsidRPr="005B67EE">
              <w:t xml:space="preserve"> VIČAR, Dušan, 2014. </w:t>
            </w:r>
            <w:r w:rsidRPr="005B67EE">
              <w:rPr>
                <w:rStyle w:val="Zdraznn"/>
                <w:iCs/>
              </w:rPr>
              <w:t>Evakuácia osôb, zvierat a vecí</w:t>
            </w:r>
            <w:r w:rsidRPr="005B67EE">
              <w:rPr>
                <w:i/>
                <w:iCs/>
              </w:rPr>
              <w:t>.</w:t>
            </w:r>
            <w:r w:rsidRPr="005B67EE">
              <w:t xml:space="preserve"> 1. vyd. Žilina: EDIS </w:t>
            </w:r>
            <w:r>
              <w:t>– vydavateľstvo ŽU v Žiline. 262</w:t>
            </w:r>
            <w:r w:rsidRPr="005B67EE">
              <w:t xml:space="preserve"> s. ISBN 978-80-554-0939-9</w:t>
            </w:r>
          </w:p>
          <w:p w:rsidR="00A2704D" w:rsidRPr="005B67EE" w:rsidRDefault="00A2704D" w:rsidP="00E568AC">
            <w:pPr>
              <w:spacing w:after="60"/>
              <w:jc w:val="both"/>
            </w:pPr>
            <w:r w:rsidRPr="00415E25">
              <w:rPr>
                <w:b/>
                <w:caps/>
              </w:rPr>
              <w:t xml:space="preserve">Tomek, </w:t>
            </w:r>
            <w:r w:rsidRPr="00415E25">
              <w:rPr>
                <w:b/>
              </w:rPr>
              <w:t xml:space="preserve">Miroslav </w:t>
            </w:r>
            <w:r w:rsidRPr="00415E25">
              <w:rPr>
                <w:b/>
                <w:caps/>
              </w:rPr>
              <w:t>(35%),</w:t>
            </w:r>
            <w:r w:rsidRPr="005B67EE">
              <w:rPr>
                <w:caps/>
              </w:rPr>
              <w:t xml:space="preserve"> Seidl, </w:t>
            </w:r>
            <w:r w:rsidRPr="005B67EE">
              <w:t xml:space="preserve">Miloslav, </w:t>
            </w:r>
            <w:r w:rsidRPr="005B67EE">
              <w:rPr>
                <w:caps/>
              </w:rPr>
              <w:t>BUCOVÁ, G</w:t>
            </w:r>
            <w:r w:rsidRPr="005B67EE">
              <w:t>abriela</w:t>
            </w:r>
            <w:r>
              <w:t>.</w:t>
            </w:r>
            <w:r w:rsidRPr="005B67EE">
              <w:t xml:space="preserve"> Transport safety at evacuation for people with disabilities. </w:t>
            </w:r>
            <w:r w:rsidRPr="005B67EE">
              <w:rPr>
                <w:i/>
                <w:iCs/>
              </w:rPr>
              <w:t xml:space="preserve">Kontakt </w:t>
            </w:r>
            <w:r>
              <w:t>16 (3). 2014. 195-202.</w:t>
            </w:r>
            <w:r w:rsidRPr="005B67EE">
              <w:t xml:space="preserve"> ISSN 1804-</w:t>
            </w:r>
            <w:r>
              <w:t>7122.</w:t>
            </w:r>
          </w:p>
          <w:p w:rsidR="00A2704D" w:rsidRPr="001D6A3E" w:rsidRDefault="00A2704D" w:rsidP="00E568AC">
            <w:pPr>
              <w:spacing w:after="60"/>
              <w:jc w:val="both"/>
            </w:pPr>
            <w:r w:rsidRPr="00415E25">
              <w:rPr>
                <w:b/>
                <w:caps/>
              </w:rPr>
              <w:t xml:space="preserve">Tomek, </w:t>
            </w:r>
            <w:r w:rsidRPr="00415E25">
              <w:rPr>
                <w:b/>
              </w:rPr>
              <w:t>Miroslav</w:t>
            </w:r>
            <w:r w:rsidRPr="00415E25">
              <w:rPr>
                <w:b/>
                <w:caps/>
              </w:rPr>
              <w:t xml:space="preserve"> (50%),</w:t>
            </w:r>
            <w:r w:rsidRPr="005B67EE">
              <w:rPr>
                <w:caps/>
              </w:rPr>
              <w:t xml:space="preserve"> LAŠOVÁ, Ľ</w:t>
            </w:r>
            <w:r w:rsidRPr="005B67EE">
              <w:t>uboslava</w:t>
            </w:r>
            <w:r>
              <w:t>, 2013</w:t>
            </w:r>
            <w:r w:rsidRPr="005B67EE">
              <w:rPr>
                <w:caps/>
              </w:rPr>
              <w:t xml:space="preserve">. </w:t>
            </w:r>
            <w:r w:rsidRPr="005B67EE">
              <w:t>Analysis of ground transport security of emergency medical services in deal with extra ordináty events</w:t>
            </w:r>
            <w:r w:rsidRPr="005B67EE">
              <w:rPr>
                <w:rFonts w:ascii="Trebuchet MS" w:hAnsi="Trebuchet MS" w:cs="Trebuchet MS"/>
                <w:color w:val="474747"/>
                <w:sz w:val="18"/>
                <w:szCs w:val="18"/>
              </w:rPr>
              <w:t xml:space="preserve">. </w:t>
            </w:r>
            <w:r w:rsidRPr="005B67EE">
              <w:t>Transactions of the VŠB - Technical University of Ostrava: safety engineering series = Sborník vědeckých prací VŠB - TU</w:t>
            </w:r>
            <w:r>
              <w:t xml:space="preserve"> Ostrava</w:t>
            </w:r>
            <w:r w:rsidRPr="005B67EE">
              <w:t xml:space="preserve">: řada bezpečnostní </w:t>
            </w:r>
            <w:r>
              <w:t xml:space="preserve">inženýrství. Vol. 8, no. 1, </w:t>
            </w:r>
            <w:r w:rsidRPr="005B67EE">
              <w:t xml:space="preserve"> 42-47. ISSN 1801-1764</w:t>
            </w:r>
          </w:p>
        </w:tc>
      </w:tr>
      <w:tr w:rsidR="00A2704D" w:rsidTr="00E568AC">
        <w:trPr>
          <w:trHeight w:val="218"/>
        </w:trPr>
        <w:tc>
          <w:tcPr>
            <w:tcW w:w="9859" w:type="dxa"/>
            <w:gridSpan w:val="11"/>
            <w:shd w:val="clear" w:color="auto" w:fill="F7CAAC"/>
          </w:tcPr>
          <w:p w:rsidR="00A2704D" w:rsidRDefault="00A2704D" w:rsidP="00E568AC">
            <w:pPr>
              <w:rPr>
                <w:b/>
                <w:bCs/>
              </w:rPr>
            </w:pPr>
            <w:r>
              <w:rPr>
                <w:b/>
                <w:bCs/>
              </w:rPr>
              <w:t>Působení v zahraničí</w:t>
            </w:r>
          </w:p>
        </w:tc>
      </w:tr>
      <w:tr w:rsidR="00A2704D" w:rsidTr="00E568AC">
        <w:trPr>
          <w:trHeight w:val="466"/>
        </w:trPr>
        <w:tc>
          <w:tcPr>
            <w:tcW w:w="9859" w:type="dxa"/>
            <w:gridSpan w:val="11"/>
          </w:tcPr>
          <w:p w:rsidR="00A2704D" w:rsidRPr="003C1ED3" w:rsidRDefault="00A2704D" w:rsidP="00E568AC">
            <w:pPr>
              <w:jc w:val="both"/>
            </w:pPr>
            <w:r>
              <w:t xml:space="preserve">1989 – 2017: </w:t>
            </w:r>
            <w:r w:rsidRPr="003C1ED3">
              <w:t xml:space="preserve">Žilinská univerzita v Žilině </w:t>
            </w:r>
          </w:p>
          <w:p w:rsidR="00A2704D" w:rsidRDefault="00A2704D" w:rsidP="00E568AC">
            <w:r w:rsidRPr="003C1ED3">
              <w:t>2006</w:t>
            </w:r>
            <w:r>
              <w:t xml:space="preserve">: </w:t>
            </w:r>
            <w:r w:rsidRPr="003C1ED3">
              <w:t>S</w:t>
            </w:r>
            <w:r>
              <w:t>lovenská technická univerzita</w:t>
            </w:r>
            <w:r w:rsidRPr="003C1ED3">
              <w:t xml:space="preserve"> Nitra</w:t>
            </w:r>
          </w:p>
          <w:p w:rsidR="00A2704D" w:rsidRDefault="00A2704D" w:rsidP="00E568AC">
            <w:pPr>
              <w:rPr>
                <w:b/>
                <w:bCs/>
              </w:rPr>
            </w:pPr>
          </w:p>
        </w:tc>
      </w:tr>
      <w:tr w:rsidR="00A2704D" w:rsidTr="00E568AC">
        <w:trPr>
          <w:cantSplit/>
          <w:trHeight w:val="470"/>
        </w:trPr>
        <w:tc>
          <w:tcPr>
            <w:tcW w:w="2518" w:type="dxa"/>
            <w:shd w:val="clear" w:color="auto" w:fill="F7CAAC"/>
          </w:tcPr>
          <w:p w:rsidR="00A2704D" w:rsidRDefault="00A2704D" w:rsidP="00E568AC">
            <w:pPr>
              <w:jc w:val="both"/>
              <w:rPr>
                <w:b/>
                <w:bCs/>
              </w:rPr>
            </w:pPr>
            <w:r>
              <w:rPr>
                <w:b/>
                <w:bCs/>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bCs/>
              </w:rPr>
              <w:t>datum</w:t>
            </w:r>
          </w:p>
        </w:tc>
        <w:tc>
          <w:tcPr>
            <w:tcW w:w="2019" w:type="dxa"/>
            <w:gridSpan w:val="3"/>
          </w:tcPr>
          <w:p w:rsidR="00A2704D" w:rsidRDefault="00A2704D" w:rsidP="00E568AC">
            <w:pPr>
              <w:jc w:val="both"/>
            </w:pPr>
          </w:p>
        </w:tc>
      </w:tr>
    </w:tbl>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B3AD9" w:rsidRDefault="00A2704D" w:rsidP="00E568AC">
            <w:pPr>
              <w:jc w:val="both"/>
              <w:rPr>
                <w:b/>
              </w:rPr>
            </w:pPr>
            <w:r w:rsidRPr="00FB3AD9">
              <w:rPr>
                <w:b/>
              </w:rPr>
              <w:t>Zuzana Tučková</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doc. 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1977</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36BC4" w:rsidRDefault="00A2704D" w:rsidP="00E568AC">
            <w:pPr>
              <w:jc w:val="both"/>
              <w:rPr>
                <w:i/>
              </w:rPr>
            </w:pPr>
            <w:r w:rsidRPr="00336BC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36BC4" w:rsidRDefault="00A2704D" w:rsidP="00E568AC">
            <w:pPr>
              <w:jc w:val="both"/>
              <w:rPr>
                <w:i/>
              </w:rPr>
            </w:pPr>
            <w:r w:rsidRPr="00336BC4">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20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051"/>
        </w:trPr>
        <w:tc>
          <w:tcPr>
            <w:tcW w:w="9859" w:type="dxa"/>
            <w:gridSpan w:val="11"/>
            <w:tcBorders>
              <w:top w:val="nil"/>
            </w:tcBorders>
          </w:tcPr>
          <w:p w:rsidR="00A2704D" w:rsidRDefault="00A2704D" w:rsidP="00E568AC">
            <w:pPr>
              <w:jc w:val="both"/>
            </w:pPr>
            <w:r>
              <w:t>Integrované systémy řízení – přednášky (20 %)</w:t>
            </w:r>
          </w:p>
          <w:p w:rsidR="00A2704D" w:rsidRDefault="00A2704D" w:rsidP="00E568AC">
            <w:pPr>
              <w:jc w:val="both"/>
            </w:pPr>
            <w:r>
              <w:t>Odborná praxe – garant</w:t>
            </w:r>
          </w:p>
          <w:p w:rsidR="00A2704D" w:rsidRDefault="00A2704D" w:rsidP="00E568AC">
            <w:pPr>
              <w:jc w:val="both"/>
            </w:pPr>
            <w:r>
              <w:t>Podnikání II. – garant, přednášky (100 %), semináře (100 %)</w:t>
            </w:r>
          </w:p>
          <w:p w:rsidR="00A2704D" w:rsidRDefault="00A2704D" w:rsidP="00E568AC">
            <w:pPr>
              <w:jc w:val="both"/>
            </w:pPr>
            <w:r>
              <w:t>Řízení procesů – garant, přednášky (100 %), semináře (100 %)</w:t>
            </w:r>
          </w:p>
          <w:p w:rsidR="00A2704D" w:rsidRDefault="00A2704D" w:rsidP="00E568AC">
            <w:pPr>
              <w:jc w:val="both"/>
            </w:pPr>
            <w:r>
              <w:t xml:space="preserve">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168"/>
        </w:trPr>
        <w:tc>
          <w:tcPr>
            <w:tcW w:w="9859" w:type="dxa"/>
            <w:gridSpan w:val="11"/>
          </w:tcPr>
          <w:p w:rsidR="00A2704D" w:rsidRPr="00336BC4" w:rsidRDefault="00A2704D" w:rsidP="00E568AC">
            <w:r w:rsidRPr="00336BC4">
              <w:t>Bc.:</w:t>
            </w:r>
            <w:r w:rsidRPr="00336BC4">
              <w:rPr>
                <w:lang w:val="fr-FR"/>
              </w:rPr>
              <w:t xml:space="preserve"> </w:t>
            </w:r>
            <w:r w:rsidRPr="00336BC4">
              <w:t xml:space="preserve">1998       Jihočeská univerzita v Českých Budějovicích, Fakulta zemědělská, obor: Ekonomika služeb a cestovního </w:t>
            </w:r>
            <w:r w:rsidRPr="00336BC4">
              <w:br/>
              <w:t xml:space="preserve">                       ruchu, </w:t>
            </w:r>
          </w:p>
          <w:p w:rsidR="00A2704D" w:rsidRPr="00336BC4" w:rsidRDefault="00A2704D" w:rsidP="00E568AC">
            <w:r w:rsidRPr="00336BC4">
              <w:t xml:space="preserve">Ing.: 2000     </w:t>
            </w:r>
            <w:r>
              <w:t xml:space="preserve"> </w:t>
            </w:r>
            <w:r w:rsidRPr="00336BC4">
              <w:t xml:space="preserve">Vysoké učení technické Brno, Fakulta managementu a ekonomiky, obor: Podniková ekonomika </w:t>
            </w:r>
          </w:p>
          <w:p w:rsidR="00A2704D" w:rsidRDefault="00A2704D" w:rsidP="00E568AC">
            <w:pPr>
              <w:rPr>
                <w:b/>
              </w:rPr>
            </w:pPr>
            <w:r w:rsidRPr="00336BC4">
              <w:t>Ph.D.: 2004</w:t>
            </w:r>
            <w:r>
              <w:t xml:space="preserve">  </w:t>
            </w:r>
            <w:r w:rsidRPr="00FD1AD6">
              <w:t xml:space="preserve"> Univerzita Tomáše Bati ve Zlíně,</w:t>
            </w:r>
            <w:r>
              <w:t xml:space="preserve"> Fakulta managementu a ekonomiky,</w:t>
            </w:r>
            <w:r w:rsidRPr="00FD1AD6">
              <w:t xml:space="preserve"> obor Management a ekonomika </w:t>
            </w:r>
            <w:r>
              <w:br/>
              <w:t xml:space="preserve">                       </w:t>
            </w:r>
            <w:r w:rsidRPr="00FD1AD6">
              <w:t xml:space="preserve">podniku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Pr="00336BC4" w:rsidRDefault="00A2704D" w:rsidP="00E568AC">
            <w:r w:rsidRPr="00336BC4">
              <w:t xml:space="preserve">2016 – dosud   proděkan pro vědu a výzkum Fakulta logistiky a krizového řízení, UTB Zlín </w:t>
            </w:r>
          </w:p>
          <w:p w:rsidR="00A2704D" w:rsidRPr="00336BC4" w:rsidRDefault="00A2704D" w:rsidP="00E568AC">
            <w:r w:rsidRPr="00336BC4">
              <w:t xml:space="preserve">2003 – dosud   Fakulta managementu a ekonomiky, UTB Zlín, Ústav podnikové ekonomiky – docent  </w:t>
            </w:r>
          </w:p>
          <w:p w:rsidR="00A2704D" w:rsidRPr="00336BC4" w:rsidRDefault="00A2704D" w:rsidP="00E568AC">
            <w:pPr>
              <w:jc w:val="both"/>
              <w:rPr>
                <w:lang w:val="fr-FR"/>
              </w:rPr>
            </w:pPr>
            <w:r w:rsidRPr="00336BC4">
              <w:rPr>
                <w:lang w:val="fr-FR"/>
              </w:rPr>
              <w:t xml:space="preserve">2002 - 2007     Vedoucí v obchodu s potravinami  </w:t>
            </w:r>
          </w:p>
          <w:p w:rsidR="00A2704D" w:rsidRPr="00336BC4" w:rsidRDefault="00A2704D" w:rsidP="00E568AC">
            <w:pPr>
              <w:jc w:val="both"/>
              <w:rPr>
                <w:lang w:val="fr-FR"/>
              </w:rPr>
            </w:pPr>
            <w:r w:rsidRPr="00336BC4">
              <w:rPr>
                <w:lang w:val="fr-FR"/>
              </w:rPr>
              <w:t>2001 - 2002     Cestovní agentura Jang (manager)</w:t>
            </w:r>
            <w:r w:rsidRPr="00336BC4">
              <w:rPr>
                <w:bCs/>
                <w:lang w:val="fr-FR"/>
              </w:rPr>
              <w:t xml:space="preserve">  </w:t>
            </w:r>
          </w:p>
          <w:p w:rsidR="00A2704D" w:rsidRPr="00336BC4" w:rsidRDefault="00A2704D" w:rsidP="00E568AC">
            <w:pPr>
              <w:jc w:val="both"/>
              <w:rPr>
                <w:lang w:val="fr-FR"/>
              </w:rPr>
            </w:pPr>
            <w:r w:rsidRPr="00336BC4">
              <w:rPr>
                <w:lang w:val="fr-FR"/>
              </w:rPr>
              <w:t xml:space="preserve">1999                Čtyřměsíční pracovní stáž v USA </w:t>
            </w:r>
          </w:p>
          <w:p w:rsidR="00A2704D" w:rsidRPr="00336BC4" w:rsidRDefault="00A2704D" w:rsidP="00E568AC">
            <w:pPr>
              <w:jc w:val="both"/>
              <w:rPr>
                <w:lang w:val="fr-FR"/>
              </w:rPr>
            </w:pPr>
            <w:r w:rsidRPr="00336BC4">
              <w:rPr>
                <w:lang w:val="fr-FR"/>
              </w:rPr>
              <w:t xml:space="preserve">1997 – 1998    Univerzitní Cestovní kancelář Cesta, (příprava zájezdů) </w:t>
            </w:r>
          </w:p>
          <w:p w:rsidR="00A2704D" w:rsidRDefault="00A2704D" w:rsidP="00E568AC">
            <w:pPr>
              <w:jc w:val="both"/>
            </w:pPr>
            <w:r w:rsidRPr="00336BC4">
              <w:rPr>
                <w:lang w:val="fr-FR"/>
              </w:rPr>
              <w:t>1996 – 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458"/>
        </w:trPr>
        <w:tc>
          <w:tcPr>
            <w:tcW w:w="9859" w:type="dxa"/>
            <w:gridSpan w:val="11"/>
          </w:tcPr>
          <w:p w:rsidR="00A2704D" w:rsidRDefault="00A2704D" w:rsidP="00E568AC">
            <w:pPr>
              <w:jc w:val="both"/>
            </w:pPr>
            <w:r>
              <w:t>Vedení</w:t>
            </w:r>
            <w:r w:rsidRPr="00CA021A">
              <w:t xml:space="preserve"> minimálně 150 diplomových a bakalářských pracích a 1 disertační práce.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Management a ekonomika</w:t>
            </w:r>
          </w:p>
        </w:tc>
        <w:tc>
          <w:tcPr>
            <w:tcW w:w="2245" w:type="dxa"/>
            <w:gridSpan w:val="2"/>
          </w:tcPr>
          <w:p w:rsidR="00A2704D" w:rsidRDefault="00A2704D" w:rsidP="00E568AC">
            <w:pPr>
              <w:jc w:val="both"/>
            </w:pPr>
            <w:r>
              <w:t>2013</w:t>
            </w:r>
          </w:p>
        </w:tc>
        <w:tc>
          <w:tcPr>
            <w:tcW w:w="2248" w:type="dxa"/>
            <w:gridSpan w:val="4"/>
            <w:tcBorders>
              <w:right w:val="single" w:sz="12" w:space="0" w:color="auto"/>
            </w:tcBorders>
          </w:tcPr>
          <w:p w:rsidR="00A2704D" w:rsidRDefault="00A2704D" w:rsidP="00E568AC">
            <w:pPr>
              <w:jc w:val="both"/>
            </w:pPr>
            <w:r>
              <w:t>FaME, UTB ve  Zlíně</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28</w:t>
            </w:r>
          </w:p>
        </w:tc>
        <w:tc>
          <w:tcPr>
            <w:tcW w:w="693" w:type="dxa"/>
            <w:vMerge w:val="restart"/>
          </w:tcPr>
          <w:p w:rsidR="00A2704D" w:rsidRDefault="00A2704D" w:rsidP="00E568AC">
            <w:pPr>
              <w:jc w:val="both"/>
              <w:rPr>
                <w:b/>
              </w:rPr>
            </w:pPr>
            <w:r>
              <w:rPr>
                <w:b/>
              </w:rPr>
              <w:t>63</w:t>
            </w:r>
          </w:p>
        </w:tc>
        <w:tc>
          <w:tcPr>
            <w:tcW w:w="694" w:type="dxa"/>
            <w:vMerge w:val="restart"/>
          </w:tcPr>
          <w:p w:rsidR="00A2704D" w:rsidRDefault="00A2704D" w:rsidP="00E568AC">
            <w:pPr>
              <w:jc w:val="both"/>
              <w:rPr>
                <w:b/>
              </w:rPr>
            </w:pPr>
            <w:r>
              <w:rPr>
                <w:b/>
              </w:rPr>
              <w:t>88</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F7989" w:rsidTr="00E568AC">
        <w:trPr>
          <w:trHeight w:val="4837"/>
        </w:trPr>
        <w:tc>
          <w:tcPr>
            <w:tcW w:w="9859" w:type="dxa"/>
            <w:gridSpan w:val="11"/>
          </w:tcPr>
          <w:p w:rsidR="00A2704D" w:rsidRPr="00A37E8B" w:rsidRDefault="00A2704D" w:rsidP="007D754D">
            <w:pPr>
              <w:spacing w:after="60"/>
              <w:jc w:val="both"/>
            </w:pPr>
            <w:r w:rsidRPr="00A37E8B">
              <w:lastRenderedPageBreak/>
              <w:t xml:space="preserve">TUČEK D., </w:t>
            </w:r>
            <w:r w:rsidRPr="00C15E7F">
              <w:rPr>
                <w:b/>
              </w:rPr>
              <w:t>TUČKOVÁ, Z.</w:t>
            </w:r>
            <w:r w:rsidRPr="00A37E8B">
              <w:t xml:space="preserve"> </w:t>
            </w:r>
            <w:r w:rsidRPr="00C15E7F">
              <w:rPr>
                <w:b/>
              </w:rPr>
              <w:t>(45 %),</w:t>
            </w:r>
            <w:r>
              <w:t xml:space="preserve"> </w:t>
            </w:r>
            <w:r w:rsidRPr="00A37E8B">
              <w:t xml:space="preserve">JELÍNKOVÁ, D. </w:t>
            </w:r>
            <w:r w:rsidRPr="00C15E7F">
              <w:rPr>
                <w:iCs/>
              </w:rPr>
              <w:t>Performance Measurement of Energy Processes in Czech Production Plants</w:t>
            </w:r>
            <w:r>
              <w:rPr>
                <w:iCs/>
              </w:rPr>
              <w:t>.</w:t>
            </w:r>
            <w:r w:rsidRPr="00A37E8B">
              <w:t xml:space="preserve"> © Faculty of Mechanical Engineering, Belgrade. </w:t>
            </w:r>
            <w:r w:rsidRPr="00EC3939">
              <w:rPr>
                <w:i/>
              </w:rPr>
              <w:t>FME Transactions</w:t>
            </w:r>
            <w:r>
              <w:rPr>
                <w:i/>
              </w:rPr>
              <w:t xml:space="preserve">, </w:t>
            </w:r>
            <w:r w:rsidRPr="00A37E8B">
              <w:t>2017</w:t>
            </w:r>
            <w:r>
              <w:t xml:space="preserve">, </w:t>
            </w:r>
            <w:r w:rsidRPr="00A37E8B">
              <w:t xml:space="preserve"> 45, No. 4, pp. 670-677, doi:10.5937/fmet1704670T</w:t>
            </w:r>
            <w:r>
              <w:t>.</w:t>
            </w:r>
          </w:p>
          <w:p w:rsidR="00A2704D" w:rsidRDefault="00A2704D" w:rsidP="007D754D">
            <w:pPr>
              <w:spacing w:after="60"/>
              <w:jc w:val="both"/>
            </w:pPr>
            <w:r w:rsidRPr="000C35C7">
              <w:rPr>
                <w:b/>
              </w:rPr>
              <w:t xml:space="preserve">TUČKOVÁ, Z (40 %), </w:t>
            </w:r>
            <w:r>
              <w:t xml:space="preserve">JURIGOVÁ, Z., ROŠLAPILOVÁ, G., SMRČKA, L. Analysis of the attractiveness and potential of the local region with emphasis on culinary tourism. </w:t>
            </w:r>
            <w:r w:rsidRPr="000B23AA">
              <w:rPr>
                <w:i/>
                <w:lang w:val="en-GB"/>
              </w:rPr>
              <w:t>International Journal of Tourism</w:t>
            </w:r>
            <w:r>
              <w:t>. 2017, č. Vol.1, s. 1-6. ISSN 2367-9131.</w:t>
            </w:r>
          </w:p>
          <w:p w:rsidR="00A2704D" w:rsidRDefault="00A2704D" w:rsidP="007D754D">
            <w:pPr>
              <w:spacing w:after="60"/>
              <w:jc w:val="both"/>
              <w:rPr>
                <w:lang w:val="en-GB"/>
              </w:rPr>
            </w:pPr>
            <w:r>
              <w:t xml:space="preserve">STASIAK-BETLEJEWSKA, R., </w:t>
            </w:r>
            <w:r w:rsidRPr="00C15E7F">
              <w:rPr>
                <w:b/>
              </w:rPr>
              <w:t>TUČKOVÁ, Z. (45 %</w:t>
            </w:r>
            <w:r>
              <w:t>), JURIGOVÁ, Z., JELÍNKOVÁ, D. Is transportation the most stable sector within the Czech tourism industry?.</w:t>
            </w:r>
            <w:r>
              <w:rPr>
                <w:i/>
                <w:iCs/>
              </w:rPr>
              <w:t>Periodica Polytechnica Transportation Engineering</w:t>
            </w:r>
            <w:r>
              <w:t>, 2016, roč. 44, č. 4, s. 228-234. ISSN 0303-7800.</w:t>
            </w:r>
          </w:p>
          <w:p w:rsidR="00A2704D" w:rsidRDefault="00A2704D" w:rsidP="007D754D">
            <w:pPr>
              <w:spacing w:after="60"/>
              <w:jc w:val="both"/>
            </w:pPr>
            <w:r>
              <w:t xml:space="preserve">TUČEK, D., HÁJKOVÁ, M., </w:t>
            </w:r>
            <w:r w:rsidRPr="00C15E7F">
              <w:rPr>
                <w:b/>
              </w:rPr>
              <w:t>TUČKOVÁ, Z</w:t>
            </w:r>
            <w:r>
              <w:rPr>
                <w:b/>
              </w:rPr>
              <w:t>.</w:t>
            </w:r>
            <w:r w:rsidRPr="00C15E7F">
              <w:rPr>
                <w:b/>
              </w:rPr>
              <w:t xml:space="preserve"> (45 %)</w:t>
            </w:r>
            <w:r>
              <w:t xml:space="preserve">. Utilization Level Of Business Process Management In Czech Enterprises - Objectives And Factors. </w:t>
            </w:r>
            <w:r>
              <w:rPr>
                <w:i/>
                <w:iCs/>
              </w:rPr>
              <w:t>E+M. Ekonomie a Management</w:t>
            </w:r>
            <w:r>
              <w:t>, 2013, roč. 16, č. 2, s. 81-98. ISSN 1212-3609</w:t>
            </w:r>
          </w:p>
          <w:p w:rsidR="00A2704D" w:rsidRDefault="00A2704D" w:rsidP="007D754D">
            <w:pPr>
              <w:spacing w:after="60"/>
              <w:jc w:val="both"/>
              <w:rPr>
                <w:lang w:val="en-GB"/>
              </w:rPr>
            </w:pPr>
            <w:r w:rsidRPr="00C15E7F">
              <w:rPr>
                <w:b/>
                <w:lang w:val="en-GB"/>
              </w:rPr>
              <w:t>TUČKOVÁ, Zuzana (20 %)</w:t>
            </w:r>
            <w:r w:rsidRPr="00BE4B2D">
              <w:rPr>
                <w:lang w:val="en-GB"/>
              </w:rPr>
              <w:t xml:space="preserve"> et al. </w:t>
            </w:r>
            <w:r>
              <w:rPr>
                <w:lang w:val="en-GB"/>
              </w:rPr>
              <w:t xml:space="preserve">2016. </w:t>
            </w:r>
            <w:r w:rsidRPr="00BE4B2D">
              <w:rPr>
                <w:i/>
                <w:iCs/>
                <w:lang w:val="en-GB"/>
              </w:rPr>
              <w:t>The Social Economy, Social Enterprises and Outline of Sustainability</w:t>
            </w:r>
            <w:r w:rsidRPr="00BE4B2D">
              <w:rPr>
                <w:lang w:val="en-GB"/>
              </w:rPr>
              <w:t>. Praha</w:t>
            </w:r>
            <w:r>
              <w:rPr>
                <w:lang w:val="en-GB"/>
              </w:rPr>
              <w:t xml:space="preserve">: Wolters Kluwer, s. 152. 2016. ISBN 978-80-7552-459-1. </w:t>
            </w:r>
          </w:p>
          <w:p w:rsidR="00A2704D" w:rsidRPr="00870AF8" w:rsidRDefault="00A2704D" w:rsidP="007D754D">
            <w:pPr>
              <w:spacing w:after="60"/>
              <w:jc w:val="both"/>
              <w:rPr>
                <w:bCs/>
              </w:rPr>
            </w:pPr>
            <w:r w:rsidRPr="00C15E7F">
              <w:rPr>
                <w:b/>
              </w:rPr>
              <w:t>TUČKOVÁ, Zuzana (100 %).</w:t>
            </w:r>
            <w:r w:rsidRPr="00870AF8">
              <w:t xml:space="preserve"> </w:t>
            </w:r>
            <w:r>
              <w:t xml:space="preserve">2013. </w:t>
            </w:r>
            <w:r w:rsidRPr="00C15E7F">
              <w:rPr>
                <w:i/>
              </w:rPr>
              <w:t>Ekonomika služeb</w:t>
            </w:r>
            <w:r w:rsidRPr="00870AF8">
              <w:t>. Praha: Wolters Kluwer ČR, a.s.</w:t>
            </w:r>
            <w:r w:rsidRPr="00870AF8">
              <w:rPr>
                <w:bCs/>
              </w:rPr>
              <w:t xml:space="preserve"> ISBN: 978-80-7478-006-6</w:t>
            </w:r>
            <w:r>
              <w:rPr>
                <w:bCs/>
              </w:rPr>
              <w:t>.</w:t>
            </w:r>
          </w:p>
          <w:p w:rsidR="00A2704D" w:rsidRDefault="00A2704D" w:rsidP="00E568AC">
            <w:pPr>
              <w:rPr>
                <w:bCs/>
              </w:rPr>
            </w:pPr>
          </w:p>
          <w:p w:rsidR="00A2704D" w:rsidRPr="00043ED8" w:rsidRDefault="00A2704D" w:rsidP="00E568AC">
            <w:pPr>
              <w:jc w:val="both"/>
              <w:rPr>
                <w:b/>
              </w:rPr>
            </w:pPr>
            <w:r w:rsidRPr="00043ED8">
              <w:rPr>
                <w:b/>
              </w:rPr>
              <w:t>Projektová činnost</w:t>
            </w:r>
          </w:p>
          <w:p w:rsidR="00A2704D" w:rsidRDefault="00A2704D" w:rsidP="00E568AC">
            <w:pPr>
              <w:numPr>
                <w:ilvl w:val="0"/>
                <w:numId w:val="65"/>
              </w:numPr>
            </w:pPr>
            <w:r>
              <w:t xml:space="preserve">Spoluřešitel projektu </w:t>
            </w:r>
            <w:r w:rsidRPr="005C3C05">
              <w:t xml:space="preserve">TAČR </w:t>
            </w:r>
            <w:r w:rsidRPr="005C3C05">
              <w:rPr>
                <w:bCs/>
              </w:rPr>
              <w:t>TL01000191</w:t>
            </w:r>
            <w:r>
              <w:rPr>
                <w:b/>
                <w:bCs/>
              </w:rPr>
              <w:t xml:space="preserve">, </w:t>
            </w:r>
            <w:r w:rsidRPr="005C3C05">
              <w:t>Inovace systémů řízení subjektů cestovního ruchu pomocí nástrojů procesního řízení</w:t>
            </w:r>
            <w:r>
              <w:t xml:space="preserve">. </w:t>
            </w:r>
            <w:r w:rsidRPr="005C3C05">
              <w:t>03/2018 - 02/2022</w:t>
            </w:r>
          </w:p>
          <w:p w:rsidR="00A2704D" w:rsidRDefault="00A2704D" w:rsidP="00E568AC">
            <w:pPr>
              <w:numPr>
                <w:ilvl w:val="0"/>
                <w:numId w:val="65"/>
              </w:numPr>
            </w:pPr>
            <w:r w:rsidRPr="002C3642">
              <w:t xml:space="preserve">Řešitelka grantu </w:t>
            </w:r>
            <w:r w:rsidRPr="002C3642">
              <w:rPr>
                <w:bCs/>
                <w:lang w:val="en-GB"/>
              </w:rPr>
              <w:t xml:space="preserve">Czech-Norwegian Research Programme (CZ09), 7F16040, </w:t>
            </w:r>
            <w:r w:rsidRPr="002C3642">
              <w:rPr>
                <w:bCs/>
              </w:rPr>
              <w:t>The creation and support of the research team in the logistics industry as the base for bilateral cooperation</w:t>
            </w:r>
            <w:r>
              <w:rPr>
                <w:bCs/>
              </w:rPr>
              <w:t>, 2017.</w:t>
            </w:r>
          </w:p>
          <w:p w:rsidR="00A2704D" w:rsidRDefault="00A2704D" w:rsidP="00E568AC">
            <w:pPr>
              <w:numPr>
                <w:ilvl w:val="0"/>
                <w:numId w:val="65"/>
              </w:numPr>
              <w:jc w:val="both"/>
            </w:pPr>
            <w:r w:rsidRPr="00EA6B4D">
              <w:t>Řešitelka grantu  Institutional cooperation projects - Norway grants. NF-CZ07-ICP-4-4642015, Building a research team in the field of social economy as sources of sustainable economic growth of post-industrial European regions. (1.1. -30.9. 2016)</w:t>
            </w:r>
          </w:p>
          <w:p w:rsidR="00A2704D" w:rsidRPr="007F7989" w:rsidRDefault="00A2704D">
            <w:pPr>
              <w:numPr>
                <w:ilvl w:val="0"/>
                <w:numId w:val="67"/>
              </w:numPr>
              <w:ind w:left="322" w:firstLine="0"/>
              <w:jc w:val="both"/>
              <w:pPrChange w:id="1687" w:author="Eva Skýbová" w:date="2018-06-08T13:24:00Z">
                <w:pPr>
                  <w:numPr>
                    <w:numId w:val="68"/>
                  </w:numPr>
                  <w:tabs>
                    <w:tab w:val="num" w:pos="38"/>
                  </w:tabs>
                  <w:ind w:left="322" w:hanging="360"/>
                  <w:jc w:val="both"/>
                </w:pPr>
              </w:pPrChange>
            </w:pPr>
            <w:r w:rsidRPr="00EA6B4D">
              <w:t>Řešitelka grantu GAČR: č. /09/P406, Znalostní služby - jejich význam a charakteristika</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B3781F" w:rsidTr="00E568AC">
        <w:trPr>
          <w:trHeight w:val="328"/>
        </w:trPr>
        <w:tc>
          <w:tcPr>
            <w:tcW w:w="9859" w:type="dxa"/>
            <w:gridSpan w:val="11"/>
          </w:tcPr>
          <w:p w:rsidR="00A2704D" w:rsidRPr="00734546" w:rsidRDefault="00A2704D" w:rsidP="00E568AC">
            <w:pPr>
              <w:rPr>
                <w:b/>
                <w:bCs/>
              </w:rPr>
            </w:pPr>
            <w:r w:rsidRPr="00734546">
              <w:rPr>
                <w:b/>
                <w:bCs/>
              </w:rPr>
              <w:t>Krátkodobé pobyty:</w:t>
            </w:r>
          </w:p>
          <w:p w:rsidR="00A2704D" w:rsidRPr="00804E9A" w:rsidRDefault="00A2704D" w:rsidP="00E568AC">
            <w:pPr>
              <w:rPr>
                <w:bCs/>
              </w:rPr>
            </w:pPr>
            <w:r w:rsidRPr="00804E9A">
              <w:rPr>
                <w:bCs/>
              </w:rPr>
              <w:t>University of West Hungary, Sopron, červen</w:t>
            </w:r>
            <w:r>
              <w:rPr>
                <w:bCs/>
              </w:rPr>
              <w:t>ec 2014 (ERASMUS+)</w:t>
            </w:r>
          </w:p>
          <w:p w:rsidR="00A2704D" w:rsidRDefault="00A2704D" w:rsidP="00E568AC">
            <w:r w:rsidRPr="00804E9A">
              <w:t>University of Maribor, Faculty of Tourism, (výuka v rámci Freemover) listopad 2014</w:t>
            </w:r>
          </w:p>
          <w:p w:rsidR="00A2704D" w:rsidRDefault="00A2704D" w:rsidP="00E568AC">
            <w:r w:rsidRPr="004317D1">
              <w:rPr>
                <w:bCs/>
                <w:lang w:val="en-GB"/>
              </w:rPr>
              <w:t>Miami University- School of Business Administration, listopad 2017, přednášková činnost</w:t>
            </w:r>
          </w:p>
          <w:p w:rsidR="00A2704D" w:rsidRPr="00B3781F" w:rsidRDefault="00A2704D" w:rsidP="00E568AC"/>
        </w:tc>
      </w:tr>
      <w:tr w:rsidR="00A2704D" w:rsidTr="00E568AC">
        <w:trPr>
          <w:cantSplit/>
          <w:trHeight w:val="29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30"/>
        <w:gridCol w:w="1720"/>
        <w:gridCol w:w="525"/>
        <w:gridCol w:w="467"/>
        <w:gridCol w:w="994"/>
        <w:gridCol w:w="709"/>
        <w:gridCol w:w="78"/>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rsidRPr="00290B96">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RPr="004E382E"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4E382E" w:rsidRDefault="00A2704D" w:rsidP="00E568AC">
            <w:r w:rsidRPr="004E382E">
              <w:t xml:space="preserve">Bezpečnost společnosti </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B3AD9" w:rsidRDefault="00A2704D" w:rsidP="00E568AC">
            <w:pPr>
              <w:jc w:val="both"/>
              <w:rPr>
                <w:b/>
              </w:rPr>
            </w:pPr>
            <w:smartTag w:uri="urn:schemas-microsoft-com:office:smarttags" w:element="PersonName">
              <w:r w:rsidRPr="00FB3AD9">
                <w:rPr>
                  <w:b/>
                </w:rPr>
                <w:t>Pavel Valášek</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rsidRPr="00290B96">
              <w:t>doc., Ing.,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30" w:type="dxa"/>
          </w:tcPr>
          <w:p w:rsidR="00A2704D" w:rsidRDefault="00A2704D" w:rsidP="00E568AC">
            <w:pPr>
              <w:jc w:val="both"/>
            </w:pPr>
            <w:r>
              <w:t>1958</w:t>
            </w:r>
          </w:p>
        </w:tc>
        <w:tc>
          <w:tcPr>
            <w:tcW w:w="1720" w:type="dxa"/>
            <w:shd w:val="clear" w:color="auto" w:fill="F7CAAC"/>
          </w:tcPr>
          <w:p w:rsidR="00A2704D" w:rsidRDefault="00A2704D" w:rsidP="00E568AC">
            <w:pPr>
              <w:jc w:val="both"/>
              <w:rPr>
                <w:b/>
              </w:rPr>
            </w:pPr>
            <w:r>
              <w:rPr>
                <w:b/>
              </w:rPr>
              <w:t>typ vztahu k VŠ</w:t>
            </w:r>
          </w:p>
        </w:tc>
        <w:tc>
          <w:tcPr>
            <w:tcW w:w="992" w:type="dxa"/>
            <w:gridSpan w:val="2"/>
          </w:tcPr>
          <w:p w:rsidR="00A2704D" w:rsidRPr="004E382E" w:rsidRDefault="00A2704D" w:rsidP="00E568AC">
            <w:pPr>
              <w:jc w:val="both"/>
              <w:rPr>
                <w:i/>
              </w:rPr>
            </w:pPr>
            <w:r w:rsidRPr="004E382E">
              <w:rPr>
                <w:i/>
              </w:rPr>
              <w:t>pp.</w:t>
            </w:r>
          </w:p>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r w:rsidRPr="004E382E">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nejsou</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Environmentální bezpečnost – přednášky (50 %), cvičení (50 %)</w:t>
            </w:r>
          </w:p>
          <w:p w:rsidR="00A2704D" w:rsidRDefault="00A2704D" w:rsidP="00E568AC">
            <w:pPr>
              <w:jc w:val="both"/>
            </w:pPr>
            <w:r>
              <w:t>Environmentální zátěž území a sanační technologie – garant, přednášky (50 %), cvičení (50 %)</w:t>
            </w:r>
          </w:p>
          <w:p w:rsidR="00A2704D" w:rsidRDefault="00A2704D" w:rsidP="00E568AC">
            <w:pPr>
              <w:jc w:val="both"/>
            </w:pPr>
            <w:r>
              <w:t>Potravinová bezpečnost a nouzové zásobování – garant, přednášky (100 %)</w:t>
            </w:r>
          </w:p>
          <w:p w:rsidR="00A2704D" w:rsidRDefault="00A2704D" w:rsidP="00E568AC">
            <w:pPr>
              <w:jc w:val="both"/>
            </w:pPr>
            <w:r>
              <w:t>Životní prostředí zdraví – garant, přednášky (50 %), cvičení (50 %)</w:t>
            </w:r>
          </w:p>
          <w:p w:rsidR="00A2704D" w:rsidRDefault="00A2704D" w:rsidP="00E568AC">
            <w:pPr>
              <w:jc w:val="both"/>
            </w:pP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RPr="00DC3E96" w:rsidTr="00E568AC">
        <w:trPr>
          <w:trHeight w:val="1055"/>
        </w:trPr>
        <w:tc>
          <w:tcPr>
            <w:tcW w:w="9859" w:type="dxa"/>
            <w:gridSpan w:val="11"/>
          </w:tcPr>
          <w:p w:rsidR="00A2704D" w:rsidRPr="00290B96" w:rsidRDefault="00A2704D" w:rsidP="00E568AC">
            <w:pPr>
              <w:jc w:val="both"/>
            </w:pPr>
            <w:r w:rsidRPr="00290B96">
              <w:t>1978 – 1982: SVŠT Bratislava, Chemickotechnologická fakulta, Konzervace potravin a technologie masa, prezenční studium, Ing.</w:t>
            </w:r>
          </w:p>
          <w:p w:rsidR="00A2704D" w:rsidRPr="00DC3E96" w:rsidRDefault="00A2704D" w:rsidP="00E568AC">
            <w:pPr>
              <w:jc w:val="both"/>
            </w:pPr>
            <w:r w:rsidRPr="00290B96">
              <w:t>1986 – 1991: SVŠT (STU) Bratislava, Chemickotechnologická fakulta, Chemie a technologie poživatin, věd</w:t>
            </w:r>
            <w:r>
              <w:t>ecká aspirantura</w:t>
            </w:r>
            <w:r w:rsidRPr="00290B96">
              <w:t>, CSc.</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rsidRPr="00290B96">
              <w:t xml:space="preserve">2004 – dosud: Univerzita Tomáše Bati ve Zlíně, odborný asistent, docent </w:t>
            </w:r>
          </w:p>
          <w:p w:rsidR="00A2704D" w:rsidRPr="00290B96" w:rsidRDefault="00A2704D" w:rsidP="00E568AC">
            <w:pPr>
              <w:jc w:val="both"/>
            </w:pPr>
            <w:r w:rsidRPr="00290B96">
              <w:t>1994 – 2004: Intercaps, spol. s r.o. Zlín, ředitel QA/QC, výrobní ředitel</w:t>
            </w:r>
          </w:p>
          <w:p w:rsidR="00A2704D" w:rsidRPr="00290B96" w:rsidRDefault="00A2704D" w:rsidP="00E568AC">
            <w:pPr>
              <w:jc w:val="both"/>
            </w:pPr>
            <w:r w:rsidRPr="00290B96">
              <w:t>1993 – 1994: Chladírny a mrazírny Rochus, s.r.o. Kunovice, výrobní náměstek</w:t>
            </w:r>
          </w:p>
          <w:p w:rsidR="00A2704D" w:rsidRPr="00290B96" w:rsidRDefault="00A2704D" w:rsidP="00E568AC">
            <w:pPr>
              <w:jc w:val="both"/>
            </w:pPr>
            <w:r w:rsidRPr="00290B96">
              <w:t>1983 – 1993: Slovácké konzervárny, k.</w:t>
            </w:r>
            <w:r>
              <w:t xml:space="preserve"> </w:t>
            </w:r>
            <w:r w:rsidRPr="00290B96">
              <w:t xml:space="preserve">p. Uherské Hradiště, technolog, vedoucí výroby, ředitel závodu </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tabs>
                <w:tab w:val="left" w:pos="1620"/>
              </w:tabs>
            </w:pPr>
            <w:r>
              <w:t>23 bakalářských prací – vedoucí</w:t>
            </w:r>
          </w:p>
          <w:p w:rsidR="00A2704D" w:rsidRDefault="00A2704D" w:rsidP="00E568AC">
            <w:pPr>
              <w:tabs>
                <w:tab w:val="left" w:pos="1620"/>
              </w:tabs>
            </w:pPr>
            <w:del w:id="1688" w:author="Eva Skýbová" w:date="2018-06-08T13:33:00Z">
              <w:r w:rsidDel="00ED21A1">
                <w:delText xml:space="preserve"> </w:delText>
              </w:r>
            </w:del>
            <w:r>
              <w:t>25 diplomových prací – vedoucí</w:t>
            </w:r>
          </w:p>
          <w:p w:rsidR="00A2704D" w:rsidRDefault="00A2704D" w:rsidP="00E568AC">
            <w:pPr>
              <w:tabs>
                <w:tab w:val="left" w:pos="1620"/>
              </w:tabs>
            </w:pPr>
            <w:del w:id="1689" w:author="Eva Skýbová" w:date="2018-06-08T13:33:00Z">
              <w:r w:rsidDel="00ED21A1">
                <w:delText xml:space="preserve">   </w:delText>
              </w:r>
            </w:del>
            <w:r>
              <w:t xml:space="preserve">5 doktorských disertačních prací – konzultant </w:t>
            </w:r>
          </w:p>
          <w:p w:rsidR="00A2704D" w:rsidRDefault="00A2704D">
            <w:pPr>
              <w:numPr>
                <w:ilvl w:val="0"/>
                <w:numId w:val="66"/>
              </w:numPr>
              <w:tabs>
                <w:tab w:val="left" w:pos="38"/>
              </w:tabs>
              <w:ind w:left="38"/>
              <w:pPrChange w:id="1690" w:author="Eva Skýbová" w:date="2018-06-08T13:34:00Z">
                <w:pPr>
                  <w:numPr>
                    <w:numId w:val="66"/>
                  </w:numPr>
                  <w:tabs>
                    <w:tab w:val="num" w:pos="38"/>
                  </w:tabs>
                  <w:ind w:left="495" w:hanging="360"/>
                </w:pPr>
              </w:pPrChange>
            </w:pPr>
            <w:ins w:id="1691" w:author="Eva Skýbová" w:date="2018-06-08T13:34:00Z">
              <w:r>
                <w:t xml:space="preserve">3 </w:t>
              </w:r>
            </w:ins>
            <w:r>
              <w:t xml:space="preserve">doktorandi – studia v cizím jazyku (EN) –školitel specialista </w:t>
            </w:r>
          </w:p>
          <w:p w:rsidR="00A2704D" w:rsidRDefault="00A2704D" w:rsidP="00E568AC">
            <w:pPr>
              <w:tabs>
                <w:tab w:val="left" w:pos="1620"/>
              </w:tabs>
            </w:pPr>
            <w:del w:id="1692" w:author="Eva Skýbová" w:date="2018-06-08T13:34:00Z">
              <w:r w:rsidDel="00ED21A1">
                <w:delText xml:space="preserve">   </w:delText>
              </w:r>
            </w:del>
            <w:r>
              <w:t xml:space="preserve">1 doktorand  </w:t>
            </w:r>
            <w:ins w:id="1693" w:author="Eva Skýbová" w:date="2018-06-08T13:34:00Z">
              <w:r w:rsidRPr="00290A6C">
                <w:t>–</w:t>
              </w:r>
            </w:ins>
            <w:del w:id="1694" w:author="Eva Skýbová" w:date="2018-06-08T13:34:00Z">
              <w:r w:rsidDel="00ED21A1">
                <w:delText>-</w:delText>
              </w:r>
            </w:del>
            <w:r>
              <w:t xml:space="preserve"> školitel</w:t>
            </w:r>
          </w:p>
          <w:p w:rsidR="00A2704D" w:rsidRDefault="00A2704D" w:rsidP="00E568AC">
            <w:pPr>
              <w:tabs>
                <w:tab w:val="left" w:pos="1620"/>
              </w:tabs>
            </w:pPr>
            <w:r>
              <w:t xml:space="preserve">T. č. školitel v doktorském studijním programu Chemie a technologie potravin, FT UTB ve Zlíně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Zpracování zemědělských produktů</w:t>
            </w:r>
          </w:p>
        </w:tc>
        <w:tc>
          <w:tcPr>
            <w:tcW w:w="2245" w:type="dxa"/>
            <w:gridSpan w:val="2"/>
          </w:tcPr>
          <w:p w:rsidR="00A2704D" w:rsidRDefault="00A2704D" w:rsidP="00E568AC">
            <w:pPr>
              <w:jc w:val="both"/>
            </w:pPr>
            <w:r>
              <w:t>2011</w:t>
            </w:r>
          </w:p>
        </w:tc>
        <w:tc>
          <w:tcPr>
            <w:tcW w:w="2248" w:type="dxa"/>
            <w:gridSpan w:val="4"/>
            <w:tcBorders>
              <w:right w:val="single" w:sz="12" w:space="0" w:color="auto"/>
            </w:tcBorders>
          </w:tcPr>
          <w:p w:rsidR="00A2704D" w:rsidRDefault="00A2704D" w:rsidP="00E568AC">
            <w:pPr>
              <w:jc w:val="both"/>
            </w:pPr>
            <w:r>
              <w:t>SPU v Nitre</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128</w:t>
            </w:r>
          </w:p>
        </w:tc>
        <w:tc>
          <w:tcPr>
            <w:tcW w:w="693" w:type="dxa"/>
            <w:vMerge w:val="restart"/>
          </w:tcPr>
          <w:p w:rsidR="00A2704D" w:rsidRDefault="00A2704D" w:rsidP="00E568AC">
            <w:pPr>
              <w:jc w:val="both"/>
              <w:rPr>
                <w:b/>
              </w:rPr>
            </w:pPr>
            <w:r>
              <w:rPr>
                <w:b/>
              </w:rPr>
              <w:t>155</w:t>
            </w:r>
          </w:p>
        </w:tc>
        <w:tc>
          <w:tcPr>
            <w:tcW w:w="694" w:type="dxa"/>
            <w:vMerge w:val="restart"/>
          </w:tcPr>
          <w:p w:rsidR="00A2704D" w:rsidRDefault="00A2704D" w:rsidP="00E568AC">
            <w:pPr>
              <w:jc w:val="both"/>
              <w:rPr>
                <w:b/>
              </w:rPr>
            </w:pPr>
            <w:r>
              <w:rPr>
                <w:b/>
              </w:rPr>
              <w:t>183</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Pr="00184738" w:rsidRDefault="00A2704D" w:rsidP="00E568AC">
            <w:pPr>
              <w:autoSpaceDE w:val="0"/>
              <w:autoSpaceDN w:val="0"/>
              <w:adjustRightInd w:val="0"/>
              <w:spacing w:after="60"/>
              <w:jc w:val="both"/>
            </w:pPr>
            <w:r>
              <w:t xml:space="preserve">SUMCZYNSKI, </w:t>
            </w:r>
            <w:r w:rsidRPr="00826E02">
              <w:t>D</w:t>
            </w:r>
            <w:r>
              <w:t>., KOTÁSKOVÁ, E.</w:t>
            </w:r>
            <w:r w:rsidRPr="003D2A50">
              <w:rPr>
                <w:color w:val="000000"/>
              </w:rPr>
              <w:t xml:space="preserve"> O</w:t>
            </w:r>
            <w:r>
              <w:rPr>
                <w:color w:val="000000"/>
              </w:rPr>
              <w:t>RSAVOVÁ,</w:t>
            </w:r>
            <w:r w:rsidRPr="003D2A50">
              <w:rPr>
                <w:color w:val="000000"/>
              </w:rPr>
              <w:t xml:space="preserve"> J</w:t>
            </w:r>
            <w:r>
              <w:rPr>
                <w:color w:val="000000"/>
              </w:rPr>
              <w:t xml:space="preserve">., </w:t>
            </w:r>
            <w:r w:rsidRPr="00376E52">
              <w:rPr>
                <w:b/>
              </w:rPr>
              <w:t>VALÁŠEK, P.</w:t>
            </w:r>
            <w:r w:rsidRPr="00CC6F10">
              <w:rPr>
                <w:b/>
              </w:rPr>
              <w:t xml:space="preserve"> (10 %)</w:t>
            </w:r>
            <w:r w:rsidRPr="0042550E">
              <w:t>:</w:t>
            </w:r>
            <w:r>
              <w:t xml:space="preserve"> </w:t>
            </w:r>
            <w:r w:rsidRPr="00184738">
              <w:t>Contribution of individual phenolics to antioxidant activity and in vitro digestibility of wild rices (</w:t>
            </w:r>
            <w:r w:rsidRPr="00184738">
              <w:rPr>
                <w:i/>
              </w:rPr>
              <w:t>Zizania aquatica L</w:t>
            </w:r>
            <w:r w:rsidRPr="00184738">
              <w:t xml:space="preserve">.), </w:t>
            </w:r>
            <w:r w:rsidRPr="00184738">
              <w:rPr>
                <w:i/>
              </w:rPr>
              <w:t>Food Chemistry,</w:t>
            </w:r>
            <w:r w:rsidRPr="00184738">
              <w:t xml:space="preserve"> 218</w:t>
            </w:r>
            <w:r>
              <w:t xml:space="preserve">. </w:t>
            </w:r>
            <w:r w:rsidRPr="00184738">
              <w:rPr>
                <w:b/>
              </w:rPr>
              <w:t>2017</w:t>
            </w:r>
            <w:r>
              <w:rPr>
                <w:b/>
              </w:rPr>
              <w:t>.</w:t>
            </w:r>
            <w:r w:rsidRPr="00184738">
              <w:t xml:space="preserve"> pp. 107–115, ISSN: 0308-8146.</w:t>
            </w:r>
          </w:p>
          <w:p w:rsidR="00A2704D" w:rsidRDefault="00A2704D" w:rsidP="00E568AC">
            <w:pPr>
              <w:spacing w:after="60"/>
              <w:jc w:val="both"/>
            </w:pPr>
            <w:r w:rsidRPr="00826E02">
              <w:t xml:space="preserve">KOTÁSKOVÁ, E., SUMCZYNSKI,  D., MLČEK, J., </w:t>
            </w:r>
            <w:r w:rsidRPr="00376E52">
              <w:rPr>
                <w:b/>
              </w:rPr>
              <w:t>VALÁŠEK, P.</w:t>
            </w:r>
            <w:r w:rsidRPr="00CC6F10">
              <w:rPr>
                <w:b/>
              </w:rPr>
              <w:t xml:space="preserve"> (10 %)</w:t>
            </w:r>
            <w:r w:rsidRPr="0042550E">
              <w:t>:</w:t>
            </w:r>
            <w:r w:rsidRPr="00826E02">
              <w:t xml:space="preserve"> Determination of free and bound phenolics using HPLC-DAD, antioxidant activity and in vitro digestibility of Eragrostis tef,  </w:t>
            </w:r>
            <w:r w:rsidRPr="00826E02">
              <w:rPr>
                <w:i/>
              </w:rPr>
              <w:t xml:space="preserve">Journal of Food Composition and Analysis, </w:t>
            </w:r>
            <w:r w:rsidRPr="00826E02">
              <w:t xml:space="preserve">46 </w:t>
            </w:r>
            <w:r w:rsidRPr="00B86A1E">
              <w:t>(2016),</w:t>
            </w:r>
            <w:r w:rsidRPr="00826E02">
              <w:t xml:space="preserve">  pp. 15–21, ISSN: 0889-1575.</w:t>
            </w:r>
          </w:p>
          <w:p w:rsidR="00A2704D" w:rsidRPr="00226E21" w:rsidRDefault="00A2704D" w:rsidP="00E568AC">
            <w:pPr>
              <w:spacing w:after="60"/>
              <w:jc w:val="both"/>
            </w:pPr>
            <w:r w:rsidRPr="00226E21">
              <w:t xml:space="preserve">MLČEK, J., DRUŽBÍKOVÁ, H.,  </w:t>
            </w:r>
            <w:r w:rsidRPr="00376E52">
              <w:rPr>
                <w:rStyle w:val="hithilite"/>
                <w:b/>
              </w:rPr>
              <w:t>VALÁŠEK, P</w:t>
            </w:r>
            <w:r w:rsidRPr="00376E52">
              <w:rPr>
                <w:b/>
              </w:rPr>
              <w:t>.</w:t>
            </w:r>
            <w:r w:rsidRPr="00CC6F10">
              <w:rPr>
                <w:b/>
              </w:rPr>
              <w:t xml:space="preserve"> (</w:t>
            </w:r>
            <w:r>
              <w:rPr>
                <w:b/>
              </w:rPr>
              <w:t>25</w:t>
            </w:r>
            <w:r w:rsidRPr="00CC6F10">
              <w:rPr>
                <w:b/>
              </w:rPr>
              <w:t xml:space="preserve"> %)</w:t>
            </w:r>
            <w:r w:rsidRPr="00CC6F10">
              <w:t>,</w:t>
            </w:r>
            <w:r w:rsidRPr="00226E21">
              <w:t xml:space="preserve">; et al. Assessment of total Polar Materials in Frying  Fats  from  Czech Restaurants, </w:t>
            </w:r>
            <w:r w:rsidRPr="00226E21">
              <w:rPr>
                <w:i/>
              </w:rPr>
              <w:t>Italian Journal of Food Science,</w:t>
            </w:r>
            <w:r w:rsidRPr="00226E21">
              <w:t> </w:t>
            </w:r>
            <w:r w:rsidRPr="00226E21">
              <w:rPr>
                <w:rStyle w:val="label"/>
              </w:rPr>
              <w:t xml:space="preserve">Volume: </w:t>
            </w:r>
            <w:r w:rsidRPr="00226E21">
              <w:rPr>
                <w:rStyle w:val="databold"/>
              </w:rPr>
              <w:t xml:space="preserve">27, </w:t>
            </w:r>
            <w:r w:rsidRPr="00184738">
              <w:rPr>
                <w:rStyle w:val="databold"/>
              </w:rPr>
              <w:t>2015</w:t>
            </w:r>
            <w:r w:rsidRPr="00226E21">
              <w:rPr>
                <w:rStyle w:val="databold"/>
              </w:rPr>
              <w:t xml:space="preserve">, </w:t>
            </w:r>
            <w:r w:rsidRPr="00226E21">
              <w:rPr>
                <w:rStyle w:val="label"/>
              </w:rPr>
              <w:t xml:space="preserve">Issue: </w:t>
            </w:r>
            <w:r w:rsidRPr="00226E21">
              <w:rPr>
                <w:rStyle w:val="databold"/>
              </w:rPr>
              <w:t xml:space="preserve">2,  </w:t>
            </w:r>
            <w:r w:rsidRPr="00226E21">
              <w:rPr>
                <w:rStyle w:val="label"/>
              </w:rPr>
              <w:t xml:space="preserve">Pages: </w:t>
            </w:r>
            <w:r w:rsidRPr="00226E21">
              <w:rPr>
                <w:rStyle w:val="databold"/>
              </w:rPr>
              <w:t xml:space="preserve">160-165, </w:t>
            </w:r>
            <w:r w:rsidRPr="00226E21">
              <w:t>ISBN ISSN 1120-</w:t>
            </w:r>
            <w:smartTag w:uri="urn:schemas-microsoft-com:office:smarttags" w:element="metricconverter">
              <w:smartTagPr>
                <w:attr w:name="ProductID" w:val="1770. FT"/>
              </w:smartTagPr>
              <w:r w:rsidRPr="00226E21">
                <w:t>1770. FT</w:t>
              </w:r>
            </w:smartTag>
            <w:r w:rsidRPr="00226E21">
              <w:t xml:space="preserve"> UTB</w:t>
            </w:r>
          </w:p>
          <w:p w:rsidR="00A2704D" w:rsidRPr="00226E21" w:rsidRDefault="00A2704D" w:rsidP="00E568AC">
            <w:pPr>
              <w:spacing w:after="60"/>
              <w:jc w:val="both"/>
            </w:pPr>
            <w:r w:rsidRPr="00226E21">
              <w:t xml:space="preserve">HRABALÍKOVÁ M., MERCHAN, M., GANBOLD,S., </w:t>
            </w:r>
            <w:r w:rsidRPr="00376E52">
              <w:rPr>
                <w:b/>
              </w:rPr>
              <w:t>VALAŠEK, P.</w:t>
            </w:r>
            <w:r w:rsidRPr="00CC6F10">
              <w:rPr>
                <w:b/>
              </w:rPr>
              <w:t xml:space="preserve"> (10 %)</w:t>
            </w:r>
            <w:r w:rsidRPr="00226E21">
              <w:t xml:space="preserve">, SEDLAŘÍK, V. SÁHA, P.: Flexible Polyvinyl alcohol/2-hydroxypropanoic Acid Films: Effect of Residual Acetyl Moieties on Mechanical, Thermal and </w:t>
            </w:r>
            <w:r w:rsidRPr="00226E21">
              <w:lastRenderedPageBreak/>
              <w:t xml:space="preserve">Antibacterial Properties, </w:t>
            </w:r>
            <w:r w:rsidRPr="00226E21">
              <w:rPr>
                <w:i/>
              </w:rPr>
              <w:t>Journal of Polymer Engineering</w:t>
            </w:r>
            <w:r w:rsidRPr="00226E21">
              <w:t>,  </w:t>
            </w:r>
            <w:r w:rsidRPr="00226E21">
              <w:rPr>
                <w:rStyle w:val="label"/>
              </w:rPr>
              <w:t xml:space="preserve">Volume: </w:t>
            </w:r>
            <w:r w:rsidRPr="00226E21">
              <w:rPr>
                <w:rStyle w:val="databold"/>
              </w:rPr>
              <w:t xml:space="preserve">35, </w:t>
            </w:r>
            <w:r w:rsidRPr="00B86A1E">
              <w:rPr>
                <w:rStyle w:val="databold"/>
              </w:rPr>
              <w:t>2015</w:t>
            </w:r>
            <w:r w:rsidRPr="00226E21">
              <w:rPr>
                <w:rStyle w:val="databold"/>
              </w:rPr>
              <w:t xml:space="preserve">, </w:t>
            </w:r>
            <w:r w:rsidRPr="00226E21">
              <w:rPr>
                <w:rStyle w:val="label"/>
              </w:rPr>
              <w:t xml:space="preserve">Issue: </w:t>
            </w:r>
            <w:r w:rsidRPr="00226E21">
              <w:rPr>
                <w:rStyle w:val="databold"/>
              </w:rPr>
              <w:t>4,</w:t>
            </w:r>
            <w:r w:rsidRPr="00226E21">
              <w:t> </w:t>
            </w:r>
            <w:r w:rsidRPr="00226E21">
              <w:rPr>
                <w:rStyle w:val="label"/>
              </w:rPr>
              <w:t xml:space="preserve">Pages: </w:t>
            </w:r>
            <w:r w:rsidRPr="00226E21">
              <w:rPr>
                <w:rStyle w:val="databold"/>
              </w:rPr>
              <w:t xml:space="preserve">319-327, </w:t>
            </w:r>
            <w:r w:rsidRPr="00226E21">
              <w:t>ISSN: 2191-340. CPS UTB</w:t>
            </w:r>
          </w:p>
          <w:p w:rsidR="00A2704D" w:rsidRDefault="00A2704D" w:rsidP="00E568AC">
            <w:pPr>
              <w:spacing w:after="60"/>
              <w:jc w:val="both"/>
            </w:pPr>
            <w:r w:rsidRPr="00376E52">
              <w:rPr>
                <w:b/>
              </w:rPr>
              <w:t>VALÁŠEK, P.</w:t>
            </w:r>
            <w:r w:rsidRPr="00CC6F10">
              <w:rPr>
                <w:b/>
              </w:rPr>
              <w:t xml:space="preserve"> (</w:t>
            </w:r>
            <w:r>
              <w:rPr>
                <w:b/>
              </w:rPr>
              <w:t>4</w:t>
            </w:r>
            <w:r w:rsidRPr="00CC6F10">
              <w:rPr>
                <w:b/>
              </w:rPr>
              <w:t>0 %)</w:t>
            </w:r>
            <w:r w:rsidRPr="00581832">
              <w:t>,</w:t>
            </w:r>
            <w:r w:rsidRPr="00226E21">
              <w:t xml:space="preserve"> MLČEK, J., FIŠERA, M., FIŠEROVÁ, L., SOCHOR, J., BAROŇ, M., JURÍKOVÁ, T.: </w:t>
            </w:r>
            <w:r w:rsidRPr="00226E21">
              <w:rPr>
                <w:lang w:val="en-GB"/>
              </w:rPr>
              <w:t xml:space="preserve">The effect of various sulphur dioxide additions on the amount of dissolved oxygen, total antioxidant capacity and sensory properties of white wines. </w:t>
            </w:r>
            <w:r w:rsidRPr="00226E21">
              <w:rPr>
                <w:i/>
              </w:rPr>
              <w:t>Mitteilungen Klosterneuburg</w:t>
            </w:r>
            <w:r w:rsidRPr="00226E21">
              <w:t>, 64</w:t>
            </w:r>
            <w:r>
              <w:t xml:space="preserve">. </w:t>
            </w:r>
            <w:smartTag w:uri="urn:schemas-microsoft-com:office:smarttags" w:element="metricconverter">
              <w:smartTagPr>
                <w:attr w:name="ProductID" w:val="2014, FT"/>
              </w:smartTagPr>
              <w:r w:rsidRPr="00B86A1E">
                <w:t>2014</w:t>
              </w:r>
              <w:r>
                <w:t>,</w:t>
              </w:r>
              <w:r w:rsidRPr="00226E21">
                <w:t xml:space="preserve"> FT</w:t>
              </w:r>
            </w:smartTag>
            <w:r w:rsidRPr="00226E21">
              <w:t xml:space="preserve"> UTB</w:t>
            </w:r>
            <w:r>
              <w:t>.</w:t>
            </w:r>
            <w:r w:rsidRPr="00226E21">
              <w:t xml:space="preserve"> 193-200. ISSN: 0007-5922.</w:t>
            </w:r>
            <w:r>
              <w:t>.</w:t>
            </w:r>
          </w:p>
          <w:p w:rsidR="00A2704D" w:rsidRDefault="00A2704D" w:rsidP="00E568AC">
            <w:pPr>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lastRenderedPageBreak/>
              <w:t>Působení v zahraničí</w:t>
            </w:r>
          </w:p>
        </w:tc>
      </w:tr>
      <w:tr w:rsidR="00A2704D" w:rsidTr="00E568AC">
        <w:trPr>
          <w:trHeight w:val="328"/>
        </w:trPr>
        <w:tc>
          <w:tcPr>
            <w:tcW w:w="9859" w:type="dxa"/>
            <w:gridSpan w:val="11"/>
          </w:tcPr>
          <w:p w:rsidR="00A2704D" w:rsidRDefault="00A2704D" w:rsidP="00E568AC">
            <w:pPr>
              <w:rPr>
                <w:b/>
              </w:rPr>
            </w:pPr>
          </w:p>
        </w:tc>
      </w:tr>
      <w:tr w:rsidR="00A2704D" w:rsidTr="00E568AC">
        <w:trPr>
          <w:cantSplit/>
          <w:trHeight w:val="31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24. 11. 2017</w:t>
            </w: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RPr="004325A8" w:rsidTr="00E568AC">
        <w:tc>
          <w:tcPr>
            <w:tcW w:w="2518" w:type="dxa"/>
            <w:shd w:val="clear" w:color="auto" w:fill="F7CAAC"/>
          </w:tcPr>
          <w:p w:rsidR="00A2704D" w:rsidRPr="004325A8" w:rsidRDefault="00A2704D" w:rsidP="00E568AC">
            <w:pPr>
              <w:jc w:val="both"/>
              <w:rPr>
                <w:b/>
              </w:rPr>
            </w:pPr>
            <w:r w:rsidRPr="004325A8">
              <w:rPr>
                <w:b/>
              </w:rPr>
              <w:t>Název studijního programu</w:t>
            </w:r>
          </w:p>
        </w:tc>
        <w:tc>
          <w:tcPr>
            <w:tcW w:w="7341" w:type="dxa"/>
            <w:gridSpan w:val="10"/>
          </w:tcPr>
          <w:p w:rsidR="00A2704D" w:rsidRPr="004325A8"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B3AD9" w:rsidRDefault="00A2704D" w:rsidP="00E568AC">
            <w:pPr>
              <w:jc w:val="both"/>
              <w:rPr>
                <w:b/>
              </w:rPr>
            </w:pPr>
            <w:smartTag w:uri="urn:schemas-microsoft-com:office:smarttags" w:element="PersonName">
              <w:r w:rsidRPr="00FB3AD9">
                <w:rPr>
                  <w:b/>
                </w:rPr>
                <w:t>Slavomíra Vargová</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1986</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C0A8A" w:rsidRDefault="00A2704D" w:rsidP="00E568AC">
            <w:pPr>
              <w:jc w:val="both"/>
              <w:rPr>
                <w:i/>
              </w:rPr>
            </w:pPr>
            <w:r w:rsidRPr="003C0A8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0819</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C0A8A" w:rsidRDefault="00A2704D" w:rsidP="00E568AC">
            <w:pPr>
              <w:jc w:val="both"/>
              <w:rPr>
                <w:i/>
              </w:rPr>
            </w:pPr>
            <w:r w:rsidRPr="003C0A8A">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0819</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749"/>
        </w:trPr>
        <w:tc>
          <w:tcPr>
            <w:tcW w:w="9859" w:type="dxa"/>
            <w:gridSpan w:val="11"/>
            <w:tcBorders>
              <w:top w:val="nil"/>
            </w:tcBorders>
          </w:tcPr>
          <w:p w:rsidR="00A2704D" w:rsidRDefault="00A2704D" w:rsidP="00E568AC">
            <w:pPr>
              <w:jc w:val="both"/>
            </w:pPr>
            <w:r>
              <w:t>Inženýrství rizik – přednášky (50 %), cvičení (100 %)</w:t>
            </w:r>
          </w:p>
          <w:p w:rsidR="00A2704D" w:rsidRDefault="00A2704D" w:rsidP="00E568AC">
            <w:pPr>
              <w:jc w:val="both"/>
            </w:pPr>
            <w:r>
              <w:t>Metody hodnocení rizik – přednášky (50 %), cvičení (100 %)</w:t>
            </w:r>
          </w:p>
          <w:p w:rsidR="00A2704D" w:rsidRDefault="00A2704D" w:rsidP="00E568AC">
            <w:pPr>
              <w:jc w:val="both"/>
            </w:pPr>
            <w:r>
              <w:t>Ovládání rizik a zajištění bezpečnosti prostředí – přednášky (30 %),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937"/>
        </w:trPr>
        <w:tc>
          <w:tcPr>
            <w:tcW w:w="9859" w:type="dxa"/>
            <w:gridSpan w:val="11"/>
          </w:tcPr>
          <w:p w:rsidR="00A2704D" w:rsidRPr="00915D37" w:rsidRDefault="00A2704D" w:rsidP="00E568AC">
            <w:pPr>
              <w:ind w:left="1172" w:hanging="1172"/>
            </w:pPr>
            <w:r w:rsidRPr="00915D37">
              <w:t xml:space="preserve">Bc.: 2008  </w:t>
            </w:r>
            <w:r>
              <w:t xml:space="preserve">   </w:t>
            </w:r>
            <w:r w:rsidRPr="00915D37">
              <w:t xml:space="preserve">Strojnícka fakulta Technická Univerzita v Košiciach, obor Bezpečnosť a ochrana zdravia pri práci </w:t>
            </w:r>
          </w:p>
          <w:p w:rsidR="00A2704D" w:rsidRPr="00915D37" w:rsidRDefault="00A2704D" w:rsidP="00E568AC">
            <w:pPr>
              <w:ind w:left="1172" w:hanging="1172"/>
            </w:pPr>
            <w:r w:rsidRPr="00915D37">
              <w:t xml:space="preserve">Ing.: 2010  </w:t>
            </w:r>
            <w:r>
              <w:t xml:space="preserve">  </w:t>
            </w:r>
            <w:r w:rsidRPr="00915D37">
              <w:t xml:space="preserve">Strojnícka fakulta Technická Univerzita v Košiciach, obor Bezpečnosť technických systémov </w:t>
            </w:r>
          </w:p>
          <w:p w:rsidR="00A2704D" w:rsidRDefault="00A2704D" w:rsidP="00E568AC">
            <w:pPr>
              <w:ind w:left="1172" w:hanging="1172"/>
              <w:rPr>
                <w:b/>
              </w:rPr>
            </w:pPr>
            <w:r w:rsidRPr="00915D37">
              <w:t>Ph.D.:2013</w:t>
            </w:r>
            <w:r w:rsidRPr="00285267">
              <w:rPr>
                <w:b/>
              </w:rPr>
              <w:t xml:space="preserve">  </w:t>
            </w:r>
            <w:r w:rsidRPr="001E4510">
              <w:t>Strojnícka fakulta Technic</w:t>
            </w:r>
            <w:r>
              <w:t>ká Univerzita v Košiciach, obor</w:t>
            </w:r>
            <w:r w:rsidRPr="001E4510">
              <w:t xml:space="preserve"> Bezpečnosť technických systémov</w:t>
            </w:r>
            <w:r>
              <w:rPr>
                <w:b/>
              </w:rPr>
              <w:t xml:space="preserve">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640"/>
        </w:trPr>
        <w:tc>
          <w:tcPr>
            <w:tcW w:w="9859" w:type="dxa"/>
            <w:gridSpan w:val="11"/>
          </w:tcPr>
          <w:p w:rsidR="00A2704D" w:rsidRPr="00915D37" w:rsidRDefault="00A2704D" w:rsidP="00E568AC">
            <w:pPr>
              <w:jc w:val="both"/>
            </w:pPr>
            <w:r w:rsidRPr="00915D37">
              <w:t>9/2015 – dosud:   Univerzita Tomáše Bati ve Zlíně, odborný asistent</w:t>
            </w:r>
          </w:p>
          <w:p w:rsidR="00A2704D" w:rsidRDefault="00A2704D" w:rsidP="00E568AC">
            <w:pPr>
              <w:jc w:val="both"/>
            </w:pPr>
            <w:r w:rsidRPr="00915D37">
              <w:t>9/2013 –  11/2015:</w:t>
            </w:r>
            <w:r>
              <w:t xml:space="preserve"> Vědeckovýzkumný pracovník, Strojnícka fakulta Technická Univerzita v Košiciach</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425"/>
        </w:trPr>
        <w:tc>
          <w:tcPr>
            <w:tcW w:w="9859" w:type="dxa"/>
            <w:gridSpan w:val="11"/>
          </w:tcPr>
          <w:p w:rsidR="00A2704D" w:rsidRDefault="00A2704D" w:rsidP="00E568AC">
            <w:pPr>
              <w:jc w:val="both"/>
            </w:pPr>
            <w:r>
              <w:t>39 bakalářských prací (UTB)</w:t>
            </w:r>
          </w:p>
          <w:p w:rsidR="00A2704D" w:rsidRDefault="00A2704D" w:rsidP="00E568AC">
            <w:pPr>
              <w:jc w:val="both"/>
            </w:pPr>
            <w:r>
              <w:t>24 bakalářských prací (TUKE)</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0</w:t>
            </w:r>
          </w:p>
        </w:tc>
        <w:tc>
          <w:tcPr>
            <w:tcW w:w="693" w:type="dxa"/>
            <w:vMerge w:val="restart"/>
          </w:tcPr>
          <w:p w:rsidR="00A2704D" w:rsidRDefault="00A2704D" w:rsidP="00E568AC">
            <w:pPr>
              <w:jc w:val="both"/>
              <w:rPr>
                <w:b/>
              </w:rPr>
            </w:pPr>
            <w:r>
              <w:rPr>
                <w:b/>
              </w:rPr>
              <w:t>0</w:t>
            </w:r>
          </w:p>
        </w:tc>
        <w:tc>
          <w:tcPr>
            <w:tcW w:w="694" w:type="dxa"/>
            <w:vMerge w:val="restart"/>
          </w:tcPr>
          <w:p w:rsidR="00A2704D" w:rsidRDefault="00A2704D" w:rsidP="00E568AC">
            <w:pPr>
              <w:jc w:val="both"/>
              <w:rPr>
                <w:b/>
              </w:rPr>
            </w:pPr>
            <w:r>
              <w:rPr>
                <w:b/>
              </w:rPr>
              <w:t>6</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E77DDE" w:rsidTr="00E568AC">
        <w:trPr>
          <w:trHeight w:val="2347"/>
        </w:trPr>
        <w:tc>
          <w:tcPr>
            <w:tcW w:w="9859" w:type="dxa"/>
            <w:gridSpan w:val="11"/>
          </w:tcPr>
          <w:p w:rsidR="00A2704D" w:rsidRDefault="00A2704D" w:rsidP="00E568AC">
            <w:pPr>
              <w:spacing w:after="60"/>
              <w:jc w:val="both"/>
            </w:pPr>
            <w:r w:rsidRPr="00ED1401">
              <w:rPr>
                <w:b/>
              </w:rPr>
              <w:t>VARGOVA, S</w:t>
            </w:r>
            <w:r>
              <w:rPr>
                <w:b/>
              </w:rPr>
              <w:t>lavomira,</w:t>
            </w:r>
            <w:r w:rsidRPr="00ED1401">
              <w:rPr>
                <w:b/>
              </w:rPr>
              <w:t xml:space="preserve"> (45%)</w:t>
            </w:r>
            <w:r>
              <w:t xml:space="preserve"> NAMESANSKA, J., SINAY, J. Integrated work safety of public transport drivers. </w:t>
            </w:r>
            <w:r>
              <w:rPr>
                <w:i/>
                <w:iCs/>
              </w:rPr>
              <w:t>Theoretical Issues in Ergonomics Science</w:t>
            </w:r>
            <w:r>
              <w:t xml:space="preserve">. 2017. 18.1: 24-34. </w:t>
            </w:r>
            <w:r w:rsidRPr="00705450">
              <w:t>ISSN: 1463-922X</w:t>
            </w:r>
          </w:p>
          <w:p w:rsidR="00A2704D" w:rsidRDefault="00A2704D" w:rsidP="00E568AC">
            <w:pPr>
              <w:spacing w:after="60"/>
              <w:jc w:val="both"/>
              <w:rPr>
                <w:rStyle w:val="databold"/>
              </w:rPr>
            </w:pPr>
            <w:r>
              <w:t xml:space="preserve">ORAVEC, M.,  </w:t>
            </w:r>
            <w:r w:rsidRPr="00ED1401">
              <w:rPr>
                <w:b/>
              </w:rPr>
              <w:t>VARGOVÁ, S. (15</w:t>
            </w:r>
            <w:r>
              <w:rPr>
                <w:b/>
              </w:rPr>
              <w:t xml:space="preserve"> </w:t>
            </w:r>
            <w:r w:rsidRPr="00ED1401">
              <w:rPr>
                <w:b/>
              </w:rPr>
              <w:t>%)</w:t>
            </w:r>
            <w:r>
              <w:rPr>
                <w:b/>
              </w:rPr>
              <w:t>,</w:t>
            </w:r>
            <w:r>
              <w:t xml:space="preserve">  RUSNÁK, O., KOTIANOVÁ, Z. </w:t>
            </w:r>
            <w:r w:rsidRPr="006C1CBA">
              <w:t>Intermediate ceiling board - risk element of road tunnels</w:t>
            </w:r>
            <w:r>
              <w:t xml:space="preserve">. In: </w:t>
            </w:r>
            <w:r>
              <w:rPr>
                <w:rStyle w:val="databold"/>
              </w:rPr>
              <w:t xml:space="preserve">International </w:t>
            </w:r>
            <w:r w:rsidRPr="00734563">
              <w:rPr>
                <w:rStyle w:val="databold"/>
                <w:i/>
              </w:rPr>
              <w:t xml:space="preserve">Scientific Conference on Fire Protection, Safety and Security </w:t>
            </w:r>
            <w:r w:rsidRPr="00734563">
              <w:rPr>
                <w:rStyle w:val="label"/>
                <w:i/>
              </w:rPr>
              <w:t>Location:</w:t>
            </w:r>
            <w:r>
              <w:rPr>
                <w:rStyle w:val="label"/>
              </w:rPr>
              <w:t xml:space="preserve"> </w:t>
            </w:r>
            <w:r>
              <w:rPr>
                <w:rStyle w:val="databold"/>
              </w:rPr>
              <w:t xml:space="preserve">Zvolen, SLOVAKIA: 3.-5. May 2017. </w:t>
            </w:r>
            <w:r>
              <w:t>FIRE PROTECTION, SAFETY AND SECURITY 2017   </w:t>
            </w:r>
            <w:r>
              <w:rPr>
                <w:rStyle w:val="label"/>
              </w:rPr>
              <w:t xml:space="preserve">p. </w:t>
            </w:r>
            <w:r>
              <w:rPr>
                <w:rStyle w:val="databold"/>
              </w:rPr>
              <w:t>177-188</w:t>
            </w:r>
          </w:p>
          <w:p w:rsidR="00A2704D" w:rsidRDefault="00A2704D" w:rsidP="00E568AC">
            <w:pPr>
              <w:spacing w:after="60"/>
              <w:jc w:val="both"/>
            </w:pPr>
            <w:r>
              <w:t xml:space="preserve">SINAY, J., </w:t>
            </w:r>
            <w:r w:rsidRPr="00ED1401">
              <w:rPr>
                <w:b/>
              </w:rPr>
              <w:t>VARGOVÁ, S</w:t>
            </w:r>
            <w:r>
              <w:rPr>
                <w:b/>
              </w:rPr>
              <w:t>.</w:t>
            </w:r>
            <w:r w:rsidRPr="00ED1401">
              <w:rPr>
                <w:b/>
              </w:rPr>
              <w:t xml:space="preserve"> (50</w:t>
            </w:r>
            <w:r>
              <w:rPr>
                <w:b/>
              </w:rPr>
              <w:t xml:space="preserve"> </w:t>
            </w:r>
            <w:r w:rsidRPr="00ED1401">
              <w:rPr>
                <w:b/>
              </w:rPr>
              <w:t>%)</w:t>
            </w:r>
            <w:r>
              <w:rPr>
                <w:b/>
              </w:rPr>
              <w:t>.</w:t>
            </w:r>
            <w:r>
              <w:t xml:space="preserve"> </w:t>
            </w:r>
            <w:r w:rsidRPr="001133CA">
              <w:rPr>
                <w:bCs/>
              </w:rPr>
              <w:t>Manažment integrovanej bezpečnosti - súčasť stratégie trvalo u</w:t>
            </w:r>
            <w:r>
              <w:rPr>
                <w:bCs/>
              </w:rPr>
              <w:t xml:space="preserve">držateľného rozvoja spoločnosti. </w:t>
            </w:r>
            <w:r w:rsidRPr="00734563">
              <w:rPr>
                <w:i/>
              </w:rPr>
              <w:t>Kvalita 2014: 23. ročník konference s mezinárodní účastí: sborník přednášek</w:t>
            </w:r>
            <w:r>
              <w:t>. 13. - 14. května 2014, Ostrava, Česká Republika. - Ostrava : DTO CZ,  p. F1-F4. ISBN 978-80-02-02532-0</w:t>
            </w:r>
          </w:p>
          <w:p w:rsidR="00A2704D" w:rsidRDefault="00A2704D" w:rsidP="00E568AC">
            <w:pPr>
              <w:spacing w:after="60"/>
              <w:jc w:val="both"/>
            </w:pPr>
            <w:r>
              <w:t xml:space="preserve">SINAY, J.,TOMPOŠ, A., </w:t>
            </w:r>
            <w:r w:rsidRPr="00ED1401">
              <w:rPr>
                <w:b/>
              </w:rPr>
              <w:t>VARGOVÁ, S</w:t>
            </w:r>
            <w:r>
              <w:rPr>
                <w:b/>
              </w:rPr>
              <w:t>.</w:t>
            </w:r>
            <w:r w:rsidRPr="00ED1401">
              <w:rPr>
                <w:b/>
              </w:rPr>
              <w:t xml:space="preserve"> (50</w:t>
            </w:r>
            <w:r>
              <w:rPr>
                <w:b/>
              </w:rPr>
              <w:t xml:space="preserve"> </w:t>
            </w:r>
            <w:r w:rsidRPr="00ED1401">
              <w:rPr>
                <w:b/>
              </w:rPr>
              <w:t>%)</w:t>
            </w:r>
            <w:r>
              <w:rPr>
                <w:b/>
              </w:rPr>
              <w:t>,</w:t>
            </w:r>
            <w:r>
              <w:t xml:space="preserve"> KALAFÚT, F. </w:t>
            </w:r>
            <w:r w:rsidRPr="001E4510">
              <w:rPr>
                <w:bCs/>
              </w:rPr>
              <w:t>Integrated security or selective risk assessment?</w:t>
            </w:r>
            <w:r w:rsidRPr="001E4510">
              <w:rPr>
                <w:b/>
                <w:bCs/>
              </w:rPr>
              <w:t xml:space="preserve"> </w:t>
            </w:r>
            <w:r w:rsidRPr="00734563">
              <w:rPr>
                <w:i/>
              </w:rPr>
              <w:t>In: AHFE 2014: Advances in Human Factors and Ergonomics: proceedings of t</w:t>
            </w:r>
            <w:r>
              <w:rPr>
                <w:i/>
              </w:rPr>
              <w:t>he 5th international konference.</w:t>
            </w:r>
            <w:r w:rsidRPr="00734563">
              <w:rPr>
                <w:i/>
              </w:rPr>
              <w:t>:</w:t>
            </w:r>
            <w:r>
              <w:t xml:space="preserve"> 19-23 July 2014, Kraków, Poland. - [Louisville] : AHFE Conference, p. 669-675. ISBN 978-1-4951-1572-1</w:t>
            </w:r>
          </w:p>
          <w:p w:rsidR="00A2704D" w:rsidRDefault="00A2704D" w:rsidP="00E568AC">
            <w:pPr>
              <w:spacing w:after="60"/>
              <w:jc w:val="both"/>
            </w:pPr>
            <w:r>
              <w:t xml:space="preserve">SINAY, J, </w:t>
            </w:r>
            <w:r w:rsidRPr="00ED1401">
              <w:rPr>
                <w:b/>
              </w:rPr>
              <w:t>VARGOVÁ, S</w:t>
            </w:r>
            <w:r>
              <w:rPr>
                <w:b/>
                <w:bCs/>
              </w:rPr>
              <w:t>.</w:t>
            </w:r>
            <w:r w:rsidRPr="00ED1401">
              <w:rPr>
                <w:b/>
                <w:bCs/>
              </w:rPr>
              <w:t xml:space="preserve"> (</w:t>
            </w:r>
            <w:r>
              <w:rPr>
                <w:b/>
                <w:bCs/>
              </w:rPr>
              <w:t xml:space="preserve">20 </w:t>
            </w:r>
            <w:r w:rsidRPr="00ED1401">
              <w:rPr>
                <w:b/>
                <w:bCs/>
              </w:rPr>
              <w:t>%)</w:t>
            </w:r>
            <w:r>
              <w:rPr>
                <w:b/>
                <w:bCs/>
              </w:rPr>
              <w:t xml:space="preserve"> </w:t>
            </w:r>
            <w:r>
              <w:rPr>
                <w:bCs/>
              </w:rPr>
              <w:t>TOMPOŠ, A.</w:t>
            </w:r>
            <w:r w:rsidRPr="001E4510">
              <w:rPr>
                <w:bCs/>
              </w:rPr>
              <w:t xml:space="preserve"> Risk Analysis and Reliability Assessment of Energy Facilities</w:t>
            </w:r>
            <w:r>
              <w:rPr>
                <w:bCs/>
              </w:rPr>
              <w:t>. In:</w:t>
            </w:r>
            <w:r>
              <w:t xml:space="preserve"> </w:t>
            </w:r>
            <w:r w:rsidRPr="00734563">
              <w:rPr>
                <w:i/>
              </w:rPr>
              <w:t>Occupational Safety and Hygiene 2. -</w:t>
            </w:r>
            <w:r>
              <w:t xml:space="preserve"> Leiden : CRC Press/Balkema,  2014, p. 351-154. - ISBN 978-1-138-00144-2</w:t>
            </w:r>
          </w:p>
          <w:p w:rsidR="00A2704D" w:rsidRPr="00E77DDE"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5B1582" w:rsidTr="00E568AC">
        <w:trPr>
          <w:trHeight w:val="328"/>
        </w:trPr>
        <w:tc>
          <w:tcPr>
            <w:tcW w:w="9859" w:type="dxa"/>
            <w:gridSpan w:val="11"/>
          </w:tcPr>
          <w:p w:rsidR="00A2704D" w:rsidRPr="005B1582" w:rsidRDefault="00A2704D" w:rsidP="00E568AC">
            <w:pPr>
              <w:rPr>
                <w:b/>
              </w:rPr>
            </w:pPr>
            <w:r>
              <w:rPr>
                <w:b/>
              </w:rPr>
              <w:t xml:space="preserve">10/2011-8/2012 </w:t>
            </w:r>
            <w:r w:rsidRPr="005B1582">
              <w:t>studijní pobyt (PhD. Studium) na Bergische Universit</w:t>
            </w:r>
            <w:r w:rsidRPr="005B1582">
              <w:rPr>
                <w:lang w:val="sk-SK"/>
              </w:rPr>
              <w:t xml:space="preserve">ät </w:t>
            </w:r>
            <w:r w:rsidRPr="005B1582">
              <w:t>in Wuppertal, SRN</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F1716" w:rsidRDefault="00A2704D" w:rsidP="00E568AC">
            <w:pPr>
              <w:jc w:val="both"/>
              <w:rPr>
                <w:b/>
              </w:rPr>
            </w:pPr>
            <w:smartTag w:uri="urn:schemas-microsoft-com:office:smarttags" w:element="PersonName">
              <w:r w:rsidRPr="00FF1716">
                <w:rPr>
                  <w:b/>
                </w:rPr>
                <w:t>Dušan Vičar</w:t>
              </w:r>
            </w:smartTag>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prof., Ing., CSc.</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1953</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354CAC" w:rsidRDefault="00A2704D" w:rsidP="00E568AC">
            <w:pPr>
              <w:jc w:val="both"/>
              <w:rPr>
                <w:i/>
              </w:rPr>
            </w:pPr>
            <w:r w:rsidRPr="00354CA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354CAC" w:rsidRDefault="00A2704D" w:rsidP="00E568AC">
            <w:pPr>
              <w:jc w:val="both"/>
              <w:rPr>
                <w:i/>
              </w:rPr>
            </w:pPr>
            <w:r w:rsidRPr="00354CAC">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Masarykova univerzita Brno</w:t>
            </w:r>
          </w:p>
        </w:tc>
        <w:tc>
          <w:tcPr>
            <w:tcW w:w="1703" w:type="dxa"/>
            <w:gridSpan w:val="2"/>
          </w:tcPr>
          <w:p w:rsidR="00A2704D" w:rsidRPr="00354CAC" w:rsidRDefault="00A2704D" w:rsidP="00E568AC">
            <w:pPr>
              <w:jc w:val="both"/>
              <w:rPr>
                <w:i/>
              </w:rPr>
            </w:pPr>
            <w:r w:rsidRPr="00354CAC">
              <w:rPr>
                <w:i/>
              </w:rPr>
              <w:t>pp.</w:t>
            </w:r>
          </w:p>
        </w:tc>
        <w:tc>
          <w:tcPr>
            <w:tcW w:w="2096" w:type="dxa"/>
            <w:gridSpan w:val="4"/>
          </w:tcPr>
          <w:p w:rsidR="00A2704D" w:rsidRDefault="00A2704D" w:rsidP="00E568AC">
            <w:pPr>
              <w:jc w:val="both"/>
            </w:pPr>
            <w:r>
              <w:t xml:space="preserve">8 </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RPr="00467F3C" w:rsidTr="00E568AC">
        <w:trPr>
          <w:trHeight w:val="1118"/>
        </w:trPr>
        <w:tc>
          <w:tcPr>
            <w:tcW w:w="9859" w:type="dxa"/>
            <w:gridSpan w:val="11"/>
            <w:tcBorders>
              <w:top w:val="nil"/>
            </w:tcBorders>
          </w:tcPr>
          <w:p w:rsidR="00A2704D" w:rsidRDefault="00A2704D" w:rsidP="00E568AC">
            <w:pPr>
              <w:jc w:val="both"/>
            </w:pPr>
            <w:r>
              <w:t>Detekce, dekontaminace a sanace – garant, přednášky (100 %), cvičení (100 %)</w:t>
            </w:r>
          </w:p>
          <w:p w:rsidR="00A2704D" w:rsidRDefault="00A2704D" w:rsidP="00E568AC">
            <w:pPr>
              <w:jc w:val="both"/>
            </w:pPr>
            <w:r>
              <w:t>Individuální a kolektivní ochrana – garant, přednášky (100 %), semináře (100 %)</w:t>
            </w:r>
          </w:p>
          <w:p w:rsidR="00A2704D" w:rsidRDefault="00A2704D" w:rsidP="00E568AC">
            <w:pPr>
              <w:jc w:val="both"/>
            </w:pPr>
            <w:r>
              <w:t>Ochrana obyvatelstva a kritické infrastruktury – garant, přednášky (100 %)</w:t>
            </w:r>
          </w:p>
          <w:p w:rsidR="00A2704D" w:rsidRPr="00467F3C"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811"/>
        </w:trPr>
        <w:tc>
          <w:tcPr>
            <w:tcW w:w="9859" w:type="dxa"/>
            <w:gridSpan w:val="11"/>
          </w:tcPr>
          <w:p w:rsidR="00A2704D" w:rsidRDefault="00A2704D" w:rsidP="00E568AC">
            <w:pPr>
              <w:jc w:val="both"/>
            </w:pPr>
            <w:r>
              <w:t>1972 – 1977: VAAZ v Brně, Chemické inženýrství, Ing. (1977)</w:t>
            </w:r>
          </w:p>
          <w:p w:rsidR="00A2704D" w:rsidRDefault="00A2704D" w:rsidP="00E568AC">
            <w:pPr>
              <w:jc w:val="both"/>
            </w:pPr>
            <w:r>
              <w:t>1983 – 1988: VAAZ v Brně, Operační a bojové použití druhů vojsk, speciální technické a týlové zabezpečení, CSc. (1988)</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r>
              <w:t>07/2013 – dosud: Ředitel Ústavu ochrany obyvatelstva Fakulty logistiky a krizového řízení UTB ve Zlíně</w:t>
            </w:r>
          </w:p>
          <w:p w:rsidR="00A2704D" w:rsidRDefault="00A2704D" w:rsidP="00E568AC">
            <w:r>
              <w:t>09/2012 – 12/2014: Proděkan pro vědu a výzkum Fakulty logistiky a krizového řízení UTB ve Zlíně</w:t>
            </w:r>
          </w:p>
          <w:p w:rsidR="00A2704D" w:rsidRDefault="00A2704D" w:rsidP="00E568AC">
            <w:r>
              <w:t>03/2011 – 06/2013: Ředitel Ústavu krizového řízení Fakulty logistiky a krizového řízení UTB ve Zlíně</w:t>
            </w:r>
          </w:p>
          <w:p w:rsidR="00A2704D" w:rsidRDefault="00A2704D" w:rsidP="00E568AC">
            <w:r>
              <w:t>01/2011 – 02/2011: Akademický pracovník Ústavu OPZHN Univerzity obrany Brno</w:t>
            </w:r>
          </w:p>
          <w:p w:rsidR="00A2704D" w:rsidRDefault="00A2704D" w:rsidP="00E568AC">
            <w:pPr>
              <w:jc w:val="both"/>
              <w:rPr>
                <w:rFonts w:eastAsia="Arial Unicode MS"/>
              </w:rPr>
            </w:pPr>
            <w:r>
              <w:rPr>
                <w:rFonts w:eastAsia="Arial Unicode MS"/>
              </w:rPr>
              <w:t xml:space="preserve">2004 </w:t>
            </w:r>
            <w:r>
              <w:t>–</w:t>
            </w:r>
            <w:r>
              <w:rPr>
                <w:rFonts w:eastAsia="Arial Unicode MS"/>
              </w:rPr>
              <w:t xml:space="preserve"> 2011:  UO v Brně ředitel Ústavu OPZHN</w:t>
            </w:r>
          </w:p>
          <w:p w:rsidR="00A2704D" w:rsidRDefault="00A2704D" w:rsidP="00E568AC">
            <w:pPr>
              <w:jc w:val="both"/>
              <w:rPr>
                <w:rFonts w:eastAsia="Arial Unicode MS"/>
              </w:rPr>
            </w:pPr>
            <w:r>
              <w:rPr>
                <w:rFonts w:eastAsia="Arial Unicode MS"/>
              </w:rPr>
              <w:t xml:space="preserve">2003 </w:t>
            </w:r>
            <w:r>
              <w:t>–</w:t>
            </w:r>
            <w:r>
              <w:rPr>
                <w:rFonts w:eastAsia="Arial Unicode MS"/>
              </w:rPr>
              <w:t xml:space="preserve"> 2004:  VVŠ PV ve Vyškově ředitel OJ ÚNBC </w:t>
            </w:r>
          </w:p>
          <w:p w:rsidR="00A2704D" w:rsidRDefault="00A2704D" w:rsidP="00E568AC">
            <w:pPr>
              <w:jc w:val="both"/>
              <w:rPr>
                <w:rFonts w:eastAsia="Arial Unicode MS"/>
              </w:rPr>
            </w:pPr>
            <w:r>
              <w:rPr>
                <w:rFonts w:eastAsia="Arial Unicode MS"/>
              </w:rPr>
              <w:t xml:space="preserve">1997 </w:t>
            </w:r>
            <w:r>
              <w:t>–</w:t>
            </w:r>
            <w:r>
              <w:rPr>
                <w:rFonts w:eastAsia="Arial Unicode MS"/>
              </w:rPr>
              <w:t xml:space="preserve"> 2003:  VVŠ PV ve Vyškově prorektor pro vědeckou činnost </w:t>
            </w:r>
          </w:p>
          <w:p w:rsidR="00A2704D" w:rsidRDefault="00A2704D" w:rsidP="00E568AC">
            <w:pPr>
              <w:jc w:val="both"/>
              <w:rPr>
                <w:rFonts w:eastAsia="Arial Unicode MS"/>
              </w:rPr>
            </w:pPr>
            <w:r>
              <w:rPr>
                <w:rFonts w:eastAsia="Arial Unicode MS"/>
              </w:rPr>
              <w:t xml:space="preserve">1994 </w:t>
            </w:r>
            <w:r>
              <w:t>–</w:t>
            </w:r>
            <w:r>
              <w:rPr>
                <w:rFonts w:eastAsia="Arial Unicode MS"/>
              </w:rPr>
              <w:t xml:space="preserve"> 1997:  VVŠ PV  ve Vyškově proděkan </w:t>
            </w:r>
          </w:p>
          <w:p w:rsidR="00A2704D" w:rsidRDefault="00A2704D" w:rsidP="00E568AC">
            <w:pPr>
              <w:jc w:val="both"/>
              <w:rPr>
                <w:rFonts w:eastAsia="Arial Unicode MS"/>
              </w:rPr>
            </w:pPr>
            <w:r>
              <w:rPr>
                <w:rFonts w:eastAsia="Arial Unicode MS"/>
              </w:rPr>
              <w:t xml:space="preserve">2001 </w:t>
            </w:r>
            <w:r>
              <w:t>–</w:t>
            </w:r>
            <w:r>
              <w:rPr>
                <w:rFonts w:eastAsia="Arial Unicode MS"/>
              </w:rPr>
              <w:t xml:space="preserve"> 2003:  VVŠ PV ve Vyškově vedoucí katedry </w:t>
            </w:r>
          </w:p>
          <w:p w:rsidR="00A2704D" w:rsidRDefault="00A2704D" w:rsidP="00E568AC">
            <w:pPr>
              <w:jc w:val="both"/>
              <w:rPr>
                <w:rFonts w:eastAsia="Arial Unicode MS"/>
              </w:rPr>
            </w:pPr>
            <w:r>
              <w:rPr>
                <w:rFonts w:eastAsia="Arial Unicode MS"/>
              </w:rPr>
              <w:t xml:space="preserve">1983 </w:t>
            </w:r>
            <w:r>
              <w:t>–</w:t>
            </w:r>
            <w:r>
              <w:rPr>
                <w:rFonts w:eastAsia="Arial Unicode MS"/>
              </w:rPr>
              <w:t xml:space="preserve"> 2001:  VVŠ PV ve Vyškově zástupce vedoucího katedry </w:t>
            </w:r>
          </w:p>
          <w:p w:rsidR="00A2704D" w:rsidRDefault="00A2704D" w:rsidP="00E568AC">
            <w:pPr>
              <w:jc w:val="both"/>
              <w:rPr>
                <w:rFonts w:eastAsia="Arial Unicode MS"/>
              </w:rPr>
            </w:pPr>
            <w:r>
              <w:rPr>
                <w:rFonts w:eastAsia="Arial Unicode MS"/>
              </w:rPr>
              <w:t xml:space="preserve">1989 </w:t>
            </w:r>
            <w:r>
              <w:t>–</w:t>
            </w:r>
            <w:r>
              <w:rPr>
                <w:rFonts w:eastAsia="Arial Unicode MS"/>
              </w:rPr>
              <w:t xml:space="preserve"> 1993:  VVŠ PV ve Vyškově náčelník předmětové skupiny </w:t>
            </w:r>
          </w:p>
          <w:p w:rsidR="00A2704D" w:rsidRDefault="00A2704D" w:rsidP="00E568AC">
            <w:pPr>
              <w:jc w:val="both"/>
              <w:rPr>
                <w:rFonts w:eastAsia="Arial Unicode MS"/>
              </w:rPr>
            </w:pPr>
            <w:r>
              <w:rPr>
                <w:rFonts w:eastAsia="Arial Unicode MS"/>
              </w:rPr>
              <w:t xml:space="preserve">1983 </w:t>
            </w:r>
            <w:r>
              <w:t>–</w:t>
            </w:r>
            <w:r>
              <w:rPr>
                <w:rFonts w:eastAsia="Arial Unicode MS"/>
              </w:rPr>
              <w:t xml:space="preserve"> 1989:  VVŠ PV ve Vyškově starší učitel </w:t>
            </w:r>
          </w:p>
          <w:p w:rsidR="00A2704D" w:rsidRDefault="00A2704D" w:rsidP="00E568AC">
            <w:pPr>
              <w:jc w:val="both"/>
              <w:rPr>
                <w:rFonts w:eastAsia="Arial Unicode MS"/>
              </w:rPr>
            </w:pPr>
            <w:r>
              <w:rPr>
                <w:rFonts w:eastAsia="Arial Unicode MS"/>
              </w:rPr>
              <w:t xml:space="preserve">1981 </w:t>
            </w:r>
            <w:r>
              <w:t>–</w:t>
            </w:r>
            <w:r>
              <w:rPr>
                <w:rFonts w:eastAsia="Arial Unicode MS"/>
              </w:rPr>
              <w:t xml:space="preserve"> 1983:  VVŠ PV asistent</w:t>
            </w:r>
          </w:p>
          <w:p w:rsidR="00A2704D" w:rsidRDefault="00A2704D" w:rsidP="00E568AC">
            <w:pPr>
              <w:jc w:val="both"/>
              <w:rPr>
                <w:rFonts w:eastAsia="Arial Unicode MS"/>
              </w:rPr>
            </w:pPr>
            <w:r>
              <w:rPr>
                <w:rFonts w:eastAsia="Arial Unicode MS"/>
              </w:rPr>
              <w:t xml:space="preserve">1977 </w:t>
            </w:r>
            <w:r>
              <w:t>–</w:t>
            </w:r>
            <w:r>
              <w:rPr>
                <w:rFonts w:eastAsia="Arial Unicode MS"/>
              </w:rPr>
              <w:t xml:space="preserve"> 1981:  MO ČR náčelník chemické služby </w:t>
            </w:r>
          </w:p>
          <w:p w:rsidR="00A2704D" w:rsidRDefault="00A2704D" w:rsidP="00E568AC">
            <w:pPr>
              <w:jc w:val="both"/>
              <w:rPr>
                <w:rFonts w:eastAsia="Arial Unicode MS"/>
              </w:rPr>
            </w:pP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r>
              <w:t>Na UTB – 25 bakalářských prací, 1 diplomová práce.</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r>
              <w:t>Zbraně hromadného ničení a ochrana proti nim</w:t>
            </w:r>
          </w:p>
        </w:tc>
        <w:tc>
          <w:tcPr>
            <w:tcW w:w="2245" w:type="dxa"/>
            <w:gridSpan w:val="2"/>
          </w:tcPr>
          <w:p w:rsidR="00A2704D" w:rsidRDefault="00A2704D" w:rsidP="00E568AC">
            <w:pPr>
              <w:jc w:val="both"/>
            </w:pPr>
            <w:r>
              <w:t>1992</w:t>
            </w:r>
          </w:p>
        </w:tc>
        <w:tc>
          <w:tcPr>
            <w:tcW w:w="2248" w:type="dxa"/>
            <w:gridSpan w:val="4"/>
            <w:tcBorders>
              <w:right w:val="single" w:sz="12" w:space="0" w:color="auto"/>
            </w:tcBorders>
          </w:tcPr>
          <w:p w:rsidR="00A2704D" w:rsidRDefault="00A2704D" w:rsidP="00E568AC">
            <w:pPr>
              <w:jc w:val="both"/>
            </w:pPr>
            <w:r>
              <w:t>VVŠ PV ve Vyškově</w:t>
            </w: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11</w:t>
            </w:r>
          </w:p>
        </w:tc>
        <w:tc>
          <w:tcPr>
            <w:tcW w:w="693" w:type="dxa"/>
            <w:vMerge w:val="restart"/>
          </w:tcPr>
          <w:p w:rsidR="00A2704D" w:rsidRDefault="00A2704D" w:rsidP="00E568AC">
            <w:pPr>
              <w:jc w:val="both"/>
              <w:rPr>
                <w:b/>
              </w:rPr>
            </w:pPr>
            <w:r>
              <w:rPr>
                <w:b/>
              </w:rPr>
              <w:t>6</w:t>
            </w:r>
          </w:p>
        </w:tc>
        <w:tc>
          <w:tcPr>
            <w:tcW w:w="694" w:type="dxa"/>
            <w:vMerge w:val="restart"/>
          </w:tcPr>
          <w:p w:rsidR="00A2704D" w:rsidRDefault="00A2704D" w:rsidP="00E568AC">
            <w:pPr>
              <w:jc w:val="both"/>
              <w:rPr>
                <w:b/>
              </w:rPr>
            </w:pPr>
            <w:r>
              <w:rPr>
                <w:b/>
              </w:rPr>
              <w:t>46</w:t>
            </w:r>
          </w:p>
        </w:tc>
      </w:tr>
      <w:tr w:rsidR="00A2704D" w:rsidTr="00E568AC">
        <w:trPr>
          <w:trHeight w:val="205"/>
        </w:trPr>
        <w:tc>
          <w:tcPr>
            <w:tcW w:w="3347" w:type="dxa"/>
            <w:gridSpan w:val="2"/>
          </w:tcPr>
          <w:p w:rsidR="00A2704D" w:rsidRDefault="00A2704D" w:rsidP="00E568AC">
            <w:pPr>
              <w:jc w:val="both"/>
            </w:pPr>
            <w:r>
              <w:t>Ochrana vojsk a obyvatelstva</w:t>
            </w:r>
          </w:p>
        </w:tc>
        <w:tc>
          <w:tcPr>
            <w:tcW w:w="2245" w:type="dxa"/>
            <w:gridSpan w:val="2"/>
          </w:tcPr>
          <w:p w:rsidR="00A2704D" w:rsidRDefault="00A2704D" w:rsidP="00E568AC">
            <w:pPr>
              <w:jc w:val="both"/>
            </w:pPr>
            <w:r>
              <w:t>2004</w:t>
            </w:r>
          </w:p>
        </w:tc>
        <w:tc>
          <w:tcPr>
            <w:tcW w:w="2248" w:type="dxa"/>
            <w:gridSpan w:val="4"/>
            <w:tcBorders>
              <w:right w:val="single" w:sz="12" w:space="0" w:color="auto"/>
            </w:tcBorders>
          </w:tcPr>
          <w:p w:rsidR="00A2704D" w:rsidRDefault="00A2704D" w:rsidP="00E568AC">
            <w:pPr>
              <w:jc w:val="both"/>
            </w:pPr>
            <w:r>
              <w:t>VVŠ PV ve Vyškově</w:t>
            </w: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2347"/>
        </w:trPr>
        <w:tc>
          <w:tcPr>
            <w:tcW w:w="9859" w:type="dxa"/>
            <w:gridSpan w:val="11"/>
          </w:tcPr>
          <w:p w:rsidR="00A2704D" w:rsidRDefault="00A2704D" w:rsidP="00E568AC">
            <w:pPr>
              <w:spacing w:after="60"/>
              <w:jc w:val="both"/>
            </w:pPr>
            <w:smartTag w:uri="urn:schemas-microsoft-com:office:smarttags" w:element="PersonName">
              <w:smartTagPr>
                <w:attr w:name="ProductID" w:val="Dušan Vičar"/>
              </w:smartTagPr>
              <w:r w:rsidRPr="009A5B9B">
                <w:rPr>
                  <w:b/>
                </w:rPr>
                <w:lastRenderedPageBreak/>
                <w:t>Dušan VIČAR</w:t>
              </w:r>
            </w:smartTag>
            <w:r w:rsidRPr="009A5B9B">
              <w:rPr>
                <w:b/>
              </w:rPr>
              <w:t xml:space="preserve"> (25 %</w:t>
            </w:r>
            <w:r>
              <w:t xml:space="preserve">), Miroslav TOMEK, </w:t>
            </w:r>
            <w:smartTag w:uri="urn:schemas-microsoft-com:office:smarttags" w:element="PersonName">
              <w:smartTagPr>
                <w:attr w:name="ProductID" w:val="ŠAFAŘÍK Zdeněk"/>
              </w:smartTagPr>
              <w:r>
                <w:t>ŠAFAŘÍK Zdeněk</w:t>
              </w:r>
            </w:smartTag>
            <w:r>
              <w:t xml:space="preserve"> a Jan STROHMANDL. </w:t>
            </w:r>
            <w:r w:rsidRPr="009A5B9B">
              <w:rPr>
                <w:rStyle w:val="Zdraznn"/>
                <w:i w:val="0"/>
              </w:rPr>
              <w:t>Vybrané aspekty poskytování humanitární pomoci Českou republikou</w:t>
            </w:r>
            <w:r w:rsidRPr="009A5B9B">
              <w:rPr>
                <w:i/>
              </w:rPr>
              <w:t>.</w:t>
            </w:r>
            <w:r>
              <w:t xml:space="preserve"> </w:t>
            </w:r>
            <w:r w:rsidRPr="009A5B9B">
              <w:rPr>
                <w:i/>
              </w:rPr>
              <w:t>Krízový manažment (Crisis management).</w:t>
            </w:r>
            <w:r>
              <w:t xml:space="preserve"> Scientific-technical magazine of Faculty of security engineering at university of Žilina in Žilina.  Číslo 2/2016, ročník 15, P. 57 – 63. ISSN 1336-0019. </w:t>
            </w:r>
          </w:p>
          <w:p w:rsidR="00A2704D" w:rsidRDefault="00A2704D" w:rsidP="00E568AC">
            <w:pPr>
              <w:spacing w:after="60"/>
              <w:jc w:val="both"/>
            </w:pPr>
            <w:smartTag w:uri="urn:schemas-microsoft-com:office:smarttags" w:element="PersonName">
              <w:smartTagPr>
                <w:attr w:name="ProductID" w:val="Dušan Vičar"/>
              </w:smartTagPr>
              <w:r w:rsidRPr="009A5B9B">
                <w:rPr>
                  <w:b/>
                </w:rPr>
                <w:t xml:space="preserve">Dušan </w:t>
              </w:r>
              <w:r w:rsidRPr="009A5B9B">
                <w:rPr>
                  <w:b/>
                  <w:bCs/>
                </w:rPr>
                <w:t>VIČAR</w:t>
              </w:r>
            </w:smartTag>
            <w:r w:rsidRPr="009A5B9B">
              <w:rPr>
                <w:b/>
                <w:bCs/>
              </w:rPr>
              <w:t xml:space="preserve"> (50 %)</w:t>
            </w:r>
            <w:r w:rsidRPr="009A5B9B">
              <w:rPr>
                <w:b/>
              </w:rPr>
              <w:t>,</w:t>
            </w:r>
            <w:r w:rsidRPr="00E476BF">
              <w:t xml:space="preserve"> Jan STROHMANDL, Ivan PRINC, </w:t>
            </w:r>
            <w:smartTag w:uri="urn:schemas-microsoft-com:office:smarttags" w:element="PersonName">
              <w:smartTagPr>
                <w:attr w:name="ProductID" w:val="Jakub Rak"/>
              </w:smartTagPr>
              <w:r w:rsidRPr="00E476BF">
                <w:t>Jakub RAK</w:t>
              </w:r>
            </w:smartTag>
            <w:r w:rsidRPr="00E476BF">
              <w:t xml:space="preserve">, </w:t>
            </w:r>
            <w:smartTag w:uri="urn:schemas-microsoft-com:office:smarttags" w:element="PersonName">
              <w:smartTagPr>
                <w:attr w:name="ProductID" w:val="Ivan MAŠEK"/>
              </w:smartTagPr>
              <w:r w:rsidRPr="00E476BF">
                <w:t>Ivan MAŠEK</w:t>
              </w:r>
            </w:smartTag>
            <w:r w:rsidRPr="00E476BF">
              <w:t xml:space="preserve">, Danuše ULČÍKOVÁ. </w:t>
            </w:r>
            <w:r w:rsidRPr="009A5B9B">
              <w:rPr>
                <w:iCs/>
              </w:rPr>
              <w:t>Vzdělávání v oblasti bezpečnosti a ochrany obyvatelstva.</w:t>
            </w:r>
            <w:r w:rsidRPr="00E476BF">
              <w:t xml:space="preserve"> IOO Lázně Bohdaneč. </w:t>
            </w:r>
            <w:r w:rsidRPr="009A5B9B">
              <w:rPr>
                <w:i/>
              </w:rPr>
              <w:t>The Science for Population Protection</w:t>
            </w:r>
            <w:r w:rsidRPr="00E476BF">
              <w:t xml:space="preserve"> 1/2016. Volume 8. ISSN 1803-568X. p. 77 – 88.</w:t>
            </w:r>
          </w:p>
          <w:p w:rsidR="00A2704D" w:rsidRPr="00E476BF" w:rsidRDefault="00A2704D" w:rsidP="00E568AC">
            <w:pPr>
              <w:spacing w:after="60"/>
              <w:jc w:val="both"/>
            </w:pPr>
            <w:r w:rsidRPr="00E476BF">
              <w:t xml:space="preserve">PLUCKOVÁ Irena, </w:t>
            </w:r>
            <w:smartTag w:uri="urn:schemas-microsoft-com:office:smarttags" w:element="PersonName">
              <w:smartTagPr>
                <w:attr w:name="ProductID" w:val="VIČAR Dušan"/>
              </w:smartTagPr>
              <w:r w:rsidRPr="009A5B9B">
                <w:rPr>
                  <w:b/>
                </w:rPr>
                <w:t>VIČAR Dušan</w:t>
              </w:r>
            </w:smartTag>
            <w:r w:rsidRPr="009A5B9B">
              <w:rPr>
                <w:b/>
              </w:rPr>
              <w:t xml:space="preserve"> (25 %), </w:t>
            </w:r>
            <w:r w:rsidRPr="00E476BF">
              <w:t>MILÉŘ Tomáš, SLÁDEK, Petr, SVOBODA Ivo, ŠMEJKALOVÁ Kateřina a ŠIBOR Jiří</w:t>
            </w:r>
            <w:r>
              <w:t>.</w:t>
            </w:r>
            <w:r w:rsidRPr="00E476BF">
              <w:t xml:space="preserve"> </w:t>
            </w:r>
            <w:r w:rsidRPr="009A5B9B">
              <w:rPr>
                <w:i/>
              </w:rPr>
              <w:t>Jak se zachovat, když …</w:t>
            </w:r>
            <w:r w:rsidRPr="00E476BF">
              <w:t>Učebnice pro 2. Stupeň ZŠ</w:t>
            </w:r>
            <w:r w:rsidRPr="00E476BF">
              <w:rPr>
                <w:i/>
                <w:iCs/>
              </w:rPr>
              <w:t>.</w:t>
            </w:r>
            <w:r w:rsidRPr="00E476BF">
              <w:t xml:space="preserve"> 1. vyd. NOVÁ ŠKOLA, s.r.o, Brno, 2015. 96 s. ISBN 978-80-7289-746-9.</w:t>
            </w:r>
          </w:p>
          <w:p w:rsidR="00A2704D" w:rsidRPr="00E739AE" w:rsidRDefault="00A2704D" w:rsidP="00E568AC">
            <w:pPr>
              <w:spacing w:after="60"/>
              <w:jc w:val="both"/>
            </w:pPr>
            <w:r w:rsidRPr="00E739AE">
              <w:t xml:space="preserve">SEIDL Miloslav, TOMEK Miroslav a </w:t>
            </w:r>
            <w:smartTag w:uri="urn:schemas-microsoft-com:office:smarttags" w:element="PersonName">
              <w:smartTagPr>
                <w:attr w:name="ProductID" w:val="Dušan Vičar"/>
              </w:smartTagPr>
              <w:r w:rsidRPr="00E739AE">
                <w:rPr>
                  <w:b/>
                </w:rPr>
                <w:t>Dušan VIČAR</w:t>
              </w:r>
            </w:smartTag>
            <w:r w:rsidRPr="00E739AE">
              <w:rPr>
                <w:b/>
              </w:rPr>
              <w:t xml:space="preserve"> (30 %)</w:t>
            </w:r>
            <w:r w:rsidRPr="00E739AE">
              <w:t xml:space="preserve">. 2014. </w:t>
            </w:r>
            <w:r w:rsidRPr="00E739AE">
              <w:rPr>
                <w:rStyle w:val="Zdraznn"/>
              </w:rPr>
              <w:t>Evakuácia osôb, zvierat a vecí</w:t>
            </w:r>
            <w:r w:rsidRPr="00E739AE">
              <w:t>. (monografie) 1. vyd. EDIS – vydavateľstvo ŽU v Žiline. 262 s. ISBN 978-80-554-0939-9.</w:t>
            </w:r>
          </w:p>
          <w:p w:rsidR="00A2704D" w:rsidRPr="00E739AE" w:rsidRDefault="00A2704D" w:rsidP="00E568AC">
            <w:pPr>
              <w:pStyle w:val="Normlnweb"/>
              <w:spacing w:before="0" w:beforeAutospacing="0" w:after="60" w:afterAutospacing="0"/>
              <w:ind w:left="38"/>
              <w:jc w:val="both"/>
              <w:rPr>
                <w:rFonts w:ascii="Times New Roman" w:hAnsi="Times New Roman" w:cs="Times New Roman"/>
                <w:sz w:val="20"/>
                <w:szCs w:val="20"/>
              </w:rPr>
            </w:pPr>
            <w:smartTag w:uri="urn:schemas-microsoft-com:office:smarttags" w:element="PersonName">
              <w:smartTagPr>
                <w:attr w:name="ProductID" w:val="Ivan MAŠEK"/>
              </w:smartTagPr>
              <w:r w:rsidRPr="00E739AE">
                <w:rPr>
                  <w:rFonts w:ascii="Times New Roman" w:hAnsi="Times New Roman" w:cs="Times New Roman"/>
                  <w:sz w:val="20"/>
                  <w:szCs w:val="20"/>
                </w:rPr>
                <w:t>Ivan MAŠEK</w:t>
              </w:r>
            </w:smartTag>
            <w:r w:rsidRPr="00E739AE">
              <w:rPr>
                <w:rFonts w:ascii="Times New Roman" w:hAnsi="Times New Roman" w:cs="Times New Roman"/>
                <w:sz w:val="20"/>
                <w:szCs w:val="20"/>
              </w:rPr>
              <w:t xml:space="preserve">, </w:t>
            </w:r>
            <w:smartTag w:uri="urn:schemas-microsoft-com:office:smarttags" w:element="PersonName">
              <w:smartTagPr>
                <w:attr w:name="ProductID" w:val="ŠAFAŘÍK Zdeněk"/>
              </w:smartTagPr>
              <w:r w:rsidRPr="00E739AE">
                <w:rPr>
                  <w:rFonts w:ascii="Times New Roman" w:hAnsi="Times New Roman" w:cs="Times New Roman"/>
                  <w:sz w:val="20"/>
                  <w:szCs w:val="20"/>
                </w:rPr>
                <w:t>ŠAFAŘÍK Zdeněk</w:t>
              </w:r>
            </w:smartTag>
            <w:r w:rsidRPr="00E739AE">
              <w:rPr>
                <w:rFonts w:ascii="Times New Roman" w:hAnsi="Times New Roman" w:cs="Times New Roman"/>
                <w:sz w:val="20"/>
                <w:szCs w:val="20"/>
              </w:rPr>
              <w:t xml:space="preserve"> a </w:t>
            </w:r>
            <w:smartTag w:uri="urn:schemas-microsoft-com:office:smarttags" w:element="PersonName">
              <w:smartTagPr>
                <w:attr w:name="ProductID" w:val="Dušan Vičar"/>
              </w:smartTagPr>
              <w:r w:rsidRPr="00E739AE">
                <w:rPr>
                  <w:rFonts w:ascii="Times New Roman" w:hAnsi="Times New Roman" w:cs="Times New Roman"/>
                  <w:b/>
                  <w:sz w:val="20"/>
                  <w:szCs w:val="20"/>
                </w:rPr>
                <w:t>Dušan VIČAR</w:t>
              </w:r>
            </w:smartTag>
            <w:r w:rsidRPr="00E739AE">
              <w:rPr>
                <w:rFonts w:ascii="Times New Roman" w:hAnsi="Times New Roman" w:cs="Times New Roman"/>
                <w:b/>
                <w:sz w:val="20"/>
                <w:szCs w:val="20"/>
              </w:rPr>
              <w:t xml:space="preserve"> (25 %).</w:t>
            </w:r>
            <w:r w:rsidRPr="00E739AE">
              <w:rPr>
                <w:rFonts w:ascii="Times New Roman" w:hAnsi="Times New Roman" w:cs="Times New Roman"/>
                <w:sz w:val="20"/>
                <w:szCs w:val="20"/>
              </w:rPr>
              <w:t xml:space="preserve"> </w:t>
            </w:r>
            <w:r w:rsidRPr="00E739AE">
              <w:rPr>
                <w:rStyle w:val="Zdraznn"/>
                <w:rFonts w:ascii="Times New Roman" w:hAnsi="Times New Roman"/>
                <w:i w:val="0"/>
                <w:sz w:val="20"/>
                <w:szCs w:val="20"/>
              </w:rPr>
              <w:t>Bezpečnost a ochrana společnosti</w:t>
            </w:r>
            <w:r w:rsidRPr="00E739AE">
              <w:rPr>
                <w:rFonts w:ascii="Times New Roman" w:hAnsi="Times New Roman" w:cs="Times New Roman"/>
                <w:sz w:val="20"/>
                <w:szCs w:val="20"/>
              </w:rPr>
              <w:t xml:space="preserve">. </w:t>
            </w:r>
            <w:r w:rsidRPr="00E739AE">
              <w:rPr>
                <w:rFonts w:ascii="Times New Roman" w:hAnsi="Times New Roman" w:cs="Times New Roman"/>
                <w:i/>
                <w:sz w:val="20"/>
                <w:szCs w:val="20"/>
              </w:rPr>
              <w:t>66. sjezd chemických společností.</w:t>
            </w:r>
            <w:r w:rsidRPr="00E739AE">
              <w:rPr>
                <w:rFonts w:ascii="Times New Roman" w:hAnsi="Times New Roman" w:cs="Times New Roman"/>
                <w:sz w:val="20"/>
                <w:szCs w:val="20"/>
              </w:rPr>
              <w:t xml:space="preserve"> 7. - 10. září 2014. Ostrava. Sborník. Chemické listy: CHLSAC 108 (8) 729 – 828. 2014, s. 799. ISSN 0009-2770</w:t>
            </w:r>
          </w:p>
          <w:p w:rsidR="00A2704D" w:rsidRPr="00E739AE" w:rsidRDefault="00A2704D" w:rsidP="00E568AC">
            <w:pPr>
              <w:pStyle w:val="Normlnweb"/>
              <w:spacing w:before="0" w:beforeAutospacing="0" w:after="60" w:afterAutospacing="0"/>
              <w:jc w:val="both"/>
              <w:rPr>
                <w:rFonts w:ascii="Times New Roman" w:hAnsi="Times New Roman" w:cs="Times New Roman"/>
                <w:sz w:val="20"/>
                <w:szCs w:val="20"/>
              </w:rPr>
            </w:pPr>
            <w:smartTag w:uri="urn:schemas-microsoft-com:office:smarttags" w:element="PersonName">
              <w:smartTagPr>
                <w:attr w:name="ProductID" w:val="Zdeněk ŠAFAŘÍK"/>
              </w:smartTagPr>
              <w:r w:rsidRPr="00E739AE">
                <w:rPr>
                  <w:rFonts w:ascii="Times New Roman" w:hAnsi="Times New Roman" w:cs="Times New Roman"/>
                  <w:sz w:val="20"/>
                  <w:szCs w:val="20"/>
                </w:rPr>
                <w:t>Zdeněk ŠAFAŘÍK</w:t>
              </w:r>
            </w:smartTag>
            <w:r w:rsidRPr="00E739AE">
              <w:rPr>
                <w:rFonts w:ascii="Times New Roman" w:hAnsi="Times New Roman" w:cs="Times New Roman"/>
                <w:sz w:val="20"/>
                <w:szCs w:val="20"/>
              </w:rPr>
              <w:t xml:space="preserve">, </w:t>
            </w:r>
            <w:smartTag w:uri="urn:schemas-microsoft-com:office:smarttags" w:element="PersonName">
              <w:smartTagPr>
                <w:attr w:name="ProductID" w:val="MAŠEK Ivan"/>
              </w:smartTagPr>
              <w:r w:rsidRPr="00E739AE">
                <w:rPr>
                  <w:rFonts w:ascii="Times New Roman" w:hAnsi="Times New Roman" w:cs="Times New Roman"/>
                  <w:sz w:val="20"/>
                  <w:szCs w:val="20"/>
                </w:rPr>
                <w:t>MAŠEK Ivan</w:t>
              </w:r>
            </w:smartTag>
            <w:r w:rsidRPr="00E739AE">
              <w:rPr>
                <w:rFonts w:ascii="Times New Roman" w:hAnsi="Times New Roman" w:cs="Times New Roman"/>
                <w:sz w:val="20"/>
                <w:szCs w:val="20"/>
              </w:rPr>
              <w:t xml:space="preserve"> a </w:t>
            </w:r>
            <w:smartTag w:uri="urn:schemas-microsoft-com:office:smarttags" w:element="PersonName">
              <w:smartTagPr>
                <w:attr w:name="ProductID" w:val="Dušan Vičar"/>
              </w:smartTagPr>
              <w:r w:rsidRPr="00E739AE">
                <w:rPr>
                  <w:rFonts w:ascii="Times New Roman" w:hAnsi="Times New Roman" w:cs="Times New Roman"/>
                  <w:b/>
                  <w:sz w:val="20"/>
                  <w:szCs w:val="20"/>
                </w:rPr>
                <w:t>Dušan VIČAR</w:t>
              </w:r>
            </w:smartTag>
            <w:r w:rsidRPr="00E739AE">
              <w:rPr>
                <w:rFonts w:ascii="Times New Roman" w:hAnsi="Times New Roman" w:cs="Times New Roman"/>
                <w:b/>
                <w:sz w:val="20"/>
                <w:szCs w:val="20"/>
              </w:rPr>
              <w:t xml:space="preserve"> (25 %</w:t>
            </w:r>
            <w:r w:rsidRPr="00E739AE">
              <w:rPr>
                <w:rFonts w:ascii="Times New Roman" w:hAnsi="Times New Roman" w:cs="Times New Roman"/>
                <w:sz w:val="20"/>
                <w:szCs w:val="20"/>
              </w:rPr>
              <w:t xml:space="preserve">). </w:t>
            </w:r>
            <w:r w:rsidRPr="00E739AE">
              <w:rPr>
                <w:rStyle w:val="Zdraznn"/>
                <w:rFonts w:ascii="Times New Roman" w:hAnsi="Times New Roman"/>
                <w:i w:val="0"/>
                <w:sz w:val="20"/>
                <w:szCs w:val="20"/>
              </w:rPr>
              <w:t>Využití zkušeností ze závažných havárií ke vzdělávání obyvatelstva a výuce studentů v oblasti chemie</w:t>
            </w:r>
            <w:r w:rsidRPr="00E739AE">
              <w:rPr>
                <w:rStyle w:val="Zdraznn"/>
                <w:rFonts w:ascii="Times New Roman" w:hAnsi="Times New Roman"/>
                <w:sz w:val="20"/>
                <w:szCs w:val="20"/>
              </w:rPr>
              <w:t>.</w:t>
            </w:r>
            <w:r w:rsidRPr="00E739AE">
              <w:rPr>
                <w:rFonts w:ascii="Times New Roman" w:hAnsi="Times New Roman" w:cs="Times New Roman"/>
                <w:sz w:val="20"/>
                <w:szCs w:val="20"/>
              </w:rPr>
              <w:t xml:space="preserve">  </w:t>
            </w:r>
            <w:r w:rsidRPr="00E739AE">
              <w:rPr>
                <w:rFonts w:ascii="Times New Roman" w:hAnsi="Times New Roman" w:cs="Times New Roman"/>
                <w:i/>
                <w:sz w:val="20"/>
                <w:szCs w:val="20"/>
              </w:rPr>
              <w:t>66. sjezd chemických společností. 7. - 10. září  2014</w:t>
            </w:r>
            <w:r w:rsidRPr="00E739AE">
              <w:rPr>
                <w:rFonts w:ascii="Times New Roman" w:hAnsi="Times New Roman" w:cs="Times New Roman"/>
                <w:sz w:val="20"/>
                <w:szCs w:val="20"/>
              </w:rPr>
              <w:t>. Ostrava. Sborník. Chemické listy: CHLSAC 108 (8) 729 – 828 . 2014, s. 799 - 800. ISSN 0009-2770.</w:t>
            </w:r>
          </w:p>
          <w:p w:rsidR="00A2704D" w:rsidRDefault="00A2704D" w:rsidP="00E568AC">
            <w:pPr>
              <w:jc w:val="both"/>
              <w:rPr>
                <w:b/>
              </w:rPr>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r>
              <w:t>2002 - 2008: Zástupce ČR v panelu SAS RTO NATO</w:t>
            </w: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bl>
    <w:p w:rsidR="00A2704D" w:rsidRDefault="00A2704D" w:rsidP="00E568AC"/>
    <w:p w:rsidR="00A2704D" w:rsidRDefault="00A2704D" w:rsidP="00E568A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lastRenderedPageBreak/>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FF1716" w:rsidRDefault="00A2704D" w:rsidP="00E568AC">
            <w:pPr>
              <w:jc w:val="both"/>
              <w:rPr>
                <w:b/>
              </w:rPr>
            </w:pPr>
            <w:r w:rsidRPr="00FF1716">
              <w:rPr>
                <w:b/>
              </w:rPr>
              <w:t>Pavel Viskup</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1982</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0001C1" w:rsidRDefault="00A2704D" w:rsidP="00E568AC">
            <w:pPr>
              <w:jc w:val="both"/>
              <w:rPr>
                <w:i/>
              </w:rPr>
            </w:pPr>
            <w:r w:rsidRPr="000001C1">
              <w:rPr>
                <w:i/>
              </w:rPr>
              <w:t>pp</w:t>
            </w:r>
            <w:r>
              <w:rPr>
                <w:i/>
              </w:rPr>
              <w:t>.</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0418</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0001C1" w:rsidRDefault="00A2704D" w:rsidP="00E568AC">
            <w:pPr>
              <w:jc w:val="both"/>
              <w:rPr>
                <w:i/>
              </w:rPr>
            </w:pPr>
            <w:r w:rsidRPr="000001C1">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0418</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743"/>
        </w:trPr>
        <w:tc>
          <w:tcPr>
            <w:tcW w:w="9859" w:type="dxa"/>
            <w:gridSpan w:val="11"/>
            <w:tcBorders>
              <w:top w:val="nil"/>
            </w:tcBorders>
          </w:tcPr>
          <w:p w:rsidR="00A2704D" w:rsidRDefault="00A2704D" w:rsidP="00E568AC">
            <w:pPr>
              <w:jc w:val="both"/>
            </w:pPr>
            <w:r>
              <w:t>Bezpečnost logistických systémů – garant, přednášky (100 %), cvičení (100 %)</w:t>
            </w:r>
          </w:p>
          <w:p w:rsidR="00A2704D" w:rsidRDefault="00A2704D" w:rsidP="00E568AC">
            <w:pPr>
              <w:jc w:val="both"/>
            </w:pPr>
            <w:r>
              <w:t>Logistické systémy – garant, přednášky (100 %), semináře (100 %)</w:t>
            </w:r>
          </w:p>
          <w:p w:rsidR="00A2704D" w:rsidRDefault="00A2704D" w:rsidP="00E568AC">
            <w:pPr>
              <w:jc w:val="both"/>
            </w:pPr>
            <w:r>
              <w:t>Technologie dopravy – garant, přednášky (100 %), cvičení (100 %)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t xml:space="preserve">Bc.: </w:t>
            </w:r>
            <w:r w:rsidRPr="00C05825">
              <w:t>2005: Univerzita Pardubice, Dopravní fakulta Jana Pernera, Technologie a řízení dopravy</w:t>
            </w:r>
          </w:p>
          <w:p w:rsidR="00A2704D" w:rsidRPr="00C05825" w:rsidRDefault="00A2704D" w:rsidP="00E568AC">
            <w:pPr>
              <w:jc w:val="both"/>
            </w:pPr>
            <w:r>
              <w:t xml:space="preserve">Ing.: </w:t>
            </w:r>
            <w:r w:rsidRPr="00C05825">
              <w:t>2007: Univerzita Pardubice, Dopravní fakulta Jana Pernera, Technologie a řízení dopravy</w:t>
            </w:r>
          </w:p>
          <w:p w:rsidR="00A2704D" w:rsidRDefault="00A2704D" w:rsidP="00E568AC">
            <w:pPr>
              <w:jc w:val="both"/>
              <w:rPr>
                <w:b/>
              </w:rPr>
            </w:pPr>
            <w:r>
              <w:t>Ph.D.:</w:t>
            </w:r>
            <w:r w:rsidRPr="00C05825">
              <w:t xml:space="preserve">2016: Univerzita Pardubice, Dopravní fakulta Jana Pernera, Technologie a management v dopravě a telekomunikacích, Ph.D. </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755"/>
        </w:trPr>
        <w:tc>
          <w:tcPr>
            <w:tcW w:w="9859" w:type="dxa"/>
            <w:gridSpan w:val="11"/>
          </w:tcPr>
          <w:p w:rsidR="00A2704D" w:rsidRDefault="00A2704D" w:rsidP="00E568AC">
            <w:pPr>
              <w:jc w:val="both"/>
            </w:pPr>
            <w:r>
              <w:t>2017 – dosud: UTB ve Zlíně, Fakulta logistiky a krizového řízení v Uherském Hradišti, odborný asistent</w:t>
            </w:r>
          </w:p>
          <w:p w:rsidR="00A2704D" w:rsidRDefault="00A2704D" w:rsidP="00E568AC">
            <w:pPr>
              <w:jc w:val="both"/>
            </w:pPr>
            <w:r>
              <w:t>2012 – 2017: STAVEBNÍ OBNOVA ŽELEZNIC a.s., středisko Sázava, vedoucí střediska</w:t>
            </w:r>
          </w:p>
          <w:p w:rsidR="00A2704D" w:rsidRDefault="00A2704D" w:rsidP="00E568AC">
            <w:pPr>
              <w:jc w:val="both"/>
            </w:pPr>
            <w:r>
              <w:t>2007 – 2012: STAVEBNÍ OBNOVA ŽELEZNIC a.s., středisko Sázava, referent plánování a výcviku</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657"/>
        </w:trPr>
        <w:tc>
          <w:tcPr>
            <w:tcW w:w="9859" w:type="dxa"/>
            <w:gridSpan w:val="11"/>
          </w:tcPr>
          <w:p w:rsidR="00A2704D" w:rsidRDefault="00A2704D" w:rsidP="00E568AC">
            <w:pPr>
              <w:jc w:val="both"/>
            </w:pPr>
            <w:r>
              <w:t>Vedení 2 bakalářských a 2 diplomových prací.</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r>
              <w:rPr>
                <w:b/>
              </w:rPr>
              <w:t>6</w:t>
            </w:r>
          </w:p>
        </w:tc>
        <w:tc>
          <w:tcPr>
            <w:tcW w:w="693" w:type="dxa"/>
            <w:vMerge w:val="restart"/>
          </w:tcPr>
          <w:p w:rsidR="00A2704D" w:rsidRDefault="00A2704D" w:rsidP="00E568AC">
            <w:pPr>
              <w:jc w:val="both"/>
              <w:rPr>
                <w:b/>
              </w:rPr>
            </w:pPr>
            <w:r>
              <w:rPr>
                <w:b/>
              </w:rPr>
              <w:t>12</w:t>
            </w:r>
          </w:p>
        </w:tc>
        <w:tc>
          <w:tcPr>
            <w:tcW w:w="694" w:type="dxa"/>
            <w:vMerge w:val="restart"/>
          </w:tcPr>
          <w:p w:rsidR="00A2704D" w:rsidRDefault="00A2704D" w:rsidP="00E568AC">
            <w:pPr>
              <w:jc w:val="both"/>
              <w:rPr>
                <w:b/>
              </w:rPr>
            </w:pPr>
            <w:r>
              <w:rPr>
                <w:b/>
              </w:rPr>
              <w:t>10</w:t>
            </w: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2204F4" w:rsidTr="00E568AC">
        <w:trPr>
          <w:trHeight w:val="2347"/>
        </w:trPr>
        <w:tc>
          <w:tcPr>
            <w:tcW w:w="9859" w:type="dxa"/>
            <w:gridSpan w:val="11"/>
          </w:tcPr>
          <w:p w:rsidR="00A2704D" w:rsidRPr="009A5B9B" w:rsidRDefault="00A2704D" w:rsidP="00E568AC">
            <w:pPr>
              <w:shd w:val="clear" w:color="auto" w:fill="F8F8F8"/>
              <w:spacing w:after="60"/>
              <w:textAlignment w:val="top"/>
            </w:pPr>
            <w:r w:rsidRPr="002204F4">
              <w:rPr>
                <w:b/>
              </w:rPr>
              <w:t>VISKUP P. (70%)</w:t>
            </w:r>
            <w:r w:rsidRPr="002204F4">
              <w:t xml:space="preserve">, SOUŠEK R., ŠUSTR M. </w:t>
            </w:r>
            <w:r w:rsidRPr="009A5B9B">
              <w:t>Provision of technical protection of the railroads in crisis situations by the private construction companies</w:t>
            </w:r>
            <w:r>
              <w:t>.</w:t>
            </w:r>
            <w:r w:rsidRPr="009A5B9B">
              <w:rPr>
                <w:i/>
              </w:rPr>
              <w:t xml:space="preserve"> W</w:t>
            </w:r>
            <w:r w:rsidRPr="009A5B9B">
              <w:rPr>
                <w:rStyle w:val="list-group-item"/>
                <w:i/>
                <w:bdr w:val="none" w:sz="0" w:space="0" w:color="auto" w:frame="1"/>
                <w:shd w:val="clear" w:color="auto" w:fill="FFFFFF"/>
              </w:rPr>
              <w:t>MSCI 2017 - 21st World Multi-Conference on Systemics, Cybernetics and Informatics,</w:t>
            </w:r>
            <w:r w:rsidRPr="009A5B9B">
              <w:rPr>
                <w:rStyle w:val="list-group-item"/>
                <w:bdr w:val="none" w:sz="0" w:space="0" w:color="auto" w:frame="1"/>
                <w:shd w:val="clear" w:color="auto" w:fill="FFFFFF"/>
              </w:rPr>
              <w:t xml:space="preserve"> Orlando, United States, 08.-11.07.2017, ProceedingsVolume 2, 2017, str. 191-196, ISBN: 978-194176364-3.</w:t>
            </w:r>
          </w:p>
          <w:p w:rsidR="00A2704D" w:rsidRPr="00F8751B" w:rsidRDefault="00A2704D" w:rsidP="00E568AC">
            <w:pPr>
              <w:shd w:val="clear" w:color="auto" w:fill="F8F8F8"/>
              <w:spacing w:after="60"/>
              <w:textAlignment w:val="top"/>
              <w:rPr>
                <w:rFonts w:ascii="Arial" w:hAnsi="Arial" w:cs="Arial"/>
                <w:color w:val="333333"/>
              </w:rPr>
            </w:pPr>
            <w:r w:rsidRPr="002204F4">
              <w:t xml:space="preserve">SUSTR M., </w:t>
            </w:r>
            <w:r w:rsidRPr="002204F4">
              <w:rPr>
                <w:b/>
              </w:rPr>
              <w:t>VISKUP P. (25%)</w:t>
            </w:r>
            <w:r>
              <w:t>, FUCHS P.</w:t>
            </w:r>
            <w:r w:rsidRPr="002204F4">
              <w:t xml:space="preserve"> </w:t>
            </w:r>
            <w:hyperlink r:id="rId50" w:history="1">
              <w:r w:rsidRPr="009A5B9B">
                <w:t>Monetary Costs of Transport Process Members, in the Railway Transport Caused by Irregularity</w:t>
              </w:r>
            </w:hyperlink>
            <w:r w:rsidRPr="002204F4">
              <w:rPr>
                <w:i/>
              </w:rPr>
              <w:t xml:space="preserve">, </w:t>
            </w:r>
            <w:r w:rsidRPr="009A5B9B">
              <w:rPr>
                <w:i/>
              </w:rPr>
              <w:t>Transport Means 2016</w:t>
            </w:r>
            <w:r w:rsidRPr="002204F4">
              <w:t>, Juodkrante, Lithuania, 05.-07.10.</w:t>
            </w:r>
            <w:r>
              <w:t xml:space="preserve"> </w:t>
            </w:r>
            <w:r w:rsidRPr="002204F4">
              <w:t>2016, str. 1058-1063, ISSN 1822-296X</w:t>
            </w:r>
          </w:p>
          <w:p w:rsidR="00A2704D" w:rsidRPr="002204F4" w:rsidRDefault="00A2704D" w:rsidP="00E568AC">
            <w:pPr>
              <w:spacing w:after="60"/>
              <w:jc w:val="both"/>
            </w:pPr>
            <w:r w:rsidRPr="002204F4">
              <w:t xml:space="preserve">FUCHS P., NĚMEC V., SOUŠEK R., SZABO S., ŠUSTR M., </w:t>
            </w:r>
            <w:r w:rsidRPr="002204F4">
              <w:rPr>
                <w:b/>
              </w:rPr>
              <w:t>VISKUP P (10%)</w:t>
            </w:r>
            <w:r w:rsidRPr="002204F4">
              <w:t xml:space="preserve">. </w:t>
            </w:r>
            <w:r w:rsidRPr="009A5B9B">
              <w:t>The Assessment of Critical Infrastructure in the Czech Republic</w:t>
            </w:r>
            <w:r>
              <w:t>.</w:t>
            </w:r>
            <w:r w:rsidRPr="002204F4">
              <w:t xml:space="preserve"> </w:t>
            </w:r>
            <w:r w:rsidRPr="009A5B9B">
              <w:rPr>
                <w:i/>
              </w:rPr>
              <w:t>Transport Means 2015</w:t>
            </w:r>
            <w:r w:rsidRPr="002204F4">
              <w:t>, Kaunas, Lithuania, 22.-23. 10. 2015, str. 418-424, ISSN 1822-296X.</w:t>
            </w:r>
          </w:p>
          <w:p w:rsidR="00A2704D" w:rsidRPr="002204F4" w:rsidRDefault="00A2704D" w:rsidP="00E568AC">
            <w:pPr>
              <w:spacing w:after="60"/>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rPr>
                <w:b/>
              </w:rPr>
            </w:pPr>
          </w:p>
          <w:p w:rsidR="00A2704D" w:rsidRDefault="00A2704D" w:rsidP="00E568AC">
            <w:pPr>
              <w:rPr>
                <w:b/>
              </w:rPr>
            </w:pPr>
          </w:p>
          <w:p w:rsidR="00A2704D" w:rsidRDefault="00A2704D" w:rsidP="00E568AC">
            <w:pPr>
              <w:rPr>
                <w:b/>
              </w:rPr>
            </w:pPr>
          </w:p>
          <w:p w:rsidR="00A2704D" w:rsidRDefault="00A2704D" w:rsidP="00E568AC">
            <w:pPr>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 prosince 2017</w:t>
            </w:r>
          </w:p>
        </w:tc>
      </w:tr>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RPr="00A157B8"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Pr="00A157B8" w:rsidRDefault="00A2704D" w:rsidP="00E568AC">
            <w:r w:rsidRPr="00A157B8">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712E6F" w:rsidRDefault="00A2704D" w:rsidP="00E568AC">
            <w:pPr>
              <w:jc w:val="both"/>
              <w:rPr>
                <w:b/>
              </w:rPr>
            </w:pPr>
            <w:r w:rsidRPr="00712E6F">
              <w:rPr>
                <w:b/>
              </w:rPr>
              <w:t>Bedřich Zimola</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RNDr.,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1954</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Pr="00A157B8" w:rsidRDefault="00A2704D" w:rsidP="00E568AC">
            <w:pPr>
              <w:jc w:val="both"/>
              <w:rPr>
                <w:i/>
              </w:rPr>
            </w:pPr>
            <w:r w:rsidRPr="00A157B8">
              <w:rPr>
                <w:i/>
              </w:rPr>
              <w:t>pp.</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40</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N</w:t>
            </w: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Pr="00A157B8" w:rsidRDefault="00A2704D" w:rsidP="00E568AC">
            <w:pPr>
              <w:jc w:val="both"/>
              <w:rPr>
                <w:i/>
              </w:rPr>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Rozhodování za nejistot a neurčitostí – přednášky (50 %), semináře (50 %), cvičení (50 %)</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Default="00A2704D" w:rsidP="00E568AC">
            <w:pPr>
              <w:jc w:val="both"/>
            </w:pPr>
            <w:r>
              <w:t>1979             MFF UK Praha, obor Fyzika, specializace Chemická fyzika, RNDr.</w:t>
            </w:r>
          </w:p>
          <w:p w:rsidR="00A2704D" w:rsidRDefault="00A2704D" w:rsidP="00E568AC">
            <w:pPr>
              <w:jc w:val="both"/>
            </w:pPr>
            <w:r>
              <w:t>2006             FaME UTB ve Zlíně, Management a ekonomika, Ph.D.</w:t>
            </w:r>
          </w:p>
          <w:p w:rsidR="00A2704D" w:rsidRDefault="00A2704D" w:rsidP="00E568AC">
            <w:pPr>
              <w:jc w:val="both"/>
              <w:rPr>
                <w:b/>
              </w:rPr>
            </w:pP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2001 – dosud   UTB ve Zlíně, FaME, odborný asistent</w:t>
            </w:r>
          </w:p>
          <w:p w:rsidR="00A2704D" w:rsidRDefault="00A2704D" w:rsidP="00E568AC">
            <w:pPr>
              <w:jc w:val="both"/>
            </w:pPr>
            <w:r>
              <w:t>1992 – 2000     VUT Brno, FaME Zlín, odborný asistent</w:t>
            </w:r>
          </w:p>
          <w:p w:rsidR="00A2704D" w:rsidRDefault="00A2704D" w:rsidP="00E568AC">
            <w:pPr>
              <w:jc w:val="both"/>
            </w:pPr>
            <w:r>
              <w:t>1992 – 1995     VUT Brno, FT Zlín, odborný asistent</w:t>
            </w:r>
          </w:p>
          <w:p w:rsidR="00A2704D" w:rsidRDefault="00A2704D" w:rsidP="00E568AC">
            <w:pPr>
              <w:jc w:val="both"/>
            </w:pPr>
            <w:r>
              <w:t>1990 – 1992     Svit, a.s. Zlín, ředitelství, specialista informatik</w:t>
            </w:r>
          </w:p>
          <w:p w:rsidR="00A2704D" w:rsidRDefault="00A2704D" w:rsidP="00E568AC">
            <w:pPr>
              <w:jc w:val="both"/>
            </w:pPr>
            <w:r>
              <w:t>1981 – 1990     Výzkumný ústav kožedělný, samostatný výzkumný pracovník</w:t>
            </w:r>
          </w:p>
          <w:p w:rsidR="00A2704D" w:rsidRDefault="00A2704D" w:rsidP="00E568AC">
            <w:pPr>
              <w:jc w:val="both"/>
            </w:pP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1105"/>
        </w:trPr>
        <w:tc>
          <w:tcPr>
            <w:tcW w:w="9859" w:type="dxa"/>
            <w:gridSpan w:val="11"/>
          </w:tcPr>
          <w:p w:rsidR="00A2704D" w:rsidRDefault="00A2704D" w:rsidP="00E568AC">
            <w:pPr>
              <w:jc w:val="both"/>
            </w:pP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Tr="00E568AC">
        <w:trPr>
          <w:trHeight w:val="1580"/>
        </w:trPr>
        <w:tc>
          <w:tcPr>
            <w:tcW w:w="9859" w:type="dxa"/>
            <w:gridSpan w:val="11"/>
          </w:tcPr>
          <w:p w:rsidR="00A2704D" w:rsidRPr="00712E6F" w:rsidRDefault="00A2704D" w:rsidP="00E568AC">
            <w:pPr>
              <w:jc w:val="both"/>
              <w:rPr>
                <w:b/>
              </w:rPr>
            </w:pPr>
            <w:r w:rsidRPr="00712E6F">
              <w:t xml:space="preserve">DOHNALOVÁ, Zuzana, </w:t>
            </w:r>
            <w:r w:rsidRPr="00031299">
              <w:rPr>
                <w:b/>
              </w:rPr>
              <w:t>ZIMOLA, Bedřich (50 %).</w:t>
            </w:r>
            <w:r w:rsidRPr="00712E6F">
              <w:t xml:space="preserve"> Corporate Stakeholder Management. </w:t>
            </w:r>
            <w:r w:rsidRPr="00712E6F">
              <w:rPr>
                <w:i/>
                <w:iCs/>
              </w:rPr>
              <w:t>Procedia: Social and Behavioral Sciences</w:t>
            </w:r>
            <w:r w:rsidRPr="00712E6F">
              <w:t>, 2013, roč. 110, č. 121, s. 879-886. ISSN 1877-0428.</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Tr="00E568AC">
        <w:trPr>
          <w:trHeight w:val="328"/>
        </w:trPr>
        <w:tc>
          <w:tcPr>
            <w:tcW w:w="9859" w:type="dxa"/>
            <w:gridSpan w:val="11"/>
          </w:tcPr>
          <w:p w:rsidR="00A2704D" w:rsidRDefault="00A2704D" w:rsidP="00E568AC">
            <w:pPr>
              <w:jc w:val="both"/>
              <w:rPr>
                <w:b/>
              </w:rPr>
            </w:pPr>
          </w:p>
        </w:tc>
      </w:tr>
      <w:tr w:rsidR="00A2704D" w:rsidTr="00E568AC">
        <w:trPr>
          <w:cantSplit/>
          <w:trHeight w:val="47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4.12.2017</w:t>
            </w:r>
          </w:p>
        </w:tc>
      </w:tr>
    </w:tbl>
    <w:p w:rsidR="00A2704D" w:rsidRDefault="00A2704D" w:rsidP="00E568AC"/>
    <w:p w:rsidR="00A2704D" w:rsidRDefault="00A2704D" w:rsidP="00E568AC"/>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A2704D" w:rsidRDefault="00A2704D" w:rsidP="00E568AC">
            <w:pPr>
              <w:jc w:val="both"/>
              <w:rPr>
                <w:b/>
                <w:rPrChange w:id="1695" w:author="Unknown">
                  <w:rPr/>
                </w:rPrChange>
              </w:rPr>
            </w:pPr>
            <w:r w:rsidRPr="00A2704D">
              <w:rPr>
                <w:b/>
                <w:rPrChange w:id="1696" w:author="Eva Skýbová" w:date="2018-06-08T11:06:00Z">
                  <w:rPr>
                    <w:color w:val="0000FF"/>
                    <w:u w:val="single"/>
                  </w:rPr>
                </w:rPrChange>
              </w:rPr>
              <w:t>Zdeněk Novák</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 Ph.D.</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1974</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Default="00A2704D" w:rsidP="00E568AC">
            <w:pPr>
              <w:jc w:val="both"/>
            </w:pPr>
            <w:r>
              <w:t>DPP</w:t>
            </w:r>
          </w:p>
          <w:p w:rsidR="00A2704D" w:rsidRDefault="00A2704D" w:rsidP="00E568AC">
            <w:pPr>
              <w:jc w:val="both"/>
            </w:pPr>
            <w:r>
              <w:t>(BUD)</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6hod/</w:t>
            </w:r>
          </w:p>
          <w:p w:rsidR="00A2704D" w:rsidRDefault="00A2704D" w:rsidP="00E568AC">
            <w:pPr>
              <w:jc w:val="both"/>
            </w:pPr>
            <w:r>
              <w:t>týden</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r>
              <w:t>--</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r>
              <w:t>--</w:t>
            </w: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r>
              <w:t>--</w:t>
            </w: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RPr="005D3772" w:rsidTr="0056798C">
        <w:trPr>
          <w:trHeight w:val="736"/>
        </w:trPr>
        <w:tc>
          <w:tcPr>
            <w:tcW w:w="9859" w:type="dxa"/>
            <w:gridSpan w:val="11"/>
            <w:tcBorders>
              <w:top w:val="nil"/>
            </w:tcBorders>
          </w:tcPr>
          <w:p w:rsidR="00A2704D" w:rsidRPr="005D3772" w:rsidRDefault="00A2704D" w:rsidP="00E568AC">
            <w:pPr>
              <w:jc w:val="both"/>
            </w:pPr>
            <w:r>
              <w:rPr>
                <w:lang w:eastAsia="en-US"/>
              </w:rPr>
              <w:t>Informační a komunikační technologie v krizovém řízení – přednášky (20 %) – odborník z praxe</w:t>
            </w: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3C2A58" w:rsidRDefault="00A2704D" w:rsidP="00E568AC">
            <w:r w:rsidRPr="003C2A58">
              <w:t>2004 Bc. Fakulta managementu a ekonomiky, UTB ve Zlíně</w:t>
            </w:r>
          </w:p>
          <w:p w:rsidR="00A2704D" w:rsidRPr="003C2A58" w:rsidRDefault="00A2704D" w:rsidP="00E568AC">
            <w:r w:rsidRPr="003C2A58">
              <w:t>2006 Ing. Podniková ekonomika, fakulta managementu a ekonomiky, UTB ve Zlíně</w:t>
            </w:r>
          </w:p>
          <w:p w:rsidR="00A2704D" w:rsidRDefault="00A2704D" w:rsidP="00E568AC">
            <w:pPr>
              <w:rPr>
                <w:b/>
              </w:rPr>
            </w:pPr>
            <w:r w:rsidRPr="003C2A58">
              <w:t>2017 Ph.D. Fakulta managementu a ekonomiky, UTB ve Zlíně</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 xml:space="preserve">2016 – dosud Continental Barum s. r. o.,  </w:t>
            </w:r>
            <w:r w:rsidRPr="00765AD0">
              <w:rPr>
                <w:b/>
                <w:i/>
              </w:rPr>
              <w:t>Specialista sekce Výroba/Technika</w:t>
            </w:r>
          </w:p>
          <w:p w:rsidR="00A2704D" w:rsidRDefault="00A2704D" w:rsidP="00E568AC">
            <w:pPr>
              <w:jc w:val="both"/>
            </w:pPr>
            <w:r>
              <w:t>2008 – 2016 Continental Barum s. r. o., Interní auditor, zástupce ředitele divize Ochrana společnosti</w:t>
            </w:r>
          </w:p>
          <w:p w:rsidR="00A2704D" w:rsidRDefault="00A2704D" w:rsidP="00E568AC">
            <w:pPr>
              <w:jc w:val="both"/>
            </w:pPr>
            <w:r>
              <w:t>2004 – 2008 Continental Barum s. r. o., specialista divize Financování a účetnictví</w:t>
            </w:r>
          </w:p>
          <w:p w:rsidR="00A2704D" w:rsidRDefault="00A2704D" w:rsidP="00E568AC">
            <w:pPr>
              <w:jc w:val="both"/>
            </w:pPr>
            <w:r>
              <w:t>2001 – 2004 Continental Barum s. r. o., referent oddělení transport, supply chain planner</w:t>
            </w:r>
          </w:p>
          <w:p w:rsidR="00A2704D" w:rsidRDefault="00A2704D" w:rsidP="00E568AC">
            <w:pPr>
              <w:jc w:val="both"/>
            </w:pPr>
            <w:r>
              <w:t>2000 – 2001 Impromat Car s. r. o., sales manager</w:t>
            </w:r>
          </w:p>
          <w:p w:rsidR="00A2704D" w:rsidRDefault="00A2704D" w:rsidP="00E568AC">
            <w:pPr>
              <w:jc w:val="both"/>
            </w:pPr>
            <w:r>
              <w:t>1999 – 2000 M+B s. r. o., Louky, sales manager</w:t>
            </w:r>
          </w:p>
          <w:p w:rsidR="00A2704D" w:rsidRDefault="00A2704D" w:rsidP="00E568AC">
            <w:pPr>
              <w:jc w:val="both"/>
            </w:pPr>
            <w:r>
              <w:t>1998 – 1999 Graddo, a. s. Zlín, zástupce ředitele divize MKD</w:t>
            </w:r>
          </w:p>
          <w:p w:rsidR="00A2704D" w:rsidRDefault="00A2704D" w:rsidP="00E568AC">
            <w:pPr>
              <w:jc w:val="both"/>
            </w:pPr>
            <w:r>
              <w:t xml:space="preserve">1996 </w:t>
            </w:r>
            <w:ins w:id="1697" w:author="Eva Skýbová" w:date="2018-06-08T13:35:00Z">
              <w:r w:rsidRPr="00290A6C">
                <w:t>–</w:t>
              </w:r>
              <w:r>
                <w:t xml:space="preserve"> </w:t>
              </w:r>
            </w:ins>
            <w:del w:id="1698" w:author="Eva Skýbová" w:date="2018-06-08T13:35:00Z">
              <w:r w:rsidDel="00ED21A1">
                <w:delText>-</w:delText>
              </w:r>
            </w:del>
            <w:r>
              <w:t>1998 Cartechnik, spol. s r. o., Manažer obchodního oddělení a výroby nástaveb</w:t>
            </w:r>
          </w:p>
          <w:p w:rsidR="00A2704D" w:rsidRDefault="00A2704D" w:rsidP="00E568AC">
            <w:pPr>
              <w:jc w:val="both"/>
            </w:pPr>
            <w:r>
              <w:t xml:space="preserve">1995 </w:t>
            </w:r>
            <w:ins w:id="1699" w:author="Eva Skýbová" w:date="2018-06-08T13:35:00Z">
              <w:r w:rsidRPr="00290A6C">
                <w:t>–</w:t>
              </w:r>
            </w:ins>
            <w:del w:id="1700" w:author="Eva Skýbová" w:date="2018-06-08T13:35:00Z">
              <w:r w:rsidDel="00ED21A1">
                <w:delText>-</w:delText>
              </w:r>
            </w:del>
            <w:ins w:id="1701" w:author="Eva Skýbová" w:date="2018-06-08T13:35:00Z">
              <w:r>
                <w:t xml:space="preserve"> </w:t>
              </w:r>
            </w:ins>
            <w:r>
              <w:t>1996 Ikaria, spol. s r. o., Jaroslavice, celní deklarant</w:t>
            </w:r>
          </w:p>
          <w:p w:rsidR="00A2704D" w:rsidRDefault="00A2704D" w:rsidP="00E568AC">
            <w:pPr>
              <w:jc w:val="both"/>
            </w:pPr>
            <w:r>
              <w:t>1994 – 1996 Atol zulín, s. r. o., Prštné, sales manager</w:t>
            </w:r>
          </w:p>
          <w:p w:rsidR="00A2704D" w:rsidRDefault="00A2704D" w:rsidP="00E568AC">
            <w:pPr>
              <w:jc w:val="both"/>
            </w:pPr>
            <w:r>
              <w:t>1993 – 1994 Simev, s. r. o., Prštné, sales manager</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272"/>
        </w:trPr>
        <w:tc>
          <w:tcPr>
            <w:tcW w:w="9859" w:type="dxa"/>
            <w:gridSpan w:val="11"/>
          </w:tcPr>
          <w:p w:rsidR="00A2704D" w:rsidRDefault="00A2704D" w:rsidP="00E568AC">
            <w:pPr>
              <w:jc w:val="both"/>
            </w:pPr>
            <w:r>
              <w:t xml:space="preserve">1x vedení bakalářské práce, 1x oponent diplomové práce, 1x vedení diplomové práce </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612CF" w:rsidTr="00E568AC">
        <w:trPr>
          <w:trHeight w:val="269"/>
        </w:trPr>
        <w:tc>
          <w:tcPr>
            <w:tcW w:w="9859" w:type="dxa"/>
            <w:gridSpan w:val="11"/>
          </w:tcPr>
          <w:p w:rsidR="00A2704D" w:rsidRPr="007612CF" w:rsidRDefault="00A2704D" w:rsidP="00E568AC">
            <w:pPr>
              <w:jc w:val="both"/>
            </w:pPr>
            <w:r w:rsidRPr="007612CF">
              <w:t>Continental Ambasador – spolupráce s vysokými školami (přednášky)</w:t>
            </w:r>
          </w:p>
          <w:p w:rsidR="00A2704D" w:rsidRPr="007612CF" w:rsidRDefault="00A2704D" w:rsidP="00E568AC">
            <w:pPr>
              <w:jc w:val="both"/>
            </w:pPr>
            <w:r w:rsidRPr="007612CF">
              <w:t>PROMT facilitator – koordinace a moderování projektů</w:t>
            </w:r>
          </w:p>
          <w:p w:rsidR="00A2704D" w:rsidRDefault="00A2704D" w:rsidP="00E568AC">
            <w:pPr>
              <w:jc w:val="both"/>
              <w:rPr>
                <w:b/>
              </w:rPr>
            </w:pPr>
          </w:p>
          <w:p w:rsidR="00A2704D" w:rsidRPr="0056798C" w:rsidRDefault="00A2704D" w:rsidP="00E568AC">
            <w:pPr>
              <w:jc w:val="both"/>
              <w:rPr>
                <w:b/>
              </w:rPr>
            </w:pPr>
            <w:r w:rsidRPr="0056798C">
              <w:rPr>
                <w:b/>
              </w:rPr>
              <w:t>Publikace:</w:t>
            </w:r>
          </w:p>
          <w:p w:rsidR="00A2704D" w:rsidRPr="007612CF" w:rsidRDefault="00A2704D" w:rsidP="0056798C">
            <w:pPr>
              <w:spacing w:after="60"/>
              <w:jc w:val="both"/>
            </w:pPr>
            <w:r w:rsidRPr="007612CF">
              <w:t xml:space="preserve">NOVÁK Zdeněk a </w:t>
            </w:r>
            <w:smartTag w:uri="urn:schemas-microsoft-com:office:smarttags" w:element="PersonName">
              <w:smartTagPr>
                <w:attr w:name="ProductID" w:val="Zuzana Tučková"/>
              </w:smartTagPr>
              <w:r w:rsidRPr="007612CF">
                <w:t>Zuzana TUČKOVÁ</w:t>
              </w:r>
            </w:smartTag>
            <w:r w:rsidRPr="007612CF">
              <w:t xml:space="preserve">, 2013. </w:t>
            </w:r>
            <w:r w:rsidRPr="007612CF">
              <w:rPr>
                <w:i/>
              </w:rPr>
              <w:t xml:space="preserve">Do the Czech production plants measure the performance of energy processes? </w:t>
            </w:r>
            <w:r w:rsidRPr="007612CF">
              <w:t>Acta Universitatis Bohemiae Meridionales. Jihočeská univerzita v Českých Budějovicích. ISSN 1212-3285</w:t>
            </w:r>
            <w:r>
              <w:t>.</w:t>
            </w:r>
            <w:r w:rsidRPr="007612CF">
              <w:t xml:space="preserve"> </w:t>
            </w:r>
          </w:p>
          <w:p w:rsidR="00A2704D" w:rsidRPr="007612CF" w:rsidRDefault="00A2704D" w:rsidP="0056798C">
            <w:pPr>
              <w:spacing w:after="60"/>
              <w:jc w:val="both"/>
            </w:pPr>
            <w:r w:rsidRPr="007612CF">
              <w:t xml:space="preserve">KOZUBÍK, Ondřej, TUČKOVÁ, Zuzana HÁJKOVÁ, Michaela a Zdeněk NOVÁK, 2012.  Analýza a mapování procesů Energetiky (odd. Voda – vzduch, a odd. Údržba). </w:t>
            </w:r>
            <w:r w:rsidRPr="007612CF">
              <w:rPr>
                <w:i/>
              </w:rPr>
              <w:t xml:space="preserve">3. společný projekt Barum Continental s. r. o. a UTB Zlín. </w:t>
            </w:r>
            <w:r w:rsidRPr="007612CF">
              <w:t>Bez ISBN.</w:t>
            </w:r>
          </w:p>
          <w:p w:rsidR="00A2704D" w:rsidRPr="007612CF" w:rsidRDefault="00A2704D" w:rsidP="0056798C">
            <w:pPr>
              <w:spacing w:after="60"/>
              <w:jc w:val="both"/>
            </w:pPr>
            <w:r w:rsidRPr="007612CF">
              <w:t xml:space="preserve">NOVÁK, Z. A kol., 2012. </w:t>
            </w:r>
            <w:r w:rsidRPr="007612CF">
              <w:rPr>
                <w:i/>
              </w:rPr>
              <w:t xml:space="preserve">Projekt Debottlenecking of PLT production, </w:t>
            </w:r>
            <w:r w:rsidRPr="007612CF">
              <w:t>projekt Barum Continental, Otrokovice.</w:t>
            </w:r>
          </w:p>
          <w:p w:rsidR="00A2704D" w:rsidRPr="007612CF" w:rsidRDefault="00A2704D" w:rsidP="0056798C">
            <w:pPr>
              <w:spacing w:after="60"/>
              <w:jc w:val="both"/>
            </w:pPr>
            <w:r w:rsidRPr="007612CF">
              <w:t>NOVÁK, Z., 2012.</w:t>
            </w:r>
            <w:r w:rsidRPr="007612CF">
              <w:rPr>
                <w:i/>
              </w:rPr>
              <w:t xml:space="preserve"> Projekt implementace elektronického propustkového řádu, </w:t>
            </w:r>
            <w:r w:rsidRPr="007612CF">
              <w:t>projekt Barum Continental, Otrokovice.</w:t>
            </w:r>
          </w:p>
          <w:p w:rsidR="00A2704D" w:rsidRPr="007612CF" w:rsidRDefault="00A2704D" w:rsidP="00E568AC">
            <w:pPr>
              <w:jc w:val="both"/>
            </w:pPr>
            <w:r w:rsidRPr="007612CF">
              <w:t>NOVÁK, Z. A kol., 2013. Optimization of CVT OE customer delivery process  Area of Application: BU CVT</w:t>
            </w:r>
            <w:r w:rsidRPr="007612CF">
              <w:rPr>
                <w:i/>
              </w:rPr>
              <w:t xml:space="preserve">, </w:t>
            </w:r>
            <w:r w:rsidRPr="007612CF">
              <w:t>projekt Continental AG Hannover.</w:t>
            </w: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B3781F" w:rsidTr="00E568AC">
        <w:trPr>
          <w:trHeight w:val="328"/>
        </w:trPr>
        <w:tc>
          <w:tcPr>
            <w:tcW w:w="9859" w:type="dxa"/>
            <w:gridSpan w:val="11"/>
          </w:tcPr>
          <w:p w:rsidR="00A2704D" w:rsidRPr="00B3781F" w:rsidRDefault="00A2704D" w:rsidP="00E568AC"/>
        </w:tc>
      </w:tr>
      <w:tr w:rsidR="00A2704D" w:rsidTr="00E568AC">
        <w:trPr>
          <w:cantSplit/>
          <w:trHeight w:val="29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A2704D" w:rsidP="00E568AC">
            <w:pPr>
              <w:jc w:val="both"/>
            </w:pP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p>
        </w:tc>
      </w:tr>
      <w:tr w:rsidR="00A2704D" w:rsidTr="00E568AC">
        <w:tc>
          <w:tcPr>
            <w:tcW w:w="9859" w:type="dxa"/>
            <w:gridSpan w:val="11"/>
            <w:tcBorders>
              <w:bottom w:val="double" w:sz="4" w:space="0" w:color="auto"/>
            </w:tcBorders>
            <w:shd w:val="clear" w:color="auto" w:fill="BDD6EE"/>
          </w:tcPr>
          <w:p w:rsidR="00A2704D" w:rsidRDefault="00A2704D" w:rsidP="00E568AC">
            <w:pPr>
              <w:jc w:val="both"/>
              <w:rPr>
                <w:b/>
                <w:sz w:val="28"/>
              </w:rPr>
            </w:pPr>
            <w:r>
              <w:rPr>
                <w:b/>
                <w:sz w:val="28"/>
              </w:rPr>
              <w:t>C-I – Personální zabezpečení</w:t>
            </w:r>
          </w:p>
        </w:tc>
      </w:tr>
      <w:tr w:rsidR="00A2704D" w:rsidTr="00E568AC">
        <w:tc>
          <w:tcPr>
            <w:tcW w:w="2518" w:type="dxa"/>
            <w:tcBorders>
              <w:top w:val="double" w:sz="4" w:space="0" w:color="auto"/>
            </w:tcBorders>
            <w:shd w:val="clear" w:color="auto" w:fill="F7CAAC"/>
          </w:tcPr>
          <w:p w:rsidR="00A2704D" w:rsidRDefault="00A2704D" w:rsidP="00E568AC">
            <w:pPr>
              <w:jc w:val="both"/>
              <w:rPr>
                <w:b/>
              </w:rPr>
            </w:pPr>
            <w:r>
              <w:rPr>
                <w:b/>
              </w:rPr>
              <w:lastRenderedPageBreak/>
              <w:t>Vysoká škola</w:t>
            </w:r>
          </w:p>
        </w:tc>
        <w:tc>
          <w:tcPr>
            <w:tcW w:w="7341" w:type="dxa"/>
            <w:gridSpan w:val="10"/>
          </w:tcPr>
          <w:p w:rsidR="00A2704D" w:rsidRDefault="00A2704D" w:rsidP="00E568AC">
            <w:pPr>
              <w:jc w:val="both"/>
            </w:pPr>
            <w:r>
              <w:t>Univerzita Tomáše Bati ve Zlíně</w:t>
            </w:r>
          </w:p>
        </w:tc>
      </w:tr>
      <w:tr w:rsidR="00A2704D" w:rsidTr="00E568AC">
        <w:tc>
          <w:tcPr>
            <w:tcW w:w="2518" w:type="dxa"/>
            <w:shd w:val="clear" w:color="auto" w:fill="F7CAAC"/>
          </w:tcPr>
          <w:p w:rsidR="00A2704D" w:rsidRDefault="00A2704D" w:rsidP="00E568AC">
            <w:pPr>
              <w:jc w:val="both"/>
              <w:rPr>
                <w:b/>
              </w:rPr>
            </w:pPr>
            <w:r>
              <w:rPr>
                <w:b/>
              </w:rPr>
              <w:t>Součást vysoké školy</w:t>
            </w:r>
          </w:p>
        </w:tc>
        <w:tc>
          <w:tcPr>
            <w:tcW w:w="7341" w:type="dxa"/>
            <w:gridSpan w:val="10"/>
          </w:tcPr>
          <w:p w:rsidR="00A2704D" w:rsidRDefault="00A2704D" w:rsidP="00E568AC">
            <w:pPr>
              <w:jc w:val="both"/>
            </w:pPr>
            <w:r>
              <w:t>Fakulta logistiky a krizového řízení</w:t>
            </w:r>
          </w:p>
        </w:tc>
      </w:tr>
      <w:tr w:rsidR="00A2704D" w:rsidTr="00E568AC">
        <w:tc>
          <w:tcPr>
            <w:tcW w:w="2518" w:type="dxa"/>
            <w:shd w:val="clear" w:color="auto" w:fill="F7CAAC"/>
          </w:tcPr>
          <w:p w:rsidR="00A2704D" w:rsidRDefault="00A2704D" w:rsidP="00E568AC">
            <w:pPr>
              <w:jc w:val="both"/>
              <w:rPr>
                <w:b/>
              </w:rPr>
            </w:pPr>
            <w:r>
              <w:rPr>
                <w:b/>
              </w:rPr>
              <w:t>Název studijního programu</w:t>
            </w:r>
          </w:p>
        </w:tc>
        <w:tc>
          <w:tcPr>
            <w:tcW w:w="7341" w:type="dxa"/>
            <w:gridSpan w:val="10"/>
          </w:tcPr>
          <w:p w:rsidR="00A2704D" w:rsidRDefault="00A2704D" w:rsidP="00E568AC">
            <w:pPr>
              <w:jc w:val="both"/>
            </w:pPr>
            <w:r>
              <w:t>Bezpečnost společnosti</w:t>
            </w:r>
          </w:p>
        </w:tc>
      </w:tr>
      <w:tr w:rsidR="00A2704D" w:rsidTr="00E568AC">
        <w:tc>
          <w:tcPr>
            <w:tcW w:w="2518" w:type="dxa"/>
            <w:shd w:val="clear" w:color="auto" w:fill="F7CAAC"/>
          </w:tcPr>
          <w:p w:rsidR="00A2704D" w:rsidRDefault="00A2704D" w:rsidP="00E568AC">
            <w:pPr>
              <w:jc w:val="both"/>
              <w:rPr>
                <w:b/>
              </w:rPr>
            </w:pPr>
            <w:r>
              <w:rPr>
                <w:b/>
              </w:rPr>
              <w:t>Jméno a příjmení</w:t>
            </w:r>
          </w:p>
        </w:tc>
        <w:tc>
          <w:tcPr>
            <w:tcW w:w="4536" w:type="dxa"/>
            <w:gridSpan w:val="5"/>
          </w:tcPr>
          <w:p w:rsidR="00A2704D" w:rsidRPr="00442835" w:rsidRDefault="00A2704D" w:rsidP="00E568AC">
            <w:pPr>
              <w:jc w:val="both"/>
              <w:rPr>
                <w:b/>
              </w:rPr>
            </w:pPr>
            <w:r w:rsidRPr="00442835">
              <w:rPr>
                <w:b/>
              </w:rPr>
              <w:t>Aleš Papadakis</w:t>
            </w:r>
          </w:p>
        </w:tc>
        <w:tc>
          <w:tcPr>
            <w:tcW w:w="709" w:type="dxa"/>
            <w:shd w:val="clear" w:color="auto" w:fill="F7CAAC"/>
          </w:tcPr>
          <w:p w:rsidR="00A2704D" w:rsidRDefault="00A2704D" w:rsidP="00E568AC">
            <w:pPr>
              <w:jc w:val="both"/>
              <w:rPr>
                <w:b/>
              </w:rPr>
            </w:pPr>
            <w:r>
              <w:rPr>
                <w:b/>
              </w:rPr>
              <w:t>Tituly</w:t>
            </w:r>
          </w:p>
        </w:tc>
        <w:tc>
          <w:tcPr>
            <w:tcW w:w="2096" w:type="dxa"/>
            <w:gridSpan w:val="4"/>
          </w:tcPr>
          <w:p w:rsidR="00A2704D" w:rsidRDefault="00A2704D" w:rsidP="00E568AC">
            <w:pPr>
              <w:jc w:val="both"/>
            </w:pPr>
            <w:r>
              <w:t>Ing.</w:t>
            </w:r>
          </w:p>
        </w:tc>
      </w:tr>
      <w:tr w:rsidR="00A2704D" w:rsidTr="00E568AC">
        <w:tc>
          <w:tcPr>
            <w:tcW w:w="2518" w:type="dxa"/>
            <w:shd w:val="clear" w:color="auto" w:fill="F7CAAC"/>
          </w:tcPr>
          <w:p w:rsidR="00A2704D" w:rsidRDefault="00A2704D" w:rsidP="00E568AC">
            <w:pPr>
              <w:jc w:val="both"/>
              <w:rPr>
                <w:b/>
              </w:rPr>
            </w:pPr>
            <w:r>
              <w:rPr>
                <w:b/>
              </w:rPr>
              <w:t>Rok narození</w:t>
            </w:r>
          </w:p>
        </w:tc>
        <w:tc>
          <w:tcPr>
            <w:tcW w:w="829" w:type="dxa"/>
          </w:tcPr>
          <w:p w:rsidR="00A2704D" w:rsidRDefault="00A2704D" w:rsidP="00E568AC">
            <w:pPr>
              <w:jc w:val="both"/>
            </w:pPr>
            <w:r>
              <w:t>1985</w:t>
            </w:r>
          </w:p>
        </w:tc>
        <w:tc>
          <w:tcPr>
            <w:tcW w:w="1721" w:type="dxa"/>
            <w:shd w:val="clear" w:color="auto" w:fill="F7CAAC"/>
          </w:tcPr>
          <w:p w:rsidR="00A2704D" w:rsidRDefault="00A2704D" w:rsidP="00E568AC">
            <w:pPr>
              <w:jc w:val="both"/>
              <w:rPr>
                <w:b/>
              </w:rPr>
            </w:pPr>
            <w:r>
              <w:rPr>
                <w:b/>
              </w:rPr>
              <w:t>typ vztahu k VŠ</w:t>
            </w:r>
          </w:p>
        </w:tc>
        <w:tc>
          <w:tcPr>
            <w:tcW w:w="992" w:type="dxa"/>
            <w:gridSpan w:val="2"/>
          </w:tcPr>
          <w:p w:rsidR="00A2704D" w:rsidRDefault="00A2704D" w:rsidP="00E568AC">
            <w:pPr>
              <w:jc w:val="both"/>
            </w:pPr>
            <w:r>
              <w:t>DPP</w:t>
            </w:r>
          </w:p>
          <w:p w:rsidR="00A2704D" w:rsidRDefault="00A2704D" w:rsidP="00E568AC">
            <w:pPr>
              <w:jc w:val="both"/>
            </w:pPr>
            <w:r>
              <w:t>(BUD)</w:t>
            </w: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r>
              <w:t>6h./</w:t>
            </w:r>
          </w:p>
          <w:p w:rsidR="00A2704D" w:rsidRDefault="00A2704D" w:rsidP="00E568AC">
            <w:pPr>
              <w:jc w:val="both"/>
            </w:pPr>
            <w:r>
              <w:t>týden</w:t>
            </w: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5068" w:type="dxa"/>
            <w:gridSpan w:val="3"/>
            <w:shd w:val="clear" w:color="auto" w:fill="F7CAAC"/>
          </w:tcPr>
          <w:p w:rsidR="00A2704D" w:rsidRDefault="00A2704D" w:rsidP="00E568AC">
            <w:pPr>
              <w:jc w:val="both"/>
              <w:rPr>
                <w:b/>
              </w:rPr>
            </w:pPr>
            <w:r>
              <w:rPr>
                <w:b/>
              </w:rPr>
              <w:t>Typ vztahu na součásti VŠ, která uskutečňuje st. program</w:t>
            </w:r>
          </w:p>
        </w:tc>
        <w:tc>
          <w:tcPr>
            <w:tcW w:w="992" w:type="dxa"/>
            <w:gridSpan w:val="2"/>
          </w:tcPr>
          <w:p w:rsidR="00A2704D" w:rsidRDefault="00A2704D" w:rsidP="00E568AC">
            <w:pPr>
              <w:jc w:val="both"/>
            </w:pPr>
          </w:p>
        </w:tc>
        <w:tc>
          <w:tcPr>
            <w:tcW w:w="994" w:type="dxa"/>
            <w:shd w:val="clear" w:color="auto" w:fill="F7CAAC"/>
          </w:tcPr>
          <w:p w:rsidR="00A2704D" w:rsidRDefault="00A2704D" w:rsidP="00E568AC">
            <w:pPr>
              <w:jc w:val="both"/>
              <w:rPr>
                <w:b/>
              </w:rPr>
            </w:pPr>
            <w:r>
              <w:rPr>
                <w:b/>
              </w:rPr>
              <w:t>rozsah</w:t>
            </w:r>
          </w:p>
        </w:tc>
        <w:tc>
          <w:tcPr>
            <w:tcW w:w="709" w:type="dxa"/>
          </w:tcPr>
          <w:p w:rsidR="00A2704D" w:rsidRDefault="00A2704D" w:rsidP="00E568AC">
            <w:pPr>
              <w:jc w:val="both"/>
            </w:pPr>
          </w:p>
        </w:tc>
        <w:tc>
          <w:tcPr>
            <w:tcW w:w="709" w:type="dxa"/>
            <w:gridSpan w:val="2"/>
            <w:shd w:val="clear" w:color="auto" w:fill="F7CAAC"/>
          </w:tcPr>
          <w:p w:rsidR="00A2704D" w:rsidRDefault="00A2704D" w:rsidP="00E568AC">
            <w:pPr>
              <w:jc w:val="both"/>
              <w:rPr>
                <w:b/>
              </w:rPr>
            </w:pPr>
            <w:r>
              <w:rPr>
                <w:b/>
              </w:rPr>
              <w:t>do kdy</w:t>
            </w:r>
          </w:p>
        </w:tc>
        <w:tc>
          <w:tcPr>
            <w:tcW w:w="1387" w:type="dxa"/>
            <w:gridSpan w:val="2"/>
          </w:tcPr>
          <w:p w:rsidR="00A2704D" w:rsidRDefault="00A2704D" w:rsidP="00E568AC">
            <w:pPr>
              <w:jc w:val="both"/>
            </w:pPr>
          </w:p>
        </w:tc>
      </w:tr>
      <w:tr w:rsidR="00A2704D" w:rsidTr="00E568AC">
        <w:tc>
          <w:tcPr>
            <w:tcW w:w="6060" w:type="dxa"/>
            <w:gridSpan w:val="5"/>
            <w:shd w:val="clear" w:color="auto" w:fill="F7CAAC"/>
          </w:tcPr>
          <w:p w:rsidR="00A2704D" w:rsidRDefault="00A2704D" w:rsidP="00E568AC">
            <w:pPr>
              <w:jc w:val="both"/>
            </w:pPr>
            <w:r>
              <w:rPr>
                <w:b/>
              </w:rPr>
              <w:t>Další současná působení jako akademický pracovník na jiných VŠ</w:t>
            </w:r>
          </w:p>
        </w:tc>
        <w:tc>
          <w:tcPr>
            <w:tcW w:w="1703" w:type="dxa"/>
            <w:gridSpan w:val="2"/>
            <w:shd w:val="clear" w:color="auto" w:fill="F7CAAC"/>
          </w:tcPr>
          <w:p w:rsidR="00A2704D" w:rsidRDefault="00A2704D" w:rsidP="00E568AC">
            <w:pPr>
              <w:jc w:val="both"/>
              <w:rPr>
                <w:b/>
              </w:rPr>
            </w:pPr>
            <w:r>
              <w:rPr>
                <w:b/>
              </w:rPr>
              <w:t>typ prac. vztahu</w:t>
            </w:r>
          </w:p>
        </w:tc>
        <w:tc>
          <w:tcPr>
            <w:tcW w:w="2096" w:type="dxa"/>
            <w:gridSpan w:val="4"/>
            <w:shd w:val="clear" w:color="auto" w:fill="F7CAAC"/>
          </w:tcPr>
          <w:p w:rsidR="00A2704D" w:rsidRDefault="00A2704D" w:rsidP="00E568AC">
            <w:pPr>
              <w:jc w:val="both"/>
              <w:rPr>
                <w:b/>
              </w:rPr>
            </w:pPr>
            <w:r>
              <w:rPr>
                <w:b/>
              </w:rPr>
              <w:t>rozsah</w:t>
            </w:r>
          </w:p>
        </w:tc>
      </w:tr>
      <w:tr w:rsidR="00A2704D" w:rsidTr="00E568AC">
        <w:tc>
          <w:tcPr>
            <w:tcW w:w="6060" w:type="dxa"/>
            <w:gridSpan w:val="5"/>
          </w:tcPr>
          <w:p w:rsidR="00A2704D" w:rsidRDefault="00A2704D" w:rsidP="00E568AC">
            <w:pPr>
              <w:jc w:val="both"/>
            </w:pPr>
          </w:p>
        </w:tc>
        <w:tc>
          <w:tcPr>
            <w:tcW w:w="1703" w:type="dxa"/>
            <w:gridSpan w:val="2"/>
          </w:tcPr>
          <w:p w:rsidR="00A2704D" w:rsidRDefault="00A2704D" w:rsidP="00E568AC">
            <w:pPr>
              <w:jc w:val="both"/>
            </w:pPr>
          </w:p>
        </w:tc>
        <w:tc>
          <w:tcPr>
            <w:tcW w:w="2096" w:type="dxa"/>
            <w:gridSpan w:val="4"/>
          </w:tcPr>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Předměty příslušného studijního programu a způsob zapojení do jejich výuky, příp. další zapojení do uskutečňování studijního programu</w:t>
            </w:r>
          </w:p>
        </w:tc>
      </w:tr>
      <w:tr w:rsidR="00A2704D" w:rsidTr="00E568AC">
        <w:trPr>
          <w:trHeight w:val="1118"/>
        </w:trPr>
        <w:tc>
          <w:tcPr>
            <w:tcW w:w="9859" w:type="dxa"/>
            <w:gridSpan w:val="11"/>
            <w:tcBorders>
              <w:top w:val="nil"/>
            </w:tcBorders>
          </w:tcPr>
          <w:p w:rsidR="00A2704D" w:rsidRDefault="00A2704D" w:rsidP="00E568AC">
            <w:pPr>
              <w:jc w:val="both"/>
            </w:pPr>
            <w:r>
              <w:t>Ovládání rizik a zajištění bezpečnosti prostředí – přednášky (20 %) – odborník z praxe</w:t>
            </w:r>
          </w:p>
          <w:p w:rsidR="00A2704D" w:rsidRDefault="00A2704D" w:rsidP="00E568AC">
            <w:pPr>
              <w:jc w:val="both"/>
            </w:pPr>
          </w:p>
        </w:tc>
      </w:tr>
      <w:tr w:rsidR="00A2704D" w:rsidTr="00E568AC">
        <w:tc>
          <w:tcPr>
            <w:tcW w:w="9859" w:type="dxa"/>
            <w:gridSpan w:val="11"/>
            <w:shd w:val="clear" w:color="auto" w:fill="F7CAAC"/>
          </w:tcPr>
          <w:p w:rsidR="00A2704D" w:rsidRDefault="00A2704D" w:rsidP="00E568AC">
            <w:pPr>
              <w:jc w:val="both"/>
            </w:pPr>
            <w:r>
              <w:rPr>
                <w:b/>
              </w:rPr>
              <w:t xml:space="preserve">Údaje o vzdělání na VŠ </w:t>
            </w:r>
          </w:p>
        </w:tc>
      </w:tr>
      <w:tr w:rsidR="00A2704D" w:rsidTr="00E568AC">
        <w:trPr>
          <w:trHeight w:val="1055"/>
        </w:trPr>
        <w:tc>
          <w:tcPr>
            <w:tcW w:w="9859" w:type="dxa"/>
            <w:gridSpan w:val="11"/>
          </w:tcPr>
          <w:p w:rsidR="00A2704D" w:rsidRPr="003F12D9" w:rsidRDefault="00A2704D" w:rsidP="00E568AC">
            <w:r w:rsidRPr="003F12D9">
              <w:t>Fakulta aplikované informatiky, UTB, Inženýrská informatika, Bezpečnostní technologie, systémy a management</w:t>
            </w:r>
          </w:p>
          <w:p w:rsidR="00A2704D" w:rsidRPr="003F12D9" w:rsidRDefault="00A2704D" w:rsidP="00E568AC">
            <w:r w:rsidRPr="003F12D9">
              <w:t xml:space="preserve">2010-2013 titul Bc. </w:t>
            </w:r>
          </w:p>
          <w:p w:rsidR="00A2704D" w:rsidRDefault="00A2704D" w:rsidP="00E568AC">
            <w:pPr>
              <w:rPr>
                <w:b/>
              </w:rPr>
            </w:pPr>
            <w:r w:rsidRPr="003F12D9">
              <w:t>2013-2015 titul Ing.</w:t>
            </w:r>
          </w:p>
        </w:tc>
      </w:tr>
      <w:tr w:rsidR="00A2704D" w:rsidTr="00E568AC">
        <w:tc>
          <w:tcPr>
            <w:tcW w:w="9859" w:type="dxa"/>
            <w:gridSpan w:val="11"/>
            <w:shd w:val="clear" w:color="auto" w:fill="F7CAAC"/>
          </w:tcPr>
          <w:p w:rsidR="00A2704D" w:rsidRDefault="00A2704D" w:rsidP="00E568AC">
            <w:pPr>
              <w:jc w:val="both"/>
              <w:rPr>
                <w:b/>
              </w:rPr>
            </w:pPr>
            <w:r>
              <w:rPr>
                <w:b/>
              </w:rPr>
              <w:t>Údaje o odborném působení od absolvování VŠ</w:t>
            </w:r>
          </w:p>
        </w:tc>
      </w:tr>
      <w:tr w:rsidR="00A2704D" w:rsidTr="00E568AC">
        <w:trPr>
          <w:trHeight w:val="1090"/>
        </w:trPr>
        <w:tc>
          <w:tcPr>
            <w:tcW w:w="9859" w:type="dxa"/>
            <w:gridSpan w:val="11"/>
          </w:tcPr>
          <w:p w:rsidR="00A2704D" w:rsidRDefault="00A2704D" w:rsidP="00E568AC">
            <w:pPr>
              <w:jc w:val="both"/>
            </w:pPr>
            <w:r>
              <w:t>1.6.2008 – 28.2.2013 TEKNIA Uherský Brod a.s.,  na pozici Technik kvality ve výrobním závodě.</w:t>
            </w:r>
          </w:p>
          <w:p w:rsidR="00A2704D" w:rsidRDefault="00A2704D" w:rsidP="00E568AC">
            <w:pPr>
              <w:jc w:val="both"/>
            </w:pPr>
            <w:r>
              <w:t>1.3.2013 –současnost LAPP KABEL s.r.o., na pozici Manažer kvality a IT (člen vedení společnosti) ve výrobním a obchodně logistickém závodě.</w:t>
            </w:r>
          </w:p>
        </w:tc>
      </w:tr>
      <w:tr w:rsidR="00A2704D" w:rsidTr="00E568AC">
        <w:trPr>
          <w:trHeight w:val="250"/>
        </w:trPr>
        <w:tc>
          <w:tcPr>
            <w:tcW w:w="9859" w:type="dxa"/>
            <w:gridSpan w:val="11"/>
            <w:shd w:val="clear" w:color="auto" w:fill="F7CAAC"/>
          </w:tcPr>
          <w:p w:rsidR="00A2704D" w:rsidRDefault="00A2704D" w:rsidP="00E568AC">
            <w:pPr>
              <w:jc w:val="both"/>
            </w:pPr>
            <w:r>
              <w:rPr>
                <w:b/>
              </w:rPr>
              <w:t>Zkušenosti s vedením kvalifikačních a rigorózních prací</w:t>
            </w:r>
          </w:p>
        </w:tc>
      </w:tr>
      <w:tr w:rsidR="00A2704D" w:rsidTr="00E568AC">
        <w:trPr>
          <w:trHeight w:val="272"/>
        </w:trPr>
        <w:tc>
          <w:tcPr>
            <w:tcW w:w="9859" w:type="dxa"/>
            <w:gridSpan w:val="11"/>
          </w:tcPr>
          <w:p w:rsidR="00A2704D" w:rsidRDefault="00A2704D" w:rsidP="00E568AC">
            <w:pPr>
              <w:jc w:val="both"/>
            </w:pPr>
            <w:r>
              <w:t>Konzultace při tvorbě BP pro studenty vytvářející BP v naší společnosti</w:t>
            </w:r>
          </w:p>
        </w:tc>
      </w:tr>
      <w:tr w:rsidR="00A2704D" w:rsidTr="00E568AC">
        <w:trPr>
          <w:cantSplit/>
        </w:trPr>
        <w:tc>
          <w:tcPr>
            <w:tcW w:w="3347" w:type="dxa"/>
            <w:gridSpan w:val="2"/>
            <w:tcBorders>
              <w:top w:val="single" w:sz="12" w:space="0" w:color="auto"/>
            </w:tcBorders>
            <w:shd w:val="clear" w:color="auto" w:fill="F7CAAC"/>
          </w:tcPr>
          <w:p w:rsidR="00A2704D" w:rsidRDefault="00A2704D" w:rsidP="00E568AC">
            <w:pPr>
              <w:jc w:val="both"/>
            </w:pPr>
            <w:r>
              <w:rPr>
                <w:b/>
              </w:rPr>
              <w:t xml:space="preserve">Obor habilitačního řízení </w:t>
            </w:r>
          </w:p>
        </w:tc>
        <w:tc>
          <w:tcPr>
            <w:tcW w:w="2245" w:type="dxa"/>
            <w:gridSpan w:val="2"/>
            <w:tcBorders>
              <w:top w:val="single" w:sz="12" w:space="0" w:color="auto"/>
            </w:tcBorders>
            <w:shd w:val="clear" w:color="auto" w:fill="F7CAAC"/>
          </w:tcPr>
          <w:p w:rsidR="00A2704D" w:rsidRDefault="00A2704D" w:rsidP="00E568AC">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2704D" w:rsidRDefault="00A2704D" w:rsidP="00E568A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2704D" w:rsidRDefault="00A2704D" w:rsidP="00E568AC">
            <w:pPr>
              <w:jc w:val="both"/>
              <w:rPr>
                <w:b/>
              </w:rPr>
            </w:pPr>
            <w:r>
              <w:rPr>
                <w:b/>
              </w:rPr>
              <w:t>Ohlasy publikací</w:t>
            </w:r>
          </w:p>
        </w:tc>
      </w:tr>
      <w:tr w:rsidR="00A2704D" w:rsidTr="00E568AC">
        <w:trPr>
          <w:cantSplit/>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tcBorders>
              <w:left w:val="single" w:sz="12" w:space="0" w:color="auto"/>
            </w:tcBorders>
            <w:shd w:val="clear" w:color="auto" w:fill="F7CAAC"/>
          </w:tcPr>
          <w:p w:rsidR="00A2704D" w:rsidRDefault="00A2704D" w:rsidP="00E568AC">
            <w:pPr>
              <w:jc w:val="both"/>
            </w:pPr>
            <w:r>
              <w:rPr>
                <w:b/>
              </w:rPr>
              <w:t>WOS</w:t>
            </w:r>
          </w:p>
        </w:tc>
        <w:tc>
          <w:tcPr>
            <w:tcW w:w="693" w:type="dxa"/>
            <w:shd w:val="clear" w:color="auto" w:fill="F7CAAC"/>
          </w:tcPr>
          <w:p w:rsidR="00A2704D" w:rsidRDefault="00A2704D" w:rsidP="00E568AC">
            <w:pPr>
              <w:jc w:val="both"/>
              <w:rPr>
                <w:sz w:val="18"/>
              </w:rPr>
            </w:pPr>
            <w:r>
              <w:rPr>
                <w:b/>
                <w:sz w:val="18"/>
              </w:rPr>
              <w:t>Scopus</w:t>
            </w:r>
          </w:p>
        </w:tc>
        <w:tc>
          <w:tcPr>
            <w:tcW w:w="694" w:type="dxa"/>
            <w:shd w:val="clear" w:color="auto" w:fill="F7CAAC"/>
          </w:tcPr>
          <w:p w:rsidR="00A2704D" w:rsidRDefault="00A2704D" w:rsidP="00E568AC">
            <w:pPr>
              <w:jc w:val="both"/>
            </w:pPr>
            <w:r>
              <w:rPr>
                <w:b/>
                <w:sz w:val="18"/>
              </w:rPr>
              <w:t>ostatní</w:t>
            </w:r>
          </w:p>
        </w:tc>
      </w:tr>
      <w:tr w:rsidR="00A2704D" w:rsidTr="00E568AC">
        <w:trPr>
          <w:cantSplit/>
          <w:trHeight w:val="70"/>
        </w:trPr>
        <w:tc>
          <w:tcPr>
            <w:tcW w:w="3347" w:type="dxa"/>
            <w:gridSpan w:val="2"/>
            <w:shd w:val="clear" w:color="auto" w:fill="F7CAAC"/>
          </w:tcPr>
          <w:p w:rsidR="00A2704D" w:rsidRDefault="00A2704D" w:rsidP="00E568AC">
            <w:pPr>
              <w:jc w:val="both"/>
            </w:pPr>
            <w:r>
              <w:rPr>
                <w:b/>
              </w:rPr>
              <w:t>Obor jmenovacího řízení</w:t>
            </w:r>
          </w:p>
        </w:tc>
        <w:tc>
          <w:tcPr>
            <w:tcW w:w="2245" w:type="dxa"/>
            <w:gridSpan w:val="2"/>
            <w:shd w:val="clear" w:color="auto" w:fill="F7CAAC"/>
          </w:tcPr>
          <w:p w:rsidR="00A2704D" w:rsidRDefault="00A2704D" w:rsidP="00E568AC">
            <w:pPr>
              <w:jc w:val="both"/>
            </w:pPr>
            <w:r>
              <w:rPr>
                <w:b/>
              </w:rPr>
              <w:t>Rok udělení hodnosti</w:t>
            </w:r>
          </w:p>
        </w:tc>
        <w:tc>
          <w:tcPr>
            <w:tcW w:w="2248" w:type="dxa"/>
            <w:gridSpan w:val="4"/>
            <w:tcBorders>
              <w:right w:val="single" w:sz="12" w:space="0" w:color="auto"/>
            </w:tcBorders>
            <w:shd w:val="clear" w:color="auto" w:fill="F7CAAC"/>
          </w:tcPr>
          <w:p w:rsidR="00A2704D" w:rsidRDefault="00A2704D" w:rsidP="00E568AC">
            <w:pPr>
              <w:jc w:val="both"/>
            </w:pPr>
            <w:r>
              <w:rPr>
                <w:b/>
              </w:rPr>
              <w:t>Řízení konáno na VŠ</w:t>
            </w:r>
          </w:p>
        </w:tc>
        <w:tc>
          <w:tcPr>
            <w:tcW w:w="632" w:type="dxa"/>
            <w:vMerge w:val="restart"/>
            <w:tcBorders>
              <w:left w:val="single" w:sz="12" w:space="0" w:color="auto"/>
            </w:tcBorders>
          </w:tcPr>
          <w:p w:rsidR="00A2704D" w:rsidRDefault="00A2704D" w:rsidP="00E568AC">
            <w:pPr>
              <w:jc w:val="both"/>
              <w:rPr>
                <w:b/>
              </w:rPr>
            </w:pPr>
          </w:p>
        </w:tc>
        <w:tc>
          <w:tcPr>
            <w:tcW w:w="693" w:type="dxa"/>
            <w:vMerge w:val="restart"/>
          </w:tcPr>
          <w:p w:rsidR="00A2704D" w:rsidRDefault="00A2704D" w:rsidP="00E568AC">
            <w:pPr>
              <w:jc w:val="both"/>
              <w:rPr>
                <w:b/>
              </w:rPr>
            </w:pPr>
          </w:p>
        </w:tc>
        <w:tc>
          <w:tcPr>
            <w:tcW w:w="694" w:type="dxa"/>
            <w:vMerge w:val="restart"/>
          </w:tcPr>
          <w:p w:rsidR="00A2704D" w:rsidRDefault="00A2704D" w:rsidP="00E568AC">
            <w:pPr>
              <w:jc w:val="both"/>
              <w:rPr>
                <w:b/>
              </w:rPr>
            </w:pPr>
          </w:p>
        </w:tc>
      </w:tr>
      <w:tr w:rsidR="00A2704D" w:rsidTr="00E568AC">
        <w:trPr>
          <w:trHeight w:val="205"/>
        </w:trPr>
        <w:tc>
          <w:tcPr>
            <w:tcW w:w="3347" w:type="dxa"/>
            <w:gridSpan w:val="2"/>
          </w:tcPr>
          <w:p w:rsidR="00A2704D" w:rsidRDefault="00A2704D" w:rsidP="00E568AC">
            <w:pPr>
              <w:jc w:val="both"/>
            </w:pPr>
          </w:p>
        </w:tc>
        <w:tc>
          <w:tcPr>
            <w:tcW w:w="2245" w:type="dxa"/>
            <w:gridSpan w:val="2"/>
          </w:tcPr>
          <w:p w:rsidR="00A2704D" w:rsidRDefault="00A2704D" w:rsidP="00E568AC">
            <w:pPr>
              <w:jc w:val="both"/>
            </w:pPr>
          </w:p>
        </w:tc>
        <w:tc>
          <w:tcPr>
            <w:tcW w:w="2248" w:type="dxa"/>
            <w:gridSpan w:val="4"/>
            <w:tcBorders>
              <w:right w:val="single" w:sz="12" w:space="0" w:color="auto"/>
            </w:tcBorders>
          </w:tcPr>
          <w:p w:rsidR="00A2704D" w:rsidRDefault="00A2704D" w:rsidP="00E568AC">
            <w:pPr>
              <w:jc w:val="both"/>
            </w:pPr>
          </w:p>
        </w:tc>
        <w:tc>
          <w:tcPr>
            <w:tcW w:w="632" w:type="dxa"/>
            <w:vMerge/>
            <w:tcBorders>
              <w:left w:val="single" w:sz="12" w:space="0" w:color="auto"/>
            </w:tcBorders>
            <w:vAlign w:val="center"/>
          </w:tcPr>
          <w:p w:rsidR="00A2704D" w:rsidRDefault="00A2704D" w:rsidP="00E568AC">
            <w:pPr>
              <w:rPr>
                <w:b/>
              </w:rPr>
            </w:pPr>
          </w:p>
        </w:tc>
        <w:tc>
          <w:tcPr>
            <w:tcW w:w="693" w:type="dxa"/>
            <w:vMerge/>
            <w:vAlign w:val="center"/>
          </w:tcPr>
          <w:p w:rsidR="00A2704D" w:rsidRDefault="00A2704D" w:rsidP="00E568AC">
            <w:pPr>
              <w:rPr>
                <w:b/>
              </w:rPr>
            </w:pPr>
          </w:p>
        </w:tc>
        <w:tc>
          <w:tcPr>
            <w:tcW w:w="694" w:type="dxa"/>
            <w:vMerge/>
            <w:vAlign w:val="center"/>
          </w:tcPr>
          <w:p w:rsidR="00A2704D" w:rsidRDefault="00A2704D" w:rsidP="00E568AC">
            <w:pPr>
              <w:rPr>
                <w:b/>
              </w:rPr>
            </w:pPr>
          </w:p>
        </w:tc>
      </w:tr>
      <w:tr w:rsidR="00A2704D" w:rsidTr="00E568AC">
        <w:tc>
          <w:tcPr>
            <w:tcW w:w="9859" w:type="dxa"/>
            <w:gridSpan w:val="11"/>
            <w:shd w:val="clear" w:color="auto" w:fill="F7CAAC"/>
          </w:tcPr>
          <w:p w:rsidR="00A2704D" w:rsidRDefault="00A2704D" w:rsidP="00E568AC">
            <w:pPr>
              <w:jc w:val="both"/>
              <w:rPr>
                <w:b/>
              </w:rPr>
            </w:pPr>
            <w:r>
              <w:rPr>
                <w:b/>
              </w:rPr>
              <w:t xml:space="preserve">Přehled o nejvýznamnější publikační a další tvůrčí činnosti nebo další profesní činnosti u odborníků z praxe vztahující se k zabezpečovaným předmětům </w:t>
            </w:r>
          </w:p>
        </w:tc>
      </w:tr>
      <w:tr w:rsidR="00A2704D" w:rsidRPr="007F7989" w:rsidTr="00E568AC">
        <w:trPr>
          <w:trHeight w:val="269"/>
        </w:trPr>
        <w:tc>
          <w:tcPr>
            <w:tcW w:w="9859" w:type="dxa"/>
            <w:gridSpan w:val="11"/>
          </w:tcPr>
          <w:p w:rsidR="00A2704D" w:rsidRPr="00B66709" w:rsidRDefault="00A2704D" w:rsidP="00E568AC">
            <w:pPr>
              <w:jc w:val="both"/>
            </w:pPr>
            <w:r w:rsidRPr="00B66709">
              <w:t xml:space="preserve">2008 </w:t>
            </w:r>
            <w:ins w:id="1702" w:author="Eva Skýbová" w:date="2018-06-08T13:35:00Z">
              <w:r w:rsidRPr="00290A6C">
                <w:t>–</w:t>
              </w:r>
            </w:ins>
            <w:del w:id="1703" w:author="Eva Skýbová" w:date="2018-06-08T13:35:00Z">
              <w:r w:rsidRPr="00B66709" w:rsidDel="00ED21A1">
                <w:delText>-</w:delText>
              </w:r>
            </w:del>
            <w:r w:rsidRPr="00B66709">
              <w:t xml:space="preserve"> Absolvování odborného 14denního intenzivního kurzu Technik Jakosti u ČESKÉ SPOLEČNOSTI PRO JAKOST  </w:t>
            </w:r>
          </w:p>
          <w:p w:rsidR="00A2704D" w:rsidRPr="00B66709" w:rsidRDefault="00A2704D" w:rsidP="00E568AC">
            <w:pPr>
              <w:jc w:val="both"/>
            </w:pPr>
            <w:r w:rsidRPr="00B66709">
              <w:t xml:space="preserve">2009 </w:t>
            </w:r>
            <w:ins w:id="1704" w:author="Eva Skýbová" w:date="2018-06-08T13:35:00Z">
              <w:r w:rsidRPr="00290A6C">
                <w:t>–</w:t>
              </w:r>
            </w:ins>
            <w:del w:id="1705" w:author="Eva Skýbová" w:date="2018-06-08T13:35:00Z">
              <w:r w:rsidRPr="00B66709" w:rsidDel="00ED21A1">
                <w:delText>-</w:delText>
              </w:r>
            </w:del>
            <w:r w:rsidRPr="00B66709">
              <w:t xml:space="preserve"> Absolvování kurzu Autoliv Supplier Development, Certificate</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Project Planning /plan</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8 D reports / AS 63</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Special Characteristcs [SC/CC] / AS 52</w:t>
            </w:r>
          </w:p>
          <w:p w:rsidR="00A2704D" w:rsidRPr="00B66709" w:rsidRDefault="00A2704D" w:rsidP="00E568AC">
            <w:pPr>
              <w:jc w:val="both"/>
            </w:pPr>
            <w:r w:rsidRPr="00B66709">
              <w:t xml:space="preserve">2010 </w:t>
            </w:r>
            <w:ins w:id="1706" w:author="Eva Skýbová" w:date="2018-06-08T13:35:00Z">
              <w:r w:rsidRPr="00290A6C">
                <w:t>–</w:t>
              </w:r>
            </w:ins>
            <w:del w:id="1707" w:author="Eva Skýbová" w:date="2018-06-08T13:35:00Z">
              <w:r w:rsidRPr="00B66709" w:rsidDel="00ED21A1">
                <w:delText>-</w:delText>
              </w:r>
            </w:del>
            <w:r w:rsidRPr="00B66709">
              <w:t xml:space="preserve"> Absolvování kurzu Základy statistiky, SPC u společnosti Ámos</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Regulační diagramy</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Způsobilost procesu</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Indexy způsobilosti Pp, Ppk, Cp, Cpk a použití vpraxi</w:t>
            </w:r>
          </w:p>
          <w:p w:rsidR="00A2704D" w:rsidRPr="00B66709" w:rsidRDefault="00A2704D" w:rsidP="00E568AC">
            <w:pPr>
              <w:pStyle w:val="Odstavecseseznamem"/>
              <w:numPr>
                <w:ilvl w:val="0"/>
                <w:numId w:val="68"/>
              </w:numPr>
              <w:spacing w:after="0" w:line="240" w:lineRule="auto"/>
              <w:jc w:val="both"/>
              <w:rPr>
                <w:rFonts w:ascii="Times New Roman" w:hAnsi="Times New Roman"/>
                <w:sz w:val="20"/>
                <w:szCs w:val="20"/>
              </w:rPr>
            </w:pPr>
            <w:r w:rsidRPr="00B66709">
              <w:rPr>
                <w:rFonts w:ascii="Times New Roman" w:hAnsi="Times New Roman"/>
                <w:sz w:val="20"/>
                <w:szCs w:val="20"/>
              </w:rPr>
              <w:t>Six Sigma</w:t>
            </w:r>
          </w:p>
          <w:p w:rsidR="00A2704D" w:rsidRPr="00B66709" w:rsidRDefault="00A2704D" w:rsidP="00E568AC">
            <w:pPr>
              <w:jc w:val="both"/>
            </w:pPr>
            <w:r w:rsidRPr="00B66709">
              <w:t xml:space="preserve">2013 </w:t>
            </w:r>
            <w:ins w:id="1708" w:author="Eva Skýbová" w:date="2018-06-08T13:35:00Z">
              <w:r w:rsidRPr="00290A6C">
                <w:t>–</w:t>
              </w:r>
            </w:ins>
            <w:del w:id="1709" w:author="Eva Skýbová" w:date="2018-06-08T13:35:00Z">
              <w:r w:rsidRPr="00B66709" w:rsidDel="00ED21A1">
                <w:delText>-</w:delText>
              </w:r>
            </w:del>
            <w:r w:rsidRPr="00B66709">
              <w:t xml:space="preserve"> Absolvování ročního odborného školení, Lean Green Belt u Německé společnosti LEAN INSTITUTE</w:t>
            </w:r>
          </w:p>
          <w:p w:rsidR="00A2704D" w:rsidRPr="00B66709" w:rsidRDefault="00A2704D" w:rsidP="00E568AC">
            <w:pPr>
              <w:pStyle w:val="Odstavecseseznamem"/>
              <w:numPr>
                <w:ilvl w:val="0"/>
                <w:numId w:val="69"/>
              </w:numPr>
              <w:spacing w:after="0" w:line="240" w:lineRule="auto"/>
              <w:jc w:val="both"/>
              <w:rPr>
                <w:rFonts w:ascii="Times New Roman" w:hAnsi="Times New Roman"/>
                <w:sz w:val="20"/>
                <w:szCs w:val="20"/>
              </w:rPr>
            </w:pPr>
            <w:r w:rsidRPr="00B66709">
              <w:rPr>
                <w:rFonts w:ascii="Times New Roman" w:hAnsi="Times New Roman"/>
                <w:sz w:val="20"/>
                <w:szCs w:val="20"/>
              </w:rPr>
              <w:t>Lean Tools and Lean Methods</w:t>
            </w:r>
          </w:p>
          <w:p w:rsidR="00A2704D" w:rsidRPr="00B66709" w:rsidRDefault="00A2704D" w:rsidP="00E568AC">
            <w:pPr>
              <w:jc w:val="both"/>
            </w:pPr>
            <w:r w:rsidRPr="00B66709">
              <w:t xml:space="preserve">2015 </w:t>
            </w:r>
            <w:ins w:id="1710" w:author="Eva Skýbová" w:date="2018-06-08T13:35:00Z">
              <w:r w:rsidRPr="00290A6C">
                <w:t>–</w:t>
              </w:r>
            </w:ins>
            <w:del w:id="1711" w:author="Eva Skýbová" w:date="2018-06-08T13:35:00Z">
              <w:r w:rsidRPr="00B66709" w:rsidDel="00ED21A1">
                <w:delText>-</w:delText>
              </w:r>
            </w:del>
            <w:r w:rsidRPr="00B66709">
              <w:t xml:space="preserve"> Absolvování odborného kurzu PROJEKTOVÝ MANAGEMENT u společnosti Altego s.r.o.</w:t>
            </w:r>
          </w:p>
          <w:p w:rsidR="00A2704D" w:rsidRPr="007F7989" w:rsidRDefault="00A2704D" w:rsidP="00E568AC">
            <w:pPr>
              <w:jc w:val="both"/>
            </w:pPr>
          </w:p>
        </w:tc>
      </w:tr>
      <w:tr w:rsidR="00A2704D" w:rsidTr="00E568AC">
        <w:trPr>
          <w:trHeight w:val="218"/>
        </w:trPr>
        <w:tc>
          <w:tcPr>
            <w:tcW w:w="9859" w:type="dxa"/>
            <w:gridSpan w:val="11"/>
            <w:shd w:val="clear" w:color="auto" w:fill="F7CAAC"/>
          </w:tcPr>
          <w:p w:rsidR="00A2704D" w:rsidRDefault="00A2704D" w:rsidP="00E568AC">
            <w:pPr>
              <w:rPr>
                <w:b/>
              </w:rPr>
            </w:pPr>
            <w:r>
              <w:rPr>
                <w:b/>
              </w:rPr>
              <w:t>Působení v zahraničí</w:t>
            </w:r>
          </w:p>
        </w:tc>
      </w:tr>
      <w:tr w:rsidR="00A2704D" w:rsidRPr="00B3781F" w:rsidTr="00E568AC">
        <w:trPr>
          <w:trHeight w:val="328"/>
        </w:trPr>
        <w:tc>
          <w:tcPr>
            <w:tcW w:w="9859" w:type="dxa"/>
            <w:gridSpan w:val="11"/>
          </w:tcPr>
          <w:p w:rsidR="00A2704D" w:rsidRPr="00B3781F" w:rsidRDefault="00A2704D" w:rsidP="00E568AC"/>
        </w:tc>
      </w:tr>
      <w:tr w:rsidR="00A2704D" w:rsidTr="00E568AC">
        <w:trPr>
          <w:cantSplit/>
          <w:trHeight w:val="290"/>
        </w:trPr>
        <w:tc>
          <w:tcPr>
            <w:tcW w:w="2518" w:type="dxa"/>
            <w:shd w:val="clear" w:color="auto" w:fill="F7CAAC"/>
          </w:tcPr>
          <w:p w:rsidR="00A2704D" w:rsidRDefault="00A2704D" w:rsidP="00E568AC">
            <w:pPr>
              <w:jc w:val="both"/>
              <w:rPr>
                <w:b/>
              </w:rPr>
            </w:pPr>
            <w:r>
              <w:rPr>
                <w:b/>
              </w:rPr>
              <w:t xml:space="preserve">Podpis </w:t>
            </w:r>
          </w:p>
        </w:tc>
        <w:tc>
          <w:tcPr>
            <w:tcW w:w="4536" w:type="dxa"/>
            <w:gridSpan w:val="5"/>
          </w:tcPr>
          <w:p w:rsidR="00A2704D" w:rsidRDefault="008D3E78" w:rsidP="00E568AC">
            <w:pPr>
              <w:jc w:val="both"/>
            </w:pPr>
            <w:r>
              <w:rPr>
                <w:noProof/>
              </w:rPr>
              <w:drawing>
                <wp:inline distT="0" distB="0" distL="0" distR="0">
                  <wp:extent cx="768350" cy="22923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768350" cy="229235"/>
                          </a:xfrm>
                          <a:prstGeom prst="rect">
                            <a:avLst/>
                          </a:prstGeom>
                          <a:noFill/>
                          <a:ln>
                            <a:noFill/>
                          </a:ln>
                        </pic:spPr>
                      </pic:pic>
                    </a:graphicData>
                  </a:graphic>
                </wp:inline>
              </w:drawing>
            </w:r>
          </w:p>
        </w:tc>
        <w:tc>
          <w:tcPr>
            <w:tcW w:w="786" w:type="dxa"/>
            <w:gridSpan w:val="2"/>
            <w:shd w:val="clear" w:color="auto" w:fill="F7CAAC"/>
          </w:tcPr>
          <w:p w:rsidR="00A2704D" w:rsidRDefault="00A2704D" w:rsidP="00E568AC">
            <w:pPr>
              <w:jc w:val="both"/>
            </w:pPr>
            <w:r>
              <w:rPr>
                <w:b/>
              </w:rPr>
              <w:t>datum</w:t>
            </w:r>
          </w:p>
        </w:tc>
        <w:tc>
          <w:tcPr>
            <w:tcW w:w="2019" w:type="dxa"/>
            <w:gridSpan w:val="3"/>
          </w:tcPr>
          <w:p w:rsidR="00A2704D" w:rsidRDefault="00A2704D" w:rsidP="00E568AC">
            <w:pPr>
              <w:jc w:val="both"/>
            </w:pPr>
            <w:r>
              <w:t>12.2.2018</w:t>
            </w:r>
          </w:p>
        </w:tc>
      </w:tr>
    </w:tbl>
    <w:p w:rsidR="00A2704D" w:rsidRDefault="00A2704D" w:rsidP="00E568AC"/>
    <w:p w:rsidR="00A2704D" w:rsidRDefault="00A2704D" w:rsidP="00C50458">
      <w:pPr>
        <w:spacing w:after="240"/>
        <w:rPr>
          <w:b/>
          <w:sz w:val="28"/>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7"/>
        <w:gridCol w:w="5480"/>
        <w:gridCol w:w="755"/>
        <w:gridCol w:w="1373"/>
        <w:gridCol w:w="75"/>
      </w:tblGrid>
      <w:tr w:rsidR="00A2704D" w:rsidTr="0030329C">
        <w:trPr>
          <w:gridAfter w:val="1"/>
          <w:wAfter w:w="76" w:type="dxa"/>
        </w:trPr>
        <w:tc>
          <w:tcPr>
            <w:tcW w:w="9900" w:type="dxa"/>
            <w:gridSpan w:val="4"/>
            <w:tcBorders>
              <w:bottom w:val="double" w:sz="4" w:space="0" w:color="auto"/>
            </w:tcBorders>
            <w:shd w:val="clear" w:color="auto" w:fill="BDD6EE"/>
          </w:tcPr>
          <w:p w:rsidR="00A2704D" w:rsidRDefault="00A2704D" w:rsidP="0030329C">
            <w:pPr>
              <w:jc w:val="both"/>
              <w:rPr>
                <w:b/>
                <w:sz w:val="28"/>
              </w:rPr>
            </w:pPr>
            <w:r>
              <w:rPr>
                <w:b/>
                <w:sz w:val="28"/>
              </w:rPr>
              <w:lastRenderedPageBreak/>
              <w:t>C-II – Související tvůrčí, resp. vědecká a umělecká činnost</w:t>
            </w:r>
          </w:p>
        </w:tc>
      </w:tr>
      <w:tr w:rsidR="00A2704D" w:rsidTr="0030329C">
        <w:trPr>
          <w:gridAfter w:val="1"/>
          <w:wAfter w:w="76" w:type="dxa"/>
          <w:trHeight w:val="318"/>
        </w:trPr>
        <w:tc>
          <w:tcPr>
            <w:tcW w:w="9900" w:type="dxa"/>
            <w:gridSpan w:val="4"/>
            <w:shd w:val="clear" w:color="auto" w:fill="F7CAAC"/>
          </w:tcPr>
          <w:p w:rsidR="00A2704D" w:rsidRDefault="00A2704D" w:rsidP="0030329C">
            <w:pPr>
              <w:rPr>
                <w:b/>
              </w:rPr>
            </w:pPr>
            <w:r>
              <w:rPr>
                <w:b/>
              </w:rPr>
              <w:t xml:space="preserve">Přehled řešených grantů a projektů u akademicky zaměřeného bakalářského studijního programu a u magisterského a doktorského studijního programu  </w:t>
            </w:r>
          </w:p>
        </w:tc>
      </w:tr>
      <w:tr w:rsidR="00A2704D" w:rsidTr="0030329C">
        <w:trPr>
          <w:gridAfter w:val="1"/>
          <w:wAfter w:w="76" w:type="dxa"/>
          <w:cantSplit/>
        </w:trPr>
        <w:tc>
          <w:tcPr>
            <w:tcW w:w="2233" w:type="dxa"/>
            <w:shd w:val="clear" w:color="auto" w:fill="F7CAAC"/>
          </w:tcPr>
          <w:p w:rsidR="00A2704D" w:rsidRDefault="00A2704D" w:rsidP="0030329C">
            <w:pPr>
              <w:jc w:val="both"/>
              <w:rPr>
                <w:b/>
              </w:rPr>
            </w:pPr>
            <w:r>
              <w:rPr>
                <w:b/>
              </w:rPr>
              <w:t>Řešitel/spoluřešitel</w:t>
            </w:r>
          </w:p>
        </w:tc>
        <w:tc>
          <w:tcPr>
            <w:tcW w:w="5524" w:type="dxa"/>
            <w:shd w:val="clear" w:color="auto" w:fill="F7CAAC"/>
          </w:tcPr>
          <w:p w:rsidR="00A2704D" w:rsidRDefault="00A2704D" w:rsidP="0030329C">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A2704D" w:rsidRDefault="00A2704D" w:rsidP="0030329C">
            <w:pPr>
              <w:jc w:val="center"/>
              <w:rPr>
                <w:b/>
                <w:sz w:val="24"/>
              </w:rPr>
            </w:pPr>
            <w:r>
              <w:rPr>
                <w:b/>
              </w:rPr>
              <w:t>Zdroj</w:t>
            </w:r>
          </w:p>
        </w:tc>
        <w:tc>
          <w:tcPr>
            <w:tcW w:w="1383" w:type="dxa"/>
            <w:shd w:val="clear" w:color="auto" w:fill="F7CAAC"/>
          </w:tcPr>
          <w:p w:rsidR="00A2704D" w:rsidRDefault="00A2704D" w:rsidP="0030329C">
            <w:pPr>
              <w:jc w:val="center"/>
              <w:rPr>
                <w:b/>
                <w:sz w:val="24"/>
              </w:rPr>
            </w:pPr>
            <w:r>
              <w:rPr>
                <w:b/>
              </w:rPr>
              <w:t>Období</w:t>
            </w:r>
          </w:p>
          <w:p w:rsidR="00A2704D" w:rsidRDefault="00A2704D" w:rsidP="0030329C">
            <w:pPr>
              <w:jc w:val="center"/>
              <w:rPr>
                <w:b/>
                <w:sz w:val="24"/>
              </w:rPr>
            </w:pPr>
          </w:p>
        </w:tc>
      </w:tr>
      <w:tr w:rsidR="00A2704D" w:rsidTr="0030329C">
        <w:trPr>
          <w:gridAfter w:val="1"/>
          <w:wAfter w:w="76" w:type="dxa"/>
          <w:trHeight w:val="359"/>
        </w:trPr>
        <w:tc>
          <w:tcPr>
            <w:tcW w:w="9900" w:type="dxa"/>
            <w:gridSpan w:val="4"/>
          </w:tcPr>
          <w:p w:rsidR="00A2704D" w:rsidRDefault="00A2704D" w:rsidP="0030329C">
            <w:pPr>
              <w:jc w:val="both"/>
              <w:rPr>
                <w:sz w:val="24"/>
              </w:rPr>
            </w:pPr>
          </w:p>
          <w:p w:rsidR="00A2704D" w:rsidRPr="00340E24" w:rsidRDefault="00A2704D" w:rsidP="0030329C">
            <w:pPr>
              <w:jc w:val="center"/>
              <w:rPr>
                <w:b/>
                <w:color w:val="0000FF"/>
                <w:sz w:val="24"/>
              </w:rPr>
            </w:pPr>
            <w:r w:rsidRPr="00340E24">
              <w:rPr>
                <w:b/>
                <w:sz w:val="24"/>
              </w:rPr>
              <w:t>Vybrané mezinárodní projekty</w:t>
            </w:r>
          </w:p>
        </w:tc>
      </w:tr>
      <w:tr w:rsidR="00A2704D" w:rsidTr="0030329C">
        <w:trPr>
          <w:gridAfter w:val="1"/>
          <w:wAfter w:w="76" w:type="dxa"/>
          <w:trHeight w:val="359"/>
        </w:trPr>
        <w:tc>
          <w:tcPr>
            <w:tcW w:w="9900" w:type="dxa"/>
            <w:gridSpan w:val="4"/>
          </w:tcPr>
          <w:p w:rsidR="00A2704D" w:rsidRPr="00FF3872" w:rsidRDefault="00A2704D" w:rsidP="0030329C">
            <w:pPr>
              <w:jc w:val="both"/>
            </w:pPr>
          </w:p>
          <w:p w:rsidR="00A2704D" w:rsidRPr="00FF3872" w:rsidRDefault="00A2704D" w:rsidP="0030329C">
            <w:pPr>
              <w:jc w:val="center"/>
              <w:rPr>
                <w:b/>
                <w:color w:val="0000FF"/>
              </w:rPr>
            </w:pPr>
            <w:r w:rsidRPr="00FF3872">
              <w:rPr>
                <w:b/>
              </w:rPr>
              <w:t>Vybrané mezinárodní projekty</w:t>
            </w:r>
          </w:p>
        </w:tc>
      </w:tr>
      <w:tr w:rsidR="00A2704D" w:rsidTr="0030329C">
        <w:trPr>
          <w:gridAfter w:val="1"/>
          <w:wAfter w:w="76" w:type="dxa"/>
        </w:trPr>
        <w:tc>
          <w:tcPr>
            <w:tcW w:w="2233" w:type="dxa"/>
          </w:tcPr>
          <w:p w:rsidR="00A2704D" w:rsidRPr="00FF3872" w:rsidRDefault="00A2704D" w:rsidP="0030329C">
            <w:r w:rsidRPr="00FF3872">
              <w:t xml:space="preserve">doc. Ing. </w:t>
            </w:r>
            <w:smartTag w:uri="urn:schemas-microsoft-com:office:smarttags" w:element="PersonName">
              <w:smartTagPr>
                <w:attr w:name="ProductID" w:val="Zuzana Tučková"/>
              </w:smartTagPr>
              <w:r w:rsidRPr="00FF3872">
                <w:t>Zuzana Tučková</w:t>
              </w:r>
            </w:smartTag>
            <w:r w:rsidRPr="00FF3872">
              <w:t>, Ph.D.</w:t>
            </w:r>
          </w:p>
        </w:tc>
        <w:tc>
          <w:tcPr>
            <w:tcW w:w="5524" w:type="dxa"/>
          </w:tcPr>
          <w:p w:rsidR="00A2704D" w:rsidRPr="00FF3872" w:rsidRDefault="00A2704D" w:rsidP="0030329C">
            <w:pPr>
              <w:jc w:val="center"/>
            </w:pPr>
            <w:r w:rsidRPr="00FF3872">
              <w:t xml:space="preserve">Česko-norský výzkumný program CZ09 (MŠMT): Vytvoření a podpora výzkumného týmu z oblasti logistiky, jako základu bilaterální spolupráce </w:t>
            </w:r>
            <w:r w:rsidRPr="001F75F1">
              <w:t>7F16040, hlavní řešitel</w:t>
            </w:r>
          </w:p>
        </w:tc>
        <w:tc>
          <w:tcPr>
            <w:tcW w:w="760" w:type="dxa"/>
          </w:tcPr>
          <w:p w:rsidR="00A2704D" w:rsidRPr="00FF3872" w:rsidRDefault="00A2704D" w:rsidP="0030329C">
            <w:pPr>
              <w:jc w:val="center"/>
            </w:pPr>
            <w:r w:rsidRPr="00FF3872">
              <w:t>A</w:t>
            </w:r>
          </w:p>
        </w:tc>
        <w:tc>
          <w:tcPr>
            <w:tcW w:w="1383" w:type="dxa"/>
          </w:tcPr>
          <w:p w:rsidR="00A2704D" w:rsidRPr="00FF3872" w:rsidRDefault="00A2704D" w:rsidP="0030329C">
            <w:pPr>
              <w:jc w:val="center"/>
            </w:pPr>
            <w:r w:rsidRPr="00FF3872">
              <w:t>2017</w:t>
            </w:r>
          </w:p>
        </w:tc>
      </w:tr>
      <w:tr w:rsidR="00A2704D" w:rsidTr="0030329C">
        <w:trPr>
          <w:gridAfter w:val="1"/>
          <w:wAfter w:w="76" w:type="dxa"/>
        </w:trPr>
        <w:tc>
          <w:tcPr>
            <w:tcW w:w="2233" w:type="dxa"/>
          </w:tcPr>
          <w:p w:rsidR="00A2704D" w:rsidRPr="00FF3872" w:rsidRDefault="00A2704D" w:rsidP="0030329C">
            <w:r w:rsidRPr="00FF3872">
              <w:t xml:space="preserve">RNDr. </w:t>
            </w:r>
            <w:smartTag w:uri="urn:schemas-microsoft-com:office:smarttags" w:element="PersonName">
              <w:smartTagPr>
                <w:attr w:name="ProductID" w:val="Jakub TROJAN"/>
              </w:smartTagPr>
              <w:r w:rsidRPr="00FF3872">
                <w:t>Jakub Trojan</w:t>
              </w:r>
            </w:smartTag>
            <w:r w:rsidRPr="00FF3872">
              <w:t>, Ph.D.</w:t>
            </w:r>
          </w:p>
        </w:tc>
        <w:tc>
          <w:tcPr>
            <w:tcW w:w="5524" w:type="dxa"/>
          </w:tcPr>
          <w:p w:rsidR="00A2704D" w:rsidRDefault="00A2704D" w:rsidP="0030329C">
            <w:pPr>
              <w:jc w:val="center"/>
            </w:pPr>
            <w:r w:rsidRPr="00FF3872">
              <w:t xml:space="preserve">COST </w:t>
            </w:r>
            <w:ins w:id="1712" w:author="Eva Skýbová" w:date="2018-06-08T13:36:00Z">
              <w:r w:rsidRPr="00290A6C">
                <w:t>–</w:t>
              </w:r>
            </w:ins>
            <w:del w:id="1713" w:author="Eva Skýbová" w:date="2018-06-08T13:36:00Z">
              <w:r w:rsidRPr="00FF3872" w:rsidDel="00ED21A1">
                <w:delText>-</w:delText>
              </w:r>
            </w:del>
            <w:r w:rsidRPr="00FF3872">
              <w:t xml:space="preserve"> CA15212 Citizen Science to promote creativity, scientific literacy, and innovation throughout Europe.</w:t>
            </w:r>
          </w:p>
          <w:p w:rsidR="00A2704D" w:rsidRPr="00FF3872" w:rsidRDefault="00A2704D" w:rsidP="0030329C">
            <w:pPr>
              <w:jc w:val="center"/>
            </w:pPr>
            <w:r>
              <w:t xml:space="preserve">CA15212, spoluřešitel </w:t>
            </w:r>
          </w:p>
        </w:tc>
        <w:tc>
          <w:tcPr>
            <w:tcW w:w="760" w:type="dxa"/>
          </w:tcPr>
          <w:p w:rsidR="00A2704D" w:rsidRPr="00FF3872" w:rsidRDefault="00A2704D" w:rsidP="0030329C">
            <w:pPr>
              <w:jc w:val="center"/>
            </w:pPr>
            <w:r>
              <w:t>A</w:t>
            </w:r>
          </w:p>
        </w:tc>
        <w:tc>
          <w:tcPr>
            <w:tcW w:w="1383" w:type="dxa"/>
          </w:tcPr>
          <w:p w:rsidR="00A2704D" w:rsidRPr="00FF3872" w:rsidRDefault="00A2704D" w:rsidP="0030329C">
            <w:pPr>
              <w:jc w:val="center"/>
            </w:pPr>
            <w:r>
              <w:t>2016-2020</w:t>
            </w:r>
          </w:p>
        </w:tc>
      </w:tr>
      <w:tr w:rsidR="00A2704D" w:rsidTr="0030329C">
        <w:trPr>
          <w:gridAfter w:val="1"/>
          <w:wAfter w:w="76" w:type="dxa"/>
        </w:trPr>
        <w:tc>
          <w:tcPr>
            <w:tcW w:w="9900" w:type="dxa"/>
            <w:gridSpan w:val="4"/>
          </w:tcPr>
          <w:p w:rsidR="00A2704D" w:rsidRPr="00FF3872" w:rsidRDefault="00A2704D" w:rsidP="0030329C">
            <w:pPr>
              <w:rPr>
                <w:b/>
              </w:rPr>
            </w:pPr>
            <w:r w:rsidRPr="00FF3872">
              <w:rPr>
                <w:b/>
              </w:rPr>
              <w:t>Vybrané vědecko-výzkumné projekty</w:t>
            </w:r>
          </w:p>
        </w:tc>
      </w:tr>
      <w:tr w:rsidR="00A2704D" w:rsidTr="0030329C">
        <w:trPr>
          <w:gridAfter w:val="1"/>
          <w:wAfter w:w="76" w:type="dxa"/>
        </w:trPr>
        <w:tc>
          <w:tcPr>
            <w:tcW w:w="2233" w:type="dxa"/>
          </w:tcPr>
          <w:p w:rsidR="00A2704D" w:rsidRPr="00FF3872" w:rsidRDefault="00A2704D" w:rsidP="0030329C">
            <w:r w:rsidRPr="00FF3872">
              <w:t xml:space="preserve">Ing. </w:t>
            </w:r>
            <w:smartTag w:uri="urn:schemas-microsoft-com:office:smarttags" w:element="PersonName">
              <w:r w:rsidRPr="00FF3872">
                <w:t>Jan Strohmandl</w:t>
              </w:r>
            </w:smartTag>
            <w:r w:rsidRPr="00FF3872">
              <w:t>, Ph.D.</w:t>
            </w:r>
          </w:p>
        </w:tc>
        <w:tc>
          <w:tcPr>
            <w:tcW w:w="5524" w:type="dxa"/>
          </w:tcPr>
          <w:p w:rsidR="00A2704D" w:rsidRPr="00FF3872" w:rsidRDefault="00A2704D" w:rsidP="0030329C">
            <w:pPr>
              <w:jc w:val="center"/>
            </w:pPr>
            <w:r w:rsidRPr="00FF3872">
              <w:t>Hodnocení efektivity nasazování kontinuálních ekologických systémů dopravy surovin v průmyslových podnicích – projekt „MOBILITY“ Slovensko.</w:t>
            </w:r>
          </w:p>
        </w:tc>
        <w:tc>
          <w:tcPr>
            <w:tcW w:w="760" w:type="dxa"/>
          </w:tcPr>
          <w:p w:rsidR="00A2704D" w:rsidRPr="00FF3872" w:rsidRDefault="00A2704D" w:rsidP="0030329C">
            <w:pPr>
              <w:jc w:val="center"/>
            </w:pPr>
            <w:r w:rsidRPr="00FF3872">
              <w:t>C</w:t>
            </w:r>
          </w:p>
        </w:tc>
        <w:tc>
          <w:tcPr>
            <w:tcW w:w="1383" w:type="dxa"/>
          </w:tcPr>
          <w:p w:rsidR="00A2704D" w:rsidRPr="00FF3872" w:rsidRDefault="00A2704D" w:rsidP="0030329C">
            <w:pPr>
              <w:jc w:val="center"/>
            </w:pPr>
            <w:r w:rsidRPr="00FF3872">
              <w:t>2014-2015</w:t>
            </w:r>
          </w:p>
        </w:tc>
      </w:tr>
      <w:tr w:rsidR="00A2704D" w:rsidTr="0030329C">
        <w:trPr>
          <w:gridAfter w:val="1"/>
          <w:wAfter w:w="76" w:type="dxa"/>
        </w:trPr>
        <w:tc>
          <w:tcPr>
            <w:tcW w:w="2233" w:type="dxa"/>
          </w:tcPr>
          <w:p w:rsidR="00A2704D" w:rsidRPr="00FF3872" w:rsidRDefault="00A2704D" w:rsidP="0030329C">
            <w:r w:rsidRPr="00FF3872">
              <w:t xml:space="preserve">Ing. </w:t>
            </w:r>
            <w:smartTag w:uri="urn:schemas-microsoft-com:office:smarttags" w:element="PersonName">
              <w:smartTagPr>
                <w:attr w:name="ProductID" w:val="Jakub Rak"/>
              </w:smartTagPr>
              <w:r w:rsidRPr="00FF3872">
                <w:t>Jakub Rak</w:t>
              </w:r>
            </w:smartTag>
            <w:r w:rsidRPr="00FF3872">
              <w:t>, Ph.D.</w:t>
            </w:r>
          </w:p>
        </w:tc>
        <w:tc>
          <w:tcPr>
            <w:tcW w:w="5524" w:type="dxa"/>
          </w:tcPr>
          <w:p w:rsidR="00A2704D" w:rsidRPr="00FF3872" w:rsidRDefault="00A2704D" w:rsidP="0030329C">
            <w:pPr>
              <w:jc w:val="center"/>
            </w:pPr>
            <w:r w:rsidRPr="00FF3872">
              <w:rPr>
                <w:rStyle w:val="tabpolozkatext"/>
              </w:rPr>
              <w:t xml:space="preserve">TG03010052 </w:t>
            </w:r>
            <w:ins w:id="1714" w:author="Eva Skýbová" w:date="2018-06-08T13:35:00Z">
              <w:r w:rsidRPr="00290A6C">
                <w:t>–</w:t>
              </w:r>
            </w:ins>
            <w:del w:id="1715" w:author="Eva Skýbová" w:date="2018-06-08T13:35:00Z">
              <w:r w:rsidRPr="00FF3872" w:rsidDel="00ED21A1">
                <w:rPr>
                  <w:rStyle w:val="tabpolozkatext"/>
                </w:rPr>
                <w:delText>-</w:delText>
              </w:r>
            </w:del>
            <w:r w:rsidRPr="00FF3872">
              <w:rPr>
                <w:rStyle w:val="tabpolozkatext"/>
              </w:rPr>
              <w:t xml:space="preserve"> Komercializace na Univerzitě Tomáše Bati ve Zlíně, </w:t>
            </w:r>
            <w:r w:rsidRPr="00FF3872">
              <w:t>Webová aplikace metodiky evidence a hodnocení prostor pro improvizované kryty a evidence stálých úkrytů – návrh metodiky a prototyp</w:t>
            </w:r>
            <w:r>
              <w:t>, hlavní řešitel</w:t>
            </w:r>
          </w:p>
        </w:tc>
        <w:tc>
          <w:tcPr>
            <w:tcW w:w="760" w:type="dxa"/>
          </w:tcPr>
          <w:p w:rsidR="00A2704D" w:rsidRPr="00FF3872" w:rsidRDefault="00A2704D" w:rsidP="0030329C">
            <w:pPr>
              <w:jc w:val="center"/>
            </w:pPr>
            <w:r w:rsidRPr="00FF3872">
              <w:t>B</w:t>
            </w:r>
          </w:p>
        </w:tc>
        <w:tc>
          <w:tcPr>
            <w:tcW w:w="1383" w:type="dxa"/>
          </w:tcPr>
          <w:p w:rsidR="00A2704D" w:rsidRPr="00FF3872" w:rsidRDefault="00A2704D" w:rsidP="0030329C">
            <w:pPr>
              <w:jc w:val="center"/>
            </w:pPr>
            <w:ins w:id="1716" w:author="Eva Skýbová" w:date="2018-06-08T11:18:00Z">
              <w:r w:rsidRPr="0047176D">
                <w:rPr>
                  <w:color w:val="FF0000"/>
                </w:rPr>
                <w:t>6.2018-10.2019</w:t>
              </w:r>
            </w:ins>
            <w:del w:id="1717" w:author="Eva Skýbová" w:date="2018-06-08T11:18:00Z">
              <w:r w:rsidRPr="00FF3872" w:rsidDel="000469A0">
                <w:delText>podaný</w:delText>
              </w:r>
            </w:del>
          </w:p>
        </w:tc>
      </w:tr>
      <w:tr w:rsidR="00A2704D" w:rsidTr="0030329C">
        <w:trPr>
          <w:gridAfter w:val="1"/>
          <w:wAfter w:w="76" w:type="dxa"/>
        </w:trPr>
        <w:tc>
          <w:tcPr>
            <w:tcW w:w="2233" w:type="dxa"/>
          </w:tcPr>
          <w:p w:rsidR="00A2704D" w:rsidRPr="00FF3872" w:rsidRDefault="00A2704D" w:rsidP="0030329C">
            <w:r w:rsidRPr="00FF3872">
              <w:t>Mgr. Ing. Jiří Lehejček, Ph.D.</w:t>
            </w:r>
          </w:p>
        </w:tc>
        <w:tc>
          <w:tcPr>
            <w:tcW w:w="5524" w:type="dxa"/>
          </w:tcPr>
          <w:p w:rsidR="00A2704D" w:rsidRPr="00FF3872" w:rsidRDefault="00A2704D" w:rsidP="0030329C">
            <w:pPr>
              <w:jc w:val="center"/>
            </w:pPr>
            <w:r w:rsidRPr="00FF3872">
              <w:rPr>
                <w:rStyle w:val="tabpolozkatext"/>
              </w:rPr>
              <w:t xml:space="preserve">TG03010052 </w:t>
            </w:r>
            <w:ins w:id="1718" w:author="Eva Skýbová" w:date="2018-06-08T13:36:00Z">
              <w:r w:rsidRPr="00290A6C">
                <w:t>–</w:t>
              </w:r>
            </w:ins>
            <w:del w:id="1719" w:author="Eva Skýbová" w:date="2018-06-08T13:36:00Z">
              <w:r w:rsidRPr="00FF3872" w:rsidDel="00ED21A1">
                <w:rPr>
                  <w:rStyle w:val="tabpolozkatext"/>
                </w:rPr>
                <w:delText>-</w:delText>
              </w:r>
            </w:del>
            <w:r w:rsidRPr="00FF3872">
              <w:rPr>
                <w:rStyle w:val="tabpolozkatext"/>
              </w:rPr>
              <w:t xml:space="preserve"> Komercializace na Univerzitě Tomáše Bati ve Zlíně, </w:t>
            </w:r>
            <w:r w:rsidRPr="00FF3872">
              <w:t>Národní databáze záznamů fotopastí – návrh aplikace a prototyp</w:t>
            </w:r>
            <w:r>
              <w:t>, hlavní řešitel</w:t>
            </w:r>
          </w:p>
        </w:tc>
        <w:tc>
          <w:tcPr>
            <w:tcW w:w="760" w:type="dxa"/>
          </w:tcPr>
          <w:p w:rsidR="00A2704D" w:rsidRPr="00FF3872" w:rsidRDefault="00A2704D" w:rsidP="0030329C">
            <w:pPr>
              <w:jc w:val="center"/>
            </w:pPr>
            <w:r w:rsidRPr="00FF3872">
              <w:t>B</w:t>
            </w:r>
          </w:p>
        </w:tc>
        <w:tc>
          <w:tcPr>
            <w:tcW w:w="1383" w:type="dxa"/>
          </w:tcPr>
          <w:p w:rsidR="00A2704D" w:rsidRPr="00FF3872" w:rsidRDefault="00A2704D" w:rsidP="0030329C">
            <w:pPr>
              <w:jc w:val="center"/>
            </w:pPr>
            <w:ins w:id="1720" w:author="Eva Skýbová" w:date="2018-06-08T11:18:00Z">
              <w:r w:rsidRPr="0047176D">
                <w:rPr>
                  <w:color w:val="FF0000"/>
                </w:rPr>
                <w:t>6.2018-12.2019</w:t>
              </w:r>
            </w:ins>
            <w:del w:id="1721" w:author="Eva Skýbová" w:date="2018-06-08T11:18:00Z">
              <w:r w:rsidRPr="00FF3872" w:rsidDel="000469A0">
                <w:delText>podaný</w:delText>
              </w:r>
            </w:del>
          </w:p>
        </w:tc>
      </w:tr>
      <w:tr w:rsidR="00A2704D" w:rsidTr="0030329C">
        <w:trPr>
          <w:gridAfter w:val="1"/>
          <w:wAfter w:w="76" w:type="dxa"/>
        </w:trPr>
        <w:tc>
          <w:tcPr>
            <w:tcW w:w="2233" w:type="dxa"/>
          </w:tcPr>
          <w:p w:rsidR="00A2704D" w:rsidRPr="00FF3872" w:rsidRDefault="00A2704D" w:rsidP="0030329C">
            <w:r w:rsidRPr="00FF3872">
              <w:t xml:space="preserve">RNDr. </w:t>
            </w:r>
            <w:smartTag w:uri="urn:schemas-microsoft-com:office:smarttags" w:element="PersonName">
              <w:smartTagPr>
                <w:attr w:name="ProductID" w:val="Jakub TROJAN"/>
              </w:smartTagPr>
              <w:r w:rsidRPr="00FF3872">
                <w:t>Jakub Trojan</w:t>
              </w:r>
            </w:smartTag>
            <w:r w:rsidRPr="00FF3872">
              <w:t>, Ph.D.</w:t>
            </w:r>
          </w:p>
        </w:tc>
        <w:tc>
          <w:tcPr>
            <w:tcW w:w="5524" w:type="dxa"/>
          </w:tcPr>
          <w:p w:rsidR="00A2704D" w:rsidRPr="00FF3872" w:rsidRDefault="00A2704D" w:rsidP="0030329C">
            <w:pPr>
              <w:jc w:val="center"/>
            </w:pPr>
            <w:r w:rsidRPr="00FF3872">
              <w:t>LTC18 Geografické aspekty občanské vědy: mapování trendů, vědeckého potenciálu a společenského dopadu v České republice, UTB FLKŘ je spoluřešitelem (VES 18COST)</w:t>
            </w:r>
          </w:p>
        </w:tc>
        <w:tc>
          <w:tcPr>
            <w:tcW w:w="760" w:type="dxa"/>
          </w:tcPr>
          <w:p w:rsidR="00A2704D" w:rsidRPr="00FF3872" w:rsidRDefault="00A2704D" w:rsidP="0030329C">
            <w:pPr>
              <w:jc w:val="center"/>
            </w:pPr>
            <w:r w:rsidRPr="00FF3872">
              <w:t>A</w:t>
            </w:r>
          </w:p>
        </w:tc>
        <w:tc>
          <w:tcPr>
            <w:tcW w:w="1383" w:type="dxa"/>
          </w:tcPr>
          <w:p w:rsidR="00A2704D" w:rsidRPr="0047176D" w:rsidRDefault="00A2704D" w:rsidP="000469A0">
            <w:pPr>
              <w:numPr>
                <w:ins w:id="1722" w:author="Eva Skýbová" w:date="2018-06-08T11:18:00Z"/>
              </w:numPr>
              <w:jc w:val="center"/>
              <w:rPr>
                <w:ins w:id="1723" w:author="Eva Skýbová" w:date="2018-06-08T11:18:00Z"/>
                <w:color w:val="FF0000"/>
              </w:rPr>
            </w:pPr>
            <w:ins w:id="1724" w:author="Eva Skýbová" w:date="2018-06-08T11:18:00Z">
              <w:r w:rsidRPr="0047176D">
                <w:rPr>
                  <w:color w:val="FF0000"/>
                </w:rPr>
                <w:t>6.2018-</w:t>
              </w:r>
            </w:ins>
          </w:p>
          <w:p w:rsidR="00A2704D" w:rsidRPr="00FF3872" w:rsidRDefault="00A2704D" w:rsidP="000469A0">
            <w:pPr>
              <w:jc w:val="center"/>
            </w:pPr>
            <w:ins w:id="1725" w:author="Eva Skýbová" w:date="2018-06-08T11:18:00Z">
              <w:r w:rsidRPr="0047176D">
                <w:rPr>
                  <w:color w:val="FF0000"/>
                </w:rPr>
                <w:t xml:space="preserve"> 8.2020</w:t>
              </w:r>
            </w:ins>
            <w:del w:id="1726" w:author="Eva Skýbová" w:date="2018-06-08T11:18:00Z">
              <w:r w:rsidDel="000469A0">
                <w:delText>p</w:delText>
              </w:r>
              <w:r w:rsidRPr="00FF3872" w:rsidDel="000469A0">
                <w:delText xml:space="preserve">odaný </w:delText>
              </w:r>
            </w:del>
          </w:p>
        </w:tc>
      </w:tr>
      <w:tr w:rsidR="00A2704D" w:rsidTr="0030329C">
        <w:trPr>
          <w:gridAfter w:val="1"/>
          <w:wAfter w:w="76" w:type="dxa"/>
          <w:trHeight w:val="318"/>
        </w:trPr>
        <w:tc>
          <w:tcPr>
            <w:tcW w:w="9900" w:type="dxa"/>
            <w:gridSpan w:val="4"/>
            <w:shd w:val="clear" w:color="auto" w:fill="F7CAAC"/>
          </w:tcPr>
          <w:p w:rsidR="00A2704D" w:rsidRPr="002B334B" w:rsidRDefault="00A2704D" w:rsidP="0030329C">
            <w:pPr>
              <w:rPr>
                <w:b/>
              </w:rPr>
            </w:pPr>
            <w:r w:rsidRPr="002B334B">
              <w:rPr>
                <w:b/>
              </w:rPr>
              <w:t>Přehled řešených projektů a dalších aktivit v rámci spolupráce s praxí u profesně zaměřeného bakalářského a magisterského studijního programu</w:t>
            </w:r>
          </w:p>
        </w:tc>
      </w:tr>
      <w:tr w:rsidR="00A2704D" w:rsidTr="0030329C">
        <w:trPr>
          <w:gridAfter w:val="1"/>
          <w:wAfter w:w="76" w:type="dxa"/>
          <w:cantSplit/>
          <w:trHeight w:val="283"/>
        </w:trPr>
        <w:tc>
          <w:tcPr>
            <w:tcW w:w="2233" w:type="dxa"/>
            <w:shd w:val="clear" w:color="auto" w:fill="F7CAAC"/>
          </w:tcPr>
          <w:p w:rsidR="00A2704D" w:rsidRPr="002B334B" w:rsidRDefault="00A2704D" w:rsidP="0030329C">
            <w:pPr>
              <w:jc w:val="both"/>
              <w:rPr>
                <w:b/>
              </w:rPr>
            </w:pPr>
            <w:r w:rsidRPr="002B334B">
              <w:rPr>
                <w:b/>
              </w:rPr>
              <w:t>Pracoviště praxe</w:t>
            </w:r>
          </w:p>
        </w:tc>
        <w:tc>
          <w:tcPr>
            <w:tcW w:w="5524" w:type="dxa"/>
            <w:shd w:val="clear" w:color="auto" w:fill="F7CAAC"/>
          </w:tcPr>
          <w:p w:rsidR="00A2704D" w:rsidRPr="002B334B" w:rsidRDefault="00A2704D" w:rsidP="0030329C">
            <w:pPr>
              <w:jc w:val="both"/>
              <w:rPr>
                <w:b/>
              </w:rPr>
            </w:pPr>
            <w:r w:rsidRPr="002B334B">
              <w:rPr>
                <w:b/>
              </w:rPr>
              <w:t xml:space="preserve">Název či popis projektu uskutečňovaného ve spolupráci s praxí </w:t>
            </w:r>
          </w:p>
        </w:tc>
        <w:tc>
          <w:tcPr>
            <w:tcW w:w="2143" w:type="dxa"/>
            <w:gridSpan w:val="2"/>
            <w:shd w:val="clear" w:color="auto" w:fill="F7CAAC"/>
          </w:tcPr>
          <w:p w:rsidR="00A2704D" w:rsidRPr="002B334B" w:rsidRDefault="00A2704D" w:rsidP="0030329C">
            <w:pPr>
              <w:jc w:val="center"/>
              <w:rPr>
                <w:b/>
              </w:rPr>
            </w:pPr>
            <w:r w:rsidRPr="002B334B">
              <w:rPr>
                <w:b/>
              </w:rPr>
              <w:t>Období</w:t>
            </w:r>
          </w:p>
        </w:tc>
      </w:tr>
      <w:tr w:rsidR="00A2704D" w:rsidTr="0030329C">
        <w:trPr>
          <w:gridAfter w:val="1"/>
          <w:wAfter w:w="76" w:type="dxa"/>
          <w:ins w:id="1727" w:author="Eva Skýbová" w:date="2018-06-08T11:18:00Z"/>
        </w:trPr>
        <w:tc>
          <w:tcPr>
            <w:tcW w:w="2233" w:type="dxa"/>
          </w:tcPr>
          <w:p w:rsidR="00A2704D" w:rsidRPr="002B334B" w:rsidRDefault="00A2704D" w:rsidP="0030329C">
            <w:pPr>
              <w:jc w:val="both"/>
              <w:rPr>
                <w:ins w:id="1728" w:author="Eva Skýbová" w:date="2018-06-08T11:18:00Z"/>
              </w:rPr>
            </w:pPr>
            <w:ins w:id="1729" w:author="Eva Skýbová" w:date="2018-06-08T11:18:00Z">
              <w:r w:rsidRPr="0047176D">
                <w:rPr>
                  <w:color w:val="FF0000"/>
                </w:rPr>
                <w:t>NEDFORM, s.r.o.</w:t>
              </w:r>
            </w:ins>
          </w:p>
        </w:tc>
        <w:tc>
          <w:tcPr>
            <w:tcW w:w="5524" w:type="dxa"/>
          </w:tcPr>
          <w:p w:rsidR="00A2704D" w:rsidRPr="002B334B" w:rsidRDefault="00A2704D" w:rsidP="0030329C">
            <w:pPr>
              <w:jc w:val="center"/>
              <w:rPr>
                <w:ins w:id="1730" w:author="Eva Skýbová" w:date="2018-06-08T11:18:00Z"/>
              </w:rPr>
            </w:pPr>
            <w:ins w:id="1731" w:author="Eva Skýbová" w:date="2018-06-08T11:18:00Z">
              <w:r w:rsidRPr="0047176D">
                <w:rPr>
                  <w:color w:val="FF0000"/>
                  <w:sz w:val="22"/>
                </w:rPr>
                <w:t>FV30337/</w:t>
              </w:r>
              <w:r w:rsidRPr="0047176D">
                <w:rPr>
                  <w:color w:val="FF0000"/>
                </w:rPr>
                <w:t>Biologicky aktivní skleněné matrice pro účinnou hygienizaci vod. Program TRIO</w:t>
              </w:r>
            </w:ins>
          </w:p>
        </w:tc>
        <w:tc>
          <w:tcPr>
            <w:tcW w:w="2143" w:type="dxa"/>
            <w:gridSpan w:val="2"/>
          </w:tcPr>
          <w:p w:rsidR="00A2704D" w:rsidRPr="002B334B" w:rsidRDefault="00A2704D" w:rsidP="0030329C">
            <w:pPr>
              <w:jc w:val="center"/>
              <w:rPr>
                <w:ins w:id="1732" w:author="Eva Skýbová" w:date="2018-06-08T11:18:00Z"/>
              </w:rPr>
            </w:pPr>
            <w:ins w:id="1733" w:author="Eva Skýbová" w:date="2018-06-08T11:18:00Z">
              <w:r w:rsidRPr="0047176D">
                <w:rPr>
                  <w:color w:val="FF0000"/>
                </w:rPr>
                <w:t>6.2018-12.2020</w:t>
              </w:r>
            </w:ins>
          </w:p>
        </w:tc>
      </w:tr>
      <w:tr w:rsidR="00A2704D" w:rsidTr="0030329C">
        <w:trPr>
          <w:gridAfter w:val="1"/>
          <w:wAfter w:w="76" w:type="dxa"/>
          <w:ins w:id="1734" w:author="Eva Skýbová" w:date="2018-06-08T11:18:00Z"/>
        </w:trPr>
        <w:tc>
          <w:tcPr>
            <w:tcW w:w="2233" w:type="dxa"/>
          </w:tcPr>
          <w:p w:rsidR="00A2704D" w:rsidRPr="002B334B" w:rsidRDefault="00A2704D" w:rsidP="0030329C">
            <w:pPr>
              <w:jc w:val="both"/>
              <w:rPr>
                <w:ins w:id="1735" w:author="Eva Skýbová" w:date="2018-06-08T11:18:00Z"/>
              </w:rPr>
            </w:pPr>
            <w:ins w:id="1736" w:author="Eva Skýbová" w:date="2018-06-08T11:19:00Z">
              <w:r w:rsidRPr="002B334B">
                <w:t>Podnikatelský inkubátor Kunovice- Panský dvůr, s.r.o.</w:t>
              </w:r>
            </w:ins>
          </w:p>
        </w:tc>
        <w:tc>
          <w:tcPr>
            <w:tcW w:w="5524" w:type="dxa"/>
          </w:tcPr>
          <w:p w:rsidR="00A2704D" w:rsidRDefault="00A2704D" w:rsidP="00853A10">
            <w:pPr>
              <w:numPr>
                <w:ins w:id="1737" w:author="Eva Skýbová" w:date="2018-06-08T11:19:00Z"/>
              </w:numPr>
              <w:jc w:val="center"/>
              <w:rPr>
                <w:ins w:id="1738" w:author="Eva Skýbová" w:date="2018-06-08T11:19:00Z"/>
              </w:rPr>
            </w:pPr>
            <w:ins w:id="1739" w:author="Eva Skýbová" w:date="2018-06-08T11:19:00Z">
              <w:r w:rsidRPr="002B334B">
                <w:t>Rozšíření prostor infrastruktury podnikatelského inkubá</w:t>
              </w:r>
              <w:r>
                <w:t xml:space="preserve">toru Kunovice – Panský dvůr – </w:t>
              </w:r>
              <w:r w:rsidRPr="002B334B">
                <w:t xml:space="preserve">PIK-Stará škola. </w:t>
              </w:r>
            </w:ins>
          </w:p>
          <w:p w:rsidR="00A2704D" w:rsidRPr="002B334B" w:rsidRDefault="00A2704D" w:rsidP="0030329C">
            <w:pPr>
              <w:jc w:val="center"/>
              <w:rPr>
                <w:ins w:id="1740" w:author="Eva Skýbová" w:date="2018-06-08T11:18:00Z"/>
              </w:rPr>
            </w:pPr>
            <w:ins w:id="1741" w:author="Eva Skýbová" w:date="2018-06-08T11:19:00Z">
              <w:r w:rsidRPr="00C0623D">
                <w:t>CZ.01.1.02/0.0/0.0/16_087/0010402</w:t>
              </w:r>
            </w:ins>
          </w:p>
        </w:tc>
        <w:tc>
          <w:tcPr>
            <w:tcW w:w="2143" w:type="dxa"/>
            <w:gridSpan w:val="2"/>
          </w:tcPr>
          <w:p w:rsidR="00A2704D" w:rsidRPr="002B334B" w:rsidRDefault="00A2704D" w:rsidP="0030329C">
            <w:pPr>
              <w:jc w:val="center"/>
              <w:rPr>
                <w:ins w:id="1742" w:author="Eva Skýbová" w:date="2018-06-08T11:18:00Z"/>
              </w:rPr>
            </w:pPr>
            <w:ins w:id="1743" w:author="Eva Skýbová" w:date="2018-06-08T11:19:00Z">
              <w:r>
                <w:t>10/2017-12/2018</w:t>
              </w:r>
            </w:ins>
          </w:p>
        </w:tc>
      </w:tr>
      <w:tr w:rsidR="00A2704D" w:rsidTr="0030329C">
        <w:trPr>
          <w:gridAfter w:val="1"/>
          <w:wAfter w:w="76" w:type="dxa"/>
        </w:trPr>
        <w:tc>
          <w:tcPr>
            <w:tcW w:w="2233" w:type="dxa"/>
          </w:tcPr>
          <w:p w:rsidR="00A2704D" w:rsidRPr="002B334B" w:rsidRDefault="00A2704D" w:rsidP="0030329C">
            <w:pPr>
              <w:jc w:val="both"/>
            </w:pPr>
            <w:r w:rsidRPr="002B334B">
              <w:t>SONNENTOR, s.r.o.</w:t>
            </w:r>
          </w:p>
        </w:tc>
        <w:tc>
          <w:tcPr>
            <w:tcW w:w="5524" w:type="dxa"/>
          </w:tcPr>
          <w:p w:rsidR="00A2704D" w:rsidRPr="002B334B" w:rsidRDefault="00A2704D" w:rsidP="0030329C">
            <w:pPr>
              <w:jc w:val="center"/>
            </w:pPr>
            <w:r w:rsidRPr="002B334B">
              <w:t>Inovace výroby čajů SONNENTOR</w:t>
            </w:r>
            <w:r>
              <w:t>, s. r. o.</w:t>
            </w:r>
            <w:r w:rsidRPr="002B334B">
              <w:t xml:space="preserve"> – Procesní inovace na úseku skladování, automatizace, řízení procesů a  logistiky, Program rozvoje venkova, MZ16.2.2 </w:t>
            </w:r>
          </w:p>
        </w:tc>
        <w:tc>
          <w:tcPr>
            <w:tcW w:w="2143" w:type="dxa"/>
            <w:gridSpan w:val="2"/>
          </w:tcPr>
          <w:p w:rsidR="00A2704D" w:rsidRPr="002B334B" w:rsidRDefault="00A2704D" w:rsidP="0030329C">
            <w:pPr>
              <w:jc w:val="center"/>
            </w:pPr>
            <w:r w:rsidRPr="002B334B">
              <w:t>Podaný</w:t>
            </w:r>
          </w:p>
          <w:p w:rsidR="00A2704D" w:rsidRPr="002B334B" w:rsidRDefault="00A2704D" w:rsidP="0030329C">
            <w:pPr>
              <w:jc w:val="center"/>
            </w:pPr>
            <w:r w:rsidRPr="002B334B">
              <w:t>1.6.2018-30.9.2020</w:t>
            </w:r>
          </w:p>
        </w:tc>
      </w:tr>
      <w:tr w:rsidR="00A2704D" w:rsidDel="000469A0" w:rsidTr="0030329C">
        <w:trPr>
          <w:del w:id="1744" w:author="Eva Skýbová" w:date="2018-06-08T11:19:00Z"/>
        </w:trPr>
        <w:tc>
          <w:tcPr>
            <w:tcW w:w="2233" w:type="dxa"/>
          </w:tcPr>
          <w:p w:rsidR="00A2704D" w:rsidRPr="002B334B" w:rsidDel="000469A0" w:rsidRDefault="00A2704D" w:rsidP="0030329C">
            <w:pPr>
              <w:jc w:val="both"/>
              <w:rPr>
                <w:del w:id="1745" w:author="Eva Skýbová" w:date="2018-06-08T11:19:00Z"/>
              </w:rPr>
            </w:pPr>
            <w:del w:id="1746" w:author="Eva Skýbová" w:date="2018-06-08T11:19:00Z">
              <w:r w:rsidRPr="002B334B" w:rsidDel="000469A0">
                <w:delText>Podnikatelský inkubátor Kunovice- Panský dvůr, s.r.o.</w:delText>
              </w:r>
            </w:del>
          </w:p>
        </w:tc>
        <w:tc>
          <w:tcPr>
            <w:tcW w:w="5524" w:type="dxa"/>
          </w:tcPr>
          <w:p w:rsidR="00A2704D" w:rsidDel="000469A0" w:rsidRDefault="00A2704D" w:rsidP="0030329C">
            <w:pPr>
              <w:jc w:val="center"/>
              <w:rPr>
                <w:del w:id="1747" w:author="Eva Skýbová" w:date="2018-06-08T11:19:00Z"/>
              </w:rPr>
            </w:pPr>
            <w:del w:id="1748" w:author="Eva Skýbová" w:date="2018-06-08T11:19:00Z">
              <w:r w:rsidRPr="002B334B" w:rsidDel="000469A0">
                <w:delText>Rozšíření prostor infrastruktury podnikatelského inkubá</w:delText>
              </w:r>
              <w:r w:rsidDel="000469A0">
                <w:delText xml:space="preserve">toru Kunovice – Panský dvůr – </w:delText>
              </w:r>
              <w:r w:rsidRPr="002B334B" w:rsidDel="000469A0">
                <w:delText xml:space="preserve">PIK-Stará škola. </w:delText>
              </w:r>
            </w:del>
          </w:p>
          <w:p w:rsidR="00A2704D" w:rsidRPr="002B334B" w:rsidDel="000469A0" w:rsidRDefault="00A2704D" w:rsidP="0030329C">
            <w:pPr>
              <w:jc w:val="center"/>
              <w:rPr>
                <w:del w:id="1749" w:author="Eva Skýbová" w:date="2018-06-08T11:19:00Z"/>
              </w:rPr>
            </w:pPr>
            <w:del w:id="1750" w:author="Eva Skýbová" w:date="2018-06-08T11:19:00Z">
              <w:r w:rsidRPr="00C0623D" w:rsidDel="000469A0">
                <w:delText>CZ.01.1.02/0.0/0.0/16_087/0010402</w:delText>
              </w:r>
            </w:del>
          </w:p>
        </w:tc>
        <w:tc>
          <w:tcPr>
            <w:tcW w:w="2143" w:type="dxa"/>
            <w:gridSpan w:val="3"/>
          </w:tcPr>
          <w:p w:rsidR="00A2704D" w:rsidRPr="002B334B" w:rsidDel="000469A0" w:rsidRDefault="00A2704D" w:rsidP="0030329C">
            <w:pPr>
              <w:jc w:val="center"/>
              <w:rPr>
                <w:del w:id="1751" w:author="Eva Skýbová" w:date="2018-06-08T11:19:00Z"/>
              </w:rPr>
            </w:pPr>
            <w:del w:id="1752" w:author="Eva Skýbová" w:date="2018-06-08T11:19:00Z">
              <w:r w:rsidDel="000469A0">
                <w:delText>10/2017-12/2018</w:delText>
              </w:r>
            </w:del>
          </w:p>
        </w:tc>
      </w:tr>
      <w:tr w:rsidR="00A2704D" w:rsidTr="0030329C">
        <w:trPr>
          <w:gridAfter w:val="1"/>
          <w:wAfter w:w="76" w:type="dxa"/>
        </w:trPr>
        <w:tc>
          <w:tcPr>
            <w:tcW w:w="9900" w:type="dxa"/>
            <w:gridSpan w:val="4"/>
            <w:shd w:val="clear" w:color="auto" w:fill="F7CAAC"/>
          </w:tcPr>
          <w:p w:rsidR="00A2704D" w:rsidRDefault="00A2704D" w:rsidP="0030329C">
            <w:pPr>
              <w:rPr>
                <w:sz w:val="24"/>
              </w:rPr>
            </w:pPr>
            <w:r>
              <w:rPr>
                <w:b/>
              </w:rPr>
              <w:t>Odborné aktivity vztahující se k tvůrčí, resp. vědecké a umělecké činnosti vysoké školy, která souvisí se studijním programem</w:t>
            </w:r>
          </w:p>
        </w:tc>
      </w:tr>
      <w:tr w:rsidR="00A2704D" w:rsidTr="0030329C">
        <w:trPr>
          <w:gridAfter w:val="1"/>
          <w:wAfter w:w="76" w:type="dxa"/>
          <w:trHeight w:val="1975"/>
        </w:trPr>
        <w:tc>
          <w:tcPr>
            <w:tcW w:w="9900" w:type="dxa"/>
            <w:gridSpan w:val="4"/>
            <w:shd w:val="clear" w:color="auto" w:fill="FFFFFF"/>
          </w:tcPr>
          <w:p w:rsidR="00A2704D" w:rsidRPr="006172D3" w:rsidRDefault="00A2704D" w:rsidP="0030329C">
            <w:pPr>
              <w:spacing w:after="60"/>
              <w:jc w:val="both"/>
              <w:rPr>
                <w:lang w:eastAsia="en-US"/>
              </w:rPr>
            </w:pPr>
            <w:r w:rsidRPr="006172D3">
              <w:rPr>
                <w:lang w:eastAsia="en-US"/>
              </w:rPr>
              <w:t>FLKŘ každoročně pořádá vlastní konferenci Krizové řízení a řešení krizových situací. Cílem konference je vytvářet prostor pro výměnu nejnovějších teoretických i praktických poznatků a zkušeností v oblasti krizového a rizikového managementu. Konference umožňuje širokou diskusi a výměnu zkušeností vědecko-pedagogických pracovníků, odborníků z praxe i dalších účastníků konference o zásadách krizového řízení, environmentální bezpečnosti, analýzy rizik a jejich řízení na úrovni kraje, obce s rozšířenou působností, podniku nebo zařízení. Minulého ročníku se zúčastnilo téměř sto účastníků, mezi které patřili hosté z Českého hydrometeorologického ústavu, Správy státních hmotných rezerv, Operačního střediska záchranné zdravotní služby Slovenské republiky, Hasičského záchranného sboru Zlínského kraje či Krajského ředitelství Policie Zlínského kraje. Každoročně je vydáván recenzovaný sborník příspěvků z konference, který je zveřejněn na webových stránkách konference www.krizoverizeni-uh.cz. Součástí konference je i studentská sekce, kde svoje příspěvky představují nejenom studenti FLKŘ.</w:t>
            </w:r>
          </w:p>
          <w:p w:rsidR="00A2704D" w:rsidRPr="006172D3" w:rsidRDefault="00A2704D" w:rsidP="0030329C">
            <w:pPr>
              <w:spacing w:after="60"/>
              <w:jc w:val="both"/>
              <w:rPr>
                <w:lang w:eastAsia="en-US"/>
              </w:rPr>
            </w:pPr>
            <w:r w:rsidRPr="006172D3">
              <w:rPr>
                <w:lang w:eastAsia="en-US"/>
              </w:rPr>
              <w:t xml:space="preserve">V roce 2017 FLKŘ spolupořádala mezinárodní  jubilejní XX. ročník konference Medicína katastrof 2017  (MEKA 2017) ve spolupráci s Ego Zlín, spol. s.r.o. Hlavním tématem jubilejní konference byl "Aktuální stav krizové připravenosti ve zdravotnictví se zaměřením na řešení MU s velkým počtem zraněných osob a součinnost složek IZS". </w:t>
            </w:r>
          </w:p>
          <w:p w:rsidR="00A2704D" w:rsidRPr="006172D3" w:rsidRDefault="00A2704D" w:rsidP="0030329C">
            <w:pPr>
              <w:spacing w:after="60"/>
              <w:jc w:val="both"/>
              <w:rPr>
                <w:lang w:eastAsia="en-US"/>
              </w:rPr>
            </w:pPr>
            <w:r w:rsidRPr="006172D3">
              <w:rPr>
                <w:lang w:eastAsia="en-US"/>
              </w:rPr>
              <w:t>FLKŘ úzce spolupracuje s Podnikatelským inkubátorem Kunovice - Panský dvůr, s.</w:t>
            </w:r>
            <w:ins w:id="1753" w:author="Eva Skýbová" w:date="2018-06-08T13:39:00Z">
              <w:r>
                <w:rPr>
                  <w:lang w:eastAsia="en-US"/>
                </w:rPr>
                <w:t xml:space="preserve"> </w:t>
              </w:r>
            </w:ins>
            <w:r w:rsidRPr="006172D3">
              <w:rPr>
                <w:lang w:eastAsia="en-US"/>
              </w:rPr>
              <w:t>r.</w:t>
            </w:r>
            <w:ins w:id="1754" w:author="Eva Skýbová" w:date="2018-06-08T13:39:00Z">
              <w:r>
                <w:rPr>
                  <w:lang w:eastAsia="en-US"/>
                </w:rPr>
                <w:t xml:space="preserve"> </w:t>
              </w:r>
            </w:ins>
            <w:r w:rsidRPr="006172D3">
              <w:rPr>
                <w:lang w:eastAsia="en-US"/>
              </w:rPr>
              <w:t>o., kdy je i součástí přijatého projektu, financovaného z Evropských fondů. Fakulta zde vystupuje jako řádný člen a významná vzdělávací a</w:t>
            </w:r>
            <w:r>
              <w:rPr>
                <w:lang w:eastAsia="en-US"/>
              </w:rPr>
              <w:t> </w:t>
            </w:r>
            <w:r w:rsidRPr="006172D3">
              <w:rPr>
                <w:lang w:eastAsia="en-US"/>
              </w:rPr>
              <w:t xml:space="preserve">vědeckovýzkumná instituce, disponující odborným potenciálem ve vědních oborech, které mj. tvoří teoretickou základnu </w:t>
            </w:r>
            <w:r w:rsidRPr="006172D3">
              <w:rPr>
                <w:lang w:eastAsia="en-US"/>
              </w:rPr>
              <w:lastRenderedPageBreak/>
              <w:t>pro některé činnosti realizované městem Kunovice a Podnikatelským inkubátorem Kunovice-Panský dvůr, s.r.o., nejenom pro tyto účely mají akademičtí pracovníci možnost využívat kancelář právě v prostoru inkubátoru k</w:t>
            </w:r>
            <w:r>
              <w:rPr>
                <w:lang w:eastAsia="en-US"/>
              </w:rPr>
              <w:t> </w:t>
            </w:r>
            <w:r w:rsidRPr="006172D3">
              <w:rPr>
                <w:lang w:eastAsia="en-US"/>
              </w:rPr>
              <w:t>setkávání se s privátní sférou, popř. k hledání dalších potenciálních partnerů pro vlastní výzkum.</w:t>
            </w:r>
          </w:p>
          <w:p w:rsidR="00A2704D" w:rsidRPr="006172D3" w:rsidRDefault="00A2704D" w:rsidP="0030329C">
            <w:pPr>
              <w:spacing w:after="60"/>
              <w:jc w:val="both"/>
              <w:rPr>
                <w:lang w:eastAsia="en-US"/>
              </w:rPr>
            </w:pPr>
            <w:r w:rsidRPr="006172D3">
              <w:rPr>
                <w:lang w:eastAsia="en-US"/>
              </w:rPr>
              <w:t>FLKŘ dále  podporuje výzkumné a tvůrčí aktivity studentů zejména vnitřní grantovou soutěží (IGA) probíhající v</w:t>
            </w:r>
            <w:r>
              <w:rPr>
                <w:lang w:eastAsia="en-US"/>
              </w:rPr>
              <w:t> </w:t>
            </w:r>
            <w:r w:rsidRPr="006172D3">
              <w:rPr>
                <w:lang w:eastAsia="en-US"/>
              </w:rPr>
              <w:t xml:space="preserve">souladu s Pravidly poskytování účelové podpory na specifický výzkum. Díky této soutěži bylo v roce 2017 financováno </w:t>
            </w:r>
            <w:r>
              <w:rPr>
                <w:lang w:eastAsia="en-US"/>
              </w:rPr>
              <w:t>šest</w:t>
            </w:r>
            <w:r w:rsidRPr="006172D3">
              <w:rPr>
                <w:lang w:eastAsia="en-US"/>
              </w:rPr>
              <w:t xml:space="preserve"> projektů. Do řešení projektů se zapojili studenti magisterských studijních programů. Tím se  v praktické rovině studenti nejčastěji zapojují do tvůrčí činnosti, která podporuje studenty formou stipendií, cestovného na konference a</w:t>
            </w:r>
            <w:r>
              <w:rPr>
                <w:lang w:eastAsia="en-US"/>
              </w:rPr>
              <w:t> </w:t>
            </w:r>
            <w:r w:rsidRPr="006172D3">
              <w:rPr>
                <w:lang w:eastAsia="en-US"/>
              </w:rPr>
              <w:t xml:space="preserve">materiálem pro experimentální práci. Fakulta dále podporuje rozvoj badatelských týmů a propojují tvůrčí činnost se vzdělávací činností, neboť aktuální výzkumná témata se odrážejí v zadání kvalifikačních prací studentů všech stupňů studia. Studenti se také zapojují do studentské vědecké odborné činnosti (SVOČ) uskutečňované každoročně na jaře daného akademického roku. Na fakultě je také velmi podporována možnost pro studenty působit zde jako  pomocná vědecká síla (PomVĚD). Druhým nástrojem na podporu tvůrčí a vědecké činnosti akademických pracovníků jsou rozvojové interní projekty (RVO)  založené na využití podpory např. pro specifický výzkum uskutečňovaný ve spolupráci např. mezi ústavními týmy v rámci fakulty apod.  </w:t>
            </w:r>
          </w:p>
          <w:p w:rsidR="00A2704D" w:rsidRPr="006172D3" w:rsidRDefault="00A2704D" w:rsidP="0030329C">
            <w:pPr>
              <w:spacing w:after="60"/>
              <w:jc w:val="both"/>
              <w:rPr>
                <w:lang w:eastAsia="en-US"/>
              </w:rPr>
            </w:pPr>
            <w:r w:rsidRPr="006172D3">
              <w:rPr>
                <w:lang w:eastAsia="en-US"/>
              </w:rPr>
              <w:t xml:space="preserve">Výuka a vědecko-výzkumná činnost na FLKŘ je doplněna přednáškami odborníků z praxe (např. Petr Štastný Moss logistics, Pavel Talanda Miele). </w:t>
            </w:r>
          </w:p>
          <w:p w:rsidR="00A2704D" w:rsidRPr="006172D3" w:rsidRDefault="00A2704D" w:rsidP="0030329C">
            <w:pPr>
              <w:spacing w:after="60"/>
              <w:jc w:val="both"/>
              <w:rPr>
                <w:lang w:eastAsia="en-US"/>
              </w:rPr>
            </w:pPr>
            <w:r w:rsidRPr="006172D3">
              <w:rPr>
                <w:lang w:eastAsia="en-US"/>
              </w:rPr>
              <w:t>Několikrát ročně jsou pro studenty fakulty organizovány exkurze do různých výrobních podniků např. VW Bratislava, Škoda Mladá Boleslav, Miele technika s. r. o. Uničov, Hella autotechnik s. r. o. Mohelnice, Jaderná elektrárna Temelín.</w:t>
            </w:r>
          </w:p>
          <w:p w:rsidR="00A2704D" w:rsidRDefault="00A2704D" w:rsidP="0030329C">
            <w:pPr>
              <w:jc w:val="both"/>
              <w:rPr>
                <w:b/>
              </w:rPr>
            </w:pPr>
          </w:p>
        </w:tc>
      </w:tr>
      <w:tr w:rsidR="00A2704D" w:rsidTr="0030329C">
        <w:trPr>
          <w:gridAfter w:val="1"/>
          <w:wAfter w:w="76" w:type="dxa"/>
          <w:trHeight w:val="306"/>
        </w:trPr>
        <w:tc>
          <w:tcPr>
            <w:tcW w:w="9900" w:type="dxa"/>
            <w:gridSpan w:val="4"/>
            <w:shd w:val="clear" w:color="auto" w:fill="F7CAAC"/>
            <w:vAlign w:val="center"/>
          </w:tcPr>
          <w:p w:rsidR="00A2704D" w:rsidRDefault="00A2704D" w:rsidP="0030329C">
            <w:pPr>
              <w:rPr>
                <w:b/>
              </w:rPr>
            </w:pPr>
            <w:r>
              <w:rPr>
                <w:b/>
              </w:rPr>
              <w:lastRenderedPageBreak/>
              <w:t>Informace o spolupráci s praxí vztahující se ke studijnímu programu</w:t>
            </w:r>
          </w:p>
        </w:tc>
      </w:tr>
      <w:tr w:rsidR="00A2704D" w:rsidTr="0030329C">
        <w:trPr>
          <w:gridAfter w:val="1"/>
          <w:wAfter w:w="76" w:type="dxa"/>
          <w:trHeight w:val="1700"/>
        </w:trPr>
        <w:tc>
          <w:tcPr>
            <w:tcW w:w="9900" w:type="dxa"/>
            <w:gridSpan w:val="4"/>
            <w:shd w:val="clear" w:color="auto" w:fill="FFFFFF"/>
          </w:tcPr>
          <w:p w:rsidR="00A2704D" w:rsidRDefault="00A2704D" w:rsidP="0030329C">
            <w:pPr>
              <w:jc w:val="both"/>
            </w:pPr>
            <w:r>
              <w:t>V oblasti spolupráce Fakulty logistiky a krizového řízení</w:t>
            </w:r>
            <w:r w:rsidRPr="009D0CF3">
              <w:t xml:space="preserve"> </w:t>
            </w:r>
            <w:r>
              <w:t xml:space="preserve">je možné vyzvednout spolupráci  v oblasti aplikovaného výzkumu, který je částečně naplňován jednak v rámci projektu TAČR, a také skrze Centrum polymerních systémů v kooperaci s významnými industriálními partnery (např. Sonnentor), které jsou zaměřeny na oblast ochrany obyvatelstva a logistiku jako takovou. </w:t>
            </w:r>
          </w:p>
          <w:p w:rsidR="00A2704D" w:rsidRPr="009D0CF3" w:rsidRDefault="00A2704D" w:rsidP="0030329C">
            <w:pPr>
              <w:jc w:val="both"/>
            </w:pPr>
          </w:p>
          <w:p w:rsidR="00A2704D" w:rsidRPr="009D0CF3" w:rsidRDefault="00A2704D" w:rsidP="0030329C">
            <w:pPr>
              <w:jc w:val="both"/>
            </w:pPr>
            <w:r w:rsidRPr="009D0CF3">
              <w:t xml:space="preserve">Ve studijním </w:t>
            </w:r>
            <w:r>
              <w:t>procesu</w:t>
            </w:r>
            <w:r w:rsidRPr="009D0CF3">
              <w:t xml:space="preserve"> studijního programu </w:t>
            </w:r>
            <w:r>
              <w:t>Bezpečnost společnosti</w:t>
            </w:r>
            <w:r w:rsidRPr="009D0CF3">
              <w:t xml:space="preserve"> spolupracuje</w:t>
            </w:r>
            <w:r>
              <w:t>me</w:t>
            </w:r>
            <w:r w:rsidRPr="009D0CF3">
              <w:t xml:space="preserve"> s </w:t>
            </w:r>
            <w:r>
              <w:t xml:space="preserve">firmami a </w:t>
            </w:r>
            <w:r w:rsidRPr="009D0CF3">
              <w:t>institucemi</w:t>
            </w:r>
            <w:r>
              <w:t xml:space="preserve"> Zlínského kraje, a</w:t>
            </w:r>
            <w:r w:rsidRPr="009D0CF3">
              <w:t xml:space="preserve"> to především na aktivitách:</w:t>
            </w:r>
          </w:p>
          <w:p w:rsidR="00A2704D" w:rsidRDefault="00A2704D" w:rsidP="0030329C">
            <w:pPr>
              <w:numPr>
                <w:ilvl w:val="0"/>
                <w:numId w:val="70"/>
              </w:numPr>
              <w:jc w:val="both"/>
            </w:pPr>
            <w:r>
              <w:t xml:space="preserve">v rámci </w:t>
            </w:r>
            <w:r w:rsidRPr="009D0CF3">
              <w:t xml:space="preserve">zapojení odborníků z praxe do výuky (pravidelné i vyžádané přednášky, cvičení, projektová výuka, konzultace) </w:t>
            </w:r>
          </w:p>
          <w:p w:rsidR="00A2704D" w:rsidRPr="009D0CF3" w:rsidRDefault="00A2704D" w:rsidP="0030329C">
            <w:pPr>
              <w:numPr>
                <w:ilvl w:val="0"/>
                <w:numId w:val="70"/>
              </w:numPr>
              <w:jc w:val="both"/>
            </w:pPr>
            <w:r w:rsidRPr="008F0F78">
              <w:t>smluvní spolupráce se Zlínským krajem,   </w:t>
            </w:r>
            <w:r>
              <w:t>Ego Zlín, s. r.</w:t>
            </w:r>
            <w:ins w:id="1755" w:author="Eva Skýbová" w:date="2018-06-08T13:38:00Z">
              <w:r>
                <w:t xml:space="preserve"> </w:t>
              </w:r>
            </w:ins>
            <w:r>
              <w:t xml:space="preserve">o., </w:t>
            </w:r>
            <w:r w:rsidRPr="008F0F78">
              <w:t xml:space="preserve"> Moravský letecký klastr, </w:t>
            </w:r>
            <w:r w:rsidRPr="00CE1575">
              <w:t>AWL-Techniek CZ s.</w:t>
            </w:r>
            <w:ins w:id="1756" w:author="Eva Skýbová" w:date="2018-06-08T13:38:00Z">
              <w:r>
                <w:t xml:space="preserve"> </w:t>
              </w:r>
            </w:ins>
            <w:r w:rsidRPr="00CE1575">
              <w:t>r.</w:t>
            </w:r>
            <w:ins w:id="1757" w:author="Eva Skýbová" w:date="2018-06-08T13:38:00Z">
              <w:r>
                <w:t xml:space="preserve"> </w:t>
              </w:r>
            </w:ins>
            <w:r w:rsidRPr="00CE1575">
              <w:t>o., MESIT holding, a.</w:t>
            </w:r>
            <w:ins w:id="1758" w:author="Eva Skýbová" w:date="2018-06-08T13:38:00Z">
              <w:r>
                <w:t xml:space="preserve"> </w:t>
              </w:r>
            </w:ins>
            <w:r w:rsidRPr="00CE1575">
              <w:t>s., KOVOPLAST výrobní</w:t>
            </w:r>
            <w:r w:rsidRPr="00CE1575">
              <w:softHyphen/>
              <w:t xml:space="preserve"> družstvo, POCLAIN HYDRAULICS, s.</w:t>
            </w:r>
            <w:ins w:id="1759" w:author="Eva Skýbová" w:date="2018-06-08T13:38:00Z">
              <w:r>
                <w:t xml:space="preserve"> </w:t>
              </w:r>
            </w:ins>
            <w:r w:rsidRPr="00CE1575">
              <w:t>r.</w:t>
            </w:r>
            <w:ins w:id="1760" w:author="Eva Skýbová" w:date="2018-06-08T13:38:00Z">
              <w:r>
                <w:t xml:space="preserve"> </w:t>
              </w:r>
            </w:ins>
            <w:r w:rsidRPr="00CE1575">
              <w:t>o., Evektor, spol. s r.</w:t>
            </w:r>
            <w:ins w:id="1761" w:author="Eva Skýbová" w:date="2018-06-08T13:38:00Z">
              <w:r>
                <w:t xml:space="preserve"> </w:t>
              </w:r>
            </w:ins>
            <w:r w:rsidRPr="00CE1575">
              <w:t>o., Hame, a.</w:t>
            </w:r>
            <w:ins w:id="1762" w:author="Eva Skýbová" w:date="2018-06-08T13:38:00Z">
              <w:r>
                <w:t xml:space="preserve"> </w:t>
              </w:r>
            </w:ins>
            <w:r w:rsidRPr="00CE1575">
              <w:t>s., Thermacut, k.</w:t>
            </w:r>
            <w:ins w:id="1763" w:author="Eva Skýbová" w:date="2018-06-08T13:38:00Z">
              <w:r>
                <w:t xml:space="preserve"> </w:t>
              </w:r>
            </w:ins>
            <w:r w:rsidRPr="00CE1575">
              <w:t>s., HELLA AUTOTECHNIK NOVA, S.</w:t>
            </w:r>
            <w:ins w:id="1764" w:author="Eva Skýbová" w:date="2018-06-08T13:38:00Z">
              <w:r>
                <w:t xml:space="preserve"> </w:t>
              </w:r>
            </w:ins>
            <w:r w:rsidRPr="00CE1575">
              <w:t>R.</w:t>
            </w:r>
            <w:ins w:id="1765" w:author="Eva Skýbová" w:date="2018-06-08T13:38:00Z">
              <w:r>
                <w:t xml:space="preserve"> </w:t>
              </w:r>
            </w:ins>
            <w:r w:rsidRPr="00CE1575">
              <w:t>O., Miele technika s.</w:t>
            </w:r>
            <w:ins w:id="1766" w:author="Eva Skýbová" w:date="2018-06-08T13:38:00Z">
              <w:r>
                <w:t xml:space="preserve"> </w:t>
              </w:r>
            </w:ins>
            <w:r w:rsidRPr="00CE1575">
              <w:t>r.</w:t>
            </w:r>
            <w:ins w:id="1767" w:author="Eva Skýbová" w:date="2018-06-08T13:38:00Z">
              <w:r>
                <w:t xml:space="preserve"> </w:t>
              </w:r>
            </w:ins>
            <w:r w:rsidRPr="00CE1575">
              <w:t>o., Siemens, s. r. o., MUBEA, AVX Czech Republic, s.</w:t>
            </w:r>
            <w:ins w:id="1768" w:author="Eva Skýbová" w:date="2018-06-08T13:38:00Z">
              <w:r>
                <w:t xml:space="preserve"> </w:t>
              </w:r>
            </w:ins>
            <w:r w:rsidRPr="00CE1575">
              <w:t>r.o., S+C ALFANAMETAL s.</w:t>
            </w:r>
            <w:ins w:id="1769" w:author="Eva Skýbová" w:date="2018-06-08T13:38:00Z">
              <w:r>
                <w:t xml:space="preserve"> </w:t>
              </w:r>
            </w:ins>
            <w:r w:rsidRPr="00CE1575">
              <w:t>r.</w:t>
            </w:r>
            <w:ins w:id="1770" w:author="Eva Skýbová" w:date="2018-06-08T13:38:00Z">
              <w:r>
                <w:t xml:space="preserve"> </w:t>
              </w:r>
            </w:ins>
            <w:r w:rsidRPr="00CE1575">
              <w:t>o., koncern, MOSS logistics, s.</w:t>
            </w:r>
            <w:ins w:id="1771" w:author="Eva Skýbová" w:date="2018-06-08T13:38:00Z">
              <w:r>
                <w:t xml:space="preserve"> </w:t>
              </w:r>
            </w:ins>
            <w:r w:rsidRPr="00CE1575">
              <w:t>r.</w:t>
            </w:r>
            <w:ins w:id="1772" w:author="Eva Skýbová" w:date="2018-06-08T13:38:00Z">
              <w:r>
                <w:t xml:space="preserve"> </w:t>
              </w:r>
            </w:ins>
            <w:r w:rsidRPr="00CE1575">
              <w:t>o., UNITED BAKERIES a.</w:t>
            </w:r>
            <w:ins w:id="1773" w:author="Eva Skýbová" w:date="2018-06-08T13:38:00Z">
              <w:r>
                <w:t xml:space="preserve"> </w:t>
              </w:r>
            </w:ins>
            <w:r w:rsidRPr="00CE1575">
              <w:t>s., </w:t>
            </w:r>
            <w:r w:rsidRPr="008F0F78">
              <w:t xml:space="preserve">ALBO SCHLENK s. r. o., </w:t>
            </w:r>
            <w:r w:rsidRPr="00CE1575">
              <w:t>Aircraft Industries, a.</w:t>
            </w:r>
            <w:ins w:id="1774" w:author="Eva Skýbová" w:date="2018-06-08T13:38:00Z">
              <w:r>
                <w:t xml:space="preserve"> </w:t>
              </w:r>
            </w:ins>
            <w:r w:rsidRPr="00CE1575">
              <w:t>s.,</w:t>
            </w:r>
          </w:p>
          <w:p w:rsidR="00A2704D" w:rsidRDefault="00A2704D" w:rsidP="0030329C">
            <w:pPr>
              <w:numPr>
                <w:ilvl w:val="0"/>
                <w:numId w:val="70"/>
              </w:numPr>
            </w:pPr>
            <w:r>
              <w:t xml:space="preserve">při zajišťování </w:t>
            </w:r>
            <w:r w:rsidRPr="009D0CF3">
              <w:t>studentsk</w:t>
            </w:r>
            <w:r>
              <w:t>ých</w:t>
            </w:r>
            <w:r w:rsidRPr="009D0CF3">
              <w:t xml:space="preserve"> prax</w:t>
            </w:r>
            <w:r>
              <w:t>í,</w:t>
            </w:r>
            <w:r w:rsidRPr="009D0CF3">
              <w:t xml:space="preserve"> </w:t>
            </w:r>
          </w:p>
          <w:p w:rsidR="00A2704D" w:rsidRPr="009D0CF3" w:rsidRDefault="00A2704D" w:rsidP="0030329C">
            <w:pPr>
              <w:numPr>
                <w:ilvl w:val="0"/>
                <w:numId w:val="70"/>
              </w:numPr>
            </w:pPr>
            <w:r w:rsidRPr="009D0CF3">
              <w:t>exkurz</w:t>
            </w:r>
            <w:r>
              <w:t>í</w:t>
            </w:r>
            <w:r w:rsidRPr="009D0CF3">
              <w:t xml:space="preserve"> do firem jako součást výuky, např. </w:t>
            </w:r>
            <w:r>
              <w:t xml:space="preserve">Miele, Barum Continental, </w:t>
            </w:r>
          </w:p>
          <w:p w:rsidR="00A2704D" w:rsidRPr="009D0CF3" w:rsidRDefault="00A2704D" w:rsidP="0030329C">
            <w:pPr>
              <w:numPr>
                <w:ilvl w:val="0"/>
                <w:numId w:val="70"/>
              </w:numPr>
            </w:pPr>
            <w:r w:rsidRPr="009D0CF3">
              <w:t>případov</w:t>
            </w:r>
            <w:r>
              <w:t xml:space="preserve">ých studií </w:t>
            </w:r>
            <w:r w:rsidRPr="009D0CF3">
              <w:t>zařazen</w:t>
            </w:r>
            <w:r>
              <w:t>ých</w:t>
            </w:r>
            <w:r w:rsidRPr="009D0CF3">
              <w:t xml:space="preserve"> do výuky,</w:t>
            </w:r>
          </w:p>
          <w:p w:rsidR="00A2704D" w:rsidRPr="009D0CF3" w:rsidRDefault="00A2704D" w:rsidP="0030329C">
            <w:pPr>
              <w:numPr>
                <w:ilvl w:val="0"/>
                <w:numId w:val="70"/>
              </w:numPr>
            </w:pPr>
            <w:r w:rsidRPr="009D0CF3">
              <w:t>zadávání a řešení kvalifikačních prací dle potřeb regionálních firem</w:t>
            </w:r>
            <w:r>
              <w:t>.</w:t>
            </w:r>
          </w:p>
          <w:p w:rsidR="00A2704D" w:rsidRPr="00EF7587" w:rsidRDefault="00A2704D" w:rsidP="0030329C">
            <w:pPr>
              <w:rPr>
                <w:b/>
              </w:rPr>
            </w:pPr>
          </w:p>
        </w:tc>
      </w:tr>
    </w:tbl>
    <w:p w:rsidR="00A2704D" w:rsidRDefault="00A2704D" w:rsidP="00D349CF"/>
    <w:p w:rsidR="00A2704D" w:rsidRDefault="00A2704D" w:rsidP="00D349CF">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2704D" w:rsidTr="0030329C">
        <w:tc>
          <w:tcPr>
            <w:tcW w:w="9859" w:type="dxa"/>
            <w:tcBorders>
              <w:bottom w:val="double" w:sz="4" w:space="0" w:color="auto"/>
            </w:tcBorders>
            <w:shd w:val="clear" w:color="auto" w:fill="BDD6EE"/>
          </w:tcPr>
          <w:p w:rsidR="00A2704D" w:rsidRDefault="00A2704D" w:rsidP="0030329C">
            <w:pPr>
              <w:jc w:val="both"/>
              <w:rPr>
                <w:b/>
                <w:sz w:val="28"/>
              </w:rPr>
            </w:pPr>
            <w:r>
              <w:rPr>
                <w:b/>
                <w:sz w:val="28"/>
              </w:rPr>
              <w:lastRenderedPageBreak/>
              <w:t>C-III – Informační zabezpečení studijního programu</w:t>
            </w:r>
          </w:p>
        </w:tc>
      </w:tr>
      <w:tr w:rsidR="00A2704D" w:rsidTr="0030329C">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A2704D" w:rsidRDefault="00A2704D" w:rsidP="0030329C">
            <w:r>
              <w:rPr>
                <w:b/>
              </w:rPr>
              <w:t xml:space="preserve">Název a stručný popis studijního informačního systému </w:t>
            </w:r>
          </w:p>
        </w:tc>
      </w:tr>
      <w:tr w:rsidR="00A2704D" w:rsidTr="0030329C">
        <w:trPr>
          <w:trHeight w:val="2268"/>
        </w:trPr>
        <w:tc>
          <w:tcPr>
            <w:tcW w:w="9859" w:type="dxa"/>
            <w:tcBorders>
              <w:top w:val="single" w:sz="2" w:space="0" w:color="auto"/>
              <w:left w:val="single" w:sz="2" w:space="0" w:color="auto"/>
              <w:bottom w:val="single" w:sz="2" w:space="0" w:color="auto"/>
              <w:right w:val="single" w:sz="2" w:space="0" w:color="auto"/>
            </w:tcBorders>
          </w:tcPr>
          <w:p w:rsidR="00A2704D" w:rsidRDefault="00A2704D" w:rsidP="0030329C">
            <w:pPr>
              <w:pStyle w:val="Zkladntext20"/>
              <w:shd w:val="clear" w:color="auto" w:fill="auto"/>
              <w:spacing w:after="92" w:line="240" w:lineRule="exact"/>
              <w:ind w:firstLine="0"/>
              <w:jc w:val="both"/>
            </w:pPr>
            <w:r>
              <w:t xml:space="preserve">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52" w:history="1">
              <w:r w:rsidRPr="001F75F1">
                <w:rPr>
                  <w:rStyle w:val="Hypertextovodkaz"/>
                  <w:noProof w:val="0"/>
                  <w:lang w:eastAsia="en-US"/>
                </w:rPr>
                <w:t>(https://stag.utb.cz/portal/)</w:t>
              </w:r>
            </w:hyperlink>
            <w:r w:rsidRPr="001F75F1">
              <w:rPr>
                <w:noProof w:val="0"/>
                <w:lang w:eastAsia="en-US"/>
              </w:rPr>
              <w:t xml:space="preserve">. </w:t>
            </w:r>
            <w:r>
              <w:t>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p w:rsidR="00A2704D" w:rsidRDefault="00A2704D" w:rsidP="0030329C">
            <w:pPr>
              <w:jc w:val="center"/>
            </w:pPr>
          </w:p>
        </w:tc>
      </w:tr>
      <w:tr w:rsidR="00A2704D" w:rsidTr="0030329C">
        <w:trPr>
          <w:trHeight w:val="283"/>
        </w:trPr>
        <w:tc>
          <w:tcPr>
            <w:tcW w:w="9859" w:type="dxa"/>
            <w:shd w:val="clear" w:color="auto" w:fill="F7CAAC"/>
            <w:vAlign w:val="center"/>
          </w:tcPr>
          <w:p w:rsidR="00A2704D" w:rsidRDefault="00A2704D" w:rsidP="0030329C">
            <w:pPr>
              <w:rPr>
                <w:b/>
              </w:rPr>
            </w:pPr>
            <w:r>
              <w:rPr>
                <w:b/>
              </w:rPr>
              <w:t>Přístup ke studijní literatuře</w:t>
            </w:r>
          </w:p>
        </w:tc>
      </w:tr>
      <w:tr w:rsidR="00A2704D" w:rsidTr="0030329C">
        <w:trPr>
          <w:trHeight w:val="2268"/>
        </w:trPr>
        <w:tc>
          <w:tcPr>
            <w:tcW w:w="9859" w:type="dxa"/>
          </w:tcPr>
          <w:p w:rsidR="00A2704D" w:rsidRDefault="00A2704D" w:rsidP="0030329C">
            <w:pPr>
              <w:pStyle w:val="Zkladntext20"/>
              <w:shd w:val="clear" w:color="auto" w:fill="auto"/>
              <w:spacing w:after="60" w:line="240" w:lineRule="exact"/>
              <w:ind w:firstLine="0"/>
              <w:jc w:val="both"/>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A2704D" w:rsidRDefault="00A2704D" w:rsidP="0030329C">
            <w:pPr>
              <w:pStyle w:val="Zkladntext20"/>
              <w:shd w:val="clear" w:color="auto" w:fill="auto"/>
              <w:spacing w:after="92" w:line="240" w:lineRule="exact"/>
              <w:ind w:firstLine="0"/>
              <w:jc w:val="both"/>
            </w:pPr>
            <w: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w:t>
            </w:r>
            <w:hyperlink r:id="rId53" w:history="1">
              <w:r>
                <w:rPr>
                  <w:rStyle w:val="Hypertextovodkaz"/>
                </w:rPr>
                <w:t xml:space="preserve"> http://digilib.k.utb.cz. </w:t>
              </w:r>
            </w:hyperlink>
            <w:r>
              <w:t>Práce jsou zde zpravidla dostupné volně v plném textu. Kromě toho provozuje knihovna také repozitář publikační činnosti akademických pracovníků univerzity na adrese</w:t>
            </w:r>
            <w:hyperlink r:id="rId54" w:history="1">
              <w:r>
                <w:rPr>
                  <w:rStyle w:val="Hypertextovodkaz"/>
                </w:rPr>
                <w:t xml:space="preserve"> http://publikace.k.utb.cz.</w:t>
              </w:r>
            </w:hyperlink>
          </w:p>
          <w:p w:rsidR="00A2704D" w:rsidDel="000469A0" w:rsidRDefault="00A2704D" w:rsidP="000469A0">
            <w:pPr>
              <w:jc w:val="both"/>
              <w:rPr>
                <w:del w:id="1775" w:author="Eva Skýbová" w:date="2018-06-08T11:19:00Z"/>
                <w:rFonts w:ascii="UTB Text" w:hAnsi="UTB Text"/>
              </w:rPr>
            </w:pPr>
            <w:ins w:id="1776" w:author="Eva Skýbová" w:date="2018-06-08T11:19:00Z">
              <w:r w:rsidRPr="00ED79B2">
                <w:rPr>
                  <w:rFonts w:ascii="UTB Text" w:hAnsi="UTB Text"/>
                  <w:color w:val="FF0000"/>
                </w:rPr>
                <w:t>V současné době má fakulta připravené materiály, které  jsou (budou)  plně  studentům  být k dispozici.  E-learningová opora předmětů studijního programu je realizována s využitím learning management systému (LMS) Moodle. Ten je provozován na portálu http://vyuka.flkr.utb.cz/ a obsahuje elektronické formy studijních podpor jako je průvodce studiem, přednášky ve formě prezentací, učební texty, doplňkové studijní materiály atp. Pro dálkový testovací přístup je zřízen fiktivní uživatel „flkr_nmgr“ s heslem „flkr_utb“, který má k dílčím materiálům kurzů přístup (s právem čtení).</w:t>
              </w:r>
            </w:ins>
            <w:del w:id="1777" w:author="Eva Skýbová" w:date="2018-06-08T11:19:00Z">
              <w:r w:rsidDel="000469A0">
                <w:rPr>
                  <w:rFonts w:ascii="UTB Text" w:hAnsi="UTB Text"/>
                </w:rPr>
                <w:delText xml:space="preserve">E-learningová opora předmětů studijního programu je realizována s využitím learning management systému (LMS) Moodle. Ten je provozován na portálu </w:delText>
              </w:r>
              <w:r w:rsidDel="000469A0">
                <w:fldChar w:fldCharType="begin"/>
              </w:r>
              <w:r w:rsidDel="000469A0">
                <w:delInstrText>HYPERLINK "http://vyuka.flkr.utb.cz/"</w:delInstrText>
              </w:r>
              <w:r w:rsidDel="000469A0">
                <w:fldChar w:fldCharType="separate"/>
              </w:r>
              <w:r w:rsidDel="000469A0">
                <w:rPr>
                  <w:rStyle w:val="Hypertextovodkaz"/>
                  <w:rFonts w:ascii="UTB Text" w:hAnsi="UTB Text"/>
                </w:rPr>
                <w:delText>http://vyuka.flkr.utb.cz/</w:delText>
              </w:r>
              <w:r w:rsidDel="000469A0">
                <w:fldChar w:fldCharType="end"/>
              </w:r>
              <w:r w:rsidDel="000469A0">
                <w:rPr>
                  <w:rFonts w:ascii="UTB Text" w:hAnsi="UTB Text"/>
                </w:rPr>
                <w:delText xml:space="preserve"> a obsahuje elektronické formy studijní podpory (přednášky ve formě prezentací, učební texty, doplňkové studijní materiály atp.). Pro dálkový testovací přístup je zřízen fiktivní uživatel „flkr_nmgr“ s heslem „flkr_utb“, který má k dílčím materiálům kurzů přístup (s právem čtení).</w:delText>
              </w:r>
            </w:del>
          </w:p>
          <w:p w:rsidR="00A2704D" w:rsidRDefault="00A2704D">
            <w:pPr>
              <w:jc w:val="both"/>
              <w:rPr>
                <w:b/>
              </w:rPr>
              <w:pPrChange w:id="1778" w:author="Eva Skýbová" w:date="2018-06-08T11:19:00Z">
                <w:pPr/>
              </w:pPrChange>
            </w:pPr>
          </w:p>
        </w:tc>
      </w:tr>
      <w:tr w:rsidR="00A2704D" w:rsidTr="0030329C">
        <w:trPr>
          <w:trHeight w:val="283"/>
        </w:trPr>
        <w:tc>
          <w:tcPr>
            <w:tcW w:w="9859" w:type="dxa"/>
            <w:shd w:val="clear" w:color="auto" w:fill="F7CAAC"/>
            <w:vAlign w:val="center"/>
          </w:tcPr>
          <w:p w:rsidR="00A2704D" w:rsidRDefault="00A2704D" w:rsidP="0030329C">
            <w:r>
              <w:rPr>
                <w:b/>
              </w:rPr>
              <w:t>Přehled zpřístupněných databází</w:t>
            </w:r>
          </w:p>
        </w:tc>
      </w:tr>
      <w:tr w:rsidR="00A2704D" w:rsidTr="0030329C">
        <w:trPr>
          <w:trHeight w:val="2268"/>
        </w:trPr>
        <w:tc>
          <w:tcPr>
            <w:tcW w:w="9859" w:type="dxa"/>
          </w:tcPr>
          <w:p w:rsidR="00A2704D" w:rsidRDefault="00A2704D" w:rsidP="0030329C">
            <w:pPr>
              <w:pStyle w:val="Zkladntext20"/>
              <w:shd w:val="clear" w:color="auto" w:fill="auto"/>
              <w:spacing w:line="230" w:lineRule="exact"/>
              <w:ind w:firstLine="0"/>
              <w:jc w:val="both"/>
            </w:pPr>
            <w:r>
              <w:lastRenderedPageBreak/>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55" w:history="1">
              <w:r>
                <w:rPr>
                  <w:rStyle w:val="Hypertextovodkaz"/>
                </w:rPr>
                <w:t xml:space="preserve"> http://portal.k.utb.cz,</w:t>
              </w:r>
            </w:hyperlink>
            <w: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w:t>
            </w:r>
          </w:p>
          <w:p w:rsidR="00A2704D" w:rsidRDefault="00A2704D" w:rsidP="0030329C">
            <w:pPr>
              <w:pStyle w:val="Zkladntext20"/>
              <w:shd w:val="clear" w:color="auto" w:fill="auto"/>
              <w:spacing w:line="230" w:lineRule="exact"/>
              <w:ind w:firstLine="0"/>
              <w:jc w:val="both"/>
            </w:pPr>
            <w:r>
              <w:t>Konkrétní dostupné databáze:</w:t>
            </w:r>
          </w:p>
          <w:p w:rsidR="00A2704D" w:rsidRDefault="00A2704D" w:rsidP="0030329C">
            <w:pPr>
              <w:pStyle w:val="Zkladntext20"/>
              <w:numPr>
                <w:ilvl w:val="0"/>
                <w:numId w:val="71"/>
              </w:numPr>
              <w:shd w:val="clear" w:color="auto" w:fill="auto"/>
              <w:tabs>
                <w:tab w:val="left" w:pos="756"/>
              </w:tabs>
              <w:spacing w:line="230" w:lineRule="exact"/>
              <w:jc w:val="both"/>
            </w:pPr>
            <w:r>
              <w:t>Citační databáze Web of Science a Scopus,</w:t>
            </w:r>
          </w:p>
          <w:p w:rsidR="00A2704D" w:rsidRDefault="00A2704D" w:rsidP="0030329C">
            <w:pPr>
              <w:pStyle w:val="Zkladntext20"/>
              <w:numPr>
                <w:ilvl w:val="0"/>
                <w:numId w:val="71"/>
              </w:numPr>
              <w:shd w:val="clear" w:color="auto" w:fill="auto"/>
              <w:tabs>
                <w:tab w:val="left" w:pos="756"/>
              </w:tabs>
              <w:spacing w:line="230" w:lineRule="exact"/>
            </w:pPr>
            <w:r>
              <w:t>Multioborové kolekce elektronických časopisů Elsevier ScienceDirect, Wiley Online Library, SpringerLink a další,</w:t>
            </w:r>
          </w:p>
          <w:p w:rsidR="00A2704D" w:rsidRDefault="00A2704D" w:rsidP="0030329C">
            <w:pPr>
              <w:pStyle w:val="Zkladntext20"/>
              <w:numPr>
                <w:ilvl w:val="0"/>
                <w:numId w:val="71"/>
              </w:numPr>
              <w:shd w:val="clear" w:color="auto" w:fill="auto"/>
              <w:tabs>
                <w:tab w:val="left" w:pos="756"/>
              </w:tabs>
              <w:spacing w:line="230" w:lineRule="exact"/>
              <w:jc w:val="both"/>
            </w:pPr>
            <w:r>
              <w:t>Multioborové plnotextové databáze Ebsco a ProQuest.</w:t>
            </w:r>
          </w:p>
          <w:p w:rsidR="00A2704D" w:rsidRDefault="00A2704D" w:rsidP="0030329C">
            <w:r>
              <w:t>Seznam všech databází:</w:t>
            </w:r>
            <w:hyperlink r:id="rId56" w:history="1">
              <w:r>
                <w:rPr>
                  <w:rStyle w:val="Hypertextovodkaz"/>
                </w:rPr>
                <w:t xml:space="preserve"> http://portal.k.utb.cz/databases/alphabetical/</w:t>
              </w:r>
            </w:hyperlink>
          </w:p>
        </w:tc>
      </w:tr>
      <w:tr w:rsidR="00A2704D" w:rsidTr="0030329C">
        <w:trPr>
          <w:trHeight w:val="284"/>
        </w:trPr>
        <w:tc>
          <w:tcPr>
            <w:tcW w:w="9859" w:type="dxa"/>
            <w:shd w:val="clear" w:color="auto" w:fill="F7CAAC"/>
            <w:vAlign w:val="center"/>
          </w:tcPr>
          <w:p w:rsidR="00A2704D" w:rsidRDefault="00A2704D" w:rsidP="0030329C">
            <w:pPr>
              <w:rPr>
                <w:b/>
              </w:rPr>
            </w:pPr>
            <w:r>
              <w:rPr>
                <w:b/>
              </w:rPr>
              <w:t>Název a stručný popis používaného antiplagiátorského systému</w:t>
            </w:r>
          </w:p>
        </w:tc>
      </w:tr>
      <w:tr w:rsidR="00A2704D" w:rsidTr="0030329C">
        <w:trPr>
          <w:trHeight w:val="2268"/>
        </w:trPr>
        <w:tc>
          <w:tcPr>
            <w:tcW w:w="9859" w:type="dxa"/>
            <w:shd w:val="clear" w:color="auto" w:fill="FFFFFF"/>
          </w:tcPr>
          <w:p w:rsidR="00A2704D" w:rsidRDefault="00A2704D" w:rsidP="0030329C">
            <w:pPr>
              <w:jc w:val="both"/>
            </w:pPr>
            <w:r>
              <w:t xml:space="preserve">V rámci předcházení a zamezování plagiátorství UTB ve Zlíně efektivně využívá po několik let antiplagiátorský systém </w:t>
            </w:r>
            <w:r w:rsidRPr="00D349CF">
              <w:rPr>
                <w:rStyle w:val="Zkladntext2Kurzva"/>
                <w:lang w:val="cs-CZ"/>
              </w:rPr>
              <w:t>Theses.cz</w:t>
            </w:r>
            <w:r w:rsidRPr="001F75F1">
              <w:rPr>
                <w:lang w:eastAsia="en-US"/>
              </w:rPr>
              <w:t xml:space="preserve"> </w:t>
            </w:r>
            <w:r>
              <w:t>(vyvíjen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atd.)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A2704D" w:rsidRDefault="00A2704D" w:rsidP="00D349CF"/>
    <w:p w:rsidR="00A2704D" w:rsidRDefault="00A2704D" w:rsidP="00D349CF">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54"/>
        <w:gridCol w:w="20"/>
        <w:gridCol w:w="1274"/>
        <w:gridCol w:w="52"/>
        <w:gridCol w:w="2269"/>
        <w:gridCol w:w="78"/>
        <w:gridCol w:w="2348"/>
      </w:tblGrid>
      <w:tr w:rsidR="00A2704D" w:rsidTr="0030329C">
        <w:tc>
          <w:tcPr>
            <w:tcW w:w="9389" w:type="dxa"/>
            <w:gridSpan w:val="9"/>
            <w:tcBorders>
              <w:bottom w:val="double" w:sz="4" w:space="0" w:color="auto"/>
            </w:tcBorders>
            <w:shd w:val="clear" w:color="auto" w:fill="BDD6EE"/>
          </w:tcPr>
          <w:p w:rsidR="00A2704D" w:rsidRDefault="00A2704D" w:rsidP="0030329C">
            <w:pPr>
              <w:jc w:val="both"/>
              <w:rPr>
                <w:b/>
                <w:sz w:val="28"/>
              </w:rPr>
            </w:pPr>
            <w:r>
              <w:rPr>
                <w:b/>
                <w:sz w:val="28"/>
              </w:rPr>
              <w:lastRenderedPageBreak/>
              <w:t xml:space="preserve">C-IV – </w:t>
            </w:r>
            <w:r>
              <w:rPr>
                <w:b/>
                <w:sz w:val="26"/>
                <w:szCs w:val="26"/>
              </w:rPr>
              <w:t>Materiální zabezpečení studijního programu</w:t>
            </w:r>
          </w:p>
        </w:tc>
      </w:tr>
      <w:tr w:rsidR="00A2704D" w:rsidTr="0030329C">
        <w:tc>
          <w:tcPr>
            <w:tcW w:w="3167" w:type="dxa"/>
            <w:tcBorders>
              <w:top w:val="single" w:sz="2" w:space="0" w:color="auto"/>
              <w:left w:val="single" w:sz="2" w:space="0" w:color="auto"/>
              <w:bottom w:val="single" w:sz="2" w:space="0" w:color="auto"/>
              <w:right w:val="single" w:sz="2" w:space="0" w:color="auto"/>
            </w:tcBorders>
            <w:shd w:val="clear" w:color="auto" w:fill="F7CAAC"/>
          </w:tcPr>
          <w:p w:rsidR="00A2704D" w:rsidRDefault="00A2704D" w:rsidP="0030329C">
            <w:pPr>
              <w:jc w:val="both"/>
              <w:rPr>
                <w:b/>
              </w:rPr>
            </w:pPr>
            <w:r>
              <w:rPr>
                <w:b/>
              </w:rPr>
              <w:t>Místo uskutečňování studijního programu</w:t>
            </w:r>
          </w:p>
        </w:tc>
        <w:tc>
          <w:tcPr>
            <w:tcW w:w="6222" w:type="dxa"/>
            <w:gridSpan w:val="8"/>
            <w:tcBorders>
              <w:top w:val="single" w:sz="2" w:space="0" w:color="auto"/>
              <w:left w:val="single" w:sz="2" w:space="0" w:color="auto"/>
              <w:bottom w:val="single" w:sz="2" w:space="0" w:color="auto"/>
              <w:right w:val="single" w:sz="2" w:space="0" w:color="auto"/>
            </w:tcBorders>
          </w:tcPr>
          <w:p w:rsidR="00A2704D" w:rsidRDefault="00A2704D" w:rsidP="0030329C">
            <w:pPr>
              <w:jc w:val="center"/>
            </w:pPr>
            <w:r>
              <w:t>Univerzita Tomáše Bati ve Zlíně</w:t>
            </w:r>
          </w:p>
          <w:p w:rsidR="00A2704D" w:rsidRDefault="00A2704D" w:rsidP="0030329C">
            <w:pPr>
              <w:jc w:val="center"/>
            </w:pPr>
            <w:r>
              <w:t>Fakulta logistiky a krizového řízení</w:t>
            </w:r>
          </w:p>
          <w:p w:rsidR="00A2704D" w:rsidRDefault="00A2704D" w:rsidP="0030329C">
            <w:pPr>
              <w:jc w:val="center"/>
            </w:pPr>
            <w:r>
              <w:t>Studentské nám. 1532</w:t>
            </w:r>
          </w:p>
          <w:p w:rsidR="00A2704D" w:rsidRDefault="00A2704D" w:rsidP="0030329C">
            <w:pPr>
              <w:jc w:val="center"/>
            </w:pPr>
            <w:r>
              <w:t>686 01 Uherské Hradiště</w:t>
            </w:r>
          </w:p>
        </w:tc>
      </w:tr>
      <w:tr w:rsidR="00A2704D" w:rsidTr="0030329C">
        <w:tc>
          <w:tcPr>
            <w:tcW w:w="9389" w:type="dxa"/>
            <w:gridSpan w:val="9"/>
            <w:shd w:val="clear" w:color="auto" w:fill="F7CAAC"/>
          </w:tcPr>
          <w:p w:rsidR="00A2704D" w:rsidRDefault="00A2704D" w:rsidP="0030329C">
            <w:pPr>
              <w:jc w:val="both"/>
              <w:rPr>
                <w:b/>
              </w:rPr>
            </w:pPr>
            <w:r>
              <w:rPr>
                <w:b/>
              </w:rPr>
              <w:t>Kapacita výukových místností pro teoretickou výuku</w:t>
            </w:r>
          </w:p>
        </w:tc>
      </w:tr>
      <w:tr w:rsidR="00A2704D" w:rsidTr="0030329C">
        <w:trPr>
          <w:trHeight w:val="2268"/>
        </w:trPr>
        <w:tc>
          <w:tcPr>
            <w:tcW w:w="9389" w:type="dxa"/>
            <w:gridSpan w:val="9"/>
          </w:tcPr>
          <w:p w:rsidR="00A2704D" w:rsidRDefault="00A2704D" w:rsidP="0030329C">
            <w:pPr>
              <w:spacing w:after="29" w:line="242" w:lineRule="auto"/>
              <w:ind w:right="38"/>
              <w:jc w:val="both"/>
            </w:pPr>
            <w:r w:rsidRPr="00EB4AB3">
              <w:t xml:space="preserve">Fakulta se nachází v objektech, které vznikly rekonstrukcí bývalých kasáren v Uherském Hradišti z prostředků </w:t>
            </w:r>
            <w:r>
              <w:t xml:space="preserve">Evropské unie </w:t>
            </w:r>
            <w:r w:rsidRPr="00EB4AB3">
              <w:t xml:space="preserve">a Města Uherské Hradiště (cca. </w:t>
            </w:r>
            <w:smartTag w:uri="urn:schemas-microsoft-com:office:smarttags" w:element="metricconverter">
              <w:smartTagPr>
                <w:attr w:name="ProductID" w:val="320 mil"/>
              </w:smartTagPr>
              <w:r w:rsidRPr="00EB4AB3">
                <w:t>320 mil</w:t>
              </w:r>
            </w:smartTag>
            <w:r w:rsidRPr="00EB4AB3">
              <w:t xml:space="preserve"> Kč) pro potřeby vysokoškolského zařízení. Město Uherské Hradiště pronajímá tyto prostory FLKŘ za velmi výhodných podmínek po dobu její existence. Vysokoškolský areál se sestává ze čtyř objektů</w:t>
            </w:r>
            <w:r>
              <w:t>, z toho dva jsou určeny pro výuku, v ostatních dvou je stravovací a ubytovací zařízení pro studenty.</w:t>
            </w:r>
          </w:p>
          <w:p w:rsidR="00A2704D" w:rsidRDefault="00A2704D">
            <w:pPr>
              <w:spacing w:line="248" w:lineRule="auto"/>
              <w:ind w:left="38" w:right="38"/>
              <w:jc w:val="both"/>
              <w:pPrChange w:id="1779" w:author="Eva Skýbová" w:date="2018-06-08T13:39:00Z">
                <w:pPr>
                  <w:spacing w:line="248" w:lineRule="auto"/>
                  <w:ind w:left="360" w:right="38"/>
                  <w:jc w:val="both"/>
                </w:pPr>
              </w:pPrChange>
            </w:pPr>
            <w:r w:rsidRPr="00AB51A9">
              <w:rPr>
                <w:b/>
              </w:rPr>
              <w:t>Výukový objekt UH1</w:t>
            </w:r>
            <w:r>
              <w:rPr>
                <w:b/>
              </w:rPr>
              <w:t xml:space="preserve"> </w:t>
            </w:r>
            <w:r w:rsidRPr="00EB4AB3">
              <w:t xml:space="preserve">– </w:t>
            </w:r>
            <w:r>
              <w:t>10</w:t>
            </w:r>
            <w:r w:rsidRPr="00EB4AB3">
              <w:t xml:space="preserve"> seminárních místností (cca. 30 studentů), </w:t>
            </w:r>
            <w:r>
              <w:t>2 seminární místnosti s kapacitou 15 studentů, posluchárna s kapacitou 50 studentů a posluchárna s kapacitou 80 studentů. Dále se v objektu UH1 nachází 6</w:t>
            </w:r>
            <w:r w:rsidRPr="00EB4AB3">
              <w:t xml:space="preserve"> učeben vybavených IT technikou</w:t>
            </w:r>
            <w:r>
              <w:t xml:space="preserve"> (z toho 4 jsou specializované)</w:t>
            </w:r>
            <w:r w:rsidRPr="00EB4AB3">
              <w:t xml:space="preserve">, </w:t>
            </w:r>
            <w:r>
              <w:t>chemická laboratoř včetně zázemí a odpočinková místnost pro studenty</w:t>
            </w:r>
          </w:p>
          <w:p w:rsidR="00A2704D" w:rsidRPr="00A54955" w:rsidRDefault="00A2704D">
            <w:pPr>
              <w:spacing w:after="18" w:line="248" w:lineRule="auto"/>
              <w:ind w:left="38" w:right="38"/>
              <w:pPrChange w:id="1780" w:author="Eva Skýbová" w:date="2018-06-08T13:39:00Z">
                <w:pPr>
                  <w:spacing w:after="18" w:line="248" w:lineRule="auto"/>
                  <w:ind w:left="360" w:right="38"/>
                </w:pPr>
              </w:pPrChange>
            </w:pPr>
            <w:r w:rsidRPr="00AB51A9">
              <w:rPr>
                <w:b/>
              </w:rPr>
              <w:t>Výukový objekt UH2</w:t>
            </w:r>
            <w:r w:rsidRPr="00EB4AB3">
              <w:t xml:space="preserve"> – 2 posluchárny pro 135 studentů, 2 seminární místnosti pro </w:t>
            </w:r>
            <w:r>
              <w:t>6</w:t>
            </w:r>
            <w:r w:rsidRPr="00EB4AB3">
              <w:t>0 studentů</w:t>
            </w:r>
            <w:r>
              <w:t>.</w:t>
            </w:r>
          </w:p>
          <w:p w:rsidR="00A2704D" w:rsidRDefault="00A2704D" w:rsidP="0030329C">
            <w:pPr>
              <w:ind w:right="38"/>
            </w:pPr>
          </w:p>
        </w:tc>
      </w:tr>
      <w:tr w:rsidR="00A2704D" w:rsidTr="0030329C">
        <w:trPr>
          <w:trHeight w:val="202"/>
        </w:trPr>
        <w:tc>
          <w:tcPr>
            <w:tcW w:w="3368" w:type="dxa"/>
            <w:gridSpan w:val="4"/>
            <w:shd w:val="clear" w:color="auto" w:fill="F7CAAC"/>
          </w:tcPr>
          <w:p w:rsidR="00A2704D" w:rsidRDefault="00A2704D" w:rsidP="0030329C">
            <w:pPr>
              <w:rPr>
                <w:b/>
              </w:rPr>
            </w:pPr>
            <w:r w:rsidRPr="004D3AA2">
              <w:rPr>
                <w:b/>
              </w:rPr>
              <w:t>Z toho kapacita</w:t>
            </w:r>
            <w:r>
              <w:rPr>
                <w:b/>
              </w:rPr>
              <w:t xml:space="preserve"> v prostorách v nájmu</w:t>
            </w:r>
          </w:p>
        </w:tc>
        <w:tc>
          <w:tcPr>
            <w:tcW w:w="1274" w:type="dxa"/>
          </w:tcPr>
          <w:p w:rsidR="00A2704D" w:rsidRDefault="00A2704D" w:rsidP="0030329C">
            <w:r>
              <w:t>celková kapacita</w:t>
            </w:r>
          </w:p>
        </w:tc>
        <w:tc>
          <w:tcPr>
            <w:tcW w:w="2321" w:type="dxa"/>
            <w:gridSpan w:val="2"/>
            <w:shd w:val="clear" w:color="auto" w:fill="F7CAAC"/>
          </w:tcPr>
          <w:p w:rsidR="00A2704D" w:rsidRDefault="00A2704D" w:rsidP="0030329C">
            <w:pPr>
              <w:rPr>
                <w:b/>
                <w:shd w:val="clear" w:color="auto" w:fill="F7CAAC"/>
              </w:rPr>
            </w:pPr>
            <w:r>
              <w:rPr>
                <w:b/>
                <w:shd w:val="clear" w:color="auto" w:fill="F7CAAC"/>
              </w:rPr>
              <w:t>Doba platnosti nájmu</w:t>
            </w:r>
          </w:p>
        </w:tc>
        <w:tc>
          <w:tcPr>
            <w:tcW w:w="2426" w:type="dxa"/>
            <w:gridSpan w:val="2"/>
          </w:tcPr>
          <w:p w:rsidR="00A2704D" w:rsidRDefault="00A2704D" w:rsidP="0030329C">
            <w:r>
              <w:t>Doba neurčitá, výpovědní lhůta 5 let.</w:t>
            </w:r>
          </w:p>
        </w:tc>
      </w:tr>
      <w:tr w:rsidR="00A2704D" w:rsidTr="0030329C">
        <w:trPr>
          <w:trHeight w:val="139"/>
        </w:trPr>
        <w:tc>
          <w:tcPr>
            <w:tcW w:w="9389" w:type="dxa"/>
            <w:gridSpan w:val="9"/>
            <w:shd w:val="clear" w:color="auto" w:fill="F7CAAC"/>
          </w:tcPr>
          <w:p w:rsidR="00A2704D" w:rsidRDefault="00A2704D" w:rsidP="0030329C">
            <w:r>
              <w:rPr>
                <w:b/>
              </w:rPr>
              <w:t>Kapacita a popis odborné učebny</w:t>
            </w:r>
          </w:p>
        </w:tc>
      </w:tr>
      <w:tr w:rsidR="00A2704D" w:rsidTr="0030329C">
        <w:trPr>
          <w:trHeight w:val="1184"/>
        </w:trPr>
        <w:tc>
          <w:tcPr>
            <w:tcW w:w="9389" w:type="dxa"/>
            <w:gridSpan w:val="9"/>
          </w:tcPr>
          <w:p w:rsidR="00A2704D" w:rsidRPr="00830D18" w:rsidRDefault="00A2704D" w:rsidP="0030329C">
            <w:pPr>
              <w:autoSpaceDE w:val="0"/>
              <w:autoSpaceDN w:val="0"/>
              <w:adjustRightInd w:val="0"/>
              <w:jc w:val="both"/>
            </w:pPr>
            <w:r w:rsidRPr="00830D18">
              <w:t xml:space="preserve">Chemická laboratoř - celková kapacita 16 míst, laboratoř jsou vybaveny zařízením pro měření fyzikálních, mechanických, reologických a termálních vlastností, mikroskop pro hodnocení morfologie, mikrotom pro přípravu mikroskopických vzorků a spektrofotometry. </w:t>
            </w:r>
            <w:r>
              <w:t>Přístroje (vybavení) laboratoře byly finančně podpořeny z ESF č. </w:t>
            </w:r>
            <w:r w:rsidRPr="002D0DEE">
              <w:t>CZ.02.2.67/0.0/0.0/17_044/0008536</w:t>
            </w:r>
            <w:r>
              <w:t>. Ostatní stavební úpravy a vybavení nábytkem bylo realizováno z vlastních finančních zdrojů.</w:t>
            </w:r>
          </w:p>
          <w:p w:rsidR="00A2704D" w:rsidRDefault="00A2704D" w:rsidP="0030329C"/>
        </w:tc>
      </w:tr>
      <w:tr w:rsidR="00A2704D" w:rsidTr="0030329C">
        <w:trPr>
          <w:trHeight w:val="166"/>
        </w:trPr>
        <w:tc>
          <w:tcPr>
            <w:tcW w:w="3368" w:type="dxa"/>
            <w:gridSpan w:val="4"/>
            <w:shd w:val="clear" w:color="auto" w:fill="F7CAAC"/>
          </w:tcPr>
          <w:p w:rsidR="00A2704D" w:rsidRDefault="00A2704D" w:rsidP="0030329C">
            <w:r w:rsidRPr="004D3AA2">
              <w:rPr>
                <w:b/>
              </w:rPr>
              <w:t>Z toho kapacita</w:t>
            </w:r>
            <w:r>
              <w:rPr>
                <w:b/>
              </w:rPr>
              <w:t xml:space="preserve"> v prostorách v nájmu</w:t>
            </w:r>
          </w:p>
        </w:tc>
        <w:tc>
          <w:tcPr>
            <w:tcW w:w="1274" w:type="dxa"/>
          </w:tcPr>
          <w:p w:rsidR="00A2704D" w:rsidRDefault="00A2704D" w:rsidP="0030329C">
            <w:r>
              <w:t>16</w:t>
            </w:r>
          </w:p>
        </w:tc>
        <w:tc>
          <w:tcPr>
            <w:tcW w:w="2321" w:type="dxa"/>
            <w:gridSpan w:val="2"/>
            <w:shd w:val="clear" w:color="auto" w:fill="F7CAAC"/>
          </w:tcPr>
          <w:p w:rsidR="00A2704D" w:rsidRDefault="00A2704D" w:rsidP="0030329C">
            <w:r>
              <w:rPr>
                <w:b/>
                <w:shd w:val="clear" w:color="auto" w:fill="F7CAAC"/>
              </w:rPr>
              <w:t>Doba platnosti nájmu</w:t>
            </w:r>
          </w:p>
        </w:tc>
        <w:tc>
          <w:tcPr>
            <w:tcW w:w="2426" w:type="dxa"/>
            <w:gridSpan w:val="2"/>
          </w:tcPr>
          <w:p w:rsidR="00A2704D" w:rsidRDefault="00A2704D" w:rsidP="0030329C">
            <w:r>
              <w:t>dtto</w:t>
            </w:r>
          </w:p>
        </w:tc>
      </w:tr>
      <w:tr w:rsidR="00A2704D" w:rsidTr="0030329C">
        <w:trPr>
          <w:trHeight w:val="135"/>
        </w:trPr>
        <w:tc>
          <w:tcPr>
            <w:tcW w:w="9389" w:type="dxa"/>
            <w:gridSpan w:val="9"/>
            <w:shd w:val="clear" w:color="auto" w:fill="F7CAAC"/>
          </w:tcPr>
          <w:p w:rsidR="00A2704D" w:rsidRDefault="00A2704D" w:rsidP="0030329C">
            <w:r>
              <w:rPr>
                <w:b/>
              </w:rPr>
              <w:t>Kapacita a popis odborné učebny</w:t>
            </w:r>
          </w:p>
        </w:tc>
      </w:tr>
      <w:tr w:rsidR="00A2704D" w:rsidTr="0030329C">
        <w:trPr>
          <w:trHeight w:val="1693"/>
        </w:trPr>
        <w:tc>
          <w:tcPr>
            <w:tcW w:w="9389" w:type="dxa"/>
            <w:gridSpan w:val="9"/>
          </w:tcPr>
          <w:p w:rsidR="00A2704D" w:rsidRPr="00AB51A9" w:rsidRDefault="00A2704D" w:rsidP="0030329C">
            <w:pPr>
              <w:jc w:val="both"/>
            </w:pPr>
            <w:r w:rsidRPr="00AB51A9">
              <w:t xml:space="preserve">Laboratoř GIS – celková kapacita je 25 míst. Laboratoř je </w:t>
            </w:r>
            <w:r>
              <w:t>zaměřena na prostorové modelování, kartografickou vizualizaci a geostatistiku v oblasti socioekonomických i přírodních věd. Za tímto účelem disponuje specializovaným SW vybavením – jedná se o licence ArcGIS Advanced (nejnovější verze 10.6) včetně licencí ArcGIS Pro v2, doplněné o open source a freeware nástroje QGIS 3.0, GIS GRASS 7.2, Open Jump, MapWindowGIS, gvSIG, uDig a další. Pro osvojení technických dovedností jsou využívány i produkty AUTODESK – zejména AutoCAD Map 3D. Při práci s vícerozměrnými modely je využívána 3D tiskárna Rebelix s adekvátním ovládacím a modelovacím softwarem – Sli3er, Kisslicer, MeshLab. Propojení s terénním výzkumem a sběrem dat in situ je využívána sada poloprofesionálních outdoorových GPS přístrojů (Garmin Oregon, eTrex), přičemž výstupy z měření jsou zpracovávány v SW Garmin Basecamp a QMapShack.</w:t>
            </w:r>
          </w:p>
        </w:tc>
      </w:tr>
      <w:tr w:rsidR="00A2704D" w:rsidTr="0030329C">
        <w:trPr>
          <w:trHeight w:val="164"/>
        </w:trPr>
        <w:tc>
          <w:tcPr>
            <w:tcW w:w="3348" w:type="dxa"/>
            <w:gridSpan w:val="3"/>
            <w:shd w:val="clear" w:color="auto" w:fill="FFCC99"/>
          </w:tcPr>
          <w:p w:rsidR="00A2704D" w:rsidRDefault="00A2704D" w:rsidP="0030329C">
            <w:pPr>
              <w:rPr>
                <w:b/>
              </w:rPr>
            </w:pPr>
            <w:r w:rsidRPr="00AC75CD">
              <w:rPr>
                <w:b/>
              </w:rPr>
              <w:t xml:space="preserve">Z toho kapacita v prostorách </w:t>
            </w:r>
          </w:p>
          <w:p w:rsidR="00A2704D" w:rsidRPr="00AC75CD" w:rsidRDefault="00A2704D" w:rsidP="0030329C">
            <w:pPr>
              <w:rPr>
                <w:b/>
              </w:rPr>
            </w:pPr>
            <w:r w:rsidRPr="00AC75CD">
              <w:rPr>
                <w:b/>
              </w:rPr>
              <w:t>v nájmu</w:t>
            </w:r>
          </w:p>
        </w:tc>
        <w:tc>
          <w:tcPr>
            <w:tcW w:w="1346" w:type="dxa"/>
            <w:gridSpan w:val="3"/>
          </w:tcPr>
          <w:p w:rsidR="00A2704D" w:rsidRDefault="00A2704D" w:rsidP="0030329C">
            <w:r>
              <w:t>25</w:t>
            </w:r>
          </w:p>
        </w:tc>
        <w:tc>
          <w:tcPr>
            <w:tcW w:w="2347" w:type="dxa"/>
            <w:gridSpan w:val="2"/>
            <w:shd w:val="clear" w:color="auto" w:fill="FFCC99"/>
          </w:tcPr>
          <w:p w:rsidR="00A2704D" w:rsidRDefault="00A2704D" w:rsidP="0030329C">
            <w:r>
              <w:rPr>
                <w:b/>
                <w:shd w:val="clear" w:color="auto" w:fill="F7CAAC"/>
              </w:rPr>
              <w:t>Doba platnosti nájmu</w:t>
            </w:r>
          </w:p>
        </w:tc>
        <w:tc>
          <w:tcPr>
            <w:tcW w:w="2348" w:type="dxa"/>
          </w:tcPr>
          <w:p w:rsidR="00A2704D" w:rsidRDefault="00A2704D" w:rsidP="0030329C">
            <w:r>
              <w:t>dtto</w:t>
            </w:r>
          </w:p>
        </w:tc>
      </w:tr>
      <w:tr w:rsidR="00A2704D" w:rsidTr="0030329C">
        <w:trPr>
          <w:trHeight w:val="136"/>
        </w:trPr>
        <w:tc>
          <w:tcPr>
            <w:tcW w:w="9389" w:type="dxa"/>
            <w:gridSpan w:val="9"/>
            <w:shd w:val="clear" w:color="auto" w:fill="FFCC99"/>
          </w:tcPr>
          <w:p w:rsidR="00A2704D" w:rsidRPr="009A4073" w:rsidRDefault="00A2704D" w:rsidP="0030329C">
            <w:pPr>
              <w:rPr>
                <w:b/>
              </w:rPr>
            </w:pPr>
            <w:r w:rsidRPr="009A4073">
              <w:rPr>
                <w:b/>
              </w:rPr>
              <w:t>Kapacita a popis odborné učebny</w:t>
            </w:r>
          </w:p>
        </w:tc>
      </w:tr>
      <w:tr w:rsidR="00A2704D" w:rsidTr="0030329C">
        <w:trPr>
          <w:trHeight w:val="1693"/>
        </w:trPr>
        <w:tc>
          <w:tcPr>
            <w:tcW w:w="9389" w:type="dxa"/>
            <w:gridSpan w:val="9"/>
          </w:tcPr>
          <w:p w:rsidR="00A2704D" w:rsidRPr="00990C16" w:rsidRDefault="00A2704D" w:rsidP="0030329C">
            <w:pPr>
              <w:jc w:val="both"/>
            </w:pPr>
            <w:r w:rsidRPr="00990C16">
              <w:t>Laboratoř KM1 – celková kapacita učebny je 25 míst. Učebna je vybavená specializovaným softwarem TerEx (Modelování úniku nebezpečných chemických látek), Riskan (Analýza rizik), Posim (Simulace/modelování povodní), Obnova (Sdílení dat po mimořádné události), Practis (Tvorba scénářů a simulace), Emoff (informační systém pro podporu krizového řízení), Emoff obce (informační systém pro podporu krizového řízení), Aloha (Modelování úniku nebezpečných chemických látek), QGIS (geografický informační systém), Argis (databáze hmotných rezerv).</w:t>
            </w:r>
            <w:r>
              <w:t xml:space="preserve"> Softwary jsou využívány při výuce odborných předmětů bakalářského i navazujícího magisterského studia, zejména programů a specializací Ochrana obyvatelstva a Řízení rizik.</w:t>
            </w:r>
          </w:p>
        </w:tc>
      </w:tr>
      <w:tr w:rsidR="00A2704D" w:rsidTr="0030329C">
        <w:trPr>
          <w:trHeight w:val="164"/>
        </w:trPr>
        <w:tc>
          <w:tcPr>
            <w:tcW w:w="3348" w:type="dxa"/>
            <w:gridSpan w:val="3"/>
            <w:shd w:val="clear" w:color="auto" w:fill="FFCC99"/>
          </w:tcPr>
          <w:p w:rsidR="00A2704D" w:rsidRDefault="00A2704D" w:rsidP="0030329C">
            <w:pPr>
              <w:rPr>
                <w:b/>
              </w:rPr>
            </w:pPr>
            <w:r w:rsidRPr="00AC75CD">
              <w:rPr>
                <w:b/>
              </w:rPr>
              <w:t xml:space="preserve">Z toho kapacita v prostorách </w:t>
            </w:r>
          </w:p>
          <w:p w:rsidR="00A2704D" w:rsidRDefault="00A2704D" w:rsidP="0030329C">
            <w:pPr>
              <w:rPr>
                <w:b/>
              </w:rPr>
            </w:pPr>
            <w:r w:rsidRPr="00AC75CD">
              <w:rPr>
                <w:b/>
              </w:rPr>
              <w:t>v nájmu</w:t>
            </w:r>
          </w:p>
        </w:tc>
        <w:tc>
          <w:tcPr>
            <w:tcW w:w="1346" w:type="dxa"/>
            <w:gridSpan w:val="3"/>
          </w:tcPr>
          <w:p w:rsidR="00A2704D" w:rsidRPr="00990C16" w:rsidRDefault="00A2704D" w:rsidP="0030329C">
            <w:r w:rsidRPr="00990C16">
              <w:t>25</w:t>
            </w:r>
          </w:p>
        </w:tc>
        <w:tc>
          <w:tcPr>
            <w:tcW w:w="2347" w:type="dxa"/>
            <w:gridSpan w:val="2"/>
            <w:shd w:val="clear" w:color="auto" w:fill="FFCC99"/>
          </w:tcPr>
          <w:p w:rsidR="00A2704D" w:rsidRDefault="00A2704D" w:rsidP="0030329C">
            <w:pPr>
              <w:rPr>
                <w:b/>
              </w:rPr>
            </w:pPr>
            <w:r>
              <w:rPr>
                <w:b/>
                <w:shd w:val="clear" w:color="auto" w:fill="F7CAAC"/>
              </w:rPr>
              <w:t>Doba platnosti nájmu</w:t>
            </w:r>
          </w:p>
        </w:tc>
        <w:tc>
          <w:tcPr>
            <w:tcW w:w="2348" w:type="dxa"/>
          </w:tcPr>
          <w:p w:rsidR="00A2704D" w:rsidRPr="00990C16" w:rsidRDefault="00A2704D" w:rsidP="0030329C">
            <w:r w:rsidRPr="00990C16">
              <w:t>dtto</w:t>
            </w:r>
          </w:p>
        </w:tc>
      </w:tr>
      <w:tr w:rsidR="00A2704D" w:rsidTr="0030329C">
        <w:trPr>
          <w:trHeight w:val="136"/>
        </w:trPr>
        <w:tc>
          <w:tcPr>
            <w:tcW w:w="9389" w:type="dxa"/>
            <w:gridSpan w:val="9"/>
            <w:shd w:val="clear" w:color="auto" w:fill="FFCC99"/>
          </w:tcPr>
          <w:p w:rsidR="00A2704D" w:rsidRDefault="00A2704D" w:rsidP="0030329C">
            <w:pPr>
              <w:rPr>
                <w:b/>
              </w:rPr>
            </w:pPr>
            <w:r w:rsidRPr="009A4073">
              <w:rPr>
                <w:b/>
              </w:rPr>
              <w:t>Kapacita a popis odborné učebny</w:t>
            </w:r>
          </w:p>
        </w:tc>
      </w:tr>
      <w:tr w:rsidR="00A2704D" w:rsidTr="0030329C">
        <w:trPr>
          <w:trHeight w:val="1248"/>
        </w:trPr>
        <w:tc>
          <w:tcPr>
            <w:tcW w:w="9389" w:type="dxa"/>
            <w:gridSpan w:val="9"/>
          </w:tcPr>
          <w:p w:rsidR="00A2704D" w:rsidRPr="00D9322B" w:rsidRDefault="00A2704D" w:rsidP="0030329C">
            <w:pPr>
              <w:jc w:val="both"/>
            </w:pPr>
            <w:r w:rsidRPr="00D9322B">
              <w:t>Laboratoř KM2 – celková kapacita učebny je 24 míst</w:t>
            </w:r>
            <w:r>
              <w:t>.</w:t>
            </w:r>
            <w:r w:rsidRPr="00D9322B">
              <w:t xml:space="preserve"> </w:t>
            </w:r>
            <w:r>
              <w:t>Kromě specializovaných software totožných s laboratoří KM1  je laboratoř KM2 dále vybavena softwarem </w:t>
            </w:r>
            <w:r w:rsidRPr="00D9322B">
              <w:t>VOX/VISO 2002 (jednotný systém varování a vyrozumění), AXIS (správa a obsluha kamerových systémů).</w:t>
            </w:r>
            <w:r>
              <w:t xml:space="preserve"> Softwary jsou využívány při výuce odborných předmětů bakalářského i navazujícího magisterského studia, zejména programů a specializací Ochrana obyvatelstva a Řízení rizik.</w:t>
            </w:r>
          </w:p>
        </w:tc>
      </w:tr>
      <w:tr w:rsidR="00A2704D" w:rsidTr="0030329C">
        <w:trPr>
          <w:trHeight w:val="450"/>
        </w:trPr>
        <w:tc>
          <w:tcPr>
            <w:tcW w:w="3348" w:type="dxa"/>
            <w:gridSpan w:val="3"/>
            <w:shd w:val="clear" w:color="auto" w:fill="FFCC99"/>
          </w:tcPr>
          <w:p w:rsidR="00A2704D" w:rsidRDefault="00A2704D" w:rsidP="0030329C">
            <w:pPr>
              <w:rPr>
                <w:b/>
              </w:rPr>
            </w:pPr>
            <w:r w:rsidRPr="004D3AA2">
              <w:rPr>
                <w:b/>
              </w:rPr>
              <w:t>Z toho kapacita</w:t>
            </w:r>
            <w:r>
              <w:rPr>
                <w:b/>
              </w:rPr>
              <w:t xml:space="preserve"> v prostorách v nájmu</w:t>
            </w:r>
          </w:p>
        </w:tc>
        <w:tc>
          <w:tcPr>
            <w:tcW w:w="1346" w:type="dxa"/>
            <w:gridSpan w:val="3"/>
          </w:tcPr>
          <w:p w:rsidR="00A2704D" w:rsidRPr="00AB51A9" w:rsidRDefault="00A2704D" w:rsidP="0030329C">
            <w:r w:rsidRPr="00AB51A9">
              <w:t>25</w:t>
            </w:r>
          </w:p>
        </w:tc>
        <w:tc>
          <w:tcPr>
            <w:tcW w:w="2347" w:type="dxa"/>
            <w:gridSpan w:val="2"/>
            <w:shd w:val="clear" w:color="auto" w:fill="FFCC99"/>
          </w:tcPr>
          <w:p w:rsidR="00A2704D" w:rsidRDefault="00A2704D" w:rsidP="0030329C">
            <w:pPr>
              <w:rPr>
                <w:b/>
              </w:rPr>
            </w:pPr>
            <w:r>
              <w:rPr>
                <w:b/>
                <w:shd w:val="clear" w:color="auto" w:fill="F7CAAC"/>
              </w:rPr>
              <w:t>Doba platnosti nájmu</w:t>
            </w:r>
          </w:p>
        </w:tc>
        <w:tc>
          <w:tcPr>
            <w:tcW w:w="2348" w:type="dxa"/>
          </w:tcPr>
          <w:p w:rsidR="00A2704D" w:rsidRPr="00AB51A9" w:rsidRDefault="00A2704D" w:rsidP="0030329C">
            <w:r w:rsidRPr="00AB51A9">
              <w:t>dtto</w:t>
            </w:r>
          </w:p>
        </w:tc>
      </w:tr>
      <w:tr w:rsidR="00A2704D" w:rsidTr="0030329C">
        <w:trPr>
          <w:trHeight w:val="136"/>
        </w:trPr>
        <w:tc>
          <w:tcPr>
            <w:tcW w:w="9389" w:type="dxa"/>
            <w:gridSpan w:val="9"/>
            <w:shd w:val="clear" w:color="auto" w:fill="FFCC99"/>
          </w:tcPr>
          <w:p w:rsidR="00A2704D" w:rsidRDefault="00A2704D" w:rsidP="0030329C">
            <w:pPr>
              <w:rPr>
                <w:b/>
              </w:rPr>
            </w:pPr>
            <w:r w:rsidRPr="009A4073">
              <w:rPr>
                <w:b/>
              </w:rPr>
              <w:lastRenderedPageBreak/>
              <w:t>Kapacita a popis odborné učebny</w:t>
            </w:r>
          </w:p>
        </w:tc>
      </w:tr>
      <w:tr w:rsidR="00A2704D" w:rsidTr="0030329C">
        <w:trPr>
          <w:trHeight w:val="1354"/>
        </w:trPr>
        <w:tc>
          <w:tcPr>
            <w:tcW w:w="9389" w:type="dxa"/>
            <w:gridSpan w:val="9"/>
          </w:tcPr>
          <w:p w:rsidR="00A2704D" w:rsidRDefault="00A2704D" w:rsidP="0030329C">
            <w:pPr>
              <w:jc w:val="both"/>
            </w:pPr>
            <w:r w:rsidRPr="00AB51A9">
              <w:t>Laboratoř logistiky – celková kapacita učebny je 25 míst.</w:t>
            </w:r>
            <w:r>
              <w:t xml:space="preserve"> Laboratoř je vybavena specializovanými softwary Witness 3.0, PTV Vissim 7, PTV Visum 14, AUTODESK Factory Design Suite Ultimatre 2013, AUTODESK Inventor 2013, AotoCad 2013 CZ. Softwary Witness a PTV jsou používány zejména v bakalářském studiu při výuce předmětu Logistika výroby a distribuce, kde se provádí simulace výrobní linky a sledování změn dopravních proudů po lokaci distribučního skladu. V navazujícím magisterském studiu je využíván software skupiny Autodesk v předmětu </w:t>
            </w:r>
            <w:r w:rsidRPr="00551A6B">
              <w:t>Modelování výrobních a logistických procesů</w:t>
            </w:r>
            <w:r>
              <w:t>, kde studenti navrhují a zároveň kreslí na základě znalostí uspořádání a bezpečnostních omezení konkrétní výrobní Layout.</w:t>
            </w:r>
          </w:p>
          <w:p w:rsidR="00A2704D" w:rsidRPr="00AB51A9" w:rsidRDefault="00A2704D" w:rsidP="0030329C"/>
        </w:tc>
      </w:tr>
      <w:tr w:rsidR="00A2704D" w:rsidTr="0030329C">
        <w:trPr>
          <w:trHeight w:val="135"/>
        </w:trPr>
        <w:tc>
          <w:tcPr>
            <w:tcW w:w="3294" w:type="dxa"/>
            <w:gridSpan w:val="2"/>
            <w:shd w:val="clear" w:color="auto" w:fill="F7CAAC"/>
          </w:tcPr>
          <w:p w:rsidR="00A2704D" w:rsidRDefault="00A2704D" w:rsidP="0030329C">
            <w:pPr>
              <w:rPr>
                <w:b/>
              </w:rPr>
            </w:pPr>
            <w:r w:rsidRPr="004D3AA2">
              <w:rPr>
                <w:b/>
              </w:rPr>
              <w:t>Z toho kapacita</w:t>
            </w:r>
            <w:r>
              <w:rPr>
                <w:b/>
              </w:rPr>
              <w:t xml:space="preserve"> v prostorách v nájmu</w:t>
            </w:r>
          </w:p>
        </w:tc>
        <w:tc>
          <w:tcPr>
            <w:tcW w:w="1400" w:type="dxa"/>
            <w:gridSpan w:val="4"/>
          </w:tcPr>
          <w:p w:rsidR="00A2704D" w:rsidRPr="00AB51A9" w:rsidRDefault="00A2704D" w:rsidP="0030329C">
            <w:r w:rsidRPr="00AB51A9">
              <w:t>25</w:t>
            </w:r>
          </w:p>
        </w:tc>
        <w:tc>
          <w:tcPr>
            <w:tcW w:w="2347" w:type="dxa"/>
            <w:gridSpan w:val="2"/>
            <w:shd w:val="clear" w:color="auto" w:fill="F7CAAC"/>
          </w:tcPr>
          <w:p w:rsidR="00A2704D" w:rsidRDefault="00A2704D" w:rsidP="0030329C">
            <w:pPr>
              <w:rPr>
                <w:b/>
              </w:rPr>
            </w:pPr>
            <w:r>
              <w:rPr>
                <w:b/>
                <w:shd w:val="clear" w:color="auto" w:fill="F7CAAC"/>
              </w:rPr>
              <w:t>Doba platnosti nájmu</w:t>
            </w:r>
          </w:p>
        </w:tc>
        <w:tc>
          <w:tcPr>
            <w:tcW w:w="2348" w:type="dxa"/>
          </w:tcPr>
          <w:p w:rsidR="00A2704D" w:rsidRPr="00AB51A9" w:rsidRDefault="00A2704D" w:rsidP="0030329C">
            <w:r w:rsidRPr="00AB51A9">
              <w:t>dtto</w:t>
            </w:r>
          </w:p>
        </w:tc>
      </w:tr>
      <w:tr w:rsidR="00A2704D" w:rsidTr="0030329C">
        <w:trPr>
          <w:trHeight w:val="135"/>
        </w:trPr>
        <w:tc>
          <w:tcPr>
            <w:tcW w:w="9389" w:type="dxa"/>
            <w:gridSpan w:val="9"/>
            <w:shd w:val="clear" w:color="auto" w:fill="F7CAAC"/>
          </w:tcPr>
          <w:p w:rsidR="00A2704D" w:rsidRDefault="00A2704D" w:rsidP="0030329C">
            <w:pPr>
              <w:rPr>
                <w:b/>
              </w:rPr>
            </w:pPr>
            <w:r>
              <w:rPr>
                <w:b/>
              </w:rPr>
              <w:t xml:space="preserve">Vyjádření orgánu </w:t>
            </w:r>
            <w:r>
              <w:rPr>
                <w:b/>
                <w:shd w:val="clear" w:color="auto" w:fill="F7CAAC"/>
              </w:rPr>
              <w:t>hygienické služby ze dne</w:t>
            </w:r>
          </w:p>
        </w:tc>
      </w:tr>
      <w:tr w:rsidR="00A2704D" w:rsidTr="0030329C">
        <w:trPr>
          <w:trHeight w:val="680"/>
        </w:trPr>
        <w:tc>
          <w:tcPr>
            <w:tcW w:w="9389" w:type="dxa"/>
            <w:gridSpan w:val="9"/>
          </w:tcPr>
          <w:p w:rsidR="00A2704D" w:rsidRDefault="00A2704D" w:rsidP="0030329C"/>
        </w:tc>
      </w:tr>
      <w:tr w:rsidR="00A2704D" w:rsidTr="0030329C">
        <w:trPr>
          <w:trHeight w:val="205"/>
        </w:trPr>
        <w:tc>
          <w:tcPr>
            <w:tcW w:w="9389" w:type="dxa"/>
            <w:gridSpan w:val="9"/>
            <w:shd w:val="clear" w:color="auto" w:fill="F7CAAC"/>
          </w:tcPr>
          <w:p w:rsidR="00A2704D" w:rsidRDefault="00A2704D" w:rsidP="0030329C">
            <w:pPr>
              <w:rPr>
                <w:b/>
              </w:rPr>
            </w:pPr>
            <w:r>
              <w:rPr>
                <w:b/>
              </w:rPr>
              <w:t>Opatření a podmínky k zajištění rovného přístupu</w:t>
            </w:r>
          </w:p>
        </w:tc>
      </w:tr>
      <w:tr w:rsidR="00A2704D" w:rsidTr="0030329C">
        <w:trPr>
          <w:trHeight w:val="2411"/>
        </w:trPr>
        <w:tc>
          <w:tcPr>
            <w:tcW w:w="9389" w:type="dxa"/>
            <w:gridSpan w:val="9"/>
          </w:tcPr>
          <w:p w:rsidR="00A2704D" w:rsidRDefault="00A2704D" w:rsidP="0030329C">
            <w:pPr>
              <w:pStyle w:val="Default"/>
              <w:jc w:val="both"/>
              <w:rPr>
                <w:sz w:val="20"/>
                <w:szCs w:val="20"/>
              </w:rPr>
            </w:pPr>
            <w:r>
              <w:rPr>
                <w:sz w:val="20"/>
                <w:szCs w:val="20"/>
              </w:rPr>
              <w:t>Na Fakultě logistiky a krizového řízení je vybudováno sociální a technické zázemí dostupné pro studenty i zaměstnance vysoké školy.V prostorách fakulty jsou vybudovány kuchyňky, které jsou dostupné i studentům. V budově je zajištěn bezbariérový přístup pro handicapované studenty a zaměstnance. Studenti mají k dispozici klimatizovanou odpočinkovou místnost, vybavenou pracovními stoly s PC, relaxačními sedacími vaky, automatem na kávu, mikrovlnnou troubou, barelem s vodou. Studenti mají k dispozici rovněž studovnu, vybavenou PC, ve které jsou zároveň poskytovány služby Knihovny UTB.</w:t>
            </w:r>
          </w:p>
          <w:p w:rsidR="00A2704D" w:rsidRDefault="00A2704D" w:rsidP="0030329C">
            <w:pPr>
              <w:pStyle w:val="Default"/>
              <w:jc w:val="both"/>
              <w:rPr>
                <w:sz w:val="20"/>
                <w:szCs w:val="20"/>
              </w:rPr>
            </w:pPr>
          </w:p>
          <w:p w:rsidR="00A2704D" w:rsidRDefault="00A2704D" w:rsidP="0030329C">
            <w:pPr>
              <w:pStyle w:val="Default"/>
              <w:jc w:val="both"/>
              <w:rPr>
                <w:sz w:val="20"/>
                <w:szCs w:val="20"/>
              </w:rPr>
            </w:pPr>
            <w:r>
              <w:rPr>
                <w:sz w:val="20"/>
                <w:szCs w:val="20"/>
              </w:rPr>
              <w:t>Součástí vysokoškolského areálu je ubytovací zařízení (2 budovy) a stravovací zařízení pro studenty a veřejnost.</w:t>
            </w:r>
          </w:p>
          <w:p w:rsidR="00A2704D" w:rsidRDefault="00A2704D" w:rsidP="0030329C">
            <w:pPr>
              <w:spacing w:line="243" w:lineRule="auto"/>
              <w:ind w:right="38"/>
              <w:jc w:val="both"/>
            </w:pPr>
          </w:p>
          <w:p w:rsidR="00A2704D" w:rsidRDefault="00A2704D" w:rsidP="0030329C">
            <w:pPr>
              <w:spacing w:line="243" w:lineRule="auto"/>
              <w:ind w:right="38"/>
              <w:jc w:val="both"/>
            </w:pPr>
            <w:r w:rsidRPr="00EB4AB3">
              <w:t xml:space="preserve">Ve vzdálenosti cca. </w:t>
            </w:r>
            <w:smartTag w:uri="urn:schemas-microsoft-com:office:smarttags" w:element="metricconverter">
              <w:smartTagPr>
                <w:attr w:name="ProductID" w:val="400 m"/>
              </w:smartTagPr>
              <w:r w:rsidRPr="00EB4AB3">
                <w:t>400 m</w:t>
              </w:r>
            </w:smartTag>
            <w:r w:rsidRPr="00EB4AB3">
              <w:t xml:space="preserve"> od vysokoškolského areálu jsou tělovýchovná zařízení (zimní, plavecký a atletický stadion, sportovní hala), kter</w:t>
            </w:r>
            <w:r>
              <w:t>á</w:t>
            </w:r>
            <w:r w:rsidRPr="00EB4AB3">
              <w:t xml:space="preserve"> se využívají pro sportovní aktivity studentů.</w:t>
            </w:r>
          </w:p>
          <w:p w:rsidR="00A2704D" w:rsidRDefault="00A2704D" w:rsidP="0030329C">
            <w:pPr>
              <w:pStyle w:val="Default"/>
              <w:jc w:val="both"/>
              <w:rPr>
                <w:sz w:val="20"/>
                <w:szCs w:val="20"/>
              </w:rPr>
            </w:pPr>
          </w:p>
          <w:p w:rsidR="00A2704D" w:rsidRDefault="00A2704D" w:rsidP="0030329C"/>
        </w:tc>
      </w:tr>
    </w:tbl>
    <w:p w:rsidR="00A2704D" w:rsidRDefault="00A2704D" w:rsidP="00D349CF"/>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p w:rsidR="00A2704D" w:rsidRDefault="00A2704D" w:rsidP="00D349CF">
      <w:pPr>
        <w:spacing w:after="160" w:line="259" w:lineRule="auto"/>
      </w:pP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2704D" w:rsidTr="0030329C">
        <w:tc>
          <w:tcPr>
            <w:tcW w:w="9778" w:type="dxa"/>
            <w:gridSpan w:val="2"/>
            <w:tcBorders>
              <w:bottom w:val="double" w:sz="4" w:space="0" w:color="auto"/>
            </w:tcBorders>
            <w:shd w:val="clear" w:color="auto" w:fill="BDD6EE"/>
          </w:tcPr>
          <w:p w:rsidR="00A2704D" w:rsidRDefault="00A2704D" w:rsidP="0030329C">
            <w:pPr>
              <w:jc w:val="both"/>
              <w:rPr>
                <w:b/>
                <w:sz w:val="28"/>
              </w:rPr>
            </w:pPr>
            <w:r>
              <w:rPr>
                <w:b/>
                <w:sz w:val="28"/>
              </w:rPr>
              <w:lastRenderedPageBreak/>
              <w:t>C-V – Finanční zabezpečení studijního programu</w:t>
            </w:r>
          </w:p>
        </w:tc>
      </w:tr>
      <w:tr w:rsidR="00A2704D" w:rsidTr="0030329C">
        <w:tc>
          <w:tcPr>
            <w:tcW w:w="4219" w:type="dxa"/>
            <w:tcBorders>
              <w:top w:val="single" w:sz="12" w:space="0" w:color="auto"/>
            </w:tcBorders>
            <w:shd w:val="clear" w:color="auto" w:fill="F7CAAC"/>
          </w:tcPr>
          <w:p w:rsidR="00A2704D" w:rsidRDefault="00A2704D" w:rsidP="0030329C">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A2704D" w:rsidRDefault="00A2704D" w:rsidP="0030329C">
            <w:pPr>
              <w:jc w:val="both"/>
              <w:rPr>
                <w:bCs/>
              </w:rPr>
            </w:pPr>
            <w:r>
              <w:rPr>
                <w:bCs/>
              </w:rPr>
              <w:t xml:space="preserve">ano </w:t>
            </w:r>
            <w:r w:rsidRPr="00B57FEB">
              <w:rPr>
                <w:bCs/>
                <w:strike/>
              </w:rPr>
              <w:t>- ne</w:t>
            </w:r>
          </w:p>
        </w:tc>
      </w:tr>
      <w:tr w:rsidR="00A2704D" w:rsidTr="0030329C">
        <w:tc>
          <w:tcPr>
            <w:tcW w:w="9778" w:type="dxa"/>
            <w:gridSpan w:val="2"/>
            <w:shd w:val="clear" w:color="auto" w:fill="F7CAAC"/>
          </w:tcPr>
          <w:p w:rsidR="00A2704D" w:rsidRDefault="00A2704D" w:rsidP="0030329C">
            <w:pPr>
              <w:jc w:val="both"/>
              <w:rPr>
                <w:b/>
              </w:rPr>
            </w:pPr>
            <w:r>
              <w:rPr>
                <w:b/>
              </w:rPr>
              <w:t>Zhodnocení předpokládaných nákladů a zdrojů na uskutečňování studijního programu</w:t>
            </w:r>
          </w:p>
        </w:tc>
      </w:tr>
      <w:tr w:rsidR="00A2704D" w:rsidTr="0030329C">
        <w:trPr>
          <w:trHeight w:val="5398"/>
        </w:trPr>
        <w:tc>
          <w:tcPr>
            <w:tcW w:w="9778" w:type="dxa"/>
            <w:gridSpan w:val="2"/>
          </w:tcPr>
          <w:p w:rsidR="00A2704D" w:rsidRDefault="00A2704D" w:rsidP="0030329C">
            <w:pPr>
              <w:jc w:val="both"/>
            </w:pPr>
          </w:p>
        </w:tc>
      </w:tr>
    </w:tbl>
    <w:p w:rsidR="00A2704D" w:rsidRDefault="00A2704D" w:rsidP="00D349CF"/>
    <w:p w:rsidR="00A2704D" w:rsidRDefault="00A2704D" w:rsidP="00D349CF"/>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p w:rsidR="00A2704D" w:rsidRDefault="00A2704D" w:rsidP="00C50458">
      <w:pPr>
        <w:spacing w:after="240"/>
        <w:rPr>
          <w:b/>
          <w:sz w:val="28"/>
        </w:rPr>
      </w:pP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8"/>
      </w:tblGrid>
      <w:tr w:rsidR="00A2704D" w:rsidTr="0030329C">
        <w:tc>
          <w:tcPr>
            <w:tcW w:w="9288" w:type="dxa"/>
            <w:tcBorders>
              <w:bottom w:val="double" w:sz="4" w:space="0" w:color="auto"/>
            </w:tcBorders>
            <w:shd w:val="clear" w:color="auto" w:fill="BDD6EE"/>
          </w:tcPr>
          <w:p w:rsidR="00A2704D" w:rsidRDefault="00A2704D" w:rsidP="0030329C">
            <w:pPr>
              <w:jc w:val="both"/>
              <w:rPr>
                <w:b/>
                <w:sz w:val="28"/>
              </w:rPr>
            </w:pPr>
            <w:r>
              <w:rPr>
                <w:b/>
                <w:sz w:val="28"/>
              </w:rPr>
              <w:lastRenderedPageBreak/>
              <w:t xml:space="preserve">D-I – </w:t>
            </w:r>
            <w:r>
              <w:rPr>
                <w:b/>
                <w:sz w:val="26"/>
                <w:szCs w:val="26"/>
              </w:rPr>
              <w:t>Záměr rozvoje a další údaje ke studijnímu programu</w:t>
            </w:r>
          </w:p>
        </w:tc>
      </w:tr>
      <w:tr w:rsidR="00A2704D" w:rsidTr="0030329C">
        <w:trPr>
          <w:trHeight w:val="185"/>
        </w:trPr>
        <w:tc>
          <w:tcPr>
            <w:tcW w:w="9288" w:type="dxa"/>
            <w:shd w:val="clear" w:color="auto" w:fill="F7CAAC"/>
          </w:tcPr>
          <w:p w:rsidR="00A2704D" w:rsidRDefault="00A2704D" w:rsidP="0030329C">
            <w:pPr>
              <w:rPr>
                <w:b/>
              </w:rPr>
            </w:pPr>
            <w:r>
              <w:rPr>
                <w:b/>
              </w:rPr>
              <w:t>Záměr rozvoje studijního programu a jeho odůvodnění</w:t>
            </w:r>
          </w:p>
        </w:tc>
      </w:tr>
      <w:tr w:rsidR="00A2704D" w:rsidTr="0030329C">
        <w:trPr>
          <w:trHeight w:val="2835"/>
        </w:trPr>
        <w:tc>
          <w:tcPr>
            <w:tcW w:w="9288" w:type="dxa"/>
            <w:shd w:val="clear" w:color="auto" w:fill="FFFFFF"/>
          </w:tcPr>
          <w:p w:rsidR="00A2704D" w:rsidRPr="00A40F33" w:rsidRDefault="00A2704D" w:rsidP="0030329C">
            <w:pPr>
              <w:jc w:val="both"/>
            </w:pPr>
            <w:r w:rsidRPr="00A40F33">
              <w:t>Navazující</w:t>
            </w:r>
            <w:r>
              <w:t xml:space="preserve"> interdisciplinární</w:t>
            </w:r>
            <w:r w:rsidRPr="00A40F33">
              <w:t xml:space="preserve"> magisterský studijní program </w:t>
            </w:r>
            <w:r>
              <w:t>Bezpečnost společnosti</w:t>
            </w:r>
            <w:r w:rsidRPr="00A40F33">
              <w:t xml:space="preserve"> prohlubuje znalosti a</w:t>
            </w:r>
            <w:r>
              <w:t> </w:t>
            </w:r>
            <w:r w:rsidRPr="00A40F33">
              <w:t>dovednosti absolventů</w:t>
            </w:r>
            <w:r>
              <w:t xml:space="preserve">  z oblasti </w:t>
            </w:r>
            <w:r w:rsidRPr="00A40F33">
              <w:t>bezpečnosti ve specifických podmínkách organizací soukromého a veřejného sektoru na bázi konsekventního vy</w:t>
            </w:r>
            <w:r>
              <w:t xml:space="preserve">hodnocení rizik </w:t>
            </w:r>
            <w:r w:rsidRPr="00A40F33">
              <w:t>a poskytuje jim</w:t>
            </w:r>
            <w:r>
              <w:t xml:space="preserve"> tak</w:t>
            </w:r>
            <w:r w:rsidRPr="00A40F33">
              <w:t xml:space="preserve"> ucelené vzdělání pro výkon</w:t>
            </w:r>
            <w:r>
              <w:t xml:space="preserve"> </w:t>
            </w:r>
            <w:r w:rsidRPr="00A40F33">
              <w:t>středních či vyšších úrovní řízení rizik a bezpečnosti procesů v privátním i veřejném sektoru.</w:t>
            </w:r>
            <w:r>
              <w:t xml:space="preserve"> </w:t>
            </w:r>
            <w:r w:rsidRPr="00A40F33">
              <w:t>Oproti bakalářskému stupni studia navazující magisterský stupeň dále prohloubí poznatky</w:t>
            </w:r>
            <w:r>
              <w:t xml:space="preserve"> </w:t>
            </w:r>
            <w:r w:rsidRPr="00A40F33">
              <w:t>posluchačů o širší souvislosti zkoumaných jevů a</w:t>
            </w:r>
            <w:r>
              <w:t> </w:t>
            </w:r>
            <w:r w:rsidRPr="00A40F33">
              <w:t>zákonitostí a umožní tím jejich vyšší adaptabilnost v praxi,</w:t>
            </w:r>
            <w:r>
              <w:t xml:space="preserve"> </w:t>
            </w:r>
            <w:r w:rsidRPr="00A40F33">
              <w:t xml:space="preserve">jakož i možnost pokračovat v dalším, </w:t>
            </w:r>
            <w:r>
              <w:t xml:space="preserve"> např.</w:t>
            </w:r>
            <w:r w:rsidRPr="00A40F33">
              <w:t xml:space="preserve"> doktorském studiu.</w:t>
            </w:r>
          </w:p>
          <w:p w:rsidR="00A2704D" w:rsidRPr="00A40F33" w:rsidRDefault="00A2704D" w:rsidP="0030329C">
            <w:pPr>
              <w:jc w:val="both"/>
            </w:pPr>
            <w:r w:rsidRPr="00A40F33">
              <w:t xml:space="preserve">V rámci </w:t>
            </w:r>
            <w:r>
              <w:t xml:space="preserve">Fakulty logistiky a krizového řízení </w:t>
            </w:r>
            <w:r w:rsidRPr="00A40F33">
              <w:t xml:space="preserve"> magisterský studijní program navazuje </w:t>
            </w:r>
            <w:r>
              <w:t xml:space="preserve"> </w:t>
            </w:r>
            <w:r w:rsidRPr="00A40F33">
              <w:t>na</w:t>
            </w:r>
            <w:r>
              <w:t xml:space="preserve"> </w:t>
            </w:r>
            <w:r w:rsidRPr="00A40F33">
              <w:t xml:space="preserve"> akreditovan</w:t>
            </w:r>
            <w:r>
              <w:t>é</w:t>
            </w:r>
            <w:r w:rsidRPr="00A40F33">
              <w:t xml:space="preserve"> </w:t>
            </w:r>
            <w:r>
              <w:t xml:space="preserve"> </w:t>
            </w:r>
            <w:r w:rsidRPr="00A40F33">
              <w:t>bakalářsk</w:t>
            </w:r>
            <w:r>
              <w:t>é</w:t>
            </w:r>
          </w:p>
          <w:p w:rsidR="00A2704D" w:rsidRPr="00A40F33" w:rsidRDefault="00A2704D" w:rsidP="0030329C">
            <w:pPr>
              <w:jc w:val="both"/>
            </w:pPr>
            <w:r w:rsidRPr="00A40F33">
              <w:t>studijní program</w:t>
            </w:r>
            <w:r>
              <w:t>y</w:t>
            </w:r>
            <w:r w:rsidRPr="00A40F33">
              <w:t xml:space="preserve"> Ochran</w:t>
            </w:r>
            <w:r>
              <w:t>a</w:t>
            </w:r>
            <w:r w:rsidRPr="00A40F33">
              <w:t xml:space="preserve"> obyvatelstva, Procesní inženýrství, Řízení environmentálních rizik</w:t>
            </w:r>
            <w:r>
              <w:t xml:space="preserve"> a na připravovaný studijní program Aplikovaná logistika, a </w:t>
            </w:r>
            <w:r w:rsidRPr="00A40F33">
              <w:t>klade</w:t>
            </w:r>
            <w:r>
              <w:t xml:space="preserve"> si</w:t>
            </w:r>
            <w:r w:rsidRPr="00A40F33">
              <w:t xml:space="preserve"> za cíl prohlubovat podnikatelskou vrstvu regionu a tím přispívat k jeho hospodářskému rozvoji.</w:t>
            </w:r>
          </w:p>
          <w:p w:rsidR="00A2704D" w:rsidRDefault="00A2704D" w:rsidP="0030329C">
            <w:pPr>
              <w:spacing w:after="60"/>
              <w:jc w:val="both"/>
            </w:pPr>
            <w:r w:rsidRPr="00A40F33">
              <w:t>Studijní program je nabízen uchazečům v prezenční i kombinované formě ve čtyřech studijních specializacích.</w:t>
            </w:r>
          </w:p>
          <w:p w:rsidR="00A2704D" w:rsidRPr="00267195" w:rsidRDefault="00A2704D" w:rsidP="0030329C">
            <w:pPr>
              <w:jc w:val="both"/>
            </w:pPr>
            <w:r w:rsidRPr="00267195">
              <w:t>Rozvoj studijního programu bude založen na průběžné analýze a vyhodnocování následujících faktorů:</w:t>
            </w:r>
          </w:p>
          <w:p w:rsidR="00A2704D" w:rsidRDefault="00A2704D" w:rsidP="0030329C">
            <w:pPr>
              <w:numPr>
                <w:ilvl w:val="0"/>
                <w:numId w:val="72"/>
              </w:numPr>
              <w:jc w:val="both"/>
            </w:pPr>
            <w:r w:rsidRPr="00267195">
              <w:t>potřeby podnikatelského a obecně společenského prostředí v</w:t>
            </w:r>
            <w:r>
              <w:t> </w:t>
            </w:r>
            <w:r w:rsidRPr="00267195">
              <w:t>regionu</w:t>
            </w:r>
            <w:r>
              <w:t>,</w:t>
            </w:r>
          </w:p>
          <w:p w:rsidR="00A2704D" w:rsidRDefault="00A2704D" w:rsidP="0030329C">
            <w:pPr>
              <w:numPr>
                <w:ilvl w:val="0"/>
                <w:numId w:val="72"/>
              </w:numPr>
              <w:jc w:val="both"/>
            </w:pPr>
            <w:r w:rsidRPr="00267195">
              <w:t>moderní trendy a stav poznání</w:t>
            </w:r>
            <w:r>
              <w:t xml:space="preserve"> </w:t>
            </w:r>
            <w:r w:rsidRPr="00267195">
              <w:t>v oborech začleněných do studijního programu.</w:t>
            </w:r>
          </w:p>
          <w:p w:rsidR="00A2704D" w:rsidRDefault="00A2704D" w:rsidP="0030329C">
            <w:pPr>
              <w:spacing w:before="60"/>
              <w:jc w:val="both"/>
            </w:pPr>
            <w:r w:rsidRPr="00267195">
              <w:t>Aktuální potřeby budou, společně se zpětnou vazbou od studentů,</w:t>
            </w:r>
            <w:r>
              <w:t xml:space="preserve"> </w:t>
            </w:r>
            <w:r w:rsidRPr="00267195">
              <w:t>kontinuálně zjišťovány a implementovány dle principů a postupů trvalého zlepšování. Tyto potřeby budou</w:t>
            </w:r>
            <w:r>
              <w:t xml:space="preserve"> </w:t>
            </w:r>
            <w:r w:rsidRPr="00267195">
              <w:t>zohledněny v dalších úpravách studijního programu a předloženy Národnímu akreditačnímu úřadu pro vysoké</w:t>
            </w:r>
            <w:r>
              <w:t xml:space="preserve"> </w:t>
            </w:r>
            <w:r w:rsidRPr="00267195">
              <w:t>školství při předkládání žádosti o prodloužení platnosti akreditace. Prioritou bude stabilizace, dolaďování</w:t>
            </w:r>
            <w:r>
              <w:t xml:space="preserve"> </w:t>
            </w:r>
            <w:r w:rsidRPr="00267195">
              <w:t>a adaptace studijního programu na aktuální požadavky zejména v oblastech obsahové náplně předmětů</w:t>
            </w:r>
            <w:r>
              <w:t xml:space="preserve"> </w:t>
            </w:r>
            <w:r w:rsidRPr="00267195">
              <w:t>a souvisejícího personálního zabezpečení, tj. především zvyšování kvalifikace zapojených pedagogických</w:t>
            </w:r>
            <w:r>
              <w:t xml:space="preserve"> </w:t>
            </w:r>
            <w:r w:rsidRPr="00267195">
              <w:t>pracovníků a zapojení expertů z praxe. Dílčím výsledkem rozvoje studijního programu bude příprava moderních</w:t>
            </w:r>
            <w:r>
              <w:t xml:space="preserve"> </w:t>
            </w:r>
            <w:r w:rsidRPr="00267195">
              <w:t>a aktuálních studijních materiálů. Nespornou roli zde hraje také paralelní vědecko-výzkumná činnost zapojených</w:t>
            </w:r>
            <w:r>
              <w:t xml:space="preserve"> </w:t>
            </w:r>
            <w:r w:rsidRPr="00267195">
              <w:t>pedagogických pracovníků a spolupráce se zahraničními institucemi, jejíž výsledky se odrazí v obsahu výuky.</w:t>
            </w:r>
          </w:p>
          <w:p w:rsidR="00A2704D" w:rsidRDefault="00A2704D" w:rsidP="0030329C">
            <w:pPr>
              <w:jc w:val="both"/>
            </w:pPr>
          </w:p>
          <w:p w:rsidR="00A2704D" w:rsidRDefault="00A2704D" w:rsidP="0030329C"/>
        </w:tc>
      </w:tr>
      <w:tr w:rsidR="00A2704D" w:rsidTr="0030329C">
        <w:trPr>
          <w:trHeight w:val="188"/>
        </w:trPr>
        <w:tc>
          <w:tcPr>
            <w:tcW w:w="9288" w:type="dxa"/>
            <w:shd w:val="clear" w:color="auto" w:fill="F7CAAC"/>
          </w:tcPr>
          <w:p w:rsidR="00A2704D" w:rsidRDefault="00A2704D" w:rsidP="0030329C">
            <w:pPr>
              <w:rPr>
                <w:b/>
              </w:rPr>
            </w:pPr>
            <w:r>
              <w:rPr>
                <w:b/>
              </w:rPr>
              <w:t xml:space="preserve">Počet přijímaných uchazečů ke studiu </w:t>
            </w:r>
            <w:r w:rsidRPr="00622F16">
              <w:rPr>
                <w:b/>
              </w:rPr>
              <w:t>ve studijním programu</w:t>
            </w:r>
          </w:p>
        </w:tc>
      </w:tr>
      <w:tr w:rsidR="00A2704D" w:rsidTr="0030329C">
        <w:trPr>
          <w:trHeight w:val="384"/>
        </w:trPr>
        <w:tc>
          <w:tcPr>
            <w:tcW w:w="9288" w:type="dxa"/>
            <w:shd w:val="clear" w:color="auto" w:fill="FFFFFF"/>
          </w:tcPr>
          <w:p w:rsidR="00A2704D" w:rsidRDefault="00A2704D" w:rsidP="0030329C">
            <w:r>
              <w:t>Předpokládá se přijímání přibližně 80 studentů v prezenční formě studia a 80 v kombinované formě studia.</w:t>
            </w:r>
          </w:p>
        </w:tc>
      </w:tr>
      <w:tr w:rsidR="00A2704D" w:rsidTr="0030329C">
        <w:trPr>
          <w:trHeight w:val="200"/>
        </w:trPr>
        <w:tc>
          <w:tcPr>
            <w:tcW w:w="9288" w:type="dxa"/>
            <w:shd w:val="clear" w:color="auto" w:fill="F7CAAC"/>
          </w:tcPr>
          <w:p w:rsidR="00A2704D" w:rsidRDefault="00A2704D" w:rsidP="0030329C">
            <w:pPr>
              <w:rPr>
                <w:b/>
              </w:rPr>
            </w:pPr>
            <w:r>
              <w:rPr>
                <w:b/>
              </w:rPr>
              <w:t>Předpokládaná uplatnitelnost absolventů na trhu práce</w:t>
            </w:r>
          </w:p>
        </w:tc>
      </w:tr>
      <w:tr w:rsidR="00A2704D" w:rsidTr="0030329C">
        <w:trPr>
          <w:trHeight w:val="3213"/>
        </w:trPr>
        <w:tc>
          <w:tcPr>
            <w:tcW w:w="9288" w:type="dxa"/>
            <w:shd w:val="clear" w:color="auto" w:fill="FFFFFF"/>
          </w:tcPr>
          <w:p w:rsidR="00A2704D" w:rsidRPr="0063228C" w:rsidRDefault="00A2704D" w:rsidP="0030329C">
            <w:pPr>
              <w:jc w:val="both"/>
            </w:pPr>
            <w:r w:rsidRPr="0063228C">
              <w:t>Hlavním cílem studijního programu je vysoká míra uplatnitelnosti absolventů školy na trhu práce. Za tímto účelem jsou ve spolupráci s firemními partnery, klíčovými odborníky z praxe i experty z řady českých i</w:t>
            </w:r>
            <w:r>
              <w:t> </w:t>
            </w:r>
            <w:r w:rsidRPr="0063228C">
              <w:t>zahraničních škol pravidelně inovovány studijní plány, aby v maximální možné míře reflektovaly aktuální potřeby trhu práce.</w:t>
            </w:r>
          </w:p>
          <w:p w:rsidR="00A2704D" w:rsidRDefault="00A2704D" w:rsidP="0030329C">
            <w:pPr>
              <w:jc w:val="both"/>
            </w:pPr>
          </w:p>
          <w:p w:rsidR="00A2704D" w:rsidRDefault="00A2704D" w:rsidP="0030329C">
            <w:pPr>
              <w:jc w:val="both"/>
            </w:pPr>
            <w:r w:rsidRPr="0075387A">
              <w:t xml:space="preserve">Absolventi studia získají hluboký teoretický základ s profesní orientací na řízení bezpečnostních procesů, jež plně reflektují potřeby aktérů bezpečnostního systému státu. Disponují schopnostmi predikovat, rozpoznávat a preventivně </w:t>
            </w:r>
            <w:r>
              <w:t>zmírňovat</w:t>
            </w:r>
            <w:r w:rsidRPr="0075387A">
              <w:t xml:space="preserve"> stavy</w:t>
            </w:r>
            <w:r>
              <w:t>,</w:t>
            </w:r>
            <w:r w:rsidRPr="0075387A">
              <w:t xml:space="preserve"> vedoucí ke vzniku konfliktních interakcí, včetně schopností analyzovat a nalézat postupy řešení, které dovolí zmírnit, resp. eliminovat následky přírodních či antropogenních konfliktních situací. Zmíněné schopnosti jsou rozvíjeny nejprve obecně a posléze profilovány v návaznosti na studovanou specializaci v souladu s nejnovějšími technologickými, vědeckými a praktickými poznatky. Akcent je položen na rozvoj analytických a tvůrčích schopností s cílem včas a adekvátně reagovat na identifikovaná rizika.</w:t>
            </w:r>
          </w:p>
        </w:tc>
      </w:tr>
    </w:tbl>
    <w:p w:rsidR="00A2704D" w:rsidRDefault="00A2704D" w:rsidP="00D349CF"/>
    <w:p w:rsidR="00A2704D" w:rsidRDefault="00A2704D" w:rsidP="00C50458">
      <w:pPr>
        <w:spacing w:after="240"/>
        <w:rPr>
          <w:b/>
          <w:sz w:val="28"/>
        </w:rPr>
      </w:pPr>
    </w:p>
    <w:p w:rsidR="00A2704D" w:rsidRDefault="00A2704D" w:rsidP="00C50458">
      <w:pPr>
        <w:spacing w:after="240"/>
        <w:rPr>
          <w:b/>
          <w:sz w:val="28"/>
        </w:rPr>
      </w:pPr>
    </w:p>
    <w:sectPr w:rsidR="00A2704D" w:rsidSect="00A1519A">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2E18" w:rsidRDefault="00C52E18">
      <w:r>
        <w:separator/>
      </w:r>
    </w:p>
  </w:endnote>
  <w:endnote w:type="continuationSeparator" w:id="0">
    <w:p w:rsidR="00C52E18" w:rsidRDefault="00C52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Helvetica">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rebuchet MS">
    <w:panose1 w:val="020B0603020202020204"/>
    <w:charset w:val="EE"/>
    <w:family w:val="swiss"/>
    <w:pitch w:val="variable"/>
    <w:sig w:usb0="00000287" w:usb1="00000000" w:usb2="00000000" w:usb3="00000000" w:csb0="0000009F" w:csb1="00000000"/>
  </w:font>
  <w:font w:name="UTB Tex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2E18" w:rsidRDefault="00C52E18">
      <w:r>
        <w:separator/>
      </w:r>
    </w:p>
  </w:footnote>
  <w:footnote w:type="continuationSeparator" w:id="0">
    <w:p w:rsidR="00C52E18" w:rsidRDefault="00C52E1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7DDC"/>
    <w:multiLevelType w:val="hybridMultilevel"/>
    <w:tmpl w:val="7A50CE4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E6256D"/>
    <w:multiLevelType w:val="hybridMultilevel"/>
    <w:tmpl w:val="186A09FA"/>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9D0AB5"/>
    <w:multiLevelType w:val="hybridMultilevel"/>
    <w:tmpl w:val="C3144C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032E6E"/>
    <w:multiLevelType w:val="hybridMultilevel"/>
    <w:tmpl w:val="ECFAD07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E4A6F75"/>
    <w:multiLevelType w:val="hybridMultilevel"/>
    <w:tmpl w:val="6BD08516"/>
    <w:lvl w:ilvl="0" w:tplc="AA4EE414">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E632081"/>
    <w:multiLevelType w:val="hybridMultilevel"/>
    <w:tmpl w:val="5BF2E08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DE1524"/>
    <w:multiLevelType w:val="hybridMultilevel"/>
    <w:tmpl w:val="5E985A5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7E1107"/>
    <w:multiLevelType w:val="hybridMultilevel"/>
    <w:tmpl w:val="C63EDA28"/>
    <w:lvl w:ilvl="0" w:tplc="18BE9682">
      <w:start w:val="1"/>
      <w:numFmt w:val="bullet"/>
      <w:lvlText w:val=""/>
      <w:lvlJc w:val="left"/>
      <w:pPr>
        <w:tabs>
          <w:tab w:val="num" w:pos="688"/>
        </w:tabs>
        <w:ind w:left="688" w:hanging="360"/>
      </w:pPr>
      <w:rPr>
        <w:rFonts w:ascii="Symbol" w:hAnsi="Symbol" w:hint="default"/>
      </w:rPr>
    </w:lvl>
    <w:lvl w:ilvl="1" w:tplc="04050003" w:tentative="1">
      <w:start w:val="1"/>
      <w:numFmt w:val="bullet"/>
      <w:lvlText w:val="o"/>
      <w:lvlJc w:val="left"/>
      <w:pPr>
        <w:ind w:left="1408" w:hanging="360"/>
      </w:pPr>
      <w:rPr>
        <w:rFonts w:ascii="Courier New" w:hAnsi="Courier New" w:hint="default"/>
      </w:rPr>
    </w:lvl>
    <w:lvl w:ilvl="2" w:tplc="04050005" w:tentative="1">
      <w:start w:val="1"/>
      <w:numFmt w:val="bullet"/>
      <w:lvlText w:val=""/>
      <w:lvlJc w:val="left"/>
      <w:pPr>
        <w:ind w:left="2128" w:hanging="360"/>
      </w:pPr>
      <w:rPr>
        <w:rFonts w:ascii="Wingdings" w:hAnsi="Wingdings" w:hint="default"/>
      </w:rPr>
    </w:lvl>
    <w:lvl w:ilvl="3" w:tplc="04050001" w:tentative="1">
      <w:start w:val="1"/>
      <w:numFmt w:val="bullet"/>
      <w:lvlText w:val=""/>
      <w:lvlJc w:val="left"/>
      <w:pPr>
        <w:ind w:left="2848" w:hanging="360"/>
      </w:pPr>
      <w:rPr>
        <w:rFonts w:ascii="Symbol" w:hAnsi="Symbol" w:hint="default"/>
      </w:rPr>
    </w:lvl>
    <w:lvl w:ilvl="4" w:tplc="04050003" w:tentative="1">
      <w:start w:val="1"/>
      <w:numFmt w:val="bullet"/>
      <w:lvlText w:val="o"/>
      <w:lvlJc w:val="left"/>
      <w:pPr>
        <w:ind w:left="3568" w:hanging="360"/>
      </w:pPr>
      <w:rPr>
        <w:rFonts w:ascii="Courier New" w:hAnsi="Courier New" w:hint="default"/>
      </w:rPr>
    </w:lvl>
    <w:lvl w:ilvl="5" w:tplc="04050005" w:tentative="1">
      <w:start w:val="1"/>
      <w:numFmt w:val="bullet"/>
      <w:lvlText w:val=""/>
      <w:lvlJc w:val="left"/>
      <w:pPr>
        <w:ind w:left="4288" w:hanging="360"/>
      </w:pPr>
      <w:rPr>
        <w:rFonts w:ascii="Wingdings" w:hAnsi="Wingdings" w:hint="default"/>
      </w:rPr>
    </w:lvl>
    <w:lvl w:ilvl="6" w:tplc="04050001" w:tentative="1">
      <w:start w:val="1"/>
      <w:numFmt w:val="bullet"/>
      <w:lvlText w:val=""/>
      <w:lvlJc w:val="left"/>
      <w:pPr>
        <w:ind w:left="5008" w:hanging="360"/>
      </w:pPr>
      <w:rPr>
        <w:rFonts w:ascii="Symbol" w:hAnsi="Symbol" w:hint="default"/>
      </w:rPr>
    </w:lvl>
    <w:lvl w:ilvl="7" w:tplc="04050003" w:tentative="1">
      <w:start w:val="1"/>
      <w:numFmt w:val="bullet"/>
      <w:lvlText w:val="o"/>
      <w:lvlJc w:val="left"/>
      <w:pPr>
        <w:ind w:left="5728" w:hanging="360"/>
      </w:pPr>
      <w:rPr>
        <w:rFonts w:ascii="Courier New" w:hAnsi="Courier New" w:hint="default"/>
      </w:rPr>
    </w:lvl>
    <w:lvl w:ilvl="8" w:tplc="04050005" w:tentative="1">
      <w:start w:val="1"/>
      <w:numFmt w:val="bullet"/>
      <w:lvlText w:val=""/>
      <w:lvlJc w:val="left"/>
      <w:pPr>
        <w:ind w:left="6448" w:hanging="360"/>
      </w:pPr>
      <w:rPr>
        <w:rFonts w:ascii="Wingdings" w:hAnsi="Wingdings" w:hint="default"/>
      </w:rPr>
    </w:lvl>
  </w:abstractNum>
  <w:abstractNum w:abstractNumId="8" w15:restartNumberingAfterBreak="0">
    <w:nsid w:val="174F7781"/>
    <w:multiLevelType w:val="hybridMultilevel"/>
    <w:tmpl w:val="AB2C63E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84552A"/>
    <w:multiLevelType w:val="hybridMultilevel"/>
    <w:tmpl w:val="F104DE0A"/>
    <w:lvl w:ilvl="0" w:tplc="18BE9682">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994970"/>
    <w:multiLevelType w:val="hybridMultilevel"/>
    <w:tmpl w:val="2A985960"/>
    <w:lvl w:ilvl="0" w:tplc="18BE9682">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195E589E"/>
    <w:multiLevelType w:val="hybridMultilevel"/>
    <w:tmpl w:val="CB10CE1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12" w15:restartNumberingAfterBreak="0">
    <w:nsid w:val="1B5F3C54"/>
    <w:multiLevelType w:val="hybridMultilevel"/>
    <w:tmpl w:val="25E6474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1CCB5929"/>
    <w:multiLevelType w:val="hybridMultilevel"/>
    <w:tmpl w:val="61A8FEB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1D602215"/>
    <w:multiLevelType w:val="hybridMultilevel"/>
    <w:tmpl w:val="8AE4D4F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1590648"/>
    <w:multiLevelType w:val="hybridMultilevel"/>
    <w:tmpl w:val="C66C9C16"/>
    <w:lvl w:ilvl="0" w:tplc="4E28E410">
      <w:start w:val="3"/>
      <w:numFmt w:val="decimal"/>
      <w:lvlText w:val="%1"/>
      <w:lvlJc w:val="left"/>
      <w:pPr>
        <w:ind w:left="495" w:hanging="360"/>
      </w:pPr>
      <w:rPr>
        <w:rFonts w:cs="Times New Roman" w:hint="default"/>
      </w:rPr>
    </w:lvl>
    <w:lvl w:ilvl="1" w:tplc="04050019" w:tentative="1">
      <w:start w:val="1"/>
      <w:numFmt w:val="lowerLetter"/>
      <w:lvlText w:val="%2."/>
      <w:lvlJc w:val="left"/>
      <w:pPr>
        <w:ind w:left="1215" w:hanging="360"/>
      </w:pPr>
      <w:rPr>
        <w:rFonts w:cs="Times New Roman"/>
      </w:rPr>
    </w:lvl>
    <w:lvl w:ilvl="2" w:tplc="0405001B" w:tentative="1">
      <w:start w:val="1"/>
      <w:numFmt w:val="lowerRoman"/>
      <w:lvlText w:val="%3."/>
      <w:lvlJc w:val="right"/>
      <w:pPr>
        <w:ind w:left="1935" w:hanging="180"/>
      </w:pPr>
      <w:rPr>
        <w:rFonts w:cs="Times New Roman"/>
      </w:rPr>
    </w:lvl>
    <w:lvl w:ilvl="3" w:tplc="0405000F" w:tentative="1">
      <w:start w:val="1"/>
      <w:numFmt w:val="decimal"/>
      <w:lvlText w:val="%4."/>
      <w:lvlJc w:val="left"/>
      <w:pPr>
        <w:ind w:left="2655" w:hanging="360"/>
      </w:pPr>
      <w:rPr>
        <w:rFonts w:cs="Times New Roman"/>
      </w:rPr>
    </w:lvl>
    <w:lvl w:ilvl="4" w:tplc="04050019" w:tentative="1">
      <w:start w:val="1"/>
      <w:numFmt w:val="lowerLetter"/>
      <w:lvlText w:val="%5."/>
      <w:lvlJc w:val="left"/>
      <w:pPr>
        <w:ind w:left="3375" w:hanging="360"/>
      </w:pPr>
      <w:rPr>
        <w:rFonts w:cs="Times New Roman"/>
      </w:rPr>
    </w:lvl>
    <w:lvl w:ilvl="5" w:tplc="0405001B" w:tentative="1">
      <w:start w:val="1"/>
      <w:numFmt w:val="lowerRoman"/>
      <w:lvlText w:val="%6."/>
      <w:lvlJc w:val="right"/>
      <w:pPr>
        <w:ind w:left="4095" w:hanging="180"/>
      </w:pPr>
      <w:rPr>
        <w:rFonts w:cs="Times New Roman"/>
      </w:rPr>
    </w:lvl>
    <w:lvl w:ilvl="6" w:tplc="0405000F" w:tentative="1">
      <w:start w:val="1"/>
      <w:numFmt w:val="decimal"/>
      <w:lvlText w:val="%7."/>
      <w:lvlJc w:val="left"/>
      <w:pPr>
        <w:ind w:left="4815" w:hanging="360"/>
      </w:pPr>
      <w:rPr>
        <w:rFonts w:cs="Times New Roman"/>
      </w:rPr>
    </w:lvl>
    <w:lvl w:ilvl="7" w:tplc="04050019" w:tentative="1">
      <w:start w:val="1"/>
      <w:numFmt w:val="lowerLetter"/>
      <w:lvlText w:val="%8."/>
      <w:lvlJc w:val="left"/>
      <w:pPr>
        <w:ind w:left="5535" w:hanging="360"/>
      </w:pPr>
      <w:rPr>
        <w:rFonts w:cs="Times New Roman"/>
      </w:rPr>
    </w:lvl>
    <w:lvl w:ilvl="8" w:tplc="0405001B" w:tentative="1">
      <w:start w:val="1"/>
      <w:numFmt w:val="lowerRoman"/>
      <w:lvlText w:val="%9."/>
      <w:lvlJc w:val="right"/>
      <w:pPr>
        <w:ind w:left="6255" w:hanging="180"/>
      </w:pPr>
      <w:rPr>
        <w:rFonts w:cs="Times New Roman"/>
      </w:rPr>
    </w:lvl>
  </w:abstractNum>
  <w:abstractNum w:abstractNumId="16" w15:restartNumberingAfterBreak="0">
    <w:nsid w:val="21AB5B27"/>
    <w:multiLevelType w:val="hybridMultilevel"/>
    <w:tmpl w:val="280E2446"/>
    <w:lvl w:ilvl="0" w:tplc="04050001">
      <w:start w:val="1"/>
      <w:numFmt w:val="decimal"/>
      <w:pStyle w:val="citace1"/>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7" w15:restartNumberingAfterBreak="0">
    <w:nsid w:val="250567E5"/>
    <w:multiLevelType w:val="hybridMultilevel"/>
    <w:tmpl w:val="F890501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AD0DB0"/>
    <w:multiLevelType w:val="hybridMultilevel"/>
    <w:tmpl w:val="72E2E288"/>
    <w:lvl w:ilvl="0" w:tplc="18BE9682">
      <w:start w:val="1"/>
      <w:numFmt w:val="bullet"/>
      <w:lvlText w:val=""/>
      <w:lvlJc w:val="left"/>
      <w:pPr>
        <w:tabs>
          <w:tab w:val="num" w:pos="754"/>
        </w:tabs>
        <w:ind w:left="754" w:hanging="360"/>
      </w:pPr>
      <w:rPr>
        <w:rFonts w:ascii="Symbol" w:hAnsi="Symbol" w:hint="default"/>
      </w:rPr>
    </w:lvl>
    <w:lvl w:ilvl="1" w:tplc="041B0003" w:tentative="1">
      <w:start w:val="1"/>
      <w:numFmt w:val="bullet"/>
      <w:lvlText w:val="o"/>
      <w:lvlJc w:val="left"/>
      <w:pPr>
        <w:ind w:left="1474" w:hanging="360"/>
      </w:pPr>
      <w:rPr>
        <w:rFonts w:ascii="Courier New" w:hAnsi="Courier New" w:hint="default"/>
      </w:rPr>
    </w:lvl>
    <w:lvl w:ilvl="2" w:tplc="041B0005" w:tentative="1">
      <w:start w:val="1"/>
      <w:numFmt w:val="bullet"/>
      <w:lvlText w:val=""/>
      <w:lvlJc w:val="left"/>
      <w:pPr>
        <w:ind w:left="2194" w:hanging="360"/>
      </w:pPr>
      <w:rPr>
        <w:rFonts w:ascii="Wingdings" w:hAnsi="Wingdings" w:hint="default"/>
      </w:rPr>
    </w:lvl>
    <w:lvl w:ilvl="3" w:tplc="041B0001" w:tentative="1">
      <w:start w:val="1"/>
      <w:numFmt w:val="bullet"/>
      <w:lvlText w:val=""/>
      <w:lvlJc w:val="left"/>
      <w:pPr>
        <w:ind w:left="2914" w:hanging="360"/>
      </w:pPr>
      <w:rPr>
        <w:rFonts w:ascii="Symbol" w:hAnsi="Symbol" w:hint="default"/>
      </w:rPr>
    </w:lvl>
    <w:lvl w:ilvl="4" w:tplc="041B0003" w:tentative="1">
      <w:start w:val="1"/>
      <w:numFmt w:val="bullet"/>
      <w:lvlText w:val="o"/>
      <w:lvlJc w:val="left"/>
      <w:pPr>
        <w:ind w:left="3634" w:hanging="360"/>
      </w:pPr>
      <w:rPr>
        <w:rFonts w:ascii="Courier New" w:hAnsi="Courier New" w:hint="default"/>
      </w:rPr>
    </w:lvl>
    <w:lvl w:ilvl="5" w:tplc="041B0005" w:tentative="1">
      <w:start w:val="1"/>
      <w:numFmt w:val="bullet"/>
      <w:lvlText w:val=""/>
      <w:lvlJc w:val="left"/>
      <w:pPr>
        <w:ind w:left="4354" w:hanging="360"/>
      </w:pPr>
      <w:rPr>
        <w:rFonts w:ascii="Wingdings" w:hAnsi="Wingdings" w:hint="default"/>
      </w:rPr>
    </w:lvl>
    <w:lvl w:ilvl="6" w:tplc="041B0001" w:tentative="1">
      <w:start w:val="1"/>
      <w:numFmt w:val="bullet"/>
      <w:lvlText w:val=""/>
      <w:lvlJc w:val="left"/>
      <w:pPr>
        <w:ind w:left="5074" w:hanging="360"/>
      </w:pPr>
      <w:rPr>
        <w:rFonts w:ascii="Symbol" w:hAnsi="Symbol" w:hint="default"/>
      </w:rPr>
    </w:lvl>
    <w:lvl w:ilvl="7" w:tplc="041B0003" w:tentative="1">
      <w:start w:val="1"/>
      <w:numFmt w:val="bullet"/>
      <w:lvlText w:val="o"/>
      <w:lvlJc w:val="left"/>
      <w:pPr>
        <w:ind w:left="5794" w:hanging="360"/>
      </w:pPr>
      <w:rPr>
        <w:rFonts w:ascii="Courier New" w:hAnsi="Courier New" w:hint="default"/>
      </w:rPr>
    </w:lvl>
    <w:lvl w:ilvl="8" w:tplc="041B0005" w:tentative="1">
      <w:start w:val="1"/>
      <w:numFmt w:val="bullet"/>
      <w:lvlText w:val=""/>
      <w:lvlJc w:val="left"/>
      <w:pPr>
        <w:ind w:left="6514" w:hanging="360"/>
      </w:pPr>
      <w:rPr>
        <w:rFonts w:ascii="Wingdings" w:hAnsi="Wingdings" w:hint="default"/>
      </w:rPr>
    </w:lvl>
  </w:abstractNum>
  <w:abstractNum w:abstractNumId="19"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63A3BBE"/>
    <w:multiLevelType w:val="hybridMultilevel"/>
    <w:tmpl w:val="50428486"/>
    <w:lvl w:ilvl="0" w:tplc="883CC77C">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6D156FB"/>
    <w:multiLevelType w:val="hybridMultilevel"/>
    <w:tmpl w:val="6620769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D90B1A"/>
    <w:multiLevelType w:val="hybridMultilevel"/>
    <w:tmpl w:val="17EAE3D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2A873DF3"/>
    <w:multiLevelType w:val="hybridMultilevel"/>
    <w:tmpl w:val="92C4D12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AC03B3E"/>
    <w:multiLevelType w:val="hybridMultilevel"/>
    <w:tmpl w:val="D022260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3B2872"/>
    <w:multiLevelType w:val="hybridMultilevel"/>
    <w:tmpl w:val="AC744DA6"/>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CB6024C"/>
    <w:multiLevelType w:val="hybridMultilevel"/>
    <w:tmpl w:val="BDD411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0AD1655"/>
    <w:multiLevelType w:val="hybridMultilevel"/>
    <w:tmpl w:val="C1265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343C30DF"/>
    <w:multiLevelType w:val="hybridMultilevel"/>
    <w:tmpl w:val="32D8E25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5E26121"/>
    <w:multiLevelType w:val="hybridMultilevel"/>
    <w:tmpl w:val="F038254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30" w15:restartNumberingAfterBreak="0">
    <w:nsid w:val="37C52D6D"/>
    <w:multiLevelType w:val="hybridMultilevel"/>
    <w:tmpl w:val="EE34073A"/>
    <w:lvl w:ilvl="0" w:tplc="18BE9682">
      <w:start w:val="1"/>
      <w:numFmt w:val="bullet"/>
      <w:lvlText w:val=""/>
      <w:lvlJc w:val="left"/>
      <w:pPr>
        <w:tabs>
          <w:tab w:val="num" w:pos="1134"/>
        </w:tabs>
        <w:ind w:left="1134"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38E60DFD"/>
    <w:multiLevelType w:val="hybridMultilevel"/>
    <w:tmpl w:val="9CFA9EBC"/>
    <w:lvl w:ilvl="0" w:tplc="54C4682A">
      <w:start w:val="2"/>
      <w:numFmt w:val="bullet"/>
      <w:lvlText w:val="-"/>
      <w:lvlJc w:val="left"/>
      <w:pPr>
        <w:tabs>
          <w:tab w:val="num" w:pos="1452"/>
        </w:tabs>
        <w:ind w:left="1452" w:hanging="360"/>
      </w:pPr>
      <w:rPr>
        <w:rFonts w:ascii="Times New Roman" w:eastAsia="Times New Roman" w:hAnsi="Times New Roman" w:hint="default"/>
      </w:rPr>
    </w:lvl>
    <w:lvl w:ilvl="1" w:tplc="04050003" w:tentative="1">
      <w:start w:val="1"/>
      <w:numFmt w:val="bullet"/>
      <w:lvlText w:val="o"/>
      <w:lvlJc w:val="left"/>
      <w:pPr>
        <w:tabs>
          <w:tab w:val="num" w:pos="2172"/>
        </w:tabs>
        <w:ind w:left="2172" w:hanging="360"/>
      </w:pPr>
      <w:rPr>
        <w:rFonts w:ascii="Courier New" w:hAnsi="Courier New" w:hint="default"/>
      </w:rPr>
    </w:lvl>
    <w:lvl w:ilvl="2" w:tplc="04050005" w:tentative="1">
      <w:start w:val="1"/>
      <w:numFmt w:val="bullet"/>
      <w:lvlText w:val=""/>
      <w:lvlJc w:val="left"/>
      <w:pPr>
        <w:tabs>
          <w:tab w:val="num" w:pos="2892"/>
        </w:tabs>
        <w:ind w:left="2892" w:hanging="360"/>
      </w:pPr>
      <w:rPr>
        <w:rFonts w:ascii="Wingdings" w:hAnsi="Wingdings" w:hint="default"/>
      </w:rPr>
    </w:lvl>
    <w:lvl w:ilvl="3" w:tplc="04050001" w:tentative="1">
      <w:start w:val="1"/>
      <w:numFmt w:val="bullet"/>
      <w:lvlText w:val=""/>
      <w:lvlJc w:val="left"/>
      <w:pPr>
        <w:tabs>
          <w:tab w:val="num" w:pos="3612"/>
        </w:tabs>
        <w:ind w:left="3612" w:hanging="360"/>
      </w:pPr>
      <w:rPr>
        <w:rFonts w:ascii="Symbol" w:hAnsi="Symbol" w:hint="default"/>
      </w:rPr>
    </w:lvl>
    <w:lvl w:ilvl="4" w:tplc="04050003" w:tentative="1">
      <w:start w:val="1"/>
      <w:numFmt w:val="bullet"/>
      <w:lvlText w:val="o"/>
      <w:lvlJc w:val="left"/>
      <w:pPr>
        <w:tabs>
          <w:tab w:val="num" w:pos="4332"/>
        </w:tabs>
        <w:ind w:left="4332" w:hanging="360"/>
      </w:pPr>
      <w:rPr>
        <w:rFonts w:ascii="Courier New" w:hAnsi="Courier New" w:hint="default"/>
      </w:rPr>
    </w:lvl>
    <w:lvl w:ilvl="5" w:tplc="04050005" w:tentative="1">
      <w:start w:val="1"/>
      <w:numFmt w:val="bullet"/>
      <w:lvlText w:val=""/>
      <w:lvlJc w:val="left"/>
      <w:pPr>
        <w:tabs>
          <w:tab w:val="num" w:pos="5052"/>
        </w:tabs>
        <w:ind w:left="5052" w:hanging="360"/>
      </w:pPr>
      <w:rPr>
        <w:rFonts w:ascii="Wingdings" w:hAnsi="Wingdings" w:hint="default"/>
      </w:rPr>
    </w:lvl>
    <w:lvl w:ilvl="6" w:tplc="04050001" w:tentative="1">
      <w:start w:val="1"/>
      <w:numFmt w:val="bullet"/>
      <w:lvlText w:val=""/>
      <w:lvlJc w:val="left"/>
      <w:pPr>
        <w:tabs>
          <w:tab w:val="num" w:pos="5772"/>
        </w:tabs>
        <w:ind w:left="5772" w:hanging="360"/>
      </w:pPr>
      <w:rPr>
        <w:rFonts w:ascii="Symbol" w:hAnsi="Symbol" w:hint="default"/>
      </w:rPr>
    </w:lvl>
    <w:lvl w:ilvl="7" w:tplc="04050003" w:tentative="1">
      <w:start w:val="1"/>
      <w:numFmt w:val="bullet"/>
      <w:lvlText w:val="o"/>
      <w:lvlJc w:val="left"/>
      <w:pPr>
        <w:tabs>
          <w:tab w:val="num" w:pos="6492"/>
        </w:tabs>
        <w:ind w:left="6492" w:hanging="360"/>
      </w:pPr>
      <w:rPr>
        <w:rFonts w:ascii="Courier New" w:hAnsi="Courier New" w:hint="default"/>
      </w:rPr>
    </w:lvl>
    <w:lvl w:ilvl="8" w:tplc="04050005" w:tentative="1">
      <w:start w:val="1"/>
      <w:numFmt w:val="bullet"/>
      <w:lvlText w:val=""/>
      <w:lvlJc w:val="left"/>
      <w:pPr>
        <w:tabs>
          <w:tab w:val="num" w:pos="7212"/>
        </w:tabs>
        <w:ind w:left="7212" w:hanging="360"/>
      </w:pPr>
      <w:rPr>
        <w:rFonts w:ascii="Wingdings" w:hAnsi="Wingdings" w:hint="default"/>
      </w:rPr>
    </w:lvl>
  </w:abstractNum>
  <w:abstractNum w:abstractNumId="32" w15:restartNumberingAfterBreak="0">
    <w:nsid w:val="3919453F"/>
    <w:multiLevelType w:val="multilevel"/>
    <w:tmpl w:val="AF28452A"/>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3A4F23A7"/>
    <w:multiLevelType w:val="hybridMultilevel"/>
    <w:tmpl w:val="EF0AFD96"/>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34" w15:restartNumberingAfterBreak="0">
    <w:nsid w:val="3AA17DC7"/>
    <w:multiLevelType w:val="hybridMultilevel"/>
    <w:tmpl w:val="36469A88"/>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5" w15:restartNumberingAfterBreak="0">
    <w:nsid w:val="3AFD41FB"/>
    <w:multiLevelType w:val="hybridMultilevel"/>
    <w:tmpl w:val="D7709D56"/>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3B2661C5"/>
    <w:multiLevelType w:val="hybridMultilevel"/>
    <w:tmpl w:val="1130C7D6"/>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CEA1395"/>
    <w:multiLevelType w:val="hybridMultilevel"/>
    <w:tmpl w:val="D4DA559A"/>
    <w:lvl w:ilvl="0" w:tplc="18BE9682">
      <w:start w:val="1"/>
      <w:numFmt w:val="bullet"/>
      <w:lvlText w:val=""/>
      <w:lvlJc w:val="left"/>
      <w:pPr>
        <w:tabs>
          <w:tab w:val="num" w:pos="768"/>
        </w:tabs>
        <w:ind w:left="768" w:hanging="360"/>
      </w:pPr>
      <w:rPr>
        <w:rFonts w:ascii="Symbol" w:hAnsi="Symbol" w:hint="default"/>
      </w:rPr>
    </w:lvl>
    <w:lvl w:ilvl="1" w:tplc="04050003" w:tentative="1">
      <w:start w:val="1"/>
      <w:numFmt w:val="bullet"/>
      <w:lvlText w:val="o"/>
      <w:lvlJc w:val="left"/>
      <w:pPr>
        <w:tabs>
          <w:tab w:val="num" w:pos="1488"/>
        </w:tabs>
        <w:ind w:left="1488" w:hanging="360"/>
      </w:pPr>
      <w:rPr>
        <w:rFonts w:ascii="Courier New" w:hAnsi="Courier New" w:hint="default"/>
      </w:rPr>
    </w:lvl>
    <w:lvl w:ilvl="2" w:tplc="04050005" w:tentative="1">
      <w:start w:val="1"/>
      <w:numFmt w:val="bullet"/>
      <w:lvlText w:val=""/>
      <w:lvlJc w:val="left"/>
      <w:pPr>
        <w:tabs>
          <w:tab w:val="num" w:pos="2208"/>
        </w:tabs>
        <w:ind w:left="2208" w:hanging="360"/>
      </w:pPr>
      <w:rPr>
        <w:rFonts w:ascii="Wingdings" w:hAnsi="Wingdings" w:hint="default"/>
      </w:rPr>
    </w:lvl>
    <w:lvl w:ilvl="3" w:tplc="04050001" w:tentative="1">
      <w:start w:val="1"/>
      <w:numFmt w:val="bullet"/>
      <w:lvlText w:val=""/>
      <w:lvlJc w:val="left"/>
      <w:pPr>
        <w:tabs>
          <w:tab w:val="num" w:pos="2928"/>
        </w:tabs>
        <w:ind w:left="2928" w:hanging="360"/>
      </w:pPr>
      <w:rPr>
        <w:rFonts w:ascii="Symbol" w:hAnsi="Symbol" w:hint="default"/>
      </w:rPr>
    </w:lvl>
    <w:lvl w:ilvl="4" w:tplc="04050003" w:tentative="1">
      <w:start w:val="1"/>
      <w:numFmt w:val="bullet"/>
      <w:lvlText w:val="o"/>
      <w:lvlJc w:val="left"/>
      <w:pPr>
        <w:tabs>
          <w:tab w:val="num" w:pos="3648"/>
        </w:tabs>
        <w:ind w:left="3648" w:hanging="360"/>
      </w:pPr>
      <w:rPr>
        <w:rFonts w:ascii="Courier New" w:hAnsi="Courier New" w:hint="default"/>
      </w:rPr>
    </w:lvl>
    <w:lvl w:ilvl="5" w:tplc="04050005" w:tentative="1">
      <w:start w:val="1"/>
      <w:numFmt w:val="bullet"/>
      <w:lvlText w:val=""/>
      <w:lvlJc w:val="left"/>
      <w:pPr>
        <w:tabs>
          <w:tab w:val="num" w:pos="4368"/>
        </w:tabs>
        <w:ind w:left="4368" w:hanging="360"/>
      </w:pPr>
      <w:rPr>
        <w:rFonts w:ascii="Wingdings" w:hAnsi="Wingdings" w:hint="default"/>
      </w:rPr>
    </w:lvl>
    <w:lvl w:ilvl="6" w:tplc="04050001" w:tentative="1">
      <w:start w:val="1"/>
      <w:numFmt w:val="bullet"/>
      <w:lvlText w:val=""/>
      <w:lvlJc w:val="left"/>
      <w:pPr>
        <w:tabs>
          <w:tab w:val="num" w:pos="5088"/>
        </w:tabs>
        <w:ind w:left="5088" w:hanging="360"/>
      </w:pPr>
      <w:rPr>
        <w:rFonts w:ascii="Symbol" w:hAnsi="Symbol" w:hint="default"/>
      </w:rPr>
    </w:lvl>
    <w:lvl w:ilvl="7" w:tplc="04050003" w:tentative="1">
      <w:start w:val="1"/>
      <w:numFmt w:val="bullet"/>
      <w:lvlText w:val="o"/>
      <w:lvlJc w:val="left"/>
      <w:pPr>
        <w:tabs>
          <w:tab w:val="num" w:pos="5808"/>
        </w:tabs>
        <w:ind w:left="5808" w:hanging="360"/>
      </w:pPr>
      <w:rPr>
        <w:rFonts w:ascii="Courier New" w:hAnsi="Courier New" w:hint="default"/>
      </w:rPr>
    </w:lvl>
    <w:lvl w:ilvl="8" w:tplc="04050005" w:tentative="1">
      <w:start w:val="1"/>
      <w:numFmt w:val="bullet"/>
      <w:lvlText w:val=""/>
      <w:lvlJc w:val="left"/>
      <w:pPr>
        <w:tabs>
          <w:tab w:val="num" w:pos="6528"/>
        </w:tabs>
        <w:ind w:left="6528" w:hanging="360"/>
      </w:pPr>
      <w:rPr>
        <w:rFonts w:ascii="Wingdings" w:hAnsi="Wingdings" w:hint="default"/>
      </w:rPr>
    </w:lvl>
  </w:abstractNum>
  <w:abstractNum w:abstractNumId="38" w15:restartNumberingAfterBreak="0">
    <w:nsid w:val="40762A06"/>
    <w:multiLevelType w:val="hybridMultilevel"/>
    <w:tmpl w:val="B074F872"/>
    <w:lvl w:ilvl="0" w:tplc="18BE9682">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4262FEC"/>
    <w:multiLevelType w:val="hybridMultilevel"/>
    <w:tmpl w:val="6C2ADF4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5837A6F"/>
    <w:multiLevelType w:val="hybridMultilevel"/>
    <w:tmpl w:val="77800952"/>
    <w:lvl w:ilvl="0" w:tplc="18BE9682">
      <w:start w:val="1"/>
      <w:numFmt w:val="bullet"/>
      <w:lvlText w:val=""/>
      <w:lvlJc w:val="left"/>
      <w:pPr>
        <w:tabs>
          <w:tab w:val="num" w:pos="720"/>
        </w:tabs>
        <w:ind w:left="720" w:hanging="360"/>
      </w:pPr>
      <w:rPr>
        <w:rFonts w:ascii="Symbol" w:hAnsi="Symbol" w:hint="default"/>
        <w:sz w:val="20"/>
        <w:u w:color="FF0000"/>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41" w15:restartNumberingAfterBreak="0">
    <w:nsid w:val="45CE3872"/>
    <w:multiLevelType w:val="hybridMultilevel"/>
    <w:tmpl w:val="376A2D98"/>
    <w:lvl w:ilvl="0" w:tplc="18BE9682">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ind w:left="1440" w:hanging="360"/>
      </w:pPr>
      <w:rPr>
        <w:rFonts w:cs="Times New Roman"/>
      </w:rPr>
    </w:lvl>
    <w:lvl w:ilvl="2" w:tplc="04090005" w:tentative="1">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42" w15:restartNumberingAfterBreak="0">
    <w:nsid w:val="460E4FB3"/>
    <w:multiLevelType w:val="hybridMultilevel"/>
    <w:tmpl w:val="AC2C9DFA"/>
    <w:lvl w:ilvl="0" w:tplc="18BE9682">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477F0548"/>
    <w:multiLevelType w:val="hybridMultilevel"/>
    <w:tmpl w:val="7CB247EC"/>
    <w:lvl w:ilvl="0" w:tplc="18BE9682">
      <w:start w:val="1"/>
      <w:numFmt w:val="bullet"/>
      <w:lvlText w:val=""/>
      <w:lvlJc w:val="left"/>
      <w:pPr>
        <w:tabs>
          <w:tab w:val="num" w:pos="720"/>
        </w:tabs>
        <w:ind w:left="720" w:hanging="360"/>
      </w:pPr>
      <w:rPr>
        <w:rFonts w:ascii="Symbol" w:hAnsi="Symbol" w:hint="default"/>
        <w:sz w:val="20"/>
        <w:u w:color="FF000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4" w15:restartNumberingAfterBreak="0">
    <w:nsid w:val="49626D62"/>
    <w:multiLevelType w:val="multilevel"/>
    <w:tmpl w:val="4DBCA1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498654F9"/>
    <w:multiLevelType w:val="hybridMultilevel"/>
    <w:tmpl w:val="53649350"/>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15:restartNumberingAfterBreak="0">
    <w:nsid w:val="4B357EBF"/>
    <w:multiLevelType w:val="hybridMultilevel"/>
    <w:tmpl w:val="EEB2E442"/>
    <w:lvl w:ilvl="0" w:tplc="18BE9682">
      <w:start w:val="1"/>
      <w:numFmt w:val="bullet"/>
      <w:lvlText w:val=""/>
      <w:lvlJc w:val="left"/>
      <w:pPr>
        <w:tabs>
          <w:tab w:val="num" w:pos="1134"/>
        </w:tabs>
        <w:ind w:left="1134" w:hanging="360"/>
      </w:pPr>
      <w:rPr>
        <w:rFonts w:ascii="Symbol" w:hAnsi="Symbol" w:hint="default"/>
      </w:rPr>
    </w:lvl>
    <w:lvl w:ilvl="1" w:tplc="7152D118">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7" w15:restartNumberingAfterBreak="0">
    <w:nsid w:val="4CD967DF"/>
    <w:multiLevelType w:val="hybridMultilevel"/>
    <w:tmpl w:val="27E6FDDA"/>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4ED91FF8"/>
    <w:multiLevelType w:val="hybridMultilevel"/>
    <w:tmpl w:val="37A076F0"/>
    <w:lvl w:ilvl="0" w:tplc="04050017">
      <w:start w:val="1"/>
      <w:numFmt w:val="lowerLetter"/>
      <w:lvlText w:val="%1)"/>
      <w:lvlJc w:val="left"/>
      <w:pPr>
        <w:ind w:left="1134" w:hanging="360"/>
      </w:pPr>
      <w:rPr>
        <w:rFonts w:cs="Times New Roman"/>
      </w:rPr>
    </w:lvl>
    <w:lvl w:ilvl="1" w:tplc="04050019" w:tentative="1">
      <w:start w:val="1"/>
      <w:numFmt w:val="lowerLetter"/>
      <w:lvlText w:val="%2."/>
      <w:lvlJc w:val="left"/>
      <w:pPr>
        <w:ind w:left="1854" w:hanging="360"/>
      </w:pPr>
      <w:rPr>
        <w:rFonts w:cs="Times New Roman"/>
      </w:rPr>
    </w:lvl>
    <w:lvl w:ilvl="2" w:tplc="0405001B" w:tentative="1">
      <w:start w:val="1"/>
      <w:numFmt w:val="lowerRoman"/>
      <w:lvlText w:val="%3."/>
      <w:lvlJc w:val="right"/>
      <w:pPr>
        <w:ind w:left="2574" w:hanging="180"/>
      </w:pPr>
      <w:rPr>
        <w:rFonts w:cs="Times New Roman"/>
      </w:rPr>
    </w:lvl>
    <w:lvl w:ilvl="3" w:tplc="0405000F" w:tentative="1">
      <w:start w:val="1"/>
      <w:numFmt w:val="decimal"/>
      <w:lvlText w:val="%4."/>
      <w:lvlJc w:val="left"/>
      <w:pPr>
        <w:ind w:left="3294" w:hanging="360"/>
      </w:pPr>
      <w:rPr>
        <w:rFonts w:cs="Times New Roman"/>
      </w:rPr>
    </w:lvl>
    <w:lvl w:ilvl="4" w:tplc="04050019" w:tentative="1">
      <w:start w:val="1"/>
      <w:numFmt w:val="lowerLetter"/>
      <w:lvlText w:val="%5."/>
      <w:lvlJc w:val="left"/>
      <w:pPr>
        <w:ind w:left="4014" w:hanging="360"/>
      </w:pPr>
      <w:rPr>
        <w:rFonts w:cs="Times New Roman"/>
      </w:rPr>
    </w:lvl>
    <w:lvl w:ilvl="5" w:tplc="0405001B" w:tentative="1">
      <w:start w:val="1"/>
      <w:numFmt w:val="lowerRoman"/>
      <w:lvlText w:val="%6."/>
      <w:lvlJc w:val="right"/>
      <w:pPr>
        <w:ind w:left="4734" w:hanging="180"/>
      </w:pPr>
      <w:rPr>
        <w:rFonts w:cs="Times New Roman"/>
      </w:rPr>
    </w:lvl>
    <w:lvl w:ilvl="6" w:tplc="0405000F" w:tentative="1">
      <w:start w:val="1"/>
      <w:numFmt w:val="decimal"/>
      <w:lvlText w:val="%7."/>
      <w:lvlJc w:val="left"/>
      <w:pPr>
        <w:ind w:left="5454" w:hanging="360"/>
      </w:pPr>
      <w:rPr>
        <w:rFonts w:cs="Times New Roman"/>
      </w:rPr>
    </w:lvl>
    <w:lvl w:ilvl="7" w:tplc="04050019" w:tentative="1">
      <w:start w:val="1"/>
      <w:numFmt w:val="lowerLetter"/>
      <w:lvlText w:val="%8."/>
      <w:lvlJc w:val="left"/>
      <w:pPr>
        <w:ind w:left="6174" w:hanging="360"/>
      </w:pPr>
      <w:rPr>
        <w:rFonts w:cs="Times New Roman"/>
      </w:rPr>
    </w:lvl>
    <w:lvl w:ilvl="8" w:tplc="0405001B" w:tentative="1">
      <w:start w:val="1"/>
      <w:numFmt w:val="lowerRoman"/>
      <w:lvlText w:val="%9."/>
      <w:lvlJc w:val="right"/>
      <w:pPr>
        <w:ind w:left="6894" w:hanging="180"/>
      </w:pPr>
      <w:rPr>
        <w:rFonts w:cs="Times New Roman"/>
      </w:rPr>
    </w:lvl>
  </w:abstractNum>
  <w:abstractNum w:abstractNumId="49" w15:restartNumberingAfterBreak="0">
    <w:nsid w:val="5041048C"/>
    <w:multiLevelType w:val="hybridMultilevel"/>
    <w:tmpl w:val="16E0134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1E8654F"/>
    <w:multiLevelType w:val="hybridMultilevel"/>
    <w:tmpl w:val="1F50BE5A"/>
    <w:lvl w:ilvl="0" w:tplc="FB2684FC">
      <w:start w:val="1"/>
      <w:numFmt w:val="decimal"/>
      <w:lvlText w:val="%1)"/>
      <w:lvlJc w:val="left"/>
      <w:pPr>
        <w:ind w:left="431" w:hanging="360"/>
      </w:pPr>
      <w:rPr>
        <w:rFonts w:cs="Times New Roman" w:hint="default"/>
      </w:rPr>
    </w:lvl>
    <w:lvl w:ilvl="1" w:tplc="04050019" w:tentative="1">
      <w:start w:val="1"/>
      <w:numFmt w:val="lowerLetter"/>
      <w:lvlText w:val="%2."/>
      <w:lvlJc w:val="left"/>
      <w:pPr>
        <w:ind w:left="1151" w:hanging="360"/>
      </w:pPr>
      <w:rPr>
        <w:rFonts w:cs="Times New Roman"/>
      </w:rPr>
    </w:lvl>
    <w:lvl w:ilvl="2" w:tplc="0405001B" w:tentative="1">
      <w:start w:val="1"/>
      <w:numFmt w:val="lowerRoman"/>
      <w:lvlText w:val="%3."/>
      <w:lvlJc w:val="right"/>
      <w:pPr>
        <w:ind w:left="1871" w:hanging="180"/>
      </w:pPr>
      <w:rPr>
        <w:rFonts w:cs="Times New Roman"/>
      </w:rPr>
    </w:lvl>
    <w:lvl w:ilvl="3" w:tplc="0405000F" w:tentative="1">
      <w:start w:val="1"/>
      <w:numFmt w:val="decimal"/>
      <w:lvlText w:val="%4."/>
      <w:lvlJc w:val="left"/>
      <w:pPr>
        <w:ind w:left="2591" w:hanging="360"/>
      </w:pPr>
      <w:rPr>
        <w:rFonts w:cs="Times New Roman"/>
      </w:rPr>
    </w:lvl>
    <w:lvl w:ilvl="4" w:tplc="04050019" w:tentative="1">
      <w:start w:val="1"/>
      <w:numFmt w:val="lowerLetter"/>
      <w:lvlText w:val="%5."/>
      <w:lvlJc w:val="left"/>
      <w:pPr>
        <w:ind w:left="3311" w:hanging="360"/>
      </w:pPr>
      <w:rPr>
        <w:rFonts w:cs="Times New Roman"/>
      </w:rPr>
    </w:lvl>
    <w:lvl w:ilvl="5" w:tplc="0405001B" w:tentative="1">
      <w:start w:val="1"/>
      <w:numFmt w:val="lowerRoman"/>
      <w:lvlText w:val="%6."/>
      <w:lvlJc w:val="right"/>
      <w:pPr>
        <w:ind w:left="4031" w:hanging="180"/>
      </w:pPr>
      <w:rPr>
        <w:rFonts w:cs="Times New Roman"/>
      </w:rPr>
    </w:lvl>
    <w:lvl w:ilvl="6" w:tplc="0405000F" w:tentative="1">
      <w:start w:val="1"/>
      <w:numFmt w:val="decimal"/>
      <w:lvlText w:val="%7."/>
      <w:lvlJc w:val="left"/>
      <w:pPr>
        <w:ind w:left="4751" w:hanging="360"/>
      </w:pPr>
      <w:rPr>
        <w:rFonts w:cs="Times New Roman"/>
      </w:rPr>
    </w:lvl>
    <w:lvl w:ilvl="7" w:tplc="04050019" w:tentative="1">
      <w:start w:val="1"/>
      <w:numFmt w:val="lowerLetter"/>
      <w:lvlText w:val="%8."/>
      <w:lvlJc w:val="left"/>
      <w:pPr>
        <w:ind w:left="5471" w:hanging="360"/>
      </w:pPr>
      <w:rPr>
        <w:rFonts w:cs="Times New Roman"/>
      </w:rPr>
    </w:lvl>
    <w:lvl w:ilvl="8" w:tplc="0405001B" w:tentative="1">
      <w:start w:val="1"/>
      <w:numFmt w:val="lowerRoman"/>
      <w:lvlText w:val="%9."/>
      <w:lvlJc w:val="right"/>
      <w:pPr>
        <w:ind w:left="6191" w:hanging="180"/>
      </w:pPr>
      <w:rPr>
        <w:rFonts w:cs="Times New Roman"/>
      </w:rPr>
    </w:lvl>
  </w:abstractNum>
  <w:abstractNum w:abstractNumId="51" w15:restartNumberingAfterBreak="0">
    <w:nsid w:val="568A4769"/>
    <w:multiLevelType w:val="hybridMultilevel"/>
    <w:tmpl w:val="8A7C5370"/>
    <w:lvl w:ilvl="0" w:tplc="B15C99A4">
      <w:start w:val="1"/>
      <w:numFmt w:val="decimal"/>
      <w:pStyle w:val="Cislovani"/>
      <w:lvlText w:val="%1."/>
      <w:lvlJc w:val="right"/>
      <w:pPr>
        <w:ind w:left="720" w:hanging="360"/>
      </w:pPr>
      <w:rPr>
        <w:rFonts w:ascii="Times New Roman" w:hAnsi="Times New Roman" w:cs="Times New Roman" w:hint="default"/>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52" w15:restartNumberingAfterBreak="0">
    <w:nsid w:val="56B113B4"/>
    <w:multiLevelType w:val="hybridMultilevel"/>
    <w:tmpl w:val="4CCA7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7F528EA"/>
    <w:multiLevelType w:val="hybridMultilevel"/>
    <w:tmpl w:val="A14207D8"/>
    <w:lvl w:ilvl="0" w:tplc="54C4682A">
      <w:start w:val="2"/>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9415337"/>
    <w:multiLevelType w:val="hybridMultilevel"/>
    <w:tmpl w:val="559C99F0"/>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A7C1ED5"/>
    <w:multiLevelType w:val="hybridMultilevel"/>
    <w:tmpl w:val="0BE46E7A"/>
    <w:lvl w:ilvl="0" w:tplc="0405000F">
      <w:start w:val="1"/>
      <w:numFmt w:val="bullet"/>
      <w:lvlText w:val=""/>
      <w:lvlJc w:val="left"/>
      <w:pPr>
        <w:tabs>
          <w:tab w:val="num" w:pos="720"/>
        </w:tabs>
        <w:ind w:left="720" w:hanging="360"/>
      </w:pPr>
      <w:rPr>
        <w:rFonts w:ascii="Symbol" w:hAnsi="Symbol" w:hint="default"/>
        <w:sz w:val="20"/>
        <w:u w:color="FF000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6" w15:restartNumberingAfterBreak="0">
    <w:nsid w:val="5A943420"/>
    <w:multiLevelType w:val="hybridMultilevel"/>
    <w:tmpl w:val="EEBE86E8"/>
    <w:lvl w:ilvl="0" w:tplc="70D86FBA">
      <w:start w:val="1"/>
      <w:numFmt w:val="lowerLetter"/>
      <w:lvlText w:val="%1)"/>
      <w:lvlJc w:val="left"/>
      <w:pPr>
        <w:ind w:left="1134"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7" w15:restartNumberingAfterBreak="0">
    <w:nsid w:val="5B7318C0"/>
    <w:multiLevelType w:val="hybridMultilevel"/>
    <w:tmpl w:val="5AAE472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B755D4D"/>
    <w:multiLevelType w:val="hybridMultilevel"/>
    <w:tmpl w:val="D6F6173E"/>
    <w:lvl w:ilvl="0" w:tplc="18BE9682">
      <w:start w:val="1"/>
      <w:numFmt w:val="bullet"/>
      <w:lvlText w:val=""/>
      <w:lvlJc w:val="left"/>
      <w:pPr>
        <w:tabs>
          <w:tab w:val="num" w:pos="720"/>
        </w:tabs>
        <w:ind w:left="720" w:hanging="360"/>
      </w:pPr>
      <w:rPr>
        <w:rFonts w:ascii="Symbol" w:hAnsi="Symbol" w:hint="default"/>
      </w:rPr>
    </w:lvl>
    <w:lvl w:ilvl="1" w:tplc="4DB6BF44" w:tentative="1">
      <w:start w:val="1"/>
      <w:numFmt w:val="lowerLetter"/>
      <w:lvlText w:val="%2."/>
      <w:lvlJc w:val="left"/>
      <w:pPr>
        <w:ind w:left="1440" w:hanging="360"/>
      </w:pPr>
      <w:rPr>
        <w:rFonts w:cs="Times New Roman"/>
      </w:rPr>
    </w:lvl>
    <w:lvl w:ilvl="2" w:tplc="426ED58A" w:tentative="1">
      <w:start w:val="1"/>
      <w:numFmt w:val="lowerRoman"/>
      <w:lvlText w:val="%3."/>
      <w:lvlJc w:val="right"/>
      <w:pPr>
        <w:ind w:left="2160" w:hanging="180"/>
      </w:pPr>
      <w:rPr>
        <w:rFonts w:cs="Times New Roman"/>
      </w:rPr>
    </w:lvl>
    <w:lvl w:ilvl="3" w:tplc="96B63B1C" w:tentative="1">
      <w:start w:val="1"/>
      <w:numFmt w:val="decimal"/>
      <w:lvlText w:val="%4."/>
      <w:lvlJc w:val="left"/>
      <w:pPr>
        <w:ind w:left="2880" w:hanging="360"/>
      </w:pPr>
      <w:rPr>
        <w:rFonts w:cs="Times New Roman"/>
      </w:rPr>
    </w:lvl>
    <w:lvl w:ilvl="4" w:tplc="EA50870C" w:tentative="1">
      <w:start w:val="1"/>
      <w:numFmt w:val="lowerLetter"/>
      <w:lvlText w:val="%5."/>
      <w:lvlJc w:val="left"/>
      <w:pPr>
        <w:ind w:left="3600" w:hanging="360"/>
      </w:pPr>
      <w:rPr>
        <w:rFonts w:cs="Times New Roman"/>
      </w:rPr>
    </w:lvl>
    <w:lvl w:ilvl="5" w:tplc="65504284" w:tentative="1">
      <w:start w:val="1"/>
      <w:numFmt w:val="lowerRoman"/>
      <w:lvlText w:val="%6."/>
      <w:lvlJc w:val="right"/>
      <w:pPr>
        <w:ind w:left="4320" w:hanging="180"/>
      </w:pPr>
      <w:rPr>
        <w:rFonts w:cs="Times New Roman"/>
      </w:rPr>
    </w:lvl>
    <w:lvl w:ilvl="6" w:tplc="3EDC048C" w:tentative="1">
      <w:start w:val="1"/>
      <w:numFmt w:val="decimal"/>
      <w:lvlText w:val="%7."/>
      <w:lvlJc w:val="left"/>
      <w:pPr>
        <w:ind w:left="5040" w:hanging="360"/>
      </w:pPr>
      <w:rPr>
        <w:rFonts w:cs="Times New Roman"/>
      </w:rPr>
    </w:lvl>
    <w:lvl w:ilvl="7" w:tplc="AD146C12" w:tentative="1">
      <w:start w:val="1"/>
      <w:numFmt w:val="lowerLetter"/>
      <w:lvlText w:val="%8."/>
      <w:lvlJc w:val="left"/>
      <w:pPr>
        <w:ind w:left="5760" w:hanging="360"/>
      </w:pPr>
      <w:rPr>
        <w:rFonts w:cs="Times New Roman"/>
      </w:rPr>
    </w:lvl>
    <w:lvl w:ilvl="8" w:tplc="6D328F10" w:tentative="1">
      <w:start w:val="1"/>
      <w:numFmt w:val="lowerRoman"/>
      <w:lvlText w:val="%9."/>
      <w:lvlJc w:val="right"/>
      <w:pPr>
        <w:ind w:left="6480" w:hanging="180"/>
      </w:pPr>
      <w:rPr>
        <w:rFonts w:cs="Times New Roman"/>
      </w:rPr>
    </w:lvl>
  </w:abstractNum>
  <w:abstractNum w:abstractNumId="59" w15:restartNumberingAfterBreak="0">
    <w:nsid w:val="5E8A1F05"/>
    <w:multiLevelType w:val="hybridMultilevel"/>
    <w:tmpl w:val="532C1574"/>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60" w15:restartNumberingAfterBreak="0">
    <w:nsid w:val="62006054"/>
    <w:multiLevelType w:val="hybridMultilevel"/>
    <w:tmpl w:val="9B48877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15:restartNumberingAfterBreak="0">
    <w:nsid w:val="679F1E09"/>
    <w:multiLevelType w:val="hybridMultilevel"/>
    <w:tmpl w:val="076E460E"/>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2" w15:restartNumberingAfterBreak="0">
    <w:nsid w:val="68803452"/>
    <w:multiLevelType w:val="hybridMultilevel"/>
    <w:tmpl w:val="B1B853EA"/>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6CA25D48"/>
    <w:multiLevelType w:val="hybridMultilevel"/>
    <w:tmpl w:val="C4800E72"/>
    <w:lvl w:ilvl="0" w:tplc="18BE9682">
      <w:start w:val="1"/>
      <w:numFmt w:val="lowerLetter"/>
      <w:lvlText w:val="%1)"/>
      <w:lvlJc w:val="left"/>
      <w:pPr>
        <w:ind w:left="720" w:hanging="360"/>
      </w:pPr>
      <w:rPr>
        <w:rFonts w:cs="Times New Roman"/>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64" w15:restartNumberingAfterBreak="0">
    <w:nsid w:val="6D8E3BD3"/>
    <w:multiLevelType w:val="hybridMultilevel"/>
    <w:tmpl w:val="7A2C8ACC"/>
    <w:lvl w:ilvl="0" w:tplc="04050017">
      <w:start w:val="1"/>
      <w:numFmt w:val="bullet"/>
      <w:lvlText w:val=""/>
      <w:lvlJc w:val="left"/>
      <w:pPr>
        <w:tabs>
          <w:tab w:val="num" w:pos="720"/>
        </w:tabs>
        <w:ind w:left="720" w:hanging="360"/>
      </w:pPr>
      <w:rPr>
        <w:rFonts w:ascii="Symbol" w:hAnsi="Symbol" w:hint="default"/>
      </w:rPr>
    </w:lvl>
    <w:lvl w:ilvl="1" w:tplc="04050019" w:tentative="1">
      <w:start w:val="1"/>
      <w:numFmt w:val="decimal"/>
      <w:lvlText w:val="%2."/>
      <w:lvlJc w:val="left"/>
      <w:pPr>
        <w:tabs>
          <w:tab w:val="num" w:pos="1440"/>
        </w:tabs>
        <w:ind w:left="1440" w:hanging="360"/>
      </w:pPr>
      <w:rPr>
        <w:rFonts w:cs="Times New Roman"/>
      </w:rPr>
    </w:lvl>
    <w:lvl w:ilvl="2" w:tplc="0405001B" w:tentative="1">
      <w:start w:val="1"/>
      <w:numFmt w:val="decimal"/>
      <w:lvlText w:val="%3."/>
      <w:lvlJc w:val="left"/>
      <w:pPr>
        <w:tabs>
          <w:tab w:val="num" w:pos="2160"/>
        </w:tabs>
        <w:ind w:left="2160" w:hanging="36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decimal"/>
      <w:lvlText w:val="%5."/>
      <w:lvlJc w:val="left"/>
      <w:pPr>
        <w:tabs>
          <w:tab w:val="num" w:pos="3600"/>
        </w:tabs>
        <w:ind w:left="3600" w:hanging="360"/>
      </w:pPr>
      <w:rPr>
        <w:rFonts w:cs="Times New Roman"/>
      </w:rPr>
    </w:lvl>
    <w:lvl w:ilvl="5" w:tplc="0405001B" w:tentative="1">
      <w:start w:val="1"/>
      <w:numFmt w:val="decimal"/>
      <w:lvlText w:val="%6."/>
      <w:lvlJc w:val="left"/>
      <w:pPr>
        <w:tabs>
          <w:tab w:val="num" w:pos="4320"/>
        </w:tabs>
        <w:ind w:left="4320" w:hanging="36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decimal"/>
      <w:lvlText w:val="%8."/>
      <w:lvlJc w:val="left"/>
      <w:pPr>
        <w:tabs>
          <w:tab w:val="num" w:pos="5760"/>
        </w:tabs>
        <w:ind w:left="5760" w:hanging="360"/>
      </w:pPr>
      <w:rPr>
        <w:rFonts w:cs="Times New Roman"/>
      </w:rPr>
    </w:lvl>
    <w:lvl w:ilvl="8" w:tplc="0405001B" w:tentative="1">
      <w:start w:val="1"/>
      <w:numFmt w:val="decimal"/>
      <w:lvlText w:val="%9."/>
      <w:lvlJc w:val="left"/>
      <w:pPr>
        <w:tabs>
          <w:tab w:val="num" w:pos="6480"/>
        </w:tabs>
        <w:ind w:left="6480" w:hanging="360"/>
      </w:pPr>
      <w:rPr>
        <w:rFonts w:cs="Times New Roman"/>
      </w:rPr>
    </w:lvl>
  </w:abstractNum>
  <w:abstractNum w:abstractNumId="65" w15:restartNumberingAfterBreak="0">
    <w:nsid w:val="6E2B3248"/>
    <w:multiLevelType w:val="hybridMultilevel"/>
    <w:tmpl w:val="5862211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164566A"/>
    <w:multiLevelType w:val="hybridMultilevel"/>
    <w:tmpl w:val="DD2C6720"/>
    <w:lvl w:ilvl="0" w:tplc="0405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7" w15:restartNumberingAfterBreak="0">
    <w:nsid w:val="734D18CE"/>
    <w:multiLevelType w:val="hybridMultilevel"/>
    <w:tmpl w:val="BC743EF8"/>
    <w:lvl w:ilvl="0" w:tplc="18BE9682">
      <w:start w:val="1"/>
      <w:numFmt w:val="bullet"/>
      <w:lvlText w:val=""/>
      <w:lvlJc w:val="left"/>
      <w:pPr>
        <w:tabs>
          <w:tab w:val="num" w:pos="720"/>
        </w:tabs>
        <w:ind w:left="720" w:hanging="360"/>
      </w:pPr>
      <w:rPr>
        <w:rFonts w:ascii="Symbol" w:hAnsi="Symbol" w:hint="default"/>
      </w:rPr>
    </w:lvl>
    <w:lvl w:ilvl="1" w:tplc="575E3114" w:tentative="1">
      <w:start w:val="1"/>
      <w:numFmt w:val="lowerLetter"/>
      <w:lvlText w:val="%2."/>
      <w:lvlJc w:val="left"/>
      <w:pPr>
        <w:ind w:left="1440" w:hanging="360"/>
      </w:pPr>
      <w:rPr>
        <w:rFonts w:cs="Times New Roman"/>
      </w:rPr>
    </w:lvl>
    <w:lvl w:ilvl="2" w:tplc="3B4C4FC8" w:tentative="1">
      <w:start w:val="1"/>
      <w:numFmt w:val="lowerRoman"/>
      <w:lvlText w:val="%3."/>
      <w:lvlJc w:val="right"/>
      <w:pPr>
        <w:ind w:left="2160" w:hanging="180"/>
      </w:pPr>
      <w:rPr>
        <w:rFonts w:cs="Times New Roman"/>
      </w:rPr>
    </w:lvl>
    <w:lvl w:ilvl="3" w:tplc="0CD0D1FC" w:tentative="1">
      <w:start w:val="1"/>
      <w:numFmt w:val="decimal"/>
      <w:lvlText w:val="%4."/>
      <w:lvlJc w:val="left"/>
      <w:pPr>
        <w:ind w:left="2880" w:hanging="360"/>
      </w:pPr>
      <w:rPr>
        <w:rFonts w:cs="Times New Roman"/>
      </w:rPr>
    </w:lvl>
    <w:lvl w:ilvl="4" w:tplc="25989EE0" w:tentative="1">
      <w:start w:val="1"/>
      <w:numFmt w:val="lowerLetter"/>
      <w:lvlText w:val="%5."/>
      <w:lvlJc w:val="left"/>
      <w:pPr>
        <w:ind w:left="3600" w:hanging="360"/>
      </w:pPr>
      <w:rPr>
        <w:rFonts w:cs="Times New Roman"/>
      </w:rPr>
    </w:lvl>
    <w:lvl w:ilvl="5" w:tplc="A47A7BE6" w:tentative="1">
      <w:start w:val="1"/>
      <w:numFmt w:val="lowerRoman"/>
      <w:lvlText w:val="%6."/>
      <w:lvlJc w:val="right"/>
      <w:pPr>
        <w:ind w:left="4320" w:hanging="180"/>
      </w:pPr>
      <w:rPr>
        <w:rFonts w:cs="Times New Roman"/>
      </w:rPr>
    </w:lvl>
    <w:lvl w:ilvl="6" w:tplc="A9B40506" w:tentative="1">
      <w:start w:val="1"/>
      <w:numFmt w:val="decimal"/>
      <w:lvlText w:val="%7."/>
      <w:lvlJc w:val="left"/>
      <w:pPr>
        <w:ind w:left="5040" w:hanging="360"/>
      </w:pPr>
      <w:rPr>
        <w:rFonts w:cs="Times New Roman"/>
      </w:rPr>
    </w:lvl>
    <w:lvl w:ilvl="7" w:tplc="FBE62D02" w:tentative="1">
      <w:start w:val="1"/>
      <w:numFmt w:val="lowerLetter"/>
      <w:lvlText w:val="%8."/>
      <w:lvlJc w:val="left"/>
      <w:pPr>
        <w:ind w:left="5760" w:hanging="360"/>
      </w:pPr>
      <w:rPr>
        <w:rFonts w:cs="Times New Roman"/>
      </w:rPr>
    </w:lvl>
    <w:lvl w:ilvl="8" w:tplc="2FAE925C" w:tentative="1">
      <w:start w:val="1"/>
      <w:numFmt w:val="lowerRoman"/>
      <w:lvlText w:val="%9."/>
      <w:lvlJc w:val="right"/>
      <w:pPr>
        <w:ind w:left="6480" w:hanging="180"/>
      </w:pPr>
      <w:rPr>
        <w:rFonts w:cs="Times New Roman"/>
      </w:rPr>
    </w:lvl>
  </w:abstractNum>
  <w:abstractNum w:abstractNumId="68" w15:restartNumberingAfterBreak="0">
    <w:nsid w:val="73FB3450"/>
    <w:multiLevelType w:val="hybridMultilevel"/>
    <w:tmpl w:val="5AD035DC"/>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751039AE"/>
    <w:multiLevelType w:val="hybridMultilevel"/>
    <w:tmpl w:val="0B6CA2F2"/>
    <w:lvl w:ilvl="0" w:tplc="18BE9682">
      <w:start w:val="1"/>
      <w:numFmt w:val="bullet"/>
      <w:lvlText w:val=""/>
      <w:lvlJc w:val="left"/>
      <w:pPr>
        <w:tabs>
          <w:tab w:val="num" w:pos="1440"/>
        </w:tabs>
        <w:ind w:left="1440" w:hanging="360"/>
      </w:pPr>
      <w:rPr>
        <w:rFonts w:ascii="Symbol" w:hAnsi="Symbol"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70" w15:restartNumberingAfterBreak="0">
    <w:nsid w:val="773F6AF1"/>
    <w:multiLevelType w:val="hybridMultilevel"/>
    <w:tmpl w:val="016E1598"/>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7FF317A"/>
    <w:multiLevelType w:val="hybridMultilevel"/>
    <w:tmpl w:val="A2809B6C"/>
    <w:lvl w:ilvl="0" w:tplc="18BE9682">
      <w:start w:val="1"/>
      <w:numFmt w:val="bullet"/>
      <w:lvlText w:val=""/>
      <w:lvlJc w:val="left"/>
      <w:pPr>
        <w:tabs>
          <w:tab w:val="num" w:pos="720"/>
        </w:tabs>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72" w15:restartNumberingAfterBreak="0">
    <w:nsid w:val="7D65597F"/>
    <w:multiLevelType w:val="hybridMultilevel"/>
    <w:tmpl w:val="2ECA42DE"/>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D9521C8"/>
    <w:multiLevelType w:val="multilevel"/>
    <w:tmpl w:val="F35CB8F2"/>
    <w:styleLink w:val="referencelist"/>
    <w:lvl w:ilvl="0">
      <w:start w:val="1"/>
      <w:numFmt w:val="decimal"/>
      <w:pStyle w:val="referenceitem"/>
      <w:lvlText w:val="%1."/>
      <w:lvlJc w:val="right"/>
      <w:pPr>
        <w:tabs>
          <w:tab w:val="num" w:pos="341"/>
        </w:tabs>
        <w:ind w:left="341" w:hanging="114"/>
      </w:pPr>
      <w:rPr>
        <w:rFonts w:cs="Times New Roman" w:hint="default"/>
      </w:rPr>
    </w:lvl>
    <w:lvl w:ilvl="1">
      <w:start w:val="1"/>
      <w:numFmt w:val="lowerLetter"/>
      <w:lvlText w:val="%2."/>
      <w:lvlJc w:val="left"/>
      <w:pPr>
        <w:tabs>
          <w:tab w:val="num" w:pos="1896"/>
        </w:tabs>
        <w:ind w:left="1896" w:hanging="360"/>
      </w:pPr>
      <w:rPr>
        <w:rFonts w:cs="Times New Roman" w:hint="default"/>
      </w:rPr>
    </w:lvl>
    <w:lvl w:ilvl="2">
      <w:start w:val="1"/>
      <w:numFmt w:val="lowerRoman"/>
      <w:lvlText w:val="%3."/>
      <w:lvlJc w:val="right"/>
      <w:pPr>
        <w:tabs>
          <w:tab w:val="num" w:pos="2616"/>
        </w:tabs>
        <w:ind w:left="2616" w:hanging="180"/>
      </w:pPr>
      <w:rPr>
        <w:rFonts w:cs="Times New Roman" w:hint="default"/>
      </w:rPr>
    </w:lvl>
    <w:lvl w:ilvl="3">
      <w:start w:val="1"/>
      <w:numFmt w:val="decimal"/>
      <w:lvlText w:val="%4."/>
      <w:lvlJc w:val="left"/>
      <w:pPr>
        <w:tabs>
          <w:tab w:val="num" w:pos="3336"/>
        </w:tabs>
        <w:ind w:left="3336" w:hanging="360"/>
      </w:pPr>
      <w:rPr>
        <w:rFonts w:cs="Times New Roman" w:hint="default"/>
      </w:rPr>
    </w:lvl>
    <w:lvl w:ilvl="4">
      <w:start w:val="1"/>
      <w:numFmt w:val="lowerLetter"/>
      <w:lvlText w:val="%5."/>
      <w:lvlJc w:val="left"/>
      <w:pPr>
        <w:tabs>
          <w:tab w:val="num" w:pos="4056"/>
        </w:tabs>
        <w:ind w:left="4056" w:hanging="360"/>
      </w:pPr>
      <w:rPr>
        <w:rFonts w:cs="Times New Roman" w:hint="default"/>
      </w:rPr>
    </w:lvl>
    <w:lvl w:ilvl="5">
      <w:start w:val="1"/>
      <w:numFmt w:val="lowerRoman"/>
      <w:lvlText w:val="%6."/>
      <w:lvlJc w:val="right"/>
      <w:pPr>
        <w:tabs>
          <w:tab w:val="num" w:pos="4776"/>
        </w:tabs>
        <w:ind w:left="4776" w:hanging="180"/>
      </w:pPr>
      <w:rPr>
        <w:rFonts w:cs="Times New Roman" w:hint="default"/>
      </w:rPr>
    </w:lvl>
    <w:lvl w:ilvl="6">
      <w:start w:val="1"/>
      <w:numFmt w:val="decimal"/>
      <w:lvlText w:val="%7."/>
      <w:lvlJc w:val="left"/>
      <w:pPr>
        <w:tabs>
          <w:tab w:val="num" w:pos="5496"/>
        </w:tabs>
        <w:ind w:left="5496" w:hanging="360"/>
      </w:pPr>
      <w:rPr>
        <w:rFonts w:cs="Times New Roman" w:hint="default"/>
      </w:rPr>
    </w:lvl>
    <w:lvl w:ilvl="7">
      <w:start w:val="1"/>
      <w:numFmt w:val="lowerLetter"/>
      <w:lvlText w:val="%8."/>
      <w:lvlJc w:val="left"/>
      <w:pPr>
        <w:tabs>
          <w:tab w:val="num" w:pos="6216"/>
        </w:tabs>
        <w:ind w:left="6216" w:hanging="360"/>
      </w:pPr>
      <w:rPr>
        <w:rFonts w:cs="Times New Roman" w:hint="default"/>
      </w:rPr>
    </w:lvl>
    <w:lvl w:ilvl="8">
      <w:start w:val="1"/>
      <w:numFmt w:val="lowerRoman"/>
      <w:lvlText w:val="%9."/>
      <w:lvlJc w:val="right"/>
      <w:pPr>
        <w:tabs>
          <w:tab w:val="num" w:pos="6936"/>
        </w:tabs>
        <w:ind w:left="6936" w:hanging="180"/>
      </w:pPr>
      <w:rPr>
        <w:rFonts w:cs="Times New Roman" w:hint="default"/>
      </w:rPr>
    </w:lvl>
  </w:abstractNum>
  <w:abstractNum w:abstractNumId="74" w15:restartNumberingAfterBreak="0">
    <w:nsid w:val="7EF26EF5"/>
    <w:multiLevelType w:val="hybridMultilevel"/>
    <w:tmpl w:val="DA1858B2"/>
    <w:lvl w:ilvl="0" w:tplc="18BE968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52"/>
  </w:num>
  <w:num w:numId="3">
    <w:abstractNumId w:val="50"/>
  </w:num>
  <w:num w:numId="4">
    <w:abstractNumId w:val="48"/>
  </w:num>
  <w:num w:numId="5">
    <w:abstractNumId w:val="56"/>
  </w:num>
  <w:num w:numId="6">
    <w:abstractNumId w:val="46"/>
  </w:num>
  <w:num w:numId="7">
    <w:abstractNumId w:val="30"/>
  </w:num>
  <w:num w:numId="8">
    <w:abstractNumId w:val="11"/>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5"/>
  </w:num>
  <w:num w:numId="12">
    <w:abstractNumId w:val="64"/>
  </w:num>
  <w:num w:numId="13">
    <w:abstractNumId w:val="26"/>
  </w:num>
  <w:num w:numId="14">
    <w:abstractNumId w:val="29"/>
  </w:num>
  <w:num w:numId="15">
    <w:abstractNumId w:val="6"/>
  </w:num>
  <w:num w:numId="16">
    <w:abstractNumId w:val="9"/>
  </w:num>
  <w:num w:numId="17">
    <w:abstractNumId w:val="39"/>
  </w:num>
  <w:num w:numId="18">
    <w:abstractNumId w:val="20"/>
  </w:num>
  <w:num w:numId="19">
    <w:abstractNumId w:val="55"/>
  </w:num>
  <w:num w:numId="20">
    <w:abstractNumId w:val="4"/>
  </w:num>
  <w:num w:numId="21">
    <w:abstractNumId w:val="63"/>
  </w:num>
  <w:num w:numId="22">
    <w:abstractNumId w:val="59"/>
  </w:num>
  <w:num w:numId="23">
    <w:abstractNumId w:val="57"/>
  </w:num>
  <w:num w:numId="24">
    <w:abstractNumId w:val="61"/>
  </w:num>
  <w:num w:numId="25">
    <w:abstractNumId w:val="33"/>
  </w:num>
  <w:num w:numId="26">
    <w:abstractNumId w:val="44"/>
  </w:num>
  <w:num w:numId="27">
    <w:abstractNumId w:val="67"/>
  </w:num>
  <w:num w:numId="28">
    <w:abstractNumId w:val="7"/>
  </w:num>
  <w:num w:numId="29">
    <w:abstractNumId w:val="62"/>
  </w:num>
  <w:num w:numId="30">
    <w:abstractNumId w:val="35"/>
  </w:num>
  <w:num w:numId="31">
    <w:abstractNumId w:val="40"/>
  </w:num>
  <w:num w:numId="32">
    <w:abstractNumId w:val="21"/>
  </w:num>
  <w:num w:numId="33">
    <w:abstractNumId w:val="10"/>
  </w:num>
  <w:num w:numId="34">
    <w:abstractNumId w:val="45"/>
  </w:num>
  <w:num w:numId="35">
    <w:abstractNumId w:val="47"/>
  </w:num>
  <w:num w:numId="36">
    <w:abstractNumId w:val="42"/>
  </w:num>
  <w:num w:numId="37">
    <w:abstractNumId w:val="51"/>
  </w:num>
  <w:num w:numId="38">
    <w:abstractNumId w:val="28"/>
  </w:num>
  <w:num w:numId="39">
    <w:abstractNumId w:val="22"/>
  </w:num>
  <w:num w:numId="40">
    <w:abstractNumId w:val="69"/>
  </w:num>
  <w:num w:numId="41">
    <w:abstractNumId w:val="49"/>
  </w:num>
  <w:num w:numId="42">
    <w:abstractNumId w:val="13"/>
  </w:num>
  <w:num w:numId="43">
    <w:abstractNumId w:val="72"/>
  </w:num>
  <w:num w:numId="44">
    <w:abstractNumId w:val="23"/>
  </w:num>
  <w:num w:numId="45">
    <w:abstractNumId w:val="32"/>
  </w:num>
  <w:num w:numId="46">
    <w:abstractNumId w:val="12"/>
  </w:num>
  <w:num w:numId="47">
    <w:abstractNumId w:val="17"/>
  </w:num>
  <w:num w:numId="48">
    <w:abstractNumId w:val="34"/>
  </w:num>
  <w:num w:numId="49">
    <w:abstractNumId w:val="60"/>
  </w:num>
  <w:num w:numId="50">
    <w:abstractNumId w:val="18"/>
  </w:num>
  <w:num w:numId="51">
    <w:abstractNumId w:val="68"/>
  </w:num>
  <w:num w:numId="52">
    <w:abstractNumId w:val="74"/>
  </w:num>
  <w:num w:numId="53">
    <w:abstractNumId w:val="41"/>
  </w:num>
  <w:num w:numId="54">
    <w:abstractNumId w:val="36"/>
  </w:num>
  <w:num w:numId="55">
    <w:abstractNumId w:val="8"/>
  </w:num>
  <w:num w:numId="56">
    <w:abstractNumId w:val="58"/>
  </w:num>
  <w:num w:numId="57">
    <w:abstractNumId w:val="25"/>
  </w:num>
  <w:num w:numId="58">
    <w:abstractNumId w:val="1"/>
  </w:num>
  <w:num w:numId="59">
    <w:abstractNumId w:val="37"/>
  </w:num>
  <w:num w:numId="60">
    <w:abstractNumId w:val="0"/>
  </w:num>
  <w:num w:numId="61">
    <w:abstractNumId w:val="43"/>
  </w:num>
  <w:num w:numId="62">
    <w:abstractNumId w:val="53"/>
  </w:num>
  <w:num w:numId="63">
    <w:abstractNumId w:val="73"/>
  </w:num>
  <w:num w:numId="64">
    <w:abstractNumId w:val="66"/>
  </w:num>
  <w:num w:numId="65">
    <w:abstractNumId w:val="19"/>
  </w:num>
  <w:num w:numId="66">
    <w:abstractNumId w:val="15"/>
  </w:num>
  <w:num w:numId="67">
    <w:abstractNumId w:val="3"/>
  </w:num>
  <w:num w:numId="68">
    <w:abstractNumId w:val="27"/>
  </w:num>
  <w:num w:numId="69">
    <w:abstractNumId w:val="2"/>
  </w:num>
  <w:num w:numId="70">
    <w:abstractNumId w:val="70"/>
  </w:num>
  <w:num w:numId="71">
    <w:abstractNumId w:val="65"/>
  </w:num>
  <w:num w:numId="72">
    <w:abstractNumId w:val="24"/>
  </w:num>
  <w:num w:numId="73">
    <w:abstractNumId w:val="54"/>
  </w:num>
  <w:num w:numId="74">
    <w:abstractNumId w:val="38"/>
  </w:num>
  <w:num w:numId="75">
    <w:abstractNumId w:val="71"/>
  </w:num>
  <w:numIdMacAtCleanup w:val="75"/>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učková Zuzana">
    <w15:presenceInfo w15:providerId="AD" w15:userId="S-1-5-21-770070720-3945125243-2690725130-187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A1D"/>
    <w:rsid w:val="000001C1"/>
    <w:rsid w:val="00000714"/>
    <w:rsid w:val="00001E3D"/>
    <w:rsid w:val="0000243E"/>
    <w:rsid w:val="000230EF"/>
    <w:rsid w:val="000233F7"/>
    <w:rsid w:val="000243F0"/>
    <w:rsid w:val="00027264"/>
    <w:rsid w:val="00027AF5"/>
    <w:rsid w:val="00030E12"/>
    <w:rsid w:val="00031299"/>
    <w:rsid w:val="00032084"/>
    <w:rsid w:val="00032EE1"/>
    <w:rsid w:val="00034BD1"/>
    <w:rsid w:val="0003788A"/>
    <w:rsid w:val="00043ED8"/>
    <w:rsid w:val="000469A0"/>
    <w:rsid w:val="00054E88"/>
    <w:rsid w:val="0005561C"/>
    <w:rsid w:val="00061B1D"/>
    <w:rsid w:val="00063F81"/>
    <w:rsid w:val="00066365"/>
    <w:rsid w:val="00075293"/>
    <w:rsid w:val="000837D3"/>
    <w:rsid w:val="00086513"/>
    <w:rsid w:val="00086A4B"/>
    <w:rsid w:val="00092F17"/>
    <w:rsid w:val="0009339D"/>
    <w:rsid w:val="000935D0"/>
    <w:rsid w:val="00093E36"/>
    <w:rsid w:val="00096336"/>
    <w:rsid w:val="000A0D15"/>
    <w:rsid w:val="000A4398"/>
    <w:rsid w:val="000A7BEF"/>
    <w:rsid w:val="000B1F84"/>
    <w:rsid w:val="000B23AA"/>
    <w:rsid w:val="000B694E"/>
    <w:rsid w:val="000B6D65"/>
    <w:rsid w:val="000B783C"/>
    <w:rsid w:val="000B7FCD"/>
    <w:rsid w:val="000C35C7"/>
    <w:rsid w:val="000C49AC"/>
    <w:rsid w:val="000C517F"/>
    <w:rsid w:val="000C600B"/>
    <w:rsid w:val="000C7DBF"/>
    <w:rsid w:val="000D4B5E"/>
    <w:rsid w:val="000D5845"/>
    <w:rsid w:val="000E002B"/>
    <w:rsid w:val="000E193E"/>
    <w:rsid w:val="000E1CED"/>
    <w:rsid w:val="000E68CD"/>
    <w:rsid w:val="000E7CFB"/>
    <w:rsid w:val="000F53D3"/>
    <w:rsid w:val="0010049F"/>
    <w:rsid w:val="00105497"/>
    <w:rsid w:val="001133CA"/>
    <w:rsid w:val="001269EA"/>
    <w:rsid w:val="00132949"/>
    <w:rsid w:val="00134683"/>
    <w:rsid w:val="001358BD"/>
    <w:rsid w:val="00141825"/>
    <w:rsid w:val="001479E4"/>
    <w:rsid w:val="001479F5"/>
    <w:rsid w:val="00147AF2"/>
    <w:rsid w:val="0015260E"/>
    <w:rsid w:val="0015678D"/>
    <w:rsid w:val="001647A5"/>
    <w:rsid w:val="0016619B"/>
    <w:rsid w:val="0016736D"/>
    <w:rsid w:val="00174389"/>
    <w:rsid w:val="00174C6F"/>
    <w:rsid w:val="0017563E"/>
    <w:rsid w:val="001761D0"/>
    <w:rsid w:val="00176346"/>
    <w:rsid w:val="00184738"/>
    <w:rsid w:val="00191028"/>
    <w:rsid w:val="001968A7"/>
    <w:rsid w:val="001A0714"/>
    <w:rsid w:val="001A60C7"/>
    <w:rsid w:val="001A6733"/>
    <w:rsid w:val="001A707E"/>
    <w:rsid w:val="001A7B56"/>
    <w:rsid w:val="001B54D1"/>
    <w:rsid w:val="001B5C21"/>
    <w:rsid w:val="001C0327"/>
    <w:rsid w:val="001C3775"/>
    <w:rsid w:val="001C5630"/>
    <w:rsid w:val="001C583E"/>
    <w:rsid w:val="001D1AA4"/>
    <w:rsid w:val="001D4578"/>
    <w:rsid w:val="001D6A3E"/>
    <w:rsid w:val="001E00E0"/>
    <w:rsid w:val="001E2004"/>
    <w:rsid w:val="001E3638"/>
    <w:rsid w:val="001E4510"/>
    <w:rsid w:val="001E4951"/>
    <w:rsid w:val="001E69D4"/>
    <w:rsid w:val="001F3AF6"/>
    <w:rsid w:val="001F6D32"/>
    <w:rsid w:val="001F75F1"/>
    <w:rsid w:val="001F7D01"/>
    <w:rsid w:val="00201F7B"/>
    <w:rsid w:val="0020341C"/>
    <w:rsid w:val="00205677"/>
    <w:rsid w:val="00210370"/>
    <w:rsid w:val="002128FA"/>
    <w:rsid w:val="00213D99"/>
    <w:rsid w:val="00217808"/>
    <w:rsid w:val="002204F4"/>
    <w:rsid w:val="00226E21"/>
    <w:rsid w:val="00227D78"/>
    <w:rsid w:val="0023128E"/>
    <w:rsid w:val="0023401D"/>
    <w:rsid w:val="00236763"/>
    <w:rsid w:val="00246413"/>
    <w:rsid w:val="00247861"/>
    <w:rsid w:val="00251A1D"/>
    <w:rsid w:val="00251D48"/>
    <w:rsid w:val="0026184C"/>
    <w:rsid w:val="00264827"/>
    <w:rsid w:val="002648C8"/>
    <w:rsid w:val="002669ED"/>
    <w:rsid w:val="00267195"/>
    <w:rsid w:val="002746D6"/>
    <w:rsid w:val="00275FFF"/>
    <w:rsid w:val="00276121"/>
    <w:rsid w:val="002767E4"/>
    <w:rsid w:val="00276912"/>
    <w:rsid w:val="00283F9B"/>
    <w:rsid w:val="00285267"/>
    <w:rsid w:val="002872B7"/>
    <w:rsid w:val="00290A6C"/>
    <w:rsid w:val="00290B96"/>
    <w:rsid w:val="00295978"/>
    <w:rsid w:val="00297FA0"/>
    <w:rsid w:val="002A0150"/>
    <w:rsid w:val="002A110D"/>
    <w:rsid w:val="002A14CC"/>
    <w:rsid w:val="002A3BA0"/>
    <w:rsid w:val="002A49BA"/>
    <w:rsid w:val="002A4D5A"/>
    <w:rsid w:val="002B3036"/>
    <w:rsid w:val="002B334B"/>
    <w:rsid w:val="002C0D21"/>
    <w:rsid w:val="002C3642"/>
    <w:rsid w:val="002D0DEE"/>
    <w:rsid w:val="002D45AB"/>
    <w:rsid w:val="002E608C"/>
    <w:rsid w:val="002E77D1"/>
    <w:rsid w:val="0030203C"/>
    <w:rsid w:val="0030329C"/>
    <w:rsid w:val="00306925"/>
    <w:rsid w:val="00315889"/>
    <w:rsid w:val="003211E3"/>
    <w:rsid w:val="00321C1D"/>
    <w:rsid w:val="0032556B"/>
    <w:rsid w:val="0033042E"/>
    <w:rsid w:val="003321B2"/>
    <w:rsid w:val="003321C1"/>
    <w:rsid w:val="00334CE8"/>
    <w:rsid w:val="00334EFC"/>
    <w:rsid w:val="003357D8"/>
    <w:rsid w:val="00335B59"/>
    <w:rsid w:val="00335D04"/>
    <w:rsid w:val="00335EE8"/>
    <w:rsid w:val="00336BC4"/>
    <w:rsid w:val="00340E24"/>
    <w:rsid w:val="00342755"/>
    <w:rsid w:val="003432CB"/>
    <w:rsid w:val="00343F18"/>
    <w:rsid w:val="003445F4"/>
    <w:rsid w:val="003460F8"/>
    <w:rsid w:val="00351063"/>
    <w:rsid w:val="00352313"/>
    <w:rsid w:val="00353B26"/>
    <w:rsid w:val="00354CAC"/>
    <w:rsid w:val="00365419"/>
    <w:rsid w:val="00370A63"/>
    <w:rsid w:val="00376E52"/>
    <w:rsid w:val="00386272"/>
    <w:rsid w:val="00386CF1"/>
    <w:rsid w:val="003875E2"/>
    <w:rsid w:val="00387FBE"/>
    <w:rsid w:val="00395949"/>
    <w:rsid w:val="003A07C3"/>
    <w:rsid w:val="003A0E21"/>
    <w:rsid w:val="003A13CA"/>
    <w:rsid w:val="003A3189"/>
    <w:rsid w:val="003A6AE2"/>
    <w:rsid w:val="003A721F"/>
    <w:rsid w:val="003B0E97"/>
    <w:rsid w:val="003B379B"/>
    <w:rsid w:val="003C0A8A"/>
    <w:rsid w:val="003C1ED3"/>
    <w:rsid w:val="003C2A58"/>
    <w:rsid w:val="003C2EC2"/>
    <w:rsid w:val="003D18C2"/>
    <w:rsid w:val="003D2801"/>
    <w:rsid w:val="003D2A50"/>
    <w:rsid w:val="003D7E32"/>
    <w:rsid w:val="003E0C85"/>
    <w:rsid w:val="003E0CDF"/>
    <w:rsid w:val="003E16D5"/>
    <w:rsid w:val="003E263F"/>
    <w:rsid w:val="003E5C06"/>
    <w:rsid w:val="003F03D6"/>
    <w:rsid w:val="003F0FB2"/>
    <w:rsid w:val="003F12D9"/>
    <w:rsid w:val="003F1928"/>
    <w:rsid w:val="003F1EB5"/>
    <w:rsid w:val="003F27C5"/>
    <w:rsid w:val="003F2F06"/>
    <w:rsid w:val="003F338B"/>
    <w:rsid w:val="003F40FB"/>
    <w:rsid w:val="003F5E5F"/>
    <w:rsid w:val="004049FF"/>
    <w:rsid w:val="004053AE"/>
    <w:rsid w:val="004067A4"/>
    <w:rsid w:val="00406D18"/>
    <w:rsid w:val="004079A0"/>
    <w:rsid w:val="00407EFD"/>
    <w:rsid w:val="00412848"/>
    <w:rsid w:val="00414269"/>
    <w:rsid w:val="00415E25"/>
    <w:rsid w:val="00416BC1"/>
    <w:rsid w:val="00416DCC"/>
    <w:rsid w:val="004175FA"/>
    <w:rsid w:val="00420E4D"/>
    <w:rsid w:val="00420FE6"/>
    <w:rsid w:val="00422912"/>
    <w:rsid w:val="0042367F"/>
    <w:rsid w:val="0042550E"/>
    <w:rsid w:val="004317D1"/>
    <w:rsid w:val="004325A8"/>
    <w:rsid w:val="00433CAE"/>
    <w:rsid w:val="00434D96"/>
    <w:rsid w:val="00436975"/>
    <w:rsid w:val="004425B9"/>
    <w:rsid w:val="00442835"/>
    <w:rsid w:val="00443DEC"/>
    <w:rsid w:val="004441D5"/>
    <w:rsid w:val="0044608E"/>
    <w:rsid w:val="0044756B"/>
    <w:rsid w:val="0045086E"/>
    <w:rsid w:val="004510B4"/>
    <w:rsid w:val="00452529"/>
    <w:rsid w:val="00460112"/>
    <w:rsid w:val="00462668"/>
    <w:rsid w:val="004631C2"/>
    <w:rsid w:val="00467F3C"/>
    <w:rsid w:val="004701F3"/>
    <w:rsid w:val="0047067F"/>
    <w:rsid w:val="00470D5D"/>
    <w:rsid w:val="004710BD"/>
    <w:rsid w:val="0047176D"/>
    <w:rsid w:val="004719BB"/>
    <w:rsid w:val="00471CDE"/>
    <w:rsid w:val="00475A23"/>
    <w:rsid w:val="00482D4F"/>
    <w:rsid w:val="004844CF"/>
    <w:rsid w:val="00492664"/>
    <w:rsid w:val="004957C2"/>
    <w:rsid w:val="004964E7"/>
    <w:rsid w:val="00496A2B"/>
    <w:rsid w:val="004979A4"/>
    <w:rsid w:val="00497F91"/>
    <w:rsid w:val="004A4596"/>
    <w:rsid w:val="004B3D74"/>
    <w:rsid w:val="004B6096"/>
    <w:rsid w:val="004C3F77"/>
    <w:rsid w:val="004C7A66"/>
    <w:rsid w:val="004D3AA2"/>
    <w:rsid w:val="004E1657"/>
    <w:rsid w:val="004E382E"/>
    <w:rsid w:val="004E591D"/>
    <w:rsid w:val="004E7514"/>
    <w:rsid w:val="004F38DC"/>
    <w:rsid w:val="004F515B"/>
    <w:rsid w:val="00501312"/>
    <w:rsid w:val="00503942"/>
    <w:rsid w:val="00505939"/>
    <w:rsid w:val="00511F61"/>
    <w:rsid w:val="005153E5"/>
    <w:rsid w:val="00516D4A"/>
    <w:rsid w:val="00517F32"/>
    <w:rsid w:val="0052049E"/>
    <w:rsid w:val="005214F9"/>
    <w:rsid w:val="00524DE9"/>
    <w:rsid w:val="0053150C"/>
    <w:rsid w:val="00542161"/>
    <w:rsid w:val="005453BE"/>
    <w:rsid w:val="00545C2A"/>
    <w:rsid w:val="00545D54"/>
    <w:rsid w:val="00546111"/>
    <w:rsid w:val="00547E24"/>
    <w:rsid w:val="00551A6B"/>
    <w:rsid w:val="00553820"/>
    <w:rsid w:val="005564DC"/>
    <w:rsid w:val="0055673F"/>
    <w:rsid w:val="005623CB"/>
    <w:rsid w:val="00562E9E"/>
    <w:rsid w:val="0056468E"/>
    <w:rsid w:val="005652BB"/>
    <w:rsid w:val="0056798C"/>
    <w:rsid w:val="00571006"/>
    <w:rsid w:val="00573C78"/>
    <w:rsid w:val="00581832"/>
    <w:rsid w:val="00581DC9"/>
    <w:rsid w:val="00584BA7"/>
    <w:rsid w:val="00584ED4"/>
    <w:rsid w:val="00585C7D"/>
    <w:rsid w:val="0059129B"/>
    <w:rsid w:val="0059200D"/>
    <w:rsid w:val="005962B0"/>
    <w:rsid w:val="00596F81"/>
    <w:rsid w:val="005A2B71"/>
    <w:rsid w:val="005A3207"/>
    <w:rsid w:val="005A4AA9"/>
    <w:rsid w:val="005A7134"/>
    <w:rsid w:val="005A7887"/>
    <w:rsid w:val="005B1582"/>
    <w:rsid w:val="005B4A80"/>
    <w:rsid w:val="005B67EE"/>
    <w:rsid w:val="005C3C05"/>
    <w:rsid w:val="005C7C32"/>
    <w:rsid w:val="005D3772"/>
    <w:rsid w:val="005D7AEA"/>
    <w:rsid w:val="005D7EFF"/>
    <w:rsid w:val="005E37CB"/>
    <w:rsid w:val="005E6836"/>
    <w:rsid w:val="005F2D22"/>
    <w:rsid w:val="005F401C"/>
    <w:rsid w:val="005F553C"/>
    <w:rsid w:val="00602234"/>
    <w:rsid w:val="00605466"/>
    <w:rsid w:val="006105E6"/>
    <w:rsid w:val="00612434"/>
    <w:rsid w:val="00615A3F"/>
    <w:rsid w:val="006172D3"/>
    <w:rsid w:val="00620B4B"/>
    <w:rsid w:val="00622F16"/>
    <w:rsid w:val="00626D69"/>
    <w:rsid w:val="0063086B"/>
    <w:rsid w:val="0063228C"/>
    <w:rsid w:val="006350BF"/>
    <w:rsid w:val="00640D03"/>
    <w:rsid w:val="00641CF5"/>
    <w:rsid w:val="006442D4"/>
    <w:rsid w:val="00645BB3"/>
    <w:rsid w:val="00645CF0"/>
    <w:rsid w:val="00660F6A"/>
    <w:rsid w:val="00664865"/>
    <w:rsid w:val="00666DD4"/>
    <w:rsid w:val="006744F5"/>
    <w:rsid w:val="006821CE"/>
    <w:rsid w:val="0068301B"/>
    <w:rsid w:val="006852E4"/>
    <w:rsid w:val="00695608"/>
    <w:rsid w:val="006A066A"/>
    <w:rsid w:val="006A14B9"/>
    <w:rsid w:val="006A1E06"/>
    <w:rsid w:val="006A2254"/>
    <w:rsid w:val="006A49D8"/>
    <w:rsid w:val="006A7064"/>
    <w:rsid w:val="006A7695"/>
    <w:rsid w:val="006B05AF"/>
    <w:rsid w:val="006C0BC6"/>
    <w:rsid w:val="006C1CBA"/>
    <w:rsid w:val="006D3FD7"/>
    <w:rsid w:val="006D61A2"/>
    <w:rsid w:val="006D6354"/>
    <w:rsid w:val="006E461B"/>
    <w:rsid w:val="006F3C46"/>
    <w:rsid w:val="006F44FB"/>
    <w:rsid w:val="006F45DD"/>
    <w:rsid w:val="00701968"/>
    <w:rsid w:val="00703E5A"/>
    <w:rsid w:val="00704D8B"/>
    <w:rsid w:val="00705450"/>
    <w:rsid w:val="00706A9A"/>
    <w:rsid w:val="00707C86"/>
    <w:rsid w:val="00712E6F"/>
    <w:rsid w:val="0071525F"/>
    <w:rsid w:val="00720E18"/>
    <w:rsid w:val="00726EB2"/>
    <w:rsid w:val="007335FF"/>
    <w:rsid w:val="00734546"/>
    <w:rsid w:val="00734563"/>
    <w:rsid w:val="007351C7"/>
    <w:rsid w:val="0073636C"/>
    <w:rsid w:val="007370D7"/>
    <w:rsid w:val="007371E8"/>
    <w:rsid w:val="00740A8B"/>
    <w:rsid w:val="007435A8"/>
    <w:rsid w:val="0075387A"/>
    <w:rsid w:val="00755AC4"/>
    <w:rsid w:val="00755DFB"/>
    <w:rsid w:val="00756565"/>
    <w:rsid w:val="00756C41"/>
    <w:rsid w:val="00760F05"/>
    <w:rsid w:val="007612CF"/>
    <w:rsid w:val="00762505"/>
    <w:rsid w:val="00765AD0"/>
    <w:rsid w:val="00766048"/>
    <w:rsid w:val="00766C19"/>
    <w:rsid w:val="00771BA7"/>
    <w:rsid w:val="007755E7"/>
    <w:rsid w:val="00775F45"/>
    <w:rsid w:val="0078486F"/>
    <w:rsid w:val="00784938"/>
    <w:rsid w:val="00785FDA"/>
    <w:rsid w:val="0078693C"/>
    <w:rsid w:val="00787902"/>
    <w:rsid w:val="007914AD"/>
    <w:rsid w:val="00792C04"/>
    <w:rsid w:val="00795096"/>
    <w:rsid w:val="00797119"/>
    <w:rsid w:val="00797130"/>
    <w:rsid w:val="007A0B26"/>
    <w:rsid w:val="007A4077"/>
    <w:rsid w:val="007A5306"/>
    <w:rsid w:val="007B43EA"/>
    <w:rsid w:val="007C0376"/>
    <w:rsid w:val="007C0D33"/>
    <w:rsid w:val="007C104A"/>
    <w:rsid w:val="007C2076"/>
    <w:rsid w:val="007C6001"/>
    <w:rsid w:val="007C7BE5"/>
    <w:rsid w:val="007D264E"/>
    <w:rsid w:val="007D5DFA"/>
    <w:rsid w:val="007D754D"/>
    <w:rsid w:val="007E162A"/>
    <w:rsid w:val="007E2215"/>
    <w:rsid w:val="007E2CB1"/>
    <w:rsid w:val="007E37D5"/>
    <w:rsid w:val="007E5E3E"/>
    <w:rsid w:val="007E5FDC"/>
    <w:rsid w:val="007F360B"/>
    <w:rsid w:val="007F4416"/>
    <w:rsid w:val="007F54AF"/>
    <w:rsid w:val="007F7989"/>
    <w:rsid w:val="0080079E"/>
    <w:rsid w:val="008021A1"/>
    <w:rsid w:val="00804E9A"/>
    <w:rsid w:val="00817F93"/>
    <w:rsid w:val="00822FDF"/>
    <w:rsid w:val="0082332F"/>
    <w:rsid w:val="0082481A"/>
    <w:rsid w:val="00826E02"/>
    <w:rsid w:val="00830D18"/>
    <w:rsid w:val="00841AA7"/>
    <w:rsid w:val="00842081"/>
    <w:rsid w:val="00842085"/>
    <w:rsid w:val="00853A10"/>
    <w:rsid w:val="00853FBE"/>
    <w:rsid w:val="00854F98"/>
    <w:rsid w:val="00857EAC"/>
    <w:rsid w:val="008655F1"/>
    <w:rsid w:val="00870AF8"/>
    <w:rsid w:val="00884E28"/>
    <w:rsid w:val="00886484"/>
    <w:rsid w:val="00893379"/>
    <w:rsid w:val="00894220"/>
    <w:rsid w:val="008967DD"/>
    <w:rsid w:val="00897246"/>
    <w:rsid w:val="008A0659"/>
    <w:rsid w:val="008A0F7B"/>
    <w:rsid w:val="008A46D8"/>
    <w:rsid w:val="008A60FA"/>
    <w:rsid w:val="008A6DF7"/>
    <w:rsid w:val="008B02D8"/>
    <w:rsid w:val="008B6524"/>
    <w:rsid w:val="008C398F"/>
    <w:rsid w:val="008C4CE2"/>
    <w:rsid w:val="008C4FA2"/>
    <w:rsid w:val="008D15E0"/>
    <w:rsid w:val="008D1BBF"/>
    <w:rsid w:val="008D251D"/>
    <w:rsid w:val="008D26C8"/>
    <w:rsid w:val="008D3300"/>
    <w:rsid w:val="008D3E78"/>
    <w:rsid w:val="008D7991"/>
    <w:rsid w:val="008D7FC4"/>
    <w:rsid w:val="008E1DE4"/>
    <w:rsid w:val="008E1EEA"/>
    <w:rsid w:val="008E57B7"/>
    <w:rsid w:val="008F099C"/>
    <w:rsid w:val="008F0F78"/>
    <w:rsid w:val="008F2967"/>
    <w:rsid w:val="008F4A6C"/>
    <w:rsid w:val="009021ED"/>
    <w:rsid w:val="009023CF"/>
    <w:rsid w:val="009030F7"/>
    <w:rsid w:val="009100D9"/>
    <w:rsid w:val="009145C2"/>
    <w:rsid w:val="009146D8"/>
    <w:rsid w:val="00915B31"/>
    <w:rsid w:val="00915D37"/>
    <w:rsid w:val="00915EAD"/>
    <w:rsid w:val="009210CF"/>
    <w:rsid w:val="00921E7B"/>
    <w:rsid w:val="00923B9F"/>
    <w:rsid w:val="00925B6C"/>
    <w:rsid w:val="009300E5"/>
    <w:rsid w:val="00935B90"/>
    <w:rsid w:val="009409BC"/>
    <w:rsid w:val="0094209A"/>
    <w:rsid w:val="00947077"/>
    <w:rsid w:val="009474A2"/>
    <w:rsid w:val="009534D8"/>
    <w:rsid w:val="009562D0"/>
    <w:rsid w:val="00964382"/>
    <w:rsid w:val="00967A12"/>
    <w:rsid w:val="009761AC"/>
    <w:rsid w:val="00984A1D"/>
    <w:rsid w:val="00990C16"/>
    <w:rsid w:val="0099172E"/>
    <w:rsid w:val="0099290C"/>
    <w:rsid w:val="009952EC"/>
    <w:rsid w:val="009A2F53"/>
    <w:rsid w:val="009A4073"/>
    <w:rsid w:val="009A5B9B"/>
    <w:rsid w:val="009B7746"/>
    <w:rsid w:val="009C072A"/>
    <w:rsid w:val="009C0A80"/>
    <w:rsid w:val="009C2A46"/>
    <w:rsid w:val="009C399A"/>
    <w:rsid w:val="009C3A09"/>
    <w:rsid w:val="009C7F64"/>
    <w:rsid w:val="009D0CF3"/>
    <w:rsid w:val="009D2C66"/>
    <w:rsid w:val="009D32CB"/>
    <w:rsid w:val="009D4547"/>
    <w:rsid w:val="009D5A4D"/>
    <w:rsid w:val="009D631F"/>
    <w:rsid w:val="009D6EE0"/>
    <w:rsid w:val="009D71F6"/>
    <w:rsid w:val="009E33C7"/>
    <w:rsid w:val="009E690D"/>
    <w:rsid w:val="009F2C81"/>
    <w:rsid w:val="009F4366"/>
    <w:rsid w:val="00A005CB"/>
    <w:rsid w:val="00A031A8"/>
    <w:rsid w:val="00A073DA"/>
    <w:rsid w:val="00A103D5"/>
    <w:rsid w:val="00A1519A"/>
    <w:rsid w:val="00A157B8"/>
    <w:rsid w:val="00A17C64"/>
    <w:rsid w:val="00A17C96"/>
    <w:rsid w:val="00A21F00"/>
    <w:rsid w:val="00A2704D"/>
    <w:rsid w:val="00A27B05"/>
    <w:rsid w:val="00A37E8B"/>
    <w:rsid w:val="00A40F33"/>
    <w:rsid w:val="00A43323"/>
    <w:rsid w:val="00A46E4E"/>
    <w:rsid w:val="00A52FE1"/>
    <w:rsid w:val="00A54955"/>
    <w:rsid w:val="00A569B0"/>
    <w:rsid w:val="00A60EB7"/>
    <w:rsid w:val="00A61DD1"/>
    <w:rsid w:val="00A74126"/>
    <w:rsid w:val="00A80984"/>
    <w:rsid w:val="00A8507C"/>
    <w:rsid w:val="00A8660C"/>
    <w:rsid w:val="00A877CA"/>
    <w:rsid w:val="00A93264"/>
    <w:rsid w:val="00A9520A"/>
    <w:rsid w:val="00AA1BB1"/>
    <w:rsid w:val="00AA366B"/>
    <w:rsid w:val="00AA4F2C"/>
    <w:rsid w:val="00AB0288"/>
    <w:rsid w:val="00AB31BF"/>
    <w:rsid w:val="00AB4346"/>
    <w:rsid w:val="00AB51A9"/>
    <w:rsid w:val="00AC097C"/>
    <w:rsid w:val="00AC289C"/>
    <w:rsid w:val="00AC3129"/>
    <w:rsid w:val="00AC75CD"/>
    <w:rsid w:val="00AE5BCD"/>
    <w:rsid w:val="00AE78FD"/>
    <w:rsid w:val="00AF094C"/>
    <w:rsid w:val="00AF595E"/>
    <w:rsid w:val="00B070B2"/>
    <w:rsid w:val="00B10E6E"/>
    <w:rsid w:val="00B13B65"/>
    <w:rsid w:val="00B14553"/>
    <w:rsid w:val="00B253C6"/>
    <w:rsid w:val="00B27455"/>
    <w:rsid w:val="00B377C9"/>
    <w:rsid w:val="00B3781F"/>
    <w:rsid w:val="00B40A5C"/>
    <w:rsid w:val="00B40CE0"/>
    <w:rsid w:val="00B4114C"/>
    <w:rsid w:val="00B41C32"/>
    <w:rsid w:val="00B42681"/>
    <w:rsid w:val="00B43A1A"/>
    <w:rsid w:val="00B52028"/>
    <w:rsid w:val="00B54383"/>
    <w:rsid w:val="00B55032"/>
    <w:rsid w:val="00B55788"/>
    <w:rsid w:val="00B56F46"/>
    <w:rsid w:val="00B57FEB"/>
    <w:rsid w:val="00B62426"/>
    <w:rsid w:val="00B62DD4"/>
    <w:rsid w:val="00B64816"/>
    <w:rsid w:val="00B65B7E"/>
    <w:rsid w:val="00B66279"/>
    <w:rsid w:val="00B662AF"/>
    <w:rsid w:val="00B66709"/>
    <w:rsid w:val="00B77DB7"/>
    <w:rsid w:val="00B82667"/>
    <w:rsid w:val="00B86318"/>
    <w:rsid w:val="00B8694F"/>
    <w:rsid w:val="00B86A1E"/>
    <w:rsid w:val="00B86F4C"/>
    <w:rsid w:val="00B911C2"/>
    <w:rsid w:val="00BA29B9"/>
    <w:rsid w:val="00BA38F6"/>
    <w:rsid w:val="00BB407E"/>
    <w:rsid w:val="00BB4E08"/>
    <w:rsid w:val="00BB4EA2"/>
    <w:rsid w:val="00BC018A"/>
    <w:rsid w:val="00BC0A7D"/>
    <w:rsid w:val="00BD25AD"/>
    <w:rsid w:val="00BD3F33"/>
    <w:rsid w:val="00BD4084"/>
    <w:rsid w:val="00BE3869"/>
    <w:rsid w:val="00BE4B2D"/>
    <w:rsid w:val="00BE75E3"/>
    <w:rsid w:val="00BF13E9"/>
    <w:rsid w:val="00BF4777"/>
    <w:rsid w:val="00C05825"/>
    <w:rsid w:val="00C0623D"/>
    <w:rsid w:val="00C07163"/>
    <w:rsid w:val="00C07E3A"/>
    <w:rsid w:val="00C1053D"/>
    <w:rsid w:val="00C11847"/>
    <w:rsid w:val="00C13618"/>
    <w:rsid w:val="00C15E7F"/>
    <w:rsid w:val="00C162FE"/>
    <w:rsid w:val="00C202FF"/>
    <w:rsid w:val="00C21504"/>
    <w:rsid w:val="00C23C04"/>
    <w:rsid w:val="00C2523F"/>
    <w:rsid w:val="00C260EA"/>
    <w:rsid w:val="00C2688D"/>
    <w:rsid w:val="00C27B97"/>
    <w:rsid w:val="00C33413"/>
    <w:rsid w:val="00C42207"/>
    <w:rsid w:val="00C46311"/>
    <w:rsid w:val="00C46547"/>
    <w:rsid w:val="00C50458"/>
    <w:rsid w:val="00C52E18"/>
    <w:rsid w:val="00C56400"/>
    <w:rsid w:val="00C5661D"/>
    <w:rsid w:val="00C6065D"/>
    <w:rsid w:val="00C62ABE"/>
    <w:rsid w:val="00C74FA3"/>
    <w:rsid w:val="00C804FA"/>
    <w:rsid w:val="00C808F4"/>
    <w:rsid w:val="00C86587"/>
    <w:rsid w:val="00C920E0"/>
    <w:rsid w:val="00CA021A"/>
    <w:rsid w:val="00CA0AE9"/>
    <w:rsid w:val="00CA781E"/>
    <w:rsid w:val="00CB20AC"/>
    <w:rsid w:val="00CB41FC"/>
    <w:rsid w:val="00CB52EA"/>
    <w:rsid w:val="00CB561D"/>
    <w:rsid w:val="00CC048D"/>
    <w:rsid w:val="00CC6F10"/>
    <w:rsid w:val="00CD2D8D"/>
    <w:rsid w:val="00CD3965"/>
    <w:rsid w:val="00CD4230"/>
    <w:rsid w:val="00CD736C"/>
    <w:rsid w:val="00CD7389"/>
    <w:rsid w:val="00CD7C99"/>
    <w:rsid w:val="00CE034E"/>
    <w:rsid w:val="00CE1575"/>
    <w:rsid w:val="00CE6017"/>
    <w:rsid w:val="00CF5455"/>
    <w:rsid w:val="00D01F0C"/>
    <w:rsid w:val="00D029B7"/>
    <w:rsid w:val="00D10A9A"/>
    <w:rsid w:val="00D1327F"/>
    <w:rsid w:val="00D149BE"/>
    <w:rsid w:val="00D17992"/>
    <w:rsid w:val="00D21D3B"/>
    <w:rsid w:val="00D22CE9"/>
    <w:rsid w:val="00D278A2"/>
    <w:rsid w:val="00D3278F"/>
    <w:rsid w:val="00D349CF"/>
    <w:rsid w:val="00D357DB"/>
    <w:rsid w:val="00D37F3C"/>
    <w:rsid w:val="00D50305"/>
    <w:rsid w:val="00D5439A"/>
    <w:rsid w:val="00D54BD3"/>
    <w:rsid w:val="00D558C0"/>
    <w:rsid w:val="00D5609F"/>
    <w:rsid w:val="00D63199"/>
    <w:rsid w:val="00D644B6"/>
    <w:rsid w:val="00D66014"/>
    <w:rsid w:val="00D705AD"/>
    <w:rsid w:val="00D729DB"/>
    <w:rsid w:val="00D82981"/>
    <w:rsid w:val="00D82E21"/>
    <w:rsid w:val="00D85613"/>
    <w:rsid w:val="00D9006D"/>
    <w:rsid w:val="00D9322B"/>
    <w:rsid w:val="00DA4992"/>
    <w:rsid w:val="00DA7816"/>
    <w:rsid w:val="00DC1449"/>
    <w:rsid w:val="00DC366E"/>
    <w:rsid w:val="00DC3E96"/>
    <w:rsid w:val="00DC4A7B"/>
    <w:rsid w:val="00DC51C9"/>
    <w:rsid w:val="00DC5A1B"/>
    <w:rsid w:val="00DD0744"/>
    <w:rsid w:val="00DD27AB"/>
    <w:rsid w:val="00DD2E42"/>
    <w:rsid w:val="00DD5A0E"/>
    <w:rsid w:val="00DD6E35"/>
    <w:rsid w:val="00DD7FB6"/>
    <w:rsid w:val="00DE43BA"/>
    <w:rsid w:val="00DE4D57"/>
    <w:rsid w:val="00DE5799"/>
    <w:rsid w:val="00DF225E"/>
    <w:rsid w:val="00DF5487"/>
    <w:rsid w:val="00DF62B1"/>
    <w:rsid w:val="00E02C6E"/>
    <w:rsid w:val="00E03B26"/>
    <w:rsid w:val="00E13738"/>
    <w:rsid w:val="00E234DE"/>
    <w:rsid w:val="00E27C34"/>
    <w:rsid w:val="00E40AB1"/>
    <w:rsid w:val="00E46612"/>
    <w:rsid w:val="00E47519"/>
    <w:rsid w:val="00E476BF"/>
    <w:rsid w:val="00E51C0C"/>
    <w:rsid w:val="00E520AA"/>
    <w:rsid w:val="00E530B2"/>
    <w:rsid w:val="00E546B4"/>
    <w:rsid w:val="00E568AC"/>
    <w:rsid w:val="00E6363F"/>
    <w:rsid w:val="00E67050"/>
    <w:rsid w:val="00E67D0A"/>
    <w:rsid w:val="00E71A1A"/>
    <w:rsid w:val="00E739AE"/>
    <w:rsid w:val="00E75282"/>
    <w:rsid w:val="00E77DDE"/>
    <w:rsid w:val="00E84132"/>
    <w:rsid w:val="00E9008F"/>
    <w:rsid w:val="00E941AD"/>
    <w:rsid w:val="00E956F4"/>
    <w:rsid w:val="00E97DA2"/>
    <w:rsid w:val="00EA082E"/>
    <w:rsid w:val="00EA412A"/>
    <w:rsid w:val="00EA49D4"/>
    <w:rsid w:val="00EA6001"/>
    <w:rsid w:val="00EA669B"/>
    <w:rsid w:val="00EA6B4D"/>
    <w:rsid w:val="00EB3FA0"/>
    <w:rsid w:val="00EB4AB3"/>
    <w:rsid w:val="00EB5F9F"/>
    <w:rsid w:val="00EC03A9"/>
    <w:rsid w:val="00EC18F4"/>
    <w:rsid w:val="00EC3939"/>
    <w:rsid w:val="00EC50F6"/>
    <w:rsid w:val="00EC6BA3"/>
    <w:rsid w:val="00EC6F4D"/>
    <w:rsid w:val="00EC74E0"/>
    <w:rsid w:val="00ED1401"/>
    <w:rsid w:val="00ED21A1"/>
    <w:rsid w:val="00ED322D"/>
    <w:rsid w:val="00ED53C9"/>
    <w:rsid w:val="00ED79B2"/>
    <w:rsid w:val="00EE0259"/>
    <w:rsid w:val="00EE2E11"/>
    <w:rsid w:val="00EE6542"/>
    <w:rsid w:val="00EF0C74"/>
    <w:rsid w:val="00EF726F"/>
    <w:rsid w:val="00EF7587"/>
    <w:rsid w:val="00F01FC2"/>
    <w:rsid w:val="00F077F7"/>
    <w:rsid w:val="00F10196"/>
    <w:rsid w:val="00F10F4E"/>
    <w:rsid w:val="00F1249B"/>
    <w:rsid w:val="00F14629"/>
    <w:rsid w:val="00F22591"/>
    <w:rsid w:val="00F2272A"/>
    <w:rsid w:val="00F24DBC"/>
    <w:rsid w:val="00F3041A"/>
    <w:rsid w:val="00F356C7"/>
    <w:rsid w:val="00F40850"/>
    <w:rsid w:val="00F47FCD"/>
    <w:rsid w:val="00F532B5"/>
    <w:rsid w:val="00F54FFF"/>
    <w:rsid w:val="00F55AD7"/>
    <w:rsid w:val="00F56849"/>
    <w:rsid w:val="00F60E41"/>
    <w:rsid w:val="00F62357"/>
    <w:rsid w:val="00F65495"/>
    <w:rsid w:val="00F656AA"/>
    <w:rsid w:val="00F67EC7"/>
    <w:rsid w:val="00F71807"/>
    <w:rsid w:val="00F72E66"/>
    <w:rsid w:val="00F7434D"/>
    <w:rsid w:val="00F760FC"/>
    <w:rsid w:val="00F777FE"/>
    <w:rsid w:val="00F81FE4"/>
    <w:rsid w:val="00F84441"/>
    <w:rsid w:val="00F8516C"/>
    <w:rsid w:val="00F8751B"/>
    <w:rsid w:val="00F91D40"/>
    <w:rsid w:val="00F9450B"/>
    <w:rsid w:val="00F967A0"/>
    <w:rsid w:val="00F97D58"/>
    <w:rsid w:val="00FA16C0"/>
    <w:rsid w:val="00FB303F"/>
    <w:rsid w:val="00FB3AD9"/>
    <w:rsid w:val="00FB7B37"/>
    <w:rsid w:val="00FC4B76"/>
    <w:rsid w:val="00FD1AD6"/>
    <w:rsid w:val="00FD1BAA"/>
    <w:rsid w:val="00FD504E"/>
    <w:rsid w:val="00FD5201"/>
    <w:rsid w:val="00FE5660"/>
    <w:rsid w:val="00FF1716"/>
    <w:rsid w:val="00FF3872"/>
    <w:rsid w:val="00FF3C62"/>
    <w:rsid w:val="00FF3F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D096B124-D595-4113-B3FD-6F3172EE3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E568AC"/>
    <w:pPr>
      <w:keepNext/>
      <w:spacing w:before="240" w:after="60"/>
      <w:outlineLvl w:val="0"/>
    </w:pPr>
    <w:rPr>
      <w:rFonts w:ascii="Arial" w:eastAsia="Calibri" w:hAnsi="Arial"/>
      <w:b/>
      <w:kern w:val="32"/>
      <w:sz w:val="32"/>
    </w:rPr>
  </w:style>
  <w:style w:type="paragraph" w:styleId="Nadpis2">
    <w:name w:val="heading 2"/>
    <w:basedOn w:val="Normln"/>
    <w:link w:val="Nadpis2Char"/>
    <w:uiPriority w:val="99"/>
    <w:qFormat/>
    <w:locked/>
    <w:rsid w:val="00E568AC"/>
    <w:pPr>
      <w:spacing w:before="100" w:beforeAutospacing="1" w:after="100" w:afterAutospacing="1"/>
      <w:outlineLvl w:val="1"/>
    </w:pPr>
    <w:rPr>
      <w:rFonts w:ascii="Calibri" w:hAnsi="Calibri"/>
      <w:b/>
      <w:sz w:val="36"/>
    </w:rPr>
  </w:style>
  <w:style w:type="paragraph" w:styleId="Nadpis3">
    <w:name w:val="heading 3"/>
    <w:basedOn w:val="Normln"/>
    <w:next w:val="Normln"/>
    <w:link w:val="Nadpis3Char"/>
    <w:uiPriority w:val="99"/>
    <w:qFormat/>
    <w:locked/>
    <w:rsid w:val="00E568AC"/>
    <w:pPr>
      <w:keepNext/>
      <w:tabs>
        <w:tab w:val="num" w:pos="2160"/>
      </w:tabs>
      <w:spacing w:before="240" w:after="60"/>
      <w:ind w:left="2160" w:hanging="720"/>
      <w:outlineLvl w:val="2"/>
    </w:pPr>
    <w:rPr>
      <w:rFonts w:ascii="Cambria" w:eastAsia="Calibri" w:hAnsi="Cambria"/>
      <w:b/>
      <w:sz w:val="26"/>
      <w:lang w:val="en-US" w:eastAsia="en-US"/>
    </w:rPr>
  </w:style>
  <w:style w:type="paragraph" w:styleId="Nadpis4">
    <w:name w:val="heading 4"/>
    <w:basedOn w:val="Normln"/>
    <w:next w:val="Normln"/>
    <w:link w:val="Nadpis4Char"/>
    <w:uiPriority w:val="99"/>
    <w:qFormat/>
    <w:locked/>
    <w:rsid w:val="00E568AC"/>
    <w:pPr>
      <w:keepNext/>
      <w:tabs>
        <w:tab w:val="num" w:pos="2880"/>
      </w:tabs>
      <w:spacing w:before="240" w:after="60"/>
      <w:ind w:left="2880" w:hanging="720"/>
      <w:outlineLvl w:val="3"/>
    </w:pPr>
    <w:rPr>
      <w:rFonts w:ascii="Calibri" w:eastAsia="Calibri" w:hAnsi="Calibri"/>
      <w:b/>
      <w:sz w:val="28"/>
      <w:lang w:val="en-US" w:eastAsia="en-US"/>
    </w:rPr>
  </w:style>
  <w:style w:type="paragraph" w:styleId="Nadpis5">
    <w:name w:val="heading 5"/>
    <w:basedOn w:val="Normln"/>
    <w:next w:val="Normln"/>
    <w:link w:val="Nadpis5Char"/>
    <w:uiPriority w:val="99"/>
    <w:qFormat/>
    <w:locked/>
    <w:rsid w:val="00E568AC"/>
    <w:pPr>
      <w:tabs>
        <w:tab w:val="num" w:pos="3600"/>
      </w:tabs>
      <w:spacing w:before="240" w:after="60"/>
      <w:ind w:left="3600" w:hanging="720"/>
      <w:outlineLvl w:val="4"/>
    </w:pPr>
    <w:rPr>
      <w:rFonts w:ascii="Calibri" w:eastAsia="Calibri" w:hAnsi="Calibri"/>
      <w:b/>
      <w:i/>
      <w:sz w:val="26"/>
      <w:lang w:val="en-US" w:eastAsia="en-US"/>
    </w:rPr>
  </w:style>
  <w:style w:type="paragraph" w:styleId="Nadpis6">
    <w:name w:val="heading 6"/>
    <w:basedOn w:val="Normln"/>
    <w:next w:val="Normln"/>
    <w:link w:val="Nadpis6Char"/>
    <w:uiPriority w:val="99"/>
    <w:qFormat/>
    <w:locked/>
    <w:rsid w:val="00E568AC"/>
    <w:pPr>
      <w:tabs>
        <w:tab w:val="num" w:pos="4320"/>
      </w:tabs>
      <w:spacing w:before="240" w:after="60"/>
      <w:ind w:left="4320" w:hanging="720"/>
      <w:outlineLvl w:val="5"/>
    </w:pPr>
    <w:rPr>
      <w:rFonts w:ascii="Calibri" w:eastAsia="Calibri" w:hAnsi="Calibri"/>
      <w:b/>
      <w:sz w:val="22"/>
      <w:lang w:val="en-US" w:eastAsia="en-US"/>
    </w:rPr>
  </w:style>
  <w:style w:type="paragraph" w:styleId="Nadpis7">
    <w:name w:val="heading 7"/>
    <w:basedOn w:val="Normln"/>
    <w:next w:val="Normln"/>
    <w:link w:val="Nadpis7Char"/>
    <w:uiPriority w:val="99"/>
    <w:qFormat/>
    <w:locked/>
    <w:rsid w:val="00E568AC"/>
    <w:pPr>
      <w:tabs>
        <w:tab w:val="num" w:pos="5040"/>
      </w:tabs>
      <w:spacing w:before="240" w:after="60"/>
      <w:ind w:left="5040" w:hanging="720"/>
      <w:outlineLvl w:val="6"/>
    </w:pPr>
    <w:rPr>
      <w:rFonts w:ascii="Calibri" w:eastAsia="Calibri" w:hAnsi="Calibri"/>
      <w:sz w:val="24"/>
      <w:lang w:val="en-US" w:eastAsia="en-US"/>
    </w:rPr>
  </w:style>
  <w:style w:type="paragraph" w:styleId="Nadpis8">
    <w:name w:val="heading 8"/>
    <w:basedOn w:val="Normln"/>
    <w:next w:val="Normln"/>
    <w:link w:val="Nadpis8Char"/>
    <w:uiPriority w:val="99"/>
    <w:qFormat/>
    <w:locked/>
    <w:rsid w:val="00E568AC"/>
    <w:pPr>
      <w:tabs>
        <w:tab w:val="num" w:pos="5760"/>
      </w:tabs>
      <w:spacing w:before="240" w:after="60"/>
      <w:ind w:left="5760" w:hanging="720"/>
      <w:outlineLvl w:val="7"/>
    </w:pPr>
    <w:rPr>
      <w:rFonts w:ascii="Calibri" w:eastAsia="Calibri" w:hAnsi="Calibri"/>
      <w:i/>
      <w:sz w:val="24"/>
      <w:lang w:val="en-US" w:eastAsia="en-US"/>
    </w:rPr>
  </w:style>
  <w:style w:type="paragraph" w:styleId="Nadpis9">
    <w:name w:val="heading 9"/>
    <w:basedOn w:val="Normln"/>
    <w:next w:val="Normln"/>
    <w:link w:val="Nadpis9Char"/>
    <w:uiPriority w:val="99"/>
    <w:qFormat/>
    <w:locked/>
    <w:rsid w:val="00E568AC"/>
    <w:pPr>
      <w:tabs>
        <w:tab w:val="num" w:pos="6480"/>
      </w:tabs>
      <w:spacing w:before="240" w:after="60"/>
      <w:ind w:left="6480" w:hanging="720"/>
      <w:outlineLvl w:val="8"/>
    </w:pPr>
    <w:rPr>
      <w:rFonts w:ascii="Cambria" w:eastAsia="Calibri" w:hAnsi="Cambria"/>
      <w:sz w:val="22"/>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FC4B76"/>
    <w:rPr>
      <w:rFonts w:ascii="Cambria" w:hAnsi="Cambria" w:cs="Times New Roman"/>
      <w:b/>
      <w:bCs/>
      <w:kern w:val="32"/>
      <w:sz w:val="32"/>
      <w:szCs w:val="32"/>
    </w:rPr>
  </w:style>
  <w:style w:type="character" w:customStyle="1" w:styleId="Heading2Char">
    <w:name w:val="Heading 2 Char"/>
    <w:basedOn w:val="Standardnpsmoodstavce"/>
    <w:uiPriority w:val="99"/>
    <w:semiHidden/>
    <w:locked/>
    <w:rsid w:val="00FC4B76"/>
    <w:rPr>
      <w:rFonts w:ascii="Cambria" w:hAnsi="Cambria" w:cs="Times New Roman"/>
      <w:b/>
      <w:bCs/>
      <w:i/>
      <w:iCs/>
      <w:sz w:val="28"/>
      <w:szCs w:val="28"/>
    </w:rPr>
  </w:style>
  <w:style w:type="character" w:customStyle="1" w:styleId="Heading3Char">
    <w:name w:val="Heading 3 Char"/>
    <w:basedOn w:val="Standardnpsmoodstavce"/>
    <w:uiPriority w:val="99"/>
    <w:semiHidden/>
    <w:locked/>
    <w:rsid w:val="00FC4B76"/>
    <w:rPr>
      <w:rFonts w:ascii="Cambria" w:hAnsi="Cambria" w:cs="Times New Roman"/>
      <w:b/>
      <w:bCs/>
      <w:sz w:val="26"/>
      <w:szCs w:val="26"/>
    </w:rPr>
  </w:style>
  <w:style w:type="character" w:customStyle="1" w:styleId="Heading4Char">
    <w:name w:val="Heading 4 Char"/>
    <w:basedOn w:val="Standardnpsmoodstavce"/>
    <w:uiPriority w:val="99"/>
    <w:semiHidden/>
    <w:locked/>
    <w:rsid w:val="00FC4B76"/>
    <w:rPr>
      <w:rFonts w:ascii="Calibri" w:hAnsi="Calibri" w:cs="Times New Roman"/>
      <w:b/>
      <w:bCs/>
      <w:sz w:val="28"/>
      <w:szCs w:val="28"/>
    </w:rPr>
  </w:style>
  <w:style w:type="character" w:customStyle="1" w:styleId="Heading5Char">
    <w:name w:val="Heading 5 Char"/>
    <w:basedOn w:val="Standardnpsmoodstavce"/>
    <w:uiPriority w:val="99"/>
    <w:semiHidden/>
    <w:locked/>
    <w:rsid w:val="00FC4B76"/>
    <w:rPr>
      <w:rFonts w:ascii="Calibri" w:hAnsi="Calibri" w:cs="Times New Roman"/>
      <w:b/>
      <w:bCs/>
      <w:i/>
      <w:iCs/>
      <w:sz w:val="26"/>
      <w:szCs w:val="26"/>
    </w:rPr>
  </w:style>
  <w:style w:type="character" w:customStyle="1" w:styleId="Heading6Char">
    <w:name w:val="Heading 6 Char"/>
    <w:basedOn w:val="Standardnpsmoodstavce"/>
    <w:uiPriority w:val="99"/>
    <w:semiHidden/>
    <w:locked/>
    <w:rsid w:val="00FC4B76"/>
    <w:rPr>
      <w:rFonts w:ascii="Calibri" w:hAnsi="Calibri" w:cs="Times New Roman"/>
      <w:b/>
      <w:bCs/>
    </w:rPr>
  </w:style>
  <w:style w:type="character" w:customStyle="1" w:styleId="Heading7Char">
    <w:name w:val="Heading 7 Char"/>
    <w:basedOn w:val="Standardnpsmoodstavce"/>
    <w:uiPriority w:val="99"/>
    <w:semiHidden/>
    <w:locked/>
    <w:rsid w:val="00FC4B76"/>
    <w:rPr>
      <w:rFonts w:ascii="Calibri" w:hAnsi="Calibri" w:cs="Times New Roman"/>
      <w:sz w:val="24"/>
      <w:szCs w:val="24"/>
    </w:rPr>
  </w:style>
  <w:style w:type="character" w:customStyle="1" w:styleId="Heading8Char">
    <w:name w:val="Heading 8 Char"/>
    <w:basedOn w:val="Standardnpsmoodstavce"/>
    <w:uiPriority w:val="99"/>
    <w:semiHidden/>
    <w:locked/>
    <w:rsid w:val="00FC4B76"/>
    <w:rPr>
      <w:rFonts w:ascii="Calibri" w:hAnsi="Calibri" w:cs="Times New Roman"/>
      <w:i/>
      <w:iCs/>
      <w:sz w:val="24"/>
      <w:szCs w:val="24"/>
    </w:rPr>
  </w:style>
  <w:style w:type="character" w:customStyle="1" w:styleId="Heading9Char">
    <w:name w:val="Heading 9 Char"/>
    <w:basedOn w:val="Standardnpsmoodstavce"/>
    <w:uiPriority w:val="99"/>
    <w:semiHidden/>
    <w:locked/>
    <w:rsid w:val="00FC4B76"/>
    <w:rPr>
      <w:rFonts w:ascii="Cambria" w:hAnsi="Cambria" w:cs="Times New Roman"/>
    </w:rPr>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semiHidden/>
    <w:locked/>
    <w:rsid w:val="00EF726F"/>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character" w:styleId="Hypertextovodkaz">
    <w:name w:val="Hyperlink"/>
    <w:basedOn w:val="Standardnpsmoodstavce"/>
    <w:uiPriority w:val="99"/>
    <w:rsid w:val="00964382"/>
    <w:rPr>
      <w:rFonts w:cs="Times New Roman"/>
      <w:color w:val="0000FF"/>
      <w:u w:val="single"/>
    </w:rPr>
  </w:style>
  <w:style w:type="paragraph" w:customStyle="1" w:styleId="Default">
    <w:name w:val="Default"/>
    <w:uiPriority w:val="99"/>
    <w:rsid w:val="00707C86"/>
    <w:pPr>
      <w:autoSpaceDE w:val="0"/>
      <w:autoSpaceDN w:val="0"/>
      <w:adjustRightInd w:val="0"/>
    </w:pPr>
    <w:rPr>
      <w:rFonts w:ascii="Times New Roman" w:hAnsi="Times New Roman" w:cs="Times New Roman"/>
      <w:color w:val="000000"/>
      <w:sz w:val="24"/>
      <w:szCs w:val="24"/>
    </w:rPr>
  </w:style>
  <w:style w:type="paragraph" w:styleId="Odstavecseseznamem">
    <w:name w:val="List Paragraph"/>
    <w:basedOn w:val="Normln"/>
    <w:uiPriority w:val="99"/>
    <w:qFormat/>
    <w:rsid w:val="00A1519A"/>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uiPriority w:val="99"/>
    <w:rsid w:val="00A1519A"/>
    <w:pPr>
      <w:spacing w:before="100" w:beforeAutospacing="1" w:after="100" w:afterAutospacing="1"/>
    </w:pPr>
    <w:rPr>
      <w:rFonts w:ascii="Arial Unicode MS" w:eastAsia="Arial Unicode MS" w:hAnsi="Arial Unicode MS" w:cs="Arial Unicode MS"/>
      <w:sz w:val="24"/>
      <w:szCs w:val="24"/>
    </w:rPr>
  </w:style>
  <w:style w:type="character" w:customStyle="1" w:styleId="CharChar6">
    <w:name w:val="Char Char6"/>
    <w:uiPriority w:val="99"/>
    <w:semiHidden/>
    <w:locked/>
    <w:rsid w:val="00E568AC"/>
    <w:rPr>
      <w:rFonts w:ascii="Times New Roman" w:hAnsi="Times New Roman"/>
      <w:sz w:val="2"/>
    </w:rPr>
  </w:style>
  <w:style w:type="character" w:customStyle="1" w:styleId="CharChar5">
    <w:name w:val="Char Char5"/>
    <w:uiPriority w:val="99"/>
    <w:locked/>
    <w:rsid w:val="00E568AC"/>
    <w:rPr>
      <w:rFonts w:eastAsia="Times New Roman"/>
      <w:lang w:val="cs-CZ" w:eastAsia="cs-CZ"/>
    </w:rPr>
  </w:style>
  <w:style w:type="character" w:styleId="slostrnky">
    <w:name w:val="page number"/>
    <w:basedOn w:val="Standardnpsmoodstavce"/>
    <w:uiPriority w:val="99"/>
    <w:rsid w:val="00E568AC"/>
    <w:rPr>
      <w:rFonts w:cs="Times New Roman"/>
    </w:rPr>
  </w:style>
  <w:style w:type="character" w:customStyle="1" w:styleId="CharChar4">
    <w:name w:val="Char Char4"/>
    <w:uiPriority w:val="99"/>
    <w:semiHidden/>
    <w:locked/>
    <w:rsid w:val="00E568AC"/>
    <w:rPr>
      <w:rFonts w:ascii="Times New Roman" w:hAnsi="Times New Roman"/>
      <w:sz w:val="20"/>
    </w:rPr>
  </w:style>
  <w:style w:type="paragraph" w:customStyle="1" w:styleId="Odstavecseseznamem1">
    <w:name w:val="Odstavec se seznamem1"/>
    <w:basedOn w:val="Normln"/>
    <w:uiPriority w:val="99"/>
    <w:rsid w:val="00E568AC"/>
    <w:pPr>
      <w:ind w:left="720"/>
      <w:contextualSpacing/>
    </w:pPr>
    <w:rPr>
      <w:rFonts w:eastAsia="Calibri"/>
    </w:rPr>
  </w:style>
  <w:style w:type="character" w:customStyle="1" w:styleId="citace1Char">
    <w:name w:val="citace1 Char"/>
    <w:link w:val="citace1"/>
    <w:uiPriority w:val="99"/>
    <w:locked/>
    <w:rsid w:val="00E568AC"/>
    <w:rPr>
      <w:rFonts w:ascii="Calibri" w:hAnsi="Calibri"/>
      <w:sz w:val="22"/>
      <w:lang w:val="cs-CZ" w:eastAsia="cs-CZ"/>
    </w:rPr>
  </w:style>
  <w:style w:type="paragraph" w:customStyle="1" w:styleId="citace1">
    <w:name w:val="citace1"/>
    <w:basedOn w:val="Normln"/>
    <w:link w:val="citace1Char"/>
    <w:uiPriority w:val="99"/>
    <w:rsid w:val="00E568AC"/>
    <w:pPr>
      <w:numPr>
        <w:numId w:val="9"/>
      </w:numPr>
      <w:spacing w:before="60" w:after="60" w:line="276" w:lineRule="auto"/>
      <w:ind w:left="851" w:hanging="567"/>
    </w:pPr>
    <w:rPr>
      <w:rFonts w:ascii="Calibri" w:eastAsia="Calibri" w:hAnsi="Calibri"/>
      <w:sz w:val="22"/>
    </w:rPr>
  </w:style>
  <w:style w:type="character" w:styleId="Zdraznn">
    <w:name w:val="Emphasis"/>
    <w:basedOn w:val="Standardnpsmoodstavce"/>
    <w:uiPriority w:val="99"/>
    <w:qFormat/>
    <w:locked/>
    <w:rsid w:val="00E568AC"/>
    <w:rPr>
      <w:rFonts w:cs="Times New Roman"/>
      <w:i/>
    </w:rPr>
  </w:style>
  <w:style w:type="character" w:customStyle="1" w:styleId="Nadpis2Char">
    <w:name w:val="Nadpis 2 Char"/>
    <w:link w:val="Nadpis2"/>
    <w:uiPriority w:val="99"/>
    <w:locked/>
    <w:rsid w:val="00E568AC"/>
    <w:rPr>
      <w:rFonts w:eastAsia="Times New Roman"/>
      <w:b/>
      <w:sz w:val="36"/>
      <w:lang w:val="cs-CZ" w:eastAsia="cs-CZ"/>
    </w:rPr>
  </w:style>
  <w:style w:type="paragraph" w:styleId="Zkladntextodsazen2">
    <w:name w:val="Body Text Indent 2"/>
    <w:basedOn w:val="Normln"/>
    <w:link w:val="Zkladntextodsazen2Char"/>
    <w:uiPriority w:val="99"/>
    <w:rsid w:val="00E568AC"/>
    <w:pPr>
      <w:suppressAutoHyphens/>
      <w:ind w:left="540" w:hanging="540"/>
    </w:pPr>
    <w:rPr>
      <w:rFonts w:ascii="Calibri" w:eastAsia="Calibri" w:hAnsi="Calibri" w:cs="Arial"/>
      <w:sz w:val="24"/>
      <w:lang w:val="sk-SK" w:eastAsia="ar-SA"/>
    </w:rPr>
  </w:style>
  <w:style w:type="character" w:customStyle="1" w:styleId="BodyTextIndent2Char">
    <w:name w:val="Body Text Indent 2 Char"/>
    <w:basedOn w:val="Standardnpsmoodstavce"/>
    <w:uiPriority w:val="99"/>
    <w:semiHidden/>
    <w:locked/>
    <w:rsid w:val="00FC4B76"/>
    <w:rPr>
      <w:rFonts w:ascii="Times New Roman" w:hAnsi="Times New Roman" w:cs="Times New Roman"/>
      <w:sz w:val="20"/>
      <w:szCs w:val="20"/>
    </w:rPr>
  </w:style>
  <w:style w:type="character" w:customStyle="1" w:styleId="Zkladntextodsazen2Char">
    <w:name w:val="Základní text odsazený 2 Char"/>
    <w:link w:val="Zkladntextodsazen2"/>
    <w:uiPriority w:val="99"/>
    <w:semiHidden/>
    <w:locked/>
    <w:rsid w:val="00E568AC"/>
    <w:rPr>
      <w:sz w:val="24"/>
      <w:lang w:val="sk-SK" w:eastAsia="ar-SA" w:bidi="ar-SA"/>
    </w:rPr>
  </w:style>
  <w:style w:type="character" w:customStyle="1" w:styleId="apple-converted-space">
    <w:name w:val="apple-converted-space"/>
    <w:uiPriority w:val="99"/>
    <w:rsid w:val="00E568AC"/>
  </w:style>
  <w:style w:type="character" w:customStyle="1" w:styleId="st">
    <w:name w:val="st"/>
    <w:uiPriority w:val="99"/>
    <w:rsid w:val="00E568AC"/>
  </w:style>
  <w:style w:type="character" w:styleId="Siln">
    <w:name w:val="Strong"/>
    <w:basedOn w:val="Standardnpsmoodstavce"/>
    <w:uiPriority w:val="99"/>
    <w:qFormat/>
    <w:locked/>
    <w:rsid w:val="00E568AC"/>
    <w:rPr>
      <w:rFonts w:cs="Times New Roman"/>
      <w:b/>
    </w:rPr>
  </w:style>
  <w:style w:type="character" w:customStyle="1" w:styleId="hps">
    <w:name w:val="hps"/>
    <w:uiPriority w:val="99"/>
    <w:rsid w:val="00E568AC"/>
  </w:style>
  <w:style w:type="character" w:customStyle="1" w:styleId="Nadpis1Char">
    <w:name w:val="Nadpis 1 Char"/>
    <w:link w:val="Nadpis1"/>
    <w:uiPriority w:val="99"/>
    <w:locked/>
    <w:rsid w:val="00E568AC"/>
    <w:rPr>
      <w:rFonts w:ascii="Arial" w:hAnsi="Arial"/>
      <w:b/>
      <w:kern w:val="32"/>
      <w:sz w:val="32"/>
      <w:lang w:val="cs-CZ" w:eastAsia="cs-CZ"/>
    </w:rPr>
  </w:style>
  <w:style w:type="character" w:customStyle="1" w:styleId="Nadpis3Char">
    <w:name w:val="Nadpis 3 Char"/>
    <w:link w:val="Nadpis3"/>
    <w:uiPriority w:val="99"/>
    <w:semiHidden/>
    <w:locked/>
    <w:rsid w:val="00E568AC"/>
    <w:rPr>
      <w:rFonts w:ascii="Cambria" w:hAnsi="Cambria"/>
      <w:b/>
      <w:sz w:val="26"/>
      <w:lang w:val="en-US" w:eastAsia="en-US"/>
    </w:rPr>
  </w:style>
  <w:style w:type="character" w:customStyle="1" w:styleId="Nadpis4Char">
    <w:name w:val="Nadpis 4 Char"/>
    <w:link w:val="Nadpis4"/>
    <w:uiPriority w:val="99"/>
    <w:semiHidden/>
    <w:locked/>
    <w:rsid w:val="00E568AC"/>
    <w:rPr>
      <w:rFonts w:ascii="Calibri" w:hAnsi="Calibri"/>
      <w:b/>
      <w:sz w:val="28"/>
      <w:lang w:val="en-US" w:eastAsia="en-US"/>
    </w:rPr>
  </w:style>
  <w:style w:type="character" w:customStyle="1" w:styleId="Nadpis5Char">
    <w:name w:val="Nadpis 5 Char"/>
    <w:link w:val="Nadpis5"/>
    <w:uiPriority w:val="99"/>
    <w:semiHidden/>
    <w:locked/>
    <w:rsid w:val="00E568AC"/>
    <w:rPr>
      <w:rFonts w:ascii="Calibri" w:hAnsi="Calibri"/>
      <w:b/>
      <w:i/>
      <w:sz w:val="26"/>
      <w:lang w:val="en-US" w:eastAsia="en-US"/>
    </w:rPr>
  </w:style>
  <w:style w:type="character" w:customStyle="1" w:styleId="Nadpis6Char">
    <w:name w:val="Nadpis 6 Char"/>
    <w:link w:val="Nadpis6"/>
    <w:uiPriority w:val="99"/>
    <w:locked/>
    <w:rsid w:val="00E568AC"/>
    <w:rPr>
      <w:b/>
      <w:sz w:val="22"/>
      <w:lang w:val="en-US" w:eastAsia="en-US"/>
    </w:rPr>
  </w:style>
  <w:style w:type="character" w:customStyle="1" w:styleId="Nadpis7Char">
    <w:name w:val="Nadpis 7 Char"/>
    <w:link w:val="Nadpis7"/>
    <w:uiPriority w:val="99"/>
    <w:semiHidden/>
    <w:locked/>
    <w:rsid w:val="00E568AC"/>
    <w:rPr>
      <w:rFonts w:ascii="Calibri" w:hAnsi="Calibri"/>
      <w:sz w:val="24"/>
      <w:lang w:val="en-US" w:eastAsia="en-US"/>
    </w:rPr>
  </w:style>
  <w:style w:type="character" w:customStyle="1" w:styleId="Nadpis8Char">
    <w:name w:val="Nadpis 8 Char"/>
    <w:link w:val="Nadpis8"/>
    <w:uiPriority w:val="99"/>
    <w:semiHidden/>
    <w:locked/>
    <w:rsid w:val="00E568AC"/>
    <w:rPr>
      <w:rFonts w:ascii="Calibri" w:hAnsi="Calibri"/>
      <w:i/>
      <w:sz w:val="24"/>
      <w:lang w:val="en-US" w:eastAsia="en-US"/>
    </w:rPr>
  </w:style>
  <w:style w:type="character" w:customStyle="1" w:styleId="Nadpis9Char">
    <w:name w:val="Nadpis 9 Char"/>
    <w:link w:val="Nadpis9"/>
    <w:uiPriority w:val="99"/>
    <w:semiHidden/>
    <w:locked/>
    <w:rsid w:val="00E568AC"/>
    <w:rPr>
      <w:rFonts w:ascii="Cambria" w:hAnsi="Cambria"/>
      <w:sz w:val="22"/>
      <w:lang w:val="en-US" w:eastAsia="en-US"/>
    </w:rPr>
  </w:style>
  <w:style w:type="paragraph" w:customStyle="1" w:styleId="Literatura">
    <w:name w:val="Literatura"/>
    <w:basedOn w:val="Normln"/>
    <w:uiPriority w:val="99"/>
    <w:rsid w:val="00E568AC"/>
    <w:pPr>
      <w:tabs>
        <w:tab w:val="right" w:pos="709"/>
        <w:tab w:val="left" w:pos="851"/>
      </w:tabs>
      <w:spacing w:before="60" w:after="60" w:line="360" w:lineRule="auto"/>
      <w:ind w:left="851" w:hanging="851"/>
      <w:jc w:val="both"/>
    </w:pPr>
    <w:rPr>
      <w:sz w:val="24"/>
      <w:szCs w:val="24"/>
    </w:rPr>
  </w:style>
  <w:style w:type="paragraph" w:customStyle="1" w:styleId="Cislovani">
    <w:name w:val="Cislovani"/>
    <w:basedOn w:val="Normln"/>
    <w:uiPriority w:val="99"/>
    <w:rsid w:val="00E568AC"/>
    <w:pPr>
      <w:numPr>
        <w:numId w:val="37"/>
      </w:numPr>
    </w:pPr>
  </w:style>
  <w:style w:type="character" w:styleId="CittHTML">
    <w:name w:val="HTML Cite"/>
    <w:basedOn w:val="Standardnpsmoodstavce"/>
    <w:uiPriority w:val="99"/>
    <w:semiHidden/>
    <w:rsid w:val="00E568AC"/>
    <w:rPr>
      <w:rFonts w:cs="Times New Roman"/>
      <w:i/>
    </w:rPr>
  </w:style>
  <w:style w:type="paragraph" w:customStyle="1" w:styleId="literaturazavorky">
    <w:name w:val="literatura_zavorky"/>
    <w:basedOn w:val="Odstavecseseznamem"/>
    <w:link w:val="literaturazavorkyChar"/>
    <w:uiPriority w:val="99"/>
    <w:rsid w:val="00E568AC"/>
    <w:pPr>
      <w:tabs>
        <w:tab w:val="left" w:pos="284"/>
      </w:tabs>
      <w:spacing w:after="0" w:line="240" w:lineRule="auto"/>
      <w:ind w:left="360" w:hanging="360"/>
      <w:jc w:val="both"/>
    </w:pPr>
    <w:rPr>
      <w:szCs w:val="20"/>
    </w:rPr>
  </w:style>
  <w:style w:type="character" w:customStyle="1" w:styleId="literaturazavorkyChar">
    <w:name w:val="literatura_zavorky Char"/>
    <w:link w:val="literaturazavorky"/>
    <w:uiPriority w:val="99"/>
    <w:locked/>
    <w:rsid w:val="00E568AC"/>
    <w:rPr>
      <w:rFonts w:ascii="Calibri" w:hAnsi="Calibri"/>
      <w:sz w:val="22"/>
      <w:lang w:val="cs-CZ" w:eastAsia="en-US"/>
    </w:rPr>
  </w:style>
  <w:style w:type="paragraph" w:styleId="Zkladntext3">
    <w:name w:val="Body Text 3"/>
    <w:basedOn w:val="Normln"/>
    <w:link w:val="Zkladntext3Char"/>
    <w:uiPriority w:val="99"/>
    <w:rsid w:val="00E568AC"/>
    <w:pPr>
      <w:spacing w:after="120"/>
    </w:pPr>
    <w:rPr>
      <w:rFonts w:ascii="Calibri" w:hAnsi="Calibri"/>
      <w:sz w:val="16"/>
      <w:lang w:val="en-US" w:eastAsia="en-US"/>
    </w:rPr>
  </w:style>
  <w:style w:type="character" w:customStyle="1" w:styleId="BodyText3Char">
    <w:name w:val="Body Text 3 Char"/>
    <w:basedOn w:val="Standardnpsmoodstavce"/>
    <w:uiPriority w:val="99"/>
    <w:semiHidden/>
    <w:locked/>
    <w:rsid w:val="00FC4B76"/>
    <w:rPr>
      <w:rFonts w:ascii="Times New Roman" w:hAnsi="Times New Roman" w:cs="Times New Roman"/>
      <w:sz w:val="16"/>
      <w:szCs w:val="16"/>
    </w:rPr>
  </w:style>
  <w:style w:type="character" w:customStyle="1" w:styleId="Zkladntext3Char">
    <w:name w:val="Základní text 3 Char"/>
    <w:link w:val="Zkladntext3"/>
    <w:uiPriority w:val="99"/>
    <w:locked/>
    <w:rsid w:val="00E568AC"/>
    <w:rPr>
      <w:rFonts w:eastAsia="Times New Roman"/>
      <w:sz w:val="16"/>
      <w:lang w:val="en-US" w:eastAsia="en-US"/>
    </w:rPr>
  </w:style>
  <w:style w:type="paragraph" w:styleId="Zkladntextodsazen">
    <w:name w:val="Body Text Indent"/>
    <w:basedOn w:val="Normln"/>
    <w:link w:val="ZkladntextodsazenChar"/>
    <w:uiPriority w:val="99"/>
    <w:rsid w:val="00E568AC"/>
    <w:pPr>
      <w:spacing w:after="120"/>
      <w:ind w:left="283"/>
    </w:pPr>
    <w:rPr>
      <w:rFonts w:ascii="Calibri" w:eastAsia="Calibri" w:hAnsi="Calibri"/>
    </w:rPr>
  </w:style>
  <w:style w:type="character" w:customStyle="1" w:styleId="BodyTextIndentChar">
    <w:name w:val="Body Text Indent Char"/>
    <w:basedOn w:val="Standardnpsmoodstavce"/>
    <w:uiPriority w:val="99"/>
    <w:semiHidden/>
    <w:locked/>
    <w:rsid w:val="00FC4B76"/>
    <w:rPr>
      <w:rFonts w:ascii="Times New Roman" w:hAnsi="Times New Roman" w:cs="Times New Roman"/>
      <w:sz w:val="20"/>
      <w:szCs w:val="20"/>
    </w:rPr>
  </w:style>
  <w:style w:type="character" w:customStyle="1" w:styleId="ZkladntextodsazenChar">
    <w:name w:val="Základní text odsazený Char"/>
    <w:link w:val="Zkladntextodsazen"/>
    <w:uiPriority w:val="99"/>
    <w:locked/>
    <w:rsid w:val="00E568AC"/>
    <w:rPr>
      <w:lang w:val="cs-CZ" w:eastAsia="cs-CZ"/>
    </w:rPr>
  </w:style>
  <w:style w:type="paragraph" w:styleId="Zkladntext">
    <w:name w:val="Body Text"/>
    <w:basedOn w:val="Normln"/>
    <w:link w:val="ZkladntextChar"/>
    <w:uiPriority w:val="99"/>
    <w:rsid w:val="00E568AC"/>
    <w:pPr>
      <w:spacing w:after="120"/>
    </w:pPr>
    <w:rPr>
      <w:rFonts w:ascii="Calibri" w:hAnsi="Calibri"/>
    </w:rPr>
  </w:style>
  <w:style w:type="character" w:customStyle="1" w:styleId="BodyTextChar">
    <w:name w:val="Body Text Char"/>
    <w:basedOn w:val="Standardnpsmoodstavce"/>
    <w:uiPriority w:val="99"/>
    <w:locked/>
    <w:rsid w:val="00E568AC"/>
    <w:rPr>
      <w:rFonts w:eastAsia="Times New Roman" w:cs="Times New Roman"/>
      <w:b/>
      <w:sz w:val="24"/>
      <w:lang w:val="cs-CZ" w:eastAsia="cs-CZ"/>
    </w:rPr>
  </w:style>
  <w:style w:type="character" w:customStyle="1" w:styleId="ZkladntextChar">
    <w:name w:val="Základní text Char"/>
    <w:link w:val="Zkladntext"/>
    <w:uiPriority w:val="99"/>
    <w:semiHidden/>
    <w:locked/>
    <w:rsid w:val="00E568AC"/>
    <w:rPr>
      <w:rFonts w:eastAsia="Times New Roman"/>
      <w:lang w:val="cs-CZ" w:eastAsia="cs-CZ"/>
    </w:rPr>
  </w:style>
  <w:style w:type="paragraph" w:customStyle="1" w:styleId="Odstavecseseznamem10">
    <w:name w:val="Odstavec se seznamem1"/>
    <w:basedOn w:val="Normln"/>
    <w:uiPriority w:val="99"/>
    <w:rsid w:val="00E568AC"/>
    <w:pPr>
      <w:ind w:left="720"/>
      <w:contextualSpacing/>
    </w:pPr>
    <w:rPr>
      <w:rFonts w:eastAsia="Calibri"/>
    </w:rPr>
  </w:style>
  <w:style w:type="paragraph" w:customStyle="1" w:styleId="referenceitem">
    <w:name w:val="referenceitem"/>
    <w:basedOn w:val="Normln"/>
    <w:uiPriority w:val="99"/>
    <w:rsid w:val="00E568AC"/>
    <w:pPr>
      <w:numPr>
        <w:numId w:val="63"/>
      </w:numPr>
      <w:overflowPunct w:val="0"/>
      <w:autoSpaceDE w:val="0"/>
      <w:autoSpaceDN w:val="0"/>
      <w:adjustRightInd w:val="0"/>
      <w:spacing w:line="220" w:lineRule="atLeast"/>
      <w:jc w:val="both"/>
      <w:textAlignment w:val="baseline"/>
    </w:pPr>
    <w:rPr>
      <w:sz w:val="18"/>
      <w:lang w:val="en-US" w:eastAsia="de-DE"/>
    </w:rPr>
  </w:style>
  <w:style w:type="character" w:customStyle="1" w:styleId="artlink1">
    <w:name w:val="art_link1"/>
    <w:uiPriority w:val="99"/>
    <w:rsid w:val="00E568AC"/>
    <w:rPr>
      <w:rFonts w:ascii="Arial" w:hAnsi="Arial"/>
      <w:color w:val="4B4B4B"/>
      <w:sz w:val="22"/>
      <w:u w:val="none"/>
      <w:effect w:val="none"/>
    </w:rPr>
  </w:style>
  <w:style w:type="character" w:customStyle="1" w:styleId="list-group-item3">
    <w:name w:val="list-group-item3"/>
    <w:uiPriority w:val="99"/>
    <w:rsid w:val="00E568AC"/>
    <w:rPr>
      <w:bdr w:val="none" w:sz="0" w:space="0" w:color="auto" w:frame="1"/>
      <w:shd w:val="clear" w:color="auto" w:fill="FFFFFF"/>
    </w:rPr>
  </w:style>
  <w:style w:type="paragraph" w:customStyle="1" w:styleId="EuropassSectionDetails">
    <w:name w:val="Europass_SectionDetails"/>
    <w:basedOn w:val="Normln"/>
    <w:uiPriority w:val="99"/>
    <w:rsid w:val="00E568AC"/>
    <w:pPr>
      <w:widowControl w:val="0"/>
      <w:suppressLineNumbers/>
      <w:suppressAutoHyphens/>
      <w:autoSpaceDE w:val="0"/>
      <w:spacing w:before="28" w:after="56" w:line="100" w:lineRule="atLeast"/>
    </w:pPr>
    <w:rPr>
      <w:rFonts w:ascii="Arial" w:eastAsia="SimSun" w:hAnsi="Arial" w:cs="Mangal"/>
      <w:color w:val="3F3A38"/>
      <w:spacing w:val="-6"/>
      <w:kern w:val="1"/>
      <w:sz w:val="18"/>
      <w:szCs w:val="24"/>
      <w:lang w:val="en-GB" w:eastAsia="zh-CN" w:bidi="hi-IN"/>
    </w:rPr>
  </w:style>
  <w:style w:type="character" w:customStyle="1" w:styleId="A10">
    <w:name w:val="A10"/>
    <w:uiPriority w:val="99"/>
    <w:rsid w:val="00E568AC"/>
    <w:rPr>
      <w:color w:val="000000"/>
      <w:sz w:val="16"/>
    </w:rPr>
  </w:style>
  <w:style w:type="character" w:customStyle="1" w:styleId="hithilite">
    <w:name w:val="hithilite"/>
    <w:uiPriority w:val="99"/>
    <w:rsid w:val="00E568AC"/>
  </w:style>
  <w:style w:type="character" w:customStyle="1" w:styleId="label">
    <w:name w:val="label"/>
    <w:uiPriority w:val="99"/>
    <w:rsid w:val="00E568AC"/>
  </w:style>
  <w:style w:type="character" w:customStyle="1" w:styleId="databold">
    <w:name w:val="data_bold"/>
    <w:uiPriority w:val="99"/>
    <w:rsid w:val="00E568AC"/>
  </w:style>
  <w:style w:type="character" w:customStyle="1" w:styleId="doctitle">
    <w:name w:val="doctitle"/>
    <w:uiPriority w:val="99"/>
    <w:rsid w:val="00E568AC"/>
  </w:style>
  <w:style w:type="character" w:customStyle="1" w:styleId="list-group-item">
    <w:name w:val="list-group-item"/>
    <w:uiPriority w:val="99"/>
    <w:rsid w:val="00E568AC"/>
  </w:style>
  <w:style w:type="character" w:customStyle="1" w:styleId="Zkladntext2">
    <w:name w:val="Základní text (2)_"/>
    <w:basedOn w:val="Standardnpsmoodstavce"/>
    <w:link w:val="Zkladntext20"/>
    <w:uiPriority w:val="99"/>
    <w:locked/>
    <w:rsid w:val="00D349CF"/>
    <w:rPr>
      <w:rFonts w:cs="Times New Roman"/>
      <w:shd w:val="clear" w:color="auto" w:fill="FFFFFF"/>
      <w:lang w:bidi="ar-SA"/>
    </w:rPr>
  </w:style>
  <w:style w:type="paragraph" w:customStyle="1" w:styleId="Zkladntext20">
    <w:name w:val="Základní text (2)"/>
    <w:basedOn w:val="Normln"/>
    <w:link w:val="Zkladntext2"/>
    <w:uiPriority w:val="99"/>
    <w:rsid w:val="00D349CF"/>
    <w:pPr>
      <w:widowControl w:val="0"/>
      <w:shd w:val="clear" w:color="auto" w:fill="FFFFFF"/>
      <w:spacing w:line="240" w:lineRule="atLeast"/>
      <w:ind w:hanging="320"/>
    </w:pPr>
    <w:rPr>
      <w:rFonts w:eastAsia="Calibri"/>
      <w:noProof/>
      <w:shd w:val="clear" w:color="auto" w:fill="FFFFFF"/>
    </w:rPr>
  </w:style>
  <w:style w:type="character" w:customStyle="1" w:styleId="Zkladntext2Kurzva">
    <w:name w:val="Základní text (2) + Kurzíva"/>
    <w:basedOn w:val="Zkladntext2"/>
    <w:uiPriority w:val="99"/>
    <w:rsid w:val="00D349CF"/>
    <w:rPr>
      <w:rFonts w:cs="Times New Roman"/>
      <w:i/>
      <w:iCs/>
      <w:color w:val="000000"/>
      <w:spacing w:val="0"/>
      <w:w w:val="100"/>
      <w:position w:val="0"/>
      <w:u w:val="none"/>
      <w:shd w:val="clear" w:color="auto" w:fill="FFFFFF"/>
      <w:lang w:val="en-US" w:eastAsia="en-US" w:bidi="ar-SA"/>
    </w:rPr>
  </w:style>
  <w:style w:type="character" w:customStyle="1" w:styleId="tabpolozkatext">
    <w:name w:val="tab_polozka_text"/>
    <w:basedOn w:val="Standardnpsmoodstavce"/>
    <w:uiPriority w:val="99"/>
    <w:rsid w:val="00D349CF"/>
    <w:rPr>
      <w:rFonts w:cs="Times New Roman"/>
    </w:rPr>
  </w:style>
  <w:style w:type="numbering" w:customStyle="1" w:styleId="referencelist">
    <w:name w:val="referencelist"/>
    <w:rsid w:val="00AE4052"/>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2999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zsf.sirdik.org/images/stories/skripta/kap3/239_2000.pdf" TargetMode="External"/><Relationship Id="rId18" Type="http://schemas.openxmlformats.org/officeDocument/2006/relationships/hyperlink" Target="http://www.vlada.cz/cz/media-centrum/aktualne/audit-narodni-bezpecnosti-151410/" TargetMode="External"/><Relationship Id="rId26" Type="http://schemas.openxmlformats.org/officeDocument/2006/relationships/hyperlink" Target="https://ec.europa.eu/commission/white-paper-future-europe-reflections-and-scenarios-eu27_cs" TargetMode="External"/><Relationship Id="rId39" Type="http://schemas.openxmlformats.org/officeDocument/2006/relationships/hyperlink" Target="https://is.muni.cz/osoba/1855" TargetMode="External"/><Relationship Id="rId21" Type="http://schemas.openxmlformats.org/officeDocument/2006/relationships/hyperlink" Target="http://www.mezinarodnivztahy.com/issue/view/" TargetMode="External"/><Relationship Id="rId34" Type="http://schemas.openxmlformats.org/officeDocument/2006/relationships/hyperlink" Target="https://is.muni.cz/osoba/325979" TargetMode="External"/><Relationship Id="rId42" Type="http://schemas.openxmlformats.org/officeDocument/2006/relationships/hyperlink" Target="https://www.vlada.cz/cz/media-centrum/aktualne/audit-narodni-bezpecnosti-151410/" TargetMode="External"/><Relationship Id="rId47" Type="http://schemas.openxmlformats.org/officeDocument/2006/relationships/hyperlink" Target="https://www.martinus.sk/?uItem=185110" TargetMode="External"/><Relationship Id="rId50" Type="http://schemas.openxmlformats.org/officeDocument/2006/relationships/hyperlink" Target="https://apps.webofknowledge.com/full_record.do?product=WOS&amp;search_mode=GeneralSearch&amp;qid=18&amp;SID=C6os3gOzT3JAgRLLZ57&amp;page=1&amp;doc=1" TargetMode="External"/><Relationship Id="rId55" Type="http://schemas.openxmlformats.org/officeDocument/2006/relationships/hyperlink" Target="http://portal.k.utb.cz/" TargetMode="External"/><Relationship Id="rId7" Type="http://schemas.openxmlformats.org/officeDocument/2006/relationships/hyperlink" Target="https://www.math.ucla.edu/~tom/Game_Theory/comb.pdf" TargetMode="External"/><Relationship Id="rId12" Type="http://schemas.openxmlformats.org/officeDocument/2006/relationships/hyperlink" Target="http://www.mvcr.cz/clanek/environmentalni-bezpecnost.aspx" TargetMode="External"/><Relationship Id="rId17" Type="http://schemas.openxmlformats.org/officeDocument/2006/relationships/hyperlink" Target="http://www.hzscr.cz/soubor/analyza-hrozeb-zprava-pdf.aspx" TargetMode="External"/><Relationship Id="rId25" Type="http://schemas.openxmlformats.org/officeDocument/2006/relationships/hyperlink" Target="http://europa.eu/globalstrategy/en" TargetMode="External"/><Relationship Id="rId33" Type="http://schemas.openxmlformats.org/officeDocument/2006/relationships/hyperlink" Target="https://is.muni.cz/osoba/134608" TargetMode="External"/><Relationship Id="rId38" Type="http://schemas.openxmlformats.org/officeDocument/2006/relationships/hyperlink" Target="https://is.muni.cz/osoba/762" TargetMode="External"/><Relationship Id="rId46" Type="http://schemas.openxmlformats.org/officeDocument/2006/relationships/hyperlink" Target="http://www.mzv.cz/jnp/cz/zahranicni_vztahy/bezpecnostni_politika/eu_csdp/index.html"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w.com" TargetMode="External"/><Relationship Id="rId20" Type="http://schemas.openxmlformats.org/officeDocument/2006/relationships/hyperlink" Target="http://www.cicar.cz/article/show-article/bezpecnostni-strategie-statu-jakdefinovat-hrozby-a-hodnotit-rizika" TargetMode="External"/><Relationship Id="rId29" Type="http://schemas.openxmlformats.org/officeDocument/2006/relationships/hyperlink" Target="https://is.muni.cz/osoba/96" TargetMode="External"/><Relationship Id="rId41" Type="http://schemas.openxmlformats.org/officeDocument/2006/relationships/hyperlink" Target="http://vydavatelstvi.vscht.cz/katalog/publikace?uid=uid_isbn-978-80-7080-952-5" TargetMode="External"/><Relationship Id="rId54" Type="http://schemas.openxmlformats.org/officeDocument/2006/relationships/hyperlink" Target="http://publikace.k.utb.c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z/search?hl=cs&amp;tbo=p&amp;tbm=bks&amp;q=inauthor:%22Jaroslava+Hejdov%C3%A1%22" TargetMode="External"/><Relationship Id="rId24" Type="http://schemas.openxmlformats.org/officeDocument/2006/relationships/hyperlink" Target="https://europa.eu/european-union/topics/foreign-security-policy_cs" TargetMode="External"/><Relationship Id="rId32" Type="http://schemas.openxmlformats.org/officeDocument/2006/relationships/hyperlink" Target="https://is.muni.cz/osoba/1855" TargetMode="External"/><Relationship Id="rId37" Type="http://schemas.openxmlformats.org/officeDocument/2006/relationships/hyperlink" Target="https://is.muni.cz/osoba/108169" TargetMode="External"/><Relationship Id="rId40" Type="http://schemas.openxmlformats.org/officeDocument/2006/relationships/hyperlink" Target="https://is.muni.cz/osoba/14747" TargetMode="External"/><Relationship Id="rId45" Type="http://schemas.openxmlformats.org/officeDocument/2006/relationships/hyperlink" Target="http://europa.eu/globalstrategy/en" TargetMode="External"/><Relationship Id="rId53" Type="http://schemas.openxmlformats.org/officeDocument/2006/relationships/hyperlink" Target="http://digilib.k.utb.cz/" TargetMode="External"/><Relationship Id="rId58"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www.dw.com" TargetMode="External"/><Relationship Id="rId23" Type="http://schemas.openxmlformats.org/officeDocument/2006/relationships/hyperlink" Target="http://www.natoaktual.cz/na_zpravy.aspx?y=na_summit/washingtonskasmlouva.htm" TargetMode="External"/><Relationship Id="rId28" Type="http://schemas.openxmlformats.org/officeDocument/2006/relationships/hyperlink" Target="https://is.muni.cz/osoba/1514" TargetMode="External"/><Relationship Id="rId36" Type="http://schemas.openxmlformats.org/officeDocument/2006/relationships/hyperlink" Target="https://is.muni.cz/osoba/96" TargetMode="External"/><Relationship Id="rId49" Type="http://schemas.openxmlformats.org/officeDocument/2006/relationships/hyperlink" Target="https://scholar.google.cz/citations?view_op=view_citation&amp;hl=cs&amp;user=7nVCbkcAAAAJ&amp;authorid=209635857828026392&amp;citation_for_view=7nVCbkcAAAAJ:q3oQSFYPqjQC" TargetMode="External"/><Relationship Id="rId57" Type="http://schemas.openxmlformats.org/officeDocument/2006/relationships/fontTable" Target="fontTable.xml"/><Relationship Id="rId10" Type="http://schemas.openxmlformats.org/officeDocument/2006/relationships/hyperlink" Target="http://www.google.cz/search?hl=cs&amp;tbo=p&amp;tbm=bks&amp;q=inauthor:%22Petr+Kotinsk%C3%BD%22" TargetMode="External"/><Relationship Id="rId19" Type="http://schemas.openxmlformats.org/officeDocument/2006/relationships/hyperlink" Target="https://www.bux.cz/znacka/obcanske-sdruzeni-pant" TargetMode="External"/><Relationship Id="rId31" Type="http://schemas.openxmlformats.org/officeDocument/2006/relationships/hyperlink" Target="https://is.muni.cz/osoba/762" TargetMode="External"/><Relationship Id="rId44" Type="http://schemas.openxmlformats.org/officeDocument/2006/relationships/hyperlink" Target="https://europa.eu/european-union/topics/foreign-security-policy_cs" TargetMode="External"/><Relationship Id="rId52" Type="http://schemas.openxmlformats.org/officeDocument/2006/relationships/hyperlink" Target="https://stag.utb.cz/portal/" TargetMode="External"/><Relationship Id="rId4" Type="http://schemas.openxmlformats.org/officeDocument/2006/relationships/webSettings" Target="webSettings.xml"/><Relationship Id="rId9" Type="http://schemas.openxmlformats.org/officeDocument/2006/relationships/hyperlink" Target="http://digilib.k.utb.cz/bitstream/handle/10563/13340/cibulka_2010_dp.pdf?sequence=1&amp;isAllowed=y" TargetMode="External"/><Relationship Id="rId14" Type="http://schemas.openxmlformats.org/officeDocument/2006/relationships/hyperlink" Target="https://www.vlada.cz/cz/media-centrum/aktualne/audit-narodni-bezpecnosti-151410/" TargetMode="External"/><Relationship Id="rId22" Type="http://schemas.openxmlformats.org/officeDocument/2006/relationships/hyperlink" Target="https://www.vlada.cz/cz/media-centrum/aktualne/audit-narodni-bezpecnosti-151410/" TargetMode="External"/><Relationship Id="rId27" Type="http://schemas.openxmlformats.org/officeDocument/2006/relationships/hyperlink" Target="http://www.securityoutlines.cz/co-prinasi-nova-ruska-strategia-narodnej-bezpecnosti/" TargetMode="External"/><Relationship Id="rId30" Type="http://schemas.openxmlformats.org/officeDocument/2006/relationships/hyperlink" Target="https://is.muni.cz/osoba/108169" TargetMode="External"/><Relationship Id="rId35" Type="http://schemas.openxmlformats.org/officeDocument/2006/relationships/hyperlink" Target="https://is.muni.cz/osoba/1514" TargetMode="External"/><Relationship Id="rId43" Type="http://schemas.openxmlformats.org/officeDocument/2006/relationships/hyperlink" Target="http://www.natoaktual.cz/na_zpravy.aspx?y=na_summit/washingtonskasmlouva.htm" TargetMode="External"/><Relationship Id="rId48" Type="http://schemas.openxmlformats.org/officeDocument/2006/relationships/hyperlink" Target="https://www.scopus.com/sourceid/17700155820?origin=resultslist" TargetMode="External"/><Relationship Id="rId56" Type="http://schemas.openxmlformats.org/officeDocument/2006/relationships/hyperlink" Target="http://portal.k.utb.cz/databases/alphabetical/" TargetMode="External"/><Relationship Id="rId8" Type="http://schemas.openxmlformats.org/officeDocument/2006/relationships/hyperlink" Target="http://www.cs.vsb.cz/sawa/teh/" TargetMode="External"/><Relationship Id="rId51" Type="http://schemas.openxmlformats.org/officeDocument/2006/relationships/image" Target="media/image1.png"/><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200</Pages>
  <Words>67688</Words>
  <Characters>399365</Characters>
  <Application>Microsoft Office Word</Application>
  <DocSecurity>0</DocSecurity>
  <Lines>3328</Lines>
  <Paragraphs>932</Paragraphs>
  <ScaleCrop>false</ScaleCrop>
  <HeadingPairs>
    <vt:vector size="2" baseType="variant">
      <vt:variant>
        <vt:lpstr>Název</vt:lpstr>
      </vt:variant>
      <vt:variant>
        <vt:i4>1</vt:i4>
      </vt:variant>
    </vt:vector>
  </HeadingPairs>
  <TitlesOfParts>
    <vt:vector size="1" baseType="lpstr">
      <vt:lpstr>A-I – Základní informace o žádosti o akreditaci</vt:lpstr>
    </vt:vector>
  </TitlesOfParts>
  <Company/>
  <LinksUpToDate>false</LinksUpToDate>
  <CharactersWithSpaces>466121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 – Základní informace o žádosti o akreditaci</dc:title>
  <dc:subject/>
  <dc:creator>Tučková Zuzana</dc:creator>
  <cp:keywords/>
  <dc:description/>
  <cp:lastModifiedBy>Tučková Zuzana</cp:lastModifiedBy>
  <cp:revision>4</cp:revision>
  <cp:lastPrinted>2017-01-23T07:33:00Z</cp:lastPrinted>
  <dcterms:created xsi:type="dcterms:W3CDTF">2018-06-08T12:28:00Z</dcterms:created>
  <dcterms:modified xsi:type="dcterms:W3CDTF">2018-06-08T12:33:00Z</dcterms:modified>
</cp:coreProperties>
</file>